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A5C8126" w14:textId="123D6992" w:rsidR="00291081" w:rsidRDefault="0024279E" w:rsidP="00D36675">
      <w:pPr>
        <w:jc w:val="center"/>
        <w:rPr>
          <w:rFonts w:ascii="Tahoma" w:hAnsi="Tahoma" w:cs="Tahoma"/>
          <w:b/>
          <w:sz w:val="32"/>
          <w:szCs w:val="32"/>
          <w:lang w:val="el-GR"/>
        </w:rPr>
      </w:pPr>
      <w:bookmarkStart w:id="0" w:name="_GoBack"/>
      <w:bookmarkEnd w:id="0"/>
      <w:r w:rsidRPr="00603221">
        <w:rPr>
          <w:rFonts w:ascii="Tahoma" w:hAnsi="Tahoma" w:cs="Tahoma"/>
          <w:b/>
          <w:sz w:val="32"/>
          <w:szCs w:val="32"/>
          <w:lang w:val="el-GR"/>
        </w:rPr>
        <w:t>Διακήρυξη</w:t>
      </w:r>
      <w:r w:rsidR="00055748">
        <w:rPr>
          <w:rFonts w:ascii="Tahoma" w:hAnsi="Tahoma" w:cs="Tahoma"/>
          <w:b/>
          <w:sz w:val="32"/>
          <w:szCs w:val="32"/>
          <w:lang w:val="el-GR"/>
        </w:rPr>
        <w:t xml:space="preserve"> </w:t>
      </w:r>
      <w:r w:rsidR="00291081" w:rsidRPr="00FF2F4F">
        <w:rPr>
          <w:rFonts w:ascii="Tahoma" w:hAnsi="Tahoma" w:cs="Tahoma"/>
          <w:b/>
          <w:sz w:val="32"/>
          <w:szCs w:val="32"/>
          <w:lang w:val="el-GR"/>
        </w:rPr>
        <w:t xml:space="preserve">(Διεθνούς) </w:t>
      </w:r>
      <w:r w:rsidR="00DF02B0" w:rsidRPr="00603221">
        <w:rPr>
          <w:rFonts w:ascii="Tahoma" w:hAnsi="Tahoma" w:cs="Tahoma"/>
          <w:b/>
          <w:sz w:val="32"/>
          <w:szCs w:val="32"/>
          <w:lang w:val="el-GR"/>
        </w:rPr>
        <w:t xml:space="preserve">Ηλεκτρονικού </w:t>
      </w:r>
      <w:r w:rsidRPr="00603221">
        <w:rPr>
          <w:rFonts w:ascii="Tahoma" w:hAnsi="Tahoma" w:cs="Tahoma"/>
          <w:b/>
          <w:sz w:val="32"/>
          <w:szCs w:val="32"/>
          <w:lang w:val="el-GR"/>
        </w:rPr>
        <w:t xml:space="preserve">Ανοικτού </w:t>
      </w:r>
      <w:r w:rsidR="00DF02B0" w:rsidRPr="00FF2F4F">
        <w:rPr>
          <w:rFonts w:ascii="Tahoma" w:hAnsi="Tahoma" w:cs="Tahoma"/>
          <w:b/>
          <w:sz w:val="32"/>
          <w:szCs w:val="32"/>
          <w:lang w:val="el-GR"/>
        </w:rPr>
        <w:t xml:space="preserve">Άνω </w:t>
      </w:r>
      <w:r w:rsidR="008B4966" w:rsidRPr="00FF2F4F">
        <w:rPr>
          <w:rFonts w:ascii="Tahoma" w:hAnsi="Tahoma" w:cs="Tahoma"/>
          <w:b/>
          <w:sz w:val="32"/>
          <w:szCs w:val="32"/>
          <w:lang w:val="el-GR"/>
        </w:rPr>
        <w:t xml:space="preserve">των </w:t>
      </w:r>
      <w:r w:rsidR="00DF02B0" w:rsidRPr="00FF2F4F">
        <w:rPr>
          <w:rFonts w:ascii="Tahoma" w:hAnsi="Tahoma" w:cs="Tahoma"/>
          <w:b/>
          <w:sz w:val="32"/>
          <w:szCs w:val="32"/>
          <w:lang w:val="el-GR"/>
        </w:rPr>
        <w:t>Ο</w:t>
      </w:r>
      <w:r w:rsidR="008B4966" w:rsidRPr="00FF2F4F">
        <w:rPr>
          <w:rFonts w:ascii="Tahoma" w:hAnsi="Tahoma" w:cs="Tahoma"/>
          <w:b/>
          <w:sz w:val="32"/>
          <w:szCs w:val="32"/>
          <w:lang w:val="el-GR"/>
        </w:rPr>
        <w:t>ρίων</w:t>
      </w:r>
      <w:r w:rsidR="008B4966" w:rsidRPr="00603221">
        <w:rPr>
          <w:rFonts w:ascii="Tahoma" w:hAnsi="Tahoma" w:cs="Tahoma"/>
          <w:b/>
          <w:sz w:val="32"/>
          <w:szCs w:val="32"/>
          <w:lang w:val="el-GR"/>
        </w:rPr>
        <w:t xml:space="preserve"> </w:t>
      </w:r>
      <w:r w:rsidRPr="00603221">
        <w:rPr>
          <w:rFonts w:ascii="Tahoma" w:hAnsi="Tahoma" w:cs="Tahoma"/>
          <w:b/>
          <w:sz w:val="32"/>
          <w:szCs w:val="32"/>
          <w:lang w:val="el-GR"/>
        </w:rPr>
        <w:t>Διαγωνισμού</w:t>
      </w:r>
      <w:r w:rsidR="00562C89">
        <w:rPr>
          <w:rFonts w:ascii="Tahoma" w:hAnsi="Tahoma" w:cs="Tahoma"/>
          <w:b/>
          <w:sz w:val="32"/>
          <w:szCs w:val="32"/>
          <w:lang w:val="el-GR"/>
        </w:rPr>
        <w:t xml:space="preserve"> σε τμήματα</w:t>
      </w:r>
      <w:r w:rsidR="00291081">
        <w:rPr>
          <w:rFonts w:ascii="Tahoma" w:hAnsi="Tahoma" w:cs="Tahoma"/>
          <w:b/>
          <w:sz w:val="32"/>
          <w:szCs w:val="32"/>
          <w:lang w:val="el-GR"/>
        </w:rPr>
        <w:t xml:space="preserve"> </w:t>
      </w:r>
    </w:p>
    <w:p w14:paraId="60379778" w14:textId="2BC0A9AB" w:rsidR="00291081" w:rsidRDefault="0024279E" w:rsidP="00D36675">
      <w:pPr>
        <w:jc w:val="center"/>
        <w:rPr>
          <w:rFonts w:ascii="Tahoma" w:hAnsi="Tahoma" w:cs="Tahoma"/>
          <w:b/>
          <w:sz w:val="32"/>
          <w:szCs w:val="32"/>
          <w:lang w:val="el-GR"/>
        </w:rPr>
      </w:pPr>
      <w:r w:rsidRPr="00603221">
        <w:rPr>
          <w:rFonts w:ascii="Tahoma" w:hAnsi="Tahoma" w:cs="Tahoma"/>
          <w:b/>
          <w:sz w:val="32"/>
          <w:szCs w:val="32"/>
          <w:lang w:val="el-GR"/>
        </w:rPr>
        <w:t>για το Έργο</w:t>
      </w:r>
      <w:r w:rsidR="00055748">
        <w:rPr>
          <w:rFonts w:ascii="Tahoma" w:hAnsi="Tahoma" w:cs="Tahoma"/>
          <w:b/>
          <w:sz w:val="32"/>
          <w:szCs w:val="32"/>
          <w:lang w:val="el-GR"/>
        </w:rPr>
        <w:t xml:space="preserve"> </w:t>
      </w:r>
    </w:p>
    <w:p w14:paraId="24A28503" w14:textId="3E0A4EDA" w:rsidR="0024279E" w:rsidRPr="00603221" w:rsidRDefault="0024279E" w:rsidP="00D36675">
      <w:pPr>
        <w:jc w:val="center"/>
        <w:rPr>
          <w:rFonts w:ascii="Tahoma" w:hAnsi="Tahoma" w:cs="Tahoma"/>
          <w:b/>
          <w:iCs/>
          <w:sz w:val="32"/>
          <w:szCs w:val="32"/>
          <w:lang w:val="el-GR"/>
        </w:rPr>
      </w:pPr>
      <w:r w:rsidRPr="00FF2F4F">
        <w:rPr>
          <w:rFonts w:ascii="Tahoma" w:hAnsi="Tahoma" w:cs="Tahoma"/>
          <w:b/>
          <w:iCs/>
          <w:sz w:val="32"/>
          <w:szCs w:val="32"/>
          <w:lang w:val="el-GR"/>
        </w:rPr>
        <w:t>«</w:t>
      </w:r>
      <w:r w:rsidR="00D36675" w:rsidRPr="00D36675">
        <w:rPr>
          <w:rFonts w:ascii="Tahoma" w:hAnsi="Tahoma" w:cs="Tahoma"/>
          <w:b/>
          <w:iCs/>
          <w:sz w:val="32"/>
          <w:szCs w:val="32"/>
          <w:lang w:val="el-GR"/>
        </w:rPr>
        <w:t>Ανάπτυξη Γεν</w:t>
      </w:r>
      <w:r w:rsidR="00D36675">
        <w:rPr>
          <w:rFonts w:ascii="Tahoma" w:hAnsi="Tahoma" w:cs="Tahoma"/>
          <w:b/>
          <w:iCs/>
          <w:sz w:val="32"/>
          <w:szCs w:val="32"/>
          <w:lang w:val="el-GR"/>
        </w:rPr>
        <w:t xml:space="preserve">ικής </w:t>
      </w:r>
      <w:r w:rsidR="00D36675" w:rsidRPr="00D36675">
        <w:rPr>
          <w:rFonts w:ascii="Tahoma" w:hAnsi="Tahoma" w:cs="Tahoma"/>
          <w:b/>
          <w:iCs/>
          <w:sz w:val="32"/>
          <w:szCs w:val="32"/>
          <w:lang w:val="el-GR"/>
        </w:rPr>
        <w:t>Μεθοδολογίας και Προτυποποίηση Διαδικασιών για την υλοποίηση έργων ΣΔΙΤ</w:t>
      </w:r>
      <w:r w:rsidRPr="00FF2F4F">
        <w:rPr>
          <w:rFonts w:ascii="Tahoma" w:hAnsi="Tahoma" w:cs="Tahoma"/>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24279E" w:rsidRPr="00291081" w14:paraId="4D208526" w14:textId="77777777" w:rsidTr="00603221">
        <w:tc>
          <w:tcPr>
            <w:tcW w:w="3330" w:type="dxa"/>
            <w:shd w:val="clear" w:color="auto" w:fill="auto"/>
            <w:vAlign w:val="bottom"/>
          </w:tcPr>
          <w:p w14:paraId="09D584FB" w14:textId="77777777" w:rsidR="0024279E" w:rsidRPr="00291081" w:rsidRDefault="0024279E" w:rsidP="00603221">
            <w:pPr>
              <w:autoSpaceDE w:val="0"/>
              <w:autoSpaceDN w:val="0"/>
              <w:adjustRightInd w:val="0"/>
              <w:spacing w:before="120" w:after="0"/>
              <w:jc w:val="right"/>
              <w:rPr>
                <w:rFonts w:ascii="Tahoma" w:hAnsi="Tahoma" w:cs="Tahoma"/>
                <w:b/>
                <w:color w:val="000000"/>
                <w:szCs w:val="22"/>
              </w:rPr>
            </w:pPr>
            <w:r w:rsidRPr="00291081">
              <w:rPr>
                <w:rFonts w:ascii="Tahoma" w:hAnsi="Tahoma" w:cs="Tahoma"/>
                <w:b/>
                <w:color w:val="000000"/>
                <w:szCs w:val="22"/>
              </w:rPr>
              <w:t xml:space="preserve">Κωδ. ΟΠΣ: </w:t>
            </w:r>
          </w:p>
        </w:tc>
        <w:tc>
          <w:tcPr>
            <w:tcW w:w="6298" w:type="dxa"/>
            <w:gridSpan w:val="2"/>
            <w:shd w:val="clear" w:color="auto" w:fill="auto"/>
            <w:vAlign w:val="bottom"/>
          </w:tcPr>
          <w:p w14:paraId="5F5B5032" w14:textId="576760C2" w:rsidR="0024279E" w:rsidRPr="00291081" w:rsidRDefault="00FF2F4F" w:rsidP="00603221">
            <w:pPr>
              <w:autoSpaceDE w:val="0"/>
              <w:autoSpaceDN w:val="0"/>
              <w:adjustRightInd w:val="0"/>
              <w:spacing w:before="120" w:after="0"/>
              <w:rPr>
                <w:rFonts w:ascii="Tahoma" w:hAnsi="Tahoma" w:cs="Tahoma"/>
                <w:b/>
                <w:color w:val="0000FF"/>
                <w:szCs w:val="22"/>
              </w:rPr>
            </w:pPr>
            <w:r w:rsidRPr="00291081">
              <w:rPr>
                <w:rFonts w:ascii="Tahoma" w:hAnsi="Tahoma" w:cs="Tahoma"/>
                <w:b/>
                <w:color w:val="000000"/>
                <w:szCs w:val="22"/>
              </w:rPr>
              <w:t>5030074</w:t>
            </w:r>
          </w:p>
        </w:tc>
      </w:tr>
      <w:tr w:rsidR="0024279E" w:rsidRPr="00291081" w14:paraId="70D8EAA5" w14:textId="77777777" w:rsidTr="00291081">
        <w:trPr>
          <w:trHeight w:val="320"/>
        </w:trPr>
        <w:tc>
          <w:tcPr>
            <w:tcW w:w="3330" w:type="dxa"/>
            <w:shd w:val="clear" w:color="auto" w:fill="auto"/>
            <w:vAlign w:val="bottom"/>
          </w:tcPr>
          <w:p w14:paraId="73A0EDB9" w14:textId="77777777" w:rsidR="0024279E" w:rsidRPr="00291081" w:rsidRDefault="0024279E" w:rsidP="00603221">
            <w:pPr>
              <w:autoSpaceDE w:val="0"/>
              <w:autoSpaceDN w:val="0"/>
              <w:adjustRightInd w:val="0"/>
              <w:spacing w:before="120" w:after="0"/>
              <w:jc w:val="right"/>
              <w:rPr>
                <w:rFonts w:ascii="Tahoma" w:hAnsi="Tahoma" w:cs="Tahoma"/>
                <w:b/>
                <w:color w:val="000000"/>
                <w:szCs w:val="22"/>
              </w:rPr>
            </w:pPr>
            <w:r w:rsidRPr="00291081">
              <w:rPr>
                <w:rFonts w:ascii="Tahoma" w:hAnsi="Tahoma" w:cs="Tahoma"/>
                <w:b/>
                <w:color w:val="000000"/>
                <w:szCs w:val="22"/>
              </w:rPr>
              <w:t>Επιχειρησιακό Πρόγραμμα:</w:t>
            </w:r>
          </w:p>
        </w:tc>
        <w:tc>
          <w:tcPr>
            <w:tcW w:w="6298" w:type="dxa"/>
            <w:gridSpan w:val="2"/>
            <w:shd w:val="clear" w:color="auto" w:fill="auto"/>
            <w:vAlign w:val="bottom"/>
          </w:tcPr>
          <w:p w14:paraId="7FCCDA20" w14:textId="350027CC" w:rsidR="0024279E" w:rsidRPr="00291081" w:rsidRDefault="00FF2F4F" w:rsidP="00603221">
            <w:pPr>
              <w:autoSpaceDE w:val="0"/>
              <w:autoSpaceDN w:val="0"/>
              <w:adjustRightInd w:val="0"/>
              <w:spacing w:before="120" w:after="0"/>
              <w:rPr>
                <w:rFonts w:ascii="Tahoma" w:hAnsi="Tahoma" w:cs="Tahoma"/>
                <w:b/>
                <w:color w:val="000000"/>
                <w:szCs w:val="22"/>
              </w:rPr>
            </w:pPr>
            <w:r w:rsidRPr="00291081">
              <w:rPr>
                <w:rFonts w:ascii="Tahoma" w:hAnsi="Tahoma" w:cs="Tahoma"/>
                <w:b/>
                <w:color w:val="000000"/>
                <w:szCs w:val="22"/>
              </w:rPr>
              <w:t>Μεταρρύθμιση Δημόσιου Τομέα 2014-2020</w:t>
            </w:r>
          </w:p>
        </w:tc>
      </w:tr>
      <w:tr w:rsidR="0024279E" w:rsidRPr="00696648" w14:paraId="23DF828C" w14:textId="77777777" w:rsidTr="00291081">
        <w:trPr>
          <w:trHeight w:val="3107"/>
        </w:trPr>
        <w:tc>
          <w:tcPr>
            <w:tcW w:w="3330" w:type="dxa"/>
            <w:shd w:val="clear" w:color="auto" w:fill="auto"/>
            <w:vAlign w:val="bottom"/>
          </w:tcPr>
          <w:p w14:paraId="4CAEA0DF" w14:textId="77777777" w:rsidR="0024279E" w:rsidRPr="00291081" w:rsidRDefault="0024279E" w:rsidP="00603221">
            <w:pPr>
              <w:autoSpaceDE w:val="0"/>
              <w:autoSpaceDN w:val="0"/>
              <w:adjustRightInd w:val="0"/>
              <w:spacing w:before="120" w:after="0"/>
              <w:jc w:val="right"/>
              <w:rPr>
                <w:rFonts w:ascii="Tahoma" w:hAnsi="Tahoma" w:cs="Tahoma"/>
                <w:b/>
                <w:color w:val="000000"/>
                <w:szCs w:val="22"/>
              </w:rPr>
            </w:pPr>
            <w:r w:rsidRPr="00291081">
              <w:rPr>
                <w:rFonts w:ascii="Tahoma" w:hAnsi="Tahoma" w:cs="Tahoma"/>
                <w:b/>
                <w:color w:val="000000"/>
                <w:szCs w:val="22"/>
              </w:rPr>
              <w:lastRenderedPageBreak/>
              <w:t>Προϋπολογισμός</w:t>
            </w:r>
            <w:r w:rsidR="00E05F03" w:rsidRPr="00291081">
              <w:rPr>
                <w:rFonts w:ascii="Tahoma" w:hAnsi="Tahoma" w:cs="Tahoma"/>
                <w:b/>
                <w:color w:val="000000"/>
                <w:szCs w:val="22"/>
                <w:lang w:val="el-GR"/>
              </w:rPr>
              <w:t>-Εκτιμώμενη αξία σύμβασης</w:t>
            </w:r>
            <w:r w:rsidRPr="00291081">
              <w:rPr>
                <w:rFonts w:ascii="Tahoma" w:hAnsi="Tahoma" w:cs="Tahoma"/>
                <w:b/>
                <w:color w:val="000000"/>
                <w:szCs w:val="22"/>
              </w:rPr>
              <w:t>:</w:t>
            </w:r>
          </w:p>
          <w:p w14:paraId="625E5843" w14:textId="77777777" w:rsidR="0024279E" w:rsidRPr="00291081" w:rsidRDefault="0024279E" w:rsidP="00603221">
            <w:pPr>
              <w:autoSpaceDE w:val="0"/>
              <w:autoSpaceDN w:val="0"/>
              <w:adjustRightInd w:val="0"/>
              <w:spacing w:before="120" w:after="0"/>
              <w:jc w:val="right"/>
              <w:rPr>
                <w:rFonts w:ascii="Tahoma" w:hAnsi="Tahoma" w:cs="Tahoma"/>
                <w:b/>
                <w:color w:val="000000"/>
                <w:szCs w:val="22"/>
              </w:rPr>
            </w:pPr>
          </w:p>
        </w:tc>
        <w:tc>
          <w:tcPr>
            <w:tcW w:w="6298" w:type="dxa"/>
            <w:gridSpan w:val="2"/>
            <w:shd w:val="clear" w:color="auto" w:fill="auto"/>
            <w:vAlign w:val="bottom"/>
          </w:tcPr>
          <w:p w14:paraId="460E582D" w14:textId="572C6163" w:rsidR="0024279E" w:rsidRPr="00291081" w:rsidRDefault="008037A6" w:rsidP="00F05CE1">
            <w:pPr>
              <w:pStyle w:val="TabletextChar"/>
              <w:spacing w:before="120" w:after="0" w:line="240" w:lineRule="auto"/>
              <w:jc w:val="both"/>
              <w:rPr>
                <w:rFonts w:cs="Tahoma"/>
                <w:sz w:val="22"/>
                <w:szCs w:val="22"/>
              </w:rPr>
            </w:pPr>
            <w:r w:rsidRPr="00291081">
              <w:rPr>
                <w:rFonts w:cs="Tahoma"/>
                <w:sz w:val="22"/>
                <w:szCs w:val="22"/>
              </w:rPr>
              <w:t xml:space="preserve"> </w:t>
            </w:r>
            <w:r w:rsidR="00C51E0B" w:rsidRPr="00291081">
              <w:rPr>
                <w:rFonts w:cs="Tahoma"/>
                <w:b/>
                <w:bCs/>
                <w:color w:val="000000"/>
                <w:sz w:val="22"/>
                <w:szCs w:val="22"/>
                <w:lang w:eastAsia="el-GR"/>
              </w:rPr>
              <w:t>796.169,3</w:t>
            </w:r>
            <w:r w:rsidR="00EE47D9">
              <w:rPr>
                <w:rFonts w:cs="Tahoma"/>
                <w:b/>
                <w:bCs/>
                <w:color w:val="000000"/>
                <w:sz w:val="22"/>
                <w:szCs w:val="22"/>
                <w:lang w:eastAsia="el-GR"/>
              </w:rPr>
              <w:t>6</w:t>
            </w:r>
            <w:r w:rsidR="00DE5938" w:rsidRPr="00291081">
              <w:rPr>
                <w:rFonts w:cs="Tahoma"/>
                <w:b/>
                <w:bCs/>
                <w:color w:val="000000"/>
                <w:sz w:val="22"/>
                <w:szCs w:val="22"/>
                <w:lang w:eastAsia="el-GR"/>
              </w:rPr>
              <w:t xml:space="preserve">€ </w:t>
            </w:r>
            <w:r w:rsidR="00DE5938">
              <w:rPr>
                <w:rFonts w:cs="Tahoma"/>
                <w:sz w:val="22"/>
                <w:szCs w:val="22"/>
              </w:rPr>
              <w:t>μ</w:t>
            </w:r>
            <w:r w:rsidRPr="00291081">
              <w:rPr>
                <w:rFonts w:cs="Tahoma"/>
                <w:sz w:val="22"/>
                <w:szCs w:val="22"/>
              </w:rPr>
              <w:t xml:space="preserve">η περιλαμβανομένου ΦΠΑ 24%  </w:t>
            </w:r>
            <w:r w:rsidR="00DE5938">
              <w:rPr>
                <w:rFonts w:cs="Tahoma"/>
                <w:sz w:val="22"/>
                <w:szCs w:val="22"/>
              </w:rPr>
              <w:t>(</w:t>
            </w:r>
            <w:r w:rsidRPr="00291081">
              <w:rPr>
                <w:rFonts w:cs="Tahoma"/>
                <w:sz w:val="22"/>
                <w:szCs w:val="22"/>
              </w:rPr>
              <w:t xml:space="preserve">προϋπολογισμός με ΦΠΑ: </w:t>
            </w:r>
            <w:r w:rsidR="00C51E0B" w:rsidRPr="00291081">
              <w:rPr>
                <w:rFonts w:cs="Tahoma"/>
                <w:b/>
                <w:bCs/>
                <w:color w:val="000000"/>
                <w:sz w:val="22"/>
                <w:szCs w:val="22"/>
                <w:lang w:eastAsia="el-GR"/>
              </w:rPr>
              <w:t>987.250</w:t>
            </w:r>
            <w:r w:rsidR="00396C80" w:rsidRPr="00291081">
              <w:rPr>
                <w:rFonts w:cs="Tahoma"/>
                <w:b/>
                <w:bCs/>
                <w:color w:val="000000"/>
                <w:sz w:val="22"/>
                <w:szCs w:val="22"/>
                <w:lang w:eastAsia="el-GR"/>
              </w:rPr>
              <w:t>,00</w:t>
            </w:r>
            <w:r w:rsidR="00DE5938" w:rsidRPr="00291081">
              <w:rPr>
                <w:rFonts w:cs="Tahoma"/>
                <w:b/>
                <w:bCs/>
                <w:color w:val="000000"/>
                <w:sz w:val="22"/>
                <w:szCs w:val="22"/>
                <w:lang w:eastAsia="el-GR"/>
              </w:rPr>
              <w:t>€</w:t>
            </w:r>
            <w:r w:rsidRPr="00291081">
              <w:rPr>
                <w:rFonts w:cs="Tahoma"/>
                <w:b/>
                <w:bCs/>
                <w:color w:val="000000"/>
                <w:sz w:val="22"/>
                <w:szCs w:val="22"/>
                <w:lang w:eastAsia="el-GR"/>
              </w:rPr>
              <w:t xml:space="preserve">, </w:t>
            </w:r>
            <w:r w:rsidRPr="00F05CE1">
              <w:rPr>
                <w:rFonts w:cs="Tahoma"/>
                <w:color w:val="000000"/>
                <w:sz w:val="22"/>
                <w:szCs w:val="22"/>
                <w:lang w:eastAsia="el-GR"/>
              </w:rPr>
              <w:t>ΦΠΑ</w:t>
            </w:r>
            <w:r w:rsidRPr="00291081">
              <w:rPr>
                <w:rFonts w:cs="Tahoma"/>
                <w:b/>
                <w:bCs/>
                <w:color w:val="000000"/>
                <w:sz w:val="22"/>
                <w:szCs w:val="22"/>
                <w:lang w:eastAsia="el-GR"/>
              </w:rPr>
              <w:t xml:space="preserve">  </w:t>
            </w:r>
            <w:r w:rsidR="00EE47D9">
              <w:rPr>
                <w:rFonts w:cs="Tahoma"/>
                <w:b/>
                <w:bCs/>
                <w:color w:val="000000"/>
                <w:sz w:val="22"/>
                <w:szCs w:val="22"/>
                <w:lang w:eastAsia="el-GR"/>
              </w:rPr>
              <w:t>1</w:t>
            </w:r>
            <w:r w:rsidR="00C51E0B" w:rsidRPr="00291081">
              <w:rPr>
                <w:rFonts w:cs="Tahoma"/>
                <w:b/>
                <w:bCs/>
                <w:color w:val="000000"/>
                <w:sz w:val="22"/>
                <w:szCs w:val="22"/>
                <w:lang w:eastAsia="el-GR"/>
              </w:rPr>
              <w:t>91.080,6</w:t>
            </w:r>
            <w:r w:rsidR="00EE47D9">
              <w:rPr>
                <w:rFonts w:cs="Tahoma"/>
                <w:b/>
                <w:bCs/>
                <w:color w:val="000000"/>
                <w:sz w:val="22"/>
                <w:szCs w:val="22"/>
                <w:lang w:eastAsia="el-GR"/>
              </w:rPr>
              <w:t>4</w:t>
            </w:r>
            <w:r w:rsidR="00DE5938" w:rsidRPr="00291081">
              <w:rPr>
                <w:rFonts w:cs="Tahoma"/>
                <w:b/>
                <w:bCs/>
                <w:color w:val="000000"/>
                <w:sz w:val="22"/>
                <w:szCs w:val="22"/>
                <w:lang w:eastAsia="el-GR"/>
              </w:rPr>
              <w:t>€</w:t>
            </w:r>
            <w:r w:rsidRPr="00291081">
              <w:rPr>
                <w:rFonts w:cs="Tahoma"/>
                <w:b/>
                <w:bCs/>
                <w:color w:val="000000"/>
                <w:sz w:val="22"/>
                <w:szCs w:val="22"/>
                <w:lang w:eastAsia="el-GR"/>
              </w:rPr>
              <w:t xml:space="preserve">) </w:t>
            </w:r>
            <w:r w:rsidR="009E2028" w:rsidRPr="00291081">
              <w:rPr>
                <w:rFonts w:cs="Tahoma"/>
                <w:sz w:val="22"/>
                <w:szCs w:val="22"/>
              </w:rPr>
              <w:t xml:space="preserve"> </w:t>
            </w:r>
          </w:p>
          <w:p w14:paraId="473E8DEE" w14:textId="77777777" w:rsidR="00DE5938" w:rsidRDefault="00DE5938" w:rsidP="00177A52">
            <w:pPr>
              <w:rPr>
                <w:rFonts w:ascii="Tahoma" w:hAnsi="Tahoma" w:cs="Tahoma"/>
                <w:b/>
                <w:bCs/>
                <w:szCs w:val="22"/>
                <w:lang w:val="el-GR"/>
              </w:rPr>
            </w:pPr>
          </w:p>
          <w:p w14:paraId="2F598DF1" w14:textId="0773DD26" w:rsidR="00177A52" w:rsidRPr="00291081" w:rsidRDefault="00177A52" w:rsidP="00177A52">
            <w:pPr>
              <w:rPr>
                <w:rFonts w:ascii="Tahoma" w:hAnsi="Tahoma" w:cs="Tahoma"/>
                <w:szCs w:val="22"/>
                <w:lang w:val="el-GR"/>
              </w:rPr>
            </w:pPr>
            <w:r w:rsidRPr="00291081">
              <w:rPr>
                <w:rFonts w:ascii="Tahoma" w:hAnsi="Tahoma" w:cs="Tahoma"/>
                <w:b/>
                <w:bCs/>
                <w:szCs w:val="22"/>
                <w:lang w:val="el-GR"/>
              </w:rPr>
              <w:t>ΤΜΗΜΑ 1</w:t>
            </w:r>
            <w:r w:rsidRPr="00291081">
              <w:rPr>
                <w:rFonts w:ascii="Tahoma" w:hAnsi="Tahoma" w:cs="Tahoma"/>
                <w:szCs w:val="22"/>
                <w:lang w:val="el-GR"/>
              </w:rPr>
              <w:t xml:space="preserve">: «Ανάπτυξη Γενικής Μεθοδολογίας και Προτυποποίηση Διαδικασιών για την υλοποίηση έργων ΣΔΙΤ υποδομών υγείας, υποδομών εκπαίδευσης και ενεργειακής εξοικονόμησης», εκτιμώμενης αξίας </w:t>
            </w:r>
            <w:r w:rsidRPr="00291081">
              <w:rPr>
                <w:rFonts w:ascii="Tahoma" w:hAnsi="Tahoma" w:cs="Tahoma"/>
                <w:b/>
                <w:bCs/>
                <w:szCs w:val="22"/>
                <w:lang w:val="el-GR"/>
              </w:rPr>
              <w:t>318.467,74 €</w:t>
            </w:r>
            <w:r w:rsidRPr="00291081">
              <w:rPr>
                <w:rFonts w:ascii="Tahoma" w:hAnsi="Tahoma" w:cs="Tahoma"/>
                <w:szCs w:val="22"/>
                <w:lang w:val="el-GR"/>
              </w:rPr>
              <w:t>, πλέον ΦΠΑ 24%.</w:t>
            </w:r>
          </w:p>
          <w:p w14:paraId="19A716FE" w14:textId="32BC8330" w:rsidR="00177A52" w:rsidRPr="00291081" w:rsidRDefault="00177A52" w:rsidP="00177A52">
            <w:pPr>
              <w:rPr>
                <w:rFonts w:ascii="Tahoma" w:hAnsi="Tahoma" w:cs="Tahoma"/>
                <w:szCs w:val="22"/>
                <w:lang w:val="el-GR"/>
              </w:rPr>
            </w:pPr>
            <w:r w:rsidRPr="00291081">
              <w:rPr>
                <w:rFonts w:ascii="Tahoma" w:hAnsi="Tahoma" w:cs="Tahoma"/>
                <w:b/>
                <w:bCs/>
                <w:szCs w:val="22"/>
                <w:lang w:val="el-GR"/>
              </w:rPr>
              <w:t>ΤΜΗΜΑ 2</w:t>
            </w:r>
            <w:r w:rsidR="00DE5938" w:rsidRPr="00F05CE1">
              <w:rPr>
                <w:rFonts w:ascii="Tahoma" w:hAnsi="Tahoma" w:cs="Tahoma"/>
                <w:b/>
                <w:bCs/>
                <w:szCs w:val="22"/>
                <w:lang w:val="el-GR"/>
              </w:rPr>
              <w:t>:</w:t>
            </w:r>
            <w:r w:rsidRPr="00291081">
              <w:rPr>
                <w:rFonts w:ascii="Tahoma" w:hAnsi="Tahoma" w:cs="Tahoma"/>
                <w:szCs w:val="22"/>
                <w:lang w:val="el-GR"/>
              </w:rPr>
              <w:t xml:space="preserve"> «Ανάπτυξη Γενικής Μεθοδολογίας και Προτυποποίηση Διαδικασιών για την υλοποίηση έργων ΣΔΙΤ διαχείρισης απορριμμάτων», εκτιμώμενης αξίας </w:t>
            </w:r>
            <w:r w:rsidRPr="00291081">
              <w:rPr>
                <w:rFonts w:ascii="Tahoma" w:hAnsi="Tahoma" w:cs="Tahoma"/>
                <w:b/>
                <w:bCs/>
                <w:szCs w:val="22"/>
                <w:lang w:val="el-GR"/>
              </w:rPr>
              <w:t>238.850,81 €</w:t>
            </w:r>
            <w:r w:rsidRPr="00291081">
              <w:rPr>
                <w:rFonts w:ascii="Tahoma" w:hAnsi="Tahoma" w:cs="Tahoma"/>
                <w:szCs w:val="22"/>
                <w:lang w:val="el-GR"/>
              </w:rPr>
              <w:t>, πλέον ΦΠΑ 24%.</w:t>
            </w:r>
          </w:p>
          <w:p w14:paraId="08AB04B0" w14:textId="36A2FD71" w:rsidR="00177A52" w:rsidRPr="00291081" w:rsidRDefault="00177A52" w:rsidP="00177A52">
            <w:pPr>
              <w:rPr>
                <w:rFonts w:ascii="Tahoma" w:hAnsi="Tahoma" w:cs="Tahoma"/>
                <w:szCs w:val="22"/>
                <w:lang w:val="el-GR"/>
              </w:rPr>
            </w:pPr>
            <w:r w:rsidRPr="00291081">
              <w:rPr>
                <w:rFonts w:ascii="Tahoma" w:hAnsi="Tahoma" w:cs="Tahoma"/>
                <w:b/>
                <w:bCs/>
                <w:szCs w:val="22"/>
                <w:lang w:val="el-GR"/>
              </w:rPr>
              <w:t>ΤΜΗΜΑ 3</w:t>
            </w:r>
            <w:r w:rsidRPr="00291081">
              <w:rPr>
                <w:rFonts w:ascii="Tahoma" w:hAnsi="Tahoma" w:cs="Tahoma"/>
                <w:szCs w:val="22"/>
                <w:lang w:val="el-GR"/>
              </w:rPr>
              <w:t xml:space="preserve">: «Ανάπτυξη Γενικής Μεθοδολογίας και Προτυποποίηση Διαδικασιών για την υλοποίηση έργων ΣΔΙΤ οδικών υποδομών», εκτιμώμενης αξίας </w:t>
            </w:r>
            <w:r w:rsidRPr="00291081">
              <w:rPr>
                <w:rFonts w:ascii="Tahoma" w:hAnsi="Tahoma" w:cs="Tahoma"/>
                <w:b/>
                <w:bCs/>
                <w:szCs w:val="22"/>
                <w:lang w:val="el-GR"/>
              </w:rPr>
              <w:t>238.850,81 €</w:t>
            </w:r>
            <w:r w:rsidRPr="00291081">
              <w:rPr>
                <w:rFonts w:ascii="Tahoma" w:hAnsi="Tahoma" w:cs="Tahoma"/>
                <w:szCs w:val="22"/>
                <w:lang w:val="el-GR"/>
              </w:rPr>
              <w:t>, πλέον ΦΠΑ 24%.</w:t>
            </w:r>
          </w:p>
        </w:tc>
      </w:tr>
      <w:tr w:rsidR="0024279E" w:rsidRPr="00D31794" w14:paraId="6953537D" w14:textId="77777777" w:rsidTr="00603221">
        <w:tc>
          <w:tcPr>
            <w:tcW w:w="3330" w:type="dxa"/>
            <w:shd w:val="clear" w:color="auto" w:fill="auto"/>
            <w:vAlign w:val="bottom"/>
          </w:tcPr>
          <w:p w14:paraId="509FE796" w14:textId="77777777" w:rsidR="0024279E" w:rsidRPr="00291081" w:rsidRDefault="0024279E" w:rsidP="00603221">
            <w:pPr>
              <w:autoSpaceDE w:val="0"/>
              <w:autoSpaceDN w:val="0"/>
              <w:adjustRightInd w:val="0"/>
              <w:spacing w:before="120" w:after="0"/>
              <w:jc w:val="right"/>
              <w:rPr>
                <w:rFonts w:ascii="Tahoma" w:hAnsi="Tahoma" w:cs="Tahoma"/>
                <w:b/>
                <w:color w:val="000000"/>
                <w:szCs w:val="22"/>
                <w:highlight w:val="cyan"/>
              </w:rPr>
            </w:pPr>
            <w:r w:rsidRPr="00F05CE1">
              <w:rPr>
                <w:rFonts w:ascii="Tahoma" w:hAnsi="Tahoma" w:cs="Tahoma"/>
                <w:b/>
                <w:color w:val="000000"/>
                <w:szCs w:val="22"/>
                <w:lang w:val="en-US"/>
              </w:rPr>
              <w:t>CPV</w:t>
            </w:r>
            <w:r w:rsidRPr="00291081">
              <w:rPr>
                <w:rFonts w:ascii="Tahoma" w:hAnsi="Tahoma" w:cs="Tahoma"/>
                <w:b/>
                <w:color w:val="000000"/>
                <w:szCs w:val="22"/>
              </w:rPr>
              <w:t>:</w:t>
            </w:r>
          </w:p>
        </w:tc>
        <w:tc>
          <w:tcPr>
            <w:tcW w:w="6298" w:type="dxa"/>
            <w:gridSpan w:val="2"/>
            <w:shd w:val="clear" w:color="auto" w:fill="auto"/>
            <w:vAlign w:val="bottom"/>
          </w:tcPr>
          <w:p w14:paraId="21843E36" w14:textId="41D0FDC5" w:rsidR="0024279E" w:rsidRPr="00291081" w:rsidRDefault="003F04EE" w:rsidP="00291081">
            <w:pPr>
              <w:autoSpaceDE w:val="0"/>
              <w:autoSpaceDN w:val="0"/>
              <w:adjustRightInd w:val="0"/>
              <w:spacing w:before="120" w:after="0"/>
              <w:rPr>
                <w:rFonts w:ascii="Tahoma" w:hAnsi="Tahoma" w:cs="Tahoma"/>
                <w:b/>
                <w:color w:val="000000"/>
                <w:szCs w:val="22"/>
                <w:highlight w:val="cyan"/>
                <w:lang w:val="el-GR"/>
              </w:rPr>
            </w:pPr>
            <w:r w:rsidRPr="003F04EE">
              <w:rPr>
                <w:rFonts w:ascii="Tahoma" w:hAnsi="Tahoma" w:cs="Tahoma"/>
                <w:b/>
                <w:color w:val="000000"/>
                <w:szCs w:val="22"/>
              </w:rPr>
              <w:t xml:space="preserve">CPV: </w:t>
            </w:r>
            <w:r w:rsidR="005D6990" w:rsidRPr="005D6990">
              <w:rPr>
                <w:rFonts w:ascii="Tahoma" w:hAnsi="Tahoma" w:cs="Tahoma"/>
                <w:b/>
                <w:color w:val="000000"/>
                <w:szCs w:val="22"/>
              </w:rPr>
              <w:t>79400000</w:t>
            </w:r>
            <w:r w:rsidRPr="003F04EE">
              <w:rPr>
                <w:rFonts w:ascii="Tahoma" w:hAnsi="Tahoma" w:cs="Tahoma"/>
                <w:b/>
                <w:color w:val="000000"/>
                <w:szCs w:val="22"/>
              </w:rPr>
              <w:tab/>
            </w:r>
          </w:p>
        </w:tc>
      </w:tr>
      <w:tr w:rsidR="0024279E" w:rsidRPr="00696648" w14:paraId="5C7A978E" w14:textId="77777777" w:rsidTr="00603221">
        <w:tc>
          <w:tcPr>
            <w:tcW w:w="3330" w:type="dxa"/>
            <w:shd w:val="clear" w:color="auto" w:fill="auto"/>
            <w:vAlign w:val="bottom"/>
          </w:tcPr>
          <w:p w14:paraId="3CB6D341" w14:textId="77777777" w:rsidR="0024279E" w:rsidRPr="00291081" w:rsidRDefault="0024279E" w:rsidP="00603221">
            <w:pPr>
              <w:autoSpaceDE w:val="0"/>
              <w:autoSpaceDN w:val="0"/>
              <w:adjustRightInd w:val="0"/>
              <w:spacing w:before="120" w:after="0"/>
              <w:jc w:val="right"/>
              <w:rPr>
                <w:rFonts w:ascii="Tahoma" w:hAnsi="Tahoma" w:cs="Tahoma"/>
                <w:b/>
                <w:color w:val="000000"/>
                <w:szCs w:val="22"/>
              </w:rPr>
            </w:pPr>
            <w:r w:rsidRPr="00291081">
              <w:rPr>
                <w:rFonts w:ascii="Tahoma" w:hAnsi="Tahoma" w:cs="Tahoma"/>
                <w:b/>
                <w:color w:val="000000"/>
                <w:szCs w:val="22"/>
              </w:rPr>
              <w:t>Κριτήριο Ανάθεσης:</w:t>
            </w:r>
          </w:p>
        </w:tc>
        <w:tc>
          <w:tcPr>
            <w:tcW w:w="6298" w:type="dxa"/>
            <w:gridSpan w:val="2"/>
            <w:shd w:val="clear" w:color="auto" w:fill="auto"/>
            <w:vAlign w:val="bottom"/>
          </w:tcPr>
          <w:p w14:paraId="4CD32D38" w14:textId="78B6E9F1" w:rsidR="006E5AB3" w:rsidRPr="00291081" w:rsidRDefault="0024279E" w:rsidP="00603221">
            <w:pPr>
              <w:autoSpaceDE w:val="0"/>
              <w:autoSpaceDN w:val="0"/>
              <w:adjustRightInd w:val="0"/>
              <w:spacing w:before="120" w:after="0"/>
              <w:rPr>
                <w:rFonts w:ascii="Tahoma" w:hAnsi="Tahoma" w:cs="Tahoma"/>
                <w:b/>
                <w:color w:val="000000"/>
                <w:szCs w:val="22"/>
                <w:lang w:val="el-GR"/>
              </w:rPr>
            </w:pPr>
            <w:r w:rsidRPr="00291081">
              <w:rPr>
                <w:rFonts w:ascii="Tahoma" w:hAnsi="Tahoma" w:cs="Tahoma"/>
                <w:b/>
                <w:color w:val="000000"/>
                <w:szCs w:val="22"/>
                <w:lang w:val="el-GR"/>
              </w:rPr>
              <w:t xml:space="preserve">Η πλέον συμφέρουσα από οικονομική άποψη προσφορά βάσει </w:t>
            </w:r>
            <w:r w:rsidR="008B4966" w:rsidRPr="00291081">
              <w:rPr>
                <w:rFonts w:ascii="Tahoma" w:hAnsi="Tahoma" w:cs="Tahoma"/>
                <w:b/>
                <w:color w:val="000000"/>
                <w:szCs w:val="22"/>
                <w:lang w:val="el-GR"/>
              </w:rPr>
              <w:t>βέλτιστης σχέσης ποιότητας – τιμής</w:t>
            </w:r>
          </w:p>
        </w:tc>
      </w:tr>
      <w:tr w:rsidR="0024279E" w:rsidRPr="00291081" w:rsidDel="005977E7" w14:paraId="4AE97888" w14:textId="77777777" w:rsidTr="00603221">
        <w:tc>
          <w:tcPr>
            <w:tcW w:w="3330" w:type="dxa"/>
            <w:shd w:val="clear" w:color="auto" w:fill="auto"/>
            <w:vAlign w:val="bottom"/>
          </w:tcPr>
          <w:p w14:paraId="66151719" w14:textId="77777777" w:rsidR="0024279E" w:rsidRPr="00291081" w:rsidRDefault="0024279E" w:rsidP="00603221">
            <w:pPr>
              <w:autoSpaceDE w:val="0"/>
              <w:autoSpaceDN w:val="0"/>
              <w:adjustRightInd w:val="0"/>
              <w:spacing w:before="120" w:after="0"/>
              <w:jc w:val="right"/>
              <w:rPr>
                <w:rFonts w:ascii="Tahoma" w:hAnsi="Tahoma" w:cs="Tahoma"/>
                <w:b/>
                <w:color w:val="000000"/>
                <w:szCs w:val="22"/>
              </w:rPr>
            </w:pPr>
            <w:r w:rsidRPr="00291081">
              <w:rPr>
                <w:rFonts w:ascii="Tahoma" w:hAnsi="Tahoma" w:cs="Tahoma"/>
                <w:b/>
                <w:color w:val="000000"/>
                <w:szCs w:val="22"/>
              </w:rPr>
              <w:t>Ημερομηνία Διενέργειας:</w:t>
            </w:r>
          </w:p>
        </w:tc>
        <w:tc>
          <w:tcPr>
            <w:tcW w:w="6298" w:type="dxa"/>
            <w:gridSpan w:val="2"/>
            <w:shd w:val="clear" w:color="auto" w:fill="auto"/>
            <w:vAlign w:val="bottom"/>
          </w:tcPr>
          <w:p w14:paraId="5224053B" w14:textId="40DDF914" w:rsidR="0024279E" w:rsidRPr="00291081" w:rsidDel="005977E7" w:rsidRDefault="008D4EDD" w:rsidP="008D4EDD">
            <w:pPr>
              <w:autoSpaceDE w:val="0"/>
              <w:autoSpaceDN w:val="0"/>
              <w:adjustRightInd w:val="0"/>
              <w:spacing w:before="120" w:after="0"/>
              <w:jc w:val="left"/>
              <w:rPr>
                <w:rFonts w:ascii="Tahoma" w:hAnsi="Tahoma" w:cs="Tahoma"/>
                <w:b/>
                <w:color w:val="000000"/>
                <w:szCs w:val="22"/>
              </w:rPr>
            </w:pPr>
            <w:r w:rsidRPr="008D4EDD">
              <w:rPr>
                <w:rFonts w:ascii="Tahoma" w:hAnsi="Tahoma" w:cs="Tahoma"/>
                <w:b/>
                <w:color w:val="000000"/>
                <w:szCs w:val="22"/>
              </w:rPr>
              <w:t>20-01-2021</w:t>
            </w:r>
          </w:p>
        </w:tc>
      </w:tr>
      <w:tr w:rsidR="0024279E" w:rsidRPr="00291081" w:rsidDel="005977E7" w14:paraId="3574BCAF" w14:textId="77777777" w:rsidTr="00291081">
        <w:tc>
          <w:tcPr>
            <w:tcW w:w="7332" w:type="dxa"/>
            <w:gridSpan w:val="2"/>
            <w:shd w:val="clear" w:color="auto" w:fill="auto"/>
            <w:vAlign w:val="bottom"/>
          </w:tcPr>
          <w:p w14:paraId="79C1D9E9" w14:textId="77777777" w:rsidR="0024279E" w:rsidRPr="00291081" w:rsidRDefault="0024279E" w:rsidP="00603221">
            <w:pPr>
              <w:autoSpaceDE w:val="0"/>
              <w:autoSpaceDN w:val="0"/>
              <w:adjustRightInd w:val="0"/>
              <w:spacing w:before="120" w:after="0"/>
              <w:jc w:val="right"/>
              <w:rPr>
                <w:rFonts w:ascii="Tahoma" w:hAnsi="Tahoma" w:cs="Tahoma"/>
                <w:b/>
                <w:color w:val="000000"/>
                <w:szCs w:val="22"/>
                <w:highlight w:val="yellow"/>
              </w:rPr>
            </w:pPr>
            <w:r w:rsidRPr="00291081">
              <w:rPr>
                <w:rFonts w:ascii="Tahoma" w:hAnsi="Tahoma" w:cs="Tahoma"/>
                <w:b/>
                <w:color w:val="000000"/>
                <w:szCs w:val="22"/>
              </w:rPr>
              <w:t>Ημερομηνία Ανάρτησης στο ΚΗΜΔΗΣ</w:t>
            </w:r>
          </w:p>
        </w:tc>
        <w:tc>
          <w:tcPr>
            <w:tcW w:w="2296" w:type="dxa"/>
            <w:shd w:val="clear" w:color="auto" w:fill="auto"/>
            <w:vAlign w:val="bottom"/>
          </w:tcPr>
          <w:p w14:paraId="1CD1BE0D" w14:textId="25630ED9" w:rsidR="0024279E" w:rsidRPr="00291081" w:rsidDel="005977E7" w:rsidRDefault="008D4EDD" w:rsidP="008D4EDD">
            <w:pPr>
              <w:autoSpaceDE w:val="0"/>
              <w:autoSpaceDN w:val="0"/>
              <w:adjustRightInd w:val="0"/>
              <w:spacing w:before="120" w:after="0"/>
              <w:jc w:val="left"/>
              <w:rPr>
                <w:rFonts w:ascii="Tahoma" w:hAnsi="Tahoma" w:cs="Tahoma"/>
                <w:b/>
                <w:color w:val="000000"/>
                <w:szCs w:val="22"/>
                <w:highlight w:val="yellow"/>
              </w:rPr>
            </w:pPr>
            <w:r w:rsidRPr="008D4EDD">
              <w:rPr>
                <w:rFonts w:ascii="Tahoma" w:hAnsi="Tahoma" w:cs="Tahoma"/>
                <w:b/>
                <w:color w:val="000000"/>
                <w:szCs w:val="22"/>
              </w:rPr>
              <w:t>07-12-2020</w:t>
            </w:r>
          </w:p>
        </w:tc>
      </w:tr>
      <w:tr w:rsidR="0024279E" w:rsidRPr="00291081" w:rsidDel="005977E7" w14:paraId="2F9A5D35" w14:textId="77777777" w:rsidTr="00291081">
        <w:tc>
          <w:tcPr>
            <w:tcW w:w="7332" w:type="dxa"/>
            <w:gridSpan w:val="2"/>
            <w:shd w:val="clear" w:color="auto" w:fill="auto"/>
            <w:vAlign w:val="bottom"/>
          </w:tcPr>
          <w:p w14:paraId="5A7755BF" w14:textId="77777777" w:rsidR="0024279E" w:rsidRPr="00291081" w:rsidRDefault="0024279E" w:rsidP="00603221">
            <w:pPr>
              <w:autoSpaceDE w:val="0"/>
              <w:autoSpaceDN w:val="0"/>
              <w:adjustRightInd w:val="0"/>
              <w:spacing w:before="120" w:after="0"/>
              <w:jc w:val="right"/>
              <w:rPr>
                <w:rFonts w:ascii="Tahoma" w:hAnsi="Tahoma" w:cs="Tahoma"/>
                <w:b/>
                <w:color w:val="000000"/>
                <w:szCs w:val="22"/>
                <w:highlight w:val="yellow"/>
              </w:rPr>
            </w:pPr>
            <w:r w:rsidRPr="00291081">
              <w:rPr>
                <w:rFonts w:ascii="Tahoma" w:hAnsi="Tahoma" w:cs="Tahoma"/>
                <w:b/>
                <w:color w:val="000000"/>
                <w:szCs w:val="22"/>
              </w:rPr>
              <w:t>Ημερομηνία Ανάρτησης στο ΕΣΗΔΗΣ</w:t>
            </w:r>
          </w:p>
        </w:tc>
        <w:tc>
          <w:tcPr>
            <w:tcW w:w="2296" w:type="dxa"/>
            <w:shd w:val="clear" w:color="auto" w:fill="auto"/>
            <w:vAlign w:val="bottom"/>
          </w:tcPr>
          <w:p w14:paraId="2F2167DD" w14:textId="67A63242" w:rsidR="0024279E" w:rsidRPr="00291081" w:rsidDel="005977E7" w:rsidRDefault="008D4EDD" w:rsidP="008D4EDD">
            <w:pPr>
              <w:autoSpaceDE w:val="0"/>
              <w:autoSpaceDN w:val="0"/>
              <w:adjustRightInd w:val="0"/>
              <w:spacing w:before="120" w:after="0"/>
              <w:jc w:val="left"/>
              <w:rPr>
                <w:rFonts w:ascii="Tahoma" w:hAnsi="Tahoma" w:cs="Tahoma"/>
                <w:b/>
                <w:color w:val="000000"/>
                <w:szCs w:val="22"/>
                <w:highlight w:val="yellow"/>
              </w:rPr>
            </w:pPr>
            <w:r w:rsidRPr="008D4EDD">
              <w:rPr>
                <w:rFonts w:ascii="Tahoma" w:hAnsi="Tahoma" w:cs="Tahoma"/>
                <w:b/>
                <w:color w:val="000000"/>
                <w:szCs w:val="22"/>
              </w:rPr>
              <w:t>07-12-2020</w:t>
            </w:r>
          </w:p>
        </w:tc>
      </w:tr>
      <w:tr w:rsidR="0024279E" w:rsidRPr="00291081" w:rsidDel="005977E7" w14:paraId="10756B36" w14:textId="77777777" w:rsidTr="00291081">
        <w:trPr>
          <w:trHeight w:val="500"/>
        </w:trPr>
        <w:tc>
          <w:tcPr>
            <w:tcW w:w="7332" w:type="dxa"/>
            <w:gridSpan w:val="2"/>
            <w:shd w:val="clear" w:color="auto" w:fill="auto"/>
            <w:vAlign w:val="bottom"/>
          </w:tcPr>
          <w:p w14:paraId="4FF67E83" w14:textId="77777777" w:rsidR="0024279E" w:rsidRPr="00291081" w:rsidRDefault="0024279E" w:rsidP="00603221">
            <w:pPr>
              <w:autoSpaceDE w:val="0"/>
              <w:autoSpaceDN w:val="0"/>
              <w:adjustRightInd w:val="0"/>
              <w:spacing w:before="120" w:after="0"/>
              <w:jc w:val="right"/>
              <w:rPr>
                <w:rFonts w:ascii="Tahoma" w:hAnsi="Tahoma" w:cs="Tahoma"/>
                <w:b/>
                <w:color w:val="000000"/>
                <w:szCs w:val="22"/>
                <w:lang w:val="el-GR"/>
              </w:rPr>
            </w:pPr>
            <w:r w:rsidRPr="00291081">
              <w:rPr>
                <w:rFonts w:ascii="Tahoma" w:hAnsi="Tahoma" w:cs="Tahoma"/>
                <w:b/>
                <w:color w:val="000000"/>
                <w:szCs w:val="22"/>
                <w:lang w:val="el-GR"/>
              </w:rPr>
              <w:t>Ημερομηνία</w:t>
            </w:r>
            <w:r w:rsidRPr="00291081">
              <w:rPr>
                <w:rFonts w:ascii="Tahoma" w:hAnsi="Tahoma" w:cs="Tahoma"/>
                <w:b/>
                <w:szCs w:val="22"/>
                <w:lang w:val="el-GR"/>
              </w:rPr>
              <w:t xml:space="preserve"> Αποστολής Διακήρυξης σε Ε.Ε. (Υπ. Επίσημων Εκδόσεων) </w:t>
            </w:r>
          </w:p>
        </w:tc>
        <w:tc>
          <w:tcPr>
            <w:tcW w:w="2296" w:type="dxa"/>
            <w:shd w:val="clear" w:color="auto" w:fill="auto"/>
            <w:vAlign w:val="bottom"/>
          </w:tcPr>
          <w:p w14:paraId="3E6053A3" w14:textId="62EA0009" w:rsidR="0024279E" w:rsidRPr="00291081" w:rsidRDefault="008D4EDD" w:rsidP="00603221">
            <w:pPr>
              <w:autoSpaceDE w:val="0"/>
              <w:autoSpaceDN w:val="0"/>
              <w:adjustRightInd w:val="0"/>
              <w:spacing w:before="120" w:after="0"/>
              <w:jc w:val="left"/>
              <w:rPr>
                <w:rFonts w:ascii="Tahoma" w:hAnsi="Tahoma" w:cs="Tahoma"/>
                <w:b/>
                <w:color w:val="000000"/>
                <w:szCs w:val="22"/>
              </w:rPr>
            </w:pPr>
            <w:r>
              <w:rPr>
                <w:rFonts w:ascii="Tahoma" w:hAnsi="Tahoma" w:cs="Tahoma"/>
                <w:b/>
                <w:color w:val="000000"/>
                <w:szCs w:val="22"/>
              </w:rPr>
              <w:t>3-12-2020</w:t>
            </w:r>
          </w:p>
        </w:tc>
      </w:tr>
      <w:tr w:rsidR="0024279E" w:rsidRPr="00291081" w:rsidDel="005977E7" w14:paraId="46A96A2B" w14:textId="77777777" w:rsidTr="00291081">
        <w:tc>
          <w:tcPr>
            <w:tcW w:w="7332" w:type="dxa"/>
            <w:gridSpan w:val="2"/>
            <w:shd w:val="clear" w:color="auto" w:fill="auto"/>
            <w:vAlign w:val="bottom"/>
          </w:tcPr>
          <w:p w14:paraId="039EA5AD" w14:textId="77777777" w:rsidR="0024279E" w:rsidRPr="00291081" w:rsidRDefault="0024279E" w:rsidP="00603221">
            <w:pPr>
              <w:autoSpaceDE w:val="0"/>
              <w:autoSpaceDN w:val="0"/>
              <w:adjustRightInd w:val="0"/>
              <w:spacing w:before="120" w:after="0"/>
              <w:jc w:val="right"/>
              <w:rPr>
                <w:rFonts w:ascii="Tahoma" w:hAnsi="Tahoma" w:cs="Tahoma"/>
                <w:b/>
                <w:szCs w:val="22"/>
                <w:lang w:val="el-GR"/>
              </w:rPr>
            </w:pPr>
            <w:r w:rsidRPr="00291081">
              <w:rPr>
                <w:rFonts w:ascii="Tahoma" w:hAnsi="Tahoma" w:cs="Tahoma"/>
                <w:b/>
                <w:szCs w:val="22"/>
                <w:lang w:val="el-GR"/>
              </w:rPr>
              <w:t>Ημερομηνία Αποστολής στον Ελληνικό Τύπο:</w:t>
            </w:r>
          </w:p>
        </w:tc>
        <w:tc>
          <w:tcPr>
            <w:tcW w:w="2296" w:type="dxa"/>
            <w:shd w:val="clear" w:color="auto" w:fill="auto"/>
            <w:vAlign w:val="bottom"/>
          </w:tcPr>
          <w:p w14:paraId="78469405" w14:textId="35DB437A" w:rsidR="0024279E" w:rsidRPr="008D4EDD" w:rsidDel="005977E7" w:rsidRDefault="008D4EDD" w:rsidP="008D4EDD">
            <w:pPr>
              <w:autoSpaceDE w:val="0"/>
              <w:autoSpaceDN w:val="0"/>
              <w:adjustRightInd w:val="0"/>
              <w:spacing w:before="120" w:after="0"/>
              <w:jc w:val="left"/>
              <w:rPr>
                <w:rFonts w:ascii="Tahoma" w:hAnsi="Tahoma" w:cs="Tahoma"/>
                <w:b/>
                <w:color w:val="000000"/>
                <w:szCs w:val="22"/>
              </w:rPr>
            </w:pPr>
            <w:r w:rsidRPr="008D4EDD">
              <w:rPr>
                <w:rFonts w:ascii="Tahoma" w:hAnsi="Tahoma" w:cs="Tahoma"/>
                <w:b/>
                <w:color w:val="000000"/>
                <w:szCs w:val="22"/>
              </w:rPr>
              <w:t>07-12-2020</w:t>
            </w:r>
          </w:p>
        </w:tc>
      </w:tr>
      <w:tr w:rsidR="003C0732" w:rsidRPr="00291081" w:rsidDel="005977E7" w14:paraId="1D7475AD" w14:textId="77777777" w:rsidTr="00291081">
        <w:tc>
          <w:tcPr>
            <w:tcW w:w="7332" w:type="dxa"/>
            <w:gridSpan w:val="2"/>
            <w:shd w:val="clear" w:color="auto" w:fill="auto"/>
            <w:vAlign w:val="bottom"/>
          </w:tcPr>
          <w:p w14:paraId="6C5AD241" w14:textId="77777777" w:rsidR="003C0732" w:rsidRPr="00291081" w:rsidRDefault="003C0732" w:rsidP="00DF02B0">
            <w:pPr>
              <w:autoSpaceDE w:val="0"/>
              <w:autoSpaceDN w:val="0"/>
              <w:adjustRightInd w:val="0"/>
              <w:spacing w:before="120" w:after="0"/>
              <w:jc w:val="right"/>
              <w:rPr>
                <w:rFonts w:ascii="Tahoma" w:hAnsi="Tahoma" w:cs="Tahoma"/>
                <w:b/>
                <w:color w:val="000000"/>
                <w:szCs w:val="22"/>
                <w:lang w:val="el-GR"/>
              </w:rPr>
            </w:pPr>
            <w:r w:rsidRPr="00291081">
              <w:rPr>
                <w:rFonts w:ascii="Tahoma" w:hAnsi="Tahoma" w:cs="Tahoma"/>
                <w:b/>
                <w:color w:val="000000"/>
                <w:szCs w:val="22"/>
                <w:lang w:val="el-GR"/>
              </w:rPr>
              <w:t xml:space="preserve">Ημερομηνία Ανάρτησης στον Διαδικτυακό τόπο της Αναθέτουσας Αρχής </w:t>
            </w:r>
            <w:r w:rsidRPr="00291081">
              <w:rPr>
                <w:rFonts w:ascii="Tahoma" w:hAnsi="Tahoma" w:cs="Tahoma"/>
                <w:b/>
                <w:color w:val="000000"/>
                <w:szCs w:val="22"/>
              </w:rPr>
              <w:t>www</w:t>
            </w:r>
            <w:r w:rsidRPr="00291081">
              <w:rPr>
                <w:rFonts w:ascii="Tahoma" w:hAnsi="Tahoma" w:cs="Tahoma"/>
                <w:b/>
                <w:color w:val="000000"/>
                <w:szCs w:val="22"/>
                <w:lang w:val="el-GR"/>
              </w:rPr>
              <w:t>.</w:t>
            </w:r>
            <w:r w:rsidRPr="00291081">
              <w:rPr>
                <w:rFonts w:ascii="Tahoma" w:hAnsi="Tahoma" w:cs="Tahoma"/>
                <w:b/>
                <w:color w:val="000000"/>
                <w:szCs w:val="22"/>
              </w:rPr>
              <w:t>ktpae</w:t>
            </w:r>
            <w:r w:rsidRPr="00291081">
              <w:rPr>
                <w:rFonts w:ascii="Tahoma" w:hAnsi="Tahoma" w:cs="Tahoma"/>
                <w:b/>
                <w:color w:val="000000"/>
                <w:szCs w:val="22"/>
                <w:lang w:val="el-GR"/>
              </w:rPr>
              <w:t>.</w:t>
            </w:r>
            <w:r w:rsidRPr="00291081">
              <w:rPr>
                <w:rFonts w:ascii="Tahoma" w:hAnsi="Tahoma" w:cs="Tahoma"/>
                <w:b/>
                <w:color w:val="000000"/>
                <w:szCs w:val="22"/>
              </w:rPr>
              <w:t>gr</w:t>
            </w:r>
          </w:p>
        </w:tc>
        <w:tc>
          <w:tcPr>
            <w:tcW w:w="2296" w:type="dxa"/>
            <w:shd w:val="clear" w:color="auto" w:fill="auto"/>
            <w:vAlign w:val="bottom"/>
          </w:tcPr>
          <w:p w14:paraId="7340F142" w14:textId="399CFC1F" w:rsidR="003C0732" w:rsidRPr="008D4EDD" w:rsidRDefault="008D4EDD" w:rsidP="008D4EDD">
            <w:pPr>
              <w:autoSpaceDE w:val="0"/>
              <w:autoSpaceDN w:val="0"/>
              <w:adjustRightInd w:val="0"/>
              <w:spacing w:before="120" w:after="0"/>
              <w:jc w:val="left"/>
              <w:rPr>
                <w:rFonts w:ascii="Tahoma" w:hAnsi="Tahoma" w:cs="Tahoma"/>
                <w:b/>
                <w:color w:val="000000"/>
                <w:szCs w:val="22"/>
              </w:rPr>
            </w:pPr>
            <w:r w:rsidRPr="008D4EDD">
              <w:rPr>
                <w:rFonts w:ascii="Tahoma" w:hAnsi="Tahoma" w:cs="Tahoma"/>
                <w:b/>
                <w:color w:val="000000"/>
                <w:szCs w:val="22"/>
              </w:rPr>
              <w:t>07-12-2020</w:t>
            </w:r>
          </w:p>
        </w:tc>
      </w:tr>
    </w:tbl>
    <w:p w14:paraId="7915739F" w14:textId="60693DD2" w:rsidR="00405F8E" w:rsidRPr="00291081" w:rsidRDefault="00055748" w:rsidP="00291081">
      <w:pPr>
        <w:autoSpaceDE w:val="0"/>
        <w:autoSpaceDN w:val="0"/>
        <w:adjustRightInd w:val="0"/>
        <w:ind w:right="-460"/>
        <w:jc w:val="center"/>
        <w:rPr>
          <w:rFonts w:ascii="Tahoma" w:hAnsi="Tahoma" w:cs="Tahoma"/>
          <w:color w:val="000000"/>
          <w:szCs w:val="22"/>
          <w:lang w:val="el-GR"/>
        </w:rPr>
      </w:pPr>
      <w:r>
        <w:rPr>
          <w:noProof/>
          <w:lang w:val="el-GR" w:eastAsia="el-GR"/>
        </w:rPr>
        <w:drawing>
          <wp:inline distT="0" distB="0" distL="0" distR="0" wp14:anchorId="771FD2AC" wp14:editId="62B02B77">
            <wp:extent cx="5273675" cy="733425"/>
            <wp:effectExtent l="0" t="0" r="3175" b="9525"/>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3675" cy="733425"/>
                    </a:xfrm>
                    <a:prstGeom prst="rect">
                      <a:avLst/>
                    </a:prstGeom>
                    <a:noFill/>
                  </pic:spPr>
                </pic:pic>
              </a:graphicData>
            </a:graphic>
          </wp:inline>
        </w:drawing>
      </w:r>
      <w:bookmarkStart w:id="1" w:name="_Toc375058496"/>
      <w:bookmarkStart w:id="2" w:name="_Toc418166314"/>
    </w:p>
    <w:p w14:paraId="47019040" w14:textId="77777777" w:rsidR="00DF02B0" w:rsidRPr="00603221" w:rsidRDefault="00DF02B0" w:rsidP="0024279E">
      <w:pPr>
        <w:pStyle w:val="2"/>
        <w:rPr>
          <w:rFonts w:ascii="Tahoma" w:hAnsi="Tahoma" w:cs="Tahoma"/>
          <w:sz w:val="22"/>
          <w:lang w:val="el-GR"/>
        </w:rPr>
        <w:sectPr w:rsidR="00DF02B0" w:rsidRPr="00603221" w:rsidSect="00F05CE1">
          <w:footerReference w:type="default" r:id="rId9"/>
          <w:headerReference w:type="first" r:id="rId10"/>
          <w:footerReference w:type="first" r:id="rId11"/>
          <w:pgSz w:w="11906" w:h="16838"/>
          <w:pgMar w:top="1134" w:right="1134" w:bottom="1134" w:left="1134" w:header="720" w:footer="709" w:gutter="0"/>
          <w:pgNumType w:start="1"/>
          <w:cols w:space="720"/>
          <w:docGrid w:linePitch="360"/>
        </w:sectPr>
      </w:pPr>
    </w:p>
    <w:p w14:paraId="2207B9E6" w14:textId="77777777" w:rsidR="0024279E" w:rsidRPr="00603221" w:rsidRDefault="0024279E" w:rsidP="0024279E">
      <w:pPr>
        <w:pStyle w:val="2"/>
        <w:rPr>
          <w:rFonts w:ascii="Tahoma" w:hAnsi="Tahoma" w:cs="Tahoma"/>
          <w:sz w:val="22"/>
          <w:lang w:val="el-GR"/>
        </w:rPr>
      </w:pPr>
      <w:bookmarkStart w:id="3" w:name="_Toc56418660"/>
      <w:r w:rsidRPr="00603221">
        <w:rPr>
          <w:rFonts w:ascii="Tahoma" w:hAnsi="Tahoma" w:cs="Tahoma"/>
          <w:sz w:val="22"/>
          <w:lang w:val="el-GR"/>
        </w:rPr>
        <w:lastRenderedPageBreak/>
        <w:t>ΓΕΝΙΚΕΣ ΠΛΗΡΟΦΟΡΙΕΣ</w:t>
      </w:r>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7F68DC" w14:paraId="703A6D6D" w14:textId="77777777" w:rsidTr="0031590C">
        <w:trPr>
          <w:tblHeader/>
        </w:trPr>
        <w:tc>
          <w:tcPr>
            <w:tcW w:w="9855" w:type="dxa"/>
            <w:gridSpan w:val="2"/>
            <w:shd w:val="clear" w:color="auto" w:fill="E0E0E0"/>
            <w:vAlign w:val="center"/>
          </w:tcPr>
          <w:p w14:paraId="1D736D72" w14:textId="77777777" w:rsidR="0024279E" w:rsidRPr="007F68DC" w:rsidRDefault="0024279E" w:rsidP="0031590C">
            <w:pPr>
              <w:pStyle w:val="3"/>
              <w:ind w:left="0" w:firstLine="0"/>
              <w:rPr>
                <w:rFonts w:ascii="Tahoma" w:hAnsi="Tahoma" w:cs="Tahoma"/>
                <w:szCs w:val="22"/>
                <w:lang w:val="el-GR"/>
              </w:rPr>
            </w:pPr>
            <w:bookmarkStart w:id="4" w:name="_Toc375058497"/>
            <w:bookmarkStart w:id="5" w:name="_Toc418166315"/>
            <w:bookmarkStart w:id="6" w:name="_Toc56418661"/>
            <w:r w:rsidRPr="007F68DC">
              <w:rPr>
                <w:rFonts w:ascii="Tahoma" w:hAnsi="Tahoma" w:cs="Tahoma"/>
                <w:szCs w:val="22"/>
                <w:lang w:val="el-GR"/>
              </w:rPr>
              <w:t>Συνοπτικά στοιχεία Έργου</w:t>
            </w:r>
            <w:bookmarkEnd w:id="4"/>
            <w:bookmarkEnd w:id="5"/>
            <w:bookmarkEnd w:id="6"/>
          </w:p>
        </w:tc>
      </w:tr>
      <w:tr w:rsidR="0024279E" w:rsidRPr="00696648" w14:paraId="7E9F8447" w14:textId="77777777" w:rsidTr="0031590C">
        <w:tc>
          <w:tcPr>
            <w:tcW w:w="3708" w:type="dxa"/>
            <w:vAlign w:val="center"/>
          </w:tcPr>
          <w:p w14:paraId="0C84E596" w14:textId="77777777" w:rsidR="0024279E" w:rsidRPr="007F68DC" w:rsidRDefault="0024279E" w:rsidP="0031590C">
            <w:pPr>
              <w:pStyle w:val="TabletextChar"/>
              <w:rPr>
                <w:rFonts w:cs="Tahoma"/>
                <w:b/>
                <w:sz w:val="22"/>
                <w:szCs w:val="22"/>
              </w:rPr>
            </w:pPr>
            <w:r w:rsidRPr="007F68DC">
              <w:rPr>
                <w:rFonts w:cs="Tahoma"/>
                <w:b/>
                <w:sz w:val="22"/>
                <w:szCs w:val="22"/>
              </w:rPr>
              <w:t>ΤΙΤΛΟΣ ΕΡΓΟΥ</w:t>
            </w:r>
          </w:p>
        </w:tc>
        <w:tc>
          <w:tcPr>
            <w:tcW w:w="6147" w:type="dxa"/>
            <w:vAlign w:val="center"/>
          </w:tcPr>
          <w:p w14:paraId="6168700D" w14:textId="1174FCC2" w:rsidR="0024279E" w:rsidRPr="007F68DC" w:rsidRDefault="00D36675" w:rsidP="009A4D8C">
            <w:pPr>
              <w:pStyle w:val="TabletextChar"/>
              <w:jc w:val="both"/>
              <w:rPr>
                <w:rFonts w:cs="Tahoma"/>
                <w:b/>
                <w:bCs/>
                <w:sz w:val="22"/>
                <w:szCs w:val="22"/>
              </w:rPr>
            </w:pPr>
            <w:r w:rsidRPr="007F68DC">
              <w:rPr>
                <w:rFonts w:cs="Tahoma"/>
                <w:b/>
                <w:bCs/>
                <w:sz w:val="22"/>
                <w:szCs w:val="22"/>
              </w:rPr>
              <w:t>Ανάπτυξη Γενικής Μεθοδολογίας και Προτυποποίηση Διαδικασιών για την υλοποίηση έργων ΣΔΙΤ</w:t>
            </w:r>
          </w:p>
        </w:tc>
      </w:tr>
      <w:tr w:rsidR="0024279E" w:rsidRPr="007F68DC" w14:paraId="27024F2C" w14:textId="77777777" w:rsidTr="0031590C">
        <w:tc>
          <w:tcPr>
            <w:tcW w:w="3708" w:type="dxa"/>
            <w:vAlign w:val="center"/>
          </w:tcPr>
          <w:p w14:paraId="48A284AA" w14:textId="77777777" w:rsidR="0024279E" w:rsidRPr="007F68DC" w:rsidRDefault="0024279E" w:rsidP="0031590C">
            <w:pPr>
              <w:pStyle w:val="TabletextChar"/>
              <w:rPr>
                <w:rFonts w:cs="Tahoma"/>
                <w:b/>
                <w:sz w:val="22"/>
                <w:szCs w:val="22"/>
              </w:rPr>
            </w:pPr>
            <w:r w:rsidRPr="007F68DC">
              <w:rPr>
                <w:rFonts w:cs="Tahoma"/>
                <w:b/>
                <w:sz w:val="22"/>
                <w:szCs w:val="22"/>
              </w:rPr>
              <w:t>ΑΝΑΘΕΤΟΥΣΑ ΑΡΧΗ</w:t>
            </w:r>
          </w:p>
        </w:tc>
        <w:tc>
          <w:tcPr>
            <w:tcW w:w="6147" w:type="dxa"/>
            <w:vAlign w:val="center"/>
          </w:tcPr>
          <w:p w14:paraId="1DC844C1" w14:textId="77777777" w:rsidR="0024279E" w:rsidRPr="007F68DC" w:rsidRDefault="0024279E" w:rsidP="009A4D8C">
            <w:pPr>
              <w:pStyle w:val="TabletextChar"/>
              <w:jc w:val="both"/>
              <w:rPr>
                <w:rFonts w:cs="Tahoma"/>
                <w:sz w:val="22"/>
                <w:szCs w:val="22"/>
              </w:rPr>
            </w:pPr>
            <w:r w:rsidRPr="007F68DC">
              <w:rPr>
                <w:rFonts w:cs="Tahoma"/>
                <w:b/>
                <w:sz w:val="22"/>
                <w:szCs w:val="22"/>
              </w:rPr>
              <w:t xml:space="preserve">«Κοινωνία της Πληροφορίας Α.Ε.» </w:t>
            </w:r>
            <w:r w:rsidRPr="007F68DC">
              <w:rPr>
                <w:rFonts w:cs="Tahoma"/>
                <w:sz w:val="22"/>
                <w:szCs w:val="22"/>
              </w:rPr>
              <w:t>(</w:t>
            </w:r>
            <w:r w:rsidRPr="007F68DC">
              <w:rPr>
                <w:rFonts w:cs="Tahoma"/>
                <w:b/>
                <w:sz w:val="22"/>
                <w:szCs w:val="22"/>
              </w:rPr>
              <w:t>ΚτΠ Α.Ε.</w:t>
            </w:r>
            <w:r w:rsidRPr="007F68DC">
              <w:rPr>
                <w:rFonts w:cs="Tahoma"/>
                <w:sz w:val="22"/>
                <w:szCs w:val="22"/>
              </w:rPr>
              <w:t>)</w:t>
            </w:r>
          </w:p>
        </w:tc>
      </w:tr>
      <w:tr w:rsidR="0024279E" w:rsidRPr="00696648" w14:paraId="21655997" w14:textId="77777777" w:rsidTr="0031590C">
        <w:tc>
          <w:tcPr>
            <w:tcW w:w="3708" w:type="dxa"/>
            <w:vAlign w:val="center"/>
          </w:tcPr>
          <w:p w14:paraId="1EA40129" w14:textId="77777777" w:rsidR="0024279E" w:rsidRPr="007F68DC" w:rsidRDefault="0024279E" w:rsidP="0031590C">
            <w:pPr>
              <w:pStyle w:val="TabletextChar"/>
              <w:rPr>
                <w:rFonts w:cs="Tahoma"/>
                <w:b/>
                <w:sz w:val="22"/>
                <w:szCs w:val="22"/>
              </w:rPr>
            </w:pPr>
            <w:r w:rsidRPr="007F68DC">
              <w:rPr>
                <w:rFonts w:cs="Tahoma"/>
                <w:b/>
                <w:sz w:val="22"/>
                <w:szCs w:val="22"/>
              </w:rPr>
              <w:t>ΦΟΡΕΑΣ ΛΕΙΤΟΥΡΓΙΑΣ</w:t>
            </w:r>
          </w:p>
        </w:tc>
        <w:tc>
          <w:tcPr>
            <w:tcW w:w="6147" w:type="dxa"/>
            <w:vAlign w:val="center"/>
          </w:tcPr>
          <w:p w14:paraId="14CD41E3" w14:textId="65CB4B45" w:rsidR="0024279E" w:rsidRPr="007F68DC" w:rsidRDefault="009A4D8C" w:rsidP="009A4D8C">
            <w:pPr>
              <w:pStyle w:val="TabletextChar"/>
              <w:jc w:val="both"/>
              <w:rPr>
                <w:rFonts w:cs="Tahoma"/>
                <w:b/>
                <w:sz w:val="22"/>
                <w:szCs w:val="22"/>
              </w:rPr>
            </w:pPr>
            <w:r>
              <w:rPr>
                <w:rFonts w:cs="Tahoma"/>
                <w:b/>
                <w:sz w:val="22"/>
                <w:szCs w:val="22"/>
              </w:rPr>
              <w:t>Γενική Γραμματεία Ιδιωτικών Επενδύσεων και Συμπράξεων Δημόσιου και Ιδιωτικού Τομέα (ΓΓΙΕΣΔΙΤ)</w:t>
            </w:r>
          </w:p>
        </w:tc>
      </w:tr>
      <w:tr w:rsidR="00D31794" w:rsidRPr="00696648" w14:paraId="42A298E1" w14:textId="77777777" w:rsidTr="0031590C">
        <w:tc>
          <w:tcPr>
            <w:tcW w:w="3708" w:type="dxa"/>
            <w:vAlign w:val="center"/>
          </w:tcPr>
          <w:p w14:paraId="482AAB34" w14:textId="77777777" w:rsidR="00D31794" w:rsidRPr="007F68DC" w:rsidRDefault="00D31794" w:rsidP="00D31794">
            <w:pPr>
              <w:pStyle w:val="TabletextChar"/>
              <w:rPr>
                <w:rFonts w:cs="Tahoma"/>
                <w:b/>
                <w:sz w:val="22"/>
                <w:szCs w:val="22"/>
              </w:rPr>
            </w:pPr>
            <w:r w:rsidRPr="007F68DC">
              <w:rPr>
                <w:rFonts w:cs="Tahoma"/>
                <w:b/>
                <w:sz w:val="22"/>
                <w:szCs w:val="22"/>
              </w:rPr>
              <w:t>ΚΥΡΙΟΣ ΤΟΥ ΕΡΓΟΥ</w:t>
            </w:r>
          </w:p>
        </w:tc>
        <w:tc>
          <w:tcPr>
            <w:tcW w:w="6147" w:type="dxa"/>
            <w:vAlign w:val="center"/>
          </w:tcPr>
          <w:p w14:paraId="27F6D052" w14:textId="224C1F05" w:rsidR="00D31794" w:rsidRPr="007F68DC" w:rsidRDefault="009A4D8C" w:rsidP="009A4D8C">
            <w:pPr>
              <w:pStyle w:val="TabletextChar"/>
              <w:jc w:val="both"/>
              <w:rPr>
                <w:rFonts w:cs="Tahoma"/>
                <w:b/>
                <w:bCs/>
                <w:sz w:val="22"/>
                <w:szCs w:val="22"/>
              </w:rPr>
            </w:pPr>
            <w:r>
              <w:rPr>
                <w:rFonts w:cs="Tahoma"/>
                <w:b/>
                <w:sz w:val="22"/>
                <w:szCs w:val="22"/>
              </w:rPr>
              <w:t>Γενική Γραμματεία Ιδιωτικών Επενδύσεων και Συμπράξεων Δημόσιου και Ιδιωτικού Τομέα (ΓΓΙΕΣΔΙΤ)</w:t>
            </w:r>
          </w:p>
        </w:tc>
      </w:tr>
      <w:tr w:rsidR="00D31794" w:rsidRPr="007F68DC" w14:paraId="3FF7AD5B" w14:textId="77777777" w:rsidTr="0031590C">
        <w:tc>
          <w:tcPr>
            <w:tcW w:w="3708" w:type="dxa"/>
            <w:vAlign w:val="center"/>
          </w:tcPr>
          <w:p w14:paraId="72CFC754" w14:textId="77777777" w:rsidR="00D31794" w:rsidRPr="007F68DC" w:rsidRDefault="00D31794" w:rsidP="00D31794">
            <w:pPr>
              <w:pStyle w:val="TabletextChar"/>
              <w:rPr>
                <w:rFonts w:cs="Tahoma"/>
                <w:b/>
                <w:sz w:val="22"/>
                <w:szCs w:val="22"/>
              </w:rPr>
            </w:pPr>
            <w:r w:rsidRPr="007F68DC">
              <w:rPr>
                <w:rFonts w:cs="Tahoma"/>
                <w:b/>
                <w:sz w:val="22"/>
                <w:szCs w:val="22"/>
              </w:rPr>
              <w:t>ΦΟΡΕΑΣ ΧΡΗΜΑΤΟΔΟΤΗΣΗΣ</w:t>
            </w:r>
          </w:p>
        </w:tc>
        <w:tc>
          <w:tcPr>
            <w:tcW w:w="6147" w:type="dxa"/>
            <w:vAlign w:val="center"/>
          </w:tcPr>
          <w:p w14:paraId="281EC852" w14:textId="4C849806" w:rsidR="00D31794" w:rsidRPr="007F68DC" w:rsidRDefault="00D31794" w:rsidP="009A4D8C">
            <w:pPr>
              <w:pStyle w:val="TabletextChar"/>
              <w:jc w:val="both"/>
              <w:rPr>
                <w:rFonts w:cs="Tahoma"/>
                <w:b/>
                <w:sz w:val="22"/>
                <w:szCs w:val="22"/>
              </w:rPr>
            </w:pPr>
            <w:r w:rsidRPr="007F68DC">
              <w:rPr>
                <w:rFonts w:cs="Tahoma"/>
                <w:b/>
                <w:sz w:val="22"/>
                <w:szCs w:val="22"/>
              </w:rPr>
              <w:t>Υπουργείο Ψηφιακής Διακυβέρνησης</w:t>
            </w:r>
          </w:p>
        </w:tc>
      </w:tr>
      <w:tr w:rsidR="00D31794" w:rsidRPr="00696648" w14:paraId="5A5E6BD3" w14:textId="77777777" w:rsidTr="0031590C">
        <w:tc>
          <w:tcPr>
            <w:tcW w:w="3708" w:type="dxa"/>
            <w:vAlign w:val="center"/>
          </w:tcPr>
          <w:p w14:paraId="1BC26569" w14:textId="77777777" w:rsidR="00D31794" w:rsidRPr="007F68DC" w:rsidRDefault="00D31794" w:rsidP="00D31794">
            <w:pPr>
              <w:pStyle w:val="TabletextChar"/>
              <w:rPr>
                <w:rFonts w:cs="Tahoma"/>
                <w:b/>
                <w:sz w:val="22"/>
                <w:szCs w:val="22"/>
              </w:rPr>
            </w:pPr>
            <w:r w:rsidRPr="007F68DC">
              <w:rPr>
                <w:rFonts w:cs="Tahoma"/>
                <w:b/>
                <w:sz w:val="22"/>
                <w:szCs w:val="22"/>
              </w:rPr>
              <w:t>ΤΟΠΟΣ ΠΑΡΑΔΟΣΗΣ – ΤΟΠΟΣ ΠΑΡΟΧΗΣ ΥΠΗΡΕΣΙΩΝ</w:t>
            </w:r>
          </w:p>
        </w:tc>
        <w:tc>
          <w:tcPr>
            <w:tcW w:w="6147" w:type="dxa"/>
            <w:vAlign w:val="center"/>
          </w:tcPr>
          <w:p w14:paraId="0BB92F76" w14:textId="6DA35B6B" w:rsidR="00D31794" w:rsidRPr="007F68DC" w:rsidRDefault="009A4D8C" w:rsidP="009A4D8C">
            <w:pPr>
              <w:pStyle w:val="TabletextChar"/>
              <w:jc w:val="both"/>
              <w:rPr>
                <w:rFonts w:cs="Tahoma"/>
                <w:b/>
                <w:bCs/>
                <w:sz w:val="22"/>
                <w:szCs w:val="22"/>
              </w:rPr>
            </w:pPr>
            <w:r>
              <w:rPr>
                <w:rFonts w:cs="Tahoma"/>
                <w:b/>
                <w:sz w:val="22"/>
                <w:szCs w:val="22"/>
              </w:rPr>
              <w:t>Γενική Γραμματεία Ιδιωτικών Επενδύσεων και Συμπράξεων Δημόσιου και Ιδιωτικού Τομέα (ΓΓΙΕΣΔΙΤ)</w:t>
            </w:r>
          </w:p>
        </w:tc>
      </w:tr>
      <w:tr w:rsidR="00D31794" w:rsidRPr="003F04EE" w14:paraId="1A5E7CB8" w14:textId="77777777" w:rsidTr="0031590C">
        <w:tc>
          <w:tcPr>
            <w:tcW w:w="3708" w:type="dxa"/>
            <w:vAlign w:val="center"/>
          </w:tcPr>
          <w:p w14:paraId="735B7310" w14:textId="77777777" w:rsidR="00D31794" w:rsidRPr="007F68DC" w:rsidRDefault="00D31794" w:rsidP="00D31794">
            <w:pPr>
              <w:pStyle w:val="TabletextChar"/>
              <w:rPr>
                <w:rFonts w:cs="Tahoma"/>
                <w:b/>
                <w:sz w:val="22"/>
                <w:szCs w:val="22"/>
              </w:rPr>
            </w:pPr>
            <w:r w:rsidRPr="007F68DC">
              <w:rPr>
                <w:rFonts w:cs="Tahoma"/>
                <w:b/>
                <w:sz w:val="22"/>
                <w:szCs w:val="22"/>
              </w:rPr>
              <w:t>ΕΙΔΟΣ ΣΥΜΒΑΣΗΣ</w:t>
            </w:r>
          </w:p>
        </w:tc>
        <w:tc>
          <w:tcPr>
            <w:tcW w:w="6147" w:type="dxa"/>
            <w:vAlign w:val="center"/>
          </w:tcPr>
          <w:p w14:paraId="165A1EDB" w14:textId="29EC2D66" w:rsidR="00D31794" w:rsidRPr="00F20B98" w:rsidRDefault="00D31794" w:rsidP="009A4D8C">
            <w:pPr>
              <w:pStyle w:val="TabletextChar"/>
              <w:jc w:val="both"/>
              <w:rPr>
                <w:rFonts w:cs="Tahoma"/>
                <w:b/>
                <w:sz w:val="22"/>
                <w:szCs w:val="22"/>
              </w:rPr>
            </w:pPr>
            <w:r w:rsidRPr="00F20B98">
              <w:rPr>
                <w:rFonts w:cs="Tahoma"/>
                <w:b/>
                <w:sz w:val="22"/>
                <w:szCs w:val="22"/>
                <w:lang w:val="en-US"/>
              </w:rPr>
              <w:t>CPV</w:t>
            </w:r>
            <w:r w:rsidRPr="00F20B98">
              <w:rPr>
                <w:rFonts w:cs="Tahoma"/>
                <w:b/>
                <w:sz w:val="22"/>
                <w:szCs w:val="22"/>
              </w:rPr>
              <w:t>:</w:t>
            </w:r>
            <w:r w:rsidRPr="00F20B98">
              <w:rPr>
                <w:rFonts w:cs="Tahoma"/>
                <w:b/>
                <w:color w:val="000000"/>
                <w:sz w:val="22"/>
                <w:szCs w:val="22"/>
              </w:rPr>
              <w:t xml:space="preserve"> </w:t>
            </w:r>
            <w:r w:rsidR="005D6990" w:rsidRPr="005D6990">
              <w:rPr>
                <w:rFonts w:cs="Tahoma"/>
                <w:b/>
                <w:color w:val="000000"/>
                <w:sz w:val="22"/>
                <w:szCs w:val="22"/>
              </w:rPr>
              <w:t>79400000</w:t>
            </w:r>
            <w:r w:rsidR="003F04EE" w:rsidRPr="003F04EE">
              <w:rPr>
                <w:rFonts w:cs="Tahoma"/>
                <w:b/>
                <w:color w:val="000000"/>
                <w:sz w:val="22"/>
                <w:szCs w:val="22"/>
              </w:rPr>
              <w:tab/>
            </w:r>
          </w:p>
        </w:tc>
      </w:tr>
      <w:tr w:rsidR="00D31794" w:rsidRPr="00696648" w14:paraId="64C35641" w14:textId="77777777" w:rsidTr="0031590C">
        <w:tc>
          <w:tcPr>
            <w:tcW w:w="3708" w:type="dxa"/>
            <w:vAlign w:val="center"/>
          </w:tcPr>
          <w:p w14:paraId="35E36B6C" w14:textId="77777777" w:rsidR="00D31794" w:rsidRPr="007F68DC" w:rsidRDefault="00D31794" w:rsidP="00D31794">
            <w:pPr>
              <w:pStyle w:val="TabletextChar"/>
              <w:rPr>
                <w:rFonts w:cs="Tahoma"/>
                <w:b/>
                <w:sz w:val="22"/>
                <w:szCs w:val="22"/>
              </w:rPr>
            </w:pPr>
            <w:r w:rsidRPr="007F68DC">
              <w:rPr>
                <w:rFonts w:cs="Tahoma"/>
                <w:b/>
                <w:sz w:val="22"/>
                <w:szCs w:val="22"/>
              </w:rPr>
              <w:t>ΕΙΔΟΣ ΔΙΑΔΙΚΑΣΙΑΣ</w:t>
            </w:r>
          </w:p>
        </w:tc>
        <w:tc>
          <w:tcPr>
            <w:tcW w:w="6147" w:type="dxa"/>
            <w:vAlign w:val="center"/>
          </w:tcPr>
          <w:p w14:paraId="709CDA22" w14:textId="071D5F2F" w:rsidR="00D31794" w:rsidRPr="007F68DC" w:rsidRDefault="00D31794" w:rsidP="00D31794">
            <w:pPr>
              <w:pStyle w:val="TabletextChar"/>
              <w:rPr>
                <w:rFonts w:cs="Tahoma"/>
                <w:sz w:val="22"/>
                <w:szCs w:val="22"/>
              </w:rPr>
            </w:pPr>
            <w:r w:rsidRPr="007F68DC">
              <w:rPr>
                <w:rFonts w:cs="Tahoma"/>
                <w:sz w:val="22"/>
                <w:szCs w:val="22"/>
              </w:rPr>
              <w:t>Ανοικτός Διεθνής Διαγωνισμός με κριτήριο ανάθεσης την πλέον συμφέρουσα από οικονομική άποψη προσφορά:</w:t>
            </w:r>
          </w:p>
          <w:p w14:paraId="7E60DB20" w14:textId="41EE0B4A" w:rsidR="00D31794" w:rsidRPr="007F68DC" w:rsidRDefault="00D31794" w:rsidP="00D31794">
            <w:pPr>
              <w:rPr>
                <w:rFonts w:ascii="Tahoma" w:hAnsi="Tahoma" w:cs="Tahoma"/>
                <w:szCs w:val="22"/>
                <w:lang w:val="el-GR"/>
              </w:rPr>
            </w:pPr>
            <w:r w:rsidRPr="007F68DC">
              <w:rPr>
                <w:rFonts w:ascii="Tahoma" w:hAnsi="Tahoma" w:cs="Tahoma"/>
                <w:szCs w:val="22"/>
                <w:lang w:val="el-GR"/>
              </w:rPr>
              <w:t>βάσει βέλτιστης σχέσης ποιότητας – τιμής</w:t>
            </w:r>
          </w:p>
        </w:tc>
      </w:tr>
      <w:tr w:rsidR="00D31794" w:rsidRPr="00696648" w14:paraId="19B1E358" w14:textId="77777777" w:rsidTr="00F05CE1">
        <w:tc>
          <w:tcPr>
            <w:tcW w:w="3708" w:type="dxa"/>
            <w:vAlign w:val="center"/>
          </w:tcPr>
          <w:p w14:paraId="34D0F0BA" w14:textId="77777777" w:rsidR="00D31794" w:rsidRPr="007F68DC" w:rsidRDefault="00D31794" w:rsidP="00D31794">
            <w:pPr>
              <w:pStyle w:val="TabletextChar"/>
              <w:rPr>
                <w:rFonts w:cs="Tahoma"/>
                <w:b/>
                <w:sz w:val="22"/>
                <w:szCs w:val="22"/>
              </w:rPr>
            </w:pPr>
            <w:r w:rsidRPr="007F68DC">
              <w:rPr>
                <w:rFonts w:cs="Tahoma"/>
                <w:b/>
                <w:sz w:val="22"/>
                <w:szCs w:val="22"/>
              </w:rPr>
              <w:t>ΠΡΟΥΠΟΛΟΓΙΣΜΟΣ – ΕΚΤΙΜΩΜΕΝΗ ΑΞΙΑ ΣΥΜΒΑΣΗΣ</w:t>
            </w:r>
          </w:p>
        </w:tc>
        <w:tc>
          <w:tcPr>
            <w:tcW w:w="6147" w:type="dxa"/>
            <w:vAlign w:val="bottom"/>
          </w:tcPr>
          <w:p w14:paraId="356D3C56" w14:textId="0551E595" w:rsidR="00D31794" w:rsidRPr="0026330F" w:rsidRDefault="00D31794" w:rsidP="00D31794">
            <w:pPr>
              <w:pStyle w:val="TabletextChar"/>
              <w:spacing w:before="120" w:after="0" w:line="240" w:lineRule="auto"/>
              <w:jc w:val="both"/>
              <w:rPr>
                <w:rFonts w:cs="Tahoma"/>
                <w:sz w:val="22"/>
                <w:szCs w:val="22"/>
              </w:rPr>
            </w:pPr>
            <w:r w:rsidRPr="0026330F">
              <w:rPr>
                <w:rFonts w:cs="Tahoma"/>
                <w:sz w:val="22"/>
                <w:szCs w:val="22"/>
              </w:rPr>
              <w:t xml:space="preserve"> </w:t>
            </w:r>
            <w:r w:rsidRPr="0026330F">
              <w:rPr>
                <w:rFonts w:cs="Tahoma"/>
                <w:b/>
                <w:bCs/>
                <w:color w:val="000000"/>
                <w:sz w:val="22"/>
                <w:szCs w:val="22"/>
                <w:lang w:eastAsia="el-GR"/>
              </w:rPr>
              <w:t>796.169,3</w:t>
            </w:r>
            <w:r w:rsidR="008C6F78">
              <w:rPr>
                <w:rFonts w:cs="Tahoma"/>
                <w:b/>
                <w:bCs/>
                <w:color w:val="000000"/>
                <w:sz w:val="22"/>
                <w:szCs w:val="22"/>
                <w:lang w:eastAsia="el-GR"/>
              </w:rPr>
              <w:t>6</w:t>
            </w:r>
            <w:r w:rsidRPr="0026330F">
              <w:rPr>
                <w:rFonts w:cs="Tahoma"/>
                <w:b/>
                <w:bCs/>
                <w:color w:val="000000"/>
                <w:sz w:val="22"/>
                <w:szCs w:val="22"/>
                <w:lang w:eastAsia="el-GR"/>
              </w:rPr>
              <w:t xml:space="preserve">€ </w:t>
            </w:r>
            <w:r w:rsidRPr="0026330F">
              <w:rPr>
                <w:rFonts w:cs="Tahoma"/>
                <w:sz w:val="22"/>
                <w:szCs w:val="22"/>
              </w:rPr>
              <w:t xml:space="preserve">μη περιλαμβανομένου ΦΠΑ 24%  (προϋπολογισμός με ΦΠΑ: </w:t>
            </w:r>
            <w:r w:rsidRPr="0026330F">
              <w:rPr>
                <w:rFonts w:cs="Tahoma"/>
                <w:b/>
                <w:bCs/>
                <w:color w:val="000000"/>
                <w:sz w:val="22"/>
                <w:szCs w:val="22"/>
                <w:lang w:eastAsia="el-GR"/>
              </w:rPr>
              <w:t xml:space="preserve">987.250,00€, </w:t>
            </w:r>
            <w:r w:rsidRPr="0026330F">
              <w:rPr>
                <w:rFonts w:cs="Tahoma"/>
                <w:color w:val="000000"/>
                <w:sz w:val="22"/>
                <w:szCs w:val="22"/>
                <w:lang w:eastAsia="el-GR"/>
              </w:rPr>
              <w:t>ΦΠΑ</w:t>
            </w:r>
            <w:r w:rsidRPr="0026330F">
              <w:rPr>
                <w:rFonts w:cs="Tahoma"/>
                <w:b/>
                <w:bCs/>
                <w:color w:val="000000"/>
                <w:sz w:val="22"/>
                <w:szCs w:val="22"/>
                <w:lang w:eastAsia="el-GR"/>
              </w:rPr>
              <w:t xml:space="preserve">  </w:t>
            </w:r>
            <w:r w:rsidR="008C6F78">
              <w:rPr>
                <w:rFonts w:cs="Tahoma"/>
                <w:b/>
                <w:bCs/>
                <w:color w:val="000000"/>
                <w:sz w:val="22"/>
                <w:szCs w:val="22"/>
                <w:lang w:eastAsia="el-GR"/>
              </w:rPr>
              <w:t>1</w:t>
            </w:r>
            <w:r w:rsidRPr="0026330F">
              <w:rPr>
                <w:rFonts w:cs="Tahoma"/>
                <w:b/>
                <w:bCs/>
                <w:color w:val="000000"/>
                <w:sz w:val="22"/>
                <w:szCs w:val="22"/>
                <w:lang w:eastAsia="el-GR"/>
              </w:rPr>
              <w:t>91.080,6</w:t>
            </w:r>
            <w:r w:rsidR="008C6F78">
              <w:rPr>
                <w:rFonts w:cs="Tahoma"/>
                <w:b/>
                <w:bCs/>
                <w:color w:val="000000"/>
                <w:sz w:val="22"/>
                <w:szCs w:val="22"/>
                <w:lang w:eastAsia="el-GR"/>
              </w:rPr>
              <w:t>4</w:t>
            </w:r>
            <w:r w:rsidRPr="0026330F">
              <w:rPr>
                <w:rFonts w:cs="Tahoma"/>
                <w:b/>
                <w:bCs/>
                <w:color w:val="000000"/>
                <w:sz w:val="22"/>
                <w:szCs w:val="22"/>
                <w:lang w:eastAsia="el-GR"/>
              </w:rPr>
              <w:t xml:space="preserve">€) </w:t>
            </w:r>
            <w:r w:rsidRPr="0026330F">
              <w:rPr>
                <w:rFonts w:cs="Tahoma"/>
                <w:sz w:val="22"/>
                <w:szCs w:val="22"/>
              </w:rPr>
              <w:t xml:space="preserve"> </w:t>
            </w:r>
          </w:p>
          <w:p w14:paraId="3AB0821D" w14:textId="77777777" w:rsidR="00D31794" w:rsidRPr="0026330F" w:rsidRDefault="00D31794" w:rsidP="00D31794">
            <w:pPr>
              <w:rPr>
                <w:rFonts w:ascii="Tahoma" w:hAnsi="Tahoma" w:cs="Tahoma"/>
                <w:b/>
                <w:bCs/>
                <w:szCs w:val="22"/>
                <w:lang w:val="el-GR"/>
              </w:rPr>
            </w:pPr>
          </w:p>
          <w:p w14:paraId="207C6855" w14:textId="77777777" w:rsidR="00D31794" w:rsidRPr="0026330F" w:rsidRDefault="00D31794" w:rsidP="00D31794">
            <w:pPr>
              <w:rPr>
                <w:rFonts w:ascii="Tahoma" w:hAnsi="Tahoma" w:cs="Tahoma"/>
                <w:szCs w:val="22"/>
                <w:lang w:val="el-GR"/>
              </w:rPr>
            </w:pPr>
            <w:r w:rsidRPr="0026330F">
              <w:rPr>
                <w:rFonts w:ascii="Tahoma" w:hAnsi="Tahoma" w:cs="Tahoma"/>
                <w:b/>
                <w:bCs/>
                <w:szCs w:val="22"/>
                <w:lang w:val="el-GR"/>
              </w:rPr>
              <w:t>ΤΜΗΜΑ 1</w:t>
            </w:r>
            <w:r w:rsidRPr="0026330F">
              <w:rPr>
                <w:rFonts w:ascii="Tahoma" w:hAnsi="Tahoma" w:cs="Tahoma"/>
                <w:szCs w:val="22"/>
                <w:lang w:val="el-GR"/>
              </w:rPr>
              <w:t xml:space="preserve">: «Ανάπτυξη Γενικής Μεθοδολογίας και Προτυποποίηση Διαδικασιών για την υλοποίηση έργων ΣΔΙΤ υποδομών υγείας, υποδομών εκπαίδευσης και ενεργειακής εξοικονόμησης», εκτιμώμενης αξίας </w:t>
            </w:r>
            <w:r w:rsidRPr="0026330F">
              <w:rPr>
                <w:rFonts w:ascii="Tahoma" w:hAnsi="Tahoma" w:cs="Tahoma"/>
                <w:b/>
                <w:bCs/>
                <w:szCs w:val="22"/>
                <w:lang w:val="el-GR"/>
              </w:rPr>
              <w:t>318.467,74 €</w:t>
            </w:r>
            <w:r w:rsidRPr="0026330F">
              <w:rPr>
                <w:rFonts w:ascii="Tahoma" w:hAnsi="Tahoma" w:cs="Tahoma"/>
                <w:szCs w:val="22"/>
                <w:lang w:val="el-GR"/>
              </w:rPr>
              <w:t>, πλέον ΦΠΑ 24%.</w:t>
            </w:r>
          </w:p>
          <w:p w14:paraId="5FBB3787" w14:textId="77777777" w:rsidR="00D31794" w:rsidRPr="0026330F" w:rsidRDefault="00D31794" w:rsidP="00D31794">
            <w:pPr>
              <w:rPr>
                <w:rFonts w:ascii="Tahoma" w:hAnsi="Tahoma" w:cs="Tahoma"/>
                <w:szCs w:val="22"/>
                <w:lang w:val="el-GR"/>
              </w:rPr>
            </w:pPr>
            <w:r w:rsidRPr="0026330F">
              <w:rPr>
                <w:rFonts w:ascii="Tahoma" w:hAnsi="Tahoma" w:cs="Tahoma"/>
                <w:b/>
                <w:bCs/>
                <w:szCs w:val="22"/>
                <w:lang w:val="el-GR"/>
              </w:rPr>
              <w:t>ΤΜΗΜΑ 2:</w:t>
            </w:r>
            <w:r w:rsidRPr="0026330F">
              <w:rPr>
                <w:rFonts w:ascii="Tahoma" w:hAnsi="Tahoma" w:cs="Tahoma"/>
                <w:szCs w:val="22"/>
                <w:lang w:val="el-GR"/>
              </w:rPr>
              <w:t xml:space="preserve"> «Ανάπτυξη Γενικής Μεθοδολογίας και Προτυποποίηση Διαδικασιών για την υλοποίηση έργων ΣΔΙΤ </w:t>
            </w:r>
            <w:r w:rsidRPr="0026330F">
              <w:rPr>
                <w:rFonts w:ascii="Tahoma" w:hAnsi="Tahoma" w:cs="Tahoma"/>
                <w:szCs w:val="22"/>
                <w:lang w:val="el-GR"/>
              </w:rPr>
              <w:lastRenderedPageBreak/>
              <w:t xml:space="preserve">διαχείρισης απορριμμάτων», εκτιμώμενης αξίας </w:t>
            </w:r>
            <w:r w:rsidRPr="0026330F">
              <w:rPr>
                <w:rFonts w:ascii="Tahoma" w:hAnsi="Tahoma" w:cs="Tahoma"/>
                <w:b/>
                <w:bCs/>
                <w:szCs w:val="22"/>
                <w:lang w:val="el-GR"/>
              </w:rPr>
              <w:t>238.850,81 €</w:t>
            </w:r>
            <w:r w:rsidRPr="0026330F">
              <w:rPr>
                <w:rFonts w:ascii="Tahoma" w:hAnsi="Tahoma" w:cs="Tahoma"/>
                <w:szCs w:val="22"/>
                <w:lang w:val="el-GR"/>
              </w:rPr>
              <w:t>, πλέον ΦΠΑ 24%.</w:t>
            </w:r>
          </w:p>
          <w:p w14:paraId="79E678B6" w14:textId="16B585B5" w:rsidR="00D31794" w:rsidRPr="0026330F" w:rsidRDefault="00D31794" w:rsidP="00D31794">
            <w:pPr>
              <w:pStyle w:val="TabletextChar"/>
              <w:rPr>
                <w:rFonts w:cs="Tahoma"/>
                <w:sz w:val="22"/>
                <w:szCs w:val="22"/>
              </w:rPr>
            </w:pPr>
            <w:r w:rsidRPr="00F05CE1">
              <w:rPr>
                <w:rFonts w:cs="Tahoma"/>
                <w:b/>
                <w:bCs/>
                <w:sz w:val="22"/>
                <w:szCs w:val="22"/>
              </w:rPr>
              <w:t>ΤΜΗΜΑ 3</w:t>
            </w:r>
            <w:r w:rsidRPr="00F05CE1">
              <w:rPr>
                <w:rFonts w:cs="Tahoma"/>
                <w:sz w:val="22"/>
                <w:szCs w:val="22"/>
              </w:rPr>
              <w:t xml:space="preserve">: «Ανάπτυξη Γενικής Μεθοδολογίας και Προτυποποίηση Διαδικασιών για την υλοποίηση έργων ΣΔΙΤ οδικών υποδομών», εκτιμώμενης αξίας </w:t>
            </w:r>
            <w:r w:rsidRPr="00F05CE1">
              <w:rPr>
                <w:rFonts w:cs="Tahoma"/>
                <w:b/>
                <w:bCs/>
                <w:sz w:val="22"/>
                <w:szCs w:val="22"/>
              </w:rPr>
              <w:t>238.850,81 €</w:t>
            </w:r>
            <w:r w:rsidRPr="00F05CE1">
              <w:rPr>
                <w:rFonts w:cs="Tahoma"/>
                <w:sz w:val="22"/>
                <w:szCs w:val="22"/>
              </w:rPr>
              <w:t>, πλέον ΦΠΑ 24%.</w:t>
            </w:r>
          </w:p>
        </w:tc>
      </w:tr>
      <w:tr w:rsidR="00D31794" w:rsidRPr="00696648" w14:paraId="1B727492" w14:textId="77777777" w:rsidTr="0031590C">
        <w:tc>
          <w:tcPr>
            <w:tcW w:w="3708" w:type="dxa"/>
            <w:vAlign w:val="center"/>
          </w:tcPr>
          <w:p w14:paraId="586B58F2" w14:textId="77777777" w:rsidR="00D31794" w:rsidRPr="007F68DC" w:rsidRDefault="00D31794" w:rsidP="00D31794">
            <w:pPr>
              <w:pStyle w:val="TabletextChar"/>
              <w:rPr>
                <w:rFonts w:cs="Tahoma"/>
                <w:b/>
                <w:sz w:val="22"/>
                <w:szCs w:val="22"/>
              </w:rPr>
            </w:pPr>
            <w:r w:rsidRPr="007F68DC">
              <w:rPr>
                <w:rFonts w:cs="Tahoma"/>
                <w:b/>
                <w:sz w:val="22"/>
                <w:szCs w:val="22"/>
              </w:rPr>
              <w:lastRenderedPageBreak/>
              <w:t>ΧΡΗΜΑΤΟΔΟΤΗΣΗ ΕΡΓΟΥ</w:t>
            </w:r>
          </w:p>
        </w:tc>
        <w:tc>
          <w:tcPr>
            <w:tcW w:w="6147" w:type="dxa"/>
            <w:vAlign w:val="center"/>
          </w:tcPr>
          <w:p w14:paraId="29401BAD" w14:textId="3E2A57EB" w:rsidR="00D31794" w:rsidRPr="007F68DC" w:rsidRDefault="00D31794" w:rsidP="00D31794">
            <w:pPr>
              <w:pStyle w:val="TabletextChar"/>
              <w:jc w:val="both"/>
              <w:rPr>
                <w:rFonts w:cs="Tahoma"/>
                <w:sz w:val="22"/>
                <w:szCs w:val="22"/>
              </w:rPr>
            </w:pPr>
            <w:r w:rsidRPr="007F68DC">
              <w:rPr>
                <w:rFonts w:cs="Tahoma"/>
                <w:sz w:val="22"/>
                <w:szCs w:val="22"/>
              </w:rPr>
              <w:t>Το Έργο χρηματοδοτείται από το Επιχειρησιακό Πρόγραμμα «</w:t>
            </w:r>
            <w:r w:rsidRPr="007F68DC">
              <w:rPr>
                <w:rFonts w:cs="Tahoma"/>
                <w:b/>
                <w:bCs/>
                <w:sz w:val="22"/>
                <w:szCs w:val="22"/>
              </w:rPr>
              <w:t>Μεταρρύθμιση Δημόσιου Τομέα 2014-2020</w:t>
            </w:r>
            <w:r w:rsidRPr="007F68DC">
              <w:rPr>
                <w:rFonts w:cs="Tahoma"/>
                <w:sz w:val="22"/>
                <w:szCs w:val="22"/>
              </w:rPr>
              <w:t xml:space="preserve">», στο πλαίσιο του ΕΣΠΑ, από το ΕΚΤ και από Εθνικούς Πόρους. Οι δαπάνες του Έργου θα βαρύνουν το Πρόγραμμα Δημοσίων Επενδύσεων (ΠΔΕ), και συγκεκριμένα από την </w:t>
            </w:r>
            <w:r w:rsidRPr="00F6021C">
              <w:rPr>
                <w:rFonts w:cs="Tahoma"/>
                <w:sz w:val="22"/>
                <w:szCs w:val="22"/>
              </w:rPr>
              <w:t>ΣΑΕ Ε4</w:t>
            </w:r>
            <w:r w:rsidR="00156951">
              <w:rPr>
                <w:rFonts w:cs="Tahoma"/>
                <w:sz w:val="22"/>
                <w:szCs w:val="22"/>
              </w:rPr>
              <w:t>63/1</w:t>
            </w:r>
            <w:r w:rsidRPr="00F6021C">
              <w:rPr>
                <w:rFonts w:cs="Tahoma"/>
                <w:sz w:val="22"/>
                <w:szCs w:val="22"/>
              </w:rPr>
              <w:t xml:space="preserve"> με ενάριθμο κωδικό</w:t>
            </w:r>
            <w:r w:rsidR="00156951">
              <w:rPr>
                <w:rFonts w:cs="Tahoma"/>
                <w:sz w:val="22"/>
                <w:szCs w:val="22"/>
              </w:rPr>
              <w:t xml:space="preserve"> </w:t>
            </w:r>
            <w:r w:rsidR="00156951" w:rsidRPr="00156951">
              <w:rPr>
                <w:rFonts w:cs="Tahoma"/>
                <w:sz w:val="22"/>
                <w:szCs w:val="22"/>
              </w:rPr>
              <w:t>2020ΣΕ46310007</w:t>
            </w:r>
          </w:p>
        </w:tc>
      </w:tr>
      <w:tr w:rsidR="00D31794" w:rsidRPr="007F68DC" w14:paraId="763EE229" w14:textId="77777777" w:rsidTr="0031590C">
        <w:tc>
          <w:tcPr>
            <w:tcW w:w="3708" w:type="dxa"/>
            <w:vAlign w:val="center"/>
          </w:tcPr>
          <w:p w14:paraId="3F667A4A" w14:textId="77777777" w:rsidR="00D31794" w:rsidRPr="00F20B98" w:rsidDel="00CD2F0B" w:rsidRDefault="00D31794" w:rsidP="00D31794">
            <w:pPr>
              <w:pStyle w:val="TabletextChar"/>
              <w:rPr>
                <w:rFonts w:cs="Tahoma"/>
                <w:b/>
                <w:sz w:val="22"/>
                <w:szCs w:val="22"/>
              </w:rPr>
            </w:pPr>
            <w:r w:rsidRPr="00F20B98">
              <w:rPr>
                <w:rFonts w:cs="Tahoma"/>
                <w:b/>
                <w:sz w:val="22"/>
                <w:szCs w:val="22"/>
              </w:rPr>
              <w:t xml:space="preserve">ΔΙΑΡΚΕΙΑ ΣΥΜΒΑΣΗΣ </w:t>
            </w:r>
          </w:p>
        </w:tc>
        <w:tc>
          <w:tcPr>
            <w:tcW w:w="6147" w:type="dxa"/>
            <w:vAlign w:val="center"/>
          </w:tcPr>
          <w:p w14:paraId="596E444B" w14:textId="599C094F" w:rsidR="00D31794" w:rsidRPr="007F68DC" w:rsidRDefault="00D31794" w:rsidP="00D31794">
            <w:pPr>
              <w:rPr>
                <w:rFonts w:ascii="Tahoma" w:hAnsi="Tahoma" w:cs="Tahoma"/>
                <w:b/>
                <w:szCs w:val="22"/>
                <w:lang w:val="el-GR"/>
              </w:rPr>
            </w:pPr>
            <w:r w:rsidRPr="007F68DC">
              <w:rPr>
                <w:rFonts w:ascii="Tahoma" w:hAnsi="Tahoma" w:cs="Tahoma"/>
                <w:b/>
                <w:szCs w:val="22"/>
                <w:lang w:val="el-GR"/>
              </w:rPr>
              <w:t>Είκοσι μήνες (2</w:t>
            </w:r>
            <w:r>
              <w:rPr>
                <w:rFonts w:ascii="Tahoma" w:hAnsi="Tahoma" w:cs="Tahoma"/>
                <w:b/>
                <w:szCs w:val="22"/>
                <w:lang w:val="el-GR"/>
              </w:rPr>
              <w:t>0</w:t>
            </w:r>
            <w:r w:rsidRPr="007F68DC">
              <w:rPr>
                <w:rFonts w:ascii="Tahoma" w:hAnsi="Tahoma" w:cs="Tahoma"/>
                <w:b/>
                <w:szCs w:val="22"/>
                <w:lang w:val="el-GR"/>
              </w:rPr>
              <w:t>)</w:t>
            </w:r>
          </w:p>
        </w:tc>
      </w:tr>
      <w:tr w:rsidR="00D31794" w:rsidRPr="007F68DC" w14:paraId="1708A13A" w14:textId="77777777" w:rsidTr="0031590C">
        <w:tc>
          <w:tcPr>
            <w:tcW w:w="3708" w:type="dxa"/>
            <w:vAlign w:val="center"/>
          </w:tcPr>
          <w:p w14:paraId="657734D4" w14:textId="77777777" w:rsidR="00D31794" w:rsidRPr="007F68DC" w:rsidRDefault="00D31794" w:rsidP="00D31794">
            <w:pPr>
              <w:pStyle w:val="TabletextChar"/>
              <w:rPr>
                <w:rFonts w:cs="Tahoma"/>
                <w:b/>
                <w:sz w:val="22"/>
                <w:szCs w:val="22"/>
              </w:rPr>
            </w:pPr>
            <w:r w:rsidRPr="007F68DC">
              <w:rPr>
                <w:rFonts w:cs="Tahoma"/>
                <w:b/>
                <w:sz w:val="22"/>
                <w:szCs w:val="22"/>
              </w:rPr>
              <w:t>ΗΜΕΡΟΜΗΝΙΑ ΔΙΑΚΗΡΥΞΗΣ</w:t>
            </w:r>
          </w:p>
        </w:tc>
        <w:tc>
          <w:tcPr>
            <w:tcW w:w="6147" w:type="dxa"/>
            <w:vAlign w:val="center"/>
          </w:tcPr>
          <w:p w14:paraId="2932A5A0" w14:textId="53D0B9CE" w:rsidR="00D31794" w:rsidRPr="007F68DC" w:rsidRDefault="00696648" w:rsidP="00D31794">
            <w:pPr>
              <w:pStyle w:val="TabletextChar"/>
              <w:rPr>
                <w:rFonts w:cs="Tahoma"/>
                <w:b/>
                <w:sz w:val="22"/>
                <w:szCs w:val="22"/>
              </w:rPr>
            </w:pPr>
            <w:r>
              <w:rPr>
                <w:rFonts w:cs="Tahoma"/>
                <w:b/>
                <w:color w:val="000000"/>
                <w:sz w:val="22"/>
                <w:szCs w:val="22"/>
              </w:rPr>
              <w:t>3-12-2020</w:t>
            </w:r>
          </w:p>
        </w:tc>
      </w:tr>
      <w:tr w:rsidR="00D31794" w:rsidRPr="007F68DC" w14:paraId="699D9BB4" w14:textId="77777777" w:rsidTr="0031590C">
        <w:tc>
          <w:tcPr>
            <w:tcW w:w="3708" w:type="dxa"/>
            <w:vAlign w:val="center"/>
          </w:tcPr>
          <w:p w14:paraId="411DE717" w14:textId="77777777" w:rsidR="00D31794" w:rsidRPr="007F68DC" w:rsidRDefault="00D31794" w:rsidP="00D31794">
            <w:pPr>
              <w:pStyle w:val="TabletextChar"/>
              <w:rPr>
                <w:rFonts w:cs="Tahoma"/>
                <w:b/>
                <w:sz w:val="22"/>
                <w:szCs w:val="22"/>
              </w:rPr>
            </w:pPr>
            <w:r w:rsidRPr="007F68DC">
              <w:rPr>
                <w:rFonts w:cs="Tahoma"/>
                <w:b/>
                <w:sz w:val="22"/>
                <w:szCs w:val="22"/>
              </w:rPr>
              <w:t>ΠΡΟΘΕΣΜΙΑ ΓΙΑ ΥΠΟΒΟΛΗ ΔΙΕΥΚΡΙΝΙΣΕΩΝ ΕΠΙ ΤΩΝ ΟΡΩΝ ΤΗΣ ΔΙΑΚΗΡΥΞΗΣ</w:t>
            </w:r>
          </w:p>
        </w:tc>
        <w:tc>
          <w:tcPr>
            <w:tcW w:w="6147" w:type="dxa"/>
            <w:vAlign w:val="center"/>
          </w:tcPr>
          <w:p w14:paraId="33373FF6" w14:textId="473618D6" w:rsidR="00D31794" w:rsidRPr="007F68DC" w:rsidRDefault="00696648" w:rsidP="00D31794">
            <w:pPr>
              <w:pStyle w:val="TabletextChar"/>
              <w:rPr>
                <w:rFonts w:cs="Tahoma"/>
                <w:b/>
                <w:sz w:val="22"/>
                <w:szCs w:val="22"/>
              </w:rPr>
            </w:pPr>
            <w:r>
              <w:rPr>
                <w:rFonts w:cs="Tahoma"/>
                <w:b/>
                <w:color w:val="000000"/>
                <w:sz w:val="22"/>
                <w:szCs w:val="22"/>
              </w:rPr>
              <w:t>28/12/2020</w:t>
            </w:r>
          </w:p>
        </w:tc>
      </w:tr>
      <w:tr w:rsidR="00D31794" w:rsidRPr="00696648" w14:paraId="5E5FEAB0" w14:textId="77777777" w:rsidTr="0031590C">
        <w:tc>
          <w:tcPr>
            <w:tcW w:w="3708" w:type="dxa"/>
            <w:vAlign w:val="center"/>
          </w:tcPr>
          <w:p w14:paraId="5E6B3256" w14:textId="77777777" w:rsidR="00D31794" w:rsidRPr="007F68DC" w:rsidRDefault="00D31794" w:rsidP="00D31794">
            <w:pPr>
              <w:pStyle w:val="TabletextChar"/>
              <w:rPr>
                <w:rFonts w:cs="Tahoma"/>
                <w:b/>
                <w:sz w:val="22"/>
                <w:szCs w:val="22"/>
              </w:rPr>
            </w:pPr>
            <w:r w:rsidRPr="007F68DC">
              <w:rPr>
                <w:rFonts w:cs="Tahoma"/>
                <w:b/>
                <w:sz w:val="22"/>
                <w:szCs w:val="22"/>
              </w:rPr>
              <w:t>ΗΜΕΡΟΜΗΝΙΑ ΈΝΑΡΞΗΣ ΗΛΕΚΤΡΟΝΙΚΗΣ ΥΠΟΒΟΛΗΣ ΠΡΟΣΦΟΡΩΝ</w:t>
            </w:r>
          </w:p>
        </w:tc>
        <w:tc>
          <w:tcPr>
            <w:tcW w:w="6147" w:type="dxa"/>
            <w:vAlign w:val="center"/>
          </w:tcPr>
          <w:p w14:paraId="5177074D" w14:textId="20ED41B4" w:rsidR="00D31794" w:rsidRPr="007F68DC" w:rsidRDefault="00696648" w:rsidP="00D31794">
            <w:pPr>
              <w:pStyle w:val="TabletextChar"/>
              <w:rPr>
                <w:rFonts w:cs="Tahoma"/>
                <w:b/>
                <w:color w:val="000000"/>
                <w:sz w:val="22"/>
                <w:szCs w:val="22"/>
                <w:highlight w:val="magenta"/>
              </w:rPr>
            </w:pPr>
            <w:r>
              <w:rPr>
                <w:rFonts w:cs="Tahoma"/>
                <w:b/>
                <w:color w:val="000000"/>
                <w:sz w:val="22"/>
                <w:szCs w:val="22"/>
              </w:rPr>
              <w:t>7/12/2020</w:t>
            </w:r>
            <w:r w:rsidR="00D31794" w:rsidRPr="007F68DC">
              <w:rPr>
                <w:rFonts w:cs="Tahoma"/>
                <w:b/>
                <w:sz w:val="22"/>
                <w:szCs w:val="22"/>
              </w:rPr>
              <w:t xml:space="preserve"> </w:t>
            </w:r>
            <w:r w:rsidR="00D31794" w:rsidRPr="007F68DC" w:rsidDel="00DF02B0">
              <w:rPr>
                <w:rFonts w:cs="Tahoma"/>
                <w:b/>
                <w:color w:val="000000"/>
                <w:sz w:val="22"/>
                <w:szCs w:val="22"/>
                <w:highlight w:val="magenta"/>
              </w:rPr>
              <w:t xml:space="preserve"> </w:t>
            </w:r>
          </w:p>
        </w:tc>
      </w:tr>
      <w:tr w:rsidR="00D31794" w:rsidRPr="007F68DC" w14:paraId="00AA2A84" w14:textId="77777777" w:rsidTr="00603221">
        <w:tc>
          <w:tcPr>
            <w:tcW w:w="3708" w:type="dxa"/>
            <w:vAlign w:val="center"/>
          </w:tcPr>
          <w:p w14:paraId="20BB5A59" w14:textId="77777777" w:rsidR="00D31794" w:rsidRPr="007F68DC" w:rsidRDefault="00D31794" w:rsidP="00D31794">
            <w:pPr>
              <w:pStyle w:val="TabletextChar"/>
              <w:rPr>
                <w:rFonts w:cs="Tahoma"/>
                <w:b/>
                <w:sz w:val="22"/>
                <w:szCs w:val="22"/>
              </w:rPr>
            </w:pPr>
            <w:r w:rsidRPr="007F68DC">
              <w:rPr>
                <w:rFonts w:cs="Tahoma"/>
                <w:b/>
                <w:sz w:val="22"/>
                <w:szCs w:val="22"/>
              </w:rPr>
              <w:t>ΚΑΤΑΛΗΚΤΙΚΗ ΗΜΕΡΟΜΗΝΙΑ ΚΑΙ ΩΡΑ ΥΠΟΒΟΛΗΣ ΠΡΟΣΦΟΡΩΝ</w:t>
            </w:r>
          </w:p>
        </w:tc>
        <w:tc>
          <w:tcPr>
            <w:tcW w:w="6147" w:type="dxa"/>
            <w:vAlign w:val="center"/>
          </w:tcPr>
          <w:p w14:paraId="4E85DE33" w14:textId="7D1499FE" w:rsidR="00D31794" w:rsidRPr="00696648" w:rsidRDefault="00696648" w:rsidP="00D31794">
            <w:pPr>
              <w:autoSpaceDE w:val="0"/>
              <w:autoSpaceDN w:val="0"/>
              <w:adjustRightInd w:val="0"/>
              <w:spacing w:after="0" w:line="276" w:lineRule="auto"/>
              <w:jc w:val="left"/>
              <w:rPr>
                <w:rFonts w:ascii="Tahoma" w:hAnsi="Tahoma" w:cs="Tahoma"/>
                <w:szCs w:val="22"/>
                <w:lang w:val="el-GR"/>
              </w:rPr>
            </w:pPr>
            <w:r>
              <w:rPr>
                <w:rFonts w:ascii="Tahoma" w:hAnsi="Tahoma" w:cs="Tahoma"/>
                <w:b/>
                <w:color w:val="000000"/>
                <w:szCs w:val="22"/>
                <w:lang w:val="el-GR"/>
              </w:rPr>
              <w:t>20/01/2021 και ώρα 14</w:t>
            </w:r>
            <w:r>
              <w:rPr>
                <w:rFonts w:ascii="Tahoma" w:hAnsi="Tahoma" w:cs="Tahoma"/>
                <w:b/>
                <w:color w:val="000000"/>
                <w:szCs w:val="22"/>
                <w:lang w:val="en-US"/>
              </w:rPr>
              <w:t>:</w:t>
            </w:r>
            <w:r>
              <w:rPr>
                <w:rFonts w:ascii="Tahoma" w:hAnsi="Tahoma" w:cs="Tahoma"/>
                <w:b/>
                <w:color w:val="000000"/>
                <w:szCs w:val="22"/>
                <w:lang w:val="el-GR"/>
              </w:rPr>
              <w:t>00</w:t>
            </w:r>
          </w:p>
        </w:tc>
      </w:tr>
      <w:tr w:rsidR="00D31794" w:rsidRPr="00696648" w14:paraId="222B416B" w14:textId="77777777" w:rsidTr="0031590C">
        <w:tc>
          <w:tcPr>
            <w:tcW w:w="3708" w:type="dxa"/>
            <w:vAlign w:val="center"/>
          </w:tcPr>
          <w:p w14:paraId="1B2DB138" w14:textId="77777777" w:rsidR="00D31794" w:rsidRPr="007F68DC" w:rsidRDefault="00D31794" w:rsidP="00D31794">
            <w:pPr>
              <w:pStyle w:val="TabletextChar"/>
              <w:rPr>
                <w:rFonts w:cs="Tahoma"/>
                <w:b/>
                <w:sz w:val="22"/>
                <w:szCs w:val="22"/>
              </w:rPr>
            </w:pPr>
            <w:r w:rsidRPr="007F68DC">
              <w:rPr>
                <w:rFonts w:cs="Tahoma"/>
                <w:b/>
                <w:sz w:val="22"/>
                <w:szCs w:val="22"/>
              </w:rPr>
              <w:t>ΤΟΠΟΣ</w:t>
            </w:r>
            <w:r w:rsidRPr="007F68DC">
              <w:rPr>
                <w:rFonts w:cs="Tahoma"/>
                <w:b/>
                <w:sz w:val="22"/>
                <w:szCs w:val="22"/>
                <w:lang w:val="en-US"/>
              </w:rPr>
              <w:t xml:space="preserve"> </w:t>
            </w:r>
            <w:r w:rsidRPr="007F68DC">
              <w:rPr>
                <w:rFonts w:cs="Tahoma"/>
                <w:b/>
                <w:sz w:val="22"/>
                <w:szCs w:val="22"/>
              </w:rPr>
              <w:t>&amp; ΤΡΟΠΟΣ ΚΑΤΑΘΕΣΗΣ ΠΡΟΣΦΟΡΩΝ</w:t>
            </w:r>
          </w:p>
        </w:tc>
        <w:tc>
          <w:tcPr>
            <w:tcW w:w="6147" w:type="dxa"/>
            <w:vAlign w:val="center"/>
          </w:tcPr>
          <w:p w14:paraId="42F46BB7" w14:textId="77777777" w:rsidR="00D31794" w:rsidRPr="007F68DC" w:rsidRDefault="00D31794" w:rsidP="00D31794">
            <w:pPr>
              <w:autoSpaceDE w:val="0"/>
              <w:autoSpaceDN w:val="0"/>
              <w:adjustRightInd w:val="0"/>
              <w:spacing w:after="0" w:line="276" w:lineRule="auto"/>
              <w:jc w:val="left"/>
              <w:rPr>
                <w:rFonts w:ascii="Tahoma" w:hAnsi="Tahoma" w:cs="Tahoma"/>
                <w:color w:val="000000"/>
                <w:szCs w:val="22"/>
                <w:lang w:val="el-GR"/>
              </w:rPr>
            </w:pPr>
            <w:r w:rsidRPr="007F68DC">
              <w:rPr>
                <w:rFonts w:ascii="Tahoma" w:hAnsi="Tahoma" w:cs="Tahoma"/>
                <w:color w:val="000000"/>
                <w:szCs w:val="22"/>
                <w:lang w:val="el-GR"/>
              </w:rPr>
              <w:t>Ηλεκτρονική Υποβολή:</w:t>
            </w:r>
          </w:p>
          <w:p w14:paraId="35D51D91" w14:textId="77777777" w:rsidR="00D31794" w:rsidRPr="007F68DC" w:rsidRDefault="00D31794" w:rsidP="00D31794">
            <w:pPr>
              <w:autoSpaceDE w:val="0"/>
              <w:autoSpaceDN w:val="0"/>
              <w:adjustRightInd w:val="0"/>
              <w:spacing w:after="0" w:line="276" w:lineRule="auto"/>
              <w:jc w:val="left"/>
              <w:rPr>
                <w:rFonts w:ascii="Tahoma" w:hAnsi="Tahoma" w:cs="Tahoma"/>
                <w:color w:val="000000"/>
                <w:szCs w:val="22"/>
                <w:lang w:val="el-GR"/>
              </w:rPr>
            </w:pPr>
            <w:r w:rsidRPr="007F68DC">
              <w:rPr>
                <w:rFonts w:ascii="Tahoma" w:hAnsi="Tahoma" w:cs="Tahoma"/>
                <w:color w:val="000000"/>
                <w:szCs w:val="22"/>
                <w:lang w:val="el-GR"/>
              </w:rPr>
              <w:t xml:space="preserve">Στη διαδικτυακή πύλη </w:t>
            </w:r>
            <w:r w:rsidRPr="007F68DC">
              <w:rPr>
                <w:rFonts w:ascii="Tahoma" w:hAnsi="Tahoma" w:cs="Tahoma"/>
                <w:szCs w:val="22"/>
                <w:lang w:val="en-US"/>
              </w:rPr>
              <w:t>www</w:t>
            </w:r>
            <w:r w:rsidRPr="007F68DC">
              <w:rPr>
                <w:rFonts w:ascii="Tahoma" w:hAnsi="Tahoma" w:cs="Tahoma"/>
                <w:szCs w:val="22"/>
                <w:lang w:val="el-GR"/>
              </w:rPr>
              <w:t>.</w:t>
            </w:r>
            <w:r w:rsidRPr="007F68DC">
              <w:rPr>
                <w:rFonts w:ascii="Tahoma" w:hAnsi="Tahoma" w:cs="Tahoma"/>
                <w:szCs w:val="22"/>
                <w:lang w:val="en-US"/>
              </w:rPr>
              <w:t>promitheus</w:t>
            </w:r>
            <w:r w:rsidRPr="007F68DC">
              <w:rPr>
                <w:rFonts w:ascii="Tahoma" w:hAnsi="Tahoma" w:cs="Tahoma"/>
                <w:szCs w:val="22"/>
                <w:lang w:val="el-GR"/>
              </w:rPr>
              <w:t>.</w:t>
            </w:r>
            <w:r w:rsidRPr="007F68DC">
              <w:rPr>
                <w:rFonts w:ascii="Tahoma" w:hAnsi="Tahoma" w:cs="Tahoma"/>
                <w:szCs w:val="22"/>
                <w:lang w:val="en-US"/>
              </w:rPr>
              <w:t>gov</w:t>
            </w:r>
            <w:r w:rsidRPr="007F68DC">
              <w:rPr>
                <w:rFonts w:ascii="Tahoma" w:hAnsi="Tahoma" w:cs="Tahoma"/>
                <w:szCs w:val="22"/>
                <w:lang w:val="el-GR"/>
              </w:rPr>
              <w:t>.</w:t>
            </w:r>
            <w:r w:rsidRPr="007F68DC">
              <w:rPr>
                <w:rFonts w:ascii="Tahoma" w:hAnsi="Tahoma" w:cs="Tahoma"/>
                <w:szCs w:val="22"/>
                <w:lang w:val="en-US"/>
              </w:rPr>
              <w:t>gr</w:t>
            </w:r>
            <w:r w:rsidRPr="007F68DC">
              <w:rPr>
                <w:rFonts w:ascii="Tahoma" w:hAnsi="Tahoma" w:cs="Tahoma"/>
                <w:color w:val="0000FF"/>
                <w:szCs w:val="22"/>
                <w:lang w:val="el-GR"/>
              </w:rPr>
              <w:t xml:space="preserve"> </w:t>
            </w:r>
            <w:r w:rsidRPr="007F68DC">
              <w:rPr>
                <w:rFonts w:ascii="Tahoma" w:hAnsi="Tahoma" w:cs="Tahoma"/>
                <w:color w:val="000000"/>
                <w:szCs w:val="22"/>
                <w:lang w:val="el-GR"/>
              </w:rPr>
              <w:t>του</w:t>
            </w:r>
          </w:p>
          <w:p w14:paraId="4BDC09CF" w14:textId="77777777" w:rsidR="00D31794" w:rsidRPr="007F68DC" w:rsidRDefault="00D31794" w:rsidP="00D31794">
            <w:pPr>
              <w:autoSpaceDE w:val="0"/>
              <w:autoSpaceDN w:val="0"/>
              <w:adjustRightInd w:val="0"/>
              <w:spacing w:after="0" w:line="276" w:lineRule="auto"/>
              <w:jc w:val="left"/>
              <w:rPr>
                <w:rFonts w:ascii="Tahoma" w:hAnsi="Tahoma" w:cs="Tahoma"/>
                <w:color w:val="000000"/>
                <w:szCs w:val="22"/>
                <w:lang w:val="el-GR"/>
              </w:rPr>
            </w:pPr>
            <w:r w:rsidRPr="007F68DC">
              <w:rPr>
                <w:rFonts w:ascii="Tahoma" w:hAnsi="Tahoma" w:cs="Tahoma"/>
                <w:color w:val="000000"/>
                <w:szCs w:val="22"/>
                <w:lang w:val="el-GR"/>
              </w:rPr>
              <w:t>Εθνικού Συστήματος Ηλεκτρονικών Δημοσίων Συμβάσεων</w:t>
            </w:r>
          </w:p>
          <w:p w14:paraId="537124A3" w14:textId="77777777" w:rsidR="00D31794" w:rsidRPr="007F68DC" w:rsidRDefault="00D31794" w:rsidP="00D31794">
            <w:pPr>
              <w:autoSpaceDE w:val="0"/>
              <w:autoSpaceDN w:val="0"/>
              <w:adjustRightInd w:val="0"/>
              <w:spacing w:after="0" w:line="276" w:lineRule="auto"/>
              <w:jc w:val="left"/>
              <w:rPr>
                <w:rFonts w:ascii="Tahoma" w:hAnsi="Tahoma" w:cs="Tahoma"/>
                <w:color w:val="000000"/>
                <w:szCs w:val="22"/>
                <w:lang w:val="el-GR"/>
              </w:rPr>
            </w:pPr>
            <w:r w:rsidRPr="007F68DC">
              <w:rPr>
                <w:rFonts w:ascii="Tahoma" w:hAnsi="Tahoma" w:cs="Tahoma"/>
                <w:color w:val="000000"/>
                <w:szCs w:val="22"/>
                <w:lang w:val="el-GR"/>
              </w:rPr>
              <w:t>(ΕΣΗΔΗΣ) (ηλεκτρονική μορφή)</w:t>
            </w:r>
          </w:p>
          <w:p w14:paraId="36976445" w14:textId="77777777" w:rsidR="00D31794" w:rsidRPr="007F68DC" w:rsidRDefault="00D31794" w:rsidP="00D31794">
            <w:pPr>
              <w:spacing w:before="60" w:line="276" w:lineRule="auto"/>
              <w:jc w:val="left"/>
              <w:rPr>
                <w:rFonts w:ascii="Tahoma" w:hAnsi="Tahoma" w:cs="Tahoma"/>
                <w:szCs w:val="22"/>
                <w:lang w:val="el-GR"/>
              </w:rPr>
            </w:pPr>
            <w:r w:rsidRPr="007F68DC">
              <w:rPr>
                <w:rFonts w:ascii="Tahoma" w:hAnsi="Tahoma" w:cs="Tahoma"/>
                <w:color w:val="000000"/>
                <w:szCs w:val="22"/>
                <w:lang w:val="el-GR"/>
              </w:rPr>
              <w:t>Πρωτοκόλλου (έντυπη μορφή)</w:t>
            </w:r>
          </w:p>
          <w:p w14:paraId="68EE89D9" w14:textId="77777777" w:rsidR="00D31794" w:rsidRPr="007F68DC" w:rsidRDefault="00D31794" w:rsidP="00D31794">
            <w:pPr>
              <w:autoSpaceDE w:val="0"/>
              <w:autoSpaceDN w:val="0"/>
              <w:adjustRightInd w:val="0"/>
              <w:spacing w:after="0" w:line="276" w:lineRule="auto"/>
              <w:jc w:val="left"/>
              <w:rPr>
                <w:rFonts w:ascii="Tahoma" w:hAnsi="Tahoma" w:cs="Tahoma"/>
                <w:szCs w:val="22"/>
                <w:lang w:val="el-GR"/>
              </w:rPr>
            </w:pPr>
            <w:r w:rsidRPr="007F68DC">
              <w:rPr>
                <w:rFonts w:ascii="Tahoma" w:hAnsi="Tahoma" w:cs="Tahoma"/>
                <w:color w:val="000000"/>
                <w:szCs w:val="22"/>
                <w:lang w:val="el-GR"/>
              </w:rPr>
              <w:t>Η έδρα της ΚτΠ Α.Ε.</w:t>
            </w:r>
          </w:p>
        </w:tc>
      </w:tr>
      <w:tr w:rsidR="00D31794" w:rsidRPr="007F68DC" w14:paraId="48FFAE9C" w14:textId="77777777" w:rsidTr="0031590C">
        <w:tc>
          <w:tcPr>
            <w:tcW w:w="3708" w:type="dxa"/>
          </w:tcPr>
          <w:p w14:paraId="70797BD0" w14:textId="77777777" w:rsidR="00D31794" w:rsidRPr="007F68DC" w:rsidRDefault="00D31794" w:rsidP="00D31794">
            <w:pPr>
              <w:pStyle w:val="TabletextChar"/>
              <w:rPr>
                <w:rFonts w:cs="Tahoma"/>
                <w:b/>
                <w:sz w:val="22"/>
                <w:szCs w:val="22"/>
              </w:rPr>
            </w:pPr>
            <w:r w:rsidRPr="007F68DC">
              <w:rPr>
                <w:rFonts w:cs="Tahoma"/>
                <w:b/>
                <w:sz w:val="22"/>
                <w:szCs w:val="22"/>
              </w:rPr>
              <w:lastRenderedPageBreak/>
              <w:t>ΗΜΕΡΟΜΗΝΙΑ ΑΝΑΡΤΗΣΗΣ ΣΤΗ ΔΙΑΔΙΚΤΥΑΚΗ ΠΥΛΗ ΤΟΥ ΕΣΗΔΗΣ</w:t>
            </w:r>
          </w:p>
        </w:tc>
        <w:tc>
          <w:tcPr>
            <w:tcW w:w="6147" w:type="dxa"/>
            <w:vAlign w:val="center"/>
          </w:tcPr>
          <w:p w14:paraId="7F8FC183" w14:textId="04C3420E" w:rsidR="00D31794" w:rsidRPr="00696648" w:rsidRDefault="00696648" w:rsidP="00D31794">
            <w:pPr>
              <w:autoSpaceDE w:val="0"/>
              <w:autoSpaceDN w:val="0"/>
              <w:adjustRightInd w:val="0"/>
              <w:spacing w:after="0" w:line="276" w:lineRule="auto"/>
              <w:jc w:val="left"/>
              <w:rPr>
                <w:rFonts w:ascii="Tahoma" w:hAnsi="Tahoma" w:cs="Tahoma"/>
                <w:color w:val="000000"/>
                <w:szCs w:val="22"/>
                <w:lang w:val="el-GR"/>
              </w:rPr>
            </w:pPr>
            <w:r>
              <w:rPr>
                <w:rFonts w:ascii="Tahoma" w:hAnsi="Tahoma" w:cs="Tahoma"/>
                <w:b/>
                <w:color w:val="000000"/>
                <w:szCs w:val="22"/>
                <w:lang w:val="el-GR"/>
              </w:rPr>
              <w:t>7/12/2020</w:t>
            </w:r>
          </w:p>
        </w:tc>
      </w:tr>
      <w:tr w:rsidR="00D31794" w:rsidRPr="00696648" w14:paraId="7B6E4BA8" w14:textId="77777777" w:rsidTr="0031590C">
        <w:tc>
          <w:tcPr>
            <w:tcW w:w="3708" w:type="dxa"/>
            <w:vAlign w:val="center"/>
          </w:tcPr>
          <w:p w14:paraId="13DA5F6E" w14:textId="77777777" w:rsidR="00D31794" w:rsidRPr="007F68DC" w:rsidRDefault="00D31794" w:rsidP="00D31794">
            <w:pPr>
              <w:pStyle w:val="TabletextChar"/>
              <w:rPr>
                <w:rFonts w:cs="Tahoma"/>
                <w:b/>
                <w:sz w:val="22"/>
                <w:szCs w:val="22"/>
              </w:rPr>
            </w:pPr>
            <w:r w:rsidRPr="007F68DC">
              <w:rPr>
                <w:rFonts w:cs="Tahoma"/>
                <w:b/>
                <w:sz w:val="22"/>
                <w:szCs w:val="22"/>
              </w:rPr>
              <w:t>ΗΜΕΡΟΜΗΝΙΑ ΚΑΙ ΩΡΑ ΑΠΟΣΦΡΑΓΙΣΗΣ ΠΡΟΣΦΟΡΩΝ</w:t>
            </w:r>
          </w:p>
        </w:tc>
        <w:tc>
          <w:tcPr>
            <w:tcW w:w="6147" w:type="dxa"/>
            <w:vAlign w:val="center"/>
          </w:tcPr>
          <w:p w14:paraId="3B8BC0C0" w14:textId="6C248FA6" w:rsidR="00D31794" w:rsidRPr="007F68DC" w:rsidRDefault="00696648" w:rsidP="00D31794">
            <w:pPr>
              <w:pStyle w:val="TabletextChar"/>
              <w:rPr>
                <w:rFonts w:cs="Tahoma"/>
                <w:sz w:val="22"/>
                <w:szCs w:val="22"/>
              </w:rPr>
            </w:pPr>
            <w:r>
              <w:rPr>
                <w:rFonts w:cs="Tahoma"/>
                <w:b/>
                <w:color w:val="000000"/>
                <w:sz w:val="22"/>
                <w:szCs w:val="22"/>
              </w:rPr>
              <w:t>26/01/2021</w:t>
            </w:r>
            <w:r w:rsidR="00D31794" w:rsidRPr="007F68DC">
              <w:rPr>
                <w:rFonts w:cs="Tahoma"/>
                <w:b/>
                <w:sz w:val="22"/>
                <w:szCs w:val="22"/>
              </w:rPr>
              <w:t xml:space="preserve"> και ώρα </w:t>
            </w:r>
            <w:r>
              <w:rPr>
                <w:rFonts w:cs="Tahoma"/>
                <w:b/>
                <w:sz w:val="22"/>
                <w:szCs w:val="22"/>
              </w:rPr>
              <w:t>14</w:t>
            </w:r>
            <w:r>
              <w:rPr>
                <w:rFonts w:cs="Tahoma"/>
                <w:b/>
                <w:sz w:val="22"/>
                <w:szCs w:val="22"/>
                <w:lang w:val="en-US"/>
              </w:rPr>
              <w:t>:</w:t>
            </w:r>
            <w:r>
              <w:rPr>
                <w:rFonts w:cs="Tahoma"/>
                <w:b/>
                <w:color w:val="000000"/>
                <w:sz w:val="22"/>
                <w:szCs w:val="22"/>
              </w:rPr>
              <w:t>00</w:t>
            </w:r>
          </w:p>
        </w:tc>
      </w:tr>
      <w:tr w:rsidR="00D31794" w:rsidRPr="00696648" w14:paraId="6A2CBB9C" w14:textId="77777777" w:rsidTr="0031590C">
        <w:tc>
          <w:tcPr>
            <w:tcW w:w="3708" w:type="dxa"/>
            <w:vAlign w:val="center"/>
          </w:tcPr>
          <w:p w14:paraId="515957ED" w14:textId="77777777" w:rsidR="00D31794" w:rsidRPr="007F68DC" w:rsidRDefault="00D31794" w:rsidP="00D31794">
            <w:pPr>
              <w:pStyle w:val="TabletextChar"/>
              <w:rPr>
                <w:rFonts w:cs="Tahoma"/>
                <w:b/>
                <w:sz w:val="22"/>
                <w:szCs w:val="22"/>
              </w:rPr>
            </w:pPr>
          </w:p>
        </w:tc>
        <w:tc>
          <w:tcPr>
            <w:tcW w:w="6147" w:type="dxa"/>
            <w:vAlign w:val="center"/>
          </w:tcPr>
          <w:p w14:paraId="6B8F0E84" w14:textId="77777777" w:rsidR="00D31794" w:rsidRPr="007F68DC" w:rsidRDefault="00D31794" w:rsidP="00D31794">
            <w:pPr>
              <w:pStyle w:val="TabletextChar"/>
              <w:rPr>
                <w:rFonts w:cs="Tahoma"/>
                <w:b/>
                <w:color w:val="000000"/>
                <w:sz w:val="22"/>
                <w:szCs w:val="22"/>
                <w:highlight w:val="magenta"/>
              </w:rPr>
            </w:pPr>
          </w:p>
        </w:tc>
      </w:tr>
    </w:tbl>
    <w:p w14:paraId="512651F9" w14:textId="77777777" w:rsidR="008E18C3" w:rsidRPr="00603221" w:rsidRDefault="008E18C3" w:rsidP="0024279E">
      <w:pPr>
        <w:autoSpaceDE w:val="0"/>
        <w:autoSpaceDN w:val="0"/>
        <w:adjustRightInd w:val="0"/>
        <w:ind w:right="-460"/>
        <w:jc w:val="center"/>
        <w:rPr>
          <w:rFonts w:ascii="Tahoma" w:hAnsi="Tahoma" w:cs="Tahoma"/>
          <w:szCs w:val="22"/>
          <w:lang w:val="el-GR"/>
        </w:rPr>
        <w:sectPr w:rsidR="008E18C3" w:rsidRPr="00603221" w:rsidSect="00DF02B0">
          <w:headerReference w:type="default" r:id="rId12"/>
          <w:footerReference w:type="default" r:id="rId13"/>
          <w:pgSz w:w="11906" w:h="16838"/>
          <w:pgMar w:top="1134" w:right="1134" w:bottom="1134" w:left="1134" w:header="720" w:footer="709" w:gutter="0"/>
          <w:pgNumType w:start="1"/>
          <w:cols w:space="720"/>
          <w:titlePg/>
          <w:docGrid w:linePitch="360"/>
        </w:sectPr>
      </w:pPr>
    </w:p>
    <w:p w14:paraId="4623926D" w14:textId="77777777" w:rsidR="008338F0" w:rsidRPr="00603221" w:rsidRDefault="003355E7" w:rsidP="00B8545D">
      <w:pPr>
        <w:pStyle w:val="Contents"/>
        <w:numPr>
          <w:ilvl w:val="0"/>
          <w:numId w:val="0"/>
        </w:numPr>
        <w:ind w:left="357"/>
        <w:rPr>
          <w:rFonts w:ascii="Tahoma" w:hAnsi="Tahoma" w:cs="Tahoma"/>
          <w:sz w:val="22"/>
          <w:szCs w:val="22"/>
        </w:rPr>
      </w:pPr>
      <w:r w:rsidRPr="00603221">
        <w:rPr>
          <w:rFonts w:ascii="Tahoma" w:hAnsi="Tahoma" w:cs="Tahoma"/>
          <w:sz w:val="22"/>
          <w:szCs w:val="22"/>
        </w:rPr>
        <w:lastRenderedPageBreak/>
        <w:t>Περιεχόμενα</w:t>
      </w:r>
    </w:p>
    <w:p w14:paraId="4A110328" w14:textId="714D0131" w:rsidR="004F5A61" w:rsidRDefault="003355E7">
      <w:pPr>
        <w:pStyle w:val="27"/>
        <w:tabs>
          <w:tab w:val="right" w:leader="dot" w:pos="9628"/>
        </w:tabs>
        <w:rPr>
          <w:rFonts w:asciiTheme="minorHAnsi" w:eastAsiaTheme="minorEastAsia" w:hAnsiTheme="minorHAnsi" w:cstheme="minorBidi"/>
          <w:smallCaps w:val="0"/>
          <w:noProof/>
          <w:sz w:val="22"/>
          <w:szCs w:val="22"/>
          <w:lang w:val="en-US" w:eastAsia="en-US"/>
        </w:rPr>
      </w:pPr>
      <w:r w:rsidRPr="00603221">
        <w:rPr>
          <w:rFonts w:ascii="Tahoma" w:hAnsi="Tahoma" w:cs="Tahoma"/>
          <w:sz w:val="22"/>
          <w:szCs w:val="22"/>
        </w:rPr>
        <w:fldChar w:fldCharType="begin"/>
      </w:r>
      <w:r w:rsidRPr="00603221">
        <w:rPr>
          <w:rFonts w:ascii="Tahoma" w:hAnsi="Tahoma" w:cs="Tahoma"/>
          <w:sz w:val="22"/>
          <w:szCs w:val="22"/>
        </w:rPr>
        <w:instrText xml:space="preserve"> TOC \o "2-4" \h \z \t "Heading 1;1" </w:instrText>
      </w:r>
      <w:r w:rsidRPr="00603221">
        <w:rPr>
          <w:rFonts w:ascii="Tahoma" w:hAnsi="Tahoma" w:cs="Tahoma"/>
          <w:sz w:val="22"/>
          <w:szCs w:val="22"/>
        </w:rPr>
        <w:fldChar w:fldCharType="separate"/>
      </w:r>
      <w:hyperlink w:anchor="_Toc56418660" w:history="1">
        <w:r w:rsidR="004F5A61" w:rsidRPr="00365620">
          <w:rPr>
            <w:rStyle w:val="-"/>
            <w:rFonts w:ascii="Tahoma" w:hAnsi="Tahoma" w:cs="Tahoma"/>
            <w:noProof/>
            <w:lang w:val="el-GR"/>
          </w:rPr>
          <w:t>ΓΕΝΙΚΕΣ ΠΛΗΡΟΦΟΡΙΕΣ</w:t>
        </w:r>
        <w:r w:rsidR="004F5A61">
          <w:rPr>
            <w:noProof/>
            <w:webHidden/>
          </w:rPr>
          <w:tab/>
        </w:r>
        <w:r w:rsidR="004F5A61">
          <w:rPr>
            <w:noProof/>
            <w:webHidden/>
          </w:rPr>
          <w:fldChar w:fldCharType="begin"/>
        </w:r>
        <w:r w:rsidR="004F5A61">
          <w:rPr>
            <w:noProof/>
            <w:webHidden/>
          </w:rPr>
          <w:instrText xml:space="preserve"> PAGEREF _Toc56418660 \h </w:instrText>
        </w:r>
        <w:r w:rsidR="004F5A61">
          <w:rPr>
            <w:noProof/>
            <w:webHidden/>
          </w:rPr>
        </w:r>
        <w:r w:rsidR="004F5A61">
          <w:rPr>
            <w:noProof/>
            <w:webHidden/>
          </w:rPr>
          <w:fldChar w:fldCharType="separate"/>
        </w:r>
        <w:r w:rsidR="00CA3E14">
          <w:rPr>
            <w:noProof/>
            <w:webHidden/>
          </w:rPr>
          <w:t>1</w:t>
        </w:r>
        <w:r w:rsidR="004F5A61">
          <w:rPr>
            <w:noProof/>
            <w:webHidden/>
          </w:rPr>
          <w:fldChar w:fldCharType="end"/>
        </w:r>
      </w:hyperlink>
    </w:p>
    <w:p w14:paraId="09B2E87B" w14:textId="4ACE0D40" w:rsidR="004F5A61" w:rsidRDefault="007810BC">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56418661" w:history="1">
        <w:r w:rsidR="004F5A61" w:rsidRPr="00365620">
          <w:rPr>
            <w:rStyle w:val="-"/>
            <w:rFonts w:ascii="Tahoma" w:hAnsi="Tahoma" w:cs="Tahoma"/>
            <w:noProof/>
            <w:lang w:val="el-GR"/>
          </w:rPr>
          <w:t>Συνοπτικά στοιχεία Έργου</w:t>
        </w:r>
        <w:r w:rsidR="004F5A61">
          <w:rPr>
            <w:noProof/>
            <w:webHidden/>
          </w:rPr>
          <w:tab/>
        </w:r>
        <w:r w:rsidR="004F5A61">
          <w:rPr>
            <w:noProof/>
            <w:webHidden/>
          </w:rPr>
          <w:fldChar w:fldCharType="begin"/>
        </w:r>
        <w:r w:rsidR="004F5A61">
          <w:rPr>
            <w:noProof/>
            <w:webHidden/>
          </w:rPr>
          <w:instrText xml:space="preserve"> PAGEREF _Toc56418661 \h </w:instrText>
        </w:r>
        <w:r w:rsidR="004F5A61">
          <w:rPr>
            <w:noProof/>
            <w:webHidden/>
          </w:rPr>
        </w:r>
        <w:r w:rsidR="004F5A61">
          <w:rPr>
            <w:noProof/>
            <w:webHidden/>
          </w:rPr>
          <w:fldChar w:fldCharType="separate"/>
        </w:r>
        <w:r w:rsidR="00CA3E14">
          <w:rPr>
            <w:noProof/>
            <w:webHidden/>
          </w:rPr>
          <w:t>1</w:t>
        </w:r>
        <w:r w:rsidR="004F5A61">
          <w:rPr>
            <w:noProof/>
            <w:webHidden/>
          </w:rPr>
          <w:fldChar w:fldCharType="end"/>
        </w:r>
      </w:hyperlink>
    </w:p>
    <w:p w14:paraId="2F8D6D15" w14:textId="553C0794"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662" w:history="1">
        <w:r w:rsidR="004F5A61" w:rsidRPr="00365620">
          <w:rPr>
            <w:rStyle w:val="-"/>
            <w:rFonts w:ascii="Tahoma" w:hAnsi="Tahoma" w:cs="Tahoma"/>
            <w:noProof/>
            <w:lang w:val="el-GR"/>
          </w:rPr>
          <w:t>1.1</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Στοιχεία Αναθέτουσας Αρχής</w:t>
        </w:r>
        <w:r w:rsidR="004F5A61">
          <w:rPr>
            <w:noProof/>
            <w:webHidden/>
          </w:rPr>
          <w:tab/>
        </w:r>
        <w:r w:rsidR="004F5A61">
          <w:rPr>
            <w:noProof/>
            <w:webHidden/>
          </w:rPr>
          <w:fldChar w:fldCharType="begin"/>
        </w:r>
        <w:r w:rsidR="004F5A61">
          <w:rPr>
            <w:noProof/>
            <w:webHidden/>
          </w:rPr>
          <w:instrText xml:space="preserve"> PAGEREF _Toc56418662 \h </w:instrText>
        </w:r>
        <w:r w:rsidR="004F5A61">
          <w:rPr>
            <w:noProof/>
            <w:webHidden/>
          </w:rPr>
        </w:r>
        <w:r w:rsidR="004F5A61">
          <w:rPr>
            <w:noProof/>
            <w:webHidden/>
          </w:rPr>
          <w:fldChar w:fldCharType="separate"/>
        </w:r>
        <w:r w:rsidR="00CA3E14">
          <w:rPr>
            <w:noProof/>
            <w:webHidden/>
          </w:rPr>
          <w:t>5</w:t>
        </w:r>
        <w:r w:rsidR="004F5A61">
          <w:rPr>
            <w:noProof/>
            <w:webHidden/>
          </w:rPr>
          <w:fldChar w:fldCharType="end"/>
        </w:r>
      </w:hyperlink>
    </w:p>
    <w:p w14:paraId="5F9E9385" w14:textId="21CC439E"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663" w:history="1">
        <w:r w:rsidR="004F5A61" w:rsidRPr="00365620">
          <w:rPr>
            <w:rStyle w:val="-"/>
            <w:rFonts w:ascii="Tahoma" w:hAnsi="Tahoma" w:cs="Tahoma"/>
            <w:noProof/>
            <w:lang w:val="el-GR"/>
          </w:rPr>
          <w:t>1.2</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Στοιχεία Διαδικασίας - Χρηματοδότηση</w:t>
        </w:r>
        <w:r w:rsidR="004F5A61">
          <w:rPr>
            <w:noProof/>
            <w:webHidden/>
          </w:rPr>
          <w:tab/>
        </w:r>
        <w:r w:rsidR="004F5A61">
          <w:rPr>
            <w:noProof/>
            <w:webHidden/>
          </w:rPr>
          <w:fldChar w:fldCharType="begin"/>
        </w:r>
        <w:r w:rsidR="004F5A61">
          <w:rPr>
            <w:noProof/>
            <w:webHidden/>
          </w:rPr>
          <w:instrText xml:space="preserve"> PAGEREF _Toc56418663 \h </w:instrText>
        </w:r>
        <w:r w:rsidR="004F5A61">
          <w:rPr>
            <w:noProof/>
            <w:webHidden/>
          </w:rPr>
        </w:r>
        <w:r w:rsidR="004F5A61">
          <w:rPr>
            <w:noProof/>
            <w:webHidden/>
          </w:rPr>
          <w:fldChar w:fldCharType="separate"/>
        </w:r>
        <w:r w:rsidR="00CA3E14">
          <w:rPr>
            <w:noProof/>
            <w:webHidden/>
          </w:rPr>
          <w:t>5</w:t>
        </w:r>
        <w:r w:rsidR="004F5A61">
          <w:rPr>
            <w:noProof/>
            <w:webHidden/>
          </w:rPr>
          <w:fldChar w:fldCharType="end"/>
        </w:r>
      </w:hyperlink>
    </w:p>
    <w:p w14:paraId="618E4DCD" w14:textId="35B5AD6C"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664" w:history="1">
        <w:r w:rsidR="004F5A61" w:rsidRPr="00365620">
          <w:rPr>
            <w:rStyle w:val="-"/>
            <w:rFonts w:ascii="Tahoma" w:hAnsi="Tahoma" w:cs="Tahoma"/>
            <w:noProof/>
            <w:lang w:val="el-GR"/>
          </w:rPr>
          <w:t>1.3</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Συνοπτική Περιγραφή φυσικού και οικονομικού αντικειμένου της σύμβασης</w:t>
        </w:r>
        <w:r w:rsidR="004F5A61">
          <w:rPr>
            <w:noProof/>
            <w:webHidden/>
          </w:rPr>
          <w:tab/>
        </w:r>
        <w:r w:rsidR="004F5A61">
          <w:rPr>
            <w:noProof/>
            <w:webHidden/>
          </w:rPr>
          <w:fldChar w:fldCharType="begin"/>
        </w:r>
        <w:r w:rsidR="004F5A61">
          <w:rPr>
            <w:noProof/>
            <w:webHidden/>
          </w:rPr>
          <w:instrText xml:space="preserve"> PAGEREF _Toc56418664 \h </w:instrText>
        </w:r>
        <w:r w:rsidR="004F5A61">
          <w:rPr>
            <w:noProof/>
            <w:webHidden/>
          </w:rPr>
        </w:r>
        <w:r w:rsidR="004F5A61">
          <w:rPr>
            <w:noProof/>
            <w:webHidden/>
          </w:rPr>
          <w:fldChar w:fldCharType="separate"/>
        </w:r>
        <w:r w:rsidR="00CA3E14">
          <w:rPr>
            <w:noProof/>
            <w:webHidden/>
          </w:rPr>
          <w:t>6</w:t>
        </w:r>
        <w:r w:rsidR="004F5A61">
          <w:rPr>
            <w:noProof/>
            <w:webHidden/>
          </w:rPr>
          <w:fldChar w:fldCharType="end"/>
        </w:r>
      </w:hyperlink>
    </w:p>
    <w:p w14:paraId="2B4B8E4F" w14:textId="20FF9F38"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665" w:history="1">
        <w:r w:rsidR="004F5A61" w:rsidRPr="00365620">
          <w:rPr>
            <w:rStyle w:val="-"/>
            <w:rFonts w:ascii="Tahoma" w:hAnsi="Tahoma" w:cs="Tahoma"/>
            <w:noProof/>
            <w:lang w:val="el-GR"/>
          </w:rPr>
          <w:t>1.4</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Θεσμικό πλαίσιο</w:t>
        </w:r>
        <w:r w:rsidR="004F5A61">
          <w:rPr>
            <w:noProof/>
            <w:webHidden/>
          </w:rPr>
          <w:tab/>
        </w:r>
        <w:r w:rsidR="004F5A61">
          <w:rPr>
            <w:noProof/>
            <w:webHidden/>
          </w:rPr>
          <w:fldChar w:fldCharType="begin"/>
        </w:r>
        <w:r w:rsidR="004F5A61">
          <w:rPr>
            <w:noProof/>
            <w:webHidden/>
          </w:rPr>
          <w:instrText xml:space="preserve"> PAGEREF _Toc56418665 \h </w:instrText>
        </w:r>
        <w:r w:rsidR="004F5A61">
          <w:rPr>
            <w:noProof/>
            <w:webHidden/>
          </w:rPr>
        </w:r>
        <w:r w:rsidR="004F5A61">
          <w:rPr>
            <w:noProof/>
            <w:webHidden/>
          </w:rPr>
          <w:fldChar w:fldCharType="separate"/>
        </w:r>
        <w:r w:rsidR="00CA3E14">
          <w:rPr>
            <w:noProof/>
            <w:webHidden/>
          </w:rPr>
          <w:t>8</w:t>
        </w:r>
        <w:r w:rsidR="004F5A61">
          <w:rPr>
            <w:noProof/>
            <w:webHidden/>
          </w:rPr>
          <w:fldChar w:fldCharType="end"/>
        </w:r>
      </w:hyperlink>
    </w:p>
    <w:p w14:paraId="0C9F4891" w14:textId="5602F433"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666" w:history="1">
        <w:r w:rsidR="004F5A61" w:rsidRPr="00365620">
          <w:rPr>
            <w:rStyle w:val="-"/>
            <w:rFonts w:ascii="Tahoma" w:hAnsi="Tahoma" w:cs="Tahoma"/>
            <w:noProof/>
            <w:lang w:val="el-GR"/>
          </w:rPr>
          <w:t>1.5</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Προθεσμία παραλαβής προσφορών και διενέργεια διαγωνισμού</w:t>
        </w:r>
        <w:r w:rsidR="004F5A61">
          <w:rPr>
            <w:noProof/>
            <w:webHidden/>
          </w:rPr>
          <w:tab/>
        </w:r>
        <w:r w:rsidR="004F5A61">
          <w:rPr>
            <w:noProof/>
            <w:webHidden/>
          </w:rPr>
          <w:fldChar w:fldCharType="begin"/>
        </w:r>
        <w:r w:rsidR="004F5A61">
          <w:rPr>
            <w:noProof/>
            <w:webHidden/>
          </w:rPr>
          <w:instrText xml:space="preserve"> PAGEREF _Toc56418666 \h </w:instrText>
        </w:r>
        <w:r w:rsidR="004F5A61">
          <w:rPr>
            <w:noProof/>
            <w:webHidden/>
          </w:rPr>
        </w:r>
        <w:r w:rsidR="004F5A61">
          <w:rPr>
            <w:noProof/>
            <w:webHidden/>
          </w:rPr>
          <w:fldChar w:fldCharType="separate"/>
        </w:r>
        <w:r w:rsidR="00CA3E14">
          <w:rPr>
            <w:noProof/>
            <w:webHidden/>
          </w:rPr>
          <w:t>12</w:t>
        </w:r>
        <w:r w:rsidR="004F5A61">
          <w:rPr>
            <w:noProof/>
            <w:webHidden/>
          </w:rPr>
          <w:fldChar w:fldCharType="end"/>
        </w:r>
      </w:hyperlink>
    </w:p>
    <w:p w14:paraId="55AF8A50" w14:textId="41D55DDE"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667" w:history="1">
        <w:r w:rsidR="004F5A61" w:rsidRPr="00365620">
          <w:rPr>
            <w:rStyle w:val="-"/>
            <w:rFonts w:ascii="Tahoma" w:hAnsi="Tahoma" w:cs="Tahoma"/>
            <w:noProof/>
            <w:lang w:val="el-GR"/>
          </w:rPr>
          <w:t>1.6</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Δημοσιότητα</w:t>
        </w:r>
        <w:r w:rsidR="004F5A61">
          <w:rPr>
            <w:noProof/>
            <w:webHidden/>
          </w:rPr>
          <w:tab/>
        </w:r>
        <w:r w:rsidR="004F5A61">
          <w:rPr>
            <w:noProof/>
            <w:webHidden/>
          </w:rPr>
          <w:fldChar w:fldCharType="begin"/>
        </w:r>
        <w:r w:rsidR="004F5A61">
          <w:rPr>
            <w:noProof/>
            <w:webHidden/>
          </w:rPr>
          <w:instrText xml:space="preserve"> PAGEREF _Toc56418667 \h </w:instrText>
        </w:r>
        <w:r w:rsidR="004F5A61">
          <w:rPr>
            <w:noProof/>
            <w:webHidden/>
          </w:rPr>
        </w:r>
        <w:r w:rsidR="004F5A61">
          <w:rPr>
            <w:noProof/>
            <w:webHidden/>
          </w:rPr>
          <w:fldChar w:fldCharType="separate"/>
        </w:r>
        <w:r w:rsidR="00CA3E14">
          <w:rPr>
            <w:noProof/>
            <w:webHidden/>
          </w:rPr>
          <w:t>12</w:t>
        </w:r>
        <w:r w:rsidR="004F5A61">
          <w:rPr>
            <w:noProof/>
            <w:webHidden/>
          </w:rPr>
          <w:fldChar w:fldCharType="end"/>
        </w:r>
      </w:hyperlink>
    </w:p>
    <w:p w14:paraId="4A59FC46" w14:textId="6D3B6FCD"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668" w:history="1">
        <w:r w:rsidR="004F5A61" w:rsidRPr="00365620">
          <w:rPr>
            <w:rStyle w:val="-"/>
            <w:rFonts w:ascii="Tahoma" w:hAnsi="Tahoma" w:cs="Tahoma"/>
            <w:noProof/>
            <w:lang w:val="el-GR"/>
          </w:rPr>
          <w:t>1.7</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Αρχές εφαρμοζόμενες στη διαδικασία σύναψης</w:t>
        </w:r>
        <w:r w:rsidR="004F5A61">
          <w:rPr>
            <w:noProof/>
            <w:webHidden/>
          </w:rPr>
          <w:tab/>
        </w:r>
        <w:r w:rsidR="004F5A61">
          <w:rPr>
            <w:noProof/>
            <w:webHidden/>
          </w:rPr>
          <w:fldChar w:fldCharType="begin"/>
        </w:r>
        <w:r w:rsidR="004F5A61">
          <w:rPr>
            <w:noProof/>
            <w:webHidden/>
          </w:rPr>
          <w:instrText xml:space="preserve"> PAGEREF _Toc56418668 \h </w:instrText>
        </w:r>
        <w:r w:rsidR="004F5A61">
          <w:rPr>
            <w:noProof/>
            <w:webHidden/>
          </w:rPr>
        </w:r>
        <w:r w:rsidR="004F5A61">
          <w:rPr>
            <w:noProof/>
            <w:webHidden/>
          </w:rPr>
          <w:fldChar w:fldCharType="separate"/>
        </w:r>
        <w:r w:rsidR="00CA3E14">
          <w:rPr>
            <w:noProof/>
            <w:webHidden/>
          </w:rPr>
          <w:t>13</w:t>
        </w:r>
        <w:r w:rsidR="004F5A61">
          <w:rPr>
            <w:noProof/>
            <w:webHidden/>
          </w:rPr>
          <w:fldChar w:fldCharType="end"/>
        </w:r>
      </w:hyperlink>
    </w:p>
    <w:p w14:paraId="792FE1C4" w14:textId="6D9C7617"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669" w:history="1">
        <w:r w:rsidR="004F5A61" w:rsidRPr="00365620">
          <w:rPr>
            <w:rStyle w:val="-"/>
            <w:rFonts w:ascii="Tahoma" w:hAnsi="Tahoma" w:cs="Tahoma"/>
            <w:noProof/>
            <w:lang w:val="el-GR"/>
          </w:rPr>
          <w:t>2.1</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Γενικές Πληροφορίες</w:t>
        </w:r>
        <w:r w:rsidR="004F5A61">
          <w:rPr>
            <w:noProof/>
            <w:webHidden/>
          </w:rPr>
          <w:tab/>
        </w:r>
        <w:r w:rsidR="004F5A61">
          <w:rPr>
            <w:noProof/>
            <w:webHidden/>
          </w:rPr>
          <w:fldChar w:fldCharType="begin"/>
        </w:r>
        <w:r w:rsidR="004F5A61">
          <w:rPr>
            <w:noProof/>
            <w:webHidden/>
          </w:rPr>
          <w:instrText xml:space="preserve"> PAGEREF _Toc56418669 \h </w:instrText>
        </w:r>
        <w:r w:rsidR="004F5A61">
          <w:rPr>
            <w:noProof/>
            <w:webHidden/>
          </w:rPr>
        </w:r>
        <w:r w:rsidR="004F5A61">
          <w:rPr>
            <w:noProof/>
            <w:webHidden/>
          </w:rPr>
          <w:fldChar w:fldCharType="separate"/>
        </w:r>
        <w:r w:rsidR="00CA3E14">
          <w:rPr>
            <w:noProof/>
            <w:webHidden/>
          </w:rPr>
          <w:t>14</w:t>
        </w:r>
        <w:r w:rsidR="004F5A61">
          <w:rPr>
            <w:noProof/>
            <w:webHidden/>
          </w:rPr>
          <w:fldChar w:fldCharType="end"/>
        </w:r>
      </w:hyperlink>
    </w:p>
    <w:p w14:paraId="3CF52253" w14:textId="7DA533A0"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670" w:history="1">
        <w:r w:rsidR="004F5A61" w:rsidRPr="00365620">
          <w:rPr>
            <w:rStyle w:val="-"/>
            <w:rFonts w:ascii="Tahoma" w:hAnsi="Tahoma" w:cs="Tahoma"/>
            <w:noProof/>
            <w:lang w:val="el-GR"/>
          </w:rPr>
          <w:t>2.1.1</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Έγγραφα της σύμβασης</w:t>
        </w:r>
        <w:r w:rsidR="004F5A61">
          <w:rPr>
            <w:noProof/>
            <w:webHidden/>
          </w:rPr>
          <w:tab/>
        </w:r>
        <w:r w:rsidR="004F5A61">
          <w:rPr>
            <w:noProof/>
            <w:webHidden/>
          </w:rPr>
          <w:fldChar w:fldCharType="begin"/>
        </w:r>
        <w:r w:rsidR="004F5A61">
          <w:rPr>
            <w:noProof/>
            <w:webHidden/>
          </w:rPr>
          <w:instrText xml:space="preserve"> PAGEREF _Toc56418670 \h </w:instrText>
        </w:r>
        <w:r w:rsidR="004F5A61">
          <w:rPr>
            <w:noProof/>
            <w:webHidden/>
          </w:rPr>
        </w:r>
        <w:r w:rsidR="004F5A61">
          <w:rPr>
            <w:noProof/>
            <w:webHidden/>
          </w:rPr>
          <w:fldChar w:fldCharType="separate"/>
        </w:r>
        <w:r w:rsidR="00CA3E14">
          <w:rPr>
            <w:noProof/>
            <w:webHidden/>
          </w:rPr>
          <w:t>14</w:t>
        </w:r>
        <w:r w:rsidR="004F5A61">
          <w:rPr>
            <w:noProof/>
            <w:webHidden/>
          </w:rPr>
          <w:fldChar w:fldCharType="end"/>
        </w:r>
      </w:hyperlink>
    </w:p>
    <w:p w14:paraId="2332A963" w14:textId="20D4D042"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671" w:history="1">
        <w:r w:rsidR="004F5A61" w:rsidRPr="00365620">
          <w:rPr>
            <w:rStyle w:val="-"/>
            <w:rFonts w:ascii="Tahoma" w:hAnsi="Tahoma" w:cs="Tahoma"/>
            <w:noProof/>
            <w:lang w:val="el-GR"/>
          </w:rPr>
          <w:t>2.1.2</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Επικοινωνία – Πρόσβαση στα έγγραφα της Σύμβασης</w:t>
        </w:r>
        <w:r w:rsidR="004F5A61">
          <w:rPr>
            <w:noProof/>
            <w:webHidden/>
          </w:rPr>
          <w:tab/>
        </w:r>
        <w:r w:rsidR="004F5A61">
          <w:rPr>
            <w:noProof/>
            <w:webHidden/>
          </w:rPr>
          <w:fldChar w:fldCharType="begin"/>
        </w:r>
        <w:r w:rsidR="004F5A61">
          <w:rPr>
            <w:noProof/>
            <w:webHidden/>
          </w:rPr>
          <w:instrText xml:space="preserve"> PAGEREF _Toc56418671 \h </w:instrText>
        </w:r>
        <w:r w:rsidR="004F5A61">
          <w:rPr>
            <w:noProof/>
            <w:webHidden/>
          </w:rPr>
        </w:r>
        <w:r w:rsidR="004F5A61">
          <w:rPr>
            <w:noProof/>
            <w:webHidden/>
          </w:rPr>
          <w:fldChar w:fldCharType="separate"/>
        </w:r>
        <w:r w:rsidR="00CA3E14">
          <w:rPr>
            <w:noProof/>
            <w:webHidden/>
          </w:rPr>
          <w:t>14</w:t>
        </w:r>
        <w:r w:rsidR="004F5A61">
          <w:rPr>
            <w:noProof/>
            <w:webHidden/>
          </w:rPr>
          <w:fldChar w:fldCharType="end"/>
        </w:r>
      </w:hyperlink>
    </w:p>
    <w:p w14:paraId="69990FA2" w14:textId="663B4712"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672" w:history="1">
        <w:r w:rsidR="004F5A61" w:rsidRPr="00365620">
          <w:rPr>
            <w:rStyle w:val="-"/>
            <w:rFonts w:ascii="Tahoma" w:hAnsi="Tahoma" w:cs="Tahoma"/>
            <w:noProof/>
            <w:lang w:val="el-GR"/>
          </w:rPr>
          <w:t>2.1.3</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Παροχή Διευκρινίσεων</w:t>
        </w:r>
        <w:r w:rsidR="004F5A61">
          <w:rPr>
            <w:noProof/>
            <w:webHidden/>
          </w:rPr>
          <w:tab/>
        </w:r>
        <w:r w:rsidR="004F5A61">
          <w:rPr>
            <w:noProof/>
            <w:webHidden/>
          </w:rPr>
          <w:fldChar w:fldCharType="begin"/>
        </w:r>
        <w:r w:rsidR="004F5A61">
          <w:rPr>
            <w:noProof/>
            <w:webHidden/>
          </w:rPr>
          <w:instrText xml:space="preserve"> PAGEREF _Toc56418672 \h </w:instrText>
        </w:r>
        <w:r w:rsidR="004F5A61">
          <w:rPr>
            <w:noProof/>
            <w:webHidden/>
          </w:rPr>
        </w:r>
        <w:r w:rsidR="004F5A61">
          <w:rPr>
            <w:noProof/>
            <w:webHidden/>
          </w:rPr>
          <w:fldChar w:fldCharType="separate"/>
        </w:r>
        <w:r w:rsidR="00CA3E14">
          <w:rPr>
            <w:noProof/>
            <w:webHidden/>
          </w:rPr>
          <w:t>14</w:t>
        </w:r>
        <w:r w:rsidR="004F5A61">
          <w:rPr>
            <w:noProof/>
            <w:webHidden/>
          </w:rPr>
          <w:fldChar w:fldCharType="end"/>
        </w:r>
      </w:hyperlink>
    </w:p>
    <w:p w14:paraId="2FF99D6F" w14:textId="4375A842"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673" w:history="1">
        <w:r w:rsidR="004F5A61" w:rsidRPr="00365620">
          <w:rPr>
            <w:rStyle w:val="-"/>
            <w:rFonts w:ascii="Tahoma" w:hAnsi="Tahoma" w:cs="Tahoma"/>
            <w:noProof/>
            <w:lang w:val="el-GR"/>
          </w:rPr>
          <w:t>2.1.4</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Γλώσσα</w:t>
        </w:r>
        <w:r w:rsidR="004F5A61">
          <w:rPr>
            <w:noProof/>
            <w:webHidden/>
          </w:rPr>
          <w:tab/>
        </w:r>
        <w:r w:rsidR="004F5A61">
          <w:rPr>
            <w:noProof/>
            <w:webHidden/>
          </w:rPr>
          <w:fldChar w:fldCharType="begin"/>
        </w:r>
        <w:r w:rsidR="004F5A61">
          <w:rPr>
            <w:noProof/>
            <w:webHidden/>
          </w:rPr>
          <w:instrText xml:space="preserve"> PAGEREF _Toc56418673 \h </w:instrText>
        </w:r>
        <w:r w:rsidR="004F5A61">
          <w:rPr>
            <w:noProof/>
            <w:webHidden/>
          </w:rPr>
        </w:r>
        <w:r w:rsidR="004F5A61">
          <w:rPr>
            <w:noProof/>
            <w:webHidden/>
          </w:rPr>
          <w:fldChar w:fldCharType="separate"/>
        </w:r>
        <w:r w:rsidR="00CA3E14">
          <w:rPr>
            <w:noProof/>
            <w:webHidden/>
          </w:rPr>
          <w:t>14</w:t>
        </w:r>
        <w:r w:rsidR="004F5A61">
          <w:rPr>
            <w:noProof/>
            <w:webHidden/>
          </w:rPr>
          <w:fldChar w:fldCharType="end"/>
        </w:r>
      </w:hyperlink>
    </w:p>
    <w:p w14:paraId="16196E2A" w14:textId="7F4A5011"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674" w:history="1">
        <w:r w:rsidR="004F5A61" w:rsidRPr="00365620">
          <w:rPr>
            <w:rStyle w:val="-"/>
            <w:rFonts w:ascii="Tahoma" w:hAnsi="Tahoma" w:cs="Tahoma"/>
            <w:noProof/>
            <w:lang w:val="el-GR"/>
          </w:rPr>
          <w:t>2.1.5</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Εγγυήσεις</w:t>
        </w:r>
        <w:r w:rsidR="004F5A61">
          <w:rPr>
            <w:noProof/>
            <w:webHidden/>
          </w:rPr>
          <w:tab/>
        </w:r>
        <w:r w:rsidR="004F5A61">
          <w:rPr>
            <w:noProof/>
            <w:webHidden/>
          </w:rPr>
          <w:fldChar w:fldCharType="begin"/>
        </w:r>
        <w:r w:rsidR="004F5A61">
          <w:rPr>
            <w:noProof/>
            <w:webHidden/>
          </w:rPr>
          <w:instrText xml:space="preserve"> PAGEREF _Toc56418674 \h </w:instrText>
        </w:r>
        <w:r w:rsidR="004F5A61">
          <w:rPr>
            <w:noProof/>
            <w:webHidden/>
          </w:rPr>
        </w:r>
        <w:r w:rsidR="004F5A61">
          <w:rPr>
            <w:noProof/>
            <w:webHidden/>
          </w:rPr>
          <w:fldChar w:fldCharType="separate"/>
        </w:r>
        <w:r w:rsidR="00CA3E14">
          <w:rPr>
            <w:noProof/>
            <w:webHidden/>
          </w:rPr>
          <w:t>15</w:t>
        </w:r>
        <w:r w:rsidR="004F5A61">
          <w:rPr>
            <w:noProof/>
            <w:webHidden/>
          </w:rPr>
          <w:fldChar w:fldCharType="end"/>
        </w:r>
      </w:hyperlink>
    </w:p>
    <w:p w14:paraId="68A3F5A1" w14:textId="3E4257C8"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675" w:history="1">
        <w:r w:rsidR="004F5A61" w:rsidRPr="00365620">
          <w:rPr>
            <w:rStyle w:val="-"/>
            <w:rFonts w:ascii="Tahoma" w:hAnsi="Tahoma" w:cs="Tahoma"/>
            <w:noProof/>
            <w:lang w:val="el-GR"/>
          </w:rPr>
          <w:t>2.2</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Δικαίωμα Συμμετοχής - Κριτήρια Ποιοτικής Επιλογής</w:t>
        </w:r>
        <w:r w:rsidR="004F5A61">
          <w:rPr>
            <w:noProof/>
            <w:webHidden/>
          </w:rPr>
          <w:tab/>
        </w:r>
        <w:r w:rsidR="004F5A61">
          <w:rPr>
            <w:noProof/>
            <w:webHidden/>
          </w:rPr>
          <w:fldChar w:fldCharType="begin"/>
        </w:r>
        <w:r w:rsidR="004F5A61">
          <w:rPr>
            <w:noProof/>
            <w:webHidden/>
          </w:rPr>
          <w:instrText xml:space="preserve"> PAGEREF _Toc56418675 \h </w:instrText>
        </w:r>
        <w:r w:rsidR="004F5A61">
          <w:rPr>
            <w:noProof/>
            <w:webHidden/>
          </w:rPr>
        </w:r>
        <w:r w:rsidR="004F5A61">
          <w:rPr>
            <w:noProof/>
            <w:webHidden/>
          </w:rPr>
          <w:fldChar w:fldCharType="separate"/>
        </w:r>
        <w:r w:rsidR="00CA3E14">
          <w:rPr>
            <w:noProof/>
            <w:webHidden/>
          </w:rPr>
          <w:t>16</w:t>
        </w:r>
        <w:r w:rsidR="004F5A61">
          <w:rPr>
            <w:noProof/>
            <w:webHidden/>
          </w:rPr>
          <w:fldChar w:fldCharType="end"/>
        </w:r>
      </w:hyperlink>
    </w:p>
    <w:p w14:paraId="7513206A" w14:textId="16D5B939"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676" w:history="1">
        <w:r w:rsidR="004F5A61" w:rsidRPr="00365620">
          <w:rPr>
            <w:rStyle w:val="-"/>
            <w:rFonts w:ascii="Tahoma" w:hAnsi="Tahoma" w:cs="Tahoma"/>
            <w:noProof/>
            <w:lang w:val="el-GR"/>
          </w:rPr>
          <w:t>2.2.1</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Δικαιούμενοι συμμετοχής</w:t>
        </w:r>
        <w:r w:rsidR="004F5A61">
          <w:rPr>
            <w:noProof/>
            <w:webHidden/>
          </w:rPr>
          <w:tab/>
        </w:r>
        <w:r w:rsidR="004F5A61">
          <w:rPr>
            <w:noProof/>
            <w:webHidden/>
          </w:rPr>
          <w:fldChar w:fldCharType="begin"/>
        </w:r>
        <w:r w:rsidR="004F5A61">
          <w:rPr>
            <w:noProof/>
            <w:webHidden/>
          </w:rPr>
          <w:instrText xml:space="preserve"> PAGEREF _Toc56418676 \h </w:instrText>
        </w:r>
        <w:r w:rsidR="004F5A61">
          <w:rPr>
            <w:noProof/>
            <w:webHidden/>
          </w:rPr>
        </w:r>
        <w:r w:rsidR="004F5A61">
          <w:rPr>
            <w:noProof/>
            <w:webHidden/>
          </w:rPr>
          <w:fldChar w:fldCharType="separate"/>
        </w:r>
        <w:r w:rsidR="00CA3E14">
          <w:rPr>
            <w:noProof/>
            <w:webHidden/>
          </w:rPr>
          <w:t>16</w:t>
        </w:r>
        <w:r w:rsidR="004F5A61">
          <w:rPr>
            <w:noProof/>
            <w:webHidden/>
          </w:rPr>
          <w:fldChar w:fldCharType="end"/>
        </w:r>
      </w:hyperlink>
    </w:p>
    <w:p w14:paraId="79CF772B" w14:textId="56C48ADC"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677" w:history="1">
        <w:r w:rsidR="004F5A61" w:rsidRPr="00365620">
          <w:rPr>
            <w:rStyle w:val="-"/>
            <w:rFonts w:ascii="Tahoma" w:hAnsi="Tahoma" w:cs="Tahoma"/>
            <w:noProof/>
            <w:lang w:val="el-GR"/>
          </w:rPr>
          <w:t>2.2.2</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Εγγύηση συμμετοχής</w:t>
        </w:r>
        <w:r w:rsidR="004F5A61">
          <w:rPr>
            <w:noProof/>
            <w:webHidden/>
          </w:rPr>
          <w:tab/>
        </w:r>
        <w:r w:rsidR="004F5A61">
          <w:rPr>
            <w:noProof/>
            <w:webHidden/>
          </w:rPr>
          <w:fldChar w:fldCharType="begin"/>
        </w:r>
        <w:r w:rsidR="004F5A61">
          <w:rPr>
            <w:noProof/>
            <w:webHidden/>
          </w:rPr>
          <w:instrText xml:space="preserve"> PAGEREF _Toc56418677 \h </w:instrText>
        </w:r>
        <w:r w:rsidR="004F5A61">
          <w:rPr>
            <w:noProof/>
            <w:webHidden/>
          </w:rPr>
        </w:r>
        <w:r w:rsidR="004F5A61">
          <w:rPr>
            <w:noProof/>
            <w:webHidden/>
          </w:rPr>
          <w:fldChar w:fldCharType="separate"/>
        </w:r>
        <w:r w:rsidR="00CA3E14">
          <w:rPr>
            <w:noProof/>
            <w:webHidden/>
          </w:rPr>
          <w:t>16</w:t>
        </w:r>
        <w:r w:rsidR="004F5A61">
          <w:rPr>
            <w:noProof/>
            <w:webHidden/>
          </w:rPr>
          <w:fldChar w:fldCharType="end"/>
        </w:r>
      </w:hyperlink>
    </w:p>
    <w:p w14:paraId="271BA5C8" w14:textId="776EF85D"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678" w:history="1">
        <w:r w:rsidR="004F5A61" w:rsidRPr="00365620">
          <w:rPr>
            <w:rStyle w:val="-"/>
            <w:rFonts w:ascii="Tahoma" w:hAnsi="Tahoma" w:cs="Tahoma"/>
            <w:noProof/>
            <w:lang w:val="el-GR"/>
          </w:rPr>
          <w:t>2.2.3</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Λόγοι αποκλεισμού</w:t>
        </w:r>
        <w:r w:rsidR="004F5A61">
          <w:rPr>
            <w:noProof/>
            <w:webHidden/>
          </w:rPr>
          <w:tab/>
        </w:r>
        <w:r w:rsidR="004F5A61">
          <w:rPr>
            <w:noProof/>
            <w:webHidden/>
          </w:rPr>
          <w:fldChar w:fldCharType="begin"/>
        </w:r>
        <w:r w:rsidR="004F5A61">
          <w:rPr>
            <w:noProof/>
            <w:webHidden/>
          </w:rPr>
          <w:instrText xml:space="preserve"> PAGEREF _Toc56418678 \h </w:instrText>
        </w:r>
        <w:r w:rsidR="004F5A61">
          <w:rPr>
            <w:noProof/>
            <w:webHidden/>
          </w:rPr>
        </w:r>
        <w:r w:rsidR="004F5A61">
          <w:rPr>
            <w:noProof/>
            <w:webHidden/>
          </w:rPr>
          <w:fldChar w:fldCharType="separate"/>
        </w:r>
        <w:r w:rsidR="00CA3E14">
          <w:rPr>
            <w:noProof/>
            <w:webHidden/>
          </w:rPr>
          <w:t>17</w:t>
        </w:r>
        <w:r w:rsidR="004F5A61">
          <w:rPr>
            <w:noProof/>
            <w:webHidden/>
          </w:rPr>
          <w:fldChar w:fldCharType="end"/>
        </w:r>
      </w:hyperlink>
    </w:p>
    <w:p w14:paraId="6AB3B88E" w14:textId="2CD9BBAA" w:rsidR="004F5A61" w:rsidRDefault="007810BC">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56418679" w:history="1">
        <w:r w:rsidR="004F5A61" w:rsidRPr="00365620">
          <w:rPr>
            <w:rStyle w:val="-"/>
            <w:rFonts w:ascii="Tahoma" w:hAnsi="Tahoma" w:cs="Tahoma"/>
            <w:noProof/>
            <w:lang w:val="el-GR"/>
          </w:rPr>
          <w:t>Κριτήρια Ποιοτικής Επιλογής &amp; αποδεικτά στοιχεία</w:t>
        </w:r>
        <w:r w:rsidR="004F5A61">
          <w:rPr>
            <w:noProof/>
            <w:webHidden/>
          </w:rPr>
          <w:tab/>
        </w:r>
        <w:r w:rsidR="004F5A61">
          <w:rPr>
            <w:noProof/>
            <w:webHidden/>
          </w:rPr>
          <w:fldChar w:fldCharType="begin"/>
        </w:r>
        <w:r w:rsidR="004F5A61">
          <w:rPr>
            <w:noProof/>
            <w:webHidden/>
          </w:rPr>
          <w:instrText xml:space="preserve"> PAGEREF _Toc56418679 \h </w:instrText>
        </w:r>
        <w:r w:rsidR="004F5A61">
          <w:rPr>
            <w:noProof/>
            <w:webHidden/>
          </w:rPr>
        </w:r>
        <w:r w:rsidR="004F5A61">
          <w:rPr>
            <w:noProof/>
            <w:webHidden/>
          </w:rPr>
          <w:fldChar w:fldCharType="separate"/>
        </w:r>
        <w:r w:rsidR="00CA3E14">
          <w:rPr>
            <w:noProof/>
            <w:webHidden/>
          </w:rPr>
          <w:t>20</w:t>
        </w:r>
        <w:r w:rsidR="004F5A61">
          <w:rPr>
            <w:noProof/>
            <w:webHidden/>
          </w:rPr>
          <w:fldChar w:fldCharType="end"/>
        </w:r>
      </w:hyperlink>
    </w:p>
    <w:p w14:paraId="0BBC03B2" w14:textId="2084DA5D"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680" w:history="1">
        <w:r w:rsidR="004F5A61" w:rsidRPr="00365620">
          <w:rPr>
            <w:rStyle w:val="-"/>
            <w:rFonts w:ascii="Tahoma" w:hAnsi="Tahoma" w:cs="Tahoma"/>
            <w:noProof/>
            <w:lang w:val="el-GR"/>
          </w:rPr>
          <w:t>2.2.4</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Καταλληλότητα</w:t>
        </w:r>
        <w:r w:rsidR="004F5A61" w:rsidRPr="00365620">
          <w:rPr>
            <w:rStyle w:val="-"/>
            <w:rFonts w:ascii="Tahoma" w:hAnsi="Tahoma" w:cs="Tahoma"/>
            <w:noProof/>
            <w:lang w:val="en-US"/>
          </w:rPr>
          <w:t xml:space="preserve"> </w:t>
        </w:r>
        <w:r w:rsidR="004F5A61" w:rsidRPr="00365620">
          <w:rPr>
            <w:rStyle w:val="-"/>
            <w:rFonts w:ascii="Tahoma" w:hAnsi="Tahoma" w:cs="Tahoma"/>
            <w:noProof/>
            <w:lang w:val="el-GR"/>
          </w:rPr>
          <w:t xml:space="preserve"> άσκησης επαγγελματικής δραστηριότητας</w:t>
        </w:r>
        <w:r w:rsidR="004F5A61">
          <w:rPr>
            <w:noProof/>
            <w:webHidden/>
          </w:rPr>
          <w:tab/>
        </w:r>
        <w:r w:rsidR="004F5A61">
          <w:rPr>
            <w:noProof/>
            <w:webHidden/>
          </w:rPr>
          <w:fldChar w:fldCharType="begin"/>
        </w:r>
        <w:r w:rsidR="004F5A61">
          <w:rPr>
            <w:noProof/>
            <w:webHidden/>
          </w:rPr>
          <w:instrText xml:space="preserve"> PAGEREF _Toc56418680 \h </w:instrText>
        </w:r>
        <w:r w:rsidR="004F5A61">
          <w:rPr>
            <w:noProof/>
            <w:webHidden/>
          </w:rPr>
        </w:r>
        <w:r w:rsidR="004F5A61">
          <w:rPr>
            <w:noProof/>
            <w:webHidden/>
          </w:rPr>
          <w:fldChar w:fldCharType="separate"/>
        </w:r>
        <w:r w:rsidR="00CA3E14">
          <w:rPr>
            <w:noProof/>
            <w:webHidden/>
          </w:rPr>
          <w:t>20</w:t>
        </w:r>
        <w:r w:rsidR="004F5A61">
          <w:rPr>
            <w:noProof/>
            <w:webHidden/>
          </w:rPr>
          <w:fldChar w:fldCharType="end"/>
        </w:r>
      </w:hyperlink>
    </w:p>
    <w:p w14:paraId="46E66A8D" w14:textId="2E05DCAE"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681" w:history="1">
        <w:r w:rsidR="004F5A61" w:rsidRPr="00365620">
          <w:rPr>
            <w:rStyle w:val="-"/>
            <w:rFonts w:ascii="Tahoma" w:hAnsi="Tahoma" w:cs="Tahoma"/>
            <w:noProof/>
            <w:lang w:val="el-GR"/>
          </w:rPr>
          <w:t>2.2.5</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Οικονομική και χρηματοοικονομική επάρκεια</w:t>
        </w:r>
        <w:r w:rsidR="004F5A61">
          <w:rPr>
            <w:noProof/>
            <w:webHidden/>
          </w:rPr>
          <w:tab/>
        </w:r>
        <w:r w:rsidR="004F5A61">
          <w:rPr>
            <w:noProof/>
            <w:webHidden/>
          </w:rPr>
          <w:fldChar w:fldCharType="begin"/>
        </w:r>
        <w:r w:rsidR="004F5A61">
          <w:rPr>
            <w:noProof/>
            <w:webHidden/>
          </w:rPr>
          <w:instrText xml:space="preserve"> PAGEREF _Toc56418681 \h </w:instrText>
        </w:r>
        <w:r w:rsidR="004F5A61">
          <w:rPr>
            <w:noProof/>
            <w:webHidden/>
          </w:rPr>
        </w:r>
        <w:r w:rsidR="004F5A61">
          <w:rPr>
            <w:noProof/>
            <w:webHidden/>
          </w:rPr>
          <w:fldChar w:fldCharType="separate"/>
        </w:r>
        <w:r w:rsidR="00CA3E14">
          <w:rPr>
            <w:noProof/>
            <w:webHidden/>
          </w:rPr>
          <w:t>21</w:t>
        </w:r>
        <w:r w:rsidR="004F5A61">
          <w:rPr>
            <w:noProof/>
            <w:webHidden/>
          </w:rPr>
          <w:fldChar w:fldCharType="end"/>
        </w:r>
      </w:hyperlink>
    </w:p>
    <w:p w14:paraId="1092877B" w14:textId="5A2A1099"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682" w:history="1">
        <w:r w:rsidR="004F5A61" w:rsidRPr="00365620">
          <w:rPr>
            <w:rStyle w:val="-"/>
            <w:rFonts w:ascii="Tahoma" w:hAnsi="Tahoma" w:cs="Tahoma"/>
            <w:noProof/>
            <w:lang w:val="el-GR"/>
          </w:rPr>
          <w:t>2.2.6</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Τεχνική και επαγγελματική ικανότητα</w:t>
        </w:r>
        <w:r w:rsidR="004F5A61">
          <w:rPr>
            <w:noProof/>
            <w:webHidden/>
          </w:rPr>
          <w:tab/>
        </w:r>
        <w:r w:rsidR="004F5A61">
          <w:rPr>
            <w:noProof/>
            <w:webHidden/>
          </w:rPr>
          <w:fldChar w:fldCharType="begin"/>
        </w:r>
        <w:r w:rsidR="004F5A61">
          <w:rPr>
            <w:noProof/>
            <w:webHidden/>
          </w:rPr>
          <w:instrText xml:space="preserve"> PAGEREF _Toc56418682 \h </w:instrText>
        </w:r>
        <w:r w:rsidR="004F5A61">
          <w:rPr>
            <w:noProof/>
            <w:webHidden/>
          </w:rPr>
        </w:r>
        <w:r w:rsidR="004F5A61">
          <w:rPr>
            <w:noProof/>
            <w:webHidden/>
          </w:rPr>
          <w:fldChar w:fldCharType="separate"/>
        </w:r>
        <w:r w:rsidR="00CA3E14">
          <w:rPr>
            <w:noProof/>
            <w:webHidden/>
          </w:rPr>
          <w:t>21</w:t>
        </w:r>
        <w:r w:rsidR="004F5A61">
          <w:rPr>
            <w:noProof/>
            <w:webHidden/>
          </w:rPr>
          <w:fldChar w:fldCharType="end"/>
        </w:r>
      </w:hyperlink>
    </w:p>
    <w:p w14:paraId="60642E82" w14:textId="136AEEA5"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683" w:history="1">
        <w:r w:rsidR="004F5A61" w:rsidRPr="00365620">
          <w:rPr>
            <w:rStyle w:val="-"/>
            <w:noProof/>
            <w:lang w:val="el-GR"/>
          </w:rPr>
          <w:t>2.2.7</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Πρότυπα διασφάλισης ποιότητας</w:t>
        </w:r>
        <w:r w:rsidR="004F5A61">
          <w:rPr>
            <w:noProof/>
            <w:webHidden/>
          </w:rPr>
          <w:tab/>
        </w:r>
        <w:r w:rsidR="004F5A61">
          <w:rPr>
            <w:noProof/>
            <w:webHidden/>
          </w:rPr>
          <w:fldChar w:fldCharType="begin"/>
        </w:r>
        <w:r w:rsidR="004F5A61">
          <w:rPr>
            <w:noProof/>
            <w:webHidden/>
          </w:rPr>
          <w:instrText xml:space="preserve"> PAGEREF _Toc56418683 \h </w:instrText>
        </w:r>
        <w:r w:rsidR="004F5A61">
          <w:rPr>
            <w:noProof/>
            <w:webHidden/>
          </w:rPr>
        </w:r>
        <w:r w:rsidR="004F5A61">
          <w:rPr>
            <w:noProof/>
            <w:webHidden/>
          </w:rPr>
          <w:fldChar w:fldCharType="separate"/>
        </w:r>
        <w:r w:rsidR="00CA3E14">
          <w:rPr>
            <w:noProof/>
            <w:webHidden/>
          </w:rPr>
          <w:t>21</w:t>
        </w:r>
        <w:r w:rsidR="004F5A61">
          <w:rPr>
            <w:noProof/>
            <w:webHidden/>
          </w:rPr>
          <w:fldChar w:fldCharType="end"/>
        </w:r>
      </w:hyperlink>
    </w:p>
    <w:p w14:paraId="7E590D3C" w14:textId="4ACD37AD"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686" w:history="1">
        <w:r w:rsidR="004F5A61" w:rsidRPr="00365620">
          <w:rPr>
            <w:rStyle w:val="-"/>
            <w:rFonts w:ascii="Tahoma" w:hAnsi="Tahoma" w:cs="Tahoma"/>
            <w:noProof/>
            <w:lang w:val="el-GR"/>
          </w:rPr>
          <w:t>2.2.8</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Στήριξη στην ικανότητα τρίτων</w:t>
        </w:r>
        <w:r w:rsidR="004F5A61">
          <w:rPr>
            <w:noProof/>
            <w:webHidden/>
          </w:rPr>
          <w:tab/>
        </w:r>
        <w:r w:rsidR="004F5A61">
          <w:rPr>
            <w:noProof/>
            <w:webHidden/>
          </w:rPr>
          <w:fldChar w:fldCharType="begin"/>
        </w:r>
        <w:r w:rsidR="004F5A61">
          <w:rPr>
            <w:noProof/>
            <w:webHidden/>
          </w:rPr>
          <w:instrText xml:space="preserve"> PAGEREF _Toc56418686 \h </w:instrText>
        </w:r>
        <w:r w:rsidR="004F5A61">
          <w:rPr>
            <w:noProof/>
            <w:webHidden/>
          </w:rPr>
        </w:r>
        <w:r w:rsidR="004F5A61">
          <w:rPr>
            <w:noProof/>
            <w:webHidden/>
          </w:rPr>
          <w:fldChar w:fldCharType="separate"/>
        </w:r>
        <w:r w:rsidR="00CA3E14">
          <w:rPr>
            <w:noProof/>
            <w:webHidden/>
          </w:rPr>
          <w:t>22</w:t>
        </w:r>
        <w:r w:rsidR="004F5A61">
          <w:rPr>
            <w:noProof/>
            <w:webHidden/>
          </w:rPr>
          <w:fldChar w:fldCharType="end"/>
        </w:r>
      </w:hyperlink>
    </w:p>
    <w:p w14:paraId="395DB919" w14:textId="0241ED3F"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687" w:history="1">
        <w:r w:rsidR="004F5A61" w:rsidRPr="00365620">
          <w:rPr>
            <w:rStyle w:val="-"/>
            <w:rFonts w:ascii="Tahoma" w:hAnsi="Tahoma" w:cs="Tahoma"/>
            <w:noProof/>
            <w:lang w:val="el-GR"/>
          </w:rPr>
          <w:t>2.2.9</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Κανόνες απόδειξης ποιοτικής επιλογής</w:t>
        </w:r>
        <w:r w:rsidR="004F5A61">
          <w:rPr>
            <w:noProof/>
            <w:webHidden/>
          </w:rPr>
          <w:tab/>
        </w:r>
        <w:r w:rsidR="004F5A61">
          <w:rPr>
            <w:noProof/>
            <w:webHidden/>
          </w:rPr>
          <w:fldChar w:fldCharType="begin"/>
        </w:r>
        <w:r w:rsidR="004F5A61">
          <w:rPr>
            <w:noProof/>
            <w:webHidden/>
          </w:rPr>
          <w:instrText xml:space="preserve"> PAGEREF _Toc56418687 \h </w:instrText>
        </w:r>
        <w:r w:rsidR="004F5A61">
          <w:rPr>
            <w:noProof/>
            <w:webHidden/>
          </w:rPr>
        </w:r>
        <w:r w:rsidR="004F5A61">
          <w:rPr>
            <w:noProof/>
            <w:webHidden/>
          </w:rPr>
          <w:fldChar w:fldCharType="separate"/>
        </w:r>
        <w:r w:rsidR="00CA3E14">
          <w:rPr>
            <w:noProof/>
            <w:webHidden/>
          </w:rPr>
          <w:t>22</w:t>
        </w:r>
        <w:r w:rsidR="004F5A61">
          <w:rPr>
            <w:noProof/>
            <w:webHidden/>
          </w:rPr>
          <w:fldChar w:fldCharType="end"/>
        </w:r>
      </w:hyperlink>
    </w:p>
    <w:p w14:paraId="5B92C920" w14:textId="01CC585C" w:rsidR="004F5A61" w:rsidRDefault="007810B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56418688" w:history="1">
        <w:r w:rsidR="004F5A61" w:rsidRPr="00365620">
          <w:rPr>
            <w:rStyle w:val="-"/>
            <w:rFonts w:ascii="Tahoma" w:hAnsi="Tahoma" w:cs="Tahoma"/>
            <w:i/>
            <w:noProof/>
            <w:lang w:val="el-GR"/>
          </w:rPr>
          <w:t>2.2.9.1</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Προκαταρκτική απόδειξη κατά την υποβολή προσφορών</w:t>
        </w:r>
        <w:r w:rsidR="004F5A61">
          <w:rPr>
            <w:noProof/>
            <w:webHidden/>
          </w:rPr>
          <w:tab/>
        </w:r>
        <w:r w:rsidR="004F5A61">
          <w:rPr>
            <w:noProof/>
            <w:webHidden/>
          </w:rPr>
          <w:fldChar w:fldCharType="begin"/>
        </w:r>
        <w:r w:rsidR="004F5A61">
          <w:rPr>
            <w:noProof/>
            <w:webHidden/>
          </w:rPr>
          <w:instrText xml:space="preserve"> PAGEREF _Toc56418688 \h </w:instrText>
        </w:r>
        <w:r w:rsidR="004F5A61">
          <w:rPr>
            <w:noProof/>
            <w:webHidden/>
          </w:rPr>
        </w:r>
        <w:r w:rsidR="004F5A61">
          <w:rPr>
            <w:noProof/>
            <w:webHidden/>
          </w:rPr>
          <w:fldChar w:fldCharType="separate"/>
        </w:r>
        <w:r w:rsidR="00CA3E14">
          <w:rPr>
            <w:noProof/>
            <w:webHidden/>
          </w:rPr>
          <w:t>22</w:t>
        </w:r>
        <w:r w:rsidR="004F5A61">
          <w:rPr>
            <w:noProof/>
            <w:webHidden/>
          </w:rPr>
          <w:fldChar w:fldCharType="end"/>
        </w:r>
      </w:hyperlink>
    </w:p>
    <w:p w14:paraId="293AB0AF" w14:textId="4E076B1A" w:rsidR="004F5A61" w:rsidRDefault="007810B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56418689" w:history="1">
        <w:r w:rsidR="004F5A61" w:rsidRPr="00365620">
          <w:rPr>
            <w:rStyle w:val="-"/>
            <w:rFonts w:ascii="Tahoma" w:hAnsi="Tahoma" w:cs="Tahoma"/>
            <w:noProof/>
            <w:lang w:val="el-GR"/>
          </w:rPr>
          <w:t>2.2.9.2</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Αποδεικτικά μέσα</w:t>
        </w:r>
        <w:r w:rsidR="004F5A61" w:rsidRPr="00365620">
          <w:rPr>
            <w:rStyle w:val="-"/>
            <w:noProof/>
            <w:lang w:val="el-GR"/>
          </w:rPr>
          <w:t xml:space="preserve"> - </w:t>
        </w:r>
        <w:r w:rsidR="004F5A61" w:rsidRPr="00365620">
          <w:rPr>
            <w:rStyle w:val="-"/>
            <w:rFonts w:ascii="Tahoma" w:hAnsi="Tahoma" w:cs="Tahoma"/>
            <w:noProof/>
            <w:lang w:val="el-GR"/>
          </w:rPr>
          <w:t>Δικαιολογητικά προσωρινού αναδόχου</w:t>
        </w:r>
        <w:r w:rsidR="004F5A61">
          <w:rPr>
            <w:noProof/>
            <w:webHidden/>
          </w:rPr>
          <w:tab/>
        </w:r>
        <w:r w:rsidR="004F5A61">
          <w:rPr>
            <w:noProof/>
            <w:webHidden/>
          </w:rPr>
          <w:fldChar w:fldCharType="begin"/>
        </w:r>
        <w:r w:rsidR="004F5A61">
          <w:rPr>
            <w:noProof/>
            <w:webHidden/>
          </w:rPr>
          <w:instrText xml:space="preserve"> PAGEREF _Toc56418689 \h </w:instrText>
        </w:r>
        <w:r w:rsidR="004F5A61">
          <w:rPr>
            <w:noProof/>
            <w:webHidden/>
          </w:rPr>
        </w:r>
        <w:r w:rsidR="004F5A61">
          <w:rPr>
            <w:noProof/>
            <w:webHidden/>
          </w:rPr>
          <w:fldChar w:fldCharType="separate"/>
        </w:r>
        <w:r w:rsidR="00CA3E14">
          <w:rPr>
            <w:noProof/>
            <w:webHidden/>
          </w:rPr>
          <w:t>23</w:t>
        </w:r>
        <w:r w:rsidR="004F5A61">
          <w:rPr>
            <w:noProof/>
            <w:webHidden/>
          </w:rPr>
          <w:fldChar w:fldCharType="end"/>
        </w:r>
      </w:hyperlink>
    </w:p>
    <w:p w14:paraId="4B98FE2B" w14:textId="01A94D8E"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690" w:history="1">
        <w:r w:rsidR="004F5A61" w:rsidRPr="00365620">
          <w:rPr>
            <w:rStyle w:val="-"/>
            <w:rFonts w:ascii="Tahoma" w:hAnsi="Tahoma" w:cs="Tahoma"/>
            <w:noProof/>
            <w:lang w:val="el-GR"/>
          </w:rPr>
          <w:t>2.3</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Κριτήρια Ανάθεσης</w:t>
        </w:r>
        <w:r w:rsidR="004F5A61">
          <w:rPr>
            <w:noProof/>
            <w:webHidden/>
          </w:rPr>
          <w:tab/>
        </w:r>
        <w:r w:rsidR="004F5A61">
          <w:rPr>
            <w:noProof/>
            <w:webHidden/>
          </w:rPr>
          <w:fldChar w:fldCharType="begin"/>
        </w:r>
        <w:r w:rsidR="004F5A61">
          <w:rPr>
            <w:noProof/>
            <w:webHidden/>
          </w:rPr>
          <w:instrText xml:space="preserve"> PAGEREF _Toc56418690 \h </w:instrText>
        </w:r>
        <w:r w:rsidR="004F5A61">
          <w:rPr>
            <w:noProof/>
            <w:webHidden/>
          </w:rPr>
        </w:r>
        <w:r w:rsidR="004F5A61">
          <w:rPr>
            <w:noProof/>
            <w:webHidden/>
          </w:rPr>
          <w:fldChar w:fldCharType="separate"/>
        </w:r>
        <w:r w:rsidR="00CA3E14">
          <w:rPr>
            <w:noProof/>
            <w:webHidden/>
          </w:rPr>
          <w:t>30</w:t>
        </w:r>
        <w:r w:rsidR="004F5A61">
          <w:rPr>
            <w:noProof/>
            <w:webHidden/>
          </w:rPr>
          <w:fldChar w:fldCharType="end"/>
        </w:r>
      </w:hyperlink>
    </w:p>
    <w:p w14:paraId="475B943B" w14:textId="3FA0E4CC"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691" w:history="1">
        <w:r w:rsidR="004F5A61" w:rsidRPr="00365620">
          <w:rPr>
            <w:rStyle w:val="-"/>
            <w:rFonts w:ascii="Tahoma" w:hAnsi="Tahoma" w:cs="Tahoma"/>
            <w:noProof/>
            <w:lang w:val="el-GR"/>
          </w:rPr>
          <w:t>2.3.1</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Κριτήριο ανάθεσης</w:t>
        </w:r>
        <w:r w:rsidR="004F5A61">
          <w:rPr>
            <w:noProof/>
            <w:webHidden/>
          </w:rPr>
          <w:tab/>
        </w:r>
        <w:r w:rsidR="004F5A61">
          <w:rPr>
            <w:noProof/>
            <w:webHidden/>
          </w:rPr>
          <w:fldChar w:fldCharType="begin"/>
        </w:r>
        <w:r w:rsidR="004F5A61">
          <w:rPr>
            <w:noProof/>
            <w:webHidden/>
          </w:rPr>
          <w:instrText xml:space="preserve"> PAGEREF _Toc56418691 \h </w:instrText>
        </w:r>
        <w:r w:rsidR="004F5A61">
          <w:rPr>
            <w:noProof/>
            <w:webHidden/>
          </w:rPr>
        </w:r>
        <w:r w:rsidR="004F5A61">
          <w:rPr>
            <w:noProof/>
            <w:webHidden/>
          </w:rPr>
          <w:fldChar w:fldCharType="separate"/>
        </w:r>
        <w:r w:rsidR="00CA3E14">
          <w:rPr>
            <w:noProof/>
            <w:webHidden/>
          </w:rPr>
          <w:t>30</w:t>
        </w:r>
        <w:r w:rsidR="004F5A61">
          <w:rPr>
            <w:noProof/>
            <w:webHidden/>
          </w:rPr>
          <w:fldChar w:fldCharType="end"/>
        </w:r>
      </w:hyperlink>
    </w:p>
    <w:p w14:paraId="1F5288C2" w14:textId="459FBD87"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692" w:history="1">
        <w:r w:rsidR="004F5A61" w:rsidRPr="00365620">
          <w:rPr>
            <w:rStyle w:val="-"/>
            <w:rFonts w:ascii="Tahoma" w:hAnsi="Tahoma" w:cs="Tahoma"/>
            <w:noProof/>
            <w:lang w:val="el-GR"/>
          </w:rPr>
          <w:t>2.3.2</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Βαθμολόγηση και κατάταξη προσφορών</w:t>
        </w:r>
        <w:r w:rsidR="004F5A61">
          <w:rPr>
            <w:noProof/>
            <w:webHidden/>
          </w:rPr>
          <w:tab/>
        </w:r>
        <w:r w:rsidR="004F5A61">
          <w:rPr>
            <w:noProof/>
            <w:webHidden/>
          </w:rPr>
          <w:fldChar w:fldCharType="begin"/>
        </w:r>
        <w:r w:rsidR="004F5A61">
          <w:rPr>
            <w:noProof/>
            <w:webHidden/>
          </w:rPr>
          <w:instrText xml:space="preserve"> PAGEREF _Toc56418692 \h </w:instrText>
        </w:r>
        <w:r w:rsidR="004F5A61">
          <w:rPr>
            <w:noProof/>
            <w:webHidden/>
          </w:rPr>
        </w:r>
        <w:r w:rsidR="004F5A61">
          <w:rPr>
            <w:noProof/>
            <w:webHidden/>
          </w:rPr>
          <w:fldChar w:fldCharType="separate"/>
        </w:r>
        <w:r w:rsidR="00CA3E14">
          <w:rPr>
            <w:noProof/>
            <w:webHidden/>
          </w:rPr>
          <w:t>32</w:t>
        </w:r>
        <w:r w:rsidR="004F5A61">
          <w:rPr>
            <w:noProof/>
            <w:webHidden/>
          </w:rPr>
          <w:fldChar w:fldCharType="end"/>
        </w:r>
      </w:hyperlink>
    </w:p>
    <w:p w14:paraId="3C552E7A" w14:textId="7A02C593" w:rsidR="004F5A61" w:rsidRDefault="007810B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56418693" w:history="1">
        <w:r w:rsidR="004F5A61" w:rsidRPr="00365620">
          <w:rPr>
            <w:rStyle w:val="-"/>
            <w:rFonts w:ascii="Tahoma" w:hAnsi="Tahoma" w:cs="Tahoma"/>
            <w:noProof/>
            <w:lang w:val="el-GR"/>
          </w:rPr>
          <w:t>2.3.2.1</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Βαθμολόγηση Τεχνικών Προσφορών</w:t>
        </w:r>
        <w:r w:rsidR="004F5A61">
          <w:rPr>
            <w:noProof/>
            <w:webHidden/>
          </w:rPr>
          <w:tab/>
        </w:r>
        <w:r w:rsidR="004F5A61">
          <w:rPr>
            <w:noProof/>
            <w:webHidden/>
          </w:rPr>
          <w:fldChar w:fldCharType="begin"/>
        </w:r>
        <w:r w:rsidR="004F5A61">
          <w:rPr>
            <w:noProof/>
            <w:webHidden/>
          </w:rPr>
          <w:instrText xml:space="preserve"> PAGEREF _Toc56418693 \h </w:instrText>
        </w:r>
        <w:r w:rsidR="004F5A61">
          <w:rPr>
            <w:noProof/>
            <w:webHidden/>
          </w:rPr>
        </w:r>
        <w:r w:rsidR="004F5A61">
          <w:rPr>
            <w:noProof/>
            <w:webHidden/>
          </w:rPr>
          <w:fldChar w:fldCharType="separate"/>
        </w:r>
        <w:r w:rsidR="00CA3E14">
          <w:rPr>
            <w:noProof/>
            <w:webHidden/>
          </w:rPr>
          <w:t>32</w:t>
        </w:r>
        <w:r w:rsidR="004F5A61">
          <w:rPr>
            <w:noProof/>
            <w:webHidden/>
          </w:rPr>
          <w:fldChar w:fldCharType="end"/>
        </w:r>
      </w:hyperlink>
    </w:p>
    <w:p w14:paraId="2AE4DA69" w14:textId="7A5A7D16" w:rsidR="004F5A61" w:rsidRDefault="007810B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56418694" w:history="1">
        <w:r w:rsidR="004F5A61" w:rsidRPr="00365620">
          <w:rPr>
            <w:rStyle w:val="-"/>
            <w:rFonts w:ascii="Tahoma" w:hAnsi="Tahoma" w:cs="Tahoma"/>
            <w:noProof/>
            <w:lang w:val="el-GR"/>
          </w:rPr>
          <w:t>2.3.2.2</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Α. Κατάταξη προσφορών</w:t>
        </w:r>
        <w:r w:rsidR="004F5A61">
          <w:rPr>
            <w:noProof/>
            <w:webHidden/>
          </w:rPr>
          <w:tab/>
        </w:r>
        <w:r w:rsidR="004F5A61">
          <w:rPr>
            <w:noProof/>
            <w:webHidden/>
          </w:rPr>
          <w:fldChar w:fldCharType="begin"/>
        </w:r>
        <w:r w:rsidR="004F5A61">
          <w:rPr>
            <w:noProof/>
            <w:webHidden/>
          </w:rPr>
          <w:instrText xml:space="preserve"> PAGEREF _Toc56418694 \h </w:instrText>
        </w:r>
        <w:r w:rsidR="004F5A61">
          <w:rPr>
            <w:noProof/>
            <w:webHidden/>
          </w:rPr>
        </w:r>
        <w:r w:rsidR="004F5A61">
          <w:rPr>
            <w:noProof/>
            <w:webHidden/>
          </w:rPr>
          <w:fldChar w:fldCharType="separate"/>
        </w:r>
        <w:r w:rsidR="00CA3E14">
          <w:rPr>
            <w:noProof/>
            <w:webHidden/>
          </w:rPr>
          <w:t>32</w:t>
        </w:r>
        <w:r w:rsidR="004F5A61">
          <w:rPr>
            <w:noProof/>
            <w:webHidden/>
          </w:rPr>
          <w:fldChar w:fldCharType="end"/>
        </w:r>
      </w:hyperlink>
    </w:p>
    <w:p w14:paraId="289BAAB0" w14:textId="7E18AB6C" w:rsidR="004F5A61" w:rsidRDefault="007810B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56418695" w:history="1">
        <w:r w:rsidR="004F5A61" w:rsidRPr="00365620">
          <w:rPr>
            <w:rStyle w:val="-"/>
            <w:rFonts w:ascii="Tahoma" w:hAnsi="Tahoma" w:cs="Tahoma"/>
            <w:noProof/>
            <w:lang w:val="el-GR"/>
          </w:rPr>
          <w:t>2.3.2.3</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Διαμόρφωση συγκριτικού κόστους Προσφοράς</w:t>
        </w:r>
        <w:r w:rsidR="004F5A61">
          <w:rPr>
            <w:noProof/>
            <w:webHidden/>
          </w:rPr>
          <w:tab/>
        </w:r>
        <w:r w:rsidR="004F5A61">
          <w:rPr>
            <w:noProof/>
            <w:webHidden/>
          </w:rPr>
          <w:fldChar w:fldCharType="begin"/>
        </w:r>
        <w:r w:rsidR="004F5A61">
          <w:rPr>
            <w:noProof/>
            <w:webHidden/>
          </w:rPr>
          <w:instrText xml:space="preserve"> PAGEREF _Toc56418695 \h </w:instrText>
        </w:r>
        <w:r w:rsidR="004F5A61">
          <w:rPr>
            <w:noProof/>
            <w:webHidden/>
          </w:rPr>
        </w:r>
        <w:r w:rsidR="004F5A61">
          <w:rPr>
            <w:noProof/>
            <w:webHidden/>
          </w:rPr>
          <w:fldChar w:fldCharType="separate"/>
        </w:r>
        <w:r w:rsidR="00CA3E14">
          <w:rPr>
            <w:noProof/>
            <w:webHidden/>
          </w:rPr>
          <w:t>33</w:t>
        </w:r>
        <w:r w:rsidR="004F5A61">
          <w:rPr>
            <w:noProof/>
            <w:webHidden/>
          </w:rPr>
          <w:fldChar w:fldCharType="end"/>
        </w:r>
      </w:hyperlink>
    </w:p>
    <w:p w14:paraId="76EFF2C8" w14:textId="14C80207"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696" w:history="1">
        <w:r w:rsidR="004F5A61" w:rsidRPr="00365620">
          <w:rPr>
            <w:rStyle w:val="-"/>
            <w:rFonts w:ascii="Tahoma" w:hAnsi="Tahoma" w:cs="Tahoma"/>
            <w:noProof/>
            <w:lang w:val="el-GR"/>
          </w:rPr>
          <w:t>2.4</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Κατάρτιση - Περιεχόμενο Προσφορών</w:t>
        </w:r>
        <w:r w:rsidR="004F5A61">
          <w:rPr>
            <w:noProof/>
            <w:webHidden/>
          </w:rPr>
          <w:tab/>
        </w:r>
        <w:r w:rsidR="004F5A61">
          <w:rPr>
            <w:noProof/>
            <w:webHidden/>
          </w:rPr>
          <w:fldChar w:fldCharType="begin"/>
        </w:r>
        <w:r w:rsidR="004F5A61">
          <w:rPr>
            <w:noProof/>
            <w:webHidden/>
          </w:rPr>
          <w:instrText xml:space="preserve"> PAGEREF _Toc56418696 \h </w:instrText>
        </w:r>
        <w:r w:rsidR="004F5A61">
          <w:rPr>
            <w:noProof/>
            <w:webHidden/>
          </w:rPr>
        </w:r>
        <w:r w:rsidR="004F5A61">
          <w:rPr>
            <w:noProof/>
            <w:webHidden/>
          </w:rPr>
          <w:fldChar w:fldCharType="separate"/>
        </w:r>
        <w:r w:rsidR="00CA3E14">
          <w:rPr>
            <w:noProof/>
            <w:webHidden/>
          </w:rPr>
          <w:t>34</w:t>
        </w:r>
        <w:r w:rsidR="004F5A61">
          <w:rPr>
            <w:noProof/>
            <w:webHidden/>
          </w:rPr>
          <w:fldChar w:fldCharType="end"/>
        </w:r>
      </w:hyperlink>
    </w:p>
    <w:p w14:paraId="6E41E27B" w14:textId="70CB1219"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697" w:history="1">
        <w:r w:rsidR="004F5A61" w:rsidRPr="00365620">
          <w:rPr>
            <w:rStyle w:val="-"/>
            <w:rFonts w:ascii="Tahoma" w:hAnsi="Tahoma" w:cs="Tahoma"/>
            <w:noProof/>
            <w:lang w:val="el-GR"/>
          </w:rPr>
          <w:t>2.4.1</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Γενικοί όροι υποβολής προσφορών</w:t>
        </w:r>
        <w:r w:rsidR="004F5A61">
          <w:rPr>
            <w:noProof/>
            <w:webHidden/>
          </w:rPr>
          <w:tab/>
        </w:r>
        <w:r w:rsidR="004F5A61">
          <w:rPr>
            <w:noProof/>
            <w:webHidden/>
          </w:rPr>
          <w:fldChar w:fldCharType="begin"/>
        </w:r>
        <w:r w:rsidR="004F5A61">
          <w:rPr>
            <w:noProof/>
            <w:webHidden/>
          </w:rPr>
          <w:instrText xml:space="preserve"> PAGEREF _Toc56418697 \h </w:instrText>
        </w:r>
        <w:r w:rsidR="004F5A61">
          <w:rPr>
            <w:noProof/>
            <w:webHidden/>
          </w:rPr>
        </w:r>
        <w:r w:rsidR="004F5A61">
          <w:rPr>
            <w:noProof/>
            <w:webHidden/>
          </w:rPr>
          <w:fldChar w:fldCharType="separate"/>
        </w:r>
        <w:r w:rsidR="00CA3E14">
          <w:rPr>
            <w:noProof/>
            <w:webHidden/>
          </w:rPr>
          <w:t>34</w:t>
        </w:r>
        <w:r w:rsidR="004F5A61">
          <w:rPr>
            <w:noProof/>
            <w:webHidden/>
          </w:rPr>
          <w:fldChar w:fldCharType="end"/>
        </w:r>
      </w:hyperlink>
    </w:p>
    <w:p w14:paraId="709A8463" w14:textId="56FD1EC9"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698" w:history="1">
        <w:r w:rsidR="004F5A61" w:rsidRPr="00365620">
          <w:rPr>
            <w:rStyle w:val="-"/>
            <w:rFonts w:ascii="Tahoma" w:hAnsi="Tahoma" w:cs="Tahoma"/>
            <w:noProof/>
            <w:lang w:val="el-GR"/>
          </w:rPr>
          <w:t>2.4.2</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Χρόνος και Τρόπος υποβολής προσφορών</w:t>
        </w:r>
        <w:r w:rsidR="004F5A61">
          <w:rPr>
            <w:noProof/>
            <w:webHidden/>
          </w:rPr>
          <w:tab/>
        </w:r>
        <w:r w:rsidR="004F5A61">
          <w:rPr>
            <w:noProof/>
            <w:webHidden/>
          </w:rPr>
          <w:fldChar w:fldCharType="begin"/>
        </w:r>
        <w:r w:rsidR="004F5A61">
          <w:rPr>
            <w:noProof/>
            <w:webHidden/>
          </w:rPr>
          <w:instrText xml:space="preserve"> PAGEREF _Toc56418698 \h </w:instrText>
        </w:r>
        <w:r w:rsidR="004F5A61">
          <w:rPr>
            <w:noProof/>
            <w:webHidden/>
          </w:rPr>
        </w:r>
        <w:r w:rsidR="004F5A61">
          <w:rPr>
            <w:noProof/>
            <w:webHidden/>
          </w:rPr>
          <w:fldChar w:fldCharType="separate"/>
        </w:r>
        <w:r w:rsidR="00CA3E14">
          <w:rPr>
            <w:noProof/>
            <w:webHidden/>
          </w:rPr>
          <w:t>34</w:t>
        </w:r>
        <w:r w:rsidR="004F5A61">
          <w:rPr>
            <w:noProof/>
            <w:webHidden/>
          </w:rPr>
          <w:fldChar w:fldCharType="end"/>
        </w:r>
      </w:hyperlink>
    </w:p>
    <w:p w14:paraId="72D5C5F8" w14:textId="68850F34"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699" w:history="1">
        <w:r w:rsidR="004F5A61" w:rsidRPr="00365620">
          <w:rPr>
            <w:rStyle w:val="-"/>
            <w:rFonts w:ascii="Tahoma" w:hAnsi="Tahoma" w:cs="Tahoma"/>
            <w:iCs/>
            <w:noProof/>
            <w:lang w:val="el-GR"/>
          </w:rPr>
          <w:t>2.4.3</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Περιεχόμενα Φακέλου «Δικαιολογητικά Συμμετοχής - Τεχνική Προσφορά»</w:t>
        </w:r>
        <w:r w:rsidR="004F5A61">
          <w:rPr>
            <w:noProof/>
            <w:webHidden/>
          </w:rPr>
          <w:tab/>
        </w:r>
        <w:r w:rsidR="004F5A61">
          <w:rPr>
            <w:noProof/>
            <w:webHidden/>
          </w:rPr>
          <w:fldChar w:fldCharType="begin"/>
        </w:r>
        <w:r w:rsidR="004F5A61">
          <w:rPr>
            <w:noProof/>
            <w:webHidden/>
          </w:rPr>
          <w:instrText xml:space="preserve"> PAGEREF _Toc56418699 \h </w:instrText>
        </w:r>
        <w:r w:rsidR="004F5A61">
          <w:rPr>
            <w:noProof/>
            <w:webHidden/>
          </w:rPr>
        </w:r>
        <w:r w:rsidR="004F5A61">
          <w:rPr>
            <w:noProof/>
            <w:webHidden/>
          </w:rPr>
          <w:fldChar w:fldCharType="separate"/>
        </w:r>
        <w:r w:rsidR="00CA3E14">
          <w:rPr>
            <w:noProof/>
            <w:webHidden/>
          </w:rPr>
          <w:t>36</w:t>
        </w:r>
        <w:r w:rsidR="004F5A61">
          <w:rPr>
            <w:noProof/>
            <w:webHidden/>
          </w:rPr>
          <w:fldChar w:fldCharType="end"/>
        </w:r>
      </w:hyperlink>
    </w:p>
    <w:p w14:paraId="0E18AC9D" w14:textId="03606682" w:rsidR="004F5A61" w:rsidRDefault="007810B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56418700" w:history="1">
        <w:r w:rsidR="004F5A61" w:rsidRPr="00365620">
          <w:rPr>
            <w:rStyle w:val="-"/>
            <w:rFonts w:ascii="Tahoma" w:hAnsi="Tahoma" w:cs="Tahoma"/>
            <w:noProof/>
            <w:lang w:val="el-GR"/>
          </w:rPr>
          <w:t>2.4.3.1</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Δικαιολογητικά Συμμετοχής</w:t>
        </w:r>
        <w:r w:rsidR="004F5A61">
          <w:rPr>
            <w:noProof/>
            <w:webHidden/>
          </w:rPr>
          <w:tab/>
        </w:r>
        <w:r w:rsidR="004F5A61">
          <w:rPr>
            <w:noProof/>
            <w:webHidden/>
          </w:rPr>
          <w:fldChar w:fldCharType="begin"/>
        </w:r>
        <w:r w:rsidR="004F5A61">
          <w:rPr>
            <w:noProof/>
            <w:webHidden/>
          </w:rPr>
          <w:instrText xml:space="preserve"> PAGEREF _Toc56418700 \h </w:instrText>
        </w:r>
        <w:r w:rsidR="004F5A61">
          <w:rPr>
            <w:noProof/>
            <w:webHidden/>
          </w:rPr>
        </w:r>
        <w:r w:rsidR="004F5A61">
          <w:rPr>
            <w:noProof/>
            <w:webHidden/>
          </w:rPr>
          <w:fldChar w:fldCharType="separate"/>
        </w:r>
        <w:r w:rsidR="00CA3E14">
          <w:rPr>
            <w:noProof/>
            <w:webHidden/>
          </w:rPr>
          <w:t>36</w:t>
        </w:r>
        <w:r w:rsidR="004F5A61">
          <w:rPr>
            <w:noProof/>
            <w:webHidden/>
          </w:rPr>
          <w:fldChar w:fldCharType="end"/>
        </w:r>
      </w:hyperlink>
    </w:p>
    <w:p w14:paraId="63A2BDB4" w14:textId="2AB89F66" w:rsidR="004F5A61" w:rsidRDefault="007810B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56418701" w:history="1">
        <w:r w:rsidR="004F5A61" w:rsidRPr="00365620">
          <w:rPr>
            <w:rStyle w:val="-"/>
            <w:rFonts w:ascii="Tahoma" w:hAnsi="Tahoma" w:cs="Tahoma"/>
            <w:noProof/>
            <w:lang w:val="el-GR"/>
          </w:rPr>
          <w:t>2.4.3.2</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Τεχνική Προσφορά</w:t>
        </w:r>
        <w:r w:rsidR="004F5A61">
          <w:rPr>
            <w:noProof/>
            <w:webHidden/>
          </w:rPr>
          <w:tab/>
        </w:r>
        <w:r w:rsidR="004F5A61">
          <w:rPr>
            <w:noProof/>
            <w:webHidden/>
          </w:rPr>
          <w:fldChar w:fldCharType="begin"/>
        </w:r>
        <w:r w:rsidR="004F5A61">
          <w:rPr>
            <w:noProof/>
            <w:webHidden/>
          </w:rPr>
          <w:instrText xml:space="preserve"> PAGEREF _Toc56418701 \h </w:instrText>
        </w:r>
        <w:r w:rsidR="004F5A61">
          <w:rPr>
            <w:noProof/>
            <w:webHidden/>
          </w:rPr>
        </w:r>
        <w:r w:rsidR="004F5A61">
          <w:rPr>
            <w:noProof/>
            <w:webHidden/>
          </w:rPr>
          <w:fldChar w:fldCharType="separate"/>
        </w:r>
        <w:r w:rsidR="00CA3E14">
          <w:rPr>
            <w:noProof/>
            <w:webHidden/>
          </w:rPr>
          <w:t>37</w:t>
        </w:r>
        <w:r w:rsidR="004F5A61">
          <w:rPr>
            <w:noProof/>
            <w:webHidden/>
          </w:rPr>
          <w:fldChar w:fldCharType="end"/>
        </w:r>
      </w:hyperlink>
    </w:p>
    <w:p w14:paraId="755484D8" w14:textId="16F1603A"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702" w:history="1">
        <w:r w:rsidR="004F5A61" w:rsidRPr="00365620">
          <w:rPr>
            <w:rStyle w:val="-"/>
            <w:rFonts w:ascii="Tahoma" w:hAnsi="Tahoma" w:cs="Tahoma"/>
            <w:noProof/>
            <w:lang w:val="el-GR"/>
          </w:rPr>
          <w:t>2.4.4</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Περιεχόμενα Φακέλου «Οικονομική Προσφορά» / Τρόπος σύνταξης και υποβολής οικονομικών προσφορών</w:t>
        </w:r>
        <w:r w:rsidR="004F5A61">
          <w:rPr>
            <w:noProof/>
            <w:webHidden/>
          </w:rPr>
          <w:tab/>
        </w:r>
        <w:r w:rsidR="004F5A61">
          <w:rPr>
            <w:noProof/>
            <w:webHidden/>
          </w:rPr>
          <w:fldChar w:fldCharType="begin"/>
        </w:r>
        <w:r w:rsidR="004F5A61">
          <w:rPr>
            <w:noProof/>
            <w:webHidden/>
          </w:rPr>
          <w:instrText xml:space="preserve"> PAGEREF _Toc56418702 \h </w:instrText>
        </w:r>
        <w:r w:rsidR="004F5A61">
          <w:rPr>
            <w:noProof/>
            <w:webHidden/>
          </w:rPr>
        </w:r>
        <w:r w:rsidR="004F5A61">
          <w:rPr>
            <w:noProof/>
            <w:webHidden/>
          </w:rPr>
          <w:fldChar w:fldCharType="separate"/>
        </w:r>
        <w:r w:rsidR="00CA3E14">
          <w:rPr>
            <w:noProof/>
            <w:webHidden/>
          </w:rPr>
          <w:t>38</w:t>
        </w:r>
        <w:r w:rsidR="004F5A61">
          <w:rPr>
            <w:noProof/>
            <w:webHidden/>
          </w:rPr>
          <w:fldChar w:fldCharType="end"/>
        </w:r>
      </w:hyperlink>
    </w:p>
    <w:p w14:paraId="4679463C" w14:textId="752F2B85"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703" w:history="1">
        <w:r w:rsidR="004F5A61" w:rsidRPr="00365620">
          <w:rPr>
            <w:rStyle w:val="-"/>
            <w:rFonts w:ascii="Tahoma" w:hAnsi="Tahoma" w:cs="Tahoma"/>
            <w:noProof/>
            <w:lang w:val="el-GR" w:eastAsia="el-GR"/>
          </w:rPr>
          <w:t>2.4.5</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Χρόνος ισχύος των προσφορών</w:t>
        </w:r>
        <w:r w:rsidR="004F5A61">
          <w:rPr>
            <w:noProof/>
            <w:webHidden/>
          </w:rPr>
          <w:tab/>
        </w:r>
        <w:r w:rsidR="004F5A61">
          <w:rPr>
            <w:noProof/>
            <w:webHidden/>
          </w:rPr>
          <w:fldChar w:fldCharType="begin"/>
        </w:r>
        <w:r w:rsidR="004F5A61">
          <w:rPr>
            <w:noProof/>
            <w:webHidden/>
          </w:rPr>
          <w:instrText xml:space="preserve"> PAGEREF _Toc56418703 \h </w:instrText>
        </w:r>
        <w:r w:rsidR="004F5A61">
          <w:rPr>
            <w:noProof/>
            <w:webHidden/>
          </w:rPr>
        </w:r>
        <w:r w:rsidR="004F5A61">
          <w:rPr>
            <w:noProof/>
            <w:webHidden/>
          </w:rPr>
          <w:fldChar w:fldCharType="separate"/>
        </w:r>
        <w:r w:rsidR="00CA3E14">
          <w:rPr>
            <w:noProof/>
            <w:webHidden/>
          </w:rPr>
          <w:t>38</w:t>
        </w:r>
        <w:r w:rsidR="004F5A61">
          <w:rPr>
            <w:noProof/>
            <w:webHidden/>
          </w:rPr>
          <w:fldChar w:fldCharType="end"/>
        </w:r>
      </w:hyperlink>
    </w:p>
    <w:p w14:paraId="358837B3" w14:textId="43E25119"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704" w:history="1">
        <w:r w:rsidR="004F5A61" w:rsidRPr="00365620">
          <w:rPr>
            <w:rStyle w:val="-"/>
            <w:rFonts w:ascii="Tahoma" w:hAnsi="Tahoma" w:cs="Tahoma"/>
            <w:noProof/>
            <w:lang w:val="el-GR"/>
          </w:rPr>
          <w:t>2.4.6</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Λόγοι απόρριψης προσφορών</w:t>
        </w:r>
        <w:r w:rsidR="004F5A61">
          <w:rPr>
            <w:noProof/>
            <w:webHidden/>
          </w:rPr>
          <w:tab/>
        </w:r>
        <w:r w:rsidR="004F5A61">
          <w:rPr>
            <w:noProof/>
            <w:webHidden/>
          </w:rPr>
          <w:fldChar w:fldCharType="begin"/>
        </w:r>
        <w:r w:rsidR="004F5A61">
          <w:rPr>
            <w:noProof/>
            <w:webHidden/>
          </w:rPr>
          <w:instrText xml:space="preserve"> PAGEREF _Toc56418704 \h </w:instrText>
        </w:r>
        <w:r w:rsidR="004F5A61">
          <w:rPr>
            <w:noProof/>
            <w:webHidden/>
          </w:rPr>
        </w:r>
        <w:r w:rsidR="004F5A61">
          <w:rPr>
            <w:noProof/>
            <w:webHidden/>
          </w:rPr>
          <w:fldChar w:fldCharType="separate"/>
        </w:r>
        <w:r w:rsidR="00CA3E14">
          <w:rPr>
            <w:noProof/>
            <w:webHidden/>
          </w:rPr>
          <w:t>39</w:t>
        </w:r>
        <w:r w:rsidR="004F5A61">
          <w:rPr>
            <w:noProof/>
            <w:webHidden/>
          </w:rPr>
          <w:fldChar w:fldCharType="end"/>
        </w:r>
      </w:hyperlink>
    </w:p>
    <w:p w14:paraId="45CDA7F1" w14:textId="3AC70391"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705" w:history="1">
        <w:r w:rsidR="004F5A61" w:rsidRPr="00365620">
          <w:rPr>
            <w:rStyle w:val="-"/>
            <w:rFonts w:ascii="Tahoma" w:hAnsi="Tahoma" w:cs="Tahoma"/>
            <w:noProof/>
            <w:lang w:val="el-GR"/>
          </w:rPr>
          <w:t>3.1</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Αποσφράγιση και αξιολόγηση προσφορών</w:t>
        </w:r>
        <w:r w:rsidR="004F5A61">
          <w:rPr>
            <w:noProof/>
            <w:webHidden/>
          </w:rPr>
          <w:tab/>
        </w:r>
        <w:r w:rsidR="004F5A61">
          <w:rPr>
            <w:noProof/>
            <w:webHidden/>
          </w:rPr>
          <w:fldChar w:fldCharType="begin"/>
        </w:r>
        <w:r w:rsidR="004F5A61">
          <w:rPr>
            <w:noProof/>
            <w:webHidden/>
          </w:rPr>
          <w:instrText xml:space="preserve"> PAGEREF _Toc56418705 \h </w:instrText>
        </w:r>
        <w:r w:rsidR="004F5A61">
          <w:rPr>
            <w:noProof/>
            <w:webHidden/>
          </w:rPr>
        </w:r>
        <w:r w:rsidR="004F5A61">
          <w:rPr>
            <w:noProof/>
            <w:webHidden/>
          </w:rPr>
          <w:fldChar w:fldCharType="separate"/>
        </w:r>
        <w:r w:rsidR="00CA3E14">
          <w:rPr>
            <w:noProof/>
            <w:webHidden/>
          </w:rPr>
          <w:t>41</w:t>
        </w:r>
        <w:r w:rsidR="004F5A61">
          <w:rPr>
            <w:noProof/>
            <w:webHidden/>
          </w:rPr>
          <w:fldChar w:fldCharType="end"/>
        </w:r>
      </w:hyperlink>
    </w:p>
    <w:p w14:paraId="7DB0A130" w14:textId="6951966D"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706" w:history="1">
        <w:r w:rsidR="004F5A61" w:rsidRPr="00365620">
          <w:rPr>
            <w:rStyle w:val="-"/>
            <w:rFonts w:ascii="Tahoma" w:hAnsi="Tahoma" w:cs="Tahoma"/>
            <w:noProof/>
            <w:lang w:val="el-GR"/>
          </w:rPr>
          <w:t>3.1.1</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Ηλεκτρονική αποσφράγιση προσφορών</w:t>
        </w:r>
        <w:r w:rsidR="004F5A61">
          <w:rPr>
            <w:noProof/>
            <w:webHidden/>
          </w:rPr>
          <w:tab/>
        </w:r>
        <w:r w:rsidR="004F5A61">
          <w:rPr>
            <w:noProof/>
            <w:webHidden/>
          </w:rPr>
          <w:fldChar w:fldCharType="begin"/>
        </w:r>
        <w:r w:rsidR="004F5A61">
          <w:rPr>
            <w:noProof/>
            <w:webHidden/>
          </w:rPr>
          <w:instrText xml:space="preserve"> PAGEREF _Toc56418706 \h </w:instrText>
        </w:r>
        <w:r w:rsidR="004F5A61">
          <w:rPr>
            <w:noProof/>
            <w:webHidden/>
          </w:rPr>
        </w:r>
        <w:r w:rsidR="004F5A61">
          <w:rPr>
            <w:noProof/>
            <w:webHidden/>
          </w:rPr>
          <w:fldChar w:fldCharType="separate"/>
        </w:r>
        <w:r w:rsidR="00CA3E14">
          <w:rPr>
            <w:noProof/>
            <w:webHidden/>
          </w:rPr>
          <w:t>41</w:t>
        </w:r>
        <w:r w:rsidR="004F5A61">
          <w:rPr>
            <w:noProof/>
            <w:webHidden/>
          </w:rPr>
          <w:fldChar w:fldCharType="end"/>
        </w:r>
      </w:hyperlink>
    </w:p>
    <w:p w14:paraId="7C24AA11" w14:textId="216FE880"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707" w:history="1">
        <w:r w:rsidR="004F5A61" w:rsidRPr="00365620">
          <w:rPr>
            <w:rStyle w:val="-"/>
            <w:rFonts w:ascii="Tahoma" w:hAnsi="Tahoma" w:cs="Tahoma"/>
            <w:noProof/>
            <w:lang w:val="el-GR"/>
          </w:rPr>
          <w:t>3.1.2</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Αξιολόγηση προσφορών</w:t>
        </w:r>
        <w:r w:rsidR="004F5A61">
          <w:rPr>
            <w:noProof/>
            <w:webHidden/>
          </w:rPr>
          <w:tab/>
        </w:r>
        <w:r w:rsidR="004F5A61">
          <w:rPr>
            <w:noProof/>
            <w:webHidden/>
          </w:rPr>
          <w:fldChar w:fldCharType="begin"/>
        </w:r>
        <w:r w:rsidR="004F5A61">
          <w:rPr>
            <w:noProof/>
            <w:webHidden/>
          </w:rPr>
          <w:instrText xml:space="preserve"> PAGEREF _Toc56418707 \h </w:instrText>
        </w:r>
        <w:r w:rsidR="004F5A61">
          <w:rPr>
            <w:noProof/>
            <w:webHidden/>
          </w:rPr>
        </w:r>
        <w:r w:rsidR="004F5A61">
          <w:rPr>
            <w:noProof/>
            <w:webHidden/>
          </w:rPr>
          <w:fldChar w:fldCharType="separate"/>
        </w:r>
        <w:r w:rsidR="00CA3E14">
          <w:rPr>
            <w:noProof/>
            <w:webHidden/>
          </w:rPr>
          <w:t>41</w:t>
        </w:r>
        <w:r w:rsidR="004F5A61">
          <w:rPr>
            <w:noProof/>
            <w:webHidden/>
          </w:rPr>
          <w:fldChar w:fldCharType="end"/>
        </w:r>
      </w:hyperlink>
    </w:p>
    <w:p w14:paraId="259D434A" w14:textId="28242F90"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708" w:history="1">
        <w:r w:rsidR="004F5A61" w:rsidRPr="00365620">
          <w:rPr>
            <w:rStyle w:val="-"/>
            <w:rFonts w:ascii="Tahoma" w:hAnsi="Tahoma" w:cs="Tahoma"/>
            <w:noProof/>
            <w:lang w:val="el-GR"/>
          </w:rPr>
          <w:t>3.2</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Πρόσκληση υποβολής δικαιολογητικών προσωρινού αναδόχου - Δικαιολογητικά προσωρινού αναδόχου</w:t>
        </w:r>
        <w:r w:rsidR="004F5A61">
          <w:rPr>
            <w:noProof/>
            <w:webHidden/>
          </w:rPr>
          <w:tab/>
        </w:r>
        <w:r w:rsidR="004F5A61">
          <w:rPr>
            <w:noProof/>
            <w:webHidden/>
          </w:rPr>
          <w:fldChar w:fldCharType="begin"/>
        </w:r>
        <w:r w:rsidR="004F5A61">
          <w:rPr>
            <w:noProof/>
            <w:webHidden/>
          </w:rPr>
          <w:instrText xml:space="preserve"> PAGEREF _Toc56418708 \h </w:instrText>
        </w:r>
        <w:r w:rsidR="004F5A61">
          <w:rPr>
            <w:noProof/>
            <w:webHidden/>
          </w:rPr>
        </w:r>
        <w:r w:rsidR="004F5A61">
          <w:rPr>
            <w:noProof/>
            <w:webHidden/>
          </w:rPr>
          <w:fldChar w:fldCharType="separate"/>
        </w:r>
        <w:r w:rsidR="00CA3E14">
          <w:rPr>
            <w:noProof/>
            <w:webHidden/>
          </w:rPr>
          <w:t>42</w:t>
        </w:r>
        <w:r w:rsidR="004F5A61">
          <w:rPr>
            <w:noProof/>
            <w:webHidden/>
          </w:rPr>
          <w:fldChar w:fldCharType="end"/>
        </w:r>
      </w:hyperlink>
    </w:p>
    <w:p w14:paraId="1D2B4421" w14:textId="5D555A3D"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709" w:history="1">
        <w:r w:rsidR="004F5A61" w:rsidRPr="00365620">
          <w:rPr>
            <w:rStyle w:val="-"/>
            <w:rFonts w:ascii="Tahoma" w:hAnsi="Tahoma" w:cs="Tahoma"/>
            <w:noProof/>
            <w:lang w:val="el-GR"/>
          </w:rPr>
          <w:t>3.3</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Κατακύρωση - σύναψη σύμβασης</w:t>
        </w:r>
        <w:r w:rsidR="004F5A61">
          <w:rPr>
            <w:noProof/>
            <w:webHidden/>
          </w:rPr>
          <w:tab/>
        </w:r>
        <w:r w:rsidR="004F5A61">
          <w:rPr>
            <w:noProof/>
            <w:webHidden/>
          </w:rPr>
          <w:fldChar w:fldCharType="begin"/>
        </w:r>
        <w:r w:rsidR="004F5A61">
          <w:rPr>
            <w:noProof/>
            <w:webHidden/>
          </w:rPr>
          <w:instrText xml:space="preserve"> PAGEREF _Toc56418709 \h </w:instrText>
        </w:r>
        <w:r w:rsidR="004F5A61">
          <w:rPr>
            <w:noProof/>
            <w:webHidden/>
          </w:rPr>
        </w:r>
        <w:r w:rsidR="004F5A61">
          <w:rPr>
            <w:noProof/>
            <w:webHidden/>
          </w:rPr>
          <w:fldChar w:fldCharType="separate"/>
        </w:r>
        <w:r w:rsidR="00CA3E14">
          <w:rPr>
            <w:noProof/>
            <w:webHidden/>
          </w:rPr>
          <w:t>44</w:t>
        </w:r>
        <w:r w:rsidR="004F5A61">
          <w:rPr>
            <w:noProof/>
            <w:webHidden/>
          </w:rPr>
          <w:fldChar w:fldCharType="end"/>
        </w:r>
      </w:hyperlink>
    </w:p>
    <w:p w14:paraId="1FE15C17" w14:textId="27C93AF3"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710" w:history="1">
        <w:r w:rsidR="004F5A61" w:rsidRPr="00365620">
          <w:rPr>
            <w:rStyle w:val="-"/>
            <w:rFonts w:ascii="Tahoma" w:hAnsi="Tahoma" w:cs="Tahoma"/>
            <w:noProof/>
            <w:lang w:val="el-GR"/>
          </w:rPr>
          <w:t>3.4</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Προδικαστικές Προσφυγές - Προσωρινή Δικαστική Προστασία</w:t>
        </w:r>
        <w:r w:rsidR="004F5A61">
          <w:rPr>
            <w:noProof/>
            <w:webHidden/>
          </w:rPr>
          <w:tab/>
        </w:r>
        <w:r w:rsidR="004F5A61">
          <w:rPr>
            <w:noProof/>
            <w:webHidden/>
          </w:rPr>
          <w:fldChar w:fldCharType="begin"/>
        </w:r>
        <w:r w:rsidR="004F5A61">
          <w:rPr>
            <w:noProof/>
            <w:webHidden/>
          </w:rPr>
          <w:instrText xml:space="preserve"> PAGEREF _Toc56418710 \h </w:instrText>
        </w:r>
        <w:r w:rsidR="004F5A61">
          <w:rPr>
            <w:noProof/>
            <w:webHidden/>
          </w:rPr>
        </w:r>
        <w:r w:rsidR="004F5A61">
          <w:rPr>
            <w:noProof/>
            <w:webHidden/>
          </w:rPr>
          <w:fldChar w:fldCharType="separate"/>
        </w:r>
        <w:r w:rsidR="00CA3E14">
          <w:rPr>
            <w:noProof/>
            <w:webHidden/>
          </w:rPr>
          <w:t>45</w:t>
        </w:r>
        <w:r w:rsidR="004F5A61">
          <w:rPr>
            <w:noProof/>
            <w:webHidden/>
          </w:rPr>
          <w:fldChar w:fldCharType="end"/>
        </w:r>
      </w:hyperlink>
    </w:p>
    <w:p w14:paraId="23969761" w14:textId="5B6FF625"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711" w:history="1">
        <w:r w:rsidR="004F5A61" w:rsidRPr="00365620">
          <w:rPr>
            <w:rStyle w:val="-"/>
            <w:rFonts w:ascii="Tahoma" w:hAnsi="Tahoma" w:cs="Tahoma"/>
            <w:noProof/>
            <w:lang w:val="el-GR"/>
          </w:rPr>
          <w:t>3.5</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Ματαίωση Διαδικασίας</w:t>
        </w:r>
        <w:r w:rsidR="004F5A61">
          <w:rPr>
            <w:noProof/>
            <w:webHidden/>
          </w:rPr>
          <w:tab/>
        </w:r>
        <w:r w:rsidR="004F5A61">
          <w:rPr>
            <w:noProof/>
            <w:webHidden/>
          </w:rPr>
          <w:fldChar w:fldCharType="begin"/>
        </w:r>
        <w:r w:rsidR="004F5A61">
          <w:rPr>
            <w:noProof/>
            <w:webHidden/>
          </w:rPr>
          <w:instrText xml:space="preserve"> PAGEREF _Toc56418711 \h </w:instrText>
        </w:r>
        <w:r w:rsidR="004F5A61">
          <w:rPr>
            <w:noProof/>
            <w:webHidden/>
          </w:rPr>
        </w:r>
        <w:r w:rsidR="004F5A61">
          <w:rPr>
            <w:noProof/>
            <w:webHidden/>
          </w:rPr>
          <w:fldChar w:fldCharType="separate"/>
        </w:r>
        <w:r w:rsidR="00CA3E14">
          <w:rPr>
            <w:noProof/>
            <w:webHidden/>
          </w:rPr>
          <w:t>47</w:t>
        </w:r>
        <w:r w:rsidR="004F5A61">
          <w:rPr>
            <w:noProof/>
            <w:webHidden/>
          </w:rPr>
          <w:fldChar w:fldCharType="end"/>
        </w:r>
      </w:hyperlink>
    </w:p>
    <w:p w14:paraId="633A207B" w14:textId="287B7C24"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712" w:history="1">
        <w:r w:rsidR="004F5A61" w:rsidRPr="00365620">
          <w:rPr>
            <w:rStyle w:val="-"/>
            <w:rFonts w:ascii="Tahoma" w:hAnsi="Tahoma" w:cs="Tahoma"/>
            <w:noProof/>
            <w:lang w:val="el-GR"/>
          </w:rPr>
          <w:t>4.1</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Εγγυήσεις (καλής εκτέλεσης, προκαταβολής)</w:t>
        </w:r>
        <w:r w:rsidR="004F5A61">
          <w:rPr>
            <w:noProof/>
            <w:webHidden/>
          </w:rPr>
          <w:tab/>
        </w:r>
        <w:r w:rsidR="004F5A61">
          <w:rPr>
            <w:noProof/>
            <w:webHidden/>
          </w:rPr>
          <w:fldChar w:fldCharType="begin"/>
        </w:r>
        <w:r w:rsidR="004F5A61">
          <w:rPr>
            <w:noProof/>
            <w:webHidden/>
          </w:rPr>
          <w:instrText xml:space="preserve"> PAGEREF _Toc56418712 \h </w:instrText>
        </w:r>
        <w:r w:rsidR="004F5A61">
          <w:rPr>
            <w:noProof/>
            <w:webHidden/>
          </w:rPr>
        </w:r>
        <w:r w:rsidR="004F5A61">
          <w:rPr>
            <w:noProof/>
            <w:webHidden/>
          </w:rPr>
          <w:fldChar w:fldCharType="separate"/>
        </w:r>
        <w:r w:rsidR="00CA3E14">
          <w:rPr>
            <w:noProof/>
            <w:webHidden/>
          </w:rPr>
          <w:t>48</w:t>
        </w:r>
        <w:r w:rsidR="004F5A61">
          <w:rPr>
            <w:noProof/>
            <w:webHidden/>
          </w:rPr>
          <w:fldChar w:fldCharType="end"/>
        </w:r>
      </w:hyperlink>
    </w:p>
    <w:p w14:paraId="47FCEA05" w14:textId="1BF27D27"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713" w:history="1">
        <w:r w:rsidR="004F5A61" w:rsidRPr="00365620">
          <w:rPr>
            <w:rStyle w:val="-"/>
            <w:rFonts w:ascii="Tahoma" w:hAnsi="Tahoma" w:cs="Tahoma"/>
            <w:noProof/>
            <w:lang w:val="el-GR"/>
          </w:rPr>
          <w:t>4.2</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Συμβατικό πλαίσιο – Εφαρμοστέα νομοθεσία</w:t>
        </w:r>
        <w:r w:rsidR="004F5A61">
          <w:rPr>
            <w:noProof/>
            <w:webHidden/>
          </w:rPr>
          <w:tab/>
        </w:r>
        <w:r w:rsidR="004F5A61">
          <w:rPr>
            <w:noProof/>
            <w:webHidden/>
          </w:rPr>
          <w:fldChar w:fldCharType="begin"/>
        </w:r>
        <w:r w:rsidR="004F5A61">
          <w:rPr>
            <w:noProof/>
            <w:webHidden/>
          </w:rPr>
          <w:instrText xml:space="preserve"> PAGEREF _Toc56418713 \h </w:instrText>
        </w:r>
        <w:r w:rsidR="004F5A61">
          <w:rPr>
            <w:noProof/>
            <w:webHidden/>
          </w:rPr>
        </w:r>
        <w:r w:rsidR="004F5A61">
          <w:rPr>
            <w:noProof/>
            <w:webHidden/>
          </w:rPr>
          <w:fldChar w:fldCharType="separate"/>
        </w:r>
        <w:r w:rsidR="00CA3E14">
          <w:rPr>
            <w:noProof/>
            <w:webHidden/>
          </w:rPr>
          <w:t>48</w:t>
        </w:r>
        <w:r w:rsidR="004F5A61">
          <w:rPr>
            <w:noProof/>
            <w:webHidden/>
          </w:rPr>
          <w:fldChar w:fldCharType="end"/>
        </w:r>
      </w:hyperlink>
    </w:p>
    <w:p w14:paraId="4CAAABC4" w14:textId="6C596DCD"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714" w:history="1">
        <w:r w:rsidR="004F5A61" w:rsidRPr="00365620">
          <w:rPr>
            <w:rStyle w:val="-"/>
            <w:rFonts w:ascii="Tahoma" w:hAnsi="Tahoma" w:cs="Tahoma"/>
            <w:noProof/>
            <w:lang w:val="el-GR"/>
          </w:rPr>
          <w:t>4.3</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Όροι εκτέλεσης της σύμβασης</w:t>
        </w:r>
        <w:r w:rsidR="004F5A61">
          <w:rPr>
            <w:noProof/>
            <w:webHidden/>
          </w:rPr>
          <w:tab/>
        </w:r>
        <w:r w:rsidR="004F5A61">
          <w:rPr>
            <w:noProof/>
            <w:webHidden/>
          </w:rPr>
          <w:fldChar w:fldCharType="begin"/>
        </w:r>
        <w:r w:rsidR="004F5A61">
          <w:rPr>
            <w:noProof/>
            <w:webHidden/>
          </w:rPr>
          <w:instrText xml:space="preserve"> PAGEREF _Toc56418714 \h </w:instrText>
        </w:r>
        <w:r w:rsidR="004F5A61">
          <w:rPr>
            <w:noProof/>
            <w:webHidden/>
          </w:rPr>
        </w:r>
        <w:r w:rsidR="004F5A61">
          <w:rPr>
            <w:noProof/>
            <w:webHidden/>
          </w:rPr>
          <w:fldChar w:fldCharType="separate"/>
        </w:r>
        <w:r w:rsidR="00CA3E14">
          <w:rPr>
            <w:noProof/>
            <w:webHidden/>
          </w:rPr>
          <w:t>48</w:t>
        </w:r>
        <w:r w:rsidR="004F5A61">
          <w:rPr>
            <w:noProof/>
            <w:webHidden/>
          </w:rPr>
          <w:fldChar w:fldCharType="end"/>
        </w:r>
      </w:hyperlink>
    </w:p>
    <w:p w14:paraId="4A8C51E6" w14:textId="5F114DBC"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715" w:history="1">
        <w:r w:rsidR="004F5A61" w:rsidRPr="00365620">
          <w:rPr>
            <w:rStyle w:val="-"/>
            <w:rFonts w:ascii="Tahoma" w:hAnsi="Tahoma" w:cs="Tahoma"/>
            <w:noProof/>
            <w:lang w:val="el-GR"/>
          </w:rPr>
          <w:t>4.4</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Υπεργολαβία</w:t>
        </w:r>
        <w:r w:rsidR="004F5A61">
          <w:rPr>
            <w:noProof/>
            <w:webHidden/>
          </w:rPr>
          <w:tab/>
        </w:r>
        <w:r w:rsidR="004F5A61">
          <w:rPr>
            <w:noProof/>
            <w:webHidden/>
          </w:rPr>
          <w:fldChar w:fldCharType="begin"/>
        </w:r>
        <w:r w:rsidR="004F5A61">
          <w:rPr>
            <w:noProof/>
            <w:webHidden/>
          </w:rPr>
          <w:instrText xml:space="preserve"> PAGEREF _Toc56418715 \h </w:instrText>
        </w:r>
        <w:r w:rsidR="004F5A61">
          <w:rPr>
            <w:noProof/>
            <w:webHidden/>
          </w:rPr>
        </w:r>
        <w:r w:rsidR="004F5A61">
          <w:rPr>
            <w:noProof/>
            <w:webHidden/>
          </w:rPr>
          <w:fldChar w:fldCharType="separate"/>
        </w:r>
        <w:r w:rsidR="00CA3E14">
          <w:rPr>
            <w:noProof/>
            <w:webHidden/>
          </w:rPr>
          <w:t>51</w:t>
        </w:r>
        <w:r w:rsidR="004F5A61">
          <w:rPr>
            <w:noProof/>
            <w:webHidden/>
          </w:rPr>
          <w:fldChar w:fldCharType="end"/>
        </w:r>
      </w:hyperlink>
    </w:p>
    <w:p w14:paraId="042EBA47" w14:textId="7056B056"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716" w:history="1">
        <w:r w:rsidR="004F5A61" w:rsidRPr="00365620">
          <w:rPr>
            <w:rStyle w:val="-"/>
            <w:rFonts w:ascii="Tahoma" w:hAnsi="Tahoma" w:cs="Tahoma"/>
            <w:noProof/>
            <w:lang w:val="el-GR"/>
          </w:rPr>
          <w:t>4.5</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Τροποποίηση σύμβασης κατά τη διάρκειά της</w:t>
        </w:r>
        <w:r w:rsidR="004F5A61">
          <w:rPr>
            <w:noProof/>
            <w:webHidden/>
          </w:rPr>
          <w:tab/>
        </w:r>
        <w:r w:rsidR="004F5A61">
          <w:rPr>
            <w:noProof/>
            <w:webHidden/>
          </w:rPr>
          <w:fldChar w:fldCharType="begin"/>
        </w:r>
        <w:r w:rsidR="004F5A61">
          <w:rPr>
            <w:noProof/>
            <w:webHidden/>
          </w:rPr>
          <w:instrText xml:space="preserve"> PAGEREF _Toc56418716 \h </w:instrText>
        </w:r>
        <w:r w:rsidR="004F5A61">
          <w:rPr>
            <w:noProof/>
            <w:webHidden/>
          </w:rPr>
        </w:r>
        <w:r w:rsidR="004F5A61">
          <w:rPr>
            <w:noProof/>
            <w:webHidden/>
          </w:rPr>
          <w:fldChar w:fldCharType="separate"/>
        </w:r>
        <w:r w:rsidR="00CA3E14">
          <w:rPr>
            <w:noProof/>
            <w:webHidden/>
          </w:rPr>
          <w:t>51</w:t>
        </w:r>
        <w:r w:rsidR="004F5A61">
          <w:rPr>
            <w:noProof/>
            <w:webHidden/>
          </w:rPr>
          <w:fldChar w:fldCharType="end"/>
        </w:r>
      </w:hyperlink>
    </w:p>
    <w:p w14:paraId="0FACE17B" w14:textId="4E82763C"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717" w:history="1">
        <w:r w:rsidR="004F5A61" w:rsidRPr="00365620">
          <w:rPr>
            <w:rStyle w:val="-"/>
            <w:rFonts w:ascii="Tahoma" w:hAnsi="Tahoma" w:cs="Tahoma"/>
            <w:noProof/>
            <w:lang w:val="el-GR"/>
          </w:rPr>
          <w:t>4.6</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Δικαίωμα μονομερούς λύσης της σύμβασης</w:t>
        </w:r>
        <w:r w:rsidR="004F5A61">
          <w:rPr>
            <w:noProof/>
            <w:webHidden/>
          </w:rPr>
          <w:tab/>
        </w:r>
        <w:r w:rsidR="004F5A61">
          <w:rPr>
            <w:noProof/>
            <w:webHidden/>
          </w:rPr>
          <w:fldChar w:fldCharType="begin"/>
        </w:r>
        <w:r w:rsidR="004F5A61">
          <w:rPr>
            <w:noProof/>
            <w:webHidden/>
          </w:rPr>
          <w:instrText xml:space="preserve"> PAGEREF _Toc56418717 \h </w:instrText>
        </w:r>
        <w:r w:rsidR="004F5A61">
          <w:rPr>
            <w:noProof/>
            <w:webHidden/>
          </w:rPr>
        </w:r>
        <w:r w:rsidR="004F5A61">
          <w:rPr>
            <w:noProof/>
            <w:webHidden/>
          </w:rPr>
          <w:fldChar w:fldCharType="separate"/>
        </w:r>
        <w:r w:rsidR="00CA3E14">
          <w:rPr>
            <w:noProof/>
            <w:webHidden/>
          </w:rPr>
          <w:t>52</w:t>
        </w:r>
        <w:r w:rsidR="004F5A61">
          <w:rPr>
            <w:noProof/>
            <w:webHidden/>
          </w:rPr>
          <w:fldChar w:fldCharType="end"/>
        </w:r>
      </w:hyperlink>
    </w:p>
    <w:p w14:paraId="7652DB2F" w14:textId="2E23B00E"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718" w:history="1">
        <w:r w:rsidR="004F5A61" w:rsidRPr="00365620">
          <w:rPr>
            <w:rStyle w:val="-"/>
            <w:rFonts w:ascii="Tahoma" w:hAnsi="Tahoma" w:cs="Tahoma"/>
            <w:noProof/>
            <w:lang w:val="el-GR"/>
          </w:rPr>
          <w:t>5.1</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Τρόπος πληρωμής</w:t>
        </w:r>
        <w:r w:rsidR="004F5A61">
          <w:rPr>
            <w:noProof/>
            <w:webHidden/>
          </w:rPr>
          <w:tab/>
        </w:r>
        <w:r w:rsidR="004F5A61">
          <w:rPr>
            <w:noProof/>
            <w:webHidden/>
          </w:rPr>
          <w:fldChar w:fldCharType="begin"/>
        </w:r>
        <w:r w:rsidR="004F5A61">
          <w:rPr>
            <w:noProof/>
            <w:webHidden/>
          </w:rPr>
          <w:instrText xml:space="preserve"> PAGEREF _Toc56418718 \h </w:instrText>
        </w:r>
        <w:r w:rsidR="004F5A61">
          <w:rPr>
            <w:noProof/>
            <w:webHidden/>
          </w:rPr>
        </w:r>
        <w:r w:rsidR="004F5A61">
          <w:rPr>
            <w:noProof/>
            <w:webHidden/>
          </w:rPr>
          <w:fldChar w:fldCharType="separate"/>
        </w:r>
        <w:r w:rsidR="00CA3E14">
          <w:rPr>
            <w:noProof/>
            <w:webHidden/>
          </w:rPr>
          <w:t>53</w:t>
        </w:r>
        <w:r w:rsidR="004F5A61">
          <w:rPr>
            <w:noProof/>
            <w:webHidden/>
          </w:rPr>
          <w:fldChar w:fldCharType="end"/>
        </w:r>
      </w:hyperlink>
    </w:p>
    <w:p w14:paraId="63AFA06B" w14:textId="0726D650"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720" w:history="1">
        <w:r w:rsidR="004F5A61" w:rsidRPr="00365620">
          <w:rPr>
            <w:rStyle w:val="-"/>
            <w:rFonts w:ascii="Tahoma" w:hAnsi="Tahoma" w:cs="Tahoma"/>
            <w:noProof/>
            <w:lang w:val="el-GR"/>
          </w:rPr>
          <w:t>5.2</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Κήρυξη οικονομικού φορέα έκπτωτου - Κυρώσεις</w:t>
        </w:r>
        <w:r w:rsidR="004F5A61">
          <w:rPr>
            <w:noProof/>
            <w:webHidden/>
          </w:rPr>
          <w:tab/>
        </w:r>
        <w:r w:rsidR="004F5A61">
          <w:rPr>
            <w:noProof/>
            <w:webHidden/>
          </w:rPr>
          <w:fldChar w:fldCharType="begin"/>
        </w:r>
        <w:r w:rsidR="004F5A61">
          <w:rPr>
            <w:noProof/>
            <w:webHidden/>
          </w:rPr>
          <w:instrText xml:space="preserve"> PAGEREF _Toc56418720 \h </w:instrText>
        </w:r>
        <w:r w:rsidR="004F5A61">
          <w:rPr>
            <w:noProof/>
            <w:webHidden/>
          </w:rPr>
        </w:r>
        <w:r w:rsidR="004F5A61">
          <w:rPr>
            <w:noProof/>
            <w:webHidden/>
          </w:rPr>
          <w:fldChar w:fldCharType="separate"/>
        </w:r>
        <w:r w:rsidR="00CA3E14">
          <w:rPr>
            <w:noProof/>
            <w:webHidden/>
          </w:rPr>
          <w:t>54</w:t>
        </w:r>
        <w:r w:rsidR="004F5A61">
          <w:rPr>
            <w:noProof/>
            <w:webHidden/>
          </w:rPr>
          <w:fldChar w:fldCharType="end"/>
        </w:r>
      </w:hyperlink>
    </w:p>
    <w:p w14:paraId="63AA1CEF" w14:textId="10B575CF"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721" w:history="1">
        <w:r w:rsidR="004F5A61" w:rsidRPr="00365620">
          <w:rPr>
            <w:rStyle w:val="-"/>
            <w:rFonts w:ascii="Tahoma" w:hAnsi="Tahoma" w:cs="Tahoma"/>
            <w:noProof/>
            <w:lang w:val="el-GR"/>
          </w:rPr>
          <w:t>5.3</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Διοικητικές προσφυγές κατά τη διαδικασία εκτέλεσης</w:t>
        </w:r>
        <w:r w:rsidR="004F5A61">
          <w:rPr>
            <w:noProof/>
            <w:webHidden/>
          </w:rPr>
          <w:tab/>
        </w:r>
        <w:r w:rsidR="004F5A61">
          <w:rPr>
            <w:noProof/>
            <w:webHidden/>
          </w:rPr>
          <w:fldChar w:fldCharType="begin"/>
        </w:r>
        <w:r w:rsidR="004F5A61">
          <w:rPr>
            <w:noProof/>
            <w:webHidden/>
          </w:rPr>
          <w:instrText xml:space="preserve"> PAGEREF _Toc56418721 \h </w:instrText>
        </w:r>
        <w:r w:rsidR="004F5A61">
          <w:rPr>
            <w:noProof/>
            <w:webHidden/>
          </w:rPr>
        </w:r>
        <w:r w:rsidR="004F5A61">
          <w:rPr>
            <w:noProof/>
            <w:webHidden/>
          </w:rPr>
          <w:fldChar w:fldCharType="separate"/>
        </w:r>
        <w:r w:rsidR="00CA3E14">
          <w:rPr>
            <w:noProof/>
            <w:webHidden/>
          </w:rPr>
          <w:t>55</w:t>
        </w:r>
        <w:r w:rsidR="004F5A61">
          <w:rPr>
            <w:noProof/>
            <w:webHidden/>
          </w:rPr>
          <w:fldChar w:fldCharType="end"/>
        </w:r>
      </w:hyperlink>
    </w:p>
    <w:p w14:paraId="1024E487" w14:textId="5826F409"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722" w:history="1">
        <w:r w:rsidR="004F5A61" w:rsidRPr="00365620">
          <w:rPr>
            <w:rStyle w:val="-"/>
            <w:rFonts w:ascii="Tahoma" w:hAnsi="Tahoma" w:cs="Tahoma"/>
            <w:noProof/>
            <w:lang w:val="el-GR"/>
          </w:rPr>
          <w:t>5.4</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Δικαστική επίλυση διαφορών</w:t>
        </w:r>
        <w:r w:rsidR="004F5A61">
          <w:rPr>
            <w:noProof/>
            <w:webHidden/>
          </w:rPr>
          <w:tab/>
        </w:r>
        <w:r w:rsidR="004F5A61">
          <w:rPr>
            <w:noProof/>
            <w:webHidden/>
          </w:rPr>
          <w:fldChar w:fldCharType="begin"/>
        </w:r>
        <w:r w:rsidR="004F5A61">
          <w:rPr>
            <w:noProof/>
            <w:webHidden/>
          </w:rPr>
          <w:instrText xml:space="preserve"> PAGEREF _Toc56418722 \h </w:instrText>
        </w:r>
        <w:r w:rsidR="004F5A61">
          <w:rPr>
            <w:noProof/>
            <w:webHidden/>
          </w:rPr>
        </w:r>
        <w:r w:rsidR="004F5A61">
          <w:rPr>
            <w:noProof/>
            <w:webHidden/>
          </w:rPr>
          <w:fldChar w:fldCharType="separate"/>
        </w:r>
        <w:r w:rsidR="00CA3E14">
          <w:rPr>
            <w:noProof/>
            <w:webHidden/>
          </w:rPr>
          <w:t>55</w:t>
        </w:r>
        <w:r w:rsidR="004F5A61">
          <w:rPr>
            <w:noProof/>
            <w:webHidden/>
          </w:rPr>
          <w:fldChar w:fldCharType="end"/>
        </w:r>
      </w:hyperlink>
    </w:p>
    <w:p w14:paraId="725FD180" w14:textId="11EC432C"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723" w:history="1">
        <w:r w:rsidR="004F5A61" w:rsidRPr="00365620">
          <w:rPr>
            <w:rStyle w:val="-"/>
            <w:rFonts w:ascii="Tahoma" w:hAnsi="Tahoma" w:cs="Tahoma"/>
            <w:noProof/>
            <w:lang w:val="el-GR"/>
          </w:rPr>
          <w:t>6.1</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Παρακολούθηση της σύμβασης</w:t>
        </w:r>
        <w:r w:rsidR="004F5A61">
          <w:rPr>
            <w:noProof/>
            <w:webHidden/>
          </w:rPr>
          <w:tab/>
        </w:r>
        <w:r w:rsidR="004F5A61">
          <w:rPr>
            <w:noProof/>
            <w:webHidden/>
          </w:rPr>
          <w:fldChar w:fldCharType="begin"/>
        </w:r>
        <w:r w:rsidR="004F5A61">
          <w:rPr>
            <w:noProof/>
            <w:webHidden/>
          </w:rPr>
          <w:instrText xml:space="preserve"> PAGEREF _Toc56418723 \h </w:instrText>
        </w:r>
        <w:r w:rsidR="004F5A61">
          <w:rPr>
            <w:noProof/>
            <w:webHidden/>
          </w:rPr>
        </w:r>
        <w:r w:rsidR="004F5A61">
          <w:rPr>
            <w:noProof/>
            <w:webHidden/>
          </w:rPr>
          <w:fldChar w:fldCharType="separate"/>
        </w:r>
        <w:r w:rsidR="00CA3E14">
          <w:rPr>
            <w:noProof/>
            <w:webHidden/>
          </w:rPr>
          <w:t>56</w:t>
        </w:r>
        <w:r w:rsidR="004F5A61">
          <w:rPr>
            <w:noProof/>
            <w:webHidden/>
          </w:rPr>
          <w:fldChar w:fldCharType="end"/>
        </w:r>
      </w:hyperlink>
    </w:p>
    <w:p w14:paraId="60F5201F" w14:textId="4B3A5A8A"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724" w:history="1">
        <w:r w:rsidR="004F5A61" w:rsidRPr="00365620">
          <w:rPr>
            <w:rStyle w:val="-"/>
            <w:rFonts w:ascii="Tahoma" w:hAnsi="Tahoma" w:cs="Tahoma"/>
            <w:noProof/>
            <w:lang w:val="el-GR"/>
          </w:rPr>
          <w:t>6.2</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Διάρκεια σύμβασης</w:t>
        </w:r>
        <w:r w:rsidR="004F5A61">
          <w:rPr>
            <w:noProof/>
            <w:webHidden/>
          </w:rPr>
          <w:tab/>
        </w:r>
        <w:r w:rsidR="004F5A61">
          <w:rPr>
            <w:noProof/>
            <w:webHidden/>
          </w:rPr>
          <w:fldChar w:fldCharType="begin"/>
        </w:r>
        <w:r w:rsidR="004F5A61">
          <w:rPr>
            <w:noProof/>
            <w:webHidden/>
          </w:rPr>
          <w:instrText xml:space="preserve"> PAGEREF _Toc56418724 \h </w:instrText>
        </w:r>
        <w:r w:rsidR="004F5A61">
          <w:rPr>
            <w:noProof/>
            <w:webHidden/>
          </w:rPr>
        </w:r>
        <w:r w:rsidR="004F5A61">
          <w:rPr>
            <w:noProof/>
            <w:webHidden/>
          </w:rPr>
          <w:fldChar w:fldCharType="separate"/>
        </w:r>
        <w:r w:rsidR="00CA3E14">
          <w:rPr>
            <w:noProof/>
            <w:webHidden/>
          </w:rPr>
          <w:t>56</w:t>
        </w:r>
        <w:r w:rsidR="004F5A61">
          <w:rPr>
            <w:noProof/>
            <w:webHidden/>
          </w:rPr>
          <w:fldChar w:fldCharType="end"/>
        </w:r>
      </w:hyperlink>
    </w:p>
    <w:p w14:paraId="36DE3295" w14:textId="3B9B97E8"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725" w:history="1">
        <w:r w:rsidR="004F5A61" w:rsidRPr="00365620">
          <w:rPr>
            <w:rStyle w:val="-"/>
            <w:rFonts w:ascii="Tahoma" w:hAnsi="Tahoma" w:cs="Tahoma"/>
            <w:noProof/>
            <w:lang w:val="el-GR"/>
          </w:rPr>
          <w:t>6.3</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Παραλαβή του αντικειμένου της σύμβασης</w:t>
        </w:r>
        <w:r w:rsidR="004F5A61">
          <w:rPr>
            <w:noProof/>
            <w:webHidden/>
          </w:rPr>
          <w:tab/>
        </w:r>
        <w:r w:rsidR="004F5A61">
          <w:rPr>
            <w:noProof/>
            <w:webHidden/>
          </w:rPr>
          <w:fldChar w:fldCharType="begin"/>
        </w:r>
        <w:r w:rsidR="004F5A61">
          <w:rPr>
            <w:noProof/>
            <w:webHidden/>
          </w:rPr>
          <w:instrText xml:space="preserve"> PAGEREF _Toc56418725 \h </w:instrText>
        </w:r>
        <w:r w:rsidR="004F5A61">
          <w:rPr>
            <w:noProof/>
            <w:webHidden/>
          </w:rPr>
        </w:r>
        <w:r w:rsidR="004F5A61">
          <w:rPr>
            <w:noProof/>
            <w:webHidden/>
          </w:rPr>
          <w:fldChar w:fldCharType="separate"/>
        </w:r>
        <w:r w:rsidR="00CA3E14">
          <w:rPr>
            <w:noProof/>
            <w:webHidden/>
          </w:rPr>
          <w:t>56</w:t>
        </w:r>
        <w:r w:rsidR="004F5A61">
          <w:rPr>
            <w:noProof/>
            <w:webHidden/>
          </w:rPr>
          <w:fldChar w:fldCharType="end"/>
        </w:r>
      </w:hyperlink>
    </w:p>
    <w:p w14:paraId="0547587F" w14:textId="5F5A043F"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726" w:history="1">
        <w:r w:rsidR="004F5A61" w:rsidRPr="00365620">
          <w:rPr>
            <w:rStyle w:val="-"/>
            <w:rFonts w:ascii="Tahoma" w:hAnsi="Tahoma" w:cs="Tahoma"/>
            <w:noProof/>
            <w:lang w:val="el-GR"/>
          </w:rPr>
          <w:t>6.4</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Απόρριψη παραδοτέων – Αντικατάσταση</w:t>
        </w:r>
        <w:r w:rsidR="004F5A61">
          <w:rPr>
            <w:noProof/>
            <w:webHidden/>
          </w:rPr>
          <w:tab/>
        </w:r>
        <w:r w:rsidR="004F5A61">
          <w:rPr>
            <w:noProof/>
            <w:webHidden/>
          </w:rPr>
          <w:fldChar w:fldCharType="begin"/>
        </w:r>
        <w:r w:rsidR="004F5A61">
          <w:rPr>
            <w:noProof/>
            <w:webHidden/>
          </w:rPr>
          <w:instrText xml:space="preserve"> PAGEREF _Toc56418726 \h </w:instrText>
        </w:r>
        <w:r w:rsidR="004F5A61">
          <w:rPr>
            <w:noProof/>
            <w:webHidden/>
          </w:rPr>
        </w:r>
        <w:r w:rsidR="004F5A61">
          <w:rPr>
            <w:noProof/>
            <w:webHidden/>
          </w:rPr>
          <w:fldChar w:fldCharType="separate"/>
        </w:r>
        <w:r w:rsidR="00CA3E14">
          <w:rPr>
            <w:noProof/>
            <w:webHidden/>
          </w:rPr>
          <w:t>57</w:t>
        </w:r>
        <w:r w:rsidR="004F5A61">
          <w:rPr>
            <w:noProof/>
            <w:webHidden/>
          </w:rPr>
          <w:fldChar w:fldCharType="end"/>
        </w:r>
      </w:hyperlink>
    </w:p>
    <w:p w14:paraId="1D1AB5DD" w14:textId="10ECEB17" w:rsidR="004F5A61" w:rsidRDefault="007810BC">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6418727" w:history="1">
        <w:r w:rsidR="004F5A61" w:rsidRPr="00365620">
          <w:rPr>
            <w:rStyle w:val="-"/>
            <w:rFonts w:ascii="Tahoma" w:hAnsi="Tahoma" w:cs="Tahoma"/>
            <w:noProof/>
            <w:lang w:val="el-GR"/>
          </w:rPr>
          <w:t>6.5</w:t>
        </w:r>
        <w:r w:rsidR="004F5A61">
          <w:rPr>
            <w:rFonts w:asciiTheme="minorHAnsi" w:eastAsiaTheme="minorEastAsia" w:hAnsiTheme="minorHAnsi" w:cstheme="minorBidi"/>
            <w:smallCaps w:val="0"/>
            <w:noProof/>
            <w:sz w:val="22"/>
            <w:szCs w:val="22"/>
            <w:lang w:val="en-US" w:eastAsia="en-US"/>
          </w:rPr>
          <w:tab/>
        </w:r>
        <w:r w:rsidR="004F5A61" w:rsidRPr="00365620">
          <w:rPr>
            <w:rStyle w:val="-"/>
            <w:rFonts w:ascii="Tahoma" w:hAnsi="Tahoma" w:cs="Tahoma"/>
            <w:noProof/>
            <w:lang w:val="el-GR"/>
          </w:rPr>
          <w:t>Καταγγελία Σύμβασης -Υποκατάσταση Αναδόχου</w:t>
        </w:r>
        <w:r w:rsidR="004F5A61">
          <w:rPr>
            <w:noProof/>
            <w:webHidden/>
          </w:rPr>
          <w:tab/>
        </w:r>
        <w:r w:rsidR="004F5A61">
          <w:rPr>
            <w:noProof/>
            <w:webHidden/>
          </w:rPr>
          <w:fldChar w:fldCharType="begin"/>
        </w:r>
        <w:r w:rsidR="004F5A61">
          <w:rPr>
            <w:noProof/>
            <w:webHidden/>
          </w:rPr>
          <w:instrText xml:space="preserve"> PAGEREF _Toc56418727 \h </w:instrText>
        </w:r>
        <w:r w:rsidR="004F5A61">
          <w:rPr>
            <w:noProof/>
            <w:webHidden/>
          </w:rPr>
        </w:r>
        <w:r w:rsidR="004F5A61">
          <w:rPr>
            <w:noProof/>
            <w:webHidden/>
          </w:rPr>
          <w:fldChar w:fldCharType="separate"/>
        </w:r>
        <w:r w:rsidR="00CA3E14">
          <w:rPr>
            <w:noProof/>
            <w:webHidden/>
          </w:rPr>
          <w:t>58</w:t>
        </w:r>
        <w:r w:rsidR="004F5A61">
          <w:rPr>
            <w:noProof/>
            <w:webHidden/>
          </w:rPr>
          <w:fldChar w:fldCharType="end"/>
        </w:r>
      </w:hyperlink>
    </w:p>
    <w:p w14:paraId="24BF9BD4" w14:textId="5D6AB84B" w:rsidR="004F5A61" w:rsidRDefault="007810BC">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56418728" w:history="1">
        <w:r w:rsidR="004F5A61" w:rsidRPr="00365620">
          <w:rPr>
            <w:rStyle w:val="-"/>
            <w:rFonts w:ascii="Tahoma" w:hAnsi="Tahoma" w:cs="Tahoma"/>
            <w:noProof/>
            <w:lang w:val="el-GR"/>
          </w:rPr>
          <w:t>ΠΑΡΑΡΤΗΜΑ Ι – Αναλυτική Περιγραφή Φυσικού και Οικονομικού Αντικειμένου της Σύμβασης</w:t>
        </w:r>
        <w:r w:rsidR="004F5A61">
          <w:rPr>
            <w:noProof/>
            <w:webHidden/>
          </w:rPr>
          <w:tab/>
        </w:r>
        <w:r w:rsidR="004F5A61">
          <w:rPr>
            <w:noProof/>
            <w:webHidden/>
          </w:rPr>
          <w:fldChar w:fldCharType="begin"/>
        </w:r>
        <w:r w:rsidR="004F5A61">
          <w:rPr>
            <w:noProof/>
            <w:webHidden/>
          </w:rPr>
          <w:instrText xml:space="preserve"> PAGEREF _Toc56418728 \h </w:instrText>
        </w:r>
        <w:r w:rsidR="004F5A61">
          <w:rPr>
            <w:noProof/>
            <w:webHidden/>
          </w:rPr>
        </w:r>
        <w:r w:rsidR="004F5A61">
          <w:rPr>
            <w:noProof/>
            <w:webHidden/>
          </w:rPr>
          <w:fldChar w:fldCharType="separate"/>
        </w:r>
        <w:r w:rsidR="00CA3E14">
          <w:rPr>
            <w:noProof/>
            <w:webHidden/>
          </w:rPr>
          <w:t>59</w:t>
        </w:r>
        <w:r w:rsidR="004F5A61">
          <w:rPr>
            <w:noProof/>
            <w:webHidden/>
          </w:rPr>
          <w:fldChar w:fldCharType="end"/>
        </w:r>
      </w:hyperlink>
    </w:p>
    <w:p w14:paraId="65C9E4DC" w14:textId="70E87025" w:rsidR="004F5A61" w:rsidRDefault="007810BC">
      <w:pPr>
        <w:pStyle w:val="40"/>
        <w:tabs>
          <w:tab w:val="left" w:pos="1100"/>
          <w:tab w:val="right" w:leader="dot" w:pos="9628"/>
        </w:tabs>
        <w:rPr>
          <w:rFonts w:asciiTheme="minorHAnsi" w:eastAsiaTheme="minorEastAsia" w:hAnsiTheme="minorHAnsi" w:cstheme="minorBidi"/>
          <w:noProof/>
          <w:sz w:val="22"/>
          <w:szCs w:val="22"/>
          <w:lang w:val="en-US" w:eastAsia="en-US"/>
        </w:rPr>
      </w:pPr>
      <w:hyperlink w:anchor="_Toc56418729" w:history="1">
        <w:r w:rsidR="004F5A61" w:rsidRPr="00365620">
          <w:rPr>
            <w:rStyle w:val="-"/>
            <w:rFonts w:ascii="Tahoma" w:eastAsia="SimSun" w:hAnsi="Tahoma" w:cs="Tahoma"/>
            <w:noProof/>
            <w:lang w:val="el-GR"/>
          </w:rPr>
          <w:t>1.</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ΠΕΡΙΓΡΑΦΗ ΦΥΣΙΚΟΥ ΑΝΤΙΚΕΙΜΕΝΟΥ ΤΗΣ ΣΥΜΒΑΣΗΣ</w:t>
        </w:r>
        <w:r w:rsidR="004F5A61">
          <w:rPr>
            <w:noProof/>
            <w:webHidden/>
          </w:rPr>
          <w:tab/>
        </w:r>
        <w:r w:rsidR="004F5A61">
          <w:rPr>
            <w:noProof/>
            <w:webHidden/>
          </w:rPr>
          <w:fldChar w:fldCharType="begin"/>
        </w:r>
        <w:r w:rsidR="004F5A61">
          <w:rPr>
            <w:noProof/>
            <w:webHidden/>
          </w:rPr>
          <w:instrText xml:space="preserve"> PAGEREF _Toc56418729 \h </w:instrText>
        </w:r>
        <w:r w:rsidR="004F5A61">
          <w:rPr>
            <w:noProof/>
            <w:webHidden/>
          </w:rPr>
        </w:r>
        <w:r w:rsidR="004F5A61">
          <w:rPr>
            <w:noProof/>
            <w:webHidden/>
          </w:rPr>
          <w:fldChar w:fldCharType="separate"/>
        </w:r>
        <w:r w:rsidR="00CA3E14">
          <w:rPr>
            <w:noProof/>
            <w:webHidden/>
          </w:rPr>
          <w:t>59</w:t>
        </w:r>
        <w:r w:rsidR="004F5A61">
          <w:rPr>
            <w:noProof/>
            <w:webHidden/>
          </w:rPr>
          <w:fldChar w:fldCharType="end"/>
        </w:r>
      </w:hyperlink>
    </w:p>
    <w:p w14:paraId="0D5DCBC1" w14:textId="002A57EC"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730" w:history="1">
        <w:r w:rsidR="004F5A61" w:rsidRPr="00365620">
          <w:rPr>
            <w:rStyle w:val="-"/>
            <w:rFonts w:ascii="Tahoma" w:eastAsia="SimSun" w:hAnsi="Tahoma" w:cs="Tahoma"/>
            <w:noProof/>
            <w:lang w:val="el-GR"/>
          </w:rPr>
          <w:t>1.1.</w:t>
        </w:r>
        <w:r w:rsidR="004F5A61">
          <w:rPr>
            <w:rFonts w:asciiTheme="minorHAnsi" w:eastAsiaTheme="minorEastAsia" w:hAnsiTheme="minorHAnsi" w:cstheme="minorBidi"/>
            <w:noProof/>
            <w:sz w:val="22"/>
            <w:szCs w:val="22"/>
            <w:lang w:val="en-US" w:eastAsia="en-US"/>
          </w:rPr>
          <w:tab/>
        </w:r>
        <w:r w:rsidR="004F5A61" w:rsidRPr="00365620">
          <w:rPr>
            <w:rStyle w:val="-"/>
            <w:rFonts w:ascii="Tahoma" w:eastAsia="SimSun" w:hAnsi="Tahoma" w:cs="Tahoma"/>
            <w:noProof/>
            <w:lang w:val="el-GR"/>
          </w:rPr>
          <w:t>ΠΕΡΙΒΑΛΛΟΝ ΤΗΣ ΣΥΜΒΑΣΗΣ</w:t>
        </w:r>
        <w:r w:rsidR="004F5A61">
          <w:rPr>
            <w:noProof/>
            <w:webHidden/>
          </w:rPr>
          <w:tab/>
        </w:r>
        <w:r w:rsidR="004F5A61">
          <w:rPr>
            <w:noProof/>
            <w:webHidden/>
          </w:rPr>
          <w:fldChar w:fldCharType="begin"/>
        </w:r>
        <w:r w:rsidR="004F5A61">
          <w:rPr>
            <w:noProof/>
            <w:webHidden/>
          </w:rPr>
          <w:instrText xml:space="preserve"> PAGEREF _Toc56418730 \h </w:instrText>
        </w:r>
        <w:r w:rsidR="004F5A61">
          <w:rPr>
            <w:noProof/>
            <w:webHidden/>
          </w:rPr>
        </w:r>
        <w:r w:rsidR="004F5A61">
          <w:rPr>
            <w:noProof/>
            <w:webHidden/>
          </w:rPr>
          <w:fldChar w:fldCharType="separate"/>
        </w:r>
        <w:r w:rsidR="00CA3E14">
          <w:rPr>
            <w:noProof/>
            <w:webHidden/>
          </w:rPr>
          <w:t>59</w:t>
        </w:r>
        <w:r w:rsidR="004F5A61">
          <w:rPr>
            <w:noProof/>
            <w:webHidden/>
          </w:rPr>
          <w:fldChar w:fldCharType="end"/>
        </w:r>
      </w:hyperlink>
    </w:p>
    <w:p w14:paraId="625E59F1" w14:textId="675CE9E3" w:rsidR="004F5A61" w:rsidRDefault="007810B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56418731" w:history="1">
        <w:r w:rsidR="004F5A61" w:rsidRPr="00365620">
          <w:rPr>
            <w:rStyle w:val="-"/>
            <w:rFonts w:ascii="Tahoma" w:hAnsi="Tahoma" w:cs="Tahoma"/>
            <w:noProof/>
          </w:rPr>
          <w:t>1.1.1.</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rPr>
          <w:t>Αναθέτουσα Αρχή</w:t>
        </w:r>
        <w:r w:rsidR="004F5A61">
          <w:rPr>
            <w:noProof/>
            <w:webHidden/>
          </w:rPr>
          <w:tab/>
        </w:r>
        <w:r w:rsidR="004F5A61">
          <w:rPr>
            <w:noProof/>
            <w:webHidden/>
          </w:rPr>
          <w:fldChar w:fldCharType="begin"/>
        </w:r>
        <w:r w:rsidR="004F5A61">
          <w:rPr>
            <w:noProof/>
            <w:webHidden/>
          </w:rPr>
          <w:instrText xml:space="preserve"> PAGEREF _Toc56418731 \h </w:instrText>
        </w:r>
        <w:r w:rsidR="004F5A61">
          <w:rPr>
            <w:noProof/>
            <w:webHidden/>
          </w:rPr>
        </w:r>
        <w:r w:rsidR="004F5A61">
          <w:rPr>
            <w:noProof/>
            <w:webHidden/>
          </w:rPr>
          <w:fldChar w:fldCharType="separate"/>
        </w:r>
        <w:r w:rsidR="00CA3E14">
          <w:rPr>
            <w:noProof/>
            <w:webHidden/>
          </w:rPr>
          <w:t>59</w:t>
        </w:r>
        <w:r w:rsidR="004F5A61">
          <w:rPr>
            <w:noProof/>
            <w:webHidden/>
          </w:rPr>
          <w:fldChar w:fldCharType="end"/>
        </w:r>
      </w:hyperlink>
    </w:p>
    <w:p w14:paraId="58AD608B" w14:textId="0B71E651" w:rsidR="004F5A61" w:rsidRDefault="007810B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56418732" w:history="1">
        <w:r w:rsidR="004F5A61" w:rsidRPr="00365620">
          <w:rPr>
            <w:rStyle w:val="-"/>
            <w:rFonts w:ascii="Tahoma" w:hAnsi="Tahoma" w:cs="Tahoma"/>
            <w:noProof/>
          </w:rPr>
          <w:t>1.1.1.</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rPr>
          <w:t>Κύριος του Έργου</w:t>
        </w:r>
        <w:r w:rsidR="004F5A61">
          <w:rPr>
            <w:noProof/>
            <w:webHidden/>
          </w:rPr>
          <w:tab/>
        </w:r>
        <w:r w:rsidR="004F5A61">
          <w:rPr>
            <w:noProof/>
            <w:webHidden/>
          </w:rPr>
          <w:fldChar w:fldCharType="begin"/>
        </w:r>
        <w:r w:rsidR="004F5A61">
          <w:rPr>
            <w:noProof/>
            <w:webHidden/>
          </w:rPr>
          <w:instrText xml:space="preserve"> PAGEREF _Toc56418732 \h </w:instrText>
        </w:r>
        <w:r w:rsidR="004F5A61">
          <w:rPr>
            <w:noProof/>
            <w:webHidden/>
          </w:rPr>
        </w:r>
        <w:r w:rsidR="004F5A61">
          <w:rPr>
            <w:noProof/>
            <w:webHidden/>
          </w:rPr>
          <w:fldChar w:fldCharType="separate"/>
        </w:r>
        <w:r w:rsidR="00CA3E14">
          <w:rPr>
            <w:noProof/>
            <w:webHidden/>
          </w:rPr>
          <w:t>60</w:t>
        </w:r>
        <w:r w:rsidR="004F5A61">
          <w:rPr>
            <w:noProof/>
            <w:webHidden/>
          </w:rPr>
          <w:fldChar w:fldCharType="end"/>
        </w:r>
      </w:hyperlink>
    </w:p>
    <w:p w14:paraId="0E5DA737" w14:textId="4F884B59" w:rsidR="004F5A61" w:rsidRDefault="007810B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56418733" w:history="1">
        <w:r w:rsidR="004F5A61" w:rsidRPr="00365620">
          <w:rPr>
            <w:rStyle w:val="-"/>
            <w:rFonts w:ascii="Tahoma" w:hAnsi="Tahoma" w:cs="Tahoma"/>
            <w:noProof/>
            <w:lang w:val="el-GR"/>
          </w:rPr>
          <w:t>1.1.2.</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Διαδικασίες υλοποίησης έργων Συμπράξεων Δημοσίου και Ιδιωτικού Τομέα</w:t>
        </w:r>
        <w:r w:rsidR="004F5A61">
          <w:rPr>
            <w:noProof/>
            <w:webHidden/>
          </w:rPr>
          <w:tab/>
        </w:r>
        <w:r w:rsidR="004F5A61">
          <w:rPr>
            <w:noProof/>
            <w:webHidden/>
          </w:rPr>
          <w:fldChar w:fldCharType="begin"/>
        </w:r>
        <w:r w:rsidR="004F5A61">
          <w:rPr>
            <w:noProof/>
            <w:webHidden/>
          </w:rPr>
          <w:instrText xml:space="preserve"> PAGEREF _Toc56418733 \h </w:instrText>
        </w:r>
        <w:r w:rsidR="004F5A61">
          <w:rPr>
            <w:noProof/>
            <w:webHidden/>
          </w:rPr>
        </w:r>
        <w:r w:rsidR="004F5A61">
          <w:rPr>
            <w:noProof/>
            <w:webHidden/>
          </w:rPr>
          <w:fldChar w:fldCharType="separate"/>
        </w:r>
        <w:r w:rsidR="00CA3E14">
          <w:rPr>
            <w:noProof/>
            <w:webHidden/>
          </w:rPr>
          <w:t>62</w:t>
        </w:r>
        <w:r w:rsidR="004F5A61">
          <w:rPr>
            <w:noProof/>
            <w:webHidden/>
          </w:rPr>
          <w:fldChar w:fldCharType="end"/>
        </w:r>
      </w:hyperlink>
    </w:p>
    <w:p w14:paraId="39E49FFB" w14:textId="5F96DFF2"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734" w:history="1">
        <w:r w:rsidR="004F5A61" w:rsidRPr="00365620">
          <w:rPr>
            <w:rStyle w:val="-"/>
            <w:rFonts w:ascii="Tahoma" w:hAnsi="Tahoma" w:cs="Tahoma"/>
            <w:noProof/>
            <w:lang w:val="el-GR"/>
          </w:rPr>
          <w:t>1.2.</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ΣΚΟΠΟΣ ΚΑΙ ΣΤΟΧΟΙ ΤΗΣ ΣΥΜΒΑΣΗΣ</w:t>
        </w:r>
        <w:r w:rsidR="004F5A61">
          <w:rPr>
            <w:noProof/>
            <w:webHidden/>
          </w:rPr>
          <w:tab/>
        </w:r>
        <w:r w:rsidR="004F5A61">
          <w:rPr>
            <w:noProof/>
            <w:webHidden/>
          </w:rPr>
          <w:fldChar w:fldCharType="begin"/>
        </w:r>
        <w:r w:rsidR="004F5A61">
          <w:rPr>
            <w:noProof/>
            <w:webHidden/>
          </w:rPr>
          <w:instrText xml:space="preserve"> PAGEREF _Toc56418734 \h </w:instrText>
        </w:r>
        <w:r w:rsidR="004F5A61">
          <w:rPr>
            <w:noProof/>
            <w:webHidden/>
          </w:rPr>
        </w:r>
        <w:r w:rsidR="004F5A61">
          <w:rPr>
            <w:noProof/>
            <w:webHidden/>
          </w:rPr>
          <w:fldChar w:fldCharType="separate"/>
        </w:r>
        <w:r w:rsidR="00CA3E14">
          <w:rPr>
            <w:noProof/>
            <w:webHidden/>
          </w:rPr>
          <w:t>66</w:t>
        </w:r>
        <w:r w:rsidR="004F5A61">
          <w:rPr>
            <w:noProof/>
            <w:webHidden/>
          </w:rPr>
          <w:fldChar w:fldCharType="end"/>
        </w:r>
      </w:hyperlink>
    </w:p>
    <w:p w14:paraId="12DA201A" w14:textId="1836547A" w:rsidR="004F5A61" w:rsidRDefault="007810B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56418735" w:history="1">
        <w:r w:rsidR="004F5A61" w:rsidRPr="00365620">
          <w:rPr>
            <w:rStyle w:val="-"/>
            <w:rFonts w:ascii="Tahoma" w:hAnsi="Tahoma" w:cs="Tahoma"/>
            <w:noProof/>
          </w:rPr>
          <w:t>1.3.</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rPr>
          <w:t>ΑΝΤΙΚΕΙΜΕΝΟ ΤΗΣ ΣΥΜΒΑΣΗΣ</w:t>
        </w:r>
        <w:r w:rsidR="004F5A61">
          <w:rPr>
            <w:noProof/>
            <w:webHidden/>
          </w:rPr>
          <w:tab/>
        </w:r>
        <w:r w:rsidR="004F5A61">
          <w:rPr>
            <w:noProof/>
            <w:webHidden/>
          </w:rPr>
          <w:fldChar w:fldCharType="begin"/>
        </w:r>
        <w:r w:rsidR="004F5A61">
          <w:rPr>
            <w:noProof/>
            <w:webHidden/>
          </w:rPr>
          <w:instrText xml:space="preserve"> PAGEREF _Toc56418735 \h </w:instrText>
        </w:r>
        <w:r w:rsidR="004F5A61">
          <w:rPr>
            <w:noProof/>
            <w:webHidden/>
          </w:rPr>
        </w:r>
        <w:r w:rsidR="004F5A61">
          <w:rPr>
            <w:noProof/>
            <w:webHidden/>
          </w:rPr>
          <w:fldChar w:fldCharType="separate"/>
        </w:r>
        <w:r w:rsidR="00CA3E14">
          <w:rPr>
            <w:noProof/>
            <w:webHidden/>
          </w:rPr>
          <w:t>67</w:t>
        </w:r>
        <w:r w:rsidR="004F5A61">
          <w:rPr>
            <w:noProof/>
            <w:webHidden/>
          </w:rPr>
          <w:fldChar w:fldCharType="end"/>
        </w:r>
      </w:hyperlink>
    </w:p>
    <w:p w14:paraId="550E3699" w14:textId="5AD035F8" w:rsidR="004F5A61" w:rsidRDefault="007810B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56418736" w:history="1">
        <w:r w:rsidR="004F5A61" w:rsidRPr="00365620">
          <w:rPr>
            <w:rStyle w:val="-"/>
            <w:rFonts w:ascii="Tahoma" w:hAnsi="Tahoma" w:cs="Tahoma"/>
            <w:noProof/>
            <w:lang w:val="el-GR"/>
          </w:rPr>
          <w:t>1.3.1.</w:t>
        </w:r>
        <w:r w:rsidR="004F5A61">
          <w:rPr>
            <w:rFonts w:asciiTheme="minorHAnsi" w:eastAsiaTheme="minorEastAsia" w:hAnsiTheme="minorHAnsi" w:cstheme="minorBidi"/>
            <w:noProof/>
            <w:sz w:val="22"/>
            <w:szCs w:val="22"/>
            <w:lang w:val="en-US" w:eastAsia="en-US"/>
          </w:rPr>
          <w:tab/>
        </w:r>
        <w:r w:rsidR="004F5A61" w:rsidRPr="00365620">
          <w:rPr>
            <w:rStyle w:val="-"/>
            <w:rFonts w:ascii="Tahoma" w:hAnsi="Tahoma" w:cs="Tahoma"/>
            <w:noProof/>
            <w:lang w:val="el-GR"/>
          </w:rPr>
          <w:t>Μεθοδολογία διοίκησης και διασφάλισης ποιότητας Έργου</w:t>
        </w:r>
        <w:r w:rsidR="004F5A61">
          <w:rPr>
            <w:noProof/>
            <w:webHidden/>
          </w:rPr>
          <w:tab/>
        </w:r>
        <w:r w:rsidR="004F5A61">
          <w:rPr>
            <w:noProof/>
            <w:webHidden/>
          </w:rPr>
          <w:fldChar w:fldCharType="begin"/>
        </w:r>
        <w:r w:rsidR="004F5A61">
          <w:rPr>
            <w:noProof/>
            <w:webHidden/>
          </w:rPr>
          <w:instrText xml:space="preserve"> PAGEREF _Toc56418736 \h </w:instrText>
        </w:r>
        <w:r w:rsidR="004F5A61">
          <w:rPr>
            <w:noProof/>
            <w:webHidden/>
          </w:rPr>
        </w:r>
        <w:r w:rsidR="004F5A61">
          <w:rPr>
            <w:noProof/>
            <w:webHidden/>
          </w:rPr>
          <w:fldChar w:fldCharType="separate"/>
        </w:r>
        <w:r w:rsidR="00CA3E14">
          <w:rPr>
            <w:noProof/>
            <w:webHidden/>
          </w:rPr>
          <w:t>68</w:t>
        </w:r>
        <w:r w:rsidR="004F5A61">
          <w:rPr>
            <w:noProof/>
            <w:webHidden/>
          </w:rPr>
          <w:fldChar w:fldCharType="end"/>
        </w:r>
      </w:hyperlink>
    </w:p>
    <w:p w14:paraId="1D516B6B" w14:textId="788AD4F1" w:rsidR="004F5A61" w:rsidRDefault="007810B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56418737" w:history="1">
        <w:r w:rsidR="004F5A61" w:rsidRPr="00365620">
          <w:rPr>
            <w:rStyle w:val="-"/>
            <w:rFonts w:ascii="Tahoma" w:eastAsia="SimSun" w:hAnsi="Tahoma" w:cs="Tahoma"/>
            <w:noProof/>
            <w:lang w:val="el-GR"/>
          </w:rPr>
          <w:t>1.3.2.</w:t>
        </w:r>
        <w:r w:rsidR="004F5A61">
          <w:rPr>
            <w:rFonts w:asciiTheme="minorHAnsi" w:eastAsiaTheme="minorEastAsia" w:hAnsiTheme="minorHAnsi" w:cstheme="minorBidi"/>
            <w:noProof/>
            <w:sz w:val="22"/>
            <w:szCs w:val="22"/>
            <w:lang w:val="en-US" w:eastAsia="en-US"/>
          </w:rPr>
          <w:tab/>
        </w:r>
        <w:r w:rsidR="004F5A61" w:rsidRPr="00365620">
          <w:rPr>
            <w:rStyle w:val="-"/>
            <w:rFonts w:ascii="Tahoma" w:eastAsia="SimSun" w:hAnsi="Tahoma" w:cs="Tahoma"/>
            <w:noProof/>
            <w:lang w:val="el-GR"/>
          </w:rPr>
          <w:t>Διάρκεια σύμβασης-Χρόνοι παράδοσης</w:t>
        </w:r>
        <w:r w:rsidR="004F5A61">
          <w:rPr>
            <w:noProof/>
            <w:webHidden/>
          </w:rPr>
          <w:tab/>
        </w:r>
        <w:r w:rsidR="004F5A61">
          <w:rPr>
            <w:noProof/>
            <w:webHidden/>
          </w:rPr>
          <w:fldChar w:fldCharType="begin"/>
        </w:r>
        <w:r w:rsidR="004F5A61">
          <w:rPr>
            <w:noProof/>
            <w:webHidden/>
          </w:rPr>
          <w:instrText xml:space="preserve"> PAGEREF _Toc56418737 \h </w:instrText>
        </w:r>
        <w:r w:rsidR="004F5A61">
          <w:rPr>
            <w:noProof/>
            <w:webHidden/>
          </w:rPr>
        </w:r>
        <w:r w:rsidR="004F5A61">
          <w:rPr>
            <w:noProof/>
            <w:webHidden/>
          </w:rPr>
          <w:fldChar w:fldCharType="separate"/>
        </w:r>
        <w:r w:rsidR="00CA3E14">
          <w:rPr>
            <w:noProof/>
            <w:webHidden/>
          </w:rPr>
          <w:t>69</w:t>
        </w:r>
        <w:r w:rsidR="004F5A61">
          <w:rPr>
            <w:noProof/>
            <w:webHidden/>
          </w:rPr>
          <w:fldChar w:fldCharType="end"/>
        </w:r>
      </w:hyperlink>
    </w:p>
    <w:p w14:paraId="5792A78F" w14:textId="14191A51" w:rsidR="004F5A61" w:rsidRDefault="007810B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56418738" w:history="1">
        <w:r w:rsidR="004F5A61" w:rsidRPr="00365620">
          <w:rPr>
            <w:rStyle w:val="-"/>
            <w:rFonts w:ascii="Tahoma" w:eastAsia="SimSun" w:hAnsi="Tahoma" w:cs="Tahoma"/>
            <w:noProof/>
            <w:lang w:val="el-GR"/>
          </w:rPr>
          <w:t>1.3.3.</w:t>
        </w:r>
        <w:r w:rsidR="004F5A61">
          <w:rPr>
            <w:rFonts w:asciiTheme="minorHAnsi" w:eastAsiaTheme="minorEastAsia" w:hAnsiTheme="minorHAnsi" w:cstheme="minorBidi"/>
            <w:noProof/>
            <w:sz w:val="22"/>
            <w:szCs w:val="22"/>
            <w:lang w:val="en-US" w:eastAsia="en-US"/>
          </w:rPr>
          <w:tab/>
        </w:r>
        <w:r w:rsidR="004F5A61" w:rsidRPr="00365620">
          <w:rPr>
            <w:rStyle w:val="-"/>
            <w:rFonts w:ascii="Tahoma" w:eastAsia="SimSun" w:hAnsi="Tahoma" w:cs="Tahoma"/>
            <w:noProof/>
            <w:lang w:val="el-GR"/>
          </w:rPr>
          <w:t>Τόπος υλοποίησης/ παροχής των υπηρεσιών</w:t>
        </w:r>
        <w:r w:rsidR="004F5A61">
          <w:rPr>
            <w:noProof/>
            <w:webHidden/>
          </w:rPr>
          <w:tab/>
        </w:r>
        <w:r w:rsidR="004F5A61">
          <w:rPr>
            <w:noProof/>
            <w:webHidden/>
          </w:rPr>
          <w:fldChar w:fldCharType="begin"/>
        </w:r>
        <w:r w:rsidR="004F5A61">
          <w:rPr>
            <w:noProof/>
            <w:webHidden/>
          </w:rPr>
          <w:instrText xml:space="preserve"> PAGEREF _Toc56418738 \h </w:instrText>
        </w:r>
        <w:r w:rsidR="004F5A61">
          <w:rPr>
            <w:noProof/>
            <w:webHidden/>
          </w:rPr>
        </w:r>
        <w:r w:rsidR="004F5A61">
          <w:rPr>
            <w:noProof/>
            <w:webHidden/>
          </w:rPr>
          <w:fldChar w:fldCharType="separate"/>
        </w:r>
        <w:r w:rsidR="00CA3E14">
          <w:rPr>
            <w:noProof/>
            <w:webHidden/>
          </w:rPr>
          <w:t>69</w:t>
        </w:r>
        <w:r w:rsidR="004F5A61">
          <w:rPr>
            <w:noProof/>
            <w:webHidden/>
          </w:rPr>
          <w:fldChar w:fldCharType="end"/>
        </w:r>
      </w:hyperlink>
    </w:p>
    <w:p w14:paraId="303301ED" w14:textId="5CD195B2" w:rsidR="004F5A61" w:rsidRDefault="007810B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56418739" w:history="1">
        <w:r w:rsidR="004F5A61" w:rsidRPr="00365620">
          <w:rPr>
            <w:rStyle w:val="-"/>
            <w:rFonts w:ascii="Tahoma" w:eastAsia="SimSun" w:hAnsi="Tahoma" w:cs="Tahoma"/>
            <w:noProof/>
            <w:lang w:val="el-GR"/>
          </w:rPr>
          <w:t>1.3.4.</w:t>
        </w:r>
        <w:r w:rsidR="004F5A61">
          <w:rPr>
            <w:rFonts w:asciiTheme="minorHAnsi" w:eastAsiaTheme="minorEastAsia" w:hAnsiTheme="minorHAnsi" w:cstheme="minorBidi"/>
            <w:noProof/>
            <w:sz w:val="22"/>
            <w:szCs w:val="22"/>
            <w:lang w:val="en-US" w:eastAsia="en-US"/>
          </w:rPr>
          <w:tab/>
        </w:r>
        <w:r w:rsidR="004F5A61" w:rsidRPr="00365620">
          <w:rPr>
            <w:rStyle w:val="-"/>
            <w:rFonts w:ascii="Tahoma" w:eastAsia="SimSun" w:hAnsi="Tahoma" w:cs="Tahoma"/>
            <w:noProof/>
            <w:lang w:val="el-GR"/>
          </w:rPr>
          <w:t>Παραδοτέα</w:t>
        </w:r>
        <w:r w:rsidR="004F5A61">
          <w:rPr>
            <w:noProof/>
            <w:webHidden/>
          </w:rPr>
          <w:tab/>
        </w:r>
        <w:r w:rsidR="004F5A61">
          <w:rPr>
            <w:noProof/>
            <w:webHidden/>
          </w:rPr>
          <w:fldChar w:fldCharType="begin"/>
        </w:r>
        <w:r w:rsidR="004F5A61">
          <w:rPr>
            <w:noProof/>
            <w:webHidden/>
          </w:rPr>
          <w:instrText xml:space="preserve"> PAGEREF _Toc56418739 \h </w:instrText>
        </w:r>
        <w:r w:rsidR="004F5A61">
          <w:rPr>
            <w:noProof/>
            <w:webHidden/>
          </w:rPr>
        </w:r>
        <w:r w:rsidR="004F5A61">
          <w:rPr>
            <w:noProof/>
            <w:webHidden/>
          </w:rPr>
          <w:fldChar w:fldCharType="separate"/>
        </w:r>
        <w:r w:rsidR="00CA3E14">
          <w:rPr>
            <w:noProof/>
            <w:webHidden/>
          </w:rPr>
          <w:t>70</w:t>
        </w:r>
        <w:r w:rsidR="004F5A61">
          <w:rPr>
            <w:noProof/>
            <w:webHidden/>
          </w:rPr>
          <w:fldChar w:fldCharType="end"/>
        </w:r>
      </w:hyperlink>
    </w:p>
    <w:p w14:paraId="2FDDA6EF" w14:textId="20C19577" w:rsidR="004F5A61" w:rsidRDefault="007810B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56418740" w:history="1">
        <w:r w:rsidR="004F5A61" w:rsidRPr="00365620">
          <w:rPr>
            <w:rStyle w:val="-"/>
            <w:rFonts w:ascii="Tahoma" w:eastAsia="SimSun" w:hAnsi="Tahoma" w:cs="Tahoma"/>
            <w:noProof/>
            <w:lang w:val="el-GR"/>
          </w:rPr>
          <w:t>1.3.5.</w:t>
        </w:r>
        <w:r w:rsidR="004F5A61">
          <w:rPr>
            <w:rFonts w:asciiTheme="minorHAnsi" w:eastAsiaTheme="minorEastAsia" w:hAnsiTheme="minorHAnsi" w:cstheme="minorBidi"/>
            <w:noProof/>
            <w:sz w:val="22"/>
            <w:szCs w:val="22"/>
            <w:lang w:val="en-US" w:eastAsia="en-US"/>
          </w:rPr>
          <w:tab/>
        </w:r>
        <w:r w:rsidR="004F5A61" w:rsidRPr="00365620">
          <w:rPr>
            <w:rStyle w:val="-"/>
            <w:rFonts w:ascii="Tahoma" w:eastAsia="SimSun" w:hAnsi="Tahoma" w:cs="Tahoma"/>
            <w:noProof/>
            <w:lang w:val="el-GR"/>
          </w:rPr>
          <w:t>Ομάδα Έργου</w:t>
        </w:r>
        <w:r w:rsidR="004F5A61">
          <w:rPr>
            <w:noProof/>
            <w:webHidden/>
          </w:rPr>
          <w:tab/>
        </w:r>
        <w:r w:rsidR="004F5A61">
          <w:rPr>
            <w:noProof/>
            <w:webHidden/>
          </w:rPr>
          <w:fldChar w:fldCharType="begin"/>
        </w:r>
        <w:r w:rsidR="004F5A61">
          <w:rPr>
            <w:noProof/>
            <w:webHidden/>
          </w:rPr>
          <w:instrText xml:space="preserve"> PAGEREF _Toc56418740 \h </w:instrText>
        </w:r>
        <w:r w:rsidR="004F5A61">
          <w:rPr>
            <w:noProof/>
            <w:webHidden/>
          </w:rPr>
        </w:r>
        <w:r w:rsidR="004F5A61">
          <w:rPr>
            <w:noProof/>
            <w:webHidden/>
          </w:rPr>
          <w:fldChar w:fldCharType="separate"/>
        </w:r>
        <w:r w:rsidR="00CA3E14">
          <w:rPr>
            <w:noProof/>
            <w:webHidden/>
          </w:rPr>
          <w:t>72</w:t>
        </w:r>
        <w:r w:rsidR="004F5A61">
          <w:rPr>
            <w:noProof/>
            <w:webHidden/>
          </w:rPr>
          <w:fldChar w:fldCharType="end"/>
        </w:r>
      </w:hyperlink>
    </w:p>
    <w:p w14:paraId="6559DD63" w14:textId="4D45C137" w:rsidR="004F5A61" w:rsidRDefault="007810B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56418741" w:history="1">
        <w:r w:rsidR="004F5A61" w:rsidRPr="00365620">
          <w:rPr>
            <w:rStyle w:val="-"/>
            <w:rFonts w:ascii="Tahoma" w:eastAsia="SimSun" w:hAnsi="Tahoma" w:cs="Tahoma"/>
            <w:noProof/>
            <w:lang w:val="el-GR"/>
          </w:rPr>
          <w:t>1.3.5.1.</w:t>
        </w:r>
        <w:r w:rsidR="004F5A61">
          <w:rPr>
            <w:rFonts w:asciiTheme="minorHAnsi" w:eastAsiaTheme="minorEastAsia" w:hAnsiTheme="minorHAnsi" w:cstheme="minorBidi"/>
            <w:noProof/>
            <w:sz w:val="22"/>
            <w:szCs w:val="22"/>
            <w:lang w:val="en-US" w:eastAsia="en-US"/>
          </w:rPr>
          <w:tab/>
        </w:r>
        <w:r w:rsidR="004F5A61" w:rsidRPr="00365620">
          <w:rPr>
            <w:rStyle w:val="-"/>
            <w:rFonts w:ascii="Tahoma" w:eastAsia="SimSun" w:hAnsi="Tahoma" w:cs="Tahoma"/>
            <w:noProof/>
            <w:lang w:val="el-GR"/>
          </w:rPr>
          <w:t>Σχήμα Διοίκησης</w:t>
        </w:r>
        <w:r w:rsidR="004F5A61">
          <w:rPr>
            <w:noProof/>
            <w:webHidden/>
          </w:rPr>
          <w:tab/>
        </w:r>
        <w:r w:rsidR="004F5A61">
          <w:rPr>
            <w:noProof/>
            <w:webHidden/>
          </w:rPr>
          <w:fldChar w:fldCharType="begin"/>
        </w:r>
        <w:r w:rsidR="004F5A61">
          <w:rPr>
            <w:noProof/>
            <w:webHidden/>
          </w:rPr>
          <w:instrText xml:space="preserve"> PAGEREF _Toc56418741 \h </w:instrText>
        </w:r>
        <w:r w:rsidR="004F5A61">
          <w:rPr>
            <w:noProof/>
            <w:webHidden/>
          </w:rPr>
        </w:r>
        <w:r w:rsidR="004F5A61">
          <w:rPr>
            <w:noProof/>
            <w:webHidden/>
          </w:rPr>
          <w:fldChar w:fldCharType="separate"/>
        </w:r>
        <w:r w:rsidR="00CA3E14">
          <w:rPr>
            <w:noProof/>
            <w:webHidden/>
          </w:rPr>
          <w:t>72</w:t>
        </w:r>
        <w:r w:rsidR="004F5A61">
          <w:rPr>
            <w:noProof/>
            <w:webHidden/>
          </w:rPr>
          <w:fldChar w:fldCharType="end"/>
        </w:r>
      </w:hyperlink>
    </w:p>
    <w:p w14:paraId="438F1281" w14:textId="3FA35564" w:rsidR="004F5A61" w:rsidRDefault="007810B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56418742" w:history="1">
        <w:r w:rsidR="004F5A61" w:rsidRPr="00365620">
          <w:rPr>
            <w:rStyle w:val="-"/>
            <w:rFonts w:ascii="Tahoma" w:eastAsia="SimSun" w:hAnsi="Tahoma" w:cs="Tahoma"/>
            <w:noProof/>
            <w:lang w:val="el-GR"/>
          </w:rPr>
          <w:t>1.3.5.2.</w:t>
        </w:r>
        <w:r w:rsidR="004F5A61">
          <w:rPr>
            <w:rFonts w:asciiTheme="minorHAnsi" w:eastAsiaTheme="minorEastAsia" w:hAnsiTheme="minorHAnsi" w:cstheme="minorBidi"/>
            <w:noProof/>
            <w:sz w:val="22"/>
            <w:szCs w:val="22"/>
            <w:lang w:val="en-US" w:eastAsia="en-US"/>
          </w:rPr>
          <w:tab/>
        </w:r>
        <w:r w:rsidR="004F5A61" w:rsidRPr="00365620">
          <w:rPr>
            <w:rStyle w:val="-"/>
            <w:rFonts w:ascii="Tahoma" w:eastAsia="SimSun" w:hAnsi="Tahoma" w:cs="Tahoma"/>
            <w:noProof/>
            <w:lang w:val="el-GR"/>
          </w:rPr>
          <w:t>Ομάδα Έργου</w:t>
        </w:r>
        <w:r w:rsidR="004F5A61">
          <w:rPr>
            <w:noProof/>
            <w:webHidden/>
          </w:rPr>
          <w:tab/>
        </w:r>
        <w:r w:rsidR="004F5A61">
          <w:rPr>
            <w:noProof/>
            <w:webHidden/>
          </w:rPr>
          <w:fldChar w:fldCharType="begin"/>
        </w:r>
        <w:r w:rsidR="004F5A61">
          <w:rPr>
            <w:noProof/>
            <w:webHidden/>
          </w:rPr>
          <w:instrText xml:space="preserve"> PAGEREF _Toc56418742 \h </w:instrText>
        </w:r>
        <w:r w:rsidR="004F5A61">
          <w:rPr>
            <w:noProof/>
            <w:webHidden/>
          </w:rPr>
        </w:r>
        <w:r w:rsidR="004F5A61">
          <w:rPr>
            <w:noProof/>
            <w:webHidden/>
          </w:rPr>
          <w:fldChar w:fldCharType="separate"/>
        </w:r>
        <w:r w:rsidR="00CA3E14">
          <w:rPr>
            <w:noProof/>
            <w:webHidden/>
          </w:rPr>
          <w:t>72</w:t>
        </w:r>
        <w:r w:rsidR="004F5A61">
          <w:rPr>
            <w:noProof/>
            <w:webHidden/>
          </w:rPr>
          <w:fldChar w:fldCharType="end"/>
        </w:r>
      </w:hyperlink>
    </w:p>
    <w:p w14:paraId="62C5BC26" w14:textId="0B85DA3B" w:rsidR="004F5A61" w:rsidRDefault="007810BC">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56418743" w:history="1">
        <w:r w:rsidR="004F5A61" w:rsidRPr="00365620">
          <w:rPr>
            <w:rStyle w:val="-"/>
            <w:rFonts w:ascii="Tahoma" w:hAnsi="Tahoma" w:cs="Tahoma"/>
            <w:noProof/>
            <w:lang w:val="el-GR"/>
          </w:rPr>
          <w:t>ΠΑΡΑΡΤΗΜΑ ΙΙ – Πίνακες Συμμόρφωσης</w:t>
        </w:r>
        <w:r w:rsidR="004F5A61">
          <w:rPr>
            <w:noProof/>
            <w:webHidden/>
          </w:rPr>
          <w:tab/>
        </w:r>
        <w:r w:rsidR="004F5A61">
          <w:rPr>
            <w:noProof/>
            <w:webHidden/>
          </w:rPr>
          <w:fldChar w:fldCharType="begin"/>
        </w:r>
        <w:r w:rsidR="004F5A61">
          <w:rPr>
            <w:noProof/>
            <w:webHidden/>
          </w:rPr>
          <w:instrText xml:space="preserve"> PAGEREF _Toc56418743 \h </w:instrText>
        </w:r>
        <w:r w:rsidR="004F5A61">
          <w:rPr>
            <w:noProof/>
            <w:webHidden/>
          </w:rPr>
        </w:r>
        <w:r w:rsidR="004F5A61">
          <w:rPr>
            <w:noProof/>
            <w:webHidden/>
          </w:rPr>
          <w:fldChar w:fldCharType="separate"/>
        </w:r>
        <w:r w:rsidR="00CA3E14">
          <w:rPr>
            <w:noProof/>
            <w:webHidden/>
          </w:rPr>
          <w:t>75</w:t>
        </w:r>
        <w:r w:rsidR="004F5A61">
          <w:rPr>
            <w:noProof/>
            <w:webHidden/>
          </w:rPr>
          <w:fldChar w:fldCharType="end"/>
        </w:r>
      </w:hyperlink>
    </w:p>
    <w:p w14:paraId="56CFDD1D" w14:textId="29A87B63" w:rsidR="004F5A61" w:rsidRDefault="007810BC">
      <w:pPr>
        <w:pStyle w:val="40"/>
        <w:tabs>
          <w:tab w:val="right" w:leader="dot" w:pos="9628"/>
        </w:tabs>
        <w:rPr>
          <w:rFonts w:asciiTheme="minorHAnsi" w:eastAsiaTheme="minorEastAsia" w:hAnsiTheme="minorHAnsi" w:cstheme="minorBidi"/>
          <w:noProof/>
          <w:sz w:val="22"/>
          <w:szCs w:val="22"/>
          <w:lang w:val="en-US" w:eastAsia="en-US"/>
        </w:rPr>
      </w:pPr>
      <w:hyperlink w:anchor="_Toc56418744" w:history="1">
        <w:r w:rsidR="004F5A61" w:rsidRPr="00365620">
          <w:rPr>
            <w:rStyle w:val="-"/>
            <w:rFonts w:ascii="Tahoma" w:hAnsi="Tahoma" w:cs="Tahoma"/>
            <w:noProof/>
            <w:lang w:val="el-GR"/>
          </w:rPr>
          <w:t>4.1 Γενικές Απαιτήσεις</w:t>
        </w:r>
        <w:r w:rsidR="004F5A61">
          <w:rPr>
            <w:noProof/>
            <w:webHidden/>
          </w:rPr>
          <w:tab/>
        </w:r>
        <w:r w:rsidR="004F5A61">
          <w:rPr>
            <w:noProof/>
            <w:webHidden/>
          </w:rPr>
          <w:fldChar w:fldCharType="begin"/>
        </w:r>
        <w:r w:rsidR="004F5A61">
          <w:rPr>
            <w:noProof/>
            <w:webHidden/>
          </w:rPr>
          <w:instrText xml:space="preserve"> PAGEREF _Toc56418744 \h </w:instrText>
        </w:r>
        <w:r w:rsidR="004F5A61">
          <w:rPr>
            <w:noProof/>
            <w:webHidden/>
          </w:rPr>
        </w:r>
        <w:r w:rsidR="004F5A61">
          <w:rPr>
            <w:noProof/>
            <w:webHidden/>
          </w:rPr>
          <w:fldChar w:fldCharType="separate"/>
        </w:r>
        <w:r w:rsidR="00CA3E14">
          <w:rPr>
            <w:noProof/>
            <w:webHidden/>
          </w:rPr>
          <w:t>75</w:t>
        </w:r>
        <w:r w:rsidR="004F5A61">
          <w:rPr>
            <w:noProof/>
            <w:webHidden/>
          </w:rPr>
          <w:fldChar w:fldCharType="end"/>
        </w:r>
      </w:hyperlink>
    </w:p>
    <w:p w14:paraId="7F627D2B" w14:textId="68F6486D" w:rsidR="004F5A61" w:rsidRDefault="007810BC">
      <w:pPr>
        <w:pStyle w:val="40"/>
        <w:tabs>
          <w:tab w:val="right" w:leader="dot" w:pos="9628"/>
        </w:tabs>
        <w:rPr>
          <w:rFonts w:asciiTheme="minorHAnsi" w:eastAsiaTheme="minorEastAsia" w:hAnsiTheme="minorHAnsi" w:cstheme="minorBidi"/>
          <w:noProof/>
          <w:sz w:val="22"/>
          <w:szCs w:val="22"/>
          <w:lang w:val="en-US" w:eastAsia="en-US"/>
        </w:rPr>
      </w:pPr>
      <w:hyperlink w:anchor="_Toc56418745" w:history="1">
        <w:r w:rsidR="004F5A61" w:rsidRPr="00365620">
          <w:rPr>
            <w:rStyle w:val="-"/>
            <w:rFonts w:ascii="Tahoma" w:hAnsi="Tahoma" w:cs="Tahoma"/>
            <w:noProof/>
            <w:lang w:val="el-GR"/>
          </w:rPr>
          <w:t>4.2 Ομάδα Έργου</w:t>
        </w:r>
        <w:r w:rsidR="004F5A61">
          <w:rPr>
            <w:noProof/>
            <w:webHidden/>
          </w:rPr>
          <w:tab/>
        </w:r>
        <w:r w:rsidR="004F5A61">
          <w:rPr>
            <w:noProof/>
            <w:webHidden/>
          </w:rPr>
          <w:fldChar w:fldCharType="begin"/>
        </w:r>
        <w:r w:rsidR="004F5A61">
          <w:rPr>
            <w:noProof/>
            <w:webHidden/>
          </w:rPr>
          <w:instrText xml:space="preserve"> PAGEREF _Toc56418745 \h </w:instrText>
        </w:r>
        <w:r w:rsidR="004F5A61">
          <w:rPr>
            <w:noProof/>
            <w:webHidden/>
          </w:rPr>
        </w:r>
        <w:r w:rsidR="004F5A61">
          <w:rPr>
            <w:noProof/>
            <w:webHidden/>
          </w:rPr>
          <w:fldChar w:fldCharType="separate"/>
        </w:r>
        <w:r w:rsidR="00CA3E14">
          <w:rPr>
            <w:noProof/>
            <w:webHidden/>
          </w:rPr>
          <w:t>76</w:t>
        </w:r>
        <w:r w:rsidR="004F5A61">
          <w:rPr>
            <w:noProof/>
            <w:webHidden/>
          </w:rPr>
          <w:fldChar w:fldCharType="end"/>
        </w:r>
      </w:hyperlink>
    </w:p>
    <w:p w14:paraId="0068E072" w14:textId="40D3175B" w:rsidR="004F5A61" w:rsidRDefault="007810BC">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56418746" w:history="1">
        <w:r w:rsidR="004F5A61" w:rsidRPr="00365620">
          <w:rPr>
            <w:rStyle w:val="-"/>
            <w:rFonts w:ascii="Tahoma" w:hAnsi="Tahoma" w:cs="Tahoma"/>
            <w:noProof/>
            <w:lang w:val="el-GR"/>
          </w:rPr>
          <w:t>ΠΑΡΑΡΤΗΜΑ ΙΙI – ΕΥΡΩΠΑΙΚΟ ΕΝΙΑΙΟ ΕΓΓΡΑΦΟ ΣΥΜΒΑΣΗΣ (ΕΕΕΣ)</w:t>
        </w:r>
        <w:r w:rsidR="004F5A61">
          <w:rPr>
            <w:noProof/>
            <w:webHidden/>
          </w:rPr>
          <w:tab/>
        </w:r>
        <w:r w:rsidR="004F5A61">
          <w:rPr>
            <w:noProof/>
            <w:webHidden/>
          </w:rPr>
          <w:fldChar w:fldCharType="begin"/>
        </w:r>
        <w:r w:rsidR="004F5A61">
          <w:rPr>
            <w:noProof/>
            <w:webHidden/>
          </w:rPr>
          <w:instrText xml:space="preserve"> PAGEREF _Toc56418746 \h </w:instrText>
        </w:r>
        <w:r w:rsidR="004F5A61">
          <w:rPr>
            <w:noProof/>
            <w:webHidden/>
          </w:rPr>
        </w:r>
        <w:r w:rsidR="004F5A61">
          <w:rPr>
            <w:noProof/>
            <w:webHidden/>
          </w:rPr>
          <w:fldChar w:fldCharType="separate"/>
        </w:r>
        <w:r w:rsidR="00CA3E14">
          <w:rPr>
            <w:noProof/>
            <w:webHidden/>
          </w:rPr>
          <w:t>78</w:t>
        </w:r>
        <w:r w:rsidR="004F5A61">
          <w:rPr>
            <w:noProof/>
            <w:webHidden/>
          </w:rPr>
          <w:fldChar w:fldCharType="end"/>
        </w:r>
      </w:hyperlink>
    </w:p>
    <w:p w14:paraId="527738C6" w14:textId="49501FD4" w:rsidR="004F5A61" w:rsidRDefault="007810BC">
      <w:pPr>
        <w:pStyle w:val="40"/>
        <w:tabs>
          <w:tab w:val="right" w:leader="dot" w:pos="9628"/>
        </w:tabs>
        <w:rPr>
          <w:rFonts w:asciiTheme="minorHAnsi" w:eastAsiaTheme="minorEastAsia" w:hAnsiTheme="minorHAnsi" w:cstheme="minorBidi"/>
          <w:noProof/>
          <w:sz w:val="22"/>
          <w:szCs w:val="22"/>
          <w:lang w:val="en-US" w:eastAsia="en-US"/>
        </w:rPr>
      </w:pPr>
      <w:hyperlink w:anchor="_Toc56418747" w:history="1">
        <w:r w:rsidR="004F5A61" w:rsidRPr="00365620">
          <w:rPr>
            <w:rStyle w:val="-"/>
            <w:rFonts w:ascii="Tahoma" w:hAnsi="Tahoma" w:cs="Tahoma"/>
            <w:noProof/>
            <w:lang w:val="el-GR"/>
          </w:rPr>
          <w:t>ΕΥΡΩΠΑΙΚΟ ΕΝΙΑΙΟ ΕΓΓΡΑΦΟ ΣΥΜΒΑΣΗΣ (ΕΕΕΣ)</w:t>
        </w:r>
        <w:r w:rsidR="004F5A61">
          <w:rPr>
            <w:noProof/>
            <w:webHidden/>
          </w:rPr>
          <w:tab/>
        </w:r>
        <w:r w:rsidR="004F5A61">
          <w:rPr>
            <w:noProof/>
            <w:webHidden/>
          </w:rPr>
          <w:fldChar w:fldCharType="begin"/>
        </w:r>
        <w:r w:rsidR="004F5A61">
          <w:rPr>
            <w:noProof/>
            <w:webHidden/>
          </w:rPr>
          <w:instrText xml:space="preserve"> PAGEREF _Toc56418747 \h </w:instrText>
        </w:r>
        <w:r w:rsidR="004F5A61">
          <w:rPr>
            <w:noProof/>
            <w:webHidden/>
          </w:rPr>
        </w:r>
        <w:r w:rsidR="004F5A61">
          <w:rPr>
            <w:noProof/>
            <w:webHidden/>
          </w:rPr>
          <w:fldChar w:fldCharType="separate"/>
        </w:r>
        <w:r w:rsidR="00CA3E14">
          <w:rPr>
            <w:noProof/>
            <w:webHidden/>
          </w:rPr>
          <w:t>78</w:t>
        </w:r>
        <w:r w:rsidR="004F5A61">
          <w:rPr>
            <w:noProof/>
            <w:webHidden/>
          </w:rPr>
          <w:fldChar w:fldCharType="end"/>
        </w:r>
      </w:hyperlink>
    </w:p>
    <w:p w14:paraId="42C9E916" w14:textId="7390C9FC" w:rsidR="004F5A61" w:rsidRDefault="007810BC">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56418748" w:history="1">
        <w:r w:rsidR="004F5A61" w:rsidRPr="00365620">
          <w:rPr>
            <w:rStyle w:val="-"/>
            <w:rFonts w:ascii="Tahoma" w:hAnsi="Tahoma" w:cs="Tahoma"/>
            <w:noProof/>
            <w:lang w:val="el-GR"/>
          </w:rPr>
          <w:t>ΠΑΡΑΡΤΗΜΑ Ι</w:t>
        </w:r>
        <w:r w:rsidR="004F5A61" w:rsidRPr="00365620">
          <w:rPr>
            <w:rStyle w:val="-"/>
            <w:rFonts w:ascii="Tahoma" w:hAnsi="Tahoma" w:cs="Tahoma"/>
            <w:noProof/>
          </w:rPr>
          <w:t>V</w:t>
        </w:r>
        <w:r w:rsidR="004F5A61" w:rsidRPr="00365620">
          <w:rPr>
            <w:rStyle w:val="-"/>
            <w:rFonts w:ascii="Tahoma" w:hAnsi="Tahoma" w:cs="Tahoma"/>
            <w:noProof/>
            <w:lang w:val="el-GR"/>
          </w:rPr>
          <w:t xml:space="preserve"> – Υπόδειγμα Βιογραφικού Σημειώματος</w:t>
        </w:r>
        <w:r w:rsidR="004F5A61">
          <w:rPr>
            <w:noProof/>
            <w:webHidden/>
          </w:rPr>
          <w:tab/>
        </w:r>
        <w:r w:rsidR="004F5A61">
          <w:rPr>
            <w:noProof/>
            <w:webHidden/>
          </w:rPr>
          <w:fldChar w:fldCharType="begin"/>
        </w:r>
        <w:r w:rsidR="004F5A61">
          <w:rPr>
            <w:noProof/>
            <w:webHidden/>
          </w:rPr>
          <w:instrText xml:space="preserve"> PAGEREF _Toc56418748 \h </w:instrText>
        </w:r>
        <w:r w:rsidR="004F5A61">
          <w:rPr>
            <w:noProof/>
            <w:webHidden/>
          </w:rPr>
        </w:r>
        <w:r w:rsidR="004F5A61">
          <w:rPr>
            <w:noProof/>
            <w:webHidden/>
          </w:rPr>
          <w:fldChar w:fldCharType="separate"/>
        </w:r>
        <w:r w:rsidR="00CA3E14">
          <w:rPr>
            <w:noProof/>
            <w:webHidden/>
          </w:rPr>
          <w:t>79</w:t>
        </w:r>
        <w:r w:rsidR="004F5A61">
          <w:rPr>
            <w:noProof/>
            <w:webHidden/>
          </w:rPr>
          <w:fldChar w:fldCharType="end"/>
        </w:r>
      </w:hyperlink>
    </w:p>
    <w:p w14:paraId="56FFBB18" w14:textId="1AD09FD5" w:rsidR="004F5A61" w:rsidRDefault="007810BC">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56418749" w:history="1">
        <w:r w:rsidR="004F5A61" w:rsidRPr="00365620">
          <w:rPr>
            <w:rStyle w:val="-"/>
            <w:rFonts w:ascii="Tahoma" w:hAnsi="Tahoma" w:cs="Tahoma"/>
            <w:noProof/>
          </w:rPr>
          <w:t>ΠΑΡΑΡΤΗΜΑ V – Υπόδειγμα Τεχνικής Προσφοράς</w:t>
        </w:r>
        <w:r w:rsidR="004F5A61">
          <w:rPr>
            <w:noProof/>
            <w:webHidden/>
          </w:rPr>
          <w:tab/>
        </w:r>
        <w:r w:rsidR="004F5A61">
          <w:rPr>
            <w:noProof/>
            <w:webHidden/>
          </w:rPr>
          <w:fldChar w:fldCharType="begin"/>
        </w:r>
        <w:r w:rsidR="004F5A61">
          <w:rPr>
            <w:noProof/>
            <w:webHidden/>
          </w:rPr>
          <w:instrText xml:space="preserve"> PAGEREF _Toc56418749 \h </w:instrText>
        </w:r>
        <w:r w:rsidR="004F5A61">
          <w:rPr>
            <w:noProof/>
            <w:webHidden/>
          </w:rPr>
        </w:r>
        <w:r w:rsidR="004F5A61">
          <w:rPr>
            <w:noProof/>
            <w:webHidden/>
          </w:rPr>
          <w:fldChar w:fldCharType="separate"/>
        </w:r>
        <w:r w:rsidR="00CA3E14">
          <w:rPr>
            <w:noProof/>
            <w:webHidden/>
          </w:rPr>
          <w:t>81</w:t>
        </w:r>
        <w:r w:rsidR="004F5A61">
          <w:rPr>
            <w:noProof/>
            <w:webHidden/>
          </w:rPr>
          <w:fldChar w:fldCharType="end"/>
        </w:r>
      </w:hyperlink>
    </w:p>
    <w:p w14:paraId="2BB97A36" w14:textId="4E2C3E8C" w:rsidR="004F5A61" w:rsidRDefault="007810BC">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56418750" w:history="1">
        <w:r w:rsidR="004F5A61" w:rsidRPr="00365620">
          <w:rPr>
            <w:rStyle w:val="-"/>
            <w:rFonts w:ascii="Tahoma" w:hAnsi="Tahoma" w:cs="Tahoma"/>
            <w:noProof/>
            <w:lang w:val="el-GR"/>
          </w:rPr>
          <w:t xml:space="preserve">ΠΑΡΑΡΤΗΜΑ </w:t>
        </w:r>
        <w:r w:rsidR="004F5A61" w:rsidRPr="00365620">
          <w:rPr>
            <w:rStyle w:val="-"/>
            <w:rFonts w:ascii="Tahoma" w:hAnsi="Tahoma" w:cs="Tahoma"/>
            <w:noProof/>
          </w:rPr>
          <w:t>VI</w:t>
        </w:r>
        <w:r w:rsidR="004F5A61" w:rsidRPr="00365620">
          <w:rPr>
            <w:rStyle w:val="-"/>
            <w:rFonts w:ascii="Tahoma" w:hAnsi="Tahoma" w:cs="Tahoma"/>
            <w:noProof/>
            <w:lang w:val="el-GR"/>
          </w:rPr>
          <w:t xml:space="preserve"> – Υπόδειγμα Οικονομικής Προσφοράς</w:t>
        </w:r>
        <w:r w:rsidR="004F5A61">
          <w:rPr>
            <w:noProof/>
            <w:webHidden/>
          </w:rPr>
          <w:tab/>
        </w:r>
        <w:r w:rsidR="004F5A61">
          <w:rPr>
            <w:noProof/>
            <w:webHidden/>
          </w:rPr>
          <w:fldChar w:fldCharType="begin"/>
        </w:r>
        <w:r w:rsidR="004F5A61">
          <w:rPr>
            <w:noProof/>
            <w:webHidden/>
          </w:rPr>
          <w:instrText xml:space="preserve"> PAGEREF _Toc56418750 \h </w:instrText>
        </w:r>
        <w:r w:rsidR="004F5A61">
          <w:rPr>
            <w:noProof/>
            <w:webHidden/>
          </w:rPr>
        </w:r>
        <w:r w:rsidR="004F5A61">
          <w:rPr>
            <w:noProof/>
            <w:webHidden/>
          </w:rPr>
          <w:fldChar w:fldCharType="separate"/>
        </w:r>
        <w:r w:rsidR="00CA3E14">
          <w:rPr>
            <w:noProof/>
            <w:webHidden/>
          </w:rPr>
          <w:t>82</w:t>
        </w:r>
        <w:r w:rsidR="004F5A61">
          <w:rPr>
            <w:noProof/>
            <w:webHidden/>
          </w:rPr>
          <w:fldChar w:fldCharType="end"/>
        </w:r>
      </w:hyperlink>
    </w:p>
    <w:p w14:paraId="05923214" w14:textId="4BD34F83" w:rsidR="004F5A61" w:rsidRDefault="007810BC">
      <w:pPr>
        <w:pStyle w:val="40"/>
        <w:tabs>
          <w:tab w:val="right" w:leader="dot" w:pos="9628"/>
        </w:tabs>
        <w:rPr>
          <w:rFonts w:asciiTheme="minorHAnsi" w:eastAsiaTheme="minorEastAsia" w:hAnsiTheme="minorHAnsi" w:cstheme="minorBidi"/>
          <w:noProof/>
          <w:sz w:val="22"/>
          <w:szCs w:val="22"/>
          <w:lang w:val="en-US" w:eastAsia="en-US"/>
        </w:rPr>
      </w:pPr>
      <w:hyperlink w:anchor="_Toc56418751" w:history="1">
        <w:r w:rsidR="004F5A61" w:rsidRPr="00365620">
          <w:rPr>
            <w:rStyle w:val="-"/>
            <w:rFonts w:ascii="Tahoma" w:hAnsi="Tahoma" w:cs="Tahoma"/>
            <w:noProof/>
            <w:lang w:val="el-GR"/>
          </w:rPr>
          <w:t>ΤΜΗΜΑ 1 : «Ανάπτυξη Γενικής Μεθοδολογίας και Προτυποποίηση Διαδικασιών για την υλοποίηση έργων ΣΔΙΤ υποδομών υγείας, υποδομών εκπαίδευσης και ενεργειακής εξοικονόμησης»</w:t>
        </w:r>
        <w:r w:rsidR="004F5A61">
          <w:rPr>
            <w:noProof/>
            <w:webHidden/>
          </w:rPr>
          <w:tab/>
        </w:r>
        <w:r w:rsidR="004F5A61">
          <w:rPr>
            <w:noProof/>
            <w:webHidden/>
          </w:rPr>
          <w:fldChar w:fldCharType="begin"/>
        </w:r>
        <w:r w:rsidR="004F5A61">
          <w:rPr>
            <w:noProof/>
            <w:webHidden/>
          </w:rPr>
          <w:instrText xml:space="preserve"> PAGEREF _Toc56418751 \h </w:instrText>
        </w:r>
        <w:r w:rsidR="004F5A61">
          <w:rPr>
            <w:noProof/>
            <w:webHidden/>
          </w:rPr>
        </w:r>
        <w:r w:rsidR="004F5A61">
          <w:rPr>
            <w:noProof/>
            <w:webHidden/>
          </w:rPr>
          <w:fldChar w:fldCharType="separate"/>
        </w:r>
        <w:r w:rsidR="00CA3E14">
          <w:rPr>
            <w:noProof/>
            <w:webHidden/>
          </w:rPr>
          <w:t>82</w:t>
        </w:r>
        <w:r w:rsidR="004F5A61">
          <w:rPr>
            <w:noProof/>
            <w:webHidden/>
          </w:rPr>
          <w:fldChar w:fldCharType="end"/>
        </w:r>
      </w:hyperlink>
    </w:p>
    <w:p w14:paraId="5497CF2E" w14:textId="45EEC689" w:rsidR="004F5A61" w:rsidRDefault="007810BC">
      <w:pPr>
        <w:pStyle w:val="40"/>
        <w:tabs>
          <w:tab w:val="right" w:leader="dot" w:pos="9628"/>
        </w:tabs>
        <w:rPr>
          <w:rFonts w:asciiTheme="minorHAnsi" w:eastAsiaTheme="minorEastAsia" w:hAnsiTheme="minorHAnsi" w:cstheme="minorBidi"/>
          <w:noProof/>
          <w:sz w:val="22"/>
          <w:szCs w:val="22"/>
          <w:lang w:val="en-US" w:eastAsia="en-US"/>
        </w:rPr>
      </w:pPr>
      <w:hyperlink w:anchor="_Toc56418752" w:history="1">
        <w:r w:rsidR="004F5A61" w:rsidRPr="00365620">
          <w:rPr>
            <w:rStyle w:val="-"/>
            <w:rFonts w:ascii="Tahoma" w:hAnsi="Tahoma" w:cs="Tahoma"/>
            <w:noProof/>
            <w:lang w:val="el-GR"/>
          </w:rPr>
          <w:t>ΤΜΗΜΑ 2 : «Ανάπτυξη Γενικής Μεθοδολογίας και Προτυποποίηση Διαδικασιών για την υλοποίηση έργων ΣΔΙΤ διαχείρισης απορριμμάτων»</w:t>
        </w:r>
        <w:r w:rsidR="004F5A61">
          <w:rPr>
            <w:noProof/>
            <w:webHidden/>
          </w:rPr>
          <w:tab/>
        </w:r>
        <w:r w:rsidR="004F5A61">
          <w:rPr>
            <w:noProof/>
            <w:webHidden/>
          </w:rPr>
          <w:fldChar w:fldCharType="begin"/>
        </w:r>
        <w:r w:rsidR="004F5A61">
          <w:rPr>
            <w:noProof/>
            <w:webHidden/>
          </w:rPr>
          <w:instrText xml:space="preserve"> PAGEREF _Toc56418752 \h </w:instrText>
        </w:r>
        <w:r w:rsidR="004F5A61">
          <w:rPr>
            <w:noProof/>
            <w:webHidden/>
          </w:rPr>
        </w:r>
        <w:r w:rsidR="004F5A61">
          <w:rPr>
            <w:noProof/>
            <w:webHidden/>
          </w:rPr>
          <w:fldChar w:fldCharType="separate"/>
        </w:r>
        <w:r w:rsidR="00CA3E14">
          <w:rPr>
            <w:noProof/>
            <w:webHidden/>
          </w:rPr>
          <w:t>83</w:t>
        </w:r>
        <w:r w:rsidR="004F5A61">
          <w:rPr>
            <w:noProof/>
            <w:webHidden/>
          </w:rPr>
          <w:fldChar w:fldCharType="end"/>
        </w:r>
      </w:hyperlink>
    </w:p>
    <w:p w14:paraId="5EF3EE1A" w14:textId="5446915F" w:rsidR="004F5A61" w:rsidRDefault="007810BC">
      <w:pPr>
        <w:pStyle w:val="40"/>
        <w:tabs>
          <w:tab w:val="right" w:leader="dot" w:pos="9628"/>
        </w:tabs>
        <w:rPr>
          <w:rFonts w:asciiTheme="minorHAnsi" w:eastAsiaTheme="minorEastAsia" w:hAnsiTheme="minorHAnsi" w:cstheme="minorBidi"/>
          <w:noProof/>
          <w:sz w:val="22"/>
          <w:szCs w:val="22"/>
          <w:lang w:val="en-US" w:eastAsia="en-US"/>
        </w:rPr>
      </w:pPr>
      <w:hyperlink w:anchor="_Toc56418753" w:history="1">
        <w:r w:rsidR="004F5A61" w:rsidRPr="00365620">
          <w:rPr>
            <w:rStyle w:val="-"/>
            <w:rFonts w:ascii="Tahoma" w:hAnsi="Tahoma" w:cs="Tahoma"/>
            <w:noProof/>
            <w:lang w:val="el-GR"/>
          </w:rPr>
          <w:t>ΤΜΗΜΑ 3 : «Ανάπτυξη Γενικής Μεθοδολογίας και Προτυποποίηση Διαδικασιών για την υλοποίηση έργων ΣΔΙΤ οδικών υποδομών»</w:t>
        </w:r>
        <w:r w:rsidR="004F5A61">
          <w:rPr>
            <w:noProof/>
            <w:webHidden/>
          </w:rPr>
          <w:tab/>
        </w:r>
        <w:r w:rsidR="004F5A61">
          <w:rPr>
            <w:noProof/>
            <w:webHidden/>
          </w:rPr>
          <w:fldChar w:fldCharType="begin"/>
        </w:r>
        <w:r w:rsidR="004F5A61">
          <w:rPr>
            <w:noProof/>
            <w:webHidden/>
          </w:rPr>
          <w:instrText xml:space="preserve"> PAGEREF _Toc56418753 \h </w:instrText>
        </w:r>
        <w:r w:rsidR="004F5A61">
          <w:rPr>
            <w:noProof/>
            <w:webHidden/>
          </w:rPr>
        </w:r>
        <w:r w:rsidR="004F5A61">
          <w:rPr>
            <w:noProof/>
            <w:webHidden/>
          </w:rPr>
          <w:fldChar w:fldCharType="separate"/>
        </w:r>
        <w:r w:rsidR="00CA3E14">
          <w:rPr>
            <w:noProof/>
            <w:webHidden/>
          </w:rPr>
          <w:t>85</w:t>
        </w:r>
        <w:r w:rsidR="004F5A61">
          <w:rPr>
            <w:noProof/>
            <w:webHidden/>
          </w:rPr>
          <w:fldChar w:fldCharType="end"/>
        </w:r>
      </w:hyperlink>
    </w:p>
    <w:p w14:paraId="4F0245D8" w14:textId="6C8D66A8" w:rsidR="004F5A61" w:rsidRDefault="007810BC">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56418754" w:history="1">
        <w:r w:rsidR="004F5A61" w:rsidRPr="00365620">
          <w:rPr>
            <w:rStyle w:val="-"/>
            <w:rFonts w:ascii="Tahoma" w:hAnsi="Tahoma" w:cs="Tahoma"/>
            <w:noProof/>
            <w:lang w:val="el-GR"/>
          </w:rPr>
          <w:t xml:space="preserve">ΠΑΡΑΡΤΗΜΑ </w:t>
        </w:r>
        <w:r w:rsidR="004F5A61" w:rsidRPr="00365620">
          <w:rPr>
            <w:rStyle w:val="-"/>
            <w:rFonts w:ascii="Tahoma" w:hAnsi="Tahoma" w:cs="Tahoma"/>
            <w:noProof/>
          </w:rPr>
          <w:t>VII</w:t>
        </w:r>
        <w:r w:rsidR="004F5A61" w:rsidRPr="00365620">
          <w:rPr>
            <w:rStyle w:val="-"/>
            <w:rFonts w:ascii="Tahoma" w:hAnsi="Tahoma" w:cs="Tahoma"/>
            <w:noProof/>
            <w:lang w:val="el-GR"/>
          </w:rPr>
          <w:t xml:space="preserve"> – Υποδείγματα Εγγυητικών Επιστολών</w:t>
        </w:r>
        <w:r w:rsidR="004F5A61">
          <w:rPr>
            <w:noProof/>
            <w:webHidden/>
          </w:rPr>
          <w:tab/>
        </w:r>
        <w:r w:rsidR="004F5A61">
          <w:rPr>
            <w:noProof/>
            <w:webHidden/>
          </w:rPr>
          <w:fldChar w:fldCharType="begin"/>
        </w:r>
        <w:r w:rsidR="004F5A61">
          <w:rPr>
            <w:noProof/>
            <w:webHidden/>
          </w:rPr>
          <w:instrText xml:space="preserve"> PAGEREF _Toc56418754 \h </w:instrText>
        </w:r>
        <w:r w:rsidR="004F5A61">
          <w:rPr>
            <w:noProof/>
            <w:webHidden/>
          </w:rPr>
        </w:r>
        <w:r w:rsidR="004F5A61">
          <w:rPr>
            <w:noProof/>
            <w:webHidden/>
          </w:rPr>
          <w:fldChar w:fldCharType="separate"/>
        </w:r>
        <w:r w:rsidR="00CA3E14">
          <w:rPr>
            <w:noProof/>
            <w:webHidden/>
          </w:rPr>
          <w:t>87</w:t>
        </w:r>
        <w:r w:rsidR="004F5A61">
          <w:rPr>
            <w:noProof/>
            <w:webHidden/>
          </w:rPr>
          <w:fldChar w:fldCharType="end"/>
        </w:r>
      </w:hyperlink>
    </w:p>
    <w:p w14:paraId="253E469D" w14:textId="5C513A67" w:rsidR="004F5A61" w:rsidRDefault="007810BC">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56418755" w:history="1">
        <w:r w:rsidR="004F5A61" w:rsidRPr="00365620">
          <w:rPr>
            <w:rStyle w:val="-"/>
            <w:rFonts w:ascii="Tahoma" w:hAnsi="Tahoma" w:cs="Tahoma"/>
            <w:noProof/>
            <w:lang w:val="el-GR"/>
          </w:rPr>
          <w:t>I.</w:t>
        </w:r>
        <w:r w:rsidR="004F5A61">
          <w:rPr>
            <w:rFonts w:asciiTheme="minorHAnsi" w:eastAsiaTheme="minorEastAsia" w:hAnsiTheme="minorHAnsi" w:cstheme="minorBidi"/>
            <w:i w:val="0"/>
            <w:iCs w:val="0"/>
            <w:noProof/>
            <w:sz w:val="22"/>
            <w:szCs w:val="22"/>
            <w:lang w:val="en-US" w:eastAsia="en-US"/>
          </w:rPr>
          <w:tab/>
        </w:r>
        <w:r w:rsidR="004F5A61" w:rsidRPr="00365620">
          <w:rPr>
            <w:rStyle w:val="-"/>
            <w:rFonts w:ascii="Tahoma" w:hAnsi="Tahoma" w:cs="Tahoma"/>
            <w:noProof/>
            <w:lang w:val="el-GR"/>
          </w:rPr>
          <w:t>Εγγυητική Επιστολή Συμμετοχής</w:t>
        </w:r>
        <w:r w:rsidR="004F5A61">
          <w:rPr>
            <w:noProof/>
            <w:webHidden/>
          </w:rPr>
          <w:tab/>
        </w:r>
        <w:r w:rsidR="004F5A61">
          <w:rPr>
            <w:noProof/>
            <w:webHidden/>
          </w:rPr>
          <w:fldChar w:fldCharType="begin"/>
        </w:r>
        <w:r w:rsidR="004F5A61">
          <w:rPr>
            <w:noProof/>
            <w:webHidden/>
          </w:rPr>
          <w:instrText xml:space="preserve"> PAGEREF _Toc56418755 \h </w:instrText>
        </w:r>
        <w:r w:rsidR="004F5A61">
          <w:rPr>
            <w:noProof/>
            <w:webHidden/>
          </w:rPr>
        </w:r>
        <w:r w:rsidR="004F5A61">
          <w:rPr>
            <w:noProof/>
            <w:webHidden/>
          </w:rPr>
          <w:fldChar w:fldCharType="separate"/>
        </w:r>
        <w:r w:rsidR="00CA3E14">
          <w:rPr>
            <w:noProof/>
            <w:webHidden/>
          </w:rPr>
          <w:t>87</w:t>
        </w:r>
        <w:r w:rsidR="004F5A61">
          <w:rPr>
            <w:noProof/>
            <w:webHidden/>
          </w:rPr>
          <w:fldChar w:fldCharType="end"/>
        </w:r>
      </w:hyperlink>
    </w:p>
    <w:p w14:paraId="6127B206" w14:textId="6501B426" w:rsidR="004F5A61" w:rsidRDefault="007810BC">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56418756" w:history="1">
        <w:r w:rsidR="004F5A61" w:rsidRPr="00365620">
          <w:rPr>
            <w:rStyle w:val="-"/>
            <w:rFonts w:ascii="Tahoma" w:hAnsi="Tahoma" w:cs="Tahoma"/>
            <w:noProof/>
            <w:lang w:val="el-GR"/>
          </w:rPr>
          <w:t>II.</w:t>
        </w:r>
        <w:r w:rsidR="004F5A61">
          <w:rPr>
            <w:rFonts w:asciiTheme="minorHAnsi" w:eastAsiaTheme="minorEastAsia" w:hAnsiTheme="minorHAnsi" w:cstheme="minorBidi"/>
            <w:i w:val="0"/>
            <w:iCs w:val="0"/>
            <w:noProof/>
            <w:sz w:val="22"/>
            <w:szCs w:val="22"/>
            <w:lang w:val="en-US" w:eastAsia="en-US"/>
          </w:rPr>
          <w:tab/>
        </w:r>
        <w:r w:rsidR="004F5A61" w:rsidRPr="00365620">
          <w:rPr>
            <w:rStyle w:val="-"/>
            <w:rFonts w:ascii="Tahoma" w:hAnsi="Tahoma" w:cs="Tahoma"/>
            <w:noProof/>
            <w:lang w:val="el-GR"/>
          </w:rPr>
          <w:t>Εγγυητική Επιστολή Καλής Εκτέλεσης</w:t>
        </w:r>
        <w:r w:rsidR="004F5A61">
          <w:rPr>
            <w:noProof/>
            <w:webHidden/>
          </w:rPr>
          <w:tab/>
        </w:r>
        <w:r w:rsidR="004F5A61">
          <w:rPr>
            <w:noProof/>
            <w:webHidden/>
          </w:rPr>
          <w:fldChar w:fldCharType="begin"/>
        </w:r>
        <w:r w:rsidR="004F5A61">
          <w:rPr>
            <w:noProof/>
            <w:webHidden/>
          </w:rPr>
          <w:instrText xml:space="preserve"> PAGEREF _Toc56418756 \h </w:instrText>
        </w:r>
        <w:r w:rsidR="004F5A61">
          <w:rPr>
            <w:noProof/>
            <w:webHidden/>
          </w:rPr>
        </w:r>
        <w:r w:rsidR="004F5A61">
          <w:rPr>
            <w:noProof/>
            <w:webHidden/>
          </w:rPr>
          <w:fldChar w:fldCharType="separate"/>
        </w:r>
        <w:r w:rsidR="00CA3E14">
          <w:rPr>
            <w:noProof/>
            <w:webHidden/>
          </w:rPr>
          <w:t>88</w:t>
        </w:r>
        <w:r w:rsidR="004F5A61">
          <w:rPr>
            <w:noProof/>
            <w:webHidden/>
          </w:rPr>
          <w:fldChar w:fldCharType="end"/>
        </w:r>
      </w:hyperlink>
    </w:p>
    <w:p w14:paraId="4AE58AD6" w14:textId="11CC0FEE" w:rsidR="004F5A61" w:rsidRDefault="007810BC">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56418757" w:history="1">
        <w:r w:rsidR="004F5A61" w:rsidRPr="00365620">
          <w:rPr>
            <w:rStyle w:val="-"/>
            <w:rFonts w:ascii="Tahoma" w:hAnsi="Tahoma" w:cs="Tahoma"/>
            <w:noProof/>
            <w:lang w:val="el-GR" w:eastAsia="el-GR"/>
          </w:rPr>
          <w:t>III.</w:t>
        </w:r>
        <w:r w:rsidR="004F5A61">
          <w:rPr>
            <w:rFonts w:asciiTheme="minorHAnsi" w:eastAsiaTheme="minorEastAsia" w:hAnsiTheme="minorHAnsi" w:cstheme="minorBidi"/>
            <w:i w:val="0"/>
            <w:iCs w:val="0"/>
            <w:noProof/>
            <w:sz w:val="22"/>
            <w:szCs w:val="22"/>
            <w:lang w:val="en-US" w:eastAsia="en-US"/>
          </w:rPr>
          <w:tab/>
        </w:r>
        <w:r w:rsidR="004F5A61" w:rsidRPr="00365620">
          <w:rPr>
            <w:rStyle w:val="-"/>
            <w:rFonts w:ascii="Tahoma" w:hAnsi="Tahoma" w:cs="Tahoma"/>
            <w:noProof/>
            <w:lang w:val="el-GR" w:eastAsia="el-GR"/>
          </w:rPr>
          <w:t>Εγγυητική Επιστολή Προκαταβολής</w:t>
        </w:r>
        <w:r w:rsidR="004F5A61">
          <w:rPr>
            <w:noProof/>
            <w:webHidden/>
          </w:rPr>
          <w:tab/>
        </w:r>
        <w:r w:rsidR="004F5A61">
          <w:rPr>
            <w:noProof/>
            <w:webHidden/>
          </w:rPr>
          <w:fldChar w:fldCharType="begin"/>
        </w:r>
        <w:r w:rsidR="004F5A61">
          <w:rPr>
            <w:noProof/>
            <w:webHidden/>
          </w:rPr>
          <w:instrText xml:space="preserve"> PAGEREF _Toc56418757 \h </w:instrText>
        </w:r>
        <w:r w:rsidR="004F5A61">
          <w:rPr>
            <w:noProof/>
            <w:webHidden/>
          </w:rPr>
        </w:r>
        <w:r w:rsidR="004F5A61">
          <w:rPr>
            <w:noProof/>
            <w:webHidden/>
          </w:rPr>
          <w:fldChar w:fldCharType="separate"/>
        </w:r>
        <w:r w:rsidR="00CA3E14">
          <w:rPr>
            <w:noProof/>
            <w:webHidden/>
          </w:rPr>
          <w:t>89</w:t>
        </w:r>
        <w:r w:rsidR="004F5A61">
          <w:rPr>
            <w:noProof/>
            <w:webHidden/>
          </w:rPr>
          <w:fldChar w:fldCharType="end"/>
        </w:r>
      </w:hyperlink>
    </w:p>
    <w:p w14:paraId="6F8AA6A7" w14:textId="30B5268F" w:rsidR="008338F0" w:rsidRPr="00603221" w:rsidRDefault="003355E7">
      <w:pPr>
        <w:rPr>
          <w:rFonts w:ascii="Tahoma" w:hAnsi="Tahoma" w:cs="Tahoma"/>
          <w:szCs w:val="22"/>
        </w:rPr>
      </w:pPr>
      <w:r w:rsidRPr="00603221">
        <w:rPr>
          <w:rFonts w:ascii="Tahoma" w:hAnsi="Tahoma" w:cs="Tahoma"/>
          <w:szCs w:val="22"/>
        </w:rPr>
        <w:fldChar w:fldCharType="end"/>
      </w:r>
    </w:p>
    <w:p w14:paraId="55AC0CEE" w14:textId="77777777" w:rsidR="008338F0" w:rsidRPr="001E34AC" w:rsidRDefault="003355E7" w:rsidP="004717A5">
      <w:pPr>
        <w:pStyle w:val="1"/>
        <w:rPr>
          <w:rFonts w:ascii="Tahoma" w:hAnsi="Tahoma" w:cs="Tahoma"/>
          <w:sz w:val="22"/>
          <w:szCs w:val="22"/>
          <w:lang w:val="el-GR"/>
        </w:rPr>
      </w:pPr>
      <w:r w:rsidRPr="001E34AC">
        <w:rPr>
          <w:rFonts w:ascii="Tahoma" w:hAnsi="Tahoma" w:cs="Tahoma"/>
          <w:sz w:val="22"/>
          <w:szCs w:val="22"/>
          <w:lang w:val="el-GR"/>
        </w:rPr>
        <w:lastRenderedPageBreak/>
        <w:t>ΑΝΑΘΕΤΟΥΣΑ ΑΡΧΗ ΚΑΙ ΑΝΤΙΚΕΙΜΕΝΟ ΣΥΜΒΑΣΗΣ</w:t>
      </w:r>
    </w:p>
    <w:p w14:paraId="4478FA3A" w14:textId="77777777" w:rsidR="008338F0" w:rsidRPr="00603221" w:rsidRDefault="003355E7" w:rsidP="00991EF2">
      <w:pPr>
        <w:pStyle w:val="2"/>
        <w:numPr>
          <w:ilvl w:val="1"/>
          <w:numId w:val="11"/>
        </w:numPr>
        <w:rPr>
          <w:rFonts w:ascii="Tahoma" w:hAnsi="Tahoma" w:cs="Tahoma"/>
          <w:sz w:val="22"/>
          <w:lang w:val="el-GR"/>
        </w:rPr>
      </w:pPr>
      <w:bookmarkStart w:id="7" w:name="_Toc56418662"/>
      <w:r w:rsidRPr="00603221">
        <w:rPr>
          <w:rFonts w:ascii="Tahoma" w:hAnsi="Tahoma" w:cs="Tahoma"/>
          <w:sz w:val="22"/>
          <w:lang w:val="el-GR"/>
        </w:rPr>
        <w:t>Στοιχεία Αναθέτουσας Αρχής</w:t>
      </w:r>
      <w:bookmarkEnd w:id="7"/>
      <w:r w:rsidRPr="00603221">
        <w:rPr>
          <w:rFonts w:ascii="Tahoma" w:hAnsi="Tahoma" w:cs="Tahoma"/>
          <w:sz w:val="22"/>
          <w:lang w:val="el-GR"/>
        </w:rPr>
        <w:t xml:space="preserve"> </w:t>
      </w:r>
    </w:p>
    <w:p w14:paraId="70244EE5" w14:textId="77777777" w:rsidR="008338F0" w:rsidRPr="00603221" w:rsidRDefault="008338F0">
      <w:pPr>
        <w:pStyle w:val="normalwithoutspacing"/>
        <w:rPr>
          <w:rFonts w:ascii="Tahoma" w:hAnsi="Tahoma"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CA3E14" w14:paraId="06C85E1C" w14:textId="77777777">
        <w:tc>
          <w:tcPr>
            <w:tcW w:w="5245" w:type="dxa"/>
            <w:tcBorders>
              <w:top w:val="single" w:sz="4" w:space="0" w:color="000000"/>
              <w:left w:val="single" w:sz="4" w:space="0" w:color="000000"/>
              <w:bottom w:val="single" w:sz="4" w:space="0" w:color="000000"/>
            </w:tcBorders>
            <w:shd w:val="clear" w:color="auto" w:fill="auto"/>
          </w:tcPr>
          <w:p w14:paraId="3BF3A080" w14:textId="77777777" w:rsidR="008338F0" w:rsidRPr="00603221" w:rsidRDefault="003355E7">
            <w:pPr>
              <w:pStyle w:val="normalwithoutspacing"/>
              <w:rPr>
                <w:rFonts w:ascii="Tahoma" w:hAnsi="Tahoma" w:cs="Tahoma"/>
                <w:szCs w:val="22"/>
              </w:rPr>
            </w:pPr>
            <w:r w:rsidRPr="00603221">
              <w:rPr>
                <w:rFonts w:ascii="Tahoma" w:hAnsi="Tahoma"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C612B57" w14:textId="77777777" w:rsidR="008338F0" w:rsidRPr="00603221" w:rsidRDefault="007D3A48">
            <w:pPr>
              <w:pStyle w:val="normalwithoutspacing"/>
              <w:snapToGrid w:val="0"/>
              <w:rPr>
                <w:rFonts w:ascii="Tahoma" w:hAnsi="Tahoma" w:cs="Tahoma"/>
                <w:szCs w:val="22"/>
              </w:rPr>
            </w:pPr>
            <w:r w:rsidRPr="00603221">
              <w:rPr>
                <w:rFonts w:ascii="Tahoma" w:hAnsi="Tahoma" w:cs="Tahoma"/>
                <w:szCs w:val="22"/>
              </w:rPr>
              <w:t>ΚΟΙΝΩΝΙΑ ΤΗΣ ΠΛΗΡΟΦΟΡΙΑΣ Α.Ε.</w:t>
            </w:r>
          </w:p>
        </w:tc>
      </w:tr>
      <w:tr w:rsidR="008338F0" w:rsidRPr="00DF02B0" w14:paraId="3A62E57C" w14:textId="77777777">
        <w:tc>
          <w:tcPr>
            <w:tcW w:w="5245" w:type="dxa"/>
            <w:tcBorders>
              <w:top w:val="single" w:sz="4" w:space="0" w:color="000000"/>
              <w:left w:val="single" w:sz="4" w:space="0" w:color="000000"/>
              <w:bottom w:val="single" w:sz="4" w:space="0" w:color="000000"/>
            </w:tcBorders>
            <w:shd w:val="clear" w:color="auto" w:fill="auto"/>
          </w:tcPr>
          <w:p w14:paraId="4FCEFFCF" w14:textId="77777777" w:rsidR="008338F0" w:rsidRPr="00603221" w:rsidRDefault="003355E7">
            <w:pPr>
              <w:pStyle w:val="normalwithoutspacing"/>
              <w:rPr>
                <w:rFonts w:ascii="Tahoma" w:hAnsi="Tahoma" w:cs="Tahoma"/>
                <w:szCs w:val="22"/>
              </w:rPr>
            </w:pPr>
            <w:r w:rsidRPr="00603221">
              <w:rPr>
                <w:rFonts w:ascii="Tahoma" w:hAnsi="Tahoma"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388569" w14:textId="77777777" w:rsidR="008338F0" w:rsidRPr="00603221" w:rsidRDefault="003C0732" w:rsidP="007D3A48">
            <w:pPr>
              <w:pStyle w:val="normalwithoutspacing"/>
              <w:snapToGrid w:val="0"/>
              <w:rPr>
                <w:rFonts w:ascii="Tahoma" w:hAnsi="Tahoma" w:cs="Tahoma"/>
                <w:szCs w:val="22"/>
              </w:rPr>
            </w:pPr>
            <w:r w:rsidRPr="00603221">
              <w:rPr>
                <w:rFonts w:ascii="Tahoma" w:hAnsi="Tahoma" w:cs="Tahoma"/>
                <w:szCs w:val="22"/>
              </w:rPr>
              <w:t>Χ</w:t>
            </w:r>
            <w:r>
              <w:rPr>
                <w:rFonts w:ascii="Tahoma" w:hAnsi="Tahoma" w:cs="Tahoma"/>
                <w:szCs w:val="22"/>
              </w:rPr>
              <w:t>ανδρή</w:t>
            </w:r>
            <w:r w:rsidRPr="00603221">
              <w:rPr>
                <w:rFonts w:ascii="Tahoma" w:hAnsi="Tahoma" w:cs="Tahoma"/>
                <w:szCs w:val="22"/>
              </w:rPr>
              <w:t xml:space="preserve"> </w:t>
            </w:r>
            <w:r w:rsidR="007D3A48" w:rsidRPr="00603221">
              <w:rPr>
                <w:rFonts w:ascii="Tahoma" w:hAnsi="Tahoma" w:cs="Tahoma"/>
                <w:szCs w:val="22"/>
              </w:rPr>
              <w:t xml:space="preserve">3 </w:t>
            </w:r>
            <w:r>
              <w:rPr>
                <w:rFonts w:ascii="Tahoma" w:hAnsi="Tahoma" w:cs="Tahoma"/>
                <w:szCs w:val="22"/>
              </w:rPr>
              <w:t>&amp; Κύπρου</w:t>
            </w:r>
          </w:p>
        </w:tc>
      </w:tr>
      <w:tr w:rsidR="008338F0" w:rsidRPr="00DF02B0" w14:paraId="2E4E5A8B" w14:textId="77777777">
        <w:tc>
          <w:tcPr>
            <w:tcW w:w="5245" w:type="dxa"/>
            <w:tcBorders>
              <w:top w:val="single" w:sz="4" w:space="0" w:color="000000"/>
              <w:left w:val="single" w:sz="4" w:space="0" w:color="000000"/>
              <w:bottom w:val="single" w:sz="4" w:space="0" w:color="000000"/>
            </w:tcBorders>
            <w:shd w:val="clear" w:color="auto" w:fill="auto"/>
          </w:tcPr>
          <w:p w14:paraId="7F0AA5CD" w14:textId="77777777" w:rsidR="008338F0" w:rsidRPr="00603221" w:rsidRDefault="003355E7">
            <w:pPr>
              <w:pStyle w:val="normalwithoutspacing"/>
              <w:rPr>
                <w:rFonts w:ascii="Tahoma" w:hAnsi="Tahoma" w:cs="Tahoma"/>
                <w:szCs w:val="22"/>
              </w:rPr>
            </w:pPr>
            <w:r w:rsidRPr="00603221">
              <w:rPr>
                <w:rFonts w:ascii="Tahoma" w:hAnsi="Tahoma"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687AEEB" w14:textId="77777777" w:rsidR="008338F0" w:rsidRPr="00603221" w:rsidRDefault="003C0732">
            <w:pPr>
              <w:pStyle w:val="normalwithoutspacing"/>
              <w:snapToGrid w:val="0"/>
              <w:rPr>
                <w:rFonts w:ascii="Tahoma" w:hAnsi="Tahoma" w:cs="Tahoma"/>
                <w:szCs w:val="22"/>
              </w:rPr>
            </w:pPr>
            <w:r w:rsidRPr="00603221">
              <w:rPr>
                <w:rFonts w:ascii="Tahoma" w:hAnsi="Tahoma" w:cs="Tahoma"/>
                <w:szCs w:val="22"/>
              </w:rPr>
              <w:t>Μ</w:t>
            </w:r>
            <w:r>
              <w:rPr>
                <w:rFonts w:ascii="Tahoma" w:hAnsi="Tahoma" w:cs="Tahoma"/>
                <w:szCs w:val="22"/>
              </w:rPr>
              <w:t>οσχάτο</w:t>
            </w:r>
          </w:p>
        </w:tc>
      </w:tr>
      <w:tr w:rsidR="008338F0" w:rsidRPr="00DF02B0" w14:paraId="71C1A3F7" w14:textId="77777777">
        <w:tc>
          <w:tcPr>
            <w:tcW w:w="5245" w:type="dxa"/>
            <w:tcBorders>
              <w:top w:val="single" w:sz="4" w:space="0" w:color="000000"/>
              <w:left w:val="single" w:sz="4" w:space="0" w:color="000000"/>
              <w:bottom w:val="single" w:sz="4" w:space="0" w:color="000000"/>
            </w:tcBorders>
            <w:shd w:val="clear" w:color="auto" w:fill="auto"/>
          </w:tcPr>
          <w:p w14:paraId="0EF452ED" w14:textId="77777777" w:rsidR="008338F0" w:rsidRPr="00603221" w:rsidRDefault="003355E7">
            <w:pPr>
              <w:pStyle w:val="normalwithoutspacing"/>
              <w:rPr>
                <w:rFonts w:ascii="Tahoma" w:hAnsi="Tahoma" w:cs="Tahoma"/>
                <w:szCs w:val="22"/>
              </w:rPr>
            </w:pPr>
            <w:r w:rsidRPr="00603221">
              <w:rPr>
                <w:rFonts w:ascii="Tahoma" w:hAnsi="Tahoma"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1E0C10" w14:textId="77777777" w:rsidR="008338F0" w:rsidRPr="00603221" w:rsidRDefault="007D3A48">
            <w:pPr>
              <w:pStyle w:val="normalwithoutspacing"/>
              <w:snapToGrid w:val="0"/>
              <w:rPr>
                <w:rFonts w:ascii="Tahoma" w:hAnsi="Tahoma" w:cs="Tahoma"/>
                <w:szCs w:val="22"/>
              </w:rPr>
            </w:pPr>
            <w:r w:rsidRPr="00603221">
              <w:rPr>
                <w:rFonts w:ascii="Tahoma" w:hAnsi="Tahoma" w:cs="Tahoma"/>
                <w:szCs w:val="22"/>
              </w:rPr>
              <w:t>183 46</w:t>
            </w:r>
          </w:p>
        </w:tc>
      </w:tr>
      <w:tr w:rsidR="008338F0" w:rsidRPr="00DF02B0" w14:paraId="5D4E643D" w14:textId="77777777">
        <w:tc>
          <w:tcPr>
            <w:tcW w:w="5245" w:type="dxa"/>
            <w:tcBorders>
              <w:top w:val="single" w:sz="4" w:space="0" w:color="000000"/>
              <w:left w:val="single" w:sz="4" w:space="0" w:color="000000"/>
              <w:bottom w:val="single" w:sz="4" w:space="0" w:color="000000"/>
            </w:tcBorders>
            <w:shd w:val="clear" w:color="auto" w:fill="auto"/>
          </w:tcPr>
          <w:p w14:paraId="2CBC38FC" w14:textId="16D31154" w:rsidR="008338F0" w:rsidRPr="00603221" w:rsidRDefault="003355E7">
            <w:pPr>
              <w:pStyle w:val="normalwithoutspacing"/>
              <w:rPr>
                <w:rFonts w:ascii="Tahoma" w:hAnsi="Tahoma" w:cs="Tahoma"/>
                <w:szCs w:val="22"/>
              </w:rPr>
            </w:pPr>
            <w:r w:rsidRPr="00603221">
              <w:rPr>
                <w:rFonts w:ascii="Tahoma" w:hAnsi="Tahoma"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E2F7EF" w14:textId="77777777" w:rsidR="008338F0" w:rsidRPr="00603221" w:rsidRDefault="007D3A48">
            <w:pPr>
              <w:pStyle w:val="normalwithoutspacing"/>
              <w:snapToGrid w:val="0"/>
              <w:rPr>
                <w:rFonts w:ascii="Tahoma" w:hAnsi="Tahoma" w:cs="Tahoma"/>
                <w:szCs w:val="22"/>
                <w:lang w:val="en-US"/>
              </w:rPr>
            </w:pPr>
            <w:r w:rsidRPr="00603221">
              <w:rPr>
                <w:rFonts w:ascii="Tahoma" w:hAnsi="Tahoma" w:cs="Tahoma"/>
                <w:szCs w:val="22"/>
              </w:rPr>
              <w:t>ΕΛΛΑΔΑ</w:t>
            </w:r>
          </w:p>
        </w:tc>
      </w:tr>
      <w:tr w:rsidR="008338F0" w:rsidRPr="00DF02B0" w14:paraId="6C961411" w14:textId="77777777">
        <w:tc>
          <w:tcPr>
            <w:tcW w:w="5245" w:type="dxa"/>
            <w:tcBorders>
              <w:top w:val="single" w:sz="4" w:space="0" w:color="000000"/>
              <w:left w:val="single" w:sz="4" w:space="0" w:color="000000"/>
              <w:bottom w:val="single" w:sz="4" w:space="0" w:color="000000"/>
            </w:tcBorders>
            <w:shd w:val="clear" w:color="auto" w:fill="auto"/>
          </w:tcPr>
          <w:p w14:paraId="23685EE4" w14:textId="6B938E9D" w:rsidR="008338F0" w:rsidRPr="00603221" w:rsidRDefault="003355E7">
            <w:pPr>
              <w:pStyle w:val="normalwithoutspacing"/>
              <w:rPr>
                <w:rFonts w:ascii="Tahoma" w:hAnsi="Tahoma" w:cs="Tahoma"/>
                <w:szCs w:val="22"/>
              </w:rPr>
            </w:pPr>
            <w:r w:rsidRPr="00603221">
              <w:rPr>
                <w:rFonts w:ascii="Tahoma" w:hAnsi="Tahoma"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0D056D" w14:textId="77777777" w:rsidR="008338F0" w:rsidRPr="00603221" w:rsidRDefault="007D3A48">
            <w:pPr>
              <w:pStyle w:val="normalwithoutspacing"/>
              <w:snapToGrid w:val="0"/>
              <w:rPr>
                <w:rFonts w:ascii="Tahoma" w:hAnsi="Tahoma" w:cs="Tahoma"/>
                <w:szCs w:val="22"/>
                <w:lang w:val="de-DE"/>
              </w:rPr>
            </w:pPr>
            <w:r w:rsidRPr="00603221">
              <w:rPr>
                <w:rFonts w:ascii="Tahoma" w:hAnsi="Tahoma" w:cs="Tahoma"/>
                <w:szCs w:val="22"/>
                <w:lang w:val="de-DE"/>
              </w:rPr>
              <w:t>EL304</w:t>
            </w:r>
          </w:p>
        </w:tc>
      </w:tr>
      <w:tr w:rsidR="008338F0" w:rsidRPr="00DF02B0" w14:paraId="10261CAD" w14:textId="77777777">
        <w:tc>
          <w:tcPr>
            <w:tcW w:w="5245" w:type="dxa"/>
            <w:tcBorders>
              <w:top w:val="single" w:sz="4" w:space="0" w:color="000000"/>
              <w:left w:val="single" w:sz="4" w:space="0" w:color="000000"/>
              <w:bottom w:val="single" w:sz="4" w:space="0" w:color="000000"/>
            </w:tcBorders>
            <w:shd w:val="clear" w:color="auto" w:fill="auto"/>
          </w:tcPr>
          <w:p w14:paraId="548CB88D" w14:textId="77777777" w:rsidR="008338F0" w:rsidRPr="00603221" w:rsidRDefault="003355E7">
            <w:pPr>
              <w:pStyle w:val="normalwithoutspacing"/>
              <w:rPr>
                <w:rFonts w:ascii="Tahoma" w:hAnsi="Tahoma" w:cs="Tahoma"/>
                <w:szCs w:val="22"/>
              </w:rPr>
            </w:pPr>
            <w:r w:rsidRPr="00603221">
              <w:rPr>
                <w:rFonts w:ascii="Tahoma" w:hAnsi="Tahoma"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590D41D" w14:textId="77777777" w:rsidR="008338F0" w:rsidRPr="00603221" w:rsidRDefault="00865C7D">
            <w:pPr>
              <w:pStyle w:val="normalwithoutspacing"/>
              <w:snapToGrid w:val="0"/>
              <w:rPr>
                <w:rFonts w:ascii="Tahoma" w:hAnsi="Tahoma" w:cs="Tahoma"/>
                <w:szCs w:val="22"/>
                <w:lang w:val="en-US"/>
              </w:rPr>
            </w:pPr>
            <w:r w:rsidRPr="00603221">
              <w:rPr>
                <w:rFonts w:ascii="Tahoma" w:hAnsi="Tahoma" w:cs="Tahoma"/>
                <w:szCs w:val="22"/>
                <w:lang w:val="en-US"/>
              </w:rPr>
              <w:t>213 1300700</w:t>
            </w:r>
          </w:p>
        </w:tc>
      </w:tr>
      <w:tr w:rsidR="008338F0" w:rsidRPr="00DF02B0" w14:paraId="6747D5ED" w14:textId="77777777">
        <w:tc>
          <w:tcPr>
            <w:tcW w:w="5245" w:type="dxa"/>
            <w:tcBorders>
              <w:top w:val="single" w:sz="4" w:space="0" w:color="000000"/>
              <w:left w:val="single" w:sz="4" w:space="0" w:color="000000"/>
              <w:bottom w:val="single" w:sz="4" w:space="0" w:color="000000"/>
            </w:tcBorders>
            <w:shd w:val="clear" w:color="auto" w:fill="auto"/>
          </w:tcPr>
          <w:p w14:paraId="2126DEE8" w14:textId="77777777" w:rsidR="008338F0" w:rsidRPr="00603221" w:rsidRDefault="003355E7">
            <w:pPr>
              <w:pStyle w:val="normalwithoutspacing"/>
              <w:rPr>
                <w:rFonts w:ascii="Tahoma" w:hAnsi="Tahoma" w:cs="Tahoma"/>
                <w:szCs w:val="22"/>
              </w:rPr>
            </w:pPr>
            <w:r w:rsidRPr="00603221">
              <w:rPr>
                <w:rFonts w:ascii="Tahoma" w:hAnsi="Tahoma"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423DC0" w14:textId="77777777" w:rsidR="008338F0" w:rsidRPr="00603221" w:rsidRDefault="00865C7D">
            <w:pPr>
              <w:pStyle w:val="normalwithoutspacing"/>
              <w:snapToGrid w:val="0"/>
              <w:rPr>
                <w:rFonts w:ascii="Tahoma" w:hAnsi="Tahoma" w:cs="Tahoma"/>
                <w:szCs w:val="22"/>
                <w:lang w:val="en-US"/>
              </w:rPr>
            </w:pPr>
            <w:r w:rsidRPr="00603221">
              <w:rPr>
                <w:rFonts w:ascii="Tahoma" w:hAnsi="Tahoma" w:cs="Tahoma"/>
                <w:szCs w:val="22"/>
                <w:lang w:val="en-US"/>
              </w:rPr>
              <w:t>213 1300801</w:t>
            </w:r>
          </w:p>
        </w:tc>
      </w:tr>
      <w:tr w:rsidR="008338F0" w:rsidRPr="00DF02B0" w14:paraId="11154C89" w14:textId="77777777">
        <w:tc>
          <w:tcPr>
            <w:tcW w:w="5245" w:type="dxa"/>
            <w:tcBorders>
              <w:top w:val="single" w:sz="4" w:space="0" w:color="000000"/>
              <w:left w:val="single" w:sz="4" w:space="0" w:color="000000"/>
              <w:bottom w:val="single" w:sz="4" w:space="0" w:color="000000"/>
            </w:tcBorders>
            <w:shd w:val="clear" w:color="auto" w:fill="auto"/>
          </w:tcPr>
          <w:p w14:paraId="49E6C395" w14:textId="77777777" w:rsidR="008338F0" w:rsidRPr="00603221" w:rsidRDefault="003355E7">
            <w:pPr>
              <w:pStyle w:val="normalwithoutspacing"/>
              <w:rPr>
                <w:rFonts w:ascii="Tahoma" w:hAnsi="Tahoma" w:cs="Tahoma"/>
                <w:szCs w:val="22"/>
              </w:rPr>
            </w:pPr>
            <w:r w:rsidRPr="00603221">
              <w:rPr>
                <w:rFonts w:ascii="Tahoma" w:hAnsi="Tahoma"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EA06D8" w14:textId="77777777" w:rsidR="008338F0" w:rsidRPr="00603221" w:rsidRDefault="00A66112">
            <w:pPr>
              <w:pStyle w:val="normalwithoutspacing"/>
              <w:snapToGrid w:val="0"/>
              <w:rPr>
                <w:rFonts w:ascii="Tahoma" w:hAnsi="Tahoma" w:cs="Tahoma"/>
                <w:szCs w:val="22"/>
                <w:lang w:val="en-US"/>
              </w:rPr>
            </w:pPr>
            <w:r w:rsidRPr="00603221">
              <w:rPr>
                <w:rFonts w:ascii="Tahoma" w:hAnsi="Tahoma" w:cs="Tahoma"/>
                <w:szCs w:val="22"/>
                <w:lang w:val="en-US"/>
              </w:rPr>
              <w:t>info@ktpae.gr</w:t>
            </w:r>
          </w:p>
        </w:tc>
      </w:tr>
      <w:tr w:rsidR="008338F0" w:rsidRPr="00DF02B0" w14:paraId="7C172D77" w14:textId="77777777">
        <w:tc>
          <w:tcPr>
            <w:tcW w:w="5245" w:type="dxa"/>
            <w:tcBorders>
              <w:top w:val="single" w:sz="4" w:space="0" w:color="000000"/>
              <w:left w:val="single" w:sz="4" w:space="0" w:color="000000"/>
              <w:bottom w:val="single" w:sz="4" w:space="0" w:color="000000"/>
            </w:tcBorders>
            <w:shd w:val="clear" w:color="auto" w:fill="auto"/>
          </w:tcPr>
          <w:p w14:paraId="7925E2DB" w14:textId="77777777" w:rsidR="008338F0" w:rsidRPr="00603221" w:rsidRDefault="003355E7">
            <w:pPr>
              <w:pStyle w:val="normalwithoutspacing"/>
              <w:rPr>
                <w:rFonts w:ascii="Tahoma" w:hAnsi="Tahoma" w:cs="Tahoma"/>
                <w:szCs w:val="22"/>
              </w:rPr>
            </w:pPr>
            <w:r w:rsidRPr="00603221">
              <w:rPr>
                <w:rFonts w:ascii="Tahoma" w:hAnsi="Tahoma"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7CE983" w14:textId="58C009C7" w:rsidR="008338F0" w:rsidRPr="00751500" w:rsidRDefault="00751500">
            <w:pPr>
              <w:pStyle w:val="normalwithoutspacing"/>
              <w:snapToGrid w:val="0"/>
              <w:rPr>
                <w:rFonts w:ascii="Tahoma" w:hAnsi="Tahoma" w:cs="Tahoma"/>
                <w:szCs w:val="22"/>
                <w:highlight w:val="magenta"/>
              </w:rPr>
            </w:pPr>
            <w:r w:rsidRPr="00751500">
              <w:rPr>
                <w:rFonts w:ascii="Tahoma" w:hAnsi="Tahoma" w:cs="Tahoma"/>
                <w:szCs w:val="22"/>
                <w:lang w:val="en-US"/>
              </w:rPr>
              <w:t>Σπύρου Δώρα</w:t>
            </w:r>
          </w:p>
        </w:tc>
      </w:tr>
      <w:tr w:rsidR="008338F0" w:rsidRPr="00DF02B0" w14:paraId="747F5107" w14:textId="77777777">
        <w:tc>
          <w:tcPr>
            <w:tcW w:w="5245" w:type="dxa"/>
            <w:tcBorders>
              <w:top w:val="single" w:sz="4" w:space="0" w:color="000000"/>
              <w:left w:val="single" w:sz="4" w:space="0" w:color="000000"/>
              <w:bottom w:val="single" w:sz="4" w:space="0" w:color="000000"/>
            </w:tcBorders>
            <w:shd w:val="clear" w:color="auto" w:fill="auto"/>
          </w:tcPr>
          <w:p w14:paraId="20381722" w14:textId="77777777" w:rsidR="008338F0" w:rsidRPr="00603221" w:rsidRDefault="003355E7">
            <w:pPr>
              <w:pStyle w:val="normalwithoutspacing"/>
              <w:rPr>
                <w:rFonts w:ascii="Tahoma" w:hAnsi="Tahoma" w:cs="Tahoma"/>
                <w:szCs w:val="22"/>
              </w:rPr>
            </w:pPr>
            <w:r w:rsidRPr="00603221">
              <w:rPr>
                <w:rFonts w:ascii="Tahoma" w:hAnsi="Tahoma" w:cs="Tahoma"/>
                <w:szCs w:val="22"/>
              </w:rPr>
              <w:t>Γενική Διεύθυνση στο διαδίκτυο</w:t>
            </w:r>
            <w:r w:rsidR="00E1337D" w:rsidRPr="00603221">
              <w:rPr>
                <w:rFonts w:ascii="Tahoma" w:hAnsi="Tahoma" w:cs="Tahoma"/>
                <w:szCs w:val="22"/>
              </w:rPr>
              <w:t xml:space="preserve"> </w:t>
            </w:r>
            <w:r w:rsidRPr="00603221">
              <w:rPr>
                <w:rFonts w:ascii="Tahoma" w:hAnsi="Tahoma" w:cs="Tahoma"/>
                <w:szCs w:val="22"/>
              </w:rPr>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2DC3238" w14:textId="77777777" w:rsidR="008338F0" w:rsidRPr="00603221" w:rsidRDefault="007D3A48">
            <w:pPr>
              <w:pStyle w:val="normalwithoutspacing"/>
              <w:snapToGrid w:val="0"/>
              <w:rPr>
                <w:rFonts w:ascii="Tahoma" w:hAnsi="Tahoma" w:cs="Tahoma"/>
                <w:szCs w:val="22"/>
              </w:rPr>
            </w:pPr>
            <w:r w:rsidRPr="00603221">
              <w:rPr>
                <w:rFonts w:ascii="Tahoma" w:hAnsi="Tahoma" w:cs="Tahoma"/>
                <w:szCs w:val="22"/>
              </w:rPr>
              <w:t>http://www.ktpae.gr</w:t>
            </w:r>
          </w:p>
        </w:tc>
      </w:tr>
      <w:tr w:rsidR="008338F0" w:rsidRPr="001B0769" w14:paraId="3DB20DBC" w14:textId="77777777">
        <w:tc>
          <w:tcPr>
            <w:tcW w:w="5245" w:type="dxa"/>
            <w:tcBorders>
              <w:top w:val="single" w:sz="4" w:space="0" w:color="000000"/>
              <w:left w:val="single" w:sz="4" w:space="0" w:color="000000"/>
              <w:bottom w:val="single" w:sz="4" w:space="0" w:color="000000"/>
            </w:tcBorders>
            <w:shd w:val="clear" w:color="auto" w:fill="auto"/>
          </w:tcPr>
          <w:p w14:paraId="53546CB5" w14:textId="77777777" w:rsidR="008338F0" w:rsidRPr="00603221" w:rsidRDefault="003355E7">
            <w:pPr>
              <w:pStyle w:val="normalwithoutspacing"/>
              <w:rPr>
                <w:rFonts w:ascii="Tahoma" w:hAnsi="Tahoma" w:cs="Tahoma"/>
                <w:szCs w:val="22"/>
              </w:rPr>
            </w:pPr>
            <w:r w:rsidRPr="00603221">
              <w:rPr>
                <w:rFonts w:ascii="Tahoma" w:hAnsi="Tahoma"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8DB3CA2" w14:textId="4E138CEA" w:rsidR="008338F0" w:rsidRPr="00603221" w:rsidRDefault="00A24990">
            <w:pPr>
              <w:pStyle w:val="normalwithoutspacing"/>
              <w:snapToGrid w:val="0"/>
              <w:rPr>
                <w:rFonts w:ascii="Tahoma" w:hAnsi="Tahoma" w:cs="Tahoma"/>
                <w:szCs w:val="22"/>
              </w:rPr>
            </w:pPr>
            <w:r w:rsidRPr="00603221">
              <w:rPr>
                <w:rFonts w:ascii="Tahoma" w:hAnsi="Tahoma" w:cs="Tahoma"/>
                <w:szCs w:val="22"/>
              </w:rPr>
              <w:t>http</w:t>
            </w:r>
            <w:r>
              <w:rPr>
                <w:rFonts w:ascii="Tahoma" w:hAnsi="Tahoma" w:cs="Tahoma"/>
                <w:szCs w:val="22"/>
                <w:lang w:val="en-US"/>
              </w:rPr>
              <w:t>s</w:t>
            </w:r>
            <w:r w:rsidRPr="00603221">
              <w:rPr>
                <w:rFonts w:ascii="Tahoma" w:hAnsi="Tahoma" w:cs="Tahoma"/>
                <w:szCs w:val="22"/>
              </w:rPr>
              <w:t>://www.ktpae.gr</w:t>
            </w:r>
          </w:p>
        </w:tc>
      </w:tr>
    </w:tbl>
    <w:p w14:paraId="72C5BAF0" w14:textId="77777777" w:rsidR="008338F0" w:rsidRPr="00603221" w:rsidRDefault="008338F0">
      <w:pPr>
        <w:pStyle w:val="normalwithoutspacing"/>
        <w:rPr>
          <w:rFonts w:ascii="Tahoma" w:hAnsi="Tahoma" w:cs="Tahoma"/>
          <w:szCs w:val="22"/>
        </w:rPr>
      </w:pPr>
    </w:p>
    <w:p w14:paraId="26A17AA1" w14:textId="77777777" w:rsidR="008338F0" w:rsidRPr="00603221" w:rsidRDefault="003355E7">
      <w:pPr>
        <w:pStyle w:val="normalwithoutspacing"/>
        <w:rPr>
          <w:rFonts w:ascii="Tahoma" w:hAnsi="Tahoma" w:cs="Tahoma"/>
          <w:szCs w:val="22"/>
        </w:rPr>
      </w:pPr>
      <w:r w:rsidRPr="00603221">
        <w:rPr>
          <w:rFonts w:ascii="Tahoma" w:hAnsi="Tahoma" w:cs="Tahoma"/>
          <w:b/>
          <w:szCs w:val="22"/>
        </w:rPr>
        <w:t xml:space="preserve">Είδος Αναθέτουσας Αρχής </w:t>
      </w:r>
    </w:p>
    <w:p w14:paraId="1BEA4CA1" w14:textId="3C0C1D48" w:rsidR="008338F0" w:rsidRPr="00603221" w:rsidRDefault="003355E7">
      <w:pPr>
        <w:pStyle w:val="normalwithoutspacing"/>
        <w:rPr>
          <w:rFonts w:ascii="Tahoma" w:eastAsia="Calibri" w:hAnsi="Tahoma" w:cs="Tahoma"/>
          <w:szCs w:val="22"/>
        </w:rPr>
      </w:pPr>
      <w:r w:rsidRPr="00603221">
        <w:rPr>
          <w:rFonts w:ascii="Tahoma" w:hAnsi="Tahoma" w:cs="Tahoma"/>
          <w:szCs w:val="22"/>
        </w:rPr>
        <w:t>Η Αναθέτουσα Αρχή είναι</w:t>
      </w:r>
      <w:r w:rsidR="00E1337D" w:rsidRPr="00603221">
        <w:rPr>
          <w:rFonts w:ascii="Tahoma" w:hAnsi="Tahoma" w:cs="Tahoma"/>
          <w:szCs w:val="22"/>
        </w:rPr>
        <w:t xml:space="preserve"> </w:t>
      </w:r>
      <w:r w:rsidR="000238B6" w:rsidRPr="00C20D1D">
        <w:rPr>
          <w:rFonts w:ascii="Tahoma" w:hAnsi="Tahoma" w:cs="Tahoma"/>
          <w:szCs w:val="22"/>
        </w:rPr>
        <w:t>η Κοινωνία της Πληροφορίας ΑΕ</w:t>
      </w:r>
      <w:r w:rsidR="000238B6" w:rsidRPr="00F20B98">
        <w:rPr>
          <w:rFonts w:ascii="Tahoma" w:hAnsi="Tahoma" w:cs="Tahoma"/>
          <w:szCs w:val="22"/>
        </w:rPr>
        <w:t>,</w:t>
      </w:r>
      <w:r w:rsidRPr="00603221">
        <w:rPr>
          <w:rFonts w:ascii="Tahoma" w:hAnsi="Tahoma" w:cs="Tahoma"/>
          <w:szCs w:val="22"/>
        </w:rPr>
        <w:t xml:space="preserve"> </w:t>
      </w:r>
      <w:r w:rsidR="007D3A48" w:rsidRPr="00603221">
        <w:rPr>
          <w:rFonts w:ascii="Tahoma" w:hAnsi="Tahoma" w:cs="Tahoma"/>
          <w:szCs w:val="22"/>
        </w:rPr>
        <w:t>Ανώνυμη Εταιρία του Δημόσιου Τομέα (μη Κεντρική Αναθέτουσα Αρχή)</w:t>
      </w:r>
      <w:r w:rsidR="00E1337D" w:rsidRPr="00603221">
        <w:rPr>
          <w:rFonts w:ascii="Tahoma" w:hAnsi="Tahoma" w:cs="Tahoma"/>
          <w:szCs w:val="22"/>
        </w:rPr>
        <w:t xml:space="preserve"> </w:t>
      </w:r>
      <w:r w:rsidRPr="00603221">
        <w:rPr>
          <w:rFonts w:ascii="Tahoma" w:hAnsi="Tahoma" w:cs="Tahoma"/>
          <w:szCs w:val="22"/>
        </w:rPr>
        <w:t>και ανήκει στην</w:t>
      </w:r>
      <w:r w:rsidR="00DB2700" w:rsidRPr="00603221">
        <w:rPr>
          <w:rFonts w:ascii="Tahoma" w:hAnsi="Tahoma" w:cs="Tahoma"/>
          <w:szCs w:val="22"/>
        </w:rPr>
        <w:t xml:space="preserve"> </w:t>
      </w:r>
      <w:r w:rsidR="00DB2700" w:rsidRPr="00603221">
        <w:rPr>
          <w:rFonts w:ascii="Tahoma" w:hAnsi="Tahoma" w:cs="Tahoma"/>
          <w:szCs w:val="22"/>
        </w:rPr>
        <w:lastRenderedPageBreak/>
        <w:t xml:space="preserve">Κεντρική Κυβέρνηση – Υποτομέας Νομικά Πρόσωπα Κεντρικής Κυβέρνησης και Δημόσιες Επιχειρήσεις </w:t>
      </w:r>
    </w:p>
    <w:p w14:paraId="068A83AD" w14:textId="77777777" w:rsidR="008338F0" w:rsidRPr="00603221" w:rsidRDefault="003355E7">
      <w:pPr>
        <w:pStyle w:val="normalwithoutspacing"/>
        <w:rPr>
          <w:rFonts w:ascii="Tahoma" w:hAnsi="Tahoma" w:cs="Tahoma"/>
          <w:szCs w:val="22"/>
        </w:rPr>
      </w:pPr>
      <w:r w:rsidRPr="00603221">
        <w:rPr>
          <w:rFonts w:ascii="Tahoma" w:hAnsi="Tahoma" w:cs="Tahoma"/>
          <w:b/>
          <w:szCs w:val="22"/>
        </w:rPr>
        <w:t>Κύρια δραστηριότητα Α.Α.</w:t>
      </w:r>
    </w:p>
    <w:p w14:paraId="0AEA2665" w14:textId="77777777" w:rsidR="008338F0" w:rsidRPr="00603221" w:rsidRDefault="003355E7">
      <w:pPr>
        <w:pStyle w:val="normalwithoutspacing"/>
        <w:rPr>
          <w:rFonts w:ascii="Tahoma" w:hAnsi="Tahoma" w:cs="Tahoma"/>
          <w:szCs w:val="22"/>
        </w:rPr>
      </w:pPr>
      <w:r w:rsidRPr="00603221">
        <w:rPr>
          <w:rFonts w:ascii="Tahoma" w:hAnsi="Tahoma" w:cs="Tahoma"/>
          <w:szCs w:val="22"/>
        </w:rPr>
        <w:t xml:space="preserve">Η κύρια δραστηριότητα της Αναθέτουσας Αρχής είναι </w:t>
      </w:r>
      <w:r w:rsidR="00EB0718" w:rsidRPr="00603221">
        <w:rPr>
          <w:rFonts w:ascii="Tahoma" w:hAnsi="Tahoma" w:cs="Tahoma"/>
          <w:szCs w:val="22"/>
        </w:rPr>
        <w:t>«Γενικές Δημόσιες Υπηρεσίες».</w:t>
      </w:r>
    </w:p>
    <w:p w14:paraId="53CF9A0D" w14:textId="77777777" w:rsidR="008338F0" w:rsidRPr="00603221" w:rsidRDefault="003355E7">
      <w:pPr>
        <w:pStyle w:val="normalwithoutspacing"/>
        <w:rPr>
          <w:rFonts w:ascii="Tahoma" w:hAnsi="Tahoma" w:cs="Tahoma"/>
          <w:szCs w:val="22"/>
        </w:rPr>
      </w:pPr>
      <w:r w:rsidRPr="00603221">
        <w:rPr>
          <w:rFonts w:ascii="Tahoma" w:hAnsi="Tahoma" w:cs="Tahoma"/>
          <w:szCs w:val="22"/>
        </w:rPr>
        <w:t>Εφαρμοστέο εθνικό δίκαιο</w:t>
      </w:r>
      <w:r w:rsidR="00E1337D" w:rsidRPr="00603221">
        <w:rPr>
          <w:rFonts w:ascii="Tahoma" w:hAnsi="Tahoma" w:cs="Tahoma"/>
          <w:szCs w:val="22"/>
        </w:rPr>
        <w:t xml:space="preserve"> </w:t>
      </w:r>
      <w:r w:rsidRPr="00603221">
        <w:rPr>
          <w:rFonts w:ascii="Tahoma" w:hAnsi="Tahoma" w:cs="Tahoma"/>
          <w:szCs w:val="22"/>
        </w:rPr>
        <w:t xml:space="preserve">είναι το </w:t>
      </w:r>
      <w:r w:rsidR="00DB2700" w:rsidRPr="00603221">
        <w:rPr>
          <w:rFonts w:ascii="Tahoma" w:hAnsi="Tahoma" w:cs="Tahoma"/>
          <w:szCs w:val="22"/>
        </w:rPr>
        <w:t>Ελληνικό</w:t>
      </w:r>
      <w:r w:rsidR="00E1337D" w:rsidRPr="00603221">
        <w:rPr>
          <w:rFonts w:ascii="Tahoma" w:hAnsi="Tahoma" w:cs="Tahoma"/>
          <w:szCs w:val="22"/>
        </w:rPr>
        <w:t xml:space="preserve"> </w:t>
      </w:r>
      <w:r w:rsidRPr="00603221">
        <w:rPr>
          <w:rFonts w:ascii="Tahoma" w:hAnsi="Tahoma" w:cs="Tahoma"/>
          <w:szCs w:val="22"/>
        </w:rPr>
        <w:t xml:space="preserve">: </w:t>
      </w:r>
    </w:p>
    <w:p w14:paraId="5E55C8C0" w14:textId="77777777" w:rsidR="008338F0" w:rsidRPr="00603221" w:rsidRDefault="003355E7" w:rsidP="00D157B7">
      <w:pPr>
        <w:suppressAutoHyphens w:val="0"/>
        <w:spacing w:after="0"/>
        <w:jc w:val="left"/>
        <w:rPr>
          <w:rFonts w:ascii="Tahoma" w:hAnsi="Tahoma" w:cs="Tahoma"/>
          <w:szCs w:val="22"/>
          <w:lang w:val="el-GR"/>
        </w:rPr>
      </w:pPr>
      <w:r w:rsidRPr="00603221">
        <w:rPr>
          <w:rFonts w:ascii="Tahoma" w:hAnsi="Tahoma" w:cs="Tahoma"/>
          <w:b/>
          <w:szCs w:val="22"/>
          <w:lang w:val="el-GR"/>
        </w:rPr>
        <w:t xml:space="preserve">Στοιχεία Επικοινωνίας </w:t>
      </w:r>
    </w:p>
    <w:p w14:paraId="1C035A66" w14:textId="4802C83F" w:rsidR="002E1FDE" w:rsidRDefault="003355E7" w:rsidP="002E1FDE">
      <w:pPr>
        <w:pStyle w:val="normalwithoutspacing"/>
        <w:ind w:left="567" w:hanging="567"/>
        <w:rPr>
          <w:rFonts w:ascii="Tahoma" w:hAnsi="Tahoma" w:cs="Tahoma"/>
          <w:szCs w:val="22"/>
        </w:rPr>
      </w:pPr>
      <w:r w:rsidRPr="00603221">
        <w:rPr>
          <w:rFonts w:ascii="Tahoma" w:hAnsi="Tahoma" w:cs="Tahoma"/>
          <w:szCs w:val="22"/>
        </w:rPr>
        <w:t>α)</w:t>
      </w:r>
      <w:r w:rsidRPr="00603221">
        <w:rPr>
          <w:rFonts w:ascii="Tahoma" w:hAnsi="Tahoma"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rPr>
          <w:rFonts w:ascii="Tahoma" w:hAnsi="Tahoma" w:cs="Tahoma"/>
          <w:szCs w:val="22"/>
        </w:rPr>
        <w:t xml:space="preserve"> και μέσω της διαδικτυακής πύλης της Αναθέτουσας Αρχής </w:t>
      </w:r>
      <w:hyperlink r:id="rId14" w:history="1">
        <w:r w:rsidR="00154623" w:rsidRPr="009344C5">
          <w:rPr>
            <w:rStyle w:val="-"/>
            <w:rFonts w:ascii="Tahoma" w:hAnsi="Tahoma" w:cs="Tahoma"/>
            <w:szCs w:val="22"/>
          </w:rPr>
          <w:t>http://www.ktpae.gr</w:t>
        </w:r>
      </w:hyperlink>
    </w:p>
    <w:p w14:paraId="085BECB0" w14:textId="2DC8E8D6" w:rsidR="00154623" w:rsidRPr="00603221" w:rsidRDefault="00154623" w:rsidP="00154623">
      <w:pPr>
        <w:pStyle w:val="normalwithoutspacing"/>
        <w:ind w:left="567"/>
        <w:rPr>
          <w:rFonts w:ascii="Tahoma" w:hAnsi="Tahoma" w:cs="Tahoma"/>
          <w:szCs w:val="22"/>
        </w:rPr>
      </w:pPr>
      <w:r w:rsidRPr="00154623">
        <w:rPr>
          <w:rFonts w:ascii="Tahoma" w:hAnsi="Tahoma" w:cs="Tahoma"/>
          <w:szCs w:val="22"/>
        </w:rPr>
        <w:t>Κάθε είδους επικοινωνία και ανταλλαγή πληροφοριών πραγματοποιείται μέσω της διαδικτυακής πύλης www.promitheus.gov.gr του Ε.Σ.Η.ΔΗ.Σ.</w:t>
      </w:r>
    </w:p>
    <w:p w14:paraId="47AFBD11" w14:textId="77777777" w:rsidR="008338F0" w:rsidRPr="00603221" w:rsidRDefault="003355E7">
      <w:pPr>
        <w:pStyle w:val="normalwithoutspacing"/>
        <w:ind w:left="567" w:hanging="567"/>
        <w:rPr>
          <w:rFonts w:ascii="Tahoma" w:hAnsi="Tahoma" w:cs="Tahoma"/>
          <w:color w:val="000000"/>
          <w:szCs w:val="22"/>
          <w:shd w:val="clear" w:color="auto" w:fill="FFFFFF"/>
        </w:rPr>
      </w:pPr>
      <w:r w:rsidRPr="00603221">
        <w:rPr>
          <w:rFonts w:ascii="Tahoma" w:hAnsi="Tahoma" w:cs="Tahoma"/>
          <w:szCs w:val="22"/>
        </w:rPr>
        <w:lastRenderedPageBreak/>
        <w:t>β)</w:t>
      </w:r>
      <w:r w:rsidRPr="00603221">
        <w:rPr>
          <w:rFonts w:ascii="Tahoma" w:hAnsi="Tahoma" w:cs="Tahoma"/>
          <w:szCs w:val="22"/>
        </w:rPr>
        <w:tab/>
        <w:t xml:space="preserve">Οι προσφορές πρέπει να υποβάλλονται ηλεκτρονικά στην διεύθυνση : </w:t>
      </w:r>
      <w:hyperlink r:id="rId15" w:history="1">
        <w:r w:rsidRPr="00603221">
          <w:rPr>
            <w:rStyle w:val="-"/>
            <w:rFonts w:ascii="Tahoma" w:hAnsi="Tahoma" w:cs="Tahoma"/>
            <w:szCs w:val="22"/>
            <w:shd w:val="clear" w:color="auto" w:fill="FFFFFF"/>
          </w:rPr>
          <w:t>www.promitheus.gov.gr</w:t>
        </w:r>
      </w:hyperlink>
      <w:r w:rsidRPr="00603221">
        <w:rPr>
          <w:rFonts w:ascii="Tahoma" w:hAnsi="Tahoma" w:cs="Tahoma"/>
          <w:color w:val="000000"/>
          <w:szCs w:val="22"/>
          <w:shd w:val="clear" w:color="auto" w:fill="FFFFFF"/>
        </w:rPr>
        <w:t xml:space="preserve"> </w:t>
      </w:r>
    </w:p>
    <w:p w14:paraId="3BF50FFD" w14:textId="77777777" w:rsidR="002E1FDE" w:rsidRPr="00603221" w:rsidRDefault="002E1FDE">
      <w:pPr>
        <w:pStyle w:val="normalwithoutspacing"/>
        <w:ind w:left="567" w:hanging="567"/>
        <w:rPr>
          <w:rFonts w:ascii="Tahoma" w:hAnsi="Tahoma" w:cs="Tahoma"/>
          <w:szCs w:val="22"/>
        </w:rPr>
      </w:pPr>
    </w:p>
    <w:p w14:paraId="43733C72" w14:textId="77777777" w:rsidR="008338F0" w:rsidRPr="00603221" w:rsidRDefault="003355E7" w:rsidP="00991EF2">
      <w:pPr>
        <w:pStyle w:val="2"/>
        <w:numPr>
          <w:ilvl w:val="1"/>
          <w:numId w:val="11"/>
        </w:numPr>
        <w:rPr>
          <w:rFonts w:ascii="Tahoma" w:hAnsi="Tahoma" w:cs="Tahoma"/>
          <w:sz w:val="22"/>
          <w:lang w:val="el-GR"/>
        </w:rPr>
      </w:pPr>
      <w:bookmarkStart w:id="8" w:name="_Toc56418663"/>
      <w:r w:rsidRPr="00603221">
        <w:rPr>
          <w:rFonts w:ascii="Tahoma" w:hAnsi="Tahoma" w:cs="Tahoma"/>
          <w:sz w:val="22"/>
          <w:lang w:val="el-GR"/>
        </w:rPr>
        <w:t>Στοιχεία Διαδικασίας - Χρηματοδότηση</w:t>
      </w:r>
      <w:bookmarkEnd w:id="8"/>
    </w:p>
    <w:p w14:paraId="36E2AB98" w14:textId="77777777" w:rsidR="008338F0" w:rsidRPr="00603221" w:rsidRDefault="003355E7">
      <w:pPr>
        <w:rPr>
          <w:rFonts w:ascii="Tahoma" w:hAnsi="Tahoma" w:cs="Tahoma"/>
          <w:szCs w:val="22"/>
          <w:lang w:val="el-GR"/>
        </w:rPr>
      </w:pPr>
      <w:r w:rsidRPr="00603221">
        <w:rPr>
          <w:rFonts w:ascii="Tahoma" w:hAnsi="Tahoma" w:cs="Tahoma"/>
          <w:b/>
          <w:szCs w:val="22"/>
          <w:lang w:val="el-GR"/>
        </w:rPr>
        <w:t xml:space="preserve">Είδος διαδικασίας </w:t>
      </w:r>
    </w:p>
    <w:p w14:paraId="30DDB951" w14:textId="77777777" w:rsidR="008338F0" w:rsidRPr="00603221" w:rsidRDefault="003355E7">
      <w:pPr>
        <w:pStyle w:val="normalwithoutspacing"/>
        <w:rPr>
          <w:rFonts w:ascii="Tahoma" w:hAnsi="Tahoma" w:cs="Tahoma"/>
          <w:szCs w:val="22"/>
          <w:lang w:eastAsia="el-GR"/>
        </w:rPr>
      </w:pPr>
      <w:r w:rsidRPr="00603221">
        <w:rPr>
          <w:rFonts w:ascii="Tahoma" w:hAnsi="Tahoma" w:cs="Tahoma"/>
          <w:szCs w:val="22"/>
        </w:rPr>
        <w:t xml:space="preserve">Ο διαγωνισμός θα διεξαχθεί με την ανοικτή διαδικασία του άρθρου 27 του ν. 4412/16. </w:t>
      </w:r>
    </w:p>
    <w:p w14:paraId="451B1CC3" w14:textId="77777777" w:rsidR="008338F0" w:rsidRPr="00603221" w:rsidRDefault="008338F0">
      <w:pPr>
        <w:pStyle w:val="normalwithoutspacing"/>
        <w:rPr>
          <w:rFonts w:ascii="Tahoma" w:hAnsi="Tahoma" w:cs="Tahoma"/>
          <w:szCs w:val="22"/>
        </w:rPr>
      </w:pPr>
    </w:p>
    <w:p w14:paraId="3C2B317E" w14:textId="77777777" w:rsidR="008338F0" w:rsidRPr="00603221" w:rsidRDefault="003355E7">
      <w:pPr>
        <w:pStyle w:val="normalwithoutspacing"/>
        <w:rPr>
          <w:rFonts w:ascii="Tahoma" w:hAnsi="Tahoma" w:cs="Tahoma"/>
          <w:szCs w:val="22"/>
        </w:rPr>
      </w:pPr>
      <w:r w:rsidRPr="00603221">
        <w:rPr>
          <w:rFonts w:ascii="Tahoma" w:hAnsi="Tahoma" w:cs="Tahoma"/>
          <w:b/>
          <w:szCs w:val="22"/>
        </w:rPr>
        <w:t>Χρηματοδότηση της σύμβασης</w:t>
      </w:r>
    </w:p>
    <w:p w14:paraId="601681A4" w14:textId="347A5E84" w:rsidR="008338F0" w:rsidRPr="00603221" w:rsidRDefault="003355E7">
      <w:pPr>
        <w:pStyle w:val="normalwithoutspacing"/>
        <w:rPr>
          <w:rFonts w:ascii="Tahoma" w:hAnsi="Tahoma" w:cs="Tahoma"/>
          <w:i/>
          <w:color w:val="2E74B5" w:themeColor="accent1" w:themeShade="BF"/>
          <w:szCs w:val="22"/>
        </w:rPr>
      </w:pPr>
      <w:r w:rsidRPr="00603221">
        <w:rPr>
          <w:rFonts w:ascii="Tahoma" w:hAnsi="Tahoma" w:cs="Tahoma"/>
          <w:szCs w:val="22"/>
        </w:rPr>
        <w:t>Φορέας χρηματοδότησης της παρούσας σύμβασης είναι το</w:t>
      </w:r>
      <w:r w:rsidR="00D36675">
        <w:rPr>
          <w:rFonts w:ascii="Tahoma" w:hAnsi="Tahoma" w:cs="Tahoma"/>
          <w:szCs w:val="22"/>
        </w:rPr>
        <w:t xml:space="preserve"> </w:t>
      </w:r>
      <w:r w:rsidR="00D36675" w:rsidRPr="00D36675">
        <w:rPr>
          <w:rFonts w:ascii="Tahoma" w:hAnsi="Tahoma" w:cs="Tahoma"/>
          <w:szCs w:val="22"/>
        </w:rPr>
        <w:t>Υπουργείο Ψηφιακής Διακυβέρνησης</w:t>
      </w:r>
      <w:r w:rsidR="00D36675">
        <w:rPr>
          <w:rFonts w:ascii="Tahoma" w:hAnsi="Tahoma" w:cs="Tahoma"/>
          <w:szCs w:val="22"/>
        </w:rPr>
        <w:t>.</w:t>
      </w:r>
      <w:r w:rsidR="00F26D6D" w:rsidRPr="00603221">
        <w:rPr>
          <w:rFonts w:ascii="Tahoma" w:hAnsi="Tahoma" w:cs="Tahoma"/>
          <w:i/>
          <w:color w:val="2E74B5" w:themeColor="accent1" w:themeShade="BF"/>
          <w:szCs w:val="22"/>
        </w:rPr>
        <w:t xml:space="preserve"> </w:t>
      </w:r>
    </w:p>
    <w:p w14:paraId="5A786CBC" w14:textId="6E64D3C8" w:rsidR="00D157B7" w:rsidRPr="0045601B" w:rsidRDefault="003355E7">
      <w:pPr>
        <w:pStyle w:val="normalwithoutspacing"/>
        <w:rPr>
          <w:rFonts w:ascii="Tahoma" w:hAnsi="Tahoma" w:cs="Tahoma"/>
          <w:i/>
          <w:iCs/>
          <w:color w:val="5B9BD5"/>
          <w:kern w:val="1"/>
          <w:szCs w:val="22"/>
        </w:rPr>
      </w:pPr>
      <w:r w:rsidRPr="0045601B">
        <w:rPr>
          <w:rFonts w:ascii="Tahoma" w:hAnsi="Tahoma" w:cs="Tahoma"/>
          <w:szCs w:val="22"/>
        </w:rPr>
        <w:lastRenderedPageBreak/>
        <w:t xml:space="preserve">Η παρούσα σύμβαση χρηματοδοτείται από Πιστώσεις του Προγράμματος Δημοσίων Επενδύσεων (αριθ. ενάριθ. έργου </w:t>
      </w:r>
      <w:r w:rsidR="00156951" w:rsidRPr="00156951">
        <w:rPr>
          <w:rFonts w:ascii="Tahoma" w:hAnsi="Tahoma" w:cs="Tahoma"/>
          <w:szCs w:val="22"/>
        </w:rPr>
        <w:t>2020ΣΕ46310007</w:t>
      </w:r>
      <w:r w:rsidR="00021D35" w:rsidRPr="0045601B">
        <w:rPr>
          <w:rFonts w:ascii="Tahoma" w:hAnsi="Tahoma" w:cs="Tahoma"/>
          <w:szCs w:val="22"/>
        </w:rPr>
        <w:t>)</w:t>
      </w:r>
    </w:p>
    <w:p w14:paraId="14066BD0" w14:textId="4F1C626E" w:rsidR="008338F0" w:rsidRPr="00603221" w:rsidRDefault="003355E7">
      <w:pPr>
        <w:pStyle w:val="normalwithoutspacing"/>
        <w:rPr>
          <w:rFonts w:ascii="Tahoma" w:hAnsi="Tahoma" w:cs="Tahoma"/>
          <w:szCs w:val="22"/>
        </w:rPr>
      </w:pPr>
      <w:r w:rsidRPr="0045601B">
        <w:rPr>
          <w:rFonts w:ascii="Tahoma" w:hAnsi="Tahoma" w:cs="Tahoma"/>
          <w:szCs w:val="22"/>
        </w:rPr>
        <w:t>Η σύμβαση περιλαμβάνεται στο υποέργο Νο</w:t>
      </w:r>
      <w:r w:rsidR="00D36675" w:rsidRPr="0045601B">
        <w:rPr>
          <w:rFonts w:ascii="Tahoma" w:hAnsi="Tahoma" w:cs="Tahoma"/>
          <w:szCs w:val="22"/>
        </w:rPr>
        <w:t xml:space="preserve"> 1</w:t>
      </w:r>
      <w:r w:rsidRPr="0045601B">
        <w:rPr>
          <w:rFonts w:ascii="Tahoma" w:hAnsi="Tahoma" w:cs="Tahoma"/>
          <w:szCs w:val="22"/>
        </w:rPr>
        <w:t xml:space="preserve"> της Πράξης : «</w:t>
      </w:r>
      <w:r w:rsidR="00D36675" w:rsidRPr="0045601B">
        <w:rPr>
          <w:rFonts w:ascii="Tahoma" w:hAnsi="Tahoma" w:cs="Tahoma"/>
          <w:szCs w:val="22"/>
        </w:rPr>
        <w:t>ΑΠΛΟΥΣΤΕΥΣΗ ΚΑΙ ΠΡΟΤΥΠΟΠΟΙΗΣΗ ΤΩΝ ΔΙΑΔΙΚΑΣΙΩΝ ΤΗΣ ΕΓΣΔΙΤ</w:t>
      </w:r>
      <w:r w:rsidRPr="0045601B">
        <w:rPr>
          <w:rFonts w:ascii="Tahoma" w:hAnsi="Tahoma" w:cs="Tahoma"/>
          <w:szCs w:val="22"/>
        </w:rPr>
        <w:t>» η οποία έχει ενταχθεί στο Επιχειρησιακό Πρόγραμμα «</w:t>
      </w:r>
      <w:r w:rsidR="00D36675" w:rsidRPr="0045601B">
        <w:rPr>
          <w:rFonts w:ascii="Tahoma" w:hAnsi="Tahoma" w:cs="Tahoma"/>
          <w:szCs w:val="22"/>
        </w:rPr>
        <w:t>Μεταρρύθμιση Δημόσιου Τομέα 2014-2020»</w:t>
      </w:r>
      <w:r w:rsidRPr="0045601B">
        <w:rPr>
          <w:rFonts w:ascii="Tahoma" w:hAnsi="Tahoma" w:cs="Tahoma"/>
          <w:szCs w:val="22"/>
        </w:rPr>
        <w:t xml:space="preserve"> με βάση την απόφαση ένταξης με αρ. πρωτ. </w:t>
      </w:r>
      <w:r w:rsidR="004442CB" w:rsidRPr="0045601B">
        <w:rPr>
          <w:rFonts w:ascii="Tahoma" w:hAnsi="Tahoma" w:cs="Tahoma"/>
          <w:szCs w:val="22"/>
        </w:rPr>
        <w:t xml:space="preserve">1432/25-10-2018 </w:t>
      </w:r>
      <w:r w:rsidRPr="0045601B">
        <w:rPr>
          <w:rFonts w:ascii="Tahoma" w:hAnsi="Tahoma" w:cs="Tahoma"/>
          <w:szCs w:val="22"/>
        </w:rPr>
        <w:t>τ</w:t>
      </w:r>
      <w:r w:rsidR="004442CB" w:rsidRPr="0045601B">
        <w:rPr>
          <w:rFonts w:ascii="Tahoma" w:hAnsi="Tahoma" w:cs="Tahoma"/>
          <w:szCs w:val="22"/>
        </w:rPr>
        <w:t>ης ΕΥΔ Ε.Π. «Μεταρρύθμιση Δημοσίου Τομέα»</w:t>
      </w:r>
      <w:r w:rsidRPr="0045601B">
        <w:rPr>
          <w:rFonts w:ascii="Tahoma" w:hAnsi="Tahoma" w:cs="Tahoma"/>
          <w:szCs w:val="22"/>
        </w:rPr>
        <w:t xml:space="preserve"> και έχει λάβει κωδικό </w:t>
      </w:r>
      <w:r w:rsidRPr="0045601B">
        <w:rPr>
          <w:rFonts w:ascii="Tahoma" w:hAnsi="Tahoma" w:cs="Tahoma"/>
          <w:szCs w:val="22"/>
          <w:lang w:val="en-US"/>
        </w:rPr>
        <w:t>MIS</w:t>
      </w:r>
      <w:r w:rsidRPr="0045601B">
        <w:rPr>
          <w:rFonts w:ascii="Tahoma" w:hAnsi="Tahoma" w:cs="Tahoma"/>
          <w:szCs w:val="22"/>
        </w:rPr>
        <w:t xml:space="preserve"> </w:t>
      </w:r>
      <w:r w:rsidR="004442CB" w:rsidRPr="0045601B">
        <w:rPr>
          <w:rFonts w:ascii="Tahoma" w:hAnsi="Tahoma" w:cs="Tahoma"/>
          <w:szCs w:val="22"/>
        </w:rPr>
        <w:t xml:space="preserve">5030074 </w:t>
      </w:r>
      <w:r w:rsidRPr="0045601B">
        <w:rPr>
          <w:rFonts w:ascii="Tahoma" w:hAnsi="Tahoma" w:cs="Tahoma"/>
          <w:szCs w:val="22"/>
        </w:rPr>
        <w:t>Η παρούσα σύμβαση χρηματοδοτείται από την Ευρωπαϊκή Ένωση (</w:t>
      </w:r>
      <w:r w:rsidR="00D36675" w:rsidRPr="0045601B">
        <w:rPr>
          <w:rFonts w:ascii="Tahoma" w:hAnsi="Tahoma" w:cs="Tahoma"/>
          <w:szCs w:val="22"/>
        </w:rPr>
        <w:t>ΕΚΤ</w:t>
      </w:r>
      <w:r w:rsidRPr="0045601B">
        <w:rPr>
          <w:rFonts w:ascii="Tahoma" w:hAnsi="Tahoma" w:cs="Tahoma"/>
          <w:szCs w:val="22"/>
        </w:rPr>
        <w:t>) και από εθνικούς πόρους μέσω</w:t>
      </w:r>
      <w:r w:rsidRPr="00603221">
        <w:rPr>
          <w:rFonts w:ascii="Tahoma" w:hAnsi="Tahoma" w:cs="Tahoma"/>
          <w:szCs w:val="22"/>
        </w:rPr>
        <w:t xml:space="preserve"> του ΠΔΕ.</w:t>
      </w:r>
    </w:p>
    <w:p w14:paraId="5562C48E" w14:textId="77777777"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tab/>
      </w:r>
      <w:bookmarkStart w:id="9" w:name="_Toc56418664"/>
      <w:r w:rsidRPr="00603221">
        <w:rPr>
          <w:rFonts w:ascii="Tahoma" w:hAnsi="Tahoma" w:cs="Tahoma"/>
          <w:sz w:val="22"/>
          <w:lang w:val="el-GR"/>
        </w:rPr>
        <w:t>Συνοπτική Περιγραφή φυσικού και οικονομικού αντικειμένου της σύμβασης</w:t>
      </w:r>
      <w:bookmarkEnd w:id="9"/>
      <w:r w:rsidRPr="00603221">
        <w:rPr>
          <w:rFonts w:ascii="Tahoma" w:hAnsi="Tahoma" w:cs="Tahoma"/>
          <w:sz w:val="22"/>
          <w:lang w:val="el-GR"/>
        </w:rPr>
        <w:t xml:space="preserve"> </w:t>
      </w:r>
    </w:p>
    <w:p w14:paraId="1629DD0B" w14:textId="1DFFF2A0" w:rsidR="004C5945" w:rsidRPr="004C5945" w:rsidRDefault="00A026D0" w:rsidP="00F05CE1">
      <w:pPr>
        <w:rPr>
          <w:rFonts w:ascii="Tahoma" w:hAnsi="Tahoma" w:cs="Tahoma"/>
          <w:szCs w:val="22"/>
          <w:lang w:val="el-GR"/>
        </w:rPr>
      </w:pPr>
      <w:r>
        <w:rPr>
          <w:rFonts w:ascii="Tahoma" w:hAnsi="Tahoma" w:cs="Tahoma"/>
          <w:lang w:val="el-GR"/>
        </w:rPr>
        <w:t xml:space="preserve">Η </w:t>
      </w:r>
      <w:r w:rsidR="004C5945">
        <w:rPr>
          <w:rFonts w:ascii="Tahoma" w:hAnsi="Tahoma" w:cs="Tahoma"/>
          <w:szCs w:val="22"/>
          <w:lang w:val="el-GR"/>
        </w:rPr>
        <w:t>Πράξη</w:t>
      </w:r>
      <w:r w:rsidR="004C5945" w:rsidRPr="004C5945">
        <w:rPr>
          <w:rFonts w:ascii="Tahoma" w:hAnsi="Tahoma" w:cs="Tahoma"/>
          <w:szCs w:val="22"/>
          <w:lang w:val="el-GR"/>
        </w:rPr>
        <w:t xml:space="preserve"> «Απλούστευση </w:t>
      </w:r>
      <w:r w:rsidR="009D279B">
        <w:rPr>
          <w:rFonts w:ascii="Tahoma" w:hAnsi="Tahoma" w:cs="Tahoma"/>
          <w:szCs w:val="22"/>
          <w:lang w:val="el-GR"/>
        </w:rPr>
        <w:t>κ</w:t>
      </w:r>
      <w:r w:rsidR="004C5945" w:rsidRPr="004C5945">
        <w:rPr>
          <w:rFonts w:ascii="Tahoma" w:hAnsi="Tahoma" w:cs="Tahoma"/>
          <w:szCs w:val="22"/>
          <w:lang w:val="el-GR"/>
        </w:rPr>
        <w:t xml:space="preserve">αι Προτυποποίηση Των Διαδικασιών </w:t>
      </w:r>
      <w:r w:rsidR="004C5945">
        <w:rPr>
          <w:rFonts w:ascii="Tahoma" w:hAnsi="Tahoma" w:cs="Tahoma"/>
          <w:szCs w:val="22"/>
          <w:lang w:val="el-GR"/>
        </w:rPr>
        <w:t>τ</w:t>
      </w:r>
      <w:r w:rsidR="004C5945" w:rsidRPr="004C5945">
        <w:rPr>
          <w:rFonts w:ascii="Tahoma" w:hAnsi="Tahoma" w:cs="Tahoma"/>
          <w:szCs w:val="22"/>
          <w:lang w:val="el-GR"/>
        </w:rPr>
        <w:t>ης ΕΓΣΔΙΤ»</w:t>
      </w:r>
      <w:r>
        <w:rPr>
          <w:rFonts w:ascii="Tahoma" w:hAnsi="Tahoma" w:cs="Tahoma"/>
          <w:szCs w:val="22"/>
          <w:lang w:val="el-GR"/>
        </w:rPr>
        <w:t xml:space="preserve"> έχει ενταχθεί στο </w:t>
      </w:r>
      <w:r w:rsidR="004C5945">
        <w:rPr>
          <w:rFonts w:ascii="Tahoma" w:hAnsi="Tahoma" w:cs="Tahoma"/>
          <w:szCs w:val="22"/>
          <w:lang w:val="el-GR"/>
        </w:rPr>
        <w:t xml:space="preserve"> </w:t>
      </w:r>
      <w:r w:rsidRPr="00A026D0">
        <w:rPr>
          <w:rFonts w:ascii="Tahoma" w:hAnsi="Tahoma" w:cs="Tahoma"/>
          <w:lang w:val="el-GR"/>
        </w:rPr>
        <w:t xml:space="preserve">Επιχειρησιακό Πρόγραμμα «Μεταρρύθμιση Δημόσιου </w:t>
      </w:r>
      <w:r w:rsidRPr="00A026D0">
        <w:rPr>
          <w:rFonts w:ascii="Tahoma" w:hAnsi="Tahoma" w:cs="Tahoma"/>
          <w:lang w:val="el-GR"/>
        </w:rPr>
        <w:lastRenderedPageBreak/>
        <w:t>Τομέα 2014-2020»</w:t>
      </w:r>
      <w:r>
        <w:rPr>
          <w:rFonts w:ascii="Tahoma" w:hAnsi="Tahoma" w:cs="Tahoma"/>
          <w:lang w:val="el-GR"/>
        </w:rPr>
        <w:t xml:space="preserve">, με </w:t>
      </w:r>
      <w:r w:rsidRPr="00A026D0">
        <w:rPr>
          <w:rFonts w:ascii="Tahoma" w:hAnsi="Tahoma" w:cs="Tahoma"/>
          <w:lang w:val="el-GR"/>
        </w:rPr>
        <w:t>Κωδικό ΟΠΣ 5030074</w:t>
      </w:r>
      <w:r>
        <w:rPr>
          <w:rFonts w:ascii="Tahoma" w:hAnsi="Tahoma" w:cs="Tahoma"/>
          <w:lang w:val="el-GR"/>
        </w:rPr>
        <w:t xml:space="preserve"> και </w:t>
      </w:r>
      <w:r w:rsidR="00021D35">
        <w:rPr>
          <w:rFonts w:ascii="Tahoma" w:hAnsi="Tahoma" w:cs="Tahoma"/>
          <w:szCs w:val="22"/>
          <w:lang w:val="el-GR"/>
        </w:rPr>
        <w:t xml:space="preserve">αποτελείται </w:t>
      </w:r>
      <w:r w:rsidR="004C5945">
        <w:rPr>
          <w:rFonts w:ascii="Tahoma" w:hAnsi="Tahoma" w:cs="Tahoma"/>
          <w:szCs w:val="22"/>
          <w:lang w:val="el-GR"/>
        </w:rPr>
        <w:t>από τα παρακάτω τρία</w:t>
      </w:r>
      <w:r w:rsidR="004C5945" w:rsidRPr="004C5945">
        <w:rPr>
          <w:rFonts w:ascii="Tahoma" w:hAnsi="Tahoma" w:cs="Tahoma"/>
          <w:szCs w:val="22"/>
          <w:lang w:val="el-GR"/>
        </w:rPr>
        <w:t xml:space="preserve"> </w:t>
      </w:r>
      <w:r w:rsidR="004C5945">
        <w:rPr>
          <w:rFonts w:ascii="Tahoma" w:hAnsi="Tahoma" w:cs="Tahoma"/>
          <w:szCs w:val="22"/>
          <w:lang w:val="el-GR"/>
        </w:rPr>
        <w:t>(</w:t>
      </w:r>
      <w:r w:rsidR="004C5945" w:rsidRPr="004C5945">
        <w:rPr>
          <w:rFonts w:ascii="Tahoma" w:hAnsi="Tahoma" w:cs="Tahoma"/>
          <w:szCs w:val="22"/>
          <w:lang w:val="el-GR"/>
        </w:rPr>
        <w:t>3</w:t>
      </w:r>
      <w:r w:rsidR="004C5945">
        <w:rPr>
          <w:rFonts w:ascii="Tahoma" w:hAnsi="Tahoma" w:cs="Tahoma"/>
          <w:szCs w:val="22"/>
          <w:lang w:val="el-GR"/>
        </w:rPr>
        <w:t>)</w:t>
      </w:r>
      <w:r w:rsidR="004C5945" w:rsidRPr="004C5945">
        <w:rPr>
          <w:rFonts w:ascii="Tahoma" w:hAnsi="Tahoma" w:cs="Tahoma"/>
          <w:szCs w:val="22"/>
          <w:lang w:val="el-GR"/>
        </w:rPr>
        <w:t xml:space="preserve"> υποέργα:</w:t>
      </w:r>
    </w:p>
    <w:p w14:paraId="446A386B" w14:textId="7A5717C6" w:rsidR="004C5945" w:rsidRPr="004C5945" w:rsidRDefault="004C5945" w:rsidP="00991EF2">
      <w:pPr>
        <w:pStyle w:val="aff"/>
        <w:numPr>
          <w:ilvl w:val="0"/>
          <w:numId w:val="24"/>
        </w:numPr>
        <w:rPr>
          <w:rFonts w:ascii="Tahoma" w:hAnsi="Tahoma" w:cs="Tahoma"/>
          <w:szCs w:val="22"/>
          <w:lang w:val="el-GR"/>
        </w:rPr>
      </w:pPr>
      <w:r w:rsidRPr="004C5945">
        <w:rPr>
          <w:rFonts w:ascii="Tahoma" w:hAnsi="Tahoma" w:cs="Tahoma"/>
          <w:b/>
          <w:bCs/>
          <w:szCs w:val="22"/>
          <w:lang w:val="el-GR"/>
        </w:rPr>
        <w:t>Υποέργο 1</w:t>
      </w:r>
      <w:r w:rsidRPr="004C5945">
        <w:rPr>
          <w:rFonts w:ascii="Tahoma" w:hAnsi="Tahoma" w:cs="Tahoma"/>
          <w:szCs w:val="22"/>
          <w:lang w:val="el-GR"/>
        </w:rPr>
        <w:t xml:space="preserve"> : Ανάπτυξη γενικής μεθοδολογίας και προτυποποίηση των διαδικασιών για την υλοποίηση έργων ΣΔΙΤ</w:t>
      </w:r>
    </w:p>
    <w:p w14:paraId="3A0348F2" w14:textId="53176DDB" w:rsidR="004C5945" w:rsidRPr="004C5945" w:rsidRDefault="004C5945" w:rsidP="00991EF2">
      <w:pPr>
        <w:pStyle w:val="aff"/>
        <w:numPr>
          <w:ilvl w:val="0"/>
          <w:numId w:val="24"/>
        </w:numPr>
        <w:rPr>
          <w:rFonts w:ascii="Tahoma" w:hAnsi="Tahoma" w:cs="Tahoma"/>
          <w:szCs w:val="22"/>
          <w:lang w:val="el-GR"/>
        </w:rPr>
      </w:pPr>
      <w:r w:rsidRPr="004C5945">
        <w:rPr>
          <w:rFonts w:ascii="Tahoma" w:hAnsi="Tahoma" w:cs="Tahoma"/>
          <w:b/>
          <w:bCs/>
          <w:szCs w:val="22"/>
          <w:lang w:val="el-GR"/>
        </w:rPr>
        <w:t>Υποέργο 2</w:t>
      </w:r>
      <w:r w:rsidRPr="004C5945">
        <w:rPr>
          <w:rFonts w:ascii="Tahoma" w:hAnsi="Tahoma" w:cs="Tahoma"/>
          <w:szCs w:val="22"/>
          <w:lang w:val="el-GR"/>
        </w:rPr>
        <w:t xml:space="preserve"> : Σχεδιασμός και Εγκατάσταση ολοκληρωμένου Πληροφοριακού Συστήματος για τη διαχείριση και παρακολούθηση των έργων ΣΔΙΤ.</w:t>
      </w:r>
    </w:p>
    <w:p w14:paraId="3EBA4E6E" w14:textId="1ED8C462" w:rsidR="004C5945" w:rsidRPr="004C5945" w:rsidRDefault="004C5945" w:rsidP="00991EF2">
      <w:pPr>
        <w:pStyle w:val="aff"/>
        <w:numPr>
          <w:ilvl w:val="0"/>
          <w:numId w:val="24"/>
        </w:numPr>
        <w:rPr>
          <w:rFonts w:ascii="Tahoma" w:hAnsi="Tahoma" w:cs="Tahoma"/>
          <w:szCs w:val="22"/>
          <w:lang w:val="el-GR"/>
        </w:rPr>
      </w:pPr>
      <w:r w:rsidRPr="004C5945">
        <w:rPr>
          <w:rFonts w:ascii="Tahoma" w:hAnsi="Tahoma" w:cs="Tahoma"/>
          <w:b/>
          <w:bCs/>
          <w:szCs w:val="22"/>
          <w:lang w:val="el-GR"/>
        </w:rPr>
        <w:t>Υποέργο 3</w:t>
      </w:r>
      <w:r w:rsidRPr="004C5945">
        <w:rPr>
          <w:rFonts w:ascii="Tahoma" w:hAnsi="Tahoma" w:cs="Tahoma"/>
          <w:szCs w:val="22"/>
          <w:lang w:val="el-GR"/>
        </w:rPr>
        <w:t xml:space="preserve"> : Προμήθεια εξοπλισμού</w:t>
      </w:r>
    </w:p>
    <w:p w14:paraId="0CB04124" w14:textId="76CBFEED" w:rsidR="004C5945" w:rsidRPr="004C5945" w:rsidRDefault="003908A2" w:rsidP="004C5945">
      <w:pPr>
        <w:rPr>
          <w:rFonts w:ascii="Tahoma" w:hAnsi="Tahoma" w:cs="Tahoma"/>
          <w:szCs w:val="22"/>
          <w:lang w:val="el-GR"/>
        </w:rPr>
      </w:pPr>
      <w:r>
        <w:rPr>
          <w:rFonts w:ascii="Tahoma" w:hAnsi="Tahoma" w:cs="Tahoma"/>
          <w:szCs w:val="22"/>
          <w:lang w:val="el-GR"/>
        </w:rPr>
        <w:t>Η Πράξη</w:t>
      </w:r>
      <w:r w:rsidR="004C5945" w:rsidRPr="004C5945">
        <w:rPr>
          <w:rFonts w:ascii="Tahoma" w:hAnsi="Tahoma" w:cs="Tahoma"/>
          <w:szCs w:val="22"/>
          <w:lang w:val="el-GR"/>
        </w:rPr>
        <w:t xml:space="preserve"> αφορά στην βελτίωση της διοικητικής λειτουργίας της </w:t>
      </w:r>
      <w:r w:rsidR="009A4D8C">
        <w:rPr>
          <w:rFonts w:ascii="Tahoma" w:hAnsi="Tahoma" w:cs="Tahoma"/>
          <w:szCs w:val="22"/>
          <w:lang w:val="el-GR"/>
        </w:rPr>
        <w:t>ΓΓΙΕΣΔΙΤ</w:t>
      </w:r>
      <w:r w:rsidR="0056394C" w:rsidRPr="0056394C" w:rsidDel="0056394C">
        <w:rPr>
          <w:rFonts w:ascii="Tahoma" w:hAnsi="Tahoma" w:cs="Tahoma"/>
          <w:szCs w:val="22"/>
          <w:lang w:val="el-GR"/>
        </w:rPr>
        <w:t xml:space="preserve"> </w:t>
      </w:r>
      <w:r w:rsidR="004C5945" w:rsidRPr="004C5945">
        <w:rPr>
          <w:rFonts w:ascii="Tahoma" w:hAnsi="Tahoma" w:cs="Tahoma"/>
          <w:szCs w:val="22"/>
          <w:lang w:val="el-GR"/>
        </w:rPr>
        <w:t xml:space="preserve">για την προώθηση και εκτέλεση έργων μέσω ΣΔΙΤ, τη διευκόλυνση των δημόσιων φορέων κατά τη Σύμπραξη Δημοσίου και Ιδιωτικού Τομέα, καθώς και την επιλογή των πλέον κατάλληλων ιδιωτικών φορέων σύμπραξης για </w:t>
      </w:r>
      <w:r w:rsidR="004C5945" w:rsidRPr="004C5945">
        <w:rPr>
          <w:rFonts w:ascii="Tahoma" w:hAnsi="Tahoma" w:cs="Tahoma"/>
          <w:szCs w:val="22"/>
          <w:lang w:val="el-GR"/>
        </w:rPr>
        <w:lastRenderedPageBreak/>
        <w:t>τα έργα ΣΔΙΤ που έχουν εγκριθεί από την ΔΕΣΔΙΤ. Οι κατηγορίες έργων είναι:</w:t>
      </w:r>
    </w:p>
    <w:p w14:paraId="60BFB4A7" w14:textId="5EC67C35" w:rsidR="004C5945" w:rsidRPr="004C5945" w:rsidRDefault="004C5945" w:rsidP="00991EF2">
      <w:pPr>
        <w:pStyle w:val="aff"/>
        <w:numPr>
          <w:ilvl w:val="0"/>
          <w:numId w:val="25"/>
        </w:numPr>
        <w:rPr>
          <w:rFonts w:ascii="Tahoma" w:hAnsi="Tahoma" w:cs="Tahoma"/>
          <w:szCs w:val="22"/>
          <w:lang w:val="el-GR"/>
        </w:rPr>
      </w:pPr>
      <w:r>
        <w:rPr>
          <w:rFonts w:ascii="Tahoma" w:hAnsi="Tahoma" w:cs="Tahoma"/>
          <w:szCs w:val="22"/>
          <w:lang w:val="el-GR"/>
        </w:rPr>
        <w:t>Υ</w:t>
      </w:r>
      <w:r w:rsidRPr="004C5945">
        <w:rPr>
          <w:rFonts w:ascii="Tahoma" w:hAnsi="Tahoma" w:cs="Tahoma"/>
          <w:szCs w:val="22"/>
          <w:lang w:val="el-GR"/>
        </w:rPr>
        <w:t xml:space="preserve">ποδομές </w:t>
      </w:r>
      <w:r>
        <w:rPr>
          <w:rFonts w:ascii="Tahoma" w:hAnsi="Tahoma" w:cs="Tahoma"/>
          <w:szCs w:val="22"/>
          <w:lang w:val="el-GR"/>
        </w:rPr>
        <w:t>Ε</w:t>
      </w:r>
      <w:r w:rsidRPr="004C5945">
        <w:rPr>
          <w:rFonts w:ascii="Tahoma" w:hAnsi="Tahoma" w:cs="Tahoma"/>
          <w:szCs w:val="22"/>
          <w:lang w:val="el-GR"/>
        </w:rPr>
        <w:t>κπαίδευσης</w:t>
      </w:r>
    </w:p>
    <w:p w14:paraId="35825BD0" w14:textId="74572711" w:rsidR="004C5945" w:rsidRPr="004C5945" w:rsidRDefault="004C5945" w:rsidP="00991EF2">
      <w:pPr>
        <w:pStyle w:val="aff"/>
        <w:numPr>
          <w:ilvl w:val="0"/>
          <w:numId w:val="25"/>
        </w:numPr>
        <w:rPr>
          <w:rFonts w:ascii="Tahoma" w:hAnsi="Tahoma" w:cs="Tahoma"/>
          <w:szCs w:val="22"/>
          <w:lang w:val="el-GR"/>
        </w:rPr>
      </w:pPr>
      <w:r>
        <w:rPr>
          <w:rFonts w:ascii="Tahoma" w:hAnsi="Tahoma" w:cs="Tahoma"/>
          <w:szCs w:val="22"/>
          <w:lang w:val="el-GR"/>
        </w:rPr>
        <w:t>Υ</w:t>
      </w:r>
      <w:r w:rsidRPr="004C5945">
        <w:rPr>
          <w:rFonts w:ascii="Tahoma" w:hAnsi="Tahoma" w:cs="Tahoma"/>
          <w:szCs w:val="22"/>
          <w:lang w:val="el-GR"/>
        </w:rPr>
        <w:t xml:space="preserve">ποδομές </w:t>
      </w:r>
      <w:r>
        <w:rPr>
          <w:rFonts w:ascii="Tahoma" w:hAnsi="Tahoma" w:cs="Tahoma"/>
          <w:szCs w:val="22"/>
          <w:lang w:val="el-GR"/>
        </w:rPr>
        <w:t>Υ</w:t>
      </w:r>
      <w:r w:rsidRPr="004C5945">
        <w:rPr>
          <w:rFonts w:ascii="Tahoma" w:hAnsi="Tahoma" w:cs="Tahoma"/>
          <w:szCs w:val="22"/>
          <w:lang w:val="el-GR"/>
        </w:rPr>
        <w:t xml:space="preserve">γείας </w:t>
      </w:r>
    </w:p>
    <w:p w14:paraId="6508F8AD" w14:textId="41574DAB" w:rsidR="004C5945" w:rsidRPr="004C5945" w:rsidRDefault="004C5945" w:rsidP="00991EF2">
      <w:pPr>
        <w:pStyle w:val="aff"/>
        <w:numPr>
          <w:ilvl w:val="0"/>
          <w:numId w:val="25"/>
        </w:numPr>
        <w:rPr>
          <w:rFonts w:ascii="Tahoma" w:hAnsi="Tahoma" w:cs="Tahoma"/>
          <w:szCs w:val="22"/>
          <w:lang w:val="el-GR"/>
        </w:rPr>
      </w:pPr>
      <w:r>
        <w:rPr>
          <w:rFonts w:ascii="Tahoma" w:hAnsi="Tahoma" w:cs="Tahoma"/>
          <w:szCs w:val="22"/>
          <w:lang w:val="el-GR"/>
        </w:rPr>
        <w:t>Δ</w:t>
      </w:r>
      <w:r w:rsidRPr="004C5945">
        <w:rPr>
          <w:rFonts w:ascii="Tahoma" w:hAnsi="Tahoma" w:cs="Tahoma"/>
          <w:szCs w:val="22"/>
          <w:lang w:val="el-GR"/>
        </w:rPr>
        <w:t xml:space="preserve">ιαχείριση </w:t>
      </w:r>
      <w:r>
        <w:rPr>
          <w:rFonts w:ascii="Tahoma" w:hAnsi="Tahoma" w:cs="Tahoma"/>
          <w:szCs w:val="22"/>
          <w:lang w:val="el-GR"/>
        </w:rPr>
        <w:t>Α</w:t>
      </w:r>
      <w:r w:rsidRPr="004C5945">
        <w:rPr>
          <w:rFonts w:ascii="Tahoma" w:hAnsi="Tahoma" w:cs="Tahoma"/>
          <w:szCs w:val="22"/>
          <w:lang w:val="el-GR"/>
        </w:rPr>
        <w:t>πορριμμάτων</w:t>
      </w:r>
    </w:p>
    <w:p w14:paraId="2438F4F1" w14:textId="631B9250" w:rsidR="004C5945" w:rsidRPr="004C5945" w:rsidRDefault="004C5945" w:rsidP="00991EF2">
      <w:pPr>
        <w:pStyle w:val="aff"/>
        <w:numPr>
          <w:ilvl w:val="0"/>
          <w:numId w:val="25"/>
        </w:numPr>
        <w:rPr>
          <w:rFonts w:ascii="Tahoma" w:hAnsi="Tahoma" w:cs="Tahoma"/>
          <w:szCs w:val="22"/>
          <w:lang w:val="el-GR"/>
        </w:rPr>
      </w:pPr>
      <w:r>
        <w:rPr>
          <w:rFonts w:ascii="Tahoma" w:hAnsi="Tahoma" w:cs="Tahoma"/>
          <w:szCs w:val="22"/>
          <w:lang w:val="el-GR"/>
        </w:rPr>
        <w:t>Ο</w:t>
      </w:r>
      <w:r w:rsidRPr="004C5945">
        <w:rPr>
          <w:rFonts w:ascii="Tahoma" w:hAnsi="Tahoma" w:cs="Tahoma"/>
          <w:szCs w:val="22"/>
          <w:lang w:val="el-GR"/>
        </w:rPr>
        <w:t xml:space="preserve">δικές </w:t>
      </w:r>
      <w:r>
        <w:rPr>
          <w:rFonts w:ascii="Tahoma" w:hAnsi="Tahoma" w:cs="Tahoma"/>
          <w:szCs w:val="22"/>
          <w:lang w:val="el-GR"/>
        </w:rPr>
        <w:t>Υ</w:t>
      </w:r>
      <w:r w:rsidRPr="004C5945">
        <w:rPr>
          <w:rFonts w:ascii="Tahoma" w:hAnsi="Tahoma" w:cs="Tahoma"/>
          <w:szCs w:val="22"/>
          <w:lang w:val="el-GR"/>
        </w:rPr>
        <w:t>ποδομών</w:t>
      </w:r>
    </w:p>
    <w:p w14:paraId="17DC2143" w14:textId="3EB8F4F3" w:rsidR="004C5945" w:rsidRPr="004C5945" w:rsidRDefault="004C5945" w:rsidP="00991EF2">
      <w:pPr>
        <w:pStyle w:val="aff"/>
        <w:numPr>
          <w:ilvl w:val="0"/>
          <w:numId w:val="25"/>
        </w:numPr>
        <w:rPr>
          <w:rFonts w:ascii="Tahoma" w:hAnsi="Tahoma" w:cs="Tahoma"/>
          <w:szCs w:val="22"/>
          <w:lang w:val="el-GR"/>
        </w:rPr>
      </w:pPr>
      <w:r>
        <w:rPr>
          <w:rFonts w:ascii="Tahoma" w:hAnsi="Tahoma" w:cs="Tahoma"/>
          <w:szCs w:val="22"/>
          <w:lang w:val="el-GR"/>
        </w:rPr>
        <w:t>Ε</w:t>
      </w:r>
      <w:r w:rsidRPr="004C5945">
        <w:rPr>
          <w:rFonts w:ascii="Tahoma" w:hAnsi="Tahoma" w:cs="Tahoma"/>
          <w:szCs w:val="22"/>
          <w:lang w:val="el-GR"/>
        </w:rPr>
        <w:t xml:space="preserve">νεργειακή </w:t>
      </w:r>
      <w:r>
        <w:rPr>
          <w:rFonts w:ascii="Tahoma" w:hAnsi="Tahoma" w:cs="Tahoma"/>
          <w:szCs w:val="22"/>
          <w:lang w:val="el-GR"/>
        </w:rPr>
        <w:t>Ε</w:t>
      </w:r>
      <w:r w:rsidRPr="004C5945">
        <w:rPr>
          <w:rFonts w:ascii="Tahoma" w:hAnsi="Tahoma" w:cs="Tahoma"/>
          <w:szCs w:val="22"/>
          <w:lang w:val="el-GR"/>
        </w:rPr>
        <w:t>ξοικονόμηση</w:t>
      </w:r>
    </w:p>
    <w:p w14:paraId="44E04CB2" w14:textId="5B38B77B" w:rsidR="004C5945" w:rsidRDefault="002610A3" w:rsidP="004C5945">
      <w:pPr>
        <w:rPr>
          <w:rFonts w:ascii="Tahoma" w:hAnsi="Tahoma" w:cs="Tahoma"/>
          <w:szCs w:val="22"/>
          <w:lang w:val="el-GR"/>
        </w:rPr>
      </w:pPr>
      <w:r w:rsidRPr="002610A3">
        <w:rPr>
          <w:rFonts w:ascii="Tahoma" w:hAnsi="Tahoma" w:cs="Tahoma"/>
          <w:szCs w:val="22"/>
          <w:lang w:val="el-GR"/>
        </w:rPr>
        <w:t xml:space="preserve">Η </w:t>
      </w:r>
      <w:r w:rsidR="009A4D8C">
        <w:rPr>
          <w:rFonts w:ascii="Tahoma" w:hAnsi="Tahoma" w:cs="Tahoma"/>
          <w:szCs w:val="22"/>
          <w:lang w:val="el-GR"/>
        </w:rPr>
        <w:t>ΓΓΙΕΣΔΙΤ</w:t>
      </w:r>
      <w:r w:rsidR="00DD28A1" w:rsidDel="00DD28A1">
        <w:rPr>
          <w:rFonts w:ascii="Tahoma" w:hAnsi="Tahoma" w:cs="Tahoma"/>
          <w:szCs w:val="22"/>
          <w:lang w:val="el-GR"/>
        </w:rPr>
        <w:t xml:space="preserve"> </w:t>
      </w:r>
      <w:r w:rsidRPr="002610A3">
        <w:rPr>
          <w:rFonts w:ascii="Tahoma" w:hAnsi="Tahoma" w:cs="Tahoma"/>
          <w:szCs w:val="22"/>
          <w:lang w:val="el-GR"/>
        </w:rPr>
        <w:t xml:space="preserve">σύμφωνα με τον ιδρυτικό της νόμο, παρέχει στους Δημόσιους Φορείς που επιθυμούν να υλοποιήσουν έργα υποδομής/υπηρεσίες, τη δυνατότητα ένταξης στο νόμο για τις ΣΔΙΤ (Ν.3389/2005) ώστε να συνεργαστούν με ιδιωτικούς φορείς, που πρόκειται να αναλάβουν δυνητικά την υλοποίηση και χρηματοδότηση πράξεων Σύμπραξης Δημοσίου και Ιδιωτικού Τομέα (ΣΔΙΤ). Οι Δημόσιοι Φορείς που σκοπεύουν να </w:t>
      </w:r>
      <w:r w:rsidRPr="002610A3">
        <w:rPr>
          <w:rFonts w:ascii="Tahoma" w:hAnsi="Tahoma" w:cs="Tahoma"/>
          <w:szCs w:val="22"/>
          <w:lang w:val="el-GR"/>
        </w:rPr>
        <w:lastRenderedPageBreak/>
        <w:t xml:space="preserve">προχωρήσουν σε μία ΣΔΙΤ σύμφωνα με το Ν. 3389/2005, πρέπει να υποβάλλουν σχετική πρόταση προς την </w:t>
      </w:r>
      <w:r w:rsidR="009A4D8C">
        <w:rPr>
          <w:rFonts w:ascii="Tahoma" w:hAnsi="Tahoma" w:cs="Tahoma"/>
          <w:szCs w:val="22"/>
          <w:lang w:val="el-GR"/>
        </w:rPr>
        <w:t>Γενική</w:t>
      </w:r>
      <w:r w:rsidRPr="002610A3">
        <w:rPr>
          <w:rFonts w:ascii="Tahoma" w:hAnsi="Tahoma" w:cs="Tahoma"/>
          <w:szCs w:val="22"/>
          <w:lang w:val="el-GR"/>
        </w:rPr>
        <w:t xml:space="preserve"> Γραμματεία </w:t>
      </w:r>
      <w:r w:rsidR="009A4D8C">
        <w:rPr>
          <w:rFonts w:ascii="Tahoma" w:hAnsi="Tahoma" w:cs="Tahoma"/>
          <w:szCs w:val="22"/>
          <w:lang w:val="el-GR"/>
        </w:rPr>
        <w:t>ΙΕ</w:t>
      </w:r>
      <w:r w:rsidRPr="002610A3">
        <w:rPr>
          <w:rFonts w:ascii="Tahoma" w:hAnsi="Tahoma" w:cs="Tahoma"/>
          <w:szCs w:val="22"/>
          <w:lang w:val="el-GR"/>
        </w:rPr>
        <w:t xml:space="preserve">ΣΔΙΤ, η οποία θα συνοδεύεται από τα απαραίτητα στοιχεία που θα τεκμηριώνουν τη σκοπιμότητα υλοποίησής της. Τα στοιχεία αυτά θα πρέπει να δίνουν μια αξιόπιστη εικόνα του έργου και της απαιτούμενης χρηματοδότησης για τη συνολική διάρκεια ζωής του. Για αυτό απαιτείται λεπτομερής χρηματοοικονομική ανάλυση, ιδιαίτερα στην περίπτωση των ανταποδοτικών έργων, όπου πρέπει να συνεκτιμηθούν και οι κίνδυνοι ζήτησης και προβλεπόμενων εσόδων. </w:t>
      </w:r>
    </w:p>
    <w:p w14:paraId="352A70F6" w14:textId="241B22F9" w:rsidR="004C5945" w:rsidRDefault="002610A3" w:rsidP="002610A3">
      <w:pPr>
        <w:rPr>
          <w:rFonts w:ascii="Tahoma" w:hAnsi="Tahoma" w:cs="Tahoma"/>
          <w:szCs w:val="22"/>
          <w:lang w:val="el-GR"/>
        </w:rPr>
      </w:pPr>
      <w:r w:rsidRPr="002610A3">
        <w:rPr>
          <w:rFonts w:ascii="Tahoma" w:hAnsi="Tahoma" w:cs="Tahoma"/>
          <w:szCs w:val="22"/>
          <w:lang w:val="el-GR"/>
        </w:rPr>
        <w:t xml:space="preserve">Για το λόγο αυτό, είναι αναγκαία η προτυποποίηση των διαδικασιών της </w:t>
      </w:r>
      <w:r w:rsidR="009A4D8C">
        <w:rPr>
          <w:rFonts w:ascii="Tahoma" w:hAnsi="Tahoma" w:cs="Tahoma"/>
          <w:szCs w:val="22"/>
          <w:lang w:val="el-GR"/>
        </w:rPr>
        <w:t>ΓΓΙΕΣΔΙΤ</w:t>
      </w:r>
      <w:r w:rsidRPr="002610A3">
        <w:rPr>
          <w:rFonts w:ascii="Tahoma" w:hAnsi="Tahoma" w:cs="Tahoma"/>
          <w:szCs w:val="22"/>
          <w:lang w:val="el-GR"/>
        </w:rPr>
        <w:t xml:space="preserve"> σε νομικό, λειτουργικό και οργανωτικό επίπεδο, προκειμένου να ανταποκριθεί στις υποχρεώσεις λειτουργίας της που προκύπτουν από το προαναφερόμενο θεσμικό της πλαίσιο . </w:t>
      </w:r>
    </w:p>
    <w:p w14:paraId="1C29218B" w14:textId="77777777" w:rsidR="004C5945" w:rsidRDefault="004C5945" w:rsidP="002610A3">
      <w:pPr>
        <w:rPr>
          <w:rFonts w:ascii="Tahoma" w:hAnsi="Tahoma" w:cs="Tahoma"/>
          <w:szCs w:val="22"/>
          <w:lang w:val="el-GR"/>
        </w:rPr>
      </w:pPr>
      <w:r>
        <w:rPr>
          <w:rFonts w:ascii="Tahoma" w:hAnsi="Tahoma" w:cs="Tahoma"/>
          <w:szCs w:val="22"/>
          <w:lang w:val="el-GR"/>
        </w:rPr>
        <w:lastRenderedPageBreak/>
        <w:t xml:space="preserve">Το αντικείμενο της παρούσας σύμβασης </w:t>
      </w:r>
      <w:r w:rsidRPr="00562C89">
        <w:rPr>
          <w:rFonts w:ascii="Tahoma" w:hAnsi="Tahoma" w:cs="Tahoma"/>
          <w:b/>
          <w:bCs/>
          <w:szCs w:val="22"/>
          <w:lang w:val="el-GR"/>
        </w:rPr>
        <w:t>αναφέρεται στο Υποέργο 1 της Πράξης</w:t>
      </w:r>
      <w:r w:rsidR="002610A3" w:rsidRPr="00562C89">
        <w:rPr>
          <w:rFonts w:ascii="Tahoma" w:hAnsi="Tahoma" w:cs="Tahoma"/>
          <w:b/>
          <w:bCs/>
          <w:szCs w:val="22"/>
          <w:lang w:val="el-GR"/>
        </w:rPr>
        <w:t xml:space="preserve"> </w:t>
      </w:r>
      <w:r w:rsidRPr="00562C89">
        <w:rPr>
          <w:rFonts w:ascii="Tahoma" w:hAnsi="Tahoma" w:cs="Tahoma"/>
          <w:b/>
          <w:bCs/>
          <w:szCs w:val="22"/>
          <w:lang w:val="el-GR"/>
        </w:rPr>
        <w:t>«</w:t>
      </w:r>
      <w:r w:rsidR="002610A3" w:rsidRPr="00562C89">
        <w:rPr>
          <w:rFonts w:ascii="Tahoma" w:hAnsi="Tahoma" w:cs="Tahoma"/>
          <w:b/>
          <w:bCs/>
          <w:szCs w:val="22"/>
          <w:lang w:val="el-GR"/>
        </w:rPr>
        <w:t>Ανάπτυξη Γεν</w:t>
      </w:r>
      <w:r w:rsidRPr="00562C89">
        <w:rPr>
          <w:rFonts w:ascii="Tahoma" w:hAnsi="Tahoma" w:cs="Tahoma"/>
          <w:b/>
          <w:bCs/>
          <w:szCs w:val="22"/>
          <w:lang w:val="el-GR"/>
        </w:rPr>
        <w:t xml:space="preserve">ικής </w:t>
      </w:r>
      <w:r w:rsidR="002610A3" w:rsidRPr="00562C89">
        <w:rPr>
          <w:rFonts w:ascii="Tahoma" w:hAnsi="Tahoma" w:cs="Tahoma"/>
          <w:b/>
          <w:bCs/>
          <w:szCs w:val="22"/>
          <w:lang w:val="el-GR"/>
        </w:rPr>
        <w:t>Μεθοδολογίας και Προτυποποίηση Διαδικασιών για την υλοποίηση έργων ΣΔΙΤ</w:t>
      </w:r>
      <w:r w:rsidRPr="00562C89">
        <w:rPr>
          <w:rFonts w:ascii="Tahoma" w:hAnsi="Tahoma" w:cs="Tahoma"/>
          <w:b/>
          <w:bCs/>
          <w:szCs w:val="22"/>
          <w:lang w:val="el-GR"/>
        </w:rPr>
        <w:t>»</w:t>
      </w:r>
      <w:r>
        <w:rPr>
          <w:rFonts w:ascii="Tahoma" w:hAnsi="Tahoma" w:cs="Tahoma"/>
          <w:szCs w:val="22"/>
          <w:lang w:val="el-GR"/>
        </w:rPr>
        <w:t xml:space="preserve"> και</w:t>
      </w:r>
      <w:r w:rsidR="002610A3" w:rsidRPr="002610A3">
        <w:rPr>
          <w:rFonts w:ascii="Tahoma" w:hAnsi="Tahoma" w:cs="Tahoma"/>
          <w:szCs w:val="22"/>
          <w:lang w:val="el-GR"/>
        </w:rPr>
        <w:t xml:space="preserve"> περιλαμβάνει ενέργειες όπως:</w:t>
      </w:r>
    </w:p>
    <w:p w14:paraId="0A1D6A1B" w14:textId="77777777" w:rsidR="004C5945" w:rsidRPr="004C5945" w:rsidRDefault="002610A3" w:rsidP="00991EF2">
      <w:pPr>
        <w:pStyle w:val="aff"/>
        <w:numPr>
          <w:ilvl w:val="0"/>
          <w:numId w:val="26"/>
        </w:numPr>
        <w:rPr>
          <w:rFonts w:ascii="Tahoma" w:hAnsi="Tahoma" w:cs="Tahoma"/>
          <w:szCs w:val="22"/>
          <w:lang w:val="el-GR"/>
        </w:rPr>
      </w:pPr>
      <w:r w:rsidRPr="004C5945">
        <w:rPr>
          <w:rFonts w:ascii="Tahoma" w:hAnsi="Tahoma" w:cs="Tahoma"/>
          <w:szCs w:val="22"/>
          <w:lang w:val="el-GR"/>
        </w:rPr>
        <w:t xml:space="preserve">Ανάπτυξη πρότυπου κοστολογικού μοντέλου για διάφορες κατηγορίες έργων, όπου αναλύονται στοιχεία κόστους κατασκευής, μελέτης, συντήρησης και άλλων στοιχείων κοστολόγησης έργων. </w:t>
      </w:r>
    </w:p>
    <w:p w14:paraId="2AE15F31" w14:textId="77777777" w:rsidR="004C5945" w:rsidRPr="004C5945" w:rsidRDefault="002610A3" w:rsidP="00991EF2">
      <w:pPr>
        <w:pStyle w:val="aff"/>
        <w:numPr>
          <w:ilvl w:val="0"/>
          <w:numId w:val="26"/>
        </w:numPr>
        <w:rPr>
          <w:rFonts w:ascii="Tahoma" w:hAnsi="Tahoma" w:cs="Tahoma"/>
          <w:szCs w:val="22"/>
          <w:lang w:val="el-GR"/>
        </w:rPr>
      </w:pPr>
      <w:r w:rsidRPr="004C5945">
        <w:rPr>
          <w:rFonts w:ascii="Tahoma" w:hAnsi="Tahoma" w:cs="Tahoma"/>
          <w:szCs w:val="22"/>
          <w:lang w:val="el-GR"/>
        </w:rPr>
        <w:t xml:space="preserve">Ανάπτυξη πρότυπου χρηματοοικονομικού μοντέλου για διάφορες κατηγορίες έργων. </w:t>
      </w:r>
    </w:p>
    <w:p w14:paraId="5FC68A06" w14:textId="77777777" w:rsidR="004C5945" w:rsidRPr="004C5945" w:rsidRDefault="002610A3" w:rsidP="00991EF2">
      <w:pPr>
        <w:pStyle w:val="aff"/>
        <w:numPr>
          <w:ilvl w:val="0"/>
          <w:numId w:val="26"/>
        </w:numPr>
        <w:rPr>
          <w:rFonts w:ascii="Tahoma" w:hAnsi="Tahoma" w:cs="Tahoma"/>
          <w:szCs w:val="22"/>
          <w:lang w:val="el-GR"/>
        </w:rPr>
      </w:pPr>
      <w:r w:rsidRPr="004C5945">
        <w:rPr>
          <w:rFonts w:ascii="Tahoma" w:hAnsi="Tahoma" w:cs="Tahoma"/>
          <w:szCs w:val="22"/>
          <w:lang w:val="el-GR"/>
        </w:rPr>
        <w:t xml:space="preserve">Καταγραφή και ομαδοποίηση νομικών και θεσμικών ζητημάτων που δύνανται να προκύψουν και που η επίλυσή/κάλυψή τους αποτελεί προϋπόθεση για την υλοποίηση έργων ως έργων ΣΔΙΤ ανά κατηγορία . </w:t>
      </w:r>
    </w:p>
    <w:p w14:paraId="39F40196" w14:textId="6C097CFA" w:rsidR="004C5945" w:rsidRPr="003F04EE" w:rsidRDefault="002610A3" w:rsidP="00991EF2">
      <w:pPr>
        <w:pStyle w:val="aff"/>
        <w:numPr>
          <w:ilvl w:val="0"/>
          <w:numId w:val="26"/>
        </w:numPr>
        <w:rPr>
          <w:rFonts w:ascii="Tahoma" w:hAnsi="Tahoma" w:cs="Tahoma"/>
          <w:szCs w:val="22"/>
          <w:lang w:val="el-GR"/>
        </w:rPr>
      </w:pPr>
      <w:r w:rsidRPr="004C5945">
        <w:rPr>
          <w:rFonts w:ascii="Tahoma" w:hAnsi="Tahoma" w:cs="Tahoma"/>
          <w:szCs w:val="22"/>
          <w:lang w:val="el-GR"/>
        </w:rPr>
        <w:lastRenderedPageBreak/>
        <w:t xml:space="preserve">Σύνταξη τυποποιημένων οδηγών προετοιμασίας προτάσεων των Δημόσιων Φορέων για πέντε κατηγορίες έργων, που σκοπεύουν να προχωρήσουν σε μία ΣΔΙΤ σύμφωνα με το Ν. 3389/2005. Μέσω της μεθοδολογίας αυτής, η οποία αποσκοπεί στην παράδοση αξιόπιστων και σωστά δομημένων προτάσεων έργων ΣΔΙΤ από τους Δημόσιους Φορείς, βελτιώνεται η διοικητική ικανότητα της </w:t>
      </w:r>
      <w:r w:rsidR="009A4D8C">
        <w:rPr>
          <w:rFonts w:ascii="Tahoma" w:hAnsi="Tahoma" w:cs="Tahoma"/>
          <w:szCs w:val="22"/>
          <w:lang w:val="el-GR"/>
        </w:rPr>
        <w:t>ΓΓΙΕΣΔΙΤ</w:t>
      </w:r>
      <w:r w:rsidRPr="003F04EE">
        <w:rPr>
          <w:rFonts w:ascii="Tahoma" w:hAnsi="Tahoma" w:cs="Tahoma"/>
          <w:szCs w:val="22"/>
          <w:lang w:val="el-GR"/>
        </w:rPr>
        <w:t xml:space="preserve">. </w:t>
      </w:r>
    </w:p>
    <w:p w14:paraId="1AC70F66" w14:textId="51109B55" w:rsidR="004C5945" w:rsidRPr="004C5945" w:rsidRDefault="002610A3" w:rsidP="00991EF2">
      <w:pPr>
        <w:pStyle w:val="aff"/>
        <w:numPr>
          <w:ilvl w:val="0"/>
          <w:numId w:val="26"/>
        </w:numPr>
        <w:rPr>
          <w:rFonts w:ascii="Tahoma" w:hAnsi="Tahoma" w:cs="Tahoma"/>
          <w:szCs w:val="22"/>
          <w:lang w:val="el-GR"/>
        </w:rPr>
      </w:pPr>
      <w:r w:rsidRPr="003F04EE">
        <w:rPr>
          <w:rFonts w:ascii="Tahoma" w:hAnsi="Tahoma" w:cs="Tahoma"/>
          <w:szCs w:val="22"/>
          <w:lang w:val="el-GR"/>
        </w:rPr>
        <w:t xml:space="preserve">Σύνταξη τυποποιημένων οδηγών αξιολόγησης από την </w:t>
      </w:r>
      <w:r w:rsidR="009A4D8C">
        <w:rPr>
          <w:rFonts w:ascii="Tahoma" w:hAnsi="Tahoma" w:cs="Tahoma"/>
          <w:szCs w:val="22"/>
          <w:lang w:val="el-GR"/>
        </w:rPr>
        <w:t>ΓΓΙΕΣΔΙΤ</w:t>
      </w:r>
      <w:r w:rsidRPr="003F04EE">
        <w:rPr>
          <w:rFonts w:ascii="Tahoma" w:hAnsi="Tahoma" w:cs="Tahoma"/>
          <w:szCs w:val="22"/>
          <w:lang w:val="el-GR"/>
        </w:rPr>
        <w:t xml:space="preserve"> των</w:t>
      </w:r>
      <w:r w:rsidRPr="004C5945">
        <w:rPr>
          <w:rFonts w:ascii="Tahoma" w:hAnsi="Tahoma" w:cs="Tahoma"/>
          <w:szCs w:val="22"/>
          <w:lang w:val="el-GR"/>
        </w:rPr>
        <w:t xml:space="preserve"> προτάσεων των Δημόσιων Φορέων για πέντε κατηγορίες έργων, που σκοπεύουν να προχωρήσουν σε μία ΣΔΙΤ σύμφωνα με το Ν. 3389/2005. Τυποποίηση διαδικασιών μέσω της σύνταξης πρότυπων τευχών δημοπράτησης καθώς και πρότυπων σχεδίων συμβάσεων για δυνητικά έργα ΣΔΙΤ. </w:t>
      </w:r>
    </w:p>
    <w:p w14:paraId="48708D52" w14:textId="77777777" w:rsidR="004C5945" w:rsidRPr="004C5945" w:rsidRDefault="002610A3" w:rsidP="00991EF2">
      <w:pPr>
        <w:pStyle w:val="aff"/>
        <w:numPr>
          <w:ilvl w:val="0"/>
          <w:numId w:val="26"/>
        </w:numPr>
        <w:rPr>
          <w:rFonts w:ascii="Tahoma" w:hAnsi="Tahoma" w:cs="Tahoma"/>
          <w:szCs w:val="22"/>
          <w:lang w:val="el-GR"/>
        </w:rPr>
      </w:pPr>
      <w:r w:rsidRPr="004C5945">
        <w:rPr>
          <w:rFonts w:ascii="Tahoma" w:hAnsi="Tahoma" w:cs="Tahoma"/>
          <w:szCs w:val="22"/>
          <w:lang w:val="el-GR"/>
        </w:rPr>
        <w:t xml:space="preserve">Τυποποίηση τεχνικών προδιαγραφών ανά κατηγορία έργου. </w:t>
      </w:r>
    </w:p>
    <w:p w14:paraId="6099ECDF" w14:textId="40DE3A25" w:rsidR="002610A3" w:rsidRPr="004C5945" w:rsidRDefault="002610A3" w:rsidP="00991EF2">
      <w:pPr>
        <w:pStyle w:val="aff"/>
        <w:numPr>
          <w:ilvl w:val="0"/>
          <w:numId w:val="26"/>
        </w:numPr>
        <w:rPr>
          <w:rFonts w:ascii="Tahoma" w:hAnsi="Tahoma" w:cs="Tahoma"/>
          <w:szCs w:val="22"/>
          <w:lang w:val="el-GR"/>
        </w:rPr>
      </w:pPr>
      <w:r w:rsidRPr="004C5945">
        <w:rPr>
          <w:rFonts w:ascii="Tahoma" w:hAnsi="Tahoma" w:cs="Tahoma"/>
          <w:szCs w:val="22"/>
          <w:lang w:val="el-GR"/>
        </w:rPr>
        <w:lastRenderedPageBreak/>
        <w:t>Σύνταξη τυποποιημένης διαδικασίας παρακολούθησης συμβάσεων για διάφορες κατηγορίες έργων, όπου η Ειδική Γραμματεία ΣΔΙΤ και οι Δημόσιοι Φορείς θα μπορούν να ελέγχουν i) την εξέλιξη της υλοποίησης του έργου και ii) την τήρηση των συμβατικών υποχρεώσεων του Ιδιωτικού Φορέα Σύμπραξης</w:t>
      </w:r>
      <w:r w:rsidR="003F04EE">
        <w:rPr>
          <w:rFonts w:ascii="Tahoma" w:hAnsi="Tahoma" w:cs="Tahoma"/>
          <w:szCs w:val="22"/>
          <w:lang w:val="el-GR"/>
        </w:rPr>
        <w:t>.</w:t>
      </w:r>
    </w:p>
    <w:p w14:paraId="3C0D2137" w14:textId="03422455" w:rsidR="008338F0" w:rsidRPr="00603221" w:rsidRDefault="008338F0">
      <w:pPr>
        <w:rPr>
          <w:rFonts w:ascii="Tahoma" w:hAnsi="Tahoma" w:cs="Tahoma"/>
          <w:i/>
          <w:color w:val="5B9BD5"/>
          <w:szCs w:val="22"/>
          <w:lang w:val="el-GR"/>
        </w:rPr>
      </w:pPr>
    </w:p>
    <w:p w14:paraId="47789DE3" w14:textId="08B3C359" w:rsidR="00FA0D1E" w:rsidRDefault="003355E7" w:rsidP="002D405F">
      <w:pPr>
        <w:rPr>
          <w:rFonts w:ascii="Tahoma" w:hAnsi="Tahoma" w:cs="Tahoma"/>
          <w:i/>
          <w:color w:val="5B9BD5"/>
          <w:szCs w:val="22"/>
          <w:lang w:val="el-GR"/>
        </w:rPr>
      </w:pPr>
      <w:r w:rsidRPr="005570E6">
        <w:rPr>
          <w:rFonts w:ascii="Tahoma" w:hAnsi="Tahoma" w:cs="Tahoma"/>
          <w:szCs w:val="22"/>
          <w:lang w:val="el-GR"/>
        </w:rPr>
        <w:t>Οι παρεχόμενες υπηρεσίες κατατάσσονται στο</w:t>
      </w:r>
      <w:r w:rsidR="003F04EE">
        <w:rPr>
          <w:rFonts w:ascii="Tahoma" w:hAnsi="Tahoma" w:cs="Tahoma"/>
          <w:szCs w:val="22"/>
          <w:lang w:val="el-GR"/>
        </w:rPr>
        <w:t>ν</w:t>
      </w:r>
      <w:r w:rsidRPr="005570E6">
        <w:rPr>
          <w:rFonts w:ascii="Tahoma" w:hAnsi="Tahoma" w:cs="Tahoma"/>
          <w:szCs w:val="22"/>
          <w:lang w:val="el-GR"/>
        </w:rPr>
        <w:t xml:space="preserve"> ακόλουθο κωδικ</w:t>
      </w:r>
      <w:r w:rsidR="003F04EE">
        <w:rPr>
          <w:rFonts w:ascii="Tahoma" w:hAnsi="Tahoma" w:cs="Tahoma"/>
          <w:szCs w:val="22"/>
          <w:lang w:val="el-GR"/>
        </w:rPr>
        <w:t>ό</w:t>
      </w:r>
      <w:r w:rsidRPr="005570E6">
        <w:rPr>
          <w:rFonts w:ascii="Tahoma" w:hAnsi="Tahoma" w:cs="Tahoma"/>
          <w:szCs w:val="22"/>
          <w:lang w:val="el-GR"/>
        </w:rPr>
        <w:t xml:space="preserve"> του Κοινού Λεξιλογίου δημοσίων συμβάσεων (CPV) : </w:t>
      </w:r>
    </w:p>
    <w:p w14:paraId="14F75DF0" w14:textId="659E04EF" w:rsidR="00AB42E9" w:rsidRPr="00F20B98" w:rsidRDefault="005D6990">
      <w:pPr>
        <w:rPr>
          <w:rFonts w:ascii="Tahoma" w:hAnsi="Tahoma" w:cs="Tahoma"/>
          <w:b/>
          <w:bCs/>
          <w:iCs/>
          <w:szCs w:val="22"/>
          <w:lang w:val="el-GR"/>
        </w:rPr>
      </w:pPr>
      <w:bookmarkStart w:id="10" w:name="_Hlk55223757"/>
      <w:r w:rsidRPr="005D6990">
        <w:rPr>
          <w:rFonts w:ascii="Tahoma" w:hAnsi="Tahoma" w:cs="Tahoma"/>
          <w:b/>
          <w:bCs/>
          <w:iCs/>
          <w:szCs w:val="22"/>
          <w:lang w:val="el-GR"/>
        </w:rPr>
        <w:t xml:space="preserve">79400000 </w:t>
      </w:r>
      <w:bookmarkStart w:id="11" w:name="_Hlk55218356"/>
      <w:r w:rsidRPr="005D6990">
        <w:rPr>
          <w:rFonts w:ascii="Tahoma" w:hAnsi="Tahoma" w:cs="Tahoma"/>
          <w:b/>
          <w:bCs/>
          <w:iCs/>
          <w:szCs w:val="22"/>
          <w:lang w:val="el-GR"/>
        </w:rPr>
        <w:t>Υπηρεσίες παροχής γενικών επιχειρηματικών συμβουλών και συμβουλών σε θέματα διαχείρισης</w:t>
      </w:r>
    </w:p>
    <w:p w14:paraId="441F04A9" w14:textId="77777777" w:rsidR="008338F0" w:rsidRPr="00603221" w:rsidRDefault="003355E7">
      <w:pPr>
        <w:rPr>
          <w:rFonts w:ascii="Tahoma" w:hAnsi="Tahoma" w:cs="Tahoma"/>
          <w:szCs w:val="22"/>
          <w:lang w:val="el-GR"/>
        </w:rPr>
      </w:pPr>
      <w:bookmarkStart w:id="12" w:name="_Hlk55223493"/>
      <w:bookmarkEnd w:id="10"/>
      <w:bookmarkEnd w:id="11"/>
      <w:r w:rsidRPr="00603221">
        <w:rPr>
          <w:rFonts w:ascii="Tahoma" w:hAnsi="Tahoma" w:cs="Tahoma"/>
          <w:szCs w:val="22"/>
          <w:lang w:val="el-GR"/>
        </w:rPr>
        <w:t>Η παρούσα σύμβαση υποδιαιρείται στα κάτωθι τμήματα</w:t>
      </w:r>
      <w:bookmarkEnd w:id="12"/>
      <w:r w:rsidRPr="00603221">
        <w:rPr>
          <w:rFonts w:ascii="Tahoma" w:hAnsi="Tahoma" w:cs="Tahoma"/>
          <w:szCs w:val="22"/>
          <w:lang w:val="el-GR"/>
        </w:rPr>
        <w:t>:</w:t>
      </w:r>
    </w:p>
    <w:p w14:paraId="75029E89" w14:textId="32A59416" w:rsidR="008338F0" w:rsidRPr="00603221" w:rsidRDefault="003355E7">
      <w:pPr>
        <w:rPr>
          <w:rFonts w:ascii="Tahoma" w:hAnsi="Tahoma" w:cs="Tahoma"/>
          <w:szCs w:val="22"/>
          <w:lang w:val="el-GR"/>
        </w:rPr>
      </w:pPr>
      <w:bookmarkStart w:id="13" w:name="_Hlk44598589"/>
      <w:r w:rsidRPr="004077A6">
        <w:rPr>
          <w:rFonts w:ascii="Tahoma" w:hAnsi="Tahoma" w:cs="Tahoma"/>
          <w:b/>
          <w:bCs/>
          <w:szCs w:val="22"/>
          <w:lang w:val="el-GR"/>
        </w:rPr>
        <w:t>ΤΜΗΜΑ 1</w:t>
      </w:r>
      <w:r w:rsidR="00E1337D" w:rsidRPr="00603221">
        <w:rPr>
          <w:rFonts w:ascii="Tahoma" w:hAnsi="Tahoma" w:cs="Tahoma"/>
          <w:szCs w:val="22"/>
          <w:lang w:val="el-GR"/>
        </w:rPr>
        <w:t xml:space="preserve"> </w:t>
      </w:r>
      <w:r w:rsidRPr="00603221">
        <w:rPr>
          <w:rFonts w:ascii="Tahoma" w:hAnsi="Tahoma" w:cs="Tahoma"/>
          <w:szCs w:val="22"/>
          <w:lang w:val="el-GR"/>
        </w:rPr>
        <w:t>: «</w:t>
      </w:r>
      <w:r w:rsidR="004077A6" w:rsidRPr="004077A6">
        <w:rPr>
          <w:rFonts w:ascii="Tahoma" w:hAnsi="Tahoma" w:cs="Tahoma"/>
          <w:szCs w:val="22"/>
          <w:lang w:val="el-GR"/>
        </w:rPr>
        <w:t>Ανάπτυξη Γενικής Μεθοδολογίας και Προτυποποίηση Διαδικασιών για την υλοποίηση έργων ΣΔΙΤ υποδομών υγείας</w:t>
      </w:r>
      <w:r w:rsidR="004077A6">
        <w:rPr>
          <w:rFonts w:ascii="Tahoma" w:hAnsi="Tahoma" w:cs="Tahoma"/>
          <w:szCs w:val="22"/>
          <w:lang w:val="el-GR"/>
        </w:rPr>
        <w:t>, υποδομών</w:t>
      </w:r>
      <w:r w:rsidR="004077A6" w:rsidRPr="004077A6">
        <w:rPr>
          <w:rFonts w:ascii="Tahoma" w:hAnsi="Tahoma" w:cs="Tahoma"/>
          <w:szCs w:val="22"/>
          <w:lang w:val="el-GR"/>
        </w:rPr>
        <w:t xml:space="preserve"> </w:t>
      </w:r>
      <w:r w:rsidR="004077A6" w:rsidRPr="004077A6">
        <w:rPr>
          <w:rFonts w:ascii="Tahoma" w:hAnsi="Tahoma" w:cs="Tahoma"/>
          <w:szCs w:val="22"/>
          <w:lang w:val="el-GR"/>
        </w:rPr>
        <w:lastRenderedPageBreak/>
        <w:t>εκπαίδευσης</w:t>
      </w:r>
      <w:r w:rsidR="004077A6">
        <w:rPr>
          <w:rFonts w:ascii="Tahoma" w:hAnsi="Tahoma" w:cs="Tahoma"/>
          <w:szCs w:val="22"/>
          <w:lang w:val="el-GR"/>
        </w:rPr>
        <w:t xml:space="preserve"> και </w:t>
      </w:r>
      <w:r w:rsidR="004077A6" w:rsidRPr="004077A6">
        <w:rPr>
          <w:rFonts w:ascii="Tahoma" w:hAnsi="Tahoma" w:cs="Tahoma"/>
          <w:szCs w:val="22"/>
          <w:lang w:val="el-GR"/>
        </w:rPr>
        <w:t>ενεργειακής εξοικονόμησης</w:t>
      </w:r>
      <w:r w:rsidRPr="00603221">
        <w:rPr>
          <w:rFonts w:ascii="Tahoma" w:hAnsi="Tahoma" w:cs="Tahoma"/>
          <w:szCs w:val="22"/>
          <w:lang w:val="el-GR"/>
        </w:rPr>
        <w:t>», εκτιμώμενης αξίας</w:t>
      </w:r>
      <w:r w:rsidR="004077A6">
        <w:rPr>
          <w:rFonts w:ascii="Tahoma" w:hAnsi="Tahoma" w:cs="Tahoma"/>
          <w:szCs w:val="22"/>
          <w:lang w:val="el-GR"/>
        </w:rPr>
        <w:t xml:space="preserve"> </w:t>
      </w:r>
      <w:r w:rsidR="004077A6" w:rsidRPr="004077A6">
        <w:rPr>
          <w:rFonts w:ascii="Tahoma" w:hAnsi="Tahoma" w:cs="Tahoma"/>
          <w:b/>
          <w:bCs/>
          <w:szCs w:val="22"/>
          <w:lang w:val="el-GR"/>
        </w:rPr>
        <w:t>318.467,74 €</w:t>
      </w:r>
      <w:r w:rsidR="004077A6">
        <w:rPr>
          <w:rFonts w:ascii="Tahoma" w:hAnsi="Tahoma" w:cs="Tahoma"/>
          <w:szCs w:val="22"/>
          <w:lang w:val="el-GR"/>
        </w:rPr>
        <w:t xml:space="preserve">, </w:t>
      </w:r>
      <w:r w:rsidRPr="00603221">
        <w:rPr>
          <w:rFonts w:ascii="Tahoma" w:hAnsi="Tahoma" w:cs="Tahoma"/>
          <w:szCs w:val="22"/>
          <w:lang w:val="el-GR"/>
        </w:rPr>
        <w:t>πλέον ΦΠΑ</w:t>
      </w:r>
      <w:r w:rsidR="004077A6">
        <w:rPr>
          <w:rFonts w:ascii="Tahoma" w:hAnsi="Tahoma" w:cs="Tahoma"/>
          <w:szCs w:val="22"/>
          <w:lang w:val="el-GR"/>
        </w:rPr>
        <w:t xml:space="preserve"> 24%</w:t>
      </w:r>
      <w:r w:rsidRPr="00603221">
        <w:rPr>
          <w:rFonts w:ascii="Tahoma" w:hAnsi="Tahoma" w:cs="Tahoma"/>
          <w:szCs w:val="22"/>
          <w:lang w:val="el-GR"/>
        </w:rPr>
        <w:t>.</w:t>
      </w:r>
    </w:p>
    <w:p w14:paraId="0088D121" w14:textId="6CE86F5A" w:rsidR="008338F0" w:rsidRPr="00603221" w:rsidRDefault="003355E7">
      <w:pPr>
        <w:rPr>
          <w:rFonts w:ascii="Tahoma" w:hAnsi="Tahoma" w:cs="Tahoma"/>
          <w:szCs w:val="22"/>
          <w:lang w:val="el-GR"/>
        </w:rPr>
      </w:pPr>
      <w:r w:rsidRPr="004077A6">
        <w:rPr>
          <w:rFonts w:ascii="Tahoma" w:hAnsi="Tahoma" w:cs="Tahoma"/>
          <w:b/>
          <w:bCs/>
          <w:szCs w:val="22"/>
          <w:lang w:val="el-GR"/>
        </w:rPr>
        <w:t>ΤΜΗΜΑ 2</w:t>
      </w:r>
      <w:r w:rsidR="00E1337D" w:rsidRPr="00603221">
        <w:rPr>
          <w:rFonts w:ascii="Tahoma" w:hAnsi="Tahoma" w:cs="Tahoma"/>
          <w:szCs w:val="22"/>
          <w:lang w:val="el-GR"/>
        </w:rPr>
        <w:t xml:space="preserve"> </w:t>
      </w:r>
      <w:r w:rsidRPr="00603221">
        <w:rPr>
          <w:rFonts w:ascii="Tahoma" w:hAnsi="Tahoma" w:cs="Tahoma"/>
          <w:szCs w:val="22"/>
          <w:lang w:val="el-GR"/>
        </w:rPr>
        <w:t>: «</w:t>
      </w:r>
      <w:r w:rsidR="004077A6" w:rsidRPr="004077A6">
        <w:rPr>
          <w:rFonts w:ascii="Tahoma" w:hAnsi="Tahoma" w:cs="Tahoma"/>
          <w:szCs w:val="22"/>
          <w:lang w:val="el-GR"/>
        </w:rPr>
        <w:t xml:space="preserve">Ανάπτυξη Γενικής Μεθοδολογίας και Προτυποποίηση Διαδικασιών για την υλοποίηση έργων ΣΔΙΤ διαχείρισης </w:t>
      </w:r>
      <w:r w:rsidR="004077A6">
        <w:rPr>
          <w:rFonts w:ascii="Tahoma" w:hAnsi="Tahoma" w:cs="Tahoma"/>
          <w:szCs w:val="22"/>
          <w:lang w:val="el-GR"/>
        </w:rPr>
        <w:t>α</w:t>
      </w:r>
      <w:r w:rsidR="004077A6" w:rsidRPr="004077A6">
        <w:rPr>
          <w:rFonts w:ascii="Tahoma" w:hAnsi="Tahoma" w:cs="Tahoma"/>
          <w:szCs w:val="22"/>
          <w:lang w:val="el-GR"/>
        </w:rPr>
        <w:t>πορριμμάτων</w:t>
      </w:r>
      <w:r w:rsidRPr="00603221">
        <w:rPr>
          <w:rFonts w:ascii="Tahoma" w:hAnsi="Tahoma" w:cs="Tahoma"/>
          <w:szCs w:val="22"/>
          <w:lang w:val="el-GR"/>
        </w:rPr>
        <w:t>», εκτιμώμενης αξίας</w:t>
      </w:r>
      <w:r w:rsidR="004077A6">
        <w:rPr>
          <w:rFonts w:ascii="Tahoma" w:hAnsi="Tahoma" w:cs="Tahoma"/>
          <w:szCs w:val="22"/>
          <w:lang w:val="el-GR"/>
        </w:rPr>
        <w:t xml:space="preserve"> </w:t>
      </w:r>
      <w:r w:rsidR="004077A6" w:rsidRPr="004077A6">
        <w:rPr>
          <w:rFonts w:ascii="Tahoma" w:hAnsi="Tahoma" w:cs="Tahoma"/>
          <w:b/>
          <w:bCs/>
          <w:szCs w:val="22"/>
          <w:lang w:val="el-GR"/>
        </w:rPr>
        <w:t>238.850,81 €</w:t>
      </w:r>
      <w:r w:rsidR="004077A6">
        <w:rPr>
          <w:rFonts w:ascii="Tahoma" w:hAnsi="Tahoma" w:cs="Tahoma"/>
          <w:szCs w:val="22"/>
          <w:lang w:val="el-GR"/>
        </w:rPr>
        <w:t xml:space="preserve">, </w:t>
      </w:r>
      <w:r w:rsidRPr="00603221">
        <w:rPr>
          <w:rFonts w:ascii="Tahoma" w:hAnsi="Tahoma" w:cs="Tahoma"/>
          <w:szCs w:val="22"/>
          <w:lang w:val="el-GR"/>
        </w:rPr>
        <w:t>πλέον ΦΠΑ</w:t>
      </w:r>
      <w:r w:rsidR="004077A6">
        <w:rPr>
          <w:rFonts w:ascii="Tahoma" w:hAnsi="Tahoma" w:cs="Tahoma"/>
          <w:szCs w:val="22"/>
          <w:lang w:val="el-GR"/>
        </w:rPr>
        <w:t xml:space="preserve"> 24%</w:t>
      </w:r>
      <w:r w:rsidRPr="00603221">
        <w:rPr>
          <w:rFonts w:ascii="Tahoma" w:hAnsi="Tahoma" w:cs="Tahoma"/>
          <w:szCs w:val="22"/>
          <w:lang w:val="el-GR"/>
        </w:rPr>
        <w:t>.</w:t>
      </w:r>
    </w:p>
    <w:p w14:paraId="4C9D7F46" w14:textId="6343DCDC" w:rsidR="004077A6" w:rsidRDefault="004077A6">
      <w:pPr>
        <w:rPr>
          <w:rFonts w:ascii="Tahoma" w:hAnsi="Tahoma" w:cs="Tahoma"/>
          <w:szCs w:val="22"/>
          <w:lang w:val="el-GR"/>
        </w:rPr>
      </w:pPr>
      <w:r w:rsidRPr="004077A6">
        <w:rPr>
          <w:rFonts w:ascii="Tahoma" w:hAnsi="Tahoma" w:cs="Tahoma"/>
          <w:b/>
          <w:bCs/>
          <w:szCs w:val="22"/>
          <w:lang w:val="el-GR"/>
        </w:rPr>
        <w:t>ΤΜΗΜΑ 3</w:t>
      </w:r>
      <w:r w:rsidRPr="004077A6">
        <w:rPr>
          <w:rFonts w:ascii="Tahoma" w:hAnsi="Tahoma" w:cs="Tahoma"/>
          <w:szCs w:val="22"/>
          <w:lang w:val="el-GR"/>
        </w:rPr>
        <w:t xml:space="preserve"> : «Ανάπτυξη Γενικής Μεθοδολογίας και Προτυποποίηση Διαδικασιών για την υλοποίηση έργων ΣΔΙΤ </w:t>
      </w:r>
      <w:r>
        <w:rPr>
          <w:rFonts w:ascii="Tahoma" w:hAnsi="Tahoma" w:cs="Tahoma"/>
          <w:szCs w:val="22"/>
          <w:lang w:val="el-GR"/>
        </w:rPr>
        <w:t>οδικών υποδομών»</w:t>
      </w:r>
      <w:r w:rsidRPr="004077A6">
        <w:rPr>
          <w:rFonts w:ascii="Tahoma" w:hAnsi="Tahoma" w:cs="Tahoma"/>
          <w:szCs w:val="22"/>
          <w:lang w:val="el-GR"/>
        </w:rPr>
        <w:t xml:space="preserve">, εκτιμώμενης αξίας </w:t>
      </w:r>
      <w:r w:rsidRPr="004077A6">
        <w:rPr>
          <w:rFonts w:ascii="Tahoma" w:hAnsi="Tahoma" w:cs="Tahoma"/>
          <w:b/>
          <w:bCs/>
          <w:szCs w:val="22"/>
          <w:lang w:val="el-GR"/>
        </w:rPr>
        <w:t>238.850,81 €</w:t>
      </w:r>
      <w:r w:rsidRPr="004077A6">
        <w:rPr>
          <w:rFonts w:ascii="Tahoma" w:hAnsi="Tahoma" w:cs="Tahoma"/>
          <w:szCs w:val="22"/>
          <w:lang w:val="el-GR"/>
        </w:rPr>
        <w:t>, πλέον ΦΠΑ 24%.</w:t>
      </w:r>
    </w:p>
    <w:bookmarkEnd w:id="13"/>
    <w:p w14:paraId="6AEFBA36" w14:textId="72BA749B" w:rsidR="008338F0" w:rsidRPr="00603221" w:rsidRDefault="003355E7">
      <w:pPr>
        <w:rPr>
          <w:rFonts w:ascii="Tahoma" w:hAnsi="Tahoma" w:cs="Tahoma"/>
          <w:szCs w:val="22"/>
          <w:lang w:val="el-GR"/>
        </w:rPr>
      </w:pPr>
      <w:r w:rsidRPr="00603221">
        <w:rPr>
          <w:rFonts w:ascii="Tahoma" w:hAnsi="Tahoma" w:cs="Tahoma"/>
          <w:szCs w:val="22"/>
          <w:lang w:val="el-GR"/>
        </w:rPr>
        <w:t>Προσφορές υποβάλλονται για</w:t>
      </w:r>
      <w:r w:rsidR="004077A6">
        <w:rPr>
          <w:rFonts w:ascii="Tahoma" w:hAnsi="Tahoma" w:cs="Tahoma"/>
          <w:szCs w:val="22"/>
          <w:lang w:val="el-GR"/>
        </w:rPr>
        <w:t xml:space="preserve"> ένα ή περισσότερα τμήματα.</w:t>
      </w:r>
    </w:p>
    <w:p w14:paraId="716D44E8" w14:textId="2D1DA27C" w:rsidR="00562C89" w:rsidRPr="00562C89" w:rsidRDefault="00562C89" w:rsidP="00562C89">
      <w:pPr>
        <w:rPr>
          <w:rFonts w:ascii="Tahoma" w:hAnsi="Tahoma" w:cs="Tahoma"/>
          <w:szCs w:val="22"/>
          <w:lang w:val="el-GR"/>
        </w:rPr>
      </w:pPr>
      <w:r w:rsidRPr="00562C89">
        <w:rPr>
          <w:rFonts w:ascii="Tahoma" w:hAnsi="Tahoma" w:cs="Tahoma"/>
          <w:szCs w:val="22"/>
          <w:lang w:val="el-GR"/>
        </w:rPr>
        <w:t>Η Αναθέτουσα Αρχή διατηρεί το δικαίωμα να αναθέσει δύο (2) κατ’ ανώτατο αριθμό τμήματα ανά ανάδοχο.</w:t>
      </w:r>
    </w:p>
    <w:p w14:paraId="0878FFD5" w14:textId="1197B12F" w:rsidR="00562C89" w:rsidRDefault="00562C89" w:rsidP="00562C89">
      <w:pPr>
        <w:rPr>
          <w:rFonts w:ascii="Tahoma" w:hAnsi="Tahoma" w:cs="Tahoma"/>
          <w:szCs w:val="22"/>
          <w:lang w:val="el-GR"/>
        </w:rPr>
      </w:pPr>
      <w:r w:rsidRPr="00562C89">
        <w:rPr>
          <w:rFonts w:ascii="Tahoma" w:hAnsi="Tahoma" w:cs="Tahoma"/>
          <w:szCs w:val="22"/>
          <w:lang w:val="el-GR"/>
        </w:rPr>
        <w:lastRenderedPageBreak/>
        <w:t>Ανάδοχος/οι θα αναδειχτεί/ουν εκείνος/οι που θα προσφέρει/ουν την πλέον συμφέρουσα από οικονομική άποψη προσφορά βάσει της βέλτιστης σχέσης ποιότητας τιμής ανά τμήμα, όπως αυτά ορίζονται στην παρούσα.</w:t>
      </w:r>
    </w:p>
    <w:p w14:paraId="3B743B77" w14:textId="049D5F0C" w:rsidR="004A10CE" w:rsidRPr="00562C89" w:rsidRDefault="004A10CE" w:rsidP="004A10CE">
      <w:pPr>
        <w:rPr>
          <w:rFonts w:ascii="Tahoma" w:hAnsi="Tahoma" w:cs="Tahoma"/>
          <w:szCs w:val="22"/>
          <w:lang w:val="el-GR"/>
        </w:rPr>
      </w:pPr>
      <w:r w:rsidRPr="00562C89">
        <w:rPr>
          <w:rFonts w:ascii="Tahoma" w:hAnsi="Tahoma" w:cs="Tahoma"/>
          <w:szCs w:val="22"/>
          <w:lang w:val="el-GR"/>
        </w:rPr>
        <w:t>Η Αναθέτουσα Αρχή διατηρεί το δικαίωμα να αναθέσει δύο (2) κατ’ ανώτατο αριθμό τμήματα ανά ανάδοχο</w:t>
      </w:r>
      <w:r>
        <w:rPr>
          <w:rFonts w:ascii="Tahoma" w:hAnsi="Tahoma" w:cs="Tahoma"/>
          <w:szCs w:val="22"/>
          <w:lang w:val="el-GR"/>
        </w:rPr>
        <w:t xml:space="preserve"> με τους ακόλουθους κανόνες</w:t>
      </w:r>
      <w:r w:rsidRPr="00562C89">
        <w:rPr>
          <w:rFonts w:ascii="Tahoma" w:hAnsi="Tahoma" w:cs="Tahoma"/>
          <w:szCs w:val="22"/>
          <w:lang w:val="el-GR"/>
        </w:rPr>
        <w:t>.</w:t>
      </w:r>
    </w:p>
    <w:p w14:paraId="160D9B06" w14:textId="77777777" w:rsidR="004A10CE" w:rsidRPr="004A10CE" w:rsidRDefault="004A10CE" w:rsidP="004A10CE">
      <w:pPr>
        <w:rPr>
          <w:rFonts w:ascii="Tahoma" w:hAnsi="Tahoma" w:cs="Tahoma"/>
          <w:szCs w:val="22"/>
          <w:lang w:val="el-GR"/>
        </w:rPr>
      </w:pPr>
      <w:r w:rsidRPr="004A10CE">
        <w:rPr>
          <w:rFonts w:ascii="Tahoma" w:hAnsi="Tahoma" w:cs="Tahoma"/>
          <w:szCs w:val="22"/>
          <w:lang w:val="el-GR"/>
        </w:rPr>
        <w:t>Στην περίπτωση που η εφαρμογή του κριτηρίου ανάθεσης θα είχε ως αποτέλεσμα την ανάδειξη ενός αναδόχου σε περισσότερα των δύο τμημάτων, οι κανόνες  για τον προσδιορισμό των τμημάτων που θα του ανατεθούν είναι, οι  ακόλουθοι:</w:t>
      </w:r>
    </w:p>
    <w:p w14:paraId="2300EF1A" w14:textId="77777777" w:rsidR="004A10CE" w:rsidRPr="004A10CE" w:rsidRDefault="004A10CE" w:rsidP="004A10CE">
      <w:pPr>
        <w:rPr>
          <w:rFonts w:ascii="Tahoma" w:hAnsi="Tahoma" w:cs="Tahoma"/>
          <w:szCs w:val="22"/>
          <w:lang w:val="el-GR"/>
        </w:rPr>
      </w:pPr>
      <w:r w:rsidRPr="004A10CE">
        <w:rPr>
          <w:rFonts w:ascii="Tahoma" w:hAnsi="Tahoma" w:cs="Tahoma"/>
          <w:szCs w:val="22"/>
          <w:lang w:val="el-GR"/>
        </w:rPr>
        <w:t xml:space="preserve">α) Κανόνας του μοναδικού προσφέροντος: Με το εν λόγω κανόνα ανατίθενται, κατ’ απόλυτη προτεραιότητα, το τμήμα/τμήματα, στο οποίο/-α, ο ανάδοχος είναι ο μοναδικός που υπέβαλε προσφορά σύμφωνη με τους όρους της παρούσας ή ο μοναδικός που αναδεικνύεται ως προσωρινός </w:t>
      </w:r>
      <w:r w:rsidRPr="004A10CE">
        <w:rPr>
          <w:rFonts w:ascii="Tahoma" w:hAnsi="Tahoma" w:cs="Tahoma"/>
          <w:szCs w:val="22"/>
          <w:lang w:val="el-GR"/>
        </w:rPr>
        <w:lastRenderedPageBreak/>
        <w:t>ανάδοχος λόγω αποκλεισμού των υπολοίπων συμμετεχόντων σε προηγούμενο στάδιο της Οικονομικής αξιολόγησης προσφορών. Η ανάθεση τμημάτων στον ανάδοχο, κατ’ εφαρμογή του εν λόγω κανόνα, δεν αποκλείει την ανάθεση σε αυτόν και άλλων τμημάτων, κατ’ εφαρμογή του δεύτερου κανόνα, ως κατωτέρω.</w:t>
      </w:r>
    </w:p>
    <w:p w14:paraId="75E17B94" w14:textId="77777777" w:rsidR="004A10CE" w:rsidRPr="004A10CE" w:rsidRDefault="004A10CE" w:rsidP="004A10CE">
      <w:pPr>
        <w:rPr>
          <w:rFonts w:ascii="Tahoma" w:hAnsi="Tahoma" w:cs="Tahoma"/>
          <w:szCs w:val="22"/>
          <w:lang w:val="el-GR"/>
        </w:rPr>
      </w:pPr>
      <w:r w:rsidRPr="004A10CE">
        <w:rPr>
          <w:rFonts w:ascii="Tahoma" w:hAnsi="Tahoma" w:cs="Tahoma"/>
          <w:szCs w:val="22"/>
          <w:lang w:val="el-GR"/>
        </w:rPr>
        <w:t>β) Κανόνας της πλέον συμφέρουσας προσφοράς βάσει της βέλτιστης σχέσης ποιότητας τιμής με το μεγαλύτερο Λ : Ο εν λόγω κανόνας εφαρμόζεται, μετά την εφαρμογή του πρώτου κανόνα, συγκεκριμένα  :</w:t>
      </w:r>
    </w:p>
    <w:p w14:paraId="664ED360" w14:textId="3577AB4C" w:rsidR="004A10CE" w:rsidRPr="004A10CE" w:rsidRDefault="004A10CE" w:rsidP="004A10CE">
      <w:pPr>
        <w:rPr>
          <w:rFonts w:ascii="Tahoma" w:hAnsi="Tahoma" w:cs="Tahoma"/>
          <w:szCs w:val="22"/>
          <w:lang w:val="el-GR"/>
        </w:rPr>
      </w:pPr>
      <w:r w:rsidRPr="004A10CE">
        <w:rPr>
          <w:rFonts w:ascii="Tahoma" w:hAnsi="Tahoma" w:cs="Tahoma"/>
          <w:szCs w:val="22"/>
          <w:lang w:val="el-GR"/>
        </w:rPr>
        <w:t>- σε περίπτωση που ο προσφέρων είναι πρώτος στην κατάταξη σε περισσότερα των δύο, τότε του ανατίθ</w:t>
      </w:r>
      <w:r w:rsidR="00841B6B">
        <w:rPr>
          <w:rFonts w:ascii="Tahoma" w:hAnsi="Tahoma" w:cs="Tahoma"/>
          <w:szCs w:val="22"/>
          <w:lang w:val="el-GR"/>
        </w:rPr>
        <w:t>ε</w:t>
      </w:r>
      <w:r w:rsidRPr="004A10CE">
        <w:rPr>
          <w:rFonts w:ascii="Tahoma" w:hAnsi="Tahoma" w:cs="Tahoma"/>
          <w:szCs w:val="22"/>
          <w:lang w:val="el-GR"/>
        </w:rPr>
        <w:t xml:space="preserve">νται τα δύο τμήματα στα οποία λαμβάνει το μεγαλύτερο Λ, </w:t>
      </w:r>
    </w:p>
    <w:p w14:paraId="790FF864" w14:textId="77777777" w:rsidR="004A10CE" w:rsidRPr="004A10CE" w:rsidRDefault="004A10CE" w:rsidP="004A10CE">
      <w:pPr>
        <w:rPr>
          <w:rFonts w:ascii="Tahoma" w:hAnsi="Tahoma" w:cs="Tahoma"/>
          <w:szCs w:val="22"/>
          <w:lang w:val="el-GR"/>
        </w:rPr>
      </w:pPr>
      <w:r w:rsidRPr="004A10CE">
        <w:rPr>
          <w:rFonts w:ascii="Tahoma" w:hAnsi="Tahoma" w:cs="Tahoma"/>
          <w:szCs w:val="22"/>
          <w:lang w:val="el-GR"/>
        </w:rPr>
        <w:lastRenderedPageBreak/>
        <w:t>- σε περίπτωση ίσης τιμής του Λ σε δύο τμήματα στον ίδιο προσφέροντα η ανάθεση γίνεται στο τμήμα στο οποίο ο προσφέρων έχει λάβει τη μεγαλύτερη συνολική βαθμολογία τεχνικής προσφοράς.</w:t>
      </w:r>
    </w:p>
    <w:p w14:paraId="74B91175" w14:textId="64EF2837" w:rsidR="004A10CE" w:rsidRPr="004A10CE" w:rsidRDefault="004A10CE" w:rsidP="004A10CE">
      <w:pPr>
        <w:rPr>
          <w:rFonts w:ascii="Tahoma" w:hAnsi="Tahoma" w:cs="Tahoma"/>
          <w:szCs w:val="22"/>
          <w:lang w:val="el-GR"/>
        </w:rPr>
      </w:pPr>
      <w:r w:rsidRPr="004A10CE">
        <w:rPr>
          <w:rFonts w:ascii="Tahoma" w:hAnsi="Tahoma" w:cs="Tahoma"/>
          <w:szCs w:val="22"/>
          <w:lang w:val="el-GR"/>
        </w:rPr>
        <w:t>γ) Σε περίπτωση που σε όλα τα τμήματα συμμετέχουν περισσότεροι του ενός προσφέροντες έως και το στάδιο της οικονομικής αξιολόγησης προσφορών τότε ανατίθ</w:t>
      </w:r>
      <w:r w:rsidR="002377DD">
        <w:rPr>
          <w:rFonts w:ascii="Tahoma" w:hAnsi="Tahoma" w:cs="Tahoma"/>
          <w:szCs w:val="22"/>
          <w:lang w:val="el-GR"/>
        </w:rPr>
        <w:t>ε</w:t>
      </w:r>
      <w:r w:rsidRPr="004A10CE">
        <w:rPr>
          <w:rFonts w:ascii="Tahoma" w:hAnsi="Tahoma" w:cs="Tahoma"/>
          <w:szCs w:val="22"/>
          <w:lang w:val="el-GR"/>
        </w:rPr>
        <w:t>νται στον ίδιο ανάδοχο  τα δύο τμήματα με το μεγαλύτερο Λ . Σε περίπτωση ίσης τιμής του Λ σε δύο τμήματα, για τον ίδιο προσφέροντα, η ανάθεση γίνεται στο τμήμα στο οποίο ο προσφέρων έχει λάβει τη μεγαλύτερη συνολική βαθμολογία τεχνικής προσφοράς.</w:t>
      </w:r>
    </w:p>
    <w:p w14:paraId="152FA8E6" w14:textId="7B8AC22C" w:rsidR="008338F0" w:rsidRDefault="003355E7">
      <w:pPr>
        <w:pStyle w:val="normalwithoutspacing"/>
        <w:rPr>
          <w:rFonts w:ascii="Tahoma" w:hAnsi="Tahoma" w:cs="Tahoma"/>
          <w:szCs w:val="22"/>
        </w:rPr>
      </w:pPr>
      <w:r w:rsidRPr="00603221">
        <w:rPr>
          <w:rFonts w:ascii="Tahoma" w:hAnsi="Tahoma" w:cs="Tahoma"/>
          <w:szCs w:val="22"/>
        </w:rPr>
        <w:t>Η εκτιμώμενη αξία της σύμβασης ανέρχεται στο ποσό των</w:t>
      </w:r>
      <w:r w:rsidR="00013B3A">
        <w:rPr>
          <w:rFonts w:ascii="Tahoma" w:hAnsi="Tahoma" w:cs="Tahoma"/>
          <w:szCs w:val="22"/>
        </w:rPr>
        <w:t xml:space="preserve"> </w:t>
      </w:r>
      <w:r w:rsidR="00013B3A" w:rsidRPr="0022427C">
        <w:rPr>
          <w:rFonts w:ascii="Tahoma" w:hAnsi="Tahoma" w:cs="Tahoma"/>
          <w:b/>
          <w:bCs/>
          <w:szCs w:val="22"/>
        </w:rPr>
        <w:t>987.250,00</w:t>
      </w:r>
      <w:r w:rsidRPr="0022427C">
        <w:rPr>
          <w:rFonts w:ascii="Tahoma" w:hAnsi="Tahoma" w:cs="Tahoma"/>
          <w:b/>
          <w:bCs/>
          <w:szCs w:val="22"/>
        </w:rPr>
        <w:t xml:space="preserve"> €</w:t>
      </w:r>
      <w:r w:rsidRPr="00603221">
        <w:rPr>
          <w:rFonts w:ascii="Tahoma" w:hAnsi="Tahoma" w:cs="Tahoma"/>
          <w:szCs w:val="22"/>
        </w:rPr>
        <w:t xml:space="preserve"> συμπεριλαμβανομένου ΦΠΑ</w:t>
      </w:r>
      <w:r w:rsidR="00013B3A">
        <w:rPr>
          <w:rFonts w:ascii="Tahoma" w:hAnsi="Tahoma" w:cs="Tahoma"/>
          <w:szCs w:val="22"/>
        </w:rPr>
        <w:t xml:space="preserve"> 24</w:t>
      </w:r>
      <w:r w:rsidRPr="00603221">
        <w:rPr>
          <w:rFonts w:ascii="Tahoma" w:hAnsi="Tahoma" w:cs="Tahoma"/>
          <w:szCs w:val="22"/>
        </w:rPr>
        <w:t xml:space="preserve"> % (προϋπολογισμός χωρίς ΦΠΑ: € </w:t>
      </w:r>
      <w:r w:rsidR="00013B3A">
        <w:rPr>
          <w:rFonts w:ascii="Tahoma" w:hAnsi="Tahoma" w:cs="Tahoma"/>
          <w:szCs w:val="22"/>
        </w:rPr>
        <w:t>796.169,3</w:t>
      </w:r>
      <w:r w:rsidR="008C6F78">
        <w:rPr>
          <w:rFonts w:ascii="Tahoma" w:hAnsi="Tahoma" w:cs="Tahoma"/>
          <w:szCs w:val="22"/>
        </w:rPr>
        <w:t>6</w:t>
      </w:r>
      <w:r w:rsidR="00E1337D" w:rsidRPr="00603221">
        <w:rPr>
          <w:rFonts w:ascii="Tahoma" w:hAnsi="Tahoma" w:cs="Tahoma"/>
          <w:szCs w:val="22"/>
        </w:rPr>
        <w:t xml:space="preserve"> </w:t>
      </w:r>
      <w:r w:rsidRPr="00603221">
        <w:rPr>
          <w:rFonts w:ascii="Tahoma" w:hAnsi="Tahoma" w:cs="Tahoma"/>
          <w:szCs w:val="22"/>
        </w:rPr>
        <w:t>ΦΠΑ :</w:t>
      </w:r>
      <w:r w:rsidR="00013B3A">
        <w:rPr>
          <w:rFonts w:ascii="Tahoma" w:hAnsi="Tahoma" w:cs="Tahoma"/>
          <w:szCs w:val="22"/>
        </w:rPr>
        <w:t xml:space="preserve"> € 191.080,6</w:t>
      </w:r>
      <w:r w:rsidR="008C6F78">
        <w:rPr>
          <w:rFonts w:ascii="Tahoma" w:hAnsi="Tahoma" w:cs="Tahoma"/>
          <w:szCs w:val="22"/>
        </w:rPr>
        <w:t>4</w:t>
      </w:r>
      <w:r w:rsidRPr="00603221">
        <w:rPr>
          <w:rFonts w:ascii="Tahoma" w:hAnsi="Tahoma" w:cs="Tahoma"/>
          <w:szCs w:val="22"/>
        </w:rPr>
        <w:t>)</w:t>
      </w:r>
      <w:r w:rsidR="00624A1E">
        <w:rPr>
          <w:rFonts w:ascii="Tahoma" w:hAnsi="Tahoma" w:cs="Tahoma"/>
          <w:szCs w:val="22"/>
        </w:rPr>
        <w:t>, ο οποίος αναλύεται ως εξής:</w:t>
      </w:r>
    </w:p>
    <w:p w14:paraId="41704521" w14:textId="77777777" w:rsidR="00624A1E" w:rsidRPr="00603221" w:rsidRDefault="00624A1E" w:rsidP="00624A1E">
      <w:pPr>
        <w:rPr>
          <w:rFonts w:ascii="Tahoma" w:hAnsi="Tahoma" w:cs="Tahoma"/>
          <w:szCs w:val="22"/>
          <w:lang w:val="el-GR"/>
        </w:rPr>
      </w:pPr>
      <w:bookmarkStart w:id="14" w:name="_Hlk55223401"/>
      <w:r w:rsidRPr="004077A6">
        <w:rPr>
          <w:rFonts w:ascii="Tahoma" w:hAnsi="Tahoma" w:cs="Tahoma"/>
          <w:b/>
          <w:bCs/>
          <w:szCs w:val="22"/>
          <w:lang w:val="el-GR"/>
        </w:rPr>
        <w:lastRenderedPageBreak/>
        <w:t>ΤΜΗΜΑ 1</w:t>
      </w:r>
      <w:r w:rsidRPr="00603221">
        <w:rPr>
          <w:rFonts w:ascii="Tahoma" w:hAnsi="Tahoma" w:cs="Tahoma"/>
          <w:szCs w:val="22"/>
          <w:lang w:val="el-GR"/>
        </w:rPr>
        <w:t xml:space="preserve"> : «</w:t>
      </w:r>
      <w:r w:rsidRPr="004077A6">
        <w:rPr>
          <w:rFonts w:ascii="Tahoma" w:hAnsi="Tahoma" w:cs="Tahoma"/>
          <w:szCs w:val="22"/>
          <w:lang w:val="el-GR"/>
        </w:rPr>
        <w:t>Ανάπτυξη Γενικής Μεθοδολογίας και Προτυποποίηση Διαδικασιών για την υλοποίηση έργων ΣΔΙΤ υποδομών υγείας</w:t>
      </w:r>
      <w:r>
        <w:rPr>
          <w:rFonts w:ascii="Tahoma" w:hAnsi="Tahoma" w:cs="Tahoma"/>
          <w:szCs w:val="22"/>
          <w:lang w:val="el-GR"/>
        </w:rPr>
        <w:t>, υποδομών</w:t>
      </w:r>
      <w:r w:rsidRPr="004077A6">
        <w:rPr>
          <w:rFonts w:ascii="Tahoma" w:hAnsi="Tahoma" w:cs="Tahoma"/>
          <w:szCs w:val="22"/>
          <w:lang w:val="el-GR"/>
        </w:rPr>
        <w:t xml:space="preserve"> εκπαίδευσης</w:t>
      </w:r>
      <w:r>
        <w:rPr>
          <w:rFonts w:ascii="Tahoma" w:hAnsi="Tahoma" w:cs="Tahoma"/>
          <w:szCs w:val="22"/>
          <w:lang w:val="el-GR"/>
        </w:rPr>
        <w:t xml:space="preserve"> και </w:t>
      </w:r>
      <w:r w:rsidRPr="004077A6">
        <w:rPr>
          <w:rFonts w:ascii="Tahoma" w:hAnsi="Tahoma" w:cs="Tahoma"/>
          <w:szCs w:val="22"/>
          <w:lang w:val="el-GR"/>
        </w:rPr>
        <w:t>ενεργειακής εξοικονόμησης</w:t>
      </w:r>
      <w:r w:rsidRPr="00603221">
        <w:rPr>
          <w:rFonts w:ascii="Tahoma" w:hAnsi="Tahoma" w:cs="Tahoma"/>
          <w:szCs w:val="22"/>
          <w:lang w:val="el-GR"/>
        </w:rPr>
        <w:t>», εκτιμώμενης αξίας</w:t>
      </w:r>
      <w:r>
        <w:rPr>
          <w:rFonts w:ascii="Tahoma" w:hAnsi="Tahoma" w:cs="Tahoma"/>
          <w:szCs w:val="22"/>
          <w:lang w:val="el-GR"/>
        </w:rPr>
        <w:t xml:space="preserve"> </w:t>
      </w:r>
      <w:r w:rsidRPr="004077A6">
        <w:rPr>
          <w:rFonts w:ascii="Tahoma" w:hAnsi="Tahoma" w:cs="Tahoma"/>
          <w:b/>
          <w:bCs/>
          <w:szCs w:val="22"/>
          <w:lang w:val="el-GR"/>
        </w:rPr>
        <w:t>318.467,74 €</w:t>
      </w:r>
      <w:r>
        <w:rPr>
          <w:rFonts w:ascii="Tahoma" w:hAnsi="Tahoma" w:cs="Tahoma"/>
          <w:szCs w:val="22"/>
          <w:lang w:val="el-GR"/>
        </w:rPr>
        <w:t xml:space="preserve">, </w:t>
      </w:r>
      <w:r w:rsidRPr="00603221">
        <w:rPr>
          <w:rFonts w:ascii="Tahoma" w:hAnsi="Tahoma" w:cs="Tahoma"/>
          <w:szCs w:val="22"/>
          <w:lang w:val="el-GR"/>
        </w:rPr>
        <w:t>πλέον ΦΠΑ</w:t>
      </w:r>
      <w:r>
        <w:rPr>
          <w:rFonts w:ascii="Tahoma" w:hAnsi="Tahoma" w:cs="Tahoma"/>
          <w:szCs w:val="22"/>
          <w:lang w:val="el-GR"/>
        </w:rPr>
        <w:t xml:space="preserve"> 24%</w:t>
      </w:r>
      <w:r w:rsidRPr="00603221">
        <w:rPr>
          <w:rFonts w:ascii="Tahoma" w:hAnsi="Tahoma" w:cs="Tahoma"/>
          <w:szCs w:val="22"/>
          <w:lang w:val="el-GR"/>
        </w:rPr>
        <w:t>.</w:t>
      </w:r>
    </w:p>
    <w:bookmarkEnd w:id="14"/>
    <w:p w14:paraId="0B18D0C4" w14:textId="77777777" w:rsidR="00624A1E" w:rsidRPr="00603221" w:rsidRDefault="00624A1E" w:rsidP="00624A1E">
      <w:pPr>
        <w:rPr>
          <w:rFonts w:ascii="Tahoma" w:hAnsi="Tahoma" w:cs="Tahoma"/>
          <w:szCs w:val="22"/>
          <w:lang w:val="el-GR"/>
        </w:rPr>
      </w:pPr>
      <w:r w:rsidRPr="004077A6">
        <w:rPr>
          <w:rFonts w:ascii="Tahoma" w:hAnsi="Tahoma" w:cs="Tahoma"/>
          <w:b/>
          <w:bCs/>
          <w:szCs w:val="22"/>
          <w:lang w:val="el-GR"/>
        </w:rPr>
        <w:t>ΤΜΗΜΑ 2</w:t>
      </w:r>
      <w:r w:rsidRPr="00603221">
        <w:rPr>
          <w:rFonts w:ascii="Tahoma" w:hAnsi="Tahoma" w:cs="Tahoma"/>
          <w:szCs w:val="22"/>
          <w:lang w:val="el-GR"/>
        </w:rPr>
        <w:t xml:space="preserve"> : «</w:t>
      </w:r>
      <w:r w:rsidRPr="004077A6">
        <w:rPr>
          <w:rFonts w:ascii="Tahoma" w:hAnsi="Tahoma" w:cs="Tahoma"/>
          <w:szCs w:val="22"/>
          <w:lang w:val="el-GR"/>
        </w:rPr>
        <w:t xml:space="preserve">Ανάπτυξη Γενικής Μεθοδολογίας και Προτυποποίηση Διαδικασιών για την υλοποίηση έργων ΣΔΙΤ διαχείρισης </w:t>
      </w:r>
      <w:r>
        <w:rPr>
          <w:rFonts w:ascii="Tahoma" w:hAnsi="Tahoma" w:cs="Tahoma"/>
          <w:szCs w:val="22"/>
          <w:lang w:val="el-GR"/>
        </w:rPr>
        <w:t>α</w:t>
      </w:r>
      <w:r w:rsidRPr="004077A6">
        <w:rPr>
          <w:rFonts w:ascii="Tahoma" w:hAnsi="Tahoma" w:cs="Tahoma"/>
          <w:szCs w:val="22"/>
          <w:lang w:val="el-GR"/>
        </w:rPr>
        <w:t>πορριμμάτων</w:t>
      </w:r>
      <w:r w:rsidRPr="00603221">
        <w:rPr>
          <w:rFonts w:ascii="Tahoma" w:hAnsi="Tahoma" w:cs="Tahoma"/>
          <w:szCs w:val="22"/>
          <w:lang w:val="el-GR"/>
        </w:rPr>
        <w:t>», εκτιμώμενης αξίας</w:t>
      </w:r>
      <w:r>
        <w:rPr>
          <w:rFonts w:ascii="Tahoma" w:hAnsi="Tahoma" w:cs="Tahoma"/>
          <w:szCs w:val="22"/>
          <w:lang w:val="el-GR"/>
        </w:rPr>
        <w:t xml:space="preserve"> </w:t>
      </w:r>
      <w:bookmarkStart w:id="15" w:name="_Hlk55223436"/>
      <w:r w:rsidRPr="004077A6">
        <w:rPr>
          <w:rFonts w:ascii="Tahoma" w:hAnsi="Tahoma" w:cs="Tahoma"/>
          <w:b/>
          <w:bCs/>
          <w:szCs w:val="22"/>
          <w:lang w:val="el-GR"/>
        </w:rPr>
        <w:t>238.850,81 €</w:t>
      </w:r>
      <w:r>
        <w:rPr>
          <w:rFonts w:ascii="Tahoma" w:hAnsi="Tahoma" w:cs="Tahoma"/>
          <w:szCs w:val="22"/>
          <w:lang w:val="el-GR"/>
        </w:rPr>
        <w:t xml:space="preserve">, </w:t>
      </w:r>
      <w:r w:rsidRPr="00603221">
        <w:rPr>
          <w:rFonts w:ascii="Tahoma" w:hAnsi="Tahoma" w:cs="Tahoma"/>
          <w:szCs w:val="22"/>
          <w:lang w:val="el-GR"/>
        </w:rPr>
        <w:t>πλέον ΦΠΑ</w:t>
      </w:r>
      <w:r>
        <w:rPr>
          <w:rFonts w:ascii="Tahoma" w:hAnsi="Tahoma" w:cs="Tahoma"/>
          <w:szCs w:val="22"/>
          <w:lang w:val="el-GR"/>
        </w:rPr>
        <w:t xml:space="preserve"> 24%</w:t>
      </w:r>
      <w:r w:rsidRPr="00603221">
        <w:rPr>
          <w:rFonts w:ascii="Tahoma" w:hAnsi="Tahoma" w:cs="Tahoma"/>
          <w:szCs w:val="22"/>
          <w:lang w:val="el-GR"/>
        </w:rPr>
        <w:t>.</w:t>
      </w:r>
      <w:bookmarkEnd w:id="15"/>
    </w:p>
    <w:p w14:paraId="520DB782" w14:textId="77777777" w:rsidR="00624A1E" w:rsidRDefault="00624A1E" w:rsidP="00624A1E">
      <w:pPr>
        <w:rPr>
          <w:rFonts w:ascii="Tahoma" w:hAnsi="Tahoma" w:cs="Tahoma"/>
          <w:szCs w:val="22"/>
          <w:lang w:val="el-GR"/>
        </w:rPr>
      </w:pPr>
      <w:r w:rsidRPr="004077A6">
        <w:rPr>
          <w:rFonts w:ascii="Tahoma" w:hAnsi="Tahoma" w:cs="Tahoma"/>
          <w:b/>
          <w:bCs/>
          <w:szCs w:val="22"/>
          <w:lang w:val="el-GR"/>
        </w:rPr>
        <w:t>ΤΜΗΜΑ 3</w:t>
      </w:r>
      <w:r w:rsidRPr="004077A6">
        <w:rPr>
          <w:rFonts w:ascii="Tahoma" w:hAnsi="Tahoma" w:cs="Tahoma"/>
          <w:szCs w:val="22"/>
          <w:lang w:val="el-GR"/>
        </w:rPr>
        <w:t xml:space="preserve"> : «Ανάπτυξη Γενικής Μεθοδολογίας και Προτυποποίηση Διαδικασιών για την υλοποίηση έργων ΣΔΙΤ </w:t>
      </w:r>
      <w:r>
        <w:rPr>
          <w:rFonts w:ascii="Tahoma" w:hAnsi="Tahoma" w:cs="Tahoma"/>
          <w:szCs w:val="22"/>
          <w:lang w:val="el-GR"/>
        </w:rPr>
        <w:t>οδικών υποδομών»</w:t>
      </w:r>
      <w:r w:rsidRPr="004077A6">
        <w:rPr>
          <w:rFonts w:ascii="Tahoma" w:hAnsi="Tahoma" w:cs="Tahoma"/>
          <w:szCs w:val="22"/>
          <w:lang w:val="el-GR"/>
        </w:rPr>
        <w:t xml:space="preserve">, εκτιμώμενης αξίας </w:t>
      </w:r>
      <w:r w:rsidRPr="004077A6">
        <w:rPr>
          <w:rFonts w:ascii="Tahoma" w:hAnsi="Tahoma" w:cs="Tahoma"/>
          <w:b/>
          <w:bCs/>
          <w:szCs w:val="22"/>
          <w:lang w:val="el-GR"/>
        </w:rPr>
        <w:t>238.850,81 €</w:t>
      </w:r>
      <w:r w:rsidRPr="004077A6">
        <w:rPr>
          <w:rFonts w:ascii="Tahoma" w:hAnsi="Tahoma" w:cs="Tahoma"/>
          <w:szCs w:val="22"/>
          <w:lang w:val="el-GR"/>
        </w:rPr>
        <w:t>, πλέον ΦΠΑ 24%.</w:t>
      </w:r>
    </w:p>
    <w:p w14:paraId="63A3E61B" w14:textId="77777777" w:rsidR="00624A1E" w:rsidRDefault="00624A1E">
      <w:pPr>
        <w:rPr>
          <w:rFonts w:ascii="Tahoma" w:hAnsi="Tahoma" w:cs="Tahoma"/>
          <w:szCs w:val="22"/>
          <w:lang w:val="el-GR"/>
        </w:rPr>
      </w:pPr>
    </w:p>
    <w:p w14:paraId="6F884D29" w14:textId="68560B62" w:rsidR="008338F0" w:rsidRPr="00603221" w:rsidRDefault="003355E7">
      <w:pPr>
        <w:rPr>
          <w:rFonts w:ascii="Tahoma" w:hAnsi="Tahoma" w:cs="Tahoma"/>
          <w:szCs w:val="22"/>
          <w:lang w:val="el-GR"/>
        </w:rPr>
      </w:pPr>
      <w:r w:rsidRPr="00624A1E">
        <w:rPr>
          <w:rFonts w:ascii="Tahoma" w:hAnsi="Tahoma" w:cs="Tahoma"/>
          <w:szCs w:val="22"/>
          <w:lang w:val="el-GR"/>
        </w:rPr>
        <w:t>Η διάρκεια της σύμβασης ορίζεται</w:t>
      </w:r>
      <w:r w:rsidR="00E1337D" w:rsidRPr="00624A1E">
        <w:rPr>
          <w:rFonts w:ascii="Tahoma" w:hAnsi="Tahoma" w:cs="Tahoma"/>
          <w:szCs w:val="22"/>
          <w:lang w:val="el-GR"/>
        </w:rPr>
        <w:t xml:space="preserve"> </w:t>
      </w:r>
      <w:r w:rsidRPr="00624A1E">
        <w:rPr>
          <w:rFonts w:ascii="Tahoma" w:hAnsi="Tahoma" w:cs="Tahoma"/>
          <w:szCs w:val="22"/>
          <w:lang w:val="el-GR"/>
        </w:rPr>
        <w:t xml:space="preserve">σε </w:t>
      </w:r>
      <w:r w:rsidR="00624A1E" w:rsidRPr="00F20B98">
        <w:rPr>
          <w:rFonts w:ascii="Tahoma" w:hAnsi="Tahoma" w:cs="Tahoma"/>
          <w:b/>
          <w:bCs/>
          <w:szCs w:val="22"/>
          <w:lang w:val="el-GR"/>
        </w:rPr>
        <w:t>είκοσι (2</w:t>
      </w:r>
      <w:r w:rsidR="00412CBA" w:rsidRPr="00F20B98">
        <w:rPr>
          <w:rFonts w:ascii="Tahoma" w:hAnsi="Tahoma" w:cs="Tahoma"/>
          <w:b/>
          <w:bCs/>
          <w:szCs w:val="22"/>
          <w:lang w:val="el-GR"/>
        </w:rPr>
        <w:t>0</w:t>
      </w:r>
      <w:r w:rsidR="00624A1E" w:rsidRPr="00F20B98">
        <w:rPr>
          <w:rFonts w:ascii="Tahoma" w:hAnsi="Tahoma" w:cs="Tahoma"/>
          <w:b/>
          <w:bCs/>
          <w:szCs w:val="22"/>
          <w:lang w:val="el-GR"/>
        </w:rPr>
        <w:t xml:space="preserve">) </w:t>
      </w:r>
      <w:r w:rsidRPr="00F20B98">
        <w:rPr>
          <w:rFonts w:ascii="Tahoma" w:hAnsi="Tahoma" w:cs="Tahoma"/>
          <w:b/>
          <w:bCs/>
          <w:szCs w:val="22"/>
          <w:lang w:val="el-GR"/>
        </w:rPr>
        <w:t>μήνες</w:t>
      </w:r>
      <w:r w:rsidR="00013B3A" w:rsidRPr="00624A1E">
        <w:rPr>
          <w:rFonts w:ascii="Tahoma" w:hAnsi="Tahoma" w:cs="Tahoma"/>
          <w:szCs w:val="22"/>
          <w:lang w:val="el-GR"/>
        </w:rPr>
        <w:t>.</w:t>
      </w:r>
    </w:p>
    <w:p w14:paraId="5B051B66" w14:textId="7C87B7BA" w:rsidR="008338F0" w:rsidRPr="00603221" w:rsidRDefault="003355E7">
      <w:pPr>
        <w:rPr>
          <w:rFonts w:ascii="Tahoma" w:hAnsi="Tahoma" w:cs="Tahoma"/>
          <w:szCs w:val="22"/>
          <w:lang w:val="el-GR"/>
        </w:rPr>
      </w:pPr>
      <w:r w:rsidRPr="00603221">
        <w:rPr>
          <w:rFonts w:ascii="Tahoma" w:hAnsi="Tahoma" w:cs="Tahoma"/>
          <w:szCs w:val="22"/>
          <w:lang w:val="el-GR"/>
        </w:rPr>
        <w:lastRenderedPageBreak/>
        <w:t xml:space="preserve">Αναλυτική περιγραφή του φυσικού και οικονομικού αντικειμένου της σύμβασης δίδεται στο </w:t>
      </w:r>
      <w:r w:rsidR="004D19FB" w:rsidRPr="00603221">
        <w:rPr>
          <w:rFonts w:ascii="Tahoma" w:hAnsi="Tahoma" w:cs="Tahoma"/>
          <w:szCs w:val="22"/>
          <w:lang w:val="el-GR"/>
        </w:rPr>
        <w:fldChar w:fldCharType="begin"/>
      </w:r>
      <w:r w:rsidR="004D19FB" w:rsidRPr="00603221">
        <w:rPr>
          <w:rFonts w:ascii="Tahoma" w:hAnsi="Tahoma" w:cs="Tahoma"/>
          <w:szCs w:val="22"/>
          <w:lang w:val="el-GR"/>
        </w:rPr>
        <w:instrText xml:space="preserve"> REF _Ref496625830 \h </w:instrText>
      </w:r>
      <w:r w:rsidR="00DF02B0" w:rsidRPr="006719D5">
        <w:rPr>
          <w:rFonts w:ascii="Tahoma" w:hAnsi="Tahoma" w:cs="Tahoma"/>
          <w:szCs w:val="22"/>
          <w:lang w:val="el-GR"/>
        </w:rPr>
        <w:instrText xml:space="preserve"> \* MERGEFORMAT </w:instrText>
      </w:r>
      <w:r w:rsidR="004D19FB" w:rsidRPr="00603221">
        <w:rPr>
          <w:rFonts w:ascii="Tahoma" w:hAnsi="Tahoma" w:cs="Tahoma"/>
          <w:szCs w:val="22"/>
          <w:lang w:val="el-GR"/>
        </w:rPr>
      </w:r>
      <w:r w:rsidR="004D19FB" w:rsidRPr="00603221">
        <w:rPr>
          <w:rFonts w:ascii="Tahoma" w:hAnsi="Tahoma" w:cs="Tahoma"/>
          <w:szCs w:val="22"/>
          <w:lang w:val="el-GR"/>
        </w:rPr>
        <w:fldChar w:fldCharType="separate"/>
      </w:r>
      <w:r w:rsidR="00CA3E14" w:rsidRPr="00CA3E14">
        <w:rPr>
          <w:rFonts w:ascii="Tahoma" w:hAnsi="Tahoma" w:cs="Tahoma"/>
          <w:b/>
          <w:bCs/>
          <w:szCs w:val="22"/>
          <w:lang w:val="el-GR"/>
        </w:rPr>
        <w:t>ΠΑΡΑΡΤΗΜΑ Ι</w:t>
      </w:r>
      <w:r w:rsidR="00CA3E14" w:rsidRPr="00CA3E14">
        <w:rPr>
          <w:rFonts w:ascii="Tahoma" w:hAnsi="Tahoma" w:cs="Tahoma"/>
          <w:szCs w:val="22"/>
          <w:lang w:val="el-GR"/>
        </w:rPr>
        <w:t xml:space="preserve"> – Αναλυτική Περιγραφή Φυσικού και Οικονομικού Αντικειμένου της Σύμβασης</w:t>
      </w:r>
      <w:r w:rsidR="004D19FB" w:rsidRPr="00603221">
        <w:rPr>
          <w:rFonts w:ascii="Tahoma" w:hAnsi="Tahoma" w:cs="Tahoma"/>
          <w:szCs w:val="22"/>
          <w:lang w:val="el-GR"/>
        </w:rPr>
        <w:fldChar w:fldCharType="end"/>
      </w:r>
      <w:r w:rsidRPr="00603221">
        <w:rPr>
          <w:rFonts w:ascii="Tahoma" w:hAnsi="Tahoma" w:cs="Tahoma"/>
          <w:szCs w:val="22"/>
          <w:lang w:val="el-GR"/>
        </w:rPr>
        <w:t xml:space="preserve"> ή σε άλλο περιγραφικό έγγραφο της παρούσας διακήρυξης. </w:t>
      </w:r>
    </w:p>
    <w:p w14:paraId="65FD70AA" w14:textId="3A4C7365" w:rsidR="008338F0" w:rsidRDefault="003355E7" w:rsidP="00013B3A">
      <w:pPr>
        <w:pStyle w:val="normalwithoutspacing"/>
        <w:rPr>
          <w:rFonts w:ascii="Tahoma" w:hAnsi="Tahoma" w:cs="Tahoma"/>
          <w:iCs/>
          <w:szCs w:val="22"/>
        </w:rPr>
      </w:pPr>
      <w:r w:rsidRPr="00603221">
        <w:rPr>
          <w:rFonts w:ascii="Tahoma" w:hAnsi="Tahoma" w:cs="Tahoma"/>
          <w:szCs w:val="22"/>
        </w:rPr>
        <w:t>Η σύμβαση θα ανατεθεί με το κριτήριο της πλέον συμφέρουσας από οικονομική άποψη προσφοράς, βάσει</w:t>
      </w:r>
      <w:r w:rsidR="00013B3A">
        <w:rPr>
          <w:rFonts w:ascii="Tahoma" w:hAnsi="Tahoma" w:cs="Tahoma"/>
          <w:szCs w:val="22"/>
        </w:rPr>
        <w:t xml:space="preserve"> τ</w:t>
      </w:r>
      <w:r w:rsidRPr="00013B3A">
        <w:rPr>
          <w:rFonts w:ascii="Tahoma" w:hAnsi="Tahoma" w:cs="Tahoma"/>
          <w:iCs/>
          <w:szCs w:val="22"/>
        </w:rPr>
        <w:t>ης βέλτιστης σχέση ποιότητας – τιμή</w:t>
      </w:r>
      <w:r w:rsidR="00013B3A">
        <w:rPr>
          <w:rFonts w:ascii="Tahoma" w:hAnsi="Tahoma" w:cs="Tahoma"/>
          <w:iCs/>
          <w:szCs w:val="22"/>
        </w:rPr>
        <w:t>ς.</w:t>
      </w:r>
    </w:p>
    <w:p w14:paraId="21F3C628" w14:textId="77777777" w:rsidR="0022427C" w:rsidRPr="00603221" w:rsidRDefault="0022427C" w:rsidP="00013B3A">
      <w:pPr>
        <w:pStyle w:val="normalwithoutspacing"/>
        <w:rPr>
          <w:rFonts w:ascii="Tahoma" w:hAnsi="Tahoma" w:cs="Tahoma"/>
          <w:i/>
          <w:color w:val="5B9BD5"/>
          <w:szCs w:val="22"/>
        </w:rPr>
      </w:pPr>
    </w:p>
    <w:p w14:paraId="46D82670" w14:textId="77777777"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tab/>
      </w:r>
      <w:bookmarkStart w:id="16" w:name="_Toc56418665"/>
      <w:r w:rsidRPr="00603221">
        <w:rPr>
          <w:rFonts w:ascii="Tahoma" w:hAnsi="Tahoma" w:cs="Tahoma"/>
          <w:sz w:val="22"/>
          <w:lang w:val="el-GR"/>
        </w:rPr>
        <w:t>Θεσμικό πλαίσιο</w:t>
      </w:r>
      <w:bookmarkEnd w:id="16"/>
      <w:r w:rsidRPr="00603221">
        <w:rPr>
          <w:rFonts w:ascii="Tahoma" w:hAnsi="Tahoma" w:cs="Tahoma"/>
          <w:sz w:val="22"/>
          <w:lang w:val="el-GR"/>
        </w:rPr>
        <w:t xml:space="preserve"> </w:t>
      </w:r>
    </w:p>
    <w:p w14:paraId="73BD9472" w14:textId="77777777" w:rsidR="00864CBA" w:rsidRPr="00603221" w:rsidRDefault="00864CBA" w:rsidP="00864CBA">
      <w:pPr>
        <w:tabs>
          <w:tab w:val="left" w:pos="284"/>
        </w:tabs>
        <w:rPr>
          <w:rFonts w:ascii="Tahoma" w:hAnsi="Tahoma" w:cs="Tahoma"/>
          <w:szCs w:val="22"/>
          <w:lang w:val="el-GR"/>
        </w:rPr>
      </w:pPr>
      <w:r w:rsidRPr="00603221">
        <w:rPr>
          <w:rFonts w:ascii="Tahoma" w:hAnsi="Tahoma"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1DA9290F"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lastRenderedPageBreak/>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7D98DF6A"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6CBFE3D6"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lastRenderedPageBreak/>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18946C2D"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lastRenderedPageBreak/>
        <w:t xml:space="preserve">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w:t>
      </w:r>
      <w:r w:rsidRPr="008A1AF1">
        <w:rPr>
          <w:rFonts w:ascii="Tahoma" w:hAnsi="Tahoma" w:cs="Tahoma"/>
          <w:szCs w:val="22"/>
          <w:lang w:val="el-GR"/>
        </w:rPr>
        <w:lastRenderedPageBreak/>
        <w:t>την υποστήριξη του στόχου της ευρωπαϊκής εδαφικής συνεργασίας από το Ευρωπαϊκό Ταμείο Περιφερειακής Ανάπτυξης, όσον αφορά το υπόδειγμα.</w:t>
      </w:r>
    </w:p>
    <w:p w14:paraId="1106AF53"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Τον Εκτελεστικό Κανονισμό (ΕΕ) αριθ. 821/2014 της Επιτροπής της 28ης Ιουλίου 2014 περί καθορισμού κανόνων εφαρμογής του κανονισμού (ΕΕ) αριθ. 1303/2013 του Ευρωπαϊκού Κοινοβουλίου και του Συμβουλίου όσον αφορά τις λεπτομέρειες για τη μεταβίβαση και διαχείριση των συνεισφορών των προγραμμάτων, την υποβολή εκθέσεων σχετικά με τα μέσα χρηματοοικονομικής τεχνικής, τα τεχνικά χαρακτηριστικά των μέτρων πληροφόρησης και επικοινωνίας για τις πράξεις και το σύστημα καταγραφής και αποθήκευσης των δεδομένων.</w:t>
      </w:r>
    </w:p>
    <w:p w14:paraId="4880C6BD"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lastRenderedPageBreak/>
        <w:t>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0F55145C"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4DFABCC7"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 xml:space="preserve">Τον Κανονισμό (ΕΕ) 2016/679 του Ευρωπαϊκού Κοινοβουλίου και του Συμβουλίου, της 27ης Απριλίου 2016, για την προστασία των φυσικών </w:t>
      </w:r>
      <w:r w:rsidRPr="008A1AF1">
        <w:rPr>
          <w:rFonts w:ascii="Tahoma" w:hAnsi="Tahoma" w:cs="Tahoma"/>
          <w:szCs w:val="22"/>
          <w:lang w:val="el-GR"/>
        </w:rPr>
        <w:lastRenderedPageBreak/>
        <w:t>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w:t>
      </w:r>
    </w:p>
    <w:p w14:paraId="2728F057"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Την Οδηγία 2014/24/ΕΕ του Ευρωπαϊκού Κοινοβουλίου και του Συμβουλίου της 26ης Φεβρουαρίου 2014 σχετικά με τις δημόσιες προμήθειες και την κατάργηση της Οδηγίας 2004/18/ΕΚ.</w:t>
      </w:r>
    </w:p>
    <w:p w14:paraId="68990F79"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Τον N. 4270/2014 “Αρχές δημοσιονομικής διαχείρισης και εποπτείας (ενσωμάτωση της Οδηγίας 2011/85/ΕΕ) - δημόσιο λογιστικό και άλλες διατάξεις.” (ΦΕΚ 143/A/28-06-2014), εκτός των παρ. 1 έως 5 του Α. 132 και των Α. 133 και Α. 134.</w:t>
      </w:r>
      <w:bookmarkStart w:id="17" w:name="_Hlk508181128"/>
    </w:p>
    <w:p w14:paraId="52F374F0"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lastRenderedPageBreak/>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w:t>
      </w:r>
    </w:p>
    <w:p w14:paraId="60DA0F2D"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Την με αρ. C(2014) 7801_final/29-10-2014 Απόφαση της Επιτροπής των ΕΚ για την έγκριση ορισμένων στοιχείων του Συμφώνου Εταιρικής Σχέσης με την Ελλάδα.</w:t>
      </w:r>
    </w:p>
    <w:p w14:paraId="28851215"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Την Εκτελεστική Απόφαση της Ευρωπαϊκής Επιτροπής της 17-12-2014 με αριθμό C(2014) 10138 final/17-12-2014 για την έγκριση ορισμένων στοιχείων του Επιχειρησιακού Προγράμματος (ΕΠ) «Μεταρρύθμιση Δημοσίου Τομέα» για στήριξη από το Ευρωπαϊκό Κοινωνικό Ταμείο και το Ευρωπαϊκό Ταμείο Περιφερειακής Ανάπτυξης στο πλαίσιο του στόχου «Επενδύσεις στην ανάπτυξη και την απασχόληση» στην Ελλάδα.</w:t>
      </w:r>
    </w:p>
    <w:bookmarkEnd w:id="17"/>
    <w:p w14:paraId="14137637"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lastRenderedPageBreak/>
        <w:t>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w:t>
      </w:r>
    </w:p>
    <w:p w14:paraId="49AAD381"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Την Αριθμ. 126829/ΕΥΘΥ/1217 Κοινή Απόφαση των Υπουργών Οικονομίας, Ανάπτυξης και Τουρισμού - Οικονομικών “Σύστημα δημοσιονομικών διορθώσεων και διαδικασίες ανάκτησης αχρεωστήτως ή παρανόμως καταβληθέντων ποσών από πόρους του κρατικού προϋπολογισμού ΕΣΠΑ 2014 - 2020” (ΦΕΚ 2784/Β/21-12-2015).</w:t>
      </w:r>
    </w:p>
    <w:p w14:paraId="3980C631"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lastRenderedPageBreak/>
        <w:t>Η υπ'αριθμ. 137675/ΕΥΘΥ1016/19.12.2018 Υπουργική Απόφαση με θέμα «Αντικατάσταση της υπ'αριθμ. 110427/ΕΥΘΥ1020/20.10.2016 (ΦΕΚ Β'3521) Υπουργικής Απόφασης με τίτλο "Τροποποίηση και αντικατάσταση της υπ'αριθμ. 81986/ΕΥΘΥ712/31.7.2015 (ΦΕΚΒ'1822)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(ΦΕΚ5968/τ.Β'31.12.2018).</w:t>
      </w:r>
    </w:p>
    <w:p w14:paraId="1C4026D6"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Το Εγχειρίδιο Διαδικασιών ΣΔΕ ΕΣΠΑ 2014 - 2020.</w:t>
      </w:r>
    </w:p>
    <w:p w14:paraId="641E9BD5"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Το Α.88 του Ν. 1892/1990 «Για τον εκσυγχρονισμό και την ανάπτυξη και άλλες διατάξεις» (ΦΕΚ 101/Α/31-07-1990).</w:t>
      </w:r>
    </w:p>
    <w:p w14:paraId="054D2E26"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lastRenderedPageBreak/>
        <w:t>Το Άρθρο Πρώτο Παρ. Ζ, Ν. 4152/2013 “Επείγοντα μέτρα εφαρμογής των νόμων 4046/2012, 4093/2012 και 4127/2013” (ΦΕΚ 107/Α/09-05-2013)”.</w:t>
      </w:r>
    </w:p>
    <w:p w14:paraId="7CF00D44"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Το Π.Δ. 80/2016 «Ανάληψη υποχρεώσεων από τους Διατάκτες» (ΦΕΚ 145/Α/05-08-2016).</w:t>
      </w:r>
    </w:p>
    <w:p w14:paraId="2039E304"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με τον Ν. 3414/2005 (ΦΕΚ 279/Α/10-11-2005) , καθώς και της απόφασης του Υφυπουργού Οικονομίας και Οικονομικών με αριθμ. 1108437/2565/ΔΟΣ/2005 (1590/Β/16-11-2005) “Καθορισμός χωρών στις οποίες λειτουργούν εξωχώριες εταιρίες”, όπως έχει τροποποιηθεί και ισχύει.</w:t>
      </w:r>
    </w:p>
    <w:p w14:paraId="67C6C6ED" w14:textId="77777777" w:rsidR="00C830C3" w:rsidRPr="0011798C"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11798C">
        <w:rPr>
          <w:rFonts w:ascii="Tahoma" w:hAnsi="Tahoma" w:cs="Tahoma"/>
          <w:szCs w:val="22"/>
          <w:lang w:val="el-GR"/>
        </w:rPr>
        <w:lastRenderedPageBreak/>
        <w:t>Την υπ’ αρ. 20977/2007 κοινή υπουργική απόφαση των Υπουργών Ανάπτυξης και Επικρατείας με θέμα: «Δικαιολογητικά για την τήρηση των μητρώων του Ν.3310/2005, όπως τροποποιήθηκε με το Ν. 3414/2005» (ΦΕΚ 1673/B/23-08-2007).</w:t>
      </w:r>
    </w:p>
    <w:p w14:paraId="4FCA4DF6"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Την υπ’ αρ. 1108437/2565/ΔΟΣ απόφαση του Υφυπουργού Οικονομίας και Οικονομικών με θέμα: «Καθορισμός Χωρών στις οποίες λειτουργούν εξωχώριες εταιρείες» (ΦΕΚ 1590/Β/16-11-2005).</w:t>
      </w:r>
    </w:p>
    <w:p w14:paraId="1F1DA45F"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Τον Ν. 3548/2007 «Καταχώρηση δημοσιεύσεων των φορέων του Δημοσίου στο νομαρχιακό και τοπικό Τύπο και άλλες διατάξεις» (ΦΕΚ 68/Α/20-03-2007), όπως τροποποιήθηκε και ισχύει.</w:t>
      </w:r>
    </w:p>
    <w:p w14:paraId="4F37875C" w14:textId="77777777" w:rsidR="00C830C3"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9B00C7">
        <w:rPr>
          <w:rFonts w:ascii="Tahoma" w:hAnsi="Tahoma" w:cs="Tahoma"/>
          <w:szCs w:val="22"/>
          <w:lang w:val="el-GR"/>
        </w:rPr>
        <w:t xml:space="preserve">Τα άρθρα 74 έως 83 – «ΚΕΦΑΛΑΙΟ ΙΑ΄/ΨΗΦΙΑΚΗ ΔΙΑΦΑΝΕΙΑ - ΠΡΟΓΡΑΜΜΑ ΔΙΑΥΓΕΙΑ» του Ν 4727/23-09-2020 (ΦΕΚ/Α/184/23.09.2020) - </w:t>
      </w:r>
      <w:r w:rsidRPr="009B00C7">
        <w:rPr>
          <w:rFonts w:ascii="Tahoma" w:hAnsi="Tahoma" w:cs="Tahoma"/>
          <w:szCs w:val="22"/>
          <w:lang w:val="el-GR"/>
        </w:rPr>
        <w:lastRenderedPageBreak/>
        <w:t>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r>
        <w:rPr>
          <w:rFonts w:ascii="Tahoma" w:hAnsi="Tahoma" w:cs="Tahoma"/>
          <w:szCs w:val="22"/>
          <w:lang w:val="el-GR"/>
        </w:rPr>
        <w:t>.</w:t>
      </w:r>
    </w:p>
    <w:p w14:paraId="2050ACC4"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 (ΦΕΚ 204/Α/15-09-2011), εκτός της παρ. 3 του Α.2.</w:t>
      </w:r>
    </w:p>
    <w:p w14:paraId="52009499"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Τον Ν. 4155/2013 “Εθνικό Σύστημα Ηλεκτρονικών Δημοσίων Συμβάσεων και άλλες διατάξεις.” (ΦΕΚ 120/Α/29-05-2013), όπως ισχύει.</w:t>
      </w:r>
    </w:p>
    <w:p w14:paraId="7B5190AA"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lastRenderedPageBreak/>
        <w:t>Τον Ν. 4250/2014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 (ΦΕΚ 74/Α/26-03-2014)</w:t>
      </w:r>
      <w:r>
        <w:rPr>
          <w:rFonts w:ascii="Tahoma" w:hAnsi="Tahoma" w:cs="Tahoma"/>
          <w:szCs w:val="22"/>
          <w:lang w:val="el-GR"/>
        </w:rPr>
        <w:t>.</w:t>
      </w:r>
    </w:p>
    <w:p w14:paraId="0327B6DC"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bookmarkStart w:id="18" w:name="_Hlk505157250"/>
      <w:r w:rsidRPr="008A1AF1">
        <w:rPr>
          <w:rFonts w:ascii="Tahoma" w:hAnsi="Tahoma" w:cs="Tahoma"/>
          <w:szCs w:val="22"/>
          <w:lang w:val="el-GR"/>
        </w:rPr>
        <w:t>Τον Ν. 4129/2013 «Κύρωση του Κώδικα Νόμων για το Ελεγκτικό Συνέδριο» (ΦΕΚ 52/Α/28-02-2013), όπως τροποποιήθηκε και ισχύει, ιδίως της παρ. 3 του Α. 35 το οποίο αντικαταστάθηκε από την παρ. 1 του Α.73 του N. 4146/2013 (ΦΕΚ 90/Α/18-04-2013)</w:t>
      </w:r>
    </w:p>
    <w:p w14:paraId="259EB505"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bookmarkStart w:id="19" w:name="_Hlk506890608"/>
      <w:r w:rsidRPr="008A1AF1">
        <w:rPr>
          <w:rFonts w:ascii="Tahoma" w:hAnsi="Tahoma" w:cs="Tahoma"/>
          <w:szCs w:val="22"/>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549342E8"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lastRenderedPageBreak/>
        <w:t>Τον Ν. 2859/2000 «Κύρωση Κώδικα Φόρου Προστιθέμενης Αξίας» (248/Α/07-11-2000), όπως τροποποιήθηκε και ισχύει.</w:t>
      </w:r>
    </w:p>
    <w:p w14:paraId="307A90B4"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Τον Ν. 2121/1993 “Πνευματική Ιδιοκτησία, Συγγενικά Δικαιώματα και Πολιτιστικά Θέματα”, (ΦΕΚ 25/Α/04-03-1993).</w:t>
      </w:r>
    </w:p>
    <w:p w14:paraId="690E1BBC"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bookmarkStart w:id="20" w:name="_Hlk505157354"/>
      <w:r w:rsidRPr="008A1AF1">
        <w:rPr>
          <w:rFonts w:ascii="Tahoma" w:hAnsi="Tahoma" w:cs="Tahoma"/>
          <w:szCs w:val="22"/>
          <w:lang w:val="el-GR"/>
        </w:rPr>
        <w:t>Το Π.Δ. 28/2015 “Κωδικοποίηση διατάξεων για την πρόσβαση σε δημόσια έγγραφα και στοιχεία” (ΦΕΚ 34/Α/23-03-2015)</w:t>
      </w:r>
      <w:bookmarkEnd w:id="20"/>
      <w:r w:rsidRPr="008A1AF1">
        <w:rPr>
          <w:rFonts w:ascii="Tahoma" w:hAnsi="Tahoma" w:cs="Tahoma"/>
          <w:szCs w:val="22"/>
          <w:lang w:val="el-GR"/>
        </w:rPr>
        <w:t>.</w:t>
      </w:r>
    </w:p>
    <w:bookmarkEnd w:id="18"/>
    <w:bookmarkEnd w:id="19"/>
    <w:p w14:paraId="5D4AED09"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1E746822"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w:t>
      </w:r>
      <w:r w:rsidRPr="008A1AF1">
        <w:rPr>
          <w:rFonts w:ascii="Tahoma" w:hAnsi="Tahoma" w:cs="Tahoma"/>
          <w:szCs w:val="22"/>
          <w:lang w:val="el-GR"/>
        </w:rPr>
        <w:lastRenderedPageBreak/>
        <w:t>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72CBAF79"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Την Απόφαση Αρ. 57654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Υπουργού Οικονομίας και Ανάπτυξης (ΦΕΚ 1781/Β/23-05-2017).</w:t>
      </w:r>
    </w:p>
    <w:p w14:paraId="0B17ADF8"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Την Απόφαση Αρ.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2679C40F"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lastRenderedPageBreak/>
        <w:t>To Π.Δ. 39/2017 «Κανονισμός εξέτασης Προδικαστικών Προσφυγών ενώπιον της Αρχής    Εξέτασης Προδικαστικών Προσφυγών» (ΦΕΚ 64/Α/04-05-2017).</w:t>
      </w:r>
    </w:p>
    <w:p w14:paraId="2863396F"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8A1AF1">
        <w:rPr>
          <w:rFonts w:ascii="Tahoma" w:hAnsi="Tahoma" w:cs="Tahoma"/>
          <w:szCs w:val="22"/>
          <w:vertAlign w:val="superscript"/>
          <w:lang w:val="el-GR"/>
        </w:rPr>
        <w:t>ης</w:t>
      </w:r>
      <w:r w:rsidRPr="008A1AF1">
        <w:rPr>
          <w:rFonts w:ascii="Tahoma" w:hAnsi="Tahoma" w:cs="Tahoma"/>
          <w:szCs w:val="22"/>
          <w:lang w:val="el-GR"/>
        </w:rPr>
        <w:t xml:space="preserve"> Ιουνίου 2012 (ΕΕ </w:t>
      </w:r>
      <w:r w:rsidRPr="008A1AF1">
        <w:rPr>
          <w:rFonts w:ascii="Tahoma" w:hAnsi="Tahoma" w:cs="Tahoma"/>
          <w:szCs w:val="22"/>
        </w:rPr>
        <w:t>L</w:t>
      </w:r>
      <w:r w:rsidRPr="008A1AF1">
        <w:rPr>
          <w:rFonts w:ascii="Tahoma" w:hAnsi="Tahoma" w:cs="Tahoma"/>
          <w:szCs w:val="22"/>
          <w:lang w:val="el-GR"/>
        </w:rPr>
        <w:t xml:space="preserve"> </w:t>
      </w:r>
      <w:r w:rsidRPr="008A1AF1">
        <w:rPr>
          <w:rFonts w:ascii="Tahoma" w:hAnsi="Tahoma" w:cs="Tahoma"/>
          <w:szCs w:val="22"/>
          <w:lang w:val="el-GR"/>
        </w:rPr>
        <w:lastRenderedPageBreak/>
        <w:t>156/16.6.2012) στο ελληνικό δίκαιο, τροποποίηση του ν. 3419/2005 (Α 297) και άλλες διατάξεις» (ΦΕΚ 265/Α/23-12-2014) και ισχύει.</w:t>
      </w:r>
    </w:p>
    <w:p w14:paraId="019F23D5"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eastAsia="el-GR"/>
        </w:rPr>
        <w:t xml:space="preserve">Τον </w:t>
      </w:r>
      <w:r w:rsidRPr="008A1AF1">
        <w:rPr>
          <w:rFonts w:ascii="Tahoma" w:hAnsi="Tahoma" w:cs="Tahoma"/>
          <w:szCs w:val="22"/>
          <w:lang w:eastAsia="el-GR"/>
        </w:rPr>
        <w:t>N</w:t>
      </w:r>
      <w:r w:rsidRPr="008A1AF1">
        <w:rPr>
          <w:rFonts w:ascii="Tahoma" w:hAnsi="Tahoma" w:cs="Tahoma"/>
          <w:szCs w:val="22"/>
          <w:lang w:val="el-GR" w:eastAsia="el-GR"/>
        </w:rPr>
        <w:t>. 3429/2005 «</w:t>
      </w:r>
      <w:r w:rsidRPr="008A1AF1">
        <w:rPr>
          <w:rFonts w:ascii="Tahoma" w:hAnsi="Tahoma" w:cs="Tahoma"/>
          <w:iCs/>
          <w:szCs w:val="22"/>
          <w:lang w:val="el-GR" w:eastAsia="el-GR"/>
        </w:rPr>
        <w:t xml:space="preserve">Δημόσιες Επιχειρήσεις και Οργανισμοί (Δ.Ε.Κ.Ο.).» ΦΕΚ (314/Α/27-12-2005), </w:t>
      </w:r>
      <w:r w:rsidRPr="008A1AF1">
        <w:rPr>
          <w:rFonts w:ascii="Tahoma" w:hAnsi="Tahoma" w:cs="Tahoma"/>
          <w:iCs/>
          <w:szCs w:val="22"/>
          <w:lang w:val="el-GR"/>
        </w:rPr>
        <w:t xml:space="preserve">όπως τροποποιήθηκε από Α.31, Κεφ. Β, </w:t>
      </w:r>
      <w:r w:rsidRPr="008A1AF1">
        <w:rPr>
          <w:rFonts w:ascii="Tahoma" w:hAnsi="Tahoma" w:cs="Tahoma"/>
          <w:szCs w:val="22"/>
          <w:lang w:val="el-GR"/>
        </w:rPr>
        <w:t>Ν. 4465/2017 (ΦΕΚ 47/Α/04-04-2017)</w:t>
      </w:r>
      <w:r w:rsidRPr="008A1AF1">
        <w:rPr>
          <w:rFonts w:ascii="Tahoma" w:hAnsi="Tahoma" w:cs="Tahoma"/>
          <w:iCs/>
          <w:szCs w:val="22"/>
          <w:lang w:val="el-GR"/>
        </w:rPr>
        <w:t xml:space="preserve"> </w:t>
      </w:r>
      <w:r w:rsidRPr="008A1AF1">
        <w:rPr>
          <w:rFonts w:ascii="Tahoma" w:hAnsi="Tahoma" w:cs="Tahoma"/>
          <w:iCs/>
          <w:szCs w:val="22"/>
          <w:lang w:val="el-GR" w:eastAsia="el-GR"/>
        </w:rPr>
        <w:t xml:space="preserve">και </w:t>
      </w:r>
      <w:r w:rsidRPr="008A1AF1">
        <w:rPr>
          <w:rFonts w:ascii="Tahoma" w:hAnsi="Tahoma" w:cs="Tahoma"/>
          <w:szCs w:val="22"/>
          <w:lang w:val="el-GR" w:eastAsia="el-GR"/>
        </w:rPr>
        <w:t xml:space="preserve">«Αριθμ. 30422/ΕΓΔΕΚΟ 342 «Εξαίρεση από το πεδίο εφαρμογής του άρθρου 3 του ν. 3429/2005 της Ανώνυμης Εταιρείας «Κοινωνία της Πληροφορίας Α.Ε.» </w:t>
      </w:r>
      <w:r w:rsidRPr="008A1AF1">
        <w:rPr>
          <w:rFonts w:ascii="Tahoma" w:hAnsi="Tahoma" w:cs="Tahoma"/>
          <w:iCs/>
          <w:szCs w:val="22"/>
          <w:lang w:eastAsia="el-GR"/>
        </w:rPr>
        <w:t>ΦΕΚ (967/Β/21-07-2006).</w:t>
      </w:r>
    </w:p>
    <w:p w14:paraId="512E40F3"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iCs/>
          <w:szCs w:val="22"/>
          <w:lang w:val="el-GR" w:eastAsia="el-GR"/>
        </w:rPr>
        <w:t>Το Α.39 του Ν. 4578 «Μείωση ασφαλιστικών εισφορών και άλλες διατάξεις» (ΦΕΚ 200/Α/03-12-2018).</w:t>
      </w:r>
    </w:p>
    <w:p w14:paraId="767E884F"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 xml:space="preserve">Την υπ’ αρ. ΓΔΟΔΥ/ΔΔΥ/314/2020 Απόφαση του Υπουργού Επικρατείας «Τροποποίηση του καταστατικού της ανώνυμης εταιρείας "Κοινωνία </w:t>
      </w:r>
      <w:r w:rsidRPr="008A1AF1">
        <w:rPr>
          <w:rFonts w:ascii="Tahoma" w:hAnsi="Tahoma" w:cs="Tahoma"/>
          <w:szCs w:val="22"/>
          <w:lang w:val="el-GR"/>
        </w:rPr>
        <w:lastRenderedPageBreak/>
        <w:t>της Πληροφορίας Α.Ε." και κωδικοποίηση αυτού» (ΦΕΚ 343/Β/07-02-2020).</w:t>
      </w:r>
    </w:p>
    <w:p w14:paraId="6F4048CA"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 xml:space="preserve">Την υπ’ αρ. 252/ΓΔΟΔΥ/ΔΔΥ/2020 Απόφαση του Υπουργού Επικρατείας «Έγκριση του Κανονισμού της Ανώνυμης Εταιρείας «Κοινωνία της Πληροφορίας Α.Ε.», με κατάργηση της υπ’ αριθμ. ΔΙΔΚ/ΚτΠ/οικ. 21588/04-11-2011 (Β’ 2541) υπουργική απόφαση «Κανονισμός της Ανώνυμης Εταιρείας “Κοινωνία της Πληροφορίας Α.Ε.”», όπως τροποποιήθηκε με την υπ’ αριθμ. ΔΙΔΚ/οικ 35181/11-11-2015 (Β’ 2532) κοινή υπουργική απόφαση «Τροποποίηση άρθρων του Κανονισμού της Ανώνυμης Εταιρείας “Κοινωνία της Πληροφορίας Α.Ε.”» </w:t>
      </w:r>
      <w:r w:rsidRPr="008A1AF1">
        <w:rPr>
          <w:rFonts w:ascii="Tahoma" w:hAnsi="Tahoma" w:cs="Tahoma"/>
          <w:szCs w:val="22"/>
        </w:rPr>
        <w:t>(ΦΕΚ 164/Β/29-01-2020).</w:t>
      </w:r>
    </w:p>
    <w:p w14:paraId="10356499"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lastRenderedPageBreak/>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6B60F4C1" w14:textId="77777777" w:rsidR="00C830C3" w:rsidRPr="008A1AF1" w:rsidRDefault="00C830C3" w:rsidP="00C830C3">
      <w:pPr>
        <w:pStyle w:val="aff"/>
        <w:numPr>
          <w:ilvl w:val="0"/>
          <w:numId w:val="52"/>
        </w:numPr>
        <w:tabs>
          <w:tab w:val="left" w:pos="426"/>
        </w:tabs>
        <w:suppressAutoHyphens w:val="0"/>
        <w:autoSpaceDE w:val="0"/>
        <w:autoSpaceDN w:val="0"/>
        <w:spacing w:before="120" w:after="0"/>
        <w:ind w:left="284" w:hanging="284"/>
        <w:rPr>
          <w:rFonts w:ascii="Tahoma" w:hAnsi="Tahoma" w:cs="Tahoma"/>
          <w:szCs w:val="22"/>
          <w:lang w:val="el-GR"/>
        </w:rPr>
      </w:pPr>
      <w:r w:rsidRPr="008A1AF1">
        <w:rPr>
          <w:rFonts w:ascii="Tahoma" w:hAnsi="Tahoma" w:cs="Tahoma"/>
          <w:szCs w:val="22"/>
          <w:lang w:val="el-GR"/>
        </w:rPr>
        <w:t>Την υπ’ αρ. 146 Απόφαση του Υπουργού Επικρατείας «Ορισμός του Προέδρου και των Μελών του Διοικητικού Συμβουλίου της Ανώνυμης Εταιρείας "Κοινωνία της Πληροφορίας Α.Ε."» (ΦΕΚ 474/ΥΟΔΔ/25-07-2019), όπως τροποποιήθηκε με την υπ’ αρ. 90/2020/ΓΔΟΔΥ/ΔΔΥ «Τροποποίηση της αριθμ. 146/25.7.2019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(ΦΕΚ 60/ΥΟΔΔ/30-01-2020).</w:t>
      </w:r>
    </w:p>
    <w:p w14:paraId="019A92A4" w14:textId="77777777" w:rsidR="00C830C3" w:rsidRPr="00517307" w:rsidRDefault="00C830C3" w:rsidP="00C830C3">
      <w:pPr>
        <w:pStyle w:val="aff"/>
        <w:numPr>
          <w:ilvl w:val="0"/>
          <w:numId w:val="52"/>
        </w:numPr>
        <w:tabs>
          <w:tab w:val="left" w:pos="284"/>
        </w:tabs>
        <w:suppressAutoHyphens w:val="0"/>
        <w:autoSpaceDE w:val="0"/>
        <w:autoSpaceDN w:val="0"/>
        <w:spacing w:before="120" w:after="0"/>
        <w:ind w:left="284" w:hanging="284"/>
        <w:rPr>
          <w:rFonts w:ascii="Tahoma" w:hAnsi="Tahoma" w:cs="Tahoma"/>
          <w:szCs w:val="22"/>
          <w:lang w:val="el-GR"/>
        </w:rPr>
      </w:pPr>
      <w:r w:rsidRPr="00517307">
        <w:rPr>
          <w:rFonts w:ascii="Tahoma" w:hAnsi="Tahoma" w:cs="Tahoma"/>
          <w:szCs w:val="22"/>
          <w:lang w:val="el-GR"/>
        </w:rPr>
        <w:lastRenderedPageBreak/>
        <w:t xml:space="preserve">Την από </w:t>
      </w:r>
      <w:r>
        <w:rPr>
          <w:rFonts w:ascii="Tahoma" w:hAnsi="Tahoma" w:cs="Tahoma"/>
          <w:szCs w:val="22"/>
          <w:lang w:val="el-GR"/>
        </w:rPr>
        <w:t>17-01-2020</w:t>
      </w:r>
      <w:r w:rsidRPr="00517307">
        <w:rPr>
          <w:rFonts w:ascii="Tahoma" w:hAnsi="Tahoma" w:cs="Tahoma"/>
          <w:szCs w:val="22"/>
          <w:lang w:val="el-GR"/>
        </w:rPr>
        <w:t xml:space="preserve"> Προγραμματική Συμφωνία μεταξύ </w:t>
      </w:r>
      <w:r>
        <w:rPr>
          <w:rFonts w:ascii="Tahoma" w:hAnsi="Tahoma" w:cs="Tahoma"/>
          <w:szCs w:val="22"/>
          <w:lang w:val="el-GR"/>
        </w:rPr>
        <w:t>της Γενικής Γραμματείας Ιδιωτικών Επενδύσεων και Συμπράξεων Δημόσιου &amp; Ιδιωτικού Τομέα του Υπουργείου Ανάπτυξης &amp; Επενδύσεων</w:t>
      </w:r>
      <w:r w:rsidRPr="00517307">
        <w:rPr>
          <w:rFonts w:ascii="Tahoma" w:hAnsi="Tahoma" w:cs="Tahoma"/>
          <w:szCs w:val="22"/>
          <w:lang w:val="el-GR"/>
        </w:rPr>
        <w:t xml:space="preserve"> και ΚτΠ Α.Ε.</w:t>
      </w:r>
      <w:r>
        <w:rPr>
          <w:rFonts w:ascii="Tahoma" w:hAnsi="Tahoma" w:cs="Tahoma"/>
          <w:szCs w:val="22"/>
          <w:lang w:val="el-GR"/>
        </w:rPr>
        <w:t>.</w:t>
      </w:r>
    </w:p>
    <w:p w14:paraId="21F8613E" w14:textId="77777777" w:rsidR="00C830C3" w:rsidRDefault="00C830C3" w:rsidP="00C830C3">
      <w:pPr>
        <w:pStyle w:val="aff"/>
        <w:numPr>
          <w:ilvl w:val="0"/>
          <w:numId w:val="52"/>
        </w:numPr>
        <w:tabs>
          <w:tab w:val="left" w:pos="284"/>
        </w:tabs>
        <w:suppressAutoHyphens w:val="0"/>
        <w:autoSpaceDE w:val="0"/>
        <w:autoSpaceDN w:val="0"/>
        <w:spacing w:before="120" w:after="0"/>
        <w:ind w:left="284" w:hanging="284"/>
        <w:rPr>
          <w:rFonts w:ascii="Tahoma" w:hAnsi="Tahoma" w:cs="Tahoma"/>
          <w:szCs w:val="22"/>
          <w:lang w:val="el-GR"/>
        </w:rPr>
      </w:pPr>
      <w:r w:rsidRPr="00517307">
        <w:rPr>
          <w:rFonts w:ascii="Tahoma" w:hAnsi="Tahoma" w:cs="Tahoma"/>
          <w:szCs w:val="22"/>
          <w:lang w:val="el-GR"/>
        </w:rPr>
        <w:t xml:space="preserve">Την με αρ. πρωτ. </w:t>
      </w:r>
      <w:r>
        <w:rPr>
          <w:rFonts w:ascii="Tahoma" w:hAnsi="Tahoma" w:cs="Tahoma"/>
          <w:szCs w:val="22"/>
          <w:lang w:val="el-GR"/>
        </w:rPr>
        <w:t>1432/25-10-2018</w:t>
      </w:r>
      <w:r w:rsidRPr="00517307">
        <w:rPr>
          <w:rFonts w:ascii="Tahoma" w:hAnsi="Tahoma" w:cs="Tahoma"/>
          <w:szCs w:val="22"/>
          <w:lang w:val="el-GR"/>
        </w:rPr>
        <w:t xml:space="preserve"> Απόφαση της Ειδικής Υπηρεσίας Διαχείρισης του Ε.Π. «</w:t>
      </w:r>
      <w:r>
        <w:rPr>
          <w:rFonts w:ascii="Tahoma" w:hAnsi="Tahoma" w:cs="Tahoma"/>
          <w:szCs w:val="22"/>
          <w:lang w:val="el-GR"/>
        </w:rPr>
        <w:t>Μεταρρύθμιση Δημόσιου Τομέα</w:t>
      </w:r>
      <w:r w:rsidRPr="00517307">
        <w:rPr>
          <w:rFonts w:ascii="Tahoma" w:hAnsi="Tahoma" w:cs="Tahoma"/>
          <w:szCs w:val="22"/>
          <w:lang w:val="el-GR"/>
        </w:rPr>
        <w:t>» με θέμα: «Ένταξη της Πράξης “</w:t>
      </w:r>
      <w:r>
        <w:rPr>
          <w:rFonts w:ascii="Tahoma" w:hAnsi="Tahoma" w:cs="Tahoma"/>
          <w:szCs w:val="22"/>
          <w:lang w:val="el-GR"/>
        </w:rPr>
        <w:t>Απλούστευση και Προτυποποίηση των Διαδικασιών της ΕΓΣΔΙΤ</w:t>
      </w:r>
      <w:r w:rsidRPr="00517307">
        <w:rPr>
          <w:rFonts w:ascii="Tahoma" w:hAnsi="Tahoma" w:cs="Tahoma"/>
          <w:szCs w:val="22"/>
          <w:lang w:val="el-GR"/>
        </w:rPr>
        <w:t>»</w:t>
      </w:r>
      <w:r>
        <w:rPr>
          <w:rFonts w:ascii="Tahoma" w:hAnsi="Tahoma" w:cs="Tahoma"/>
          <w:szCs w:val="22"/>
          <w:lang w:val="el-GR"/>
        </w:rPr>
        <w:t>, με Κωδ. ΟΠΣ 5030074 στο Ε.Π. ‘Μεταρρύθμιση Δημόσιου Τομέα 2014-2020’</w:t>
      </w:r>
      <w:r w:rsidRPr="00517307">
        <w:rPr>
          <w:rFonts w:ascii="Tahoma" w:hAnsi="Tahoma" w:cs="Tahoma"/>
          <w:szCs w:val="22"/>
          <w:lang w:val="el-GR"/>
        </w:rPr>
        <w:t>.</w:t>
      </w:r>
    </w:p>
    <w:p w14:paraId="50B73BD3" w14:textId="77777777" w:rsidR="00C830C3" w:rsidRDefault="00C830C3" w:rsidP="00C830C3">
      <w:pPr>
        <w:pStyle w:val="aff"/>
        <w:numPr>
          <w:ilvl w:val="0"/>
          <w:numId w:val="52"/>
        </w:numPr>
        <w:tabs>
          <w:tab w:val="left" w:pos="284"/>
        </w:tabs>
        <w:suppressAutoHyphens w:val="0"/>
        <w:autoSpaceDE w:val="0"/>
        <w:autoSpaceDN w:val="0"/>
        <w:spacing w:before="120" w:after="0"/>
        <w:ind w:left="284" w:hanging="284"/>
        <w:rPr>
          <w:rFonts w:ascii="Tahoma" w:hAnsi="Tahoma" w:cs="Tahoma"/>
          <w:szCs w:val="22"/>
          <w:lang w:val="el-GR"/>
        </w:rPr>
      </w:pPr>
      <w:r w:rsidRPr="00517307">
        <w:rPr>
          <w:rFonts w:ascii="Tahoma" w:hAnsi="Tahoma" w:cs="Tahoma"/>
          <w:szCs w:val="22"/>
          <w:lang w:val="el-GR"/>
        </w:rPr>
        <w:t xml:space="preserve">Την με αρ. πρωτ. </w:t>
      </w:r>
      <w:r>
        <w:rPr>
          <w:rFonts w:ascii="Tahoma" w:hAnsi="Tahoma" w:cs="Tahoma"/>
          <w:szCs w:val="22"/>
          <w:lang w:val="el-GR"/>
        </w:rPr>
        <w:t>151.145/432-Β/30-3-2020</w:t>
      </w:r>
      <w:r w:rsidRPr="00517307">
        <w:rPr>
          <w:rFonts w:ascii="Tahoma" w:hAnsi="Tahoma" w:cs="Tahoma"/>
          <w:szCs w:val="22"/>
          <w:lang w:val="el-GR"/>
        </w:rPr>
        <w:t xml:space="preserve"> (αρ. πρωτ. ΚτΠ Α.Ε. </w:t>
      </w:r>
      <w:r>
        <w:rPr>
          <w:rFonts w:ascii="Tahoma" w:hAnsi="Tahoma" w:cs="Tahoma"/>
          <w:szCs w:val="22"/>
          <w:lang w:val="el-GR"/>
        </w:rPr>
        <w:t>2597/1-4-2020</w:t>
      </w:r>
      <w:r w:rsidRPr="00517307">
        <w:rPr>
          <w:rFonts w:ascii="Tahoma" w:hAnsi="Tahoma" w:cs="Tahoma"/>
          <w:szCs w:val="22"/>
          <w:lang w:val="el-GR"/>
        </w:rPr>
        <w:t>) Απόφαση της Ειδικής Υπηρεσίας Διαχείρισης</w:t>
      </w:r>
      <w:r>
        <w:rPr>
          <w:rFonts w:ascii="Tahoma" w:hAnsi="Tahoma" w:cs="Tahoma"/>
          <w:szCs w:val="22"/>
          <w:lang w:val="el-GR"/>
        </w:rPr>
        <w:t xml:space="preserve"> &amp; Εφαρμογής Τομέα Τεχνολογιών Πληροφορικής &amp; Επικοινωνιών (ΕΥΔΕ-ΤΠΕ) με θέμα</w:t>
      </w:r>
      <w:r w:rsidRPr="009A2FCC">
        <w:rPr>
          <w:rFonts w:ascii="Tahoma" w:hAnsi="Tahoma" w:cs="Tahoma"/>
          <w:szCs w:val="22"/>
          <w:lang w:val="el-GR"/>
        </w:rPr>
        <w:t>:</w:t>
      </w:r>
      <w:r>
        <w:rPr>
          <w:rFonts w:ascii="Tahoma" w:hAnsi="Tahoma" w:cs="Tahoma"/>
          <w:szCs w:val="22"/>
          <w:lang w:val="el-GR"/>
        </w:rPr>
        <w:t xml:space="preserve"> </w:t>
      </w:r>
      <w:r>
        <w:rPr>
          <w:rFonts w:ascii="Tahoma" w:hAnsi="Tahoma" w:cs="Tahoma"/>
          <w:szCs w:val="22"/>
          <w:lang w:val="el-GR"/>
        </w:rPr>
        <w:lastRenderedPageBreak/>
        <w:t>«Τροποποίηση της Πράξης ‘Απλούστευση και Προτυποποίηση των Διαδικασιών της ΕΓΣΔΙΤ</w:t>
      </w:r>
      <w:r w:rsidRPr="00517307">
        <w:rPr>
          <w:rFonts w:ascii="Tahoma" w:hAnsi="Tahoma" w:cs="Tahoma"/>
          <w:szCs w:val="22"/>
          <w:lang w:val="el-GR"/>
        </w:rPr>
        <w:t>»</w:t>
      </w:r>
      <w:r>
        <w:rPr>
          <w:rFonts w:ascii="Tahoma" w:hAnsi="Tahoma" w:cs="Tahoma"/>
          <w:szCs w:val="22"/>
          <w:lang w:val="el-GR"/>
        </w:rPr>
        <w:t>, με Κωδ. ΟΠΣ 5030074 στο Ε.Π. ‘Μεταρρύθμιση Δημόσιου Τομέα 2014-2020’</w:t>
      </w:r>
      <w:r w:rsidRPr="00517307">
        <w:rPr>
          <w:rFonts w:ascii="Tahoma" w:hAnsi="Tahoma" w:cs="Tahoma"/>
          <w:szCs w:val="22"/>
          <w:lang w:val="el-GR"/>
        </w:rPr>
        <w:t>.</w:t>
      </w:r>
    </w:p>
    <w:p w14:paraId="207EEAC1" w14:textId="77777777" w:rsidR="00C830C3" w:rsidRPr="00517307" w:rsidRDefault="00C830C3" w:rsidP="00C830C3">
      <w:pPr>
        <w:pStyle w:val="aff"/>
        <w:numPr>
          <w:ilvl w:val="0"/>
          <w:numId w:val="52"/>
        </w:numPr>
        <w:tabs>
          <w:tab w:val="left" w:pos="284"/>
        </w:tabs>
        <w:suppressAutoHyphens w:val="0"/>
        <w:autoSpaceDE w:val="0"/>
        <w:autoSpaceDN w:val="0"/>
        <w:spacing w:before="120" w:after="0"/>
        <w:ind w:left="284" w:hanging="284"/>
        <w:rPr>
          <w:rFonts w:ascii="Tahoma" w:hAnsi="Tahoma" w:cs="Tahoma"/>
          <w:szCs w:val="22"/>
          <w:lang w:val="el-GR"/>
        </w:rPr>
      </w:pPr>
      <w:r w:rsidRPr="00517307">
        <w:rPr>
          <w:rFonts w:ascii="Tahoma" w:hAnsi="Tahoma" w:cs="Tahoma"/>
          <w:szCs w:val="22"/>
          <w:lang w:val="el-GR"/>
        </w:rPr>
        <w:t xml:space="preserve">Τη ΣΑΕ </w:t>
      </w:r>
      <w:r>
        <w:rPr>
          <w:rFonts w:ascii="Tahoma" w:hAnsi="Tahoma" w:cs="Tahoma"/>
          <w:szCs w:val="22"/>
          <w:lang w:val="el-GR"/>
        </w:rPr>
        <w:t>Ε463/1</w:t>
      </w:r>
      <w:r w:rsidRPr="00517307">
        <w:rPr>
          <w:rFonts w:ascii="Tahoma" w:hAnsi="Tahoma" w:cs="Tahoma"/>
          <w:szCs w:val="22"/>
          <w:lang w:val="el-GR"/>
        </w:rPr>
        <w:t xml:space="preserve"> με Κωδικό Έργου </w:t>
      </w:r>
      <w:r w:rsidRPr="00FF2676">
        <w:rPr>
          <w:rFonts w:ascii="Tahoma" w:hAnsi="Tahoma" w:cs="Tahoma"/>
          <w:szCs w:val="22"/>
          <w:lang w:val="el-GR"/>
        </w:rPr>
        <w:t>2020ΣΕ46310007</w:t>
      </w:r>
      <w:r>
        <w:rPr>
          <w:rFonts w:ascii="Tahoma" w:hAnsi="Tahoma" w:cs="Tahoma"/>
          <w:szCs w:val="22"/>
          <w:lang w:val="el-GR"/>
        </w:rPr>
        <w:t xml:space="preserve">, </w:t>
      </w:r>
      <w:r w:rsidRPr="00517307">
        <w:rPr>
          <w:rFonts w:ascii="Tahoma" w:hAnsi="Tahoma" w:cs="Tahoma"/>
          <w:szCs w:val="22"/>
          <w:lang w:val="el-GR"/>
        </w:rPr>
        <w:t>του Υπουργείου Ανάπτυξης και Επενδύσεων, με την οποία εγκρίθηκε η ένταξη στο Πρόγραμμα Δημοσίων Επενδύσεων (ΠΔΕ) του έργου.</w:t>
      </w:r>
    </w:p>
    <w:p w14:paraId="4000A8DB" w14:textId="77777777" w:rsidR="00C830C3" w:rsidRDefault="00C830C3" w:rsidP="00C830C3">
      <w:pPr>
        <w:pStyle w:val="aff"/>
        <w:numPr>
          <w:ilvl w:val="0"/>
          <w:numId w:val="52"/>
        </w:numPr>
        <w:tabs>
          <w:tab w:val="left" w:pos="284"/>
        </w:tabs>
        <w:suppressAutoHyphens w:val="0"/>
        <w:autoSpaceDE w:val="0"/>
        <w:autoSpaceDN w:val="0"/>
        <w:spacing w:before="120" w:after="0"/>
        <w:ind w:left="284" w:hanging="284"/>
        <w:rPr>
          <w:rFonts w:ascii="Tahoma" w:hAnsi="Tahoma" w:cs="Tahoma"/>
          <w:szCs w:val="22"/>
          <w:lang w:val="el-GR"/>
        </w:rPr>
      </w:pPr>
      <w:r w:rsidRPr="007116EA">
        <w:rPr>
          <w:rFonts w:ascii="Tahoma" w:hAnsi="Tahoma" w:cs="Tahoma"/>
          <w:szCs w:val="22"/>
          <w:lang w:val="el-GR"/>
        </w:rPr>
        <w:t xml:space="preserve">Το υπ’ αρ. </w:t>
      </w:r>
      <w:r w:rsidRPr="002A1083">
        <w:rPr>
          <w:rFonts w:ascii="Tahoma" w:hAnsi="Tahoma" w:cs="Tahoma"/>
          <w:szCs w:val="22"/>
          <w:lang w:val="el-GR"/>
        </w:rPr>
        <w:t>119920/11-11-2020</w:t>
      </w:r>
      <w:r w:rsidRPr="007116EA">
        <w:rPr>
          <w:rFonts w:ascii="Tahoma" w:hAnsi="Tahoma" w:cs="Tahoma"/>
          <w:szCs w:val="22"/>
          <w:lang w:val="el-GR"/>
        </w:rPr>
        <w:t xml:space="preserve"> (αρ. πρωτ. ΚτΠ Α.Ε. </w:t>
      </w:r>
      <w:r w:rsidRPr="002A1083">
        <w:rPr>
          <w:rFonts w:ascii="Tahoma" w:hAnsi="Tahoma" w:cs="Tahoma"/>
          <w:szCs w:val="22"/>
          <w:lang w:val="el-GR"/>
        </w:rPr>
        <w:t>10755/12-11-2020</w:t>
      </w:r>
      <w:r w:rsidRPr="007116EA">
        <w:rPr>
          <w:rFonts w:ascii="Tahoma" w:hAnsi="Tahoma" w:cs="Tahoma"/>
          <w:szCs w:val="22"/>
          <w:lang w:val="el-GR"/>
        </w:rPr>
        <w:t xml:space="preserve">) έγγραφο του Υπουργείου </w:t>
      </w:r>
      <w:r>
        <w:rPr>
          <w:rFonts w:ascii="Tahoma" w:hAnsi="Tahoma" w:cs="Tahoma"/>
          <w:szCs w:val="22"/>
          <w:lang w:val="el-GR"/>
        </w:rPr>
        <w:t>Ανάπτυξης και Επενδύσεων με θέμα</w:t>
      </w:r>
      <w:r w:rsidRPr="002A1083">
        <w:rPr>
          <w:rFonts w:ascii="Tahoma" w:hAnsi="Tahoma" w:cs="Tahoma"/>
          <w:szCs w:val="22"/>
          <w:lang w:val="el-GR"/>
        </w:rPr>
        <w:t>:</w:t>
      </w:r>
      <w:r>
        <w:rPr>
          <w:rFonts w:ascii="Tahoma" w:hAnsi="Tahoma" w:cs="Tahoma"/>
          <w:szCs w:val="22"/>
          <w:lang w:val="el-GR"/>
        </w:rPr>
        <w:t xml:space="preserve"> </w:t>
      </w:r>
      <w:r w:rsidRPr="007116EA">
        <w:rPr>
          <w:rFonts w:ascii="Tahoma" w:hAnsi="Tahoma" w:cs="Tahoma"/>
          <w:szCs w:val="22"/>
          <w:lang w:val="el-GR"/>
        </w:rPr>
        <w:t>«</w:t>
      </w:r>
      <w:r>
        <w:rPr>
          <w:rFonts w:ascii="Tahoma" w:hAnsi="Tahoma" w:cs="Tahoma"/>
          <w:szCs w:val="22"/>
          <w:lang w:val="el-GR"/>
        </w:rPr>
        <w:t>Έγκριση του σχεδίου τεύχους διακήρυξης για το Υποέργο 1 ‘Ανάπτυξη Γενικής Μεθοδολογίας και Προτυποποίηση Διαδικασιών για την υλοποίηση έργων ΣΔΙΤ’ της πράξης ‘Απλούστευση και προτυποποίηση των διαδικασιών της ΕΓΣΔΙΤ’</w:t>
      </w:r>
      <w:r w:rsidRPr="007116EA">
        <w:rPr>
          <w:rFonts w:ascii="Tahoma" w:hAnsi="Tahoma" w:cs="Tahoma"/>
          <w:szCs w:val="22"/>
          <w:lang w:val="el-GR"/>
        </w:rPr>
        <w:t>».</w:t>
      </w:r>
    </w:p>
    <w:p w14:paraId="745AC2FB" w14:textId="77777777" w:rsidR="00C830C3" w:rsidRPr="007116EA" w:rsidRDefault="00C830C3" w:rsidP="00C830C3">
      <w:pPr>
        <w:pStyle w:val="aff"/>
        <w:numPr>
          <w:ilvl w:val="0"/>
          <w:numId w:val="52"/>
        </w:numPr>
        <w:tabs>
          <w:tab w:val="left" w:pos="284"/>
        </w:tabs>
        <w:suppressAutoHyphens w:val="0"/>
        <w:autoSpaceDE w:val="0"/>
        <w:autoSpaceDN w:val="0"/>
        <w:spacing w:before="120" w:after="0"/>
        <w:ind w:left="284" w:hanging="284"/>
        <w:rPr>
          <w:rFonts w:ascii="Tahoma" w:hAnsi="Tahoma" w:cs="Tahoma"/>
          <w:szCs w:val="22"/>
          <w:lang w:val="el-GR"/>
        </w:rPr>
      </w:pPr>
      <w:r>
        <w:rPr>
          <w:rFonts w:ascii="Tahoma" w:hAnsi="Tahoma" w:cs="Tahoma"/>
          <w:szCs w:val="22"/>
          <w:lang w:val="el-GR"/>
        </w:rPr>
        <w:lastRenderedPageBreak/>
        <w:t>Τ</w:t>
      </w:r>
      <w:r w:rsidRPr="007116EA">
        <w:rPr>
          <w:rFonts w:ascii="Tahoma" w:hAnsi="Tahoma" w:cs="Tahoma"/>
          <w:szCs w:val="22"/>
          <w:lang w:val="el-GR"/>
        </w:rPr>
        <w:t xml:space="preserve">ην υπ' αρ. </w:t>
      </w:r>
      <w:r>
        <w:rPr>
          <w:rFonts w:ascii="Tahoma" w:hAnsi="Tahoma" w:cs="Tahoma"/>
          <w:szCs w:val="22"/>
          <w:lang w:val="el-GR"/>
        </w:rPr>
        <w:t xml:space="preserve">1578/20-11-2020 </w:t>
      </w:r>
      <w:r w:rsidRPr="007116EA">
        <w:rPr>
          <w:rFonts w:ascii="Tahoma" w:hAnsi="Tahoma" w:cs="Tahoma"/>
          <w:szCs w:val="22"/>
          <w:lang w:val="el-GR"/>
        </w:rPr>
        <w:t xml:space="preserve">(αρ. πρωτ. ΚτΠ Α.Ε. </w:t>
      </w:r>
      <w:r>
        <w:rPr>
          <w:rFonts w:ascii="Tahoma" w:hAnsi="Tahoma" w:cs="Tahoma"/>
          <w:szCs w:val="22"/>
          <w:lang w:val="el-GR"/>
        </w:rPr>
        <w:t>11058/20-11-2020</w:t>
      </w:r>
      <w:r w:rsidRPr="007116EA">
        <w:rPr>
          <w:rFonts w:ascii="Tahoma" w:hAnsi="Tahoma" w:cs="Tahoma"/>
          <w:szCs w:val="22"/>
          <w:lang w:val="el-GR"/>
        </w:rPr>
        <w:t xml:space="preserve">) απόφαση της Ειδικής Υπηρεσίας Διαχείρισης </w:t>
      </w:r>
      <w:r>
        <w:rPr>
          <w:rFonts w:ascii="Tahoma" w:hAnsi="Tahoma" w:cs="Tahoma"/>
          <w:szCs w:val="22"/>
          <w:lang w:val="el-GR"/>
        </w:rPr>
        <w:t>&amp; Εφαρμογής Τομέα Τεχνολογιών Πληροφορικής &amp; Επικοινωνιών (ΕΥΔΕ-ΤΠΕ)</w:t>
      </w:r>
      <w:r w:rsidRPr="007116EA">
        <w:rPr>
          <w:rFonts w:ascii="Tahoma" w:hAnsi="Tahoma" w:cs="Tahoma"/>
          <w:szCs w:val="22"/>
          <w:lang w:val="el-GR"/>
        </w:rPr>
        <w:t xml:space="preserve">, </w:t>
      </w:r>
      <w:r>
        <w:rPr>
          <w:rFonts w:ascii="Tahoma" w:hAnsi="Tahoma" w:cs="Tahoma"/>
          <w:szCs w:val="22"/>
          <w:lang w:val="el-GR"/>
        </w:rPr>
        <w:t>με θέμα</w:t>
      </w:r>
      <w:r w:rsidRPr="002A1083">
        <w:rPr>
          <w:rFonts w:ascii="Tahoma" w:hAnsi="Tahoma" w:cs="Tahoma"/>
          <w:szCs w:val="22"/>
          <w:lang w:val="el-GR"/>
        </w:rPr>
        <w:t>:</w:t>
      </w:r>
      <w:r>
        <w:rPr>
          <w:rFonts w:ascii="Tahoma" w:hAnsi="Tahoma" w:cs="Tahoma"/>
          <w:szCs w:val="22"/>
          <w:lang w:val="el-GR"/>
        </w:rPr>
        <w:t xml:space="preserve"> «Έγκριση Διακήρυξης για το Υποέργο 1 Ανάπτυξη Γενικής Μεθοδολογίας και Προτυποποίηση Διαδικασιών για την υλοποίηση έργων ΣΔΙΤ’ της Πράξης με κωδικό ΟΠΣ 5030074.  </w:t>
      </w:r>
    </w:p>
    <w:p w14:paraId="58F706D3" w14:textId="77777777" w:rsidR="00C830C3" w:rsidRPr="007116EA" w:rsidRDefault="00C830C3" w:rsidP="00C830C3">
      <w:pPr>
        <w:pStyle w:val="aff"/>
        <w:numPr>
          <w:ilvl w:val="0"/>
          <w:numId w:val="52"/>
        </w:numPr>
        <w:tabs>
          <w:tab w:val="left" w:pos="284"/>
        </w:tabs>
        <w:suppressAutoHyphens w:val="0"/>
        <w:autoSpaceDE w:val="0"/>
        <w:autoSpaceDN w:val="0"/>
        <w:spacing w:before="120" w:after="0"/>
        <w:ind w:left="284" w:hanging="284"/>
        <w:rPr>
          <w:rFonts w:ascii="Tahoma" w:hAnsi="Tahoma" w:cs="Tahoma"/>
          <w:szCs w:val="22"/>
          <w:lang w:val="el-GR"/>
        </w:rPr>
      </w:pPr>
      <w:r w:rsidRPr="007116EA">
        <w:rPr>
          <w:rFonts w:ascii="Tahoma" w:hAnsi="Tahoma" w:cs="Tahoma"/>
          <w:szCs w:val="22"/>
          <w:lang w:val="el-GR"/>
        </w:rPr>
        <w:t>Την Απόφαση του ΔΣ της ΚτΠ Α.Ε. κατά την υπ’ αρ. 688/30-07-2019 Συνεδρίασή του, με θέμα Εκλογή Διευθύνοντος Συμβούλου (Θέμα 1).</w:t>
      </w:r>
    </w:p>
    <w:p w14:paraId="17CDBF5F" w14:textId="77777777" w:rsidR="00C830C3" w:rsidRPr="00517307" w:rsidRDefault="00C830C3" w:rsidP="00C830C3">
      <w:pPr>
        <w:pStyle w:val="aff"/>
        <w:numPr>
          <w:ilvl w:val="0"/>
          <w:numId w:val="52"/>
        </w:numPr>
        <w:tabs>
          <w:tab w:val="left" w:pos="284"/>
          <w:tab w:val="left" w:pos="426"/>
        </w:tabs>
        <w:suppressAutoHyphens w:val="0"/>
        <w:spacing w:before="120" w:after="0"/>
        <w:ind w:left="284" w:hanging="284"/>
        <w:rPr>
          <w:rFonts w:ascii="Tahoma" w:hAnsi="Tahoma" w:cs="Tahoma"/>
          <w:color w:val="000000"/>
          <w:szCs w:val="22"/>
          <w:lang w:val="el-GR"/>
        </w:rPr>
      </w:pPr>
      <w:r w:rsidRPr="00517307">
        <w:rPr>
          <w:rFonts w:ascii="Tahoma" w:hAnsi="Tahoma" w:cs="Tahoma"/>
          <w:color w:val="000000"/>
          <w:szCs w:val="22"/>
          <w:lang w:val="el-GR"/>
        </w:rPr>
        <w:t xml:space="preserve">Την Απόφαση του ΔΣ της ΚτΠ Α.Ε. κατά την υπ’ αρ. </w:t>
      </w:r>
      <w:r>
        <w:rPr>
          <w:rFonts w:ascii="Tahoma" w:hAnsi="Tahoma" w:cs="Tahoma"/>
          <w:color w:val="000000"/>
          <w:szCs w:val="22"/>
          <w:lang w:val="el-GR"/>
        </w:rPr>
        <w:t>755/25-11-2020</w:t>
      </w:r>
      <w:r w:rsidRPr="00517307">
        <w:rPr>
          <w:rFonts w:ascii="Tahoma" w:hAnsi="Tahoma" w:cs="Tahoma"/>
          <w:color w:val="000000"/>
          <w:szCs w:val="22"/>
          <w:lang w:val="el-GR"/>
        </w:rPr>
        <w:t xml:space="preserve"> Συνεδρίασή του (Θέμα </w:t>
      </w:r>
      <w:r>
        <w:rPr>
          <w:rFonts w:ascii="Tahoma" w:hAnsi="Tahoma" w:cs="Tahoma"/>
          <w:color w:val="000000"/>
          <w:szCs w:val="22"/>
          <w:lang w:val="el-GR"/>
        </w:rPr>
        <w:t>9.5</w:t>
      </w:r>
      <w:r w:rsidRPr="00517307">
        <w:rPr>
          <w:rFonts w:ascii="Tahoma" w:hAnsi="Tahoma" w:cs="Tahoma"/>
          <w:color w:val="000000"/>
          <w:szCs w:val="22"/>
          <w:lang w:val="el-GR"/>
        </w:rPr>
        <w:t>).</w:t>
      </w:r>
    </w:p>
    <w:p w14:paraId="19C4ECB8" w14:textId="77777777" w:rsidR="008338F0" w:rsidRPr="00603221" w:rsidRDefault="008338F0" w:rsidP="00AA6688">
      <w:pPr>
        <w:tabs>
          <w:tab w:val="left" w:pos="284"/>
        </w:tabs>
        <w:rPr>
          <w:rFonts w:ascii="Tahoma" w:hAnsi="Tahoma" w:cs="Tahoma"/>
          <w:szCs w:val="22"/>
          <w:lang w:val="el-GR"/>
        </w:rPr>
      </w:pPr>
    </w:p>
    <w:p w14:paraId="32BA149A" w14:textId="77777777"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lastRenderedPageBreak/>
        <w:tab/>
      </w:r>
      <w:bookmarkStart w:id="21" w:name="_Toc56418666"/>
      <w:r w:rsidRPr="00603221">
        <w:rPr>
          <w:rFonts w:ascii="Tahoma" w:hAnsi="Tahoma" w:cs="Tahoma"/>
          <w:sz w:val="22"/>
          <w:lang w:val="el-GR"/>
        </w:rPr>
        <w:t>Προθεσμία παραλαβής προσφορών και διενέργεια διαγωνισμού</w:t>
      </w:r>
      <w:bookmarkEnd w:id="21"/>
      <w:r w:rsidRPr="00603221">
        <w:rPr>
          <w:rFonts w:ascii="Tahoma" w:hAnsi="Tahoma" w:cs="Tahoma"/>
          <w:sz w:val="22"/>
          <w:lang w:val="el-GR"/>
        </w:rPr>
        <w:t xml:space="preserve"> </w:t>
      </w:r>
    </w:p>
    <w:p w14:paraId="27B535E8" w14:textId="5E61A7EA" w:rsidR="00B65D70" w:rsidRPr="00603221" w:rsidRDefault="003355E7" w:rsidP="00B8545D">
      <w:pPr>
        <w:spacing w:before="240"/>
        <w:rPr>
          <w:rFonts w:ascii="Tahoma" w:hAnsi="Tahoma" w:cs="Tahoma"/>
          <w:color w:val="000000"/>
          <w:szCs w:val="22"/>
          <w:lang w:val="el-GR"/>
        </w:rPr>
      </w:pPr>
      <w:r w:rsidRPr="00603221">
        <w:rPr>
          <w:rFonts w:ascii="Tahoma" w:hAnsi="Tahoma" w:cs="Tahoma"/>
          <w:szCs w:val="22"/>
          <w:lang w:val="el-GR" w:eastAsia="el-GR"/>
        </w:rPr>
        <w:t xml:space="preserve">Η καταληκτική ημερομηνία παραλαβής των προσφορών </w:t>
      </w:r>
      <w:r w:rsidRPr="00610B21">
        <w:rPr>
          <w:rFonts w:ascii="Tahoma" w:hAnsi="Tahoma" w:cs="Tahoma"/>
          <w:szCs w:val="22"/>
          <w:lang w:val="el-GR" w:eastAsia="el-GR"/>
        </w:rPr>
        <w:t xml:space="preserve">είναι η </w:t>
      </w:r>
      <w:r w:rsidR="00610B21" w:rsidRPr="00610B21">
        <w:rPr>
          <w:rFonts w:ascii="Tahoma" w:hAnsi="Tahoma" w:cs="Tahoma"/>
          <w:b/>
          <w:bCs/>
          <w:szCs w:val="22"/>
          <w:lang w:val="el-GR" w:eastAsia="el-GR"/>
        </w:rPr>
        <w:t>20/01/2021</w:t>
      </w:r>
      <w:r w:rsidR="00610B21" w:rsidRPr="00610B21">
        <w:rPr>
          <w:rFonts w:ascii="Tahoma" w:hAnsi="Tahoma" w:cs="Tahoma"/>
          <w:szCs w:val="22"/>
          <w:lang w:val="el-GR" w:eastAsia="el-GR"/>
        </w:rPr>
        <w:t xml:space="preserve"> </w:t>
      </w:r>
      <w:r w:rsidRPr="00610B21">
        <w:rPr>
          <w:rFonts w:ascii="Tahoma" w:hAnsi="Tahoma" w:cs="Tahoma"/>
          <w:szCs w:val="22"/>
          <w:lang w:val="el-GR" w:eastAsia="el-GR"/>
        </w:rPr>
        <w:t xml:space="preserve">και ώρα </w:t>
      </w:r>
      <w:r w:rsidR="00610B21" w:rsidRPr="00610B21">
        <w:rPr>
          <w:rFonts w:ascii="Tahoma" w:hAnsi="Tahoma" w:cs="Tahoma"/>
          <w:b/>
          <w:bCs/>
          <w:szCs w:val="22"/>
          <w:lang w:val="el-GR" w:eastAsia="el-GR"/>
        </w:rPr>
        <w:t>14:00</w:t>
      </w:r>
      <w:r w:rsidR="00B65D70" w:rsidRPr="00610B21">
        <w:rPr>
          <w:rFonts w:ascii="Tahoma" w:hAnsi="Tahoma" w:cs="Tahoma"/>
          <w:szCs w:val="22"/>
          <w:lang w:val="el-GR" w:eastAsia="el-GR"/>
        </w:rPr>
        <w:t xml:space="preserve"> και η </w:t>
      </w:r>
      <w:r w:rsidR="00B65D70" w:rsidRPr="00610B21">
        <w:rPr>
          <w:rFonts w:ascii="Tahoma" w:hAnsi="Tahoma" w:cs="Tahoma"/>
          <w:color w:val="000000"/>
          <w:szCs w:val="22"/>
          <w:lang w:val="el-GR"/>
        </w:rPr>
        <w:t xml:space="preserve">Ημερομηνία έναρξης υποβολής προσφορών είναι η </w:t>
      </w:r>
      <w:r w:rsidR="00610B21" w:rsidRPr="00610B21">
        <w:rPr>
          <w:rFonts w:ascii="Tahoma" w:hAnsi="Tahoma" w:cs="Tahoma"/>
          <w:b/>
          <w:bCs/>
          <w:szCs w:val="22"/>
          <w:lang w:val="el-GR" w:eastAsia="el-GR"/>
        </w:rPr>
        <w:t>7/12/2020.</w:t>
      </w:r>
    </w:p>
    <w:p w14:paraId="6DE1D693" w14:textId="7A02856A" w:rsidR="001C673F" w:rsidRPr="00603221" w:rsidRDefault="003355E7" w:rsidP="001C673F">
      <w:pPr>
        <w:rPr>
          <w:rFonts w:ascii="Tahoma" w:hAnsi="Tahoma" w:cs="Tahoma"/>
          <w:szCs w:val="22"/>
          <w:lang w:val="el-GR"/>
        </w:rPr>
      </w:pPr>
      <w:r w:rsidRPr="00603221">
        <w:rPr>
          <w:rFonts w:ascii="Tahoma" w:hAnsi="Tahoma"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rFonts w:ascii="Tahoma" w:hAnsi="Tahoma" w:cs="Tahoma"/>
          <w:b/>
          <w:szCs w:val="22"/>
          <w:lang w:val="el-GR"/>
        </w:rPr>
        <w:t>τέσσερις (4) εργάσιμες</w:t>
      </w:r>
      <w:r w:rsidR="001C673F" w:rsidRPr="00603221">
        <w:rPr>
          <w:rFonts w:ascii="Tahoma" w:hAnsi="Tahoma" w:cs="Tahoma"/>
          <w:szCs w:val="22"/>
          <w:lang w:val="el-GR"/>
        </w:rPr>
        <w:t xml:space="preserve"> ημέρες μετά την καταληκτική ημερομηνία υποβολής των προσφορών </w:t>
      </w:r>
      <w:r w:rsidR="001C673F" w:rsidRPr="00610B21">
        <w:rPr>
          <w:rFonts w:ascii="Tahoma" w:hAnsi="Tahoma" w:cs="Tahoma"/>
          <w:bCs/>
          <w:szCs w:val="22"/>
          <w:lang w:val="el-GR"/>
        </w:rPr>
        <w:t>ήτοι</w:t>
      </w:r>
      <w:r w:rsidR="001C673F" w:rsidRPr="00610B21">
        <w:rPr>
          <w:rFonts w:ascii="Tahoma" w:hAnsi="Tahoma" w:cs="Tahoma"/>
          <w:b/>
          <w:szCs w:val="22"/>
          <w:lang w:val="el-GR"/>
        </w:rPr>
        <w:t xml:space="preserve"> </w:t>
      </w:r>
      <w:r w:rsidR="00610B21" w:rsidRPr="00610B21">
        <w:rPr>
          <w:rFonts w:ascii="Tahoma" w:hAnsi="Tahoma" w:cs="Tahoma"/>
          <w:b/>
          <w:szCs w:val="22"/>
          <w:lang w:val="el-GR"/>
        </w:rPr>
        <w:t>26/01/2021</w:t>
      </w:r>
      <w:r w:rsidR="001C673F" w:rsidRPr="00610B21">
        <w:rPr>
          <w:rFonts w:ascii="Tahoma" w:hAnsi="Tahoma" w:cs="Tahoma"/>
          <w:b/>
          <w:szCs w:val="22"/>
          <w:lang w:val="el-GR"/>
        </w:rPr>
        <w:t xml:space="preserve"> </w:t>
      </w:r>
      <w:r w:rsidR="001C673F" w:rsidRPr="00610B21">
        <w:rPr>
          <w:rFonts w:ascii="Tahoma" w:hAnsi="Tahoma" w:cs="Tahoma"/>
          <w:bCs/>
          <w:szCs w:val="22"/>
          <w:lang w:val="el-GR"/>
        </w:rPr>
        <w:t xml:space="preserve">και ώρα </w:t>
      </w:r>
      <w:r w:rsidR="00610B21" w:rsidRPr="00610B21">
        <w:rPr>
          <w:rFonts w:ascii="Tahoma" w:hAnsi="Tahoma" w:cs="Tahoma"/>
          <w:b/>
          <w:szCs w:val="22"/>
          <w:lang w:val="el-GR"/>
        </w:rPr>
        <w:t>14</w:t>
      </w:r>
      <w:r w:rsidR="001C673F" w:rsidRPr="00610B21">
        <w:rPr>
          <w:rFonts w:ascii="Tahoma" w:hAnsi="Tahoma" w:cs="Tahoma"/>
          <w:b/>
          <w:szCs w:val="22"/>
          <w:lang w:val="el-GR"/>
        </w:rPr>
        <w:t>:</w:t>
      </w:r>
      <w:r w:rsidR="00610B21" w:rsidRPr="00610B21">
        <w:rPr>
          <w:rFonts w:ascii="Tahoma" w:hAnsi="Tahoma" w:cs="Tahoma"/>
          <w:b/>
          <w:szCs w:val="22"/>
          <w:lang w:val="el-GR"/>
        </w:rPr>
        <w:t>00</w:t>
      </w:r>
      <w:r w:rsidR="001C673F" w:rsidRPr="00610B21">
        <w:rPr>
          <w:rFonts w:ascii="Tahoma" w:hAnsi="Tahoma" w:cs="Tahoma"/>
          <w:szCs w:val="22"/>
          <w:lang w:val="el-GR"/>
        </w:rPr>
        <w:t>.</w:t>
      </w:r>
    </w:p>
    <w:p w14:paraId="0BF1C8AE" w14:textId="77777777" w:rsidR="001C673F" w:rsidRPr="00603221" w:rsidRDefault="001C673F">
      <w:pPr>
        <w:rPr>
          <w:rFonts w:ascii="Tahoma" w:hAnsi="Tahoma" w:cs="Tahoma"/>
          <w:szCs w:val="22"/>
          <w:lang w:val="el-GR"/>
        </w:rPr>
      </w:pPr>
      <w:r w:rsidRPr="00603221" w:rsidDel="001C673F">
        <w:rPr>
          <w:rFonts w:ascii="Tahoma" w:hAnsi="Tahoma" w:cs="Tahoma"/>
          <w:i/>
          <w:iCs/>
          <w:color w:val="5B9BD5"/>
          <w:kern w:val="1"/>
          <w:szCs w:val="22"/>
          <w:lang w:val="el-GR"/>
        </w:rPr>
        <w:t xml:space="preserve"> </w:t>
      </w:r>
    </w:p>
    <w:p w14:paraId="55AC77AD" w14:textId="77777777"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lastRenderedPageBreak/>
        <w:tab/>
      </w:r>
      <w:bookmarkStart w:id="22" w:name="_Toc56418667"/>
      <w:r w:rsidRPr="00603221">
        <w:rPr>
          <w:rFonts w:ascii="Tahoma" w:hAnsi="Tahoma" w:cs="Tahoma"/>
          <w:sz w:val="22"/>
          <w:lang w:val="el-GR"/>
        </w:rPr>
        <w:t>Δημοσιότητα</w:t>
      </w:r>
      <w:bookmarkEnd w:id="22"/>
    </w:p>
    <w:p w14:paraId="1E4107F1" w14:textId="20A1CD64" w:rsidR="008338F0" w:rsidRPr="00603221" w:rsidRDefault="00317788" w:rsidP="00F20B98">
      <w:pPr>
        <w:rPr>
          <w:rFonts w:ascii="Tahoma" w:hAnsi="Tahoma" w:cs="Tahoma"/>
          <w:szCs w:val="22"/>
          <w:lang w:val="el-GR"/>
        </w:rPr>
      </w:pPr>
      <w:r w:rsidRPr="00603221">
        <w:rPr>
          <w:rFonts w:ascii="Tahoma" w:hAnsi="Tahoma" w:cs="Tahoma"/>
          <w:i/>
          <w:iCs/>
          <w:color w:val="5B9BD5"/>
          <w:kern w:val="1"/>
          <w:szCs w:val="22"/>
          <w:lang w:val="el-GR"/>
        </w:rPr>
        <w:t xml:space="preserve"> </w:t>
      </w:r>
      <w:r w:rsidR="003355E7" w:rsidRPr="00603221">
        <w:rPr>
          <w:rFonts w:ascii="Tahoma" w:hAnsi="Tahoma" w:cs="Tahoma"/>
          <w:b/>
          <w:szCs w:val="22"/>
          <w:lang w:val="el-GR"/>
        </w:rPr>
        <w:t>Α.</w:t>
      </w:r>
      <w:r w:rsidR="003355E7" w:rsidRPr="00603221">
        <w:rPr>
          <w:rFonts w:ascii="Tahoma" w:hAnsi="Tahoma" w:cs="Tahoma"/>
          <w:b/>
          <w:szCs w:val="22"/>
          <w:lang w:val="el-GR"/>
        </w:rPr>
        <w:tab/>
        <w:t xml:space="preserve">Δημοσίευση στην Επίσημη Εφημερίδα της Ευρωπαϊκής Ένωσης </w:t>
      </w:r>
    </w:p>
    <w:p w14:paraId="3FDA7D5F" w14:textId="389D2E2A" w:rsidR="008338F0" w:rsidRDefault="003355E7">
      <w:pPr>
        <w:rPr>
          <w:rFonts w:ascii="Tahoma" w:hAnsi="Tahoma" w:cs="Tahoma"/>
          <w:szCs w:val="22"/>
          <w:lang w:val="el-GR"/>
        </w:rPr>
      </w:pPr>
      <w:r w:rsidRPr="00603221">
        <w:rPr>
          <w:rFonts w:ascii="Tahoma" w:hAnsi="Tahoma" w:cs="Tahoma"/>
          <w:szCs w:val="22"/>
          <w:lang w:val="el-GR"/>
        </w:rPr>
        <w:t xml:space="preserve">Προκήρυξη της παρούσας σύμβασης απεστάλη με ηλεκτρονικά μέσα για δημοσίευση στις </w:t>
      </w:r>
      <w:r w:rsidR="003A2E03" w:rsidRPr="003A2E03">
        <w:rPr>
          <w:rFonts w:ascii="Tahoma" w:hAnsi="Tahoma" w:cs="Tahoma"/>
          <w:b/>
          <w:bCs/>
          <w:szCs w:val="22"/>
          <w:lang w:val="el-GR"/>
        </w:rPr>
        <w:t>3/12/2020</w:t>
      </w:r>
      <w:r w:rsidRPr="00603221">
        <w:rPr>
          <w:rFonts w:ascii="Tahoma" w:hAnsi="Tahoma" w:cs="Tahoma"/>
          <w:szCs w:val="22"/>
          <w:lang w:val="el-GR"/>
        </w:rPr>
        <w:t xml:space="preserve"> στην Υπηρεσία Εκδόσεων της Ευρωπαϊκής Ένωσης.</w:t>
      </w:r>
    </w:p>
    <w:p w14:paraId="3C0870AA" w14:textId="40418941" w:rsidR="008338F0" w:rsidRDefault="008338F0" w:rsidP="001C5CBA">
      <w:pPr>
        <w:rPr>
          <w:rFonts w:ascii="Tahoma" w:hAnsi="Tahoma" w:cs="Tahoma"/>
          <w:szCs w:val="22"/>
          <w:lang w:val="el-GR"/>
        </w:rPr>
      </w:pPr>
    </w:p>
    <w:p w14:paraId="2AD70AB7" w14:textId="4814CC81" w:rsidR="00317788" w:rsidRPr="00603221" w:rsidRDefault="00317788">
      <w:pPr>
        <w:rPr>
          <w:rFonts w:ascii="Tahoma" w:hAnsi="Tahoma" w:cs="Tahoma"/>
          <w:b/>
          <w:szCs w:val="22"/>
          <w:lang w:val="el-GR"/>
        </w:rPr>
      </w:pPr>
    </w:p>
    <w:p w14:paraId="16C2E9F9" w14:textId="77777777" w:rsidR="008338F0" w:rsidRPr="00603221" w:rsidRDefault="003355E7">
      <w:pPr>
        <w:rPr>
          <w:rFonts w:ascii="Tahoma" w:hAnsi="Tahoma" w:cs="Tahoma"/>
          <w:szCs w:val="22"/>
          <w:lang w:val="el-GR"/>
        </w:rPr>
      </w:pPr>
      <w:r w:rsidRPr="00603221">
        <w:rPr>
          <w:rFonts w:ascii="Tahoma" w:hAnsi="Tahoma" w:cs="Tahoma"/>
          <w:b/>
          <w:szCs w:val="22"/>
          <w:lang w:val="el-GR"/>
        </w:rPr>
        <w:t>Β.</w:t>
      </w:r>
      <w:r w:rsidRPr="00603221">
        <w:rPr>
          <w:rFonts w:ascii="Tahoma" w:hAnsi="Tahoma" w:cs="Tahoma"/>
          <w:b/>
          <w:szCs w:val="22"/>
          <w:lang w:val="el-GR"/>
        </w:rPr>
        <w:tab/>
        <w:t xml:space="preserve">Δημοσίευση σε εθνικό επίπεδο </w:t>
      </w:r>
    </w:p>
    <w:p w14:paraId="4E96A09D" w14:textId="17563C7D" w:rsidR="008338F0" w:rsidRPr="00603221" w:rsidRDefault="001452C0">
      <w:pPr>
        <w:rPr>
          <w:rFonts w:ascii="Tahoma" w:hAnsi="Tahoma" w:cs="Tahoma"/>
          <w:szCs w:val="22"/>
          <w:lang w:val="el-GR"/>
        </w:rPr>
      </w:pPr>
      <w:r w:rsidRPr="00603221">
        <w:rPr>
          <w:rFonts w:ascii="Tahoma" w:hAnsi="Tahoma" w:cs="Tahoma"/>
          <w:szCs w:val="22"/>
          <w:lang w:val="el-GR"/>
        </w:rPr>
        <w:t>Η προκήρυξη και το</w:t>
      </w:r>
      <w:r w:rsidR="003355E7" w:rsidRPr="00603221">
        <w:rPr>
          <w:rFonts w:ascii="Tahoma" w:hAnsi="Tahoma" w:cs="Tahoma"/>
          <w:szCs w:val="22"/>
          <w:lang w:val="el-GR"/>
        </w:rPr>
        <w:t xml:space="preserve"> πλήρες κείμενο της παρούσας Διακήρυξης καταχωρήθηκε στο Κεντρικό Ηλεκτρονικό Μητρώο Δημοσίων Συμβάσεων (ΚΗΜΔΗΣ</w:t>
      </w:r>
      <w:r w:rsidR="003355E7" w:rsidRPr="003A2E03">
        <w:rPr>
          <w:rFonts w:ascii="Tahoma" w:hAnsi="Tahoma" w:cs="Tahoma"/>
          <w:szCs w:val="22"/>
          <w:lang w:val="el-GR"/>
        </w:rPr>
        <w:t xml:space="preserve">) </w:t>
      </w:r>
      <w:r w:rsidR="00FA1669" w:rsidRPr="003A2E03">
        <w:rPr>
          <w:rFonts w:ascii="Tahoma" w:hAnsi="Tahoma" w:cs="Tahoma"/>
          <w:szCs w:val="22"/>
          <w:lang w:val="el-GR"/>
        </w:rPr>
        <w:t xml:space="preserve">στις </w:t>
      </w:r>
      <w:r w:rsidR="003A2E03" w:rsidRPr="003A2E03">
        <w:rPr>
          <w:rFonts w:ascii="Tahoma" w:hAnsi="Tahoma" w:cs="Tahoma"/>
          <w:b/>
          <w:bCs/>
          <w:szCs w:val="22"/>
          <w:lang w:val="el-GR"/>
        </w:rPr>
        <w:t>7/12/2020</w:t>
      </w:r>
      <w:r w:rsidR="003A2E03">
        <w:rPr>
          <w:rFonts w:ascii="Tahoma" w:hAnsi="Tahoma" w:cs="Tahoma"/>
          <w:b/>
          <w:bCs/>
          <w:szCs w:val="22"/>
          <w:lang w:val="el-GR"/>
        </w:rPr>
        <w:t>.</w:t>
      </w:r>
    </w:p>
    <w:p w14:paraId="32ACCA66" w14:textId="77777777" w:rsidR="003A2E03" w:rsidRDefault="003355E7" w:rsidP="003A2E03">
      <w:pPr>
        <w:rPr>
          <w:rStyle w:val="-"/>
          <w:rFonts w:ascii="Tahoma" w:hAnsi="Tahoma" w:cs="Tahoma"/>
          <w:szCs w:val="22"/>
          <w:lang w:val="el-GR"/>
        </w:rPr>
      </w:pPr>
      <w:r w:rsidRPr="00603221">
        <w:rPr>
          <w:rFonts w:ascii="Tahoma" w:hAnsi="Tahoma" w:cs="Tahoma"/>
          <w:szCs w:val="22"/>
          <w:lang w:val="el-GR"/>
        </w:rPr>
        <w:lastRenderedPageBreak/>
        <w:t xml:space="preserve">Το πλήρες κείμενο της παρούσας Διακήρυξης καταχωρήθηκε ακόμη και στη διαδικτυακή πύλη του </w:t>
      </w:r>
      <w:r w:rsidRPr="003A2E03">
        <w:rPr>
          <w:rFonts w:ascii="Tahoma" w:hAnsi="Tahoma" w:cs="Tahoma"/>
          <w:szCs w:val="22"/>
          <w:lang w:val="el-GR"/>
        </w:rPr>
        <w:t>Ε.Σ.Η.ΔΗ.Σ.</w:t>
      </w:r>
      <w:r w:rsidR="00FA1669" w:rsidRPr="003A2E03">
        <w:rPr>
          <w:rFonts w:ascii="Tahoma" w:hAnsi="Tahoma" w:cs="Tahoma"/>
          <w:szCs w:val="22"/>
          <w:lang w:val="el-GR"/>
        </w:rPr>
        <w:t xml:space="preserve"> στις </w:t>
      </w:r>
      <w:r w:rsidR="003A2E03" w:rsidRPr="003A2E03">
        <w:rPr>
          <w:rFonts w:ascii="Tahoma" w:hAnsi="Tahoma" w:cs="Tahoma"/>
          <w:b/>
          <w:bCs/>
          <w:szCs w:val="22"/>
          <w:lang w:val="el-GR"/>
        </w:rPr>
        <w:t>7/12/2020</w:t>
      </w:r>
      <w:r w:rsidRPr="003A2E03">
        <w:rPr>
          <w:rFonts w:ascii="Tahoma" w:hAnsi="Tahoma" w:cs="Tahoma"/>
          <w:szCs w:val="22"/>
          <w:lang w:val="el-GR"/>
        </w:rPr>
        <w:t>:</w:t>
      </w:r>
      <w:r w:rsidR="00E1337D" w:rsidRPr="00603221">
        <w:rPr>
          <w:rFonts w:ascii="Tahoma" w:hAnsi="Tahoma" w:cs="Tahoma"/>
          <w:szCs w:val="22"/>
          <w:lang w:val="el-GR"/>
        </w:rPr>
        <w:t xml:space="preserve"> </w:t>
      </w:r>
      <w:hyperlink r:id="rId16" w:history="1">
        <w:r w:rsidRPr="00603221">
          <w:rPr>
            <w:rStyle w:val="-"/>
            <w:rFonts w:ascii="Tahoma" w:hAnsi="Tahoma" w:cs="Tahoma"/>
            <w:szCs w:val="22"/>
          </w:rPr>
          <w:t>http</w:t>
        </w:r>
        <w:r w:rsidRPr="00603221">
          <w:rPr>
            <w:rStyle w:val="-"/>
            <w:rFonts w:ascii="Tahoma" w:hAnsi="Tahoma" w:cs="Tahoma"/>
            <w:szCs w:val="22"/>
            <w:lang w:val="el-GR"/>
          </w:rPr>
          <w:t>://</w:t>
        </w:r>
        <w:r w:rsidRPr="00603221">
          <w:rPr>
            <w:rStyle w:val="-"/>
            <w:rFonts w:ascii="Tahoma" w:hAnsi="Tahoma" w:cs="Tahoma"/>
            <w:szCs w:val="22"/>
          </w:rPr>
          <w:t>www</w:t>
        </w:r>
        <w:r w:rsidRPr="00603221">
          <w:rPr>
            <w:rStyle w:val="-"/>
            <w:rFonts w:ascii="Tahoma" w:hAnsi="Tahoma" w:cs="Tahoma"/>
            <w:szCs w:val="22"/>
            <w:lang w:val="el-GR"/>
          </w:rPr>
          <w:t>.</w:t>
        </w:r>
        <w:r w:rsidRPr="00603221">
          <w:rPr>
            <w:rStyle w:val="-"/>
            <w:rFonts w:ascii="Tahoma" w:hAnsi="Tahoma" w:cs="Tahoma"/>
            <w:szCs w:val="22"/>
          </w:rPr>
          <w:t>promitheus</w:t>
        </w:r>
        <w:r w:rsidRPr="00603221">
          <w:rPr>
            <w:rStyle w:val="-"/>
            <w:rFonts w:ascii="Tahoma" w:hAnsi="Tahoma" w:cs="Tahoma"/>
            <w:szCs w:val="22"/>
            <w:lang w:val="el-GR"/>
          </w:rPr>
          <w:t>.</w:t>
        </w:r>
        <w:r w:rsidRPr="00603221">
          <w:rPr>
            <w:rStyle w:val="-"/>
            <w:rFonts w:ascii="Tahoma" w:hAnsi="Tahoma" w:cs="Tahoma"/>
            <w:szCs w:val="22"/>
          </w:rPr>
          <w:t>gov</w:t>
        </w:r>
        <w:r w:rsidRPr="00603221">
          <w:rPr>
            <w:rStyle w:val="-"/>
            <w:rFonts w:ascii="Tahoma" w:hAnsi="Tahoma" w:cs="Tahoma"/>
            <w:szCs w:val="22"/>
            <w:lang w:val="el-GR"/>
          </w:rPr>
          <w:t>.</w:t>
        </w:r>
        <w:r w:rsidRPr="00603221">
          <w:rPr>
            <w:rStyle w:val="-"/>
            <w:rFonts w:ascii="Tahoma" w:hAnsi="Tahoma" w:cs="Tahoma"/>
            <w:szCs w:val="22"/>
          </w:rPr>
          <w:t>gr</w:t>
        </w:r>
      </w:hyperlink>
      <w:r w:rsidR="003A2E03">
        <w:rPr>
          <w:rStyle w:val="-"/>
          <w:rFonts w:ascii="Tahoma" w:hAnsi="Tahoma" w:cs="Tahoma"/>
          <w:szCs w:val="22"/>
          <w:lang w:val="el-GR"/>
        </w:rPr>
        <w:t>.</w:t>
      </w:r>
    </w:p>
    <w:p w14:paraId="15FF79C4" w14:textId="4BA170B3" w:rsidR="008338F0" w:rsidRPr="00603221" w:rsidRDefault="003355E7" w:rsidP="003A2E03">
      <w:pPr>
        <w:rPr>
          <w:rFonts w:ascii="Tahoma" w:hAnsi="Tahoma" w:cs="Tahoma"/>
          <w:szCs w:val="22"/>
          <w:lang w:val="el-GR"/>
        </w:rPr>
      </w:pPr>
      <w:r w:rsidRPr="00603221">
        <w:rPr>
          <w:rFonts w:ascii="Tahoma" w:hAnsi="Tahoma" w:cs="Tahoma"/>
          <w:szCs w:val="22"/>
          <w:lang w:val="el-GR"/>
        </w:rPr>
        <w:t xml:space="preserve">Η προκήρυξη </w:t>
      </w:r>
      <w:r w:rsidRPr="00603221">
        <w:rPr>
          <w:rFonts w:ascii="Tahoma" w:hAnsi="Tahoma" w:cs="Tahoma"/>
          <w:bCs/>
          <w:szCs w:val="22"/>
          <w:lang w:val="el-GR"/>
        </w:rPr>
        <w:t>(</w:t>
      </w:r>
      <w:r w:rsidRPr="00603221">
        <w:rPr>
          <w:rFonts w:ascii="Tahoma" w:hAnsi="Tahoma" w:cs="Tahoma"/>
          <w:szCs w:val="22"/>
          <w:lang w:val="el-GR"/>
        </w:rPr>
        <w:t xml:space="preserve">περίληψη της παρούσας Διακήρυξης) </w:t>
      </w:r>
      <w:r w:rsidRPr="00603221">
        <w:rPr>
          <w:rFonts w:ascii="Tahoma" w:hAnsi="Tahoma" w:cs="Tahoma"/>
          <w:szCs w:val="22"/>
          <w:lang w:val="el-GR" w:eastAsia="el-GR"/>
        </w:rPr>
        <w:t xml:space="preserve">όπως προβλέπεται στην περίπτωση </w:t>
      </w:r>
      <w:r w:rsidR="00810867" w:rsidRPr="00A6346D">
        <w:rPr>
          <w:rFonts w:ascii="Tahoma" w:hAnsi="Tahoma" w:cs="Tahoma"/>
          <w:szCs w:val="22"/>
          <w:lang w:val="el-GR"/>
        </w:rPr>
        <w:t>(ιστ) της παραγράφου 3 του άρθρου 76 του Ν.4727/23-09-2020 (ΦΕΚ/Α/184/23.09.2020)</w:t>
      </w:r>
      <w:r w:rsidRPr="00603221">
        <w:rPr>
          <w:rFonts w:ascii="Tahoma" w:hAnsi="Tahoma" w:cs="Tahoma"/>
          <w:szCs w:val="22"/>
          <w:lang w:val="el-GR" w:eastAsia="el-GR"/>
        </w:rPr>
        <w:t xml:space="preserve">, αναρτήθηκε στο διαδίκτυο, στον ιστότοπο </w:t>
      </w:r>
      <w:hyperlink r:id="rId17" w:history="1">
        <w:r w:rsidRPr="00603221">
          <w:rPr>
            <w:rStyle w:val="-"/>
            <w:rFonts w:ascii="Tahoma" w:hAnsi="Tahoma" w:cs="Tahoma"/>
            <w:color w:val="000000"/>
            <w:szCs w:val="22"/>
            <w:lang w:val="el-GR" w:eastAsia="el-GR"/>
          </w:rPr>
          <w:t>http://et.diavgeia.gov.gr/</w:t>
        </w:r>
      </w:hyperlink>
      <w:r w:rsidRPr="00603221">
        <w:rPr>
          <w:rFonts w:ascii="Tahoma" w:hAnsi="Tahoma" w:cs="Tahoma"/>
          <w:szCs w:val="22"/>
          <w:lang w:val="el-GR" w:eastAsia="el-GR"/>
        </w:rPr>
        <w:t xml:space="preserve"> (ΠΡΟΓΡΑΜΜΑ ΔΙΑΥΓΕΙΑ)</w:t>
      </w:r>
      <w:r w:rsidR="00DF6A64" w:rsidRPr="00603221">
        <w:rPr>
          <w:rFonts w:ascii="Tahoma" w:hAnsi="Tahoma" w:cs="Tahoma"/>
          <w:szCs w:val="22"/>
          <w:lang w:val="el-GR" w:eastAsia="el-GR"/>
        </w:rPr>
        <w:t xml:space="preserve"> στις</w:t>
      </w:r>
      <w:r w:rsidRPr="00603221">
        <w:rPr>
          <w:rFonts w:ascii="Tahoma" w:hAnsi="Tahoma" w:cs="Tahoma"/>
          <w:szCs w:val="22"/>
          <w:lang w:val="el-GR" w:eastAsia="el-GR"/>
        </w:rPr>
        <w:t xml:space="preserve"> </w:t>
      </w:r>
      <w:r w:rsidR="003A2E03" w:rsidRPr="003A2E03">
        <w:rPr>
          <w:rFonts w:ascii="Tahoma" w:hAnsi="Tahoma" w:cs="Tahoma"/>
          <w:b/>
          <w:bCs/>
          <w:szCs w:val="22"/>
          <w:lang w:val="el-GR"/>
        </w:rPr>
        <w:t>7/12/2020.</w:t>
      </w:r>
    </w:p>
    <w:p w14:paraId="04EF00DD" w14:textId="754200A4" w:rsidR="008338F0" w:rsidRPr="00603221" w:rsidRDefault="004C6BCC" w:rsidP="00B8545D">
      <w:pPr>
        <w:pStyle w:val="normalwithoutspacing"/>
        <w:snapToGrid w:val="0"/>
        <w:rPr>
          <w:rFonts w:ascii="Tahoma" w:hAnsi="Tahoma" w:cs="Tahoma"/>
          <w:i/>
          <w:iCs/>
          <w:color w:val="5B9BD5"/>
          <w:kern w:val="1"/>
          <w:szCs w:val="22"/>
        </w:rPr>
      </w:pPr>
      <w:r w:rsidRPr="00603221">
        <w:rPr>
          <w:rFonts w:ascii="Tahoma" w:hAnsi="Tahoma" w:cs="Tahoma"/>
          <w:szCs w:val="22"/>
        </w:rPr>
        <w:t xml:space="preserve">Η Διακήρυξη </w:t>
      </w:r>
      <w:r w:rsidRPr="00497512">
        <w:rPr>
          <w:rFonts w:ascii="Tahoma" w:hAnsi="Tahoma" w:cs="Tahoma"/>
          <w:szCs w:val="22"/>
        </w:rPr>
        <w:t>θα αναρτηθεί</w:t>
      </w:r>
      <w:r>
        <w:rPr>
          <w:rFonts w:cs="Tahoma"/>
          <w:szCs w:val="22"/>
        </w:rPr>
        <w:t xml:space="preserve"> </w:t>
      </w:r>
      <w:r w:rsidRPr="00603221">
        <w:rPr>
          <w:rFonts w:ascii="Tahoma" w:hAnsi="Tahoma" w:cs="Tahoma"/>
          <w:szCs w:val="22"/>
        </w:rPr>
        <w:t>στο διαδίκτυο</w:t>
      </w:r>
      <w:r w:rsidRPr="00603221" w:rsidDel="004C6BCC">
        <w:rPr>
          <w:rFonts w:ascii="Tahoma" w:hAnsi="Tahoma" w:cs="Tahoma"/>
          <w:szCs w:val="22"/>
        </w:rPr>
        <w:t xml:space="preserve"> </w:t>
      </w:r>
      <w:r w:rsidR="003355E7" w:rsidRPr="00603221">
        <w:rPr>
          <w:rFonts w:ascii="Tahoma" w:hAnsi="Tahoma" w:cs="Tahoma"/>
          <w:szCs w:val="22"/>
        </w:rPr>
        <w:t>, στην ιστοσελίδα της αναθέτουσας αρχής, στη διεύθυνση (URL) :</w:t>
      </w:r>
      <w:r w:rsidR="00E1337D" w:rsidRPr="00603221">
        <w:rPr>
          <w:rFonts w:ascii="Tahoma" w:hAnsi="Tahoma" w:cs="Tahoma"/>
          <w:szCs w:val="22"/>
        </w:rPr>
        <w:t xml:space="preserve"> </w:t>
      </w:r>
      <w:r w:rsidR="003355E7" w:rsidRPr="00603221">
        <w:rPr>
          <w:rFonts w:ascii="Tahoma" w:hAnsi="Tahoma" w:cs="Tahoma"/>
          <w:szCs w:val="22"/>
        </w:rPr>
        <w:t xml:space="preserve"> </w:t>
      </w:r>
      <w:hyperlink r:id="rId18" w:history="1">
        <w:r w:rsidR="00DF6A64" w:rsidRPr="00603221">
          <w:rPr>
            <w:rStyle w:val="-"/>
            <w:rFonts w:ascii="Tahoma" w:hAnsi="Tahoma" w:cs="Tahoma"/>
            <w:szCs w:val="22"/>
          </w:rPr>
          <w:t>http://www.ktpae.gr</w:t>
        </w:r>
      </w:hyperlink>
      <w:r w:rsidR="00E1337D" w:rsidRPr="00603221">
        <w:rPr>
          <w:rFonts w:ascii="Tahoma" w:hAnsi="Tahoma" w:cs="Tahoma"/>
          <w:szCs w:val="22"/>
        </w:rPr>
        <w:t xml:space="preserve"> </w:t>
      </w:r>
      <w:r w:rsidR="003355E7" w:rsidRPr="00603221">
        <w:rPr>
          <w:rFonts w:ascii="Tahoma" w:hAnsi="Tahoma" w:cs="Tahoma"/>
          <w:szCs w:val="22"/>
        </w:rPr>
        <w:t xml:space="preserve"> στη</w:t>
      </w:r>
      <w:r w:rsidR="00290B29" w:rsidRPr="00603221">
        <w:rPr>
          <w:rFonts w:ascii="Tahoma" w:hAnsi="Tahoma" w:cs="Tahoma"/>
          <w:szCs w:val="22"/>
        </w:rPr>
        <w:t xml:space="preserve"> θέση Διαγωνισμοί</w:t>
      </w:r>
      <w:r w:rsidR="00E1337D" w:rsidRPr="00603221">
        <w:rPr>
          <w:rFonts w:ascii="Tahoma" w:hAnsi="Tahoma" w:cs="Tahoma"/>
          <w:szCs w:val="22"/>
        </w:rPr>
        <w:t xml:space="preserve"> </w:t>
      </w:r>
      <w:r w:rsidR="003355E7" w:rsidRPr="003A2E03">
        <w:rPr>
          <w:rFonts w:ascii="Tahoma" w:hAnsi="Tahoma" w:cs="Tahoma"/>
          <w:szCs w:val="22"/>
        </w:rPr>
        <w:t xml:space="preserve">στις </w:t>
      </w:r>
      <w:r w:rsidR="003A2E03" w:rsidRPr="003A2E03">
        <w:rPr>
          <w:rFonts w:ascii="Tahoma" w:hAnsi="Tahoma" w:cs="Tahoma"/>
          <w:b/>
          <w:bCs/>
          <w:szCs w:val="22"/>
        </w:rPr>
        <w:t>7/12/2020.</w:t>
      </w:r>
    </w:p>
    <w:p w14:paraId="6000DBA6" w14:textId="77777777" w:rsidR="00441D66" w:rsidRPr="00603221" w:rsidRDefault="00441D66" w:rsidP="00B8545D">
      <w:pPr>
        <w:pStyle w:val="normalwithoutspacing"/>
        <w:snapToGrid w:val="0"/>
        <w:rPr>
          <w:rFonts w:ascii="Tahoma" w:hAnsi="Tahoma" w:cs="Tahoma"/>
          <w:i/>
          <w:iCs/>
          <w:color w:val="5B9BD5"/>
          <w:kern w:val="1"/>
          <w:szCs w:val="22"/>
        </w:rPr>
      </w:pPr>
    </w:p>
    <w:p w14:paraId="1BF76671" w14:textId="77777777" w:rsidR="00441D66" w:rsidRPr="00603221" w:rsidRDefault="00441D66" w:rsidP="00B8545D">
      <w:pPr>
        <w:pStyle w:val="normalwithoutspacing"/>
        <w:snapToGrid w:val="0"/>
        <w:rPr>
          <w:rFonts w:ascii="Tahoma" w:hAnsi="Tahoma" w:cs="Tahoma"/>
          <w:i/>
          <w:iCs/>
          <w:color w:val="5B9BD5"/>
          <w:kern w:val="1"/>
          <w:szCs w:val="22"/>
        </w:rPr>
      </w:pPr>
    </w:p>
    <w:p w14:paraId="7D21CF8B" w14:textId="77777777" w:rsidR="008338F0" w:rsidRPr="00603221" w:rsidRDefault="003355E7">
      <w:pPr>
        <w:rPr>
          <w:rFonts w:ascii="Tahoma" w:eastAsia="ArialMT" w:hAnsi="Tahoma" w:cs="Tahoma"/>
          <w:szCs w:val="22"/>
          <w:lang w:val="el-GR" w:eastAsia="ar-SA"/>
        </w:rPr>
      </w:pPr>
      <w:r w:rsidRPr="00603221">
        <w:rPr>
          <w:rFonts w:ascii="Tahoma" w:hAnsi="Tahoma" w:cs="Tahoma"/>
          <w:b/>
          <w:szCs w:val="22"/>
          <w:lang w:val="el-GR" w:eastAsia="el-GR"/>
        </w:rPr>
        <w:lastRenderedPageBreak/>
        <w:t>Γ.</w:t>
      </w:r>
      <w:r w:rsidRPr="00603221">
        <w:rPr>
          <w:rFonts w:ascii="Tahoma" w:hAnsi="Tahoma" w:cs="Tahoma"/>
          <w:b/>
          <w:szCs w:val="22"/>
          <w:lang w:val="el-GR" w:eastAsia="el-GR"/>
        </w:rPr>
        <w:tab/>
        <w:t>Έξοδα δημοσιεύσεων</w:t>
      </w:r>
    </w:p>
    <w:p w14:paraId="1524072D" w14:textId="2C0EC0F9" w:rsidR="008338F0" w:rsidRPr="00603221" w:rsidRDefault="003355E7">
      <w:pPr>
        <w:rPr>
          <w:rFonts w:ascii="Tahoma" w:hAnsi="Tahoma" w:cs="Tahoma"/>
          <w:i/>
          <w:iCs/>
          <w:color w:val="5B9BD5"/>
          <w:kern w:val="1"/>
          <w:szCs w:val="22"/>
          <w:lang w:val="el-GR"/>
        </w:rPr>
      </w:pPr>
      <w:r w:rsidRPr="00603221">
        <w:rPr>
          <w:rFonts w:ascii="Tahoma" w:eastAsia="ArialMT" w:hAnsi="Tahoma" w:cs="Tahoma"/>
          <w:szCs w:val="22"/>
          <w:lang w:val="el-GR" w:eastAsia="ar-SA"/>
        </w:rPr>
        <w:t xml:space="preserve">Η δαπάνη των δημοσιεύσεων </w:t>
      </w:r>
      <w:r w:rsidRPr="00603221">
        <w:rPr>
          <w:rFonts w:ascii="Tahoma" w:hAnsi="Tahoma" w:cs="Tahoma"/>
          <w:szCs w:val="22"/>
          <w:lang w:val="el-GR" w:eastAsia="ar-SA"/>
        </w:rPr>
        <w:t xml:space="preserve">στον Ελληνικό </w:t>
      </w:r>
      <w:r w:rsidR="00B1259E" w:rsidRPr="00603221">
        <w:rPr>
          <w:rFonts w:ascii="Tahoma" w:hAnsi="Tahoma" w:cs="Tahoma"/>
          <w:szCs w:val="22"/>
          <w:lang w:val="el-GR" w:eastAsia="ar-SA"/>
        </w:rPr>
        <w:t>Το</w:t>
      </w:r>
      <w:r w:rsidR="003D0035" w:rsidRPr="00603221">
        <w:rPr>
          <w:rFonts w:ascii="Tahoma" w:hAnsi="Tahoma" w:cs="Tahoma"/>
          <w:szCs w:val="22"/>
          <w:lang w:val="el-GR" w:eastAsia="ar-SA"/>
        </w:rPr>
        <w:t>π</w:t>
      </w:r>
      <w:r w:rsidR="00B1259E" w:rsidRPr="00603221">
        <w:rPr>
          <w:rFonts w:ascii="Tahoma" w:hAnsi="Tahoma" w:cs="Tahoma"/>
          <w:szCs w:val="22"/>
          <w:lang w:val="el-GR" w:eastAsia="ar-SA"/>
        </w:rPr>
        <w:t xml:space="preserve">ικό και Νομαρχιακό </w:t>
      </w:r>
      <w:r w:rsidRPr="00603221">
        <w:rPr>
          <w:rFonts w:ascii="Tahoma" w:hAnsi="Tahoma" w:cs="Tahoma"/>
          <w:szCs w:val="22"/>
          <w:lang w:val="el-GR" w:eastAsia="ar-SA"/>
        </w:rPr>
        <w:t xml:space="preserve">Τύπο </w:t>
      </w:r>
      <w:r w:rsidRPr="00603221">
        <w:rPr>
          <w:rFonts w:ascii="Tahoma" w:eastAsia="ArialMT" w:hAnsi="Tahoma" w:cs="Tahoma"/>
          <w:szCs w:val="22"/>
          <w:lang w:val="el-GR" w:eastAsia="ar-SA"/>
        </w:rPr>
        <w:t>βαρύνει</w:t>
      </w:r>
      <w:r w:rsidR="00290B29" w:rsidRPr="00603221">
        <w:rPr>
          <w:rFonts w:ascii="Tahoma" w:eastAsia="ArialMT" w:hAnsi="Tahoma" w:cs="Tahoma"/>
          <w:szCs w:val="22"/>
          <w:lang w:val="el-GR" w:eastAsia="ar-SA"/>
        </w:rPr>
        <w:t xml:space="preserve"> το ανάδοχο σύμφωνα με τα αναφερόμενα στο άρθρο 4 παρ.3 του Ν. 3548/20</w:t>
      </w:r>
      <w:r w:rsidR="000242FE">
        <w:rPr>
          <w:rFonts w:ascii="Tahoma" w:eastAsia="ArialMT" w:hAnsi="Tahoma" w:cs="Tahoma"/>
          <w:szCs w:val="22"/>
          <w:lang w:val="el-GR" w:eastAsia="ar-SA"/>
        </w:rPr>
        <w:t>0</w:t>
      </w:r>
      <w:r w:rsidR="00290B29" w:rsidRPr="00603221">
        <w:rPr>
          <w:rFonts w:ascii="Tahoma" w:eastAsia="ArialMT" w:hAnsi="Tahoma" w:cs="Tahoma"/>
          <w:szCs w:val="22"/>
          <w:lang w:val="el-GR" w:eastAsia="ar-SA"/>
        </w:rPr>
        <w:t>7</w:t>
      </w:r>
      <w:r w:rsidR="00B1259E" w:rsidRPr="00603221">
        <w:rPr>
          <w:rFonts w:ascii="Tahoma" w:eastAsia="ArialMT" w:hAnsi="Tahoma" w:cs="Tahoma"/>
          <w:szCs w:val="22"/>
          <w:lang w:val="el-GR" w:eastAsia="ar-SA"/>
        </w:rPr>
        <w:t>.</w:t>
      </w:r>
    </w:p>
    <w:p w14:paraId="2234109B" w14:textId="77777777" w:rsidR="00B1259E" w:rsidRPr="00603221" w:rsidRDefault="00B1259E">
      <w:pPr>
        <w:rPr>
          <w:rFonts w:ascii="Tahoma" w:hAnsi="Tahoma" w:cs="Tahoma"/>
          <w:iCs/>
          <w:color w:val="5B9BD5"/>
          <w:kern w:val="1"/>
          <w:szCs w:val="22"/>
          <w:lang w:val="el-GR"/>
        </w:rPr>
      </w:pPr>
    </w:p>
    <w:p w14:paraId="426DDA2F" w14:textId="77777777"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tab/>
      </w:r>
      <w:bookmarkStart w:id="23" w:name="_Toc56418668"/>
      <w:r w:rsidRPr="00603221">
        <w:rPr>
          <w:rFonts w:ascii="Tahoma" w:hAnsi="Tahoma" w:cs="Tahoma"/>
          <w:sz w:val="22"/>
          <w:lang w:val="el-GR"/>
        </w:rPr>
        <w:t>Αρχές εφαρμοζόμενες στη διαδικασία σύναψης</w:t>
      </w:r>
      <w:bookmarkEnd w:id="23"/>
      <w:r w:rsidRPr="00603221">
        <w:rPr>
          <w:rFonts w:ascii="Tahoma" w:hAnsi="Tahoma" w:cs="Tahoma"/>
          <w:sz w:val="22"/>
          <w:lang w:val="el-GR"/>
        </w:rPr>
        <w:t xml:space="preserve"> </w:t>
      </w:r>
    </w:p>
    <w:p w14:paraId="0B5808AE" w14:textId="77777777" w:rsidR="008338F0" w:rsidRPr="00603221" w:rsidRDefault="003355E7" w:rsidP="00B8545D">
      <w:pPr>
        <w:spacing w:before="240"/>
        <w:rPr>
          <w:rFonts w:ascii="Tahoma" w:hAnsi="Tahoma" w:cs="Tahoma"/>
          <w:szCs w:val="22"/>
          <w:lang w:val="el-GR"/>
        </w:rPr>
      </w:pPr>
      <w:r w:rsidRPr="00603221">
        <w:rPr>
          <w:rFonts w:ascii="Tahoma" w:hAnsi="Tahoma" w:cs="Tahoma"/>
          <w:szCs w:val="22"/>
          <w:lang w:val="el-GR"/>
        </w:rPr>
        <w:t>Οι οικονομικοί φορείς δεσμεύονται ότι:</w:t>
      </w:r>
    </w:p>
    <w:p w14:paraId="4B51B940" w14:textId="77777777" w:rsidR="008338F0" w:rsidRPr="00603221" w:rsidRDefault="003355E7">
      <w:pPr>
        <w:rPr>
          <w:rFonts w:ascii="Tahoma" w:hAnsi="Tahoma" w:cs="Tahoma"/>
          <w:szCs w:val="22"/>
          <w:lang w:val="el-GR"/>
        </w:rPr>
      </w:pPr>
      <w:r w:rsidRPr="00603221">
        <w:rPr>
          <w:rFonts w:ascii="Tahoma" w:hAnsi="Tahoma" w:cs="Tahoma"/>
          <w:szCs w:val="22"/>
          <w:lang w:val="el-GR"/>
        </w:rPr>
        <w:t>α) τηρούν και θα εξακολουθήσουν να τηρούν κατά την εκτέλεση της σύμβασης, εφόσον επιλεγούν,</w:t>
      </w:r>
      <w:r w:rsidR="00E1337D" w:rsidRPr="00603221">
        <w:rPr>
          <w:rFonts w:ascii="Tahoma" w:hAnsi="Tahoma" w:cs="Tahoma"/>
          <w:szCs w:val="22"/>
          <w:lang w:val="el-GR"/>
        </w:rPr>
        <w:t xml:space="preserve"> </w:t>
      </w:r>
      <w:r w:rsidRPr="00603221">
        <w:rPr>
          <w:rFonts w:ascii="Tahoma" w:hAnsi="Tahoma"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w:t>
      </w:r>
      <w:r w:rsidRPr="00603221">
        <w:rPr>
          <w:rFonts w:ascii="Tahoma" w:hAnsi="Tahoma" w:cs="Tahoma"/>
          <w:szCs w:val="22"/>
          <w:lang w:val="el-GR"/>
        </w:rPr>
        <w:lastRenderedPageBreak/>
        <w:t xml:space="preserve">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3CB561" w14:textId="33C8F4D7" w:rsidR="008338F0" w:rsidRPr="00603221" w:rsidRDefault="003355E7">
      <w:pPr>
        <w:rPr>
          <w:rFonts w:ascii="Tahoma" w:hAnsi="Tahoma" w:cs="Tahoma"/>
          <w:szCs w:val="22"/>
          <w:lang w:val="el-GR"/>
        </w:rPr>
      </w:pPr>
      <w:r w:rsidRPr="00603221">
        <w:rPr>
          <w:rFonts w:ascii="Tahoma" w:hAnsi="Tahoma" w:cs="Tahoma"/>
          <w:szCs w:val="22"/>
          <w:lang w:val="el-GR"/>
        </w:rPr>
        <w:t>β) δεν θα ενεργήσουν αθέμιτα, παράνομα ή καταχρηστικά καθ</w:t>
      </w:r>
      <w:r w:rsidR="003908A2">
        <w:rPr>
          <w:rFonts w:ascii="Tahoma" w:hAnsi="Tahoma" w:cs="Tahoma"/>
          <w:szCs w:val="22"/>
          <w:lang w:val="el-GR"/>
        </w:rPr>
        <w:t xml:space="preserve">’ </w:t>
      </w:r>
      <w:r w:rsidRPr="00603221">
        <w:rPr>
          <w:rFonts w:ascii="Tahoma" w:hAnsi="Tahoma" w:cs="Tahoma"/>
          <w:szCs w:val="22"/>
          <w:lang w:val="el-GR"/>
        </w:rPr>
        <w:t>όλη τη διάρκεια της διαδικασίας ανάθεσης, αλλά και κατά το στάδιο εκτέλεσης της σύμβασης, εφόσον επιλεγούν</w:t>
      </w:r>
    </w:p>
    <w:p w14:paraId="4906F7A5" w14:textId="77777777" w:rsidR="008338F0" w:rsidRPr="00603221" w:rsidRDefault="003355E7">
      <w:pPr>
        <w:rPr>
          <w:rFonts w:ascii="Tahoma" w:hAnsi="Tahoma" w:cs="Tahoma"/>
          <w:szCs w:val="22"/>
          <w:lang w:val="el-GR"/>
        </w:rPr>
      </w:pPr>
      <w:r w:rsidRPr="00603221">
        <w:rPr>
          <w:rFonts w:ascii="Tahoma" w:hAnsi="Tahoma"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2B5751A1" w14:textId="77777777" w:rsidR="00092ADB" w:rsidRPr="00603221" w:rsidRDefault="00092ADB" w:rsidP="006726E4">
      <w:pPr>
        <w:pStyle w:val="1"/>
        <w:rPr>
          <w:rFonts w:ascii="Tahoma" w:hAnsi="Tahoma" w:cs="Tahoma"/>
          <w:sz w:val="22"/>
          <w:szCs w:val="22"/>
        </w:rPr>
      </w:pPr>
      <w:r w:rsidRPr="00603221">
        <w:rPr>
          <w:rFonts w:ascii="Tahoma" w:hAnsi="Tahoma" w:cs="Tahoma"/>
          <w:sz w:val="22"/>
          <w:szCs w:val="22"/>
          <w:lang w:val="el-GR"/>
        </w:rPr>
        <w:lastRenderedPageBreak/>
        <w:tab/>
      </w:r>
      <w:r w:rsidRPr="00603221">
        <w:rPr>
          <w:rFonts w:ascii="Tahoma" w:hAnsi="Tahoma" w:cs="Tahoma"/>
          <w:sz w:val="22"/>
          <w:szCs w:val="22"/>
        </w:rPr>
        <w:t>ΓΕΝΙΚΟΙ ΚΑΙ ΕΙΔΙΚΟΙ ΟΡΟΙ ΣΥΜΜΕΤΟΧΗΣ</w:t>
      </w:r>
    </w:p>
    <w:p w14:paraId="4FE35B6A" w14:textId="77777777" w:rsidR="00092ADB" w:rsidRPr="00603221" w:rsidRDefault="00092ADB" w:rsidP="00991EF2">
      <w:pPr>
        <w:pStyle w:val="2"/>
        <w:numPr>
          <w:ilvl w:val="1"/>
          <w:numId w:val="11"/>
        </w:numPr>
        <w:rPr>
          <w:rFonts w:ascii="Tahoma" w:hAnsi="Tahoma" w:cs="Tahoma"/>
          <w:sz w:val="22"/>
          <w:lang w:val="el-GR"/>
        </w:rPr>
      </w:pPr>
      <w:bookmarkStart w:id="24" w:name="__RefHeading___Toc491949729"/>
      <w:bookmarkStart w:id="25" w:name="__RefHeading___Toc491949730"/>
      <w:bookmarkStart w:id="26" w:name="_Hlk494445205"/>
      <w:bookmarkEnd w:id="24"/>
      <w:bookmarkEnd w:id="25"/>
      <w:r w:rsidRPr="00603221">
        <w:rPr>
          <w:rFonts w:ascii="Tahoma" w:hAnsi="Tahoma" w:cs="Tahoma"/>
          <w:sz w:val="22"/>
          <w:lang w:val="el-GR"/>
        </w:rPr>
        <w:tab/>
      </w:r>
      <w:bookmarkStart w:id="27" w:name="_Toc56418669"/>
      <w:r w:rsidRPr="00603221">
        <w:rPr>
          <w:rFonts w:ascii="Tahoma" w:hAnsi="Tahoma" w:cs="Tahoma"/>
          <w:sz w:val="22"/>
          <w:lang w:val="el-GR"/>
        </w:rPr>
        <w:t>Γενικές Πληροφορίες</w:t>
      </w:r>
      <w:bookmarkEnd w:id="27"/>
    </w:p>
    <w:p w14:paraId="6036C7C0" w14:textId="77777777" w:rsidR="008338F0" w:rsidRPr="00603221" w:rsidRDefault="003355E7" w:rsidP="00991EF2">
      <w:pPr>
        <w:pStyle w:val="4"/>
        <w:numPr>
          <w:ilvl w:val="2"/>
          <w:numId w:val="11"/>
        </w:numPr>
        <w:rPr>
          <w:rFonts w:ascii="Tahoma" w:hAnsi="Tahoma" w:cs="Tahoma"/>
          <w:szCs w:val="22"/>
          <w:lang w:val="el-GR"/>
        </w:rPr>
      </w:pPr>
      <w:bookmarkStart w:id="28" w:name="_Toc56418670"/>
      <w:bookmarkEnd w:id="26"/>
      <w:r w:rsidRPr="00603221">
        <w:rPr>
          <w:rFonts w:ascii="Tahoma" w:hAnsi="Tahoma" w:cs="Tahoma"/>
          <w:szCs w:val="22"/>
          <w:lang w:val="el-GR"/>
        </w:rPr>
        <w:t>Έγγραφα της σύμβασης</w:t>
      </w:r>
      <w:bookmarkEnd w:id="28"/>
    </w:p>
    <w:p w14:paraId="3099ED36" w14:textId="77777777" w:rsidR="008338F0" w:rsidRPr="00603221" w:rsidRDefault="003355E7">
      <w:pPr>
        <w:rPr>
          <w:rFonts w:ascii="Tahoma" w:hAnsi="Tahoma" w:cs="Tahoma"/>
          <w:szCs w:val="22"/>
          <w:lang w:val="el-GR"/>
        </w:rPr>
      </w:pPr>
      <w:r w:rsidRPr="00603221">
        <w:rPr>
          <w:rFonts w:ascii="Tahoma" w:hAnsi="Tahoma" w:cs="Tahoma"/>
          <w:szCs w:val="22"/>
          <w:lang w:val="el-GR"/>
        </w:rPr>
        <w:t>Τα έγγραφα της παρούσας διαδικασίας σύναψης είναι τα ακόλουθα:</w:t>
      </w:r>
    </w:p>
    <w:p w14:paraId="2E28B29B" w14:textId="354A8D83" w:rsidR="008338F0" w:rsidRPr="00603221" w:rsidRDefault="00767047" w:rsidP="006B6AD9">
      <w:pPr>
        <w:numPr>
          <w:ilvl w:val="0"/>
          <w:numId w:val="4"/>
        </w:numPr>
        <w:spacing w:after="40"/>
        <w:ind w:left="567" w:hanging="567"/>
        <w:rPr>
          <w:rFonts w:ascii="Tahoma" w:hAnsi="Tahoma" w:cs="Tahoma"/>
          <w:szCs w:val="22"/>
          <w:highlight w:val="yellow"/>
          <w:lang w:val="el-GR"/>
        </w:rPr>
      </w:pPr>
      <w:r w:rsidRPr="00DF1DCF">
        <w:rPr>
          <w:rFonts w:ascii="Tahoma" w:hAnsi="Tahoma" w:cs="Tahoma"/>
          <w:szCs w:val="22"/>
          <w:lang w:val="el-GR"/>
        </w:rPr>
        <w:t>η</w:t>
      </w:r>
      <w:r w:rsidRPr="00603221">
        <w:rPr>
          <w:rFonts w:ascii="Tahoma" w:hAnsi="Tahoma" w:cs="Tahoma"/>
          <w:szCs w:val="22"/>
          <w:lang w:val="el-GR"/>
        </w:rPr>
        <w:t xml:space="preserve"> από </w:t>
      </w:r>
      <w:r w:rsidR="00B46A7F" w:rsidRPr="00B46A7F">
        <w:rPr>
          <w:rFonts w:ascii="Tahoma" w:hAnsi="Tahoma" w:cs="Tahoma"/>
          <w:b/>
          <w:bCs/>
          <w:szCs w:val="22"/>
          <w:lang w:val="el-GR"/>
        </w:rPr>
        <w:t>3/12/2020</w:t>
      </w:r>
      <w:r w:rsidRPr="00603221">
        <w:rPr>
          <w:rFonts w:ascii="Tahoma" w:hAnsi="Tahoma" w:cs="Tahoma"/>
          <w:szCs w:val="22"/>
          <w:lang w:val="el-GR"/>
        </w:rPr>
        <w:t xml:space="preserve"> Προκήρυξη της Σύμβασης, όπως αυτή έχει σταλεί για δημοσιεύση στην Επίσημη Εφημερίδα της Ευρωπαϊκής Ένωσης</w:t>
      </w:r>
      <w:r w:rsidR="00365647">
        <w:rPr>
          <w:rFonts w:ascii="Tahoma" w:hAnsi="Tahoma" w:cs="Tahoma"/>
          <w:szCs w:val="22"/>
          <w:lang w:val="el-GR"/>
        </w:rPr>
        <w:t>.</w:t>
      </w:r>
      <w:r w:rsidRPr="00603221">
        <w:rPr>
          <w:rFonts w:ascii="Tahoma" w:hAnsi="Tahoma" w:cs="Tahoma"/>
          <w:szCs w:val="22"/>
          <w:lang w:val="el-GR"/>
        </w:rPr>
        <w:t xml:space="preserve"> </w:t>
      </w:r>
    </w:p>
    <w:p w14:paraId="6A58BFA5" w14:textId="294647D7" w:rsidR="008338F0" w:rsidRPr="00B46A7F" w:rsidRDefault="003355E7" w:rsidP="004717A5">
      <w:pPr>
        <w:numPr>
          <w:ilvl w:val="0"/>
          <w:numId w:val="4"/>
        </w:numPr>
        <w:spacing w:after="40"/>
        <w:ind w:left="567" w:hanging="567"/>
        <w:rPr>
          <w:rFonts w:ascii="Tahoma" w:eastAsia="Calibri" w:hAnsi="Tahoma" w:cs="Tahoma"/>
          <w:szCs w:val="22"/>
          <w:lang w:val="el-GR"/>
        </w:rPr>
      </w:pPr>
      <w:r w:rsidRPr="00603221">
        <w:rPr>
          <w:rFonts w:ascii="Tahoma" w:hAnsi="Tahoma" w:cs="Tahoma"/>
          <w:szCs w:val="22"/>
          <w:lang w:val="el-GR"/>
        </w:rPr>
        <w:t>η παρούσα Διακήρυξη</w:t>
      </w:r>
      <w:r w:rsidR="006B6AD9" w:rsidRPr="00603221">
        <w:rPr>
          <w:rFonts w:ascii="Tahoma" w:hAnsi="Tahoma" w:cs="Tahoma"/>
          <w:szCs w:val="22"/>
          <w:lang w:val="el-GR"/>
        </w:rPr>
        <w:t xml:space="preserve"> </w:t>
      </w:r>
      <w:r w:rsidRPr="00603221">
        <w:rPr>
          <w:rFonts w:ascii="Tahoma" w:hAnsi="Tahoma" w:cs="Tahoma"/>
          <w:szCs w:val="22"/>
          <w:lang w:val="el-GR"/>
        </w:rPr>
        <w:t xml:space="preserve">με τα Παραρτήματα που αποτελούν αναπόσπαστο μέρος </w:t>
      </w:r>
      <w:r w:rsidR="00B46A7F" w:rsidRPr="00B46A7F">
        <w:rPr>
          <w:rFonts w:ascii="Tahoma" w:hAnsi="Tahoma" w:cs="Tahoma"/>
          <w:szCs w:val="22"/>
          <w:lang w:val="el-GR"/>
        </w:rPr>
        <w:t>αυτής.</w:t>
      </w:r>
    </w:p>
    <w:p w14:paraId="69BD06E3" w14:textId="3802C0B2" w:rsidR="008338F0" w:rsidRPr="00603221" w:rsidRDefault="003355E7" w:rsidP="004717A5">
      <w:pPr>
        <w:numPr>
          <w:ilvl w:val="0"/>
          <w:numId w:val="4"/>
        </w:numPr>
        <w:spacing w:after="40"/>
        <w:ind w:left="567" w:hanging="567"/>
        <w:rPr>
          <w:rFonts w:ascii="Tahoma" w:hAnsi="Tahoma" w:cs="Tahoma"/>
          <w:szCs w:val="22"/>
          <w:lang w:val="el-GR"/>
        </w:rPr>
      </w:pPr>
      <w:r w:rsidRPr="00603221">
        <w:rPr>
          <w:rFonts w:ascii="Tahoma" w:hAnsi="Tahoma" w:cs="Tahoma"/>
          <w:szCs w:val="22"/>
          <w:lang w:val="el-GR"/>
        </w:rPr>
        <w:t>το</w:t>
      </w:r>
      <w:r w:rsidR="00E1337D" w:rsidRPr="00603221">
        <w:rPr>
          <w:rFonts w:ascii="Tahoma" w:hAnsi="Tahoma" w:cs="Tahoma"/>
          <w:szCs w:val="22"/>
          <w:lang w:val="el-GR"/>
        </w:rPr>
        <w:t xml:space="preserve"> </w:t>
      </w:r>
      <w:r w:rsidRPr="00603221">
        <w:rPr>
          <w:rFonts w:ascii="Tahoma" w:hAnsi="Tahoma" w:cs="Tahoma"/>
          <w:szCs w:val="22"/>
          <w:lang w:val="el-GR"/>
        </w:rPr>
        <w:t xml:space="preserve">Ευρωπαϊκό Ενιαίο Έγγραφο Σύμβασης [ΕΕΕΣ] </w:t>
      </w:r>
    </w:p>
    <w:p w14:paraId="01BEE667" w14:textId="28FDF3A0" w:rsidR="008338F0" w:rsidRPr="00DF1DCF" w:rsidRDefault="003355E7" w:rsidP="002E521B">
      <w:pPr>
        <w:numPr>
          <w:ilvl w:val="0"/>
          <w:numId w:val="4"/>
        </w:numPr>
        <w:spacing w:after="40"/>
        <w:ind w:left="567" w:hanging="567"/>
        <w:rPr>
          <w:rFonts w:ascii="Tahoma" w:hAnsi="Tahoma" w:cs="Tahoma"/>
          <w:szCs w:val="22"/>
          <w:lang w:val="el-GR"/>
        </w:rPr>
      </w:pPr>
      <w:r w:rsidRPr="00DF1DCF">
        <w:rPr>
          <w:rFonts w:ascii="Tahoma" w:hAnsi="Tahoma"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1399A91B" w14:textId="77777777" w:rsidR="008338F0" w:rsidRPr="00603221" w:rsidRDefault="003355E7" w:rsidP="00991EF2">
      <w:pPr>
        <w:pStyle w:val="4"/>
        <w:numPr>
          <w:ilvl w:val="2"/>
          <w:numId w:val="11"/>
        </w:numPr>
        <w:rPr>
          <w:rFonts w:ascii="Tahoma" w:hAnsi="Tahoma" w:cs="Tahoma"/>
          <w:szCs w:val="22"/>
          <w:lang w:val="el-GR"/>
        </w:rPr>
      </w:pPr>
      <w:bookmarkStart w:id="29" w:name="_Toc56418671"/>
      <w:r w:rsidRPr="00603221">
        <w:rPr>
          <w:rFonts w:ascii="Tahoma" w:hAnsi="Tahoma" w:cs="Tahoma"/>
          <w:szCs w:val="22"/>
          <w:lang w:val="el-GR"/>
        </w:rPr>
        <w:lastRenderedPageBreak/>
        <w:t xml:space="preserve">Επικοινωνία </w:t>
      </w:r>
      <w:r w:rsidR="003A5AAC" w:rsidRPr="00603221">
        <w:rPr>
          <w:rFonts w:ascii="Tahoma" w:hAnsi="Tahoma" w:cs="Tahoma"/>
          <w:szCs w:val="22"/>
          <w:lang w:val="el-GR"/>
        </w:rPr>
        <w:t>–</w:t>
      </w:r>
      <w:r w:rsidRPr="00603221">
        <w:rPr>
          <w:rFonts w:ascii="Tahoma" w:hAnsi="Tahoma" w:cs="Tahoma"/>
          <w:szCs w:val="22"/>
          <w:lang w:val="el-GR"/>
        </w:rPr>
        <w:t xml:space="preserve"> Πρόσβαση στα έγγραφα της Σύμβασης</w:t>
      </w:r>
      <w:bookmarkEnd w:id="29"/>
    </w:p>
    <w:p w14:paraId="08F92052" w14:textId="77777777" w:rsidR="008338F0" w:rsidRPr="00603221" w:rsidRDefault="003355E7">
      <w:pPr>
        <w:rPr>
          <w:rFonts w:ascii="Tahoma" w:hAnsi="Tahoma" w:cs="Tahoma"/>
          <w:i/>
          <w:color w:val="5B9BD5"/>
          <w:szCs w:val="22"/>
          <w:lang w:val="el-GR"/>
        </w:rPr>
      </w:pPr>
      <w:r w:rsidRPr="00603221">
        <w:rPr>
          <w:rFonts w:ascii="Tahoma" w:hAnsi="Tahoma" w:cs="Tahoma"/>
          <w:szCs w:val="22"/>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5859940C" w14:textId="77777777" w:rsidR="008338F0" w:rsidRPr="00603221" w:rsidRDefault="003355E7" w:rsidP="00991EF2">
      <w:pPr>
        <w:pStyle w:val="4"/>
        <w:numPr>
          <w:ilvl w:val="2"/>
          <w:numId w:val="11"/>
        </w:numPr>
        <w:rPr>
          <w:rFonts w:ascii="Tahoma" w:hAnsi="Tahoma" w:cs="Tahoma"/>
          <w:szCs w:val="22"/>
          <w:lang w:val="el-GR"/>
        </w:rPr>
      </w:pPr>
      <w:bookmarkStart w:id="30" w:name="_Toc56418672"/>
      <w:r w:rsidRPr="00603221">
        <w:rPr>
          <w:rFonts w:ascii="Tahoma" w:hAnsi="Tahoma" w:cs="Tahoma"/>
          <w:szCs w:val="22"/>
          <w:lang w:val="el-GR"/>
        </w:rPr>
        <w:t>Παροχή Διευκρινίσεων</w:t>
      </w:r>
      <w:bookmarkEnd w:id="30"/>
    </w:p>
    <w:p w14:paraId="7F917B47" w14:textId="264BC7F3" w:rsidR="008A3546" w:rsidRPr="00603221" w:rsidRDefault="008A3546" w:rsidP="008A3546">
      <w:pPr>
        <w:rPr>
          <w:rFonts w:ascii="Tahoma" w:hAnsi="Tahoma" w:cs="Tahoma"/>
          <w:b/>
          <w:bCs/>
          <w:i/>
          <w:iCs/>
          <w:color w:val="5B9BD5"/>
          <w:szCs w:val="22"/>
          <w:lang w:val="el-GR"/>
        </w:rPr>
      </w:pPr>
      <w:r w:rsidRPr="00603221">
        <w:rPr>
          <w:rFonts w:ascii="Tahoma" w:hAnsi="Tahoma" w:cs="Tahoma"/>
          <w:szCs w:val="22"/>
          <w:lang w:val="el-GR"/>
        </w:rPr>
        <w:t>Τα σχετικά αιτήματα παροχής διευκρινίσεων υποβάλλονται ηλεκτρονικά,</w:t>
      </w:r>
      <w:r w:rsidR="00E1337D" w:rsidRPr="00603221">
        <w:rPr>
          <w:rFonts w:ascii="Tahoma" w:hAnsi="Tahoma" w:cs="Tahoma"/>
          <w:szCs w:val="22"/>
          <w:lang w:val="el-GR"/>
        </w:rPr>
        <w:t xml:space="preserve"> </w:t>
      </w:r>
      <w:r w:rsidR="00A22F8A" w:rsidRPr="00A22F8A">
        <w:rPr>
          <w:rFonts w:ascii="Tahoma" w:hAnsi="Tahoma" w:cs="Tahoma"/>
          <w:szCs w:val="22"/>
          <w:lang w:val="el-GR"/>
        </w:rPr>
        <w:t xml:space="preserve">το αργότερο </w:t>
      </w:r>
      <w:r w:rsidR="00B46A7F" w:rsidRPr="00B46A7F">
        <w:rPr>
          <w:rFonts w:ascii="Tahoma" w:hAnsi="Tahoma" w:cs="Tahoma"/>
          <w:b/>
          <w:bCs/>
          <w:szCs w:val="22"/>
          <w:lang w:val="el-GR"/>
        </w:rPr>
        <w:t>28/12/2020</w:t>
      </w:r>
      <w:r w:rsidR="00A22F8A" w:rsidRPr="00A22F8A">
        <w:rPr>
          <w:rFonts w:ascii="Tahoma" w:hAnsi="Tahoma" w:cs="Tahoma"/>
          <w:szCs w:val="22"/>
          <w:lang w:val="el-GR"/>
        </w:rPr>
        <w:t xml:space="preserve"> ημέρες πριν την καταληκτική ημερομηνία υποβολής προσφορών</w:t>
      </w:r>
      <w:r w:rsidRPr="00603221">
        <w:rPr>
          <w:rFonts w:ascii="Tahoma" w:hAnsi="Tahoma" w:cs="Tahoma"/>
          <w:szCs w:val="22"/>
          <w:lang w:val="el-GR"/>
        </w:rPr>
        <w:t xml:space="preserve"> και απαντώνται αντίστοιχα στο δικτυακό τόπο του διαγωνισμού μέσω της Διαδικτυακής πύλης </w:t>
      </w:r>
      <w:hyperlink r:id="rId19" w:history="1">
        <w:r w:rsidRPr="00603221">
          <w:rPr>
            <w:rStyle w:val="-"/>
            <w:rFonts w:ascii="Tahoma" w:hAnsi="Tahoma" w:cs="Tahoma"/>
            <w:szCs w:val="22"/>
            <w:lang w:val="el-GR"/>
          </w:rPr>
          <w:t>www.promitheus.gov.gr</w:t>
        </w:r>
      </w:hyperlink>
      <w:r w:rsidRPr="00603221">
        <w:rPr>
          <w:rFonts w:ascii="Tahoma" w:hAnsi="Tahoma" w:cs="Tahoma"/>
          <w:szCs w:val="22"/>
          <w:lang w:val="el-GR"/>
        </w:rPr>
        <w:t>, του Ε.Σ.Η.ΔΗ.Σ. Αιτήματα παροχής</w:t>
      </w:r>
      <w:r w:rsidR="003355E7" w:rsidRPr="00603221">
        <w:rPr>
          <w:rFonts w:ascii="Tahoma" w:hAnsi="Tahoma" w:cs="Tahoma"/>
          <w:szCs w:val="22"/>
          <w:lang w:val="el-GR"/>
        </w:rPr>
        <w:t xml:space="preserve"> </w:t>
      </w:r>
      <w:r w:rsidRPr="00603221">
        <w:rPr>
          <w:rFonts w:ascii="Tahoma" w:hAnsi="Tahoma" w:cs="Tahoma"/>
          <w:szCs w:val="22"/>
          <w:lang w:val="el-GR"/>
        </w:rPr>
        <w:t>συμπληρωματικών πληροφοριών – διευκρινίσεων</w:t>
      </w:r>
      <w:r w:rsidR="00E1337D" w:rsidRPr="00603221">
        <w:rPr>
          <w:rFonts w:ascii="Tahoma" w:hAnsi="Tahoma" w:cs="Tahoma"/>
          <w:szCs w:val="22"/>
          <w:lang w:val="el-GR"/>
        </w:rPr>
        <w:t xml:space="preserve"> </w:t>
      </w:r>
      <w:r w:rsidRPr="00603221">
        <w:rPr>
          <w:rFonts w:ascii="Tahoma" w:hAnsi="Tahoma" w:cs="Tahoma"/>
          <w:szCs w:val="22"/>
          <w:lang w:val="el-GR"/>
        </w:rPr>
        <w:t xml:space="preserve">υποβάλλονται </w:t>
      </w:r>
      <w:r w:rsidR="007A6333">
        <w:rPr>
          <w:rFonts w:ascii="Tahoma" w:hAnsi="Tahoma" w:cs="Tahoma"/>
          <w:szCs w:val="22"/>
          <w:lang w:val="el-GR"/>
        </w:rPr>
        <w:t>α</w:t>
      </w:r>
      <w:r w:rsidRPr="00603221">
        <w:rPr>
          <w:rFonts w:ascii="Tahoma" w:hAnsi="Tahoma" w:cs="Tahoma"/>
          <w:szCs w:val="22"/>
          <w:lang w:val="el-GR"/>
        </w:rPr>
        <w:t>πό εγγεγραμμένους</w:t>
      </w:r>
      <w:r w:rsidR="00E1337D" w:rsidRPr="00603221">
        <w:rPr>
          <w:rFonts w:ascii="Tahoma" w:hAnsi="Tahoma" w:cs="Tahoma"/>
          <w:szCs w:val="22"/>
          <w:lang w:val="el-GR"/>
        </w:rPr>
        <w:t xml:space="preserve"> </w:t>
      </w:r>
      <w:r w:rsidRPr="00603221">
        <w:rPr>
          <w:rFonts w:ascii="Tahoma" w:hAnsi="Tahoma" w:cs="Tahoma"/>
          <w:szCs w:val="22"/>
          <w:lang w:val="el-GR"/>
        </w:rPr>
        <w:t xml:space="preserve">στο σύστημα </w:t>
      </w:r>
      <w:r w:rsidRPr="00603221">
        <w:rPr>
          <w:rFonts w:ascii="Tahoma" w:hAnsi="Tahoma" w:cs="Tahoma"/>
          <w:szCs w:val="22"/>
          <w:lang w:val="el-GR"/>
        </w:rPr>
        <w:lastRenderedPageBreak/>
        <w:t>οικονομικούς φορείς, δηλαδή από εκείνους που διαθέτουν σχετικά διαπιστευτήρια που τους έχουν χορηγηθεί (όνομα χρήστη και κωδι</w:t>
      </w:r>
      <w:r w:rsidR="007A6333">
        <w:rPr>
          <w:rFonts w:ascii="Tahoma" w:hAnsi="Tahoma" w:cs="Tahoma"/>
          <w:szCs w:val="22"/>
          <w:lang w:val="el-GR"/>
        </w:rPr>
        <w:t xml:space="preserve">κό </w:t>
      </w:r>
      <w:r w:rsidRPr="00603221">
        <w:rPr>
          <w:rFonts w:ascii="Tahoma" w:hAnsi="Tahoma" w:cs="Tahoma"/>
          <w:szCs w:val="22"/>
          <w:lang w:val="el-GR"/>
        </w:rPr>
        <w:t xml:space="preserve">πρόσβασης) και απαραίτητα το ηλεκτρονικό αρχείο με το κείμενο των ερωτημάτων </w:t>
      </w:r>
      <w:r w:rsidR="002E1A5F">
        <w:rPr>
          <w:rFonts w:ascii="Tahoma" w:hAnsi="Tahoma" w:cs="Tahoma"/>
          <w:szCs w:val="22"/>
          <w:lang w:val="el-GR"/>
        </w:rPr>
        <w:t xml:space="preserve">να </w:t>
      </w:r>
      <w:r w:rsidRPr="00603221">
        <w:rPr>
          <w:rFonts w:ascii="Tahoma" w:hAnsi="Tahoma" w:cs="Tahoma"/>
          <w:szCs w:val="22"/>
          <w:lang w:val="el-GR"/>
        </w:rPr>
        <w:t xml:space="preserve">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0B335AB7" w14:textId="6564BE53" w:rsidR="008338F0" w:rsidRPr="00603221" w:rsidRDefault="008A3546">
      <w:pPr>
        <w:rPr>
          <w:rFonts w:ascii="Tahoma" w:hAnsi="Tahoma" w:cs="Tahoma"/>
          <w:szCs w:val="22"/>
          <w:lang w:val="el-GR"/>
        </w:rPr>
      </w:pPr>
      <w:r w:rsidRPr="00603221" w:rsidDel="008A3546">
        <w:rPr>
          <w:rFonts w:ascii="Tahoma" w:hAnsi="Tahoma" w:cs="Tahoma"/>
          <w:szCs w:val="22"/>
          <w:lang w:val="el-GR"/>
        </w:rPr>
        <w:t xml:space="preserve"> </w:t>
      </w:r>
    </w:p>
    <w:p w14:paraId="4C2BE523" w14:textId="77777777" w:rsidR="008A3546" w:rsidRPr="00603221" w:rsidRDefault="008A3546" w:rsidP="008A3546">
      <w:pPr>
        <w:rPr>
          <w:rFonts w:ascii="Tahoma" w:hAnsi="Tahoma" w:cs="Tahoma"/>
          <w:szCs w:val="22"/>
          <w:lang w:val="el-GR"/>
        </w:rPr>
      </w:pPr>
      <w:r w:rsidRPr="00603221">
        <w:rPr>
          <w:rFonts w:ascii="Tahoma" w:hAnsi="Tahoma"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B025491" w14:textId="0C3229D0" w:rsidR="008A3546" w:rsidRPr="00603221" w:rsidRDefault="008A3546" w:rsidP="008A3546">
      <w:pPr>
        <w:rPr>
          <w:rFonts w:ascii="Tahoma" w:hAnsi="Tahoma" w:cs="Tahoma"/>
          <w:szCs w:val="22"/>
          <w:lang w:val="el-GR"/>
        </w:rPr>
      </w:pPr>
      <w:r w:rsidRPr="00603221">
        <w:rPr>
          <w:rFonts w:ascii="Tahoma" w:hAnsi="Tahoma" w:cs="Tahoma"/>
          <w:szCs w:val="22"/>
          <w:lang w:val="el-GR"/>
        </w:rPr>
        <w:lastRenderedPageBreak/>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rFonts w:ascii="Tahoma" w:hAnsi="Tahoma" w:cs="Tahoma"/>
          <w:b/>
          <w:szCs w:val="22"/>
          <w:lang w:val="el-GR"/>
        </w:rPr>
        <w:t>έξι (6) ημέρες</w:t>
      </w:r>
      <w:r w:rsidRPr="00603221">
        <w:rPr>
          <w:rFonts w:ascii="Tahoma" w:hAnsi="Tahoma" w:cs="Tahoma"/>
          <w:szCs w:val="22"/>
          <w:lang w:val="el-GR"/>
        </w:rPr>
        <w:t xml:space="preserve"> πριν από την προθεσμία που ορίζεται για την παραλαβή των προσφορών,</w:t>
      </w:r>
    </w:p>
    <w:p w14:paraId="33732B3F" w14:textId="77777777" w:rsidR="008A3546" w:rsidRPr="00603221" w:rsidRDefault="008A3546" w:rsidP="008A3546">
      <w:pPr>
        <w:rPr>
          <w:rFonts w:ascii="Tahoma" w:hAnsi="Tahoma" w:cs="Tahoma"/>
          <w:szCs w:val="22"/>
          <w:lang w:val="el-GR"/>
        </w:rPr>
      </w:pPr>
      <w:r w:rsidRPr="00603221">
        <w:rPr>
          <w:rFonts w:ascii="Tahoma" w:hAnsi="Tahoma" w:cs="Tahoma"/>
          <w:szCs w:val="22"/>
          <w:lang w:val="el-GR"/>
        </w:rPr>
        <w:t>β) όταν τα έγγραφα της σύμβασης υφίστανται σημαντικές αλλαγές.</w:t>
      </w:r>
    </w:p>
    <w:p w14:paraId="644EF14B" w14:textId="77777777" w:rsidR="008A3546" w:rsidRPr="00603221" w:rsidRDefault="008A3546" w:rsidP="008A3546">
      <w:pPr>
        <w:rPr>
          <w:rFonts w:ascii="Tahoma" w:hAnsi="Tahoma" w:cs="Tahoma"/>
          <w:szCs w:val="22"/>
          <w:lang w:val="el-GR"/>
        </w:rPr>
      </w:pPr>
      <w:r w:rsidRPr="00603221">
        <w:rPr>
          <w:rFonts w:ascii="Tahoma" w:hAnsi="Tahoma" w:cs="Tahoma"/>
          <w:szCs w:val="22"/>
          <w:lang w:val="el-GR"/>
        </w:rPr>
        <w:t>Η διάρκεια της παράτασης θα είναι ανάλογη με τη σπουδαιότητα των πληροφοριών ή των αλλαγών.</w:t>
      </w:r>
    </w:p>
    <w:p w14:paraId="438BA92E" w14:textId="61D95515" w:rsidR="008A3546" w:rsidRDefault="008A3546" w:rsidP="008A3546">
      <w:pPr>
        <w:rPr>
          <w:rFonts w:ascii="Tahoma" w:hAnsi="Tahoma" w:cs="Tahoma"/>
          <w:color w:val="0070C0"/>
          <w:szCs w:val="22"/>
          <w:lang w:val="el-GR"/>
        </w:rPr>
      </w:pPr>
      <w:r w:rsidRPr="00603221">
        <w:rPr>
          <w:rFonts w:ascii="Tahoma" w:hAnsi="Tahoma" w:cs="Tahoma"/>
          <w:szCs w:val="22"/>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Pr="00603221">
        <w:rPr>
          <w:rFonts w:ascii="Tahoma" w:hAnsi="Tahoma" w:cs="Tahoma"/>
          <w:color w:val="0070C0"/>
          <w:szCs w:val="22"/>
          <w:lang w:val="el-GR"/>
        </w:rPr>
        <w:t>.</w:t>
      </w:r>
    </w:p>
    <w:p w14:paraId="69A1E7CF" w14:textId="77777777" w:rsidR="00DF1DCF" w:rsidRPr="00603221" w:rsidRDefault="00DF1DCF" w:rsidP="008A3546">
      <w:pPr>
        <w:rPr>
          <w:rFonts w:ascii="Tahoma" w:hAnsi="Tahoma" w:cs="Tahoma"/>
          <w:b/>
          <w:bCs/>
          <w:i/>
          <w:iCs/>
          <w:color w:val="5B9BD5"/>
          <w:szCs w:val="22"/>
          <w:lang w:val="el-GR"/>
        </w:rPr>
      </w:pPr>
    </w:p>
    <w:p w14:paraId="7D315BFA" w14:textId="77777777" w:rsidR="008338F0" w:rsidRPr="00603221" w:rsidRDefault="003355E7" w:rsidP="00991EF2">
      <w:pPr>
        <w:pStyle w:val="4"/>
        <w:numPr>
          <w:ilvl w:val="2"/>
          <w:numId w:val="11"/>
        </w:numPr>
        <w:rPr>
          <w:rFonts w:ascii="Tahoma" w:hAnsi="Tahoma" w:cs="Tahoma"/>
          <w:szCs w:val="22"/>
          <w:lang w:val="el-GR"/>
        </w:rPr>
      </w:pPr>
      <w:bookmarkStart w:id="31" w:name="_Toc56418673"/>
      <w:r w:rsidRPr="00603221">
        <w:rPr>
          <w:rFonts w:ascii="Tahoma" w:hAnsi="Tahoma" w:cs="Tahoma"/>
          <w:szCs w:val="22"/>
          <w:lang w:val="el-GR"/>
        </w:rPr>
        <w:lastRenderedPageBreak/>
        <w:t>Γλώσσα</w:t>
      </w:r>
      <w:bookmarkEnd w:id="31"/>
    </w:p>
    <w:p w14:paraId="69A29083" w14:textId="73C2BE3A" w:rsidR="00C931A2" w:rsidRPr="00603221" w:rsidRDefault="003355E7" w:rsidP="00C931A2">
      <w:pPr>
        <w:rPr>
          <w:rFonts w:ascii="Tahoma" w:hAnsi="Tahoma" w:cs="Tahoma"/>
          <w:szCs w:val="22"/>
          <w:lang w:val="el-GR"/>
        </w:rPr>
      </w:pPr>
      <w:r w:rsidRPr="00603221">
        <w:rPr>
          <w:rFonts w:ascii="Tahoma" w:hAnsi="Tahoma" w:cs="Tahoma"/>
          <w:szCs w:val="22"/>
          <w:lang w:val="el-GR"/>
        </w:rPr>
        <w:t>Τα έγγραφα της σύμβασης έχουν συνταχθεί στην ελληνική γλώσσα</w:t>
      </w:r>
      <w:r w:rsidR="00601749" w:rsidRPr="00603221">
        <w:rPr>
          <w:rFonts w:ascii="Tahoma" w:hAnsi="Tahoma" w:cs="Tahoma"/>
          <w:szCs w:val="22"/>
          <w:lang w:val="el-GR"/>
        </w:rPr>
        <w:t xml:space="preserve">. </w:t>
      </w:r>
      <w:r w:rsidR="001C5CBA" w:rsidRPr="00603221">
        <w:rPr>
          <w:rFonts w:ascii="Tahoma" w:hAnsi="Tahoma"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r w:rsidR="003908A2" w:rsidRPr="00603221" w:rsidDel="003908A2">
        <w:rPr>
          <w:rStyle w:val="FootnoteReference2"/>
          <w:rFonts w:ascii="Tahoma" w:hAnsi="Tahoma" w:cs="Tahoma"/>
          <w:szCs w:val="22"/>
          <w:lang w:val="el-GR"/>
        </w:rPr>
        <w:t xml:space="preserve"> </w:t>
      </w:r>
    </w:p>
    <w:p w14:paraId="1C8ED3D3" w14:textId="77777777" w:rsidR="008338F0" w:rsidRPr="00603221" w:rsidRDefault="003355E7">
      <w:pPr>
        <w:rPr>
          <w:rFonts w:ascii="Tahoma" w:hAnsi="Tahoma" w:cs="Tahoma"/>
          <w:szCs w:val="22"/>
          <w:lang w:val="el-GR"/>
        </w:rPr>
      </w:pPr>
      <w:r w:rsidRPr="00603221">
        <w:rPr>
          <w:rFonts w:ascii="Tahoma" w:hAnsi="Tahoma" w:cs="Tahoma"/>
          <w:szCs w:val="22"/>
          <w:lang w:val="el-GR"/>
        </w:rPr>
        <w:t>Τυχόν προδικαστικές προσφυγές υποβάλλονται στην ελληνική γλώσσα.</w:t>
      </w:r>
    </w:p>
    <w:p w14:paraId="2E60FE26" w14:textId="49750DAE" w:rsidR="008338F0" w:rsidRPr="00603221" w:rsidRDefault="001C5CBA">
      <w:pPr>
        <w:rPr>
          <w:rFonts w:ascii="Tahoma" w:hAnsi="Tahoma" w:cs="Tahoma"/>
          <w:color w:val="000000"/>
          <w:szCs w:val="22"/>
          <w:lang w:val="el-GR"/>
        </w:rPr>
      </w:pPr>
      <w:r w:rsidRPr="00603221">
        <w:rPr>
          <w:rFonts w:ascii="Tahoma" w:hAnsi="Tahoma" w:cs="Tahoma"/>
          <w:color w:val="000000"/>
          <w:szCs w:val="22"/>
          <w:lang w:val="el-GR"/>
        </w:rPr>
        <w:t xml:space="preserve">Οι </w:t>
      </w:r>
      <w:r w:rsidRPr="00F05CE1">
        <w:rPr>
          <w:rFonts w:ascii="Tahoma" w:hAnsi="Tahoma" w:cs="Tahoma"/>
          <w:b/>
          <w:color w:val="000000"/>
          <w:szCs w:val="22"/>
          <w:lang w:val="el-GR"/>
        </w:rPr>
        <w:t>προσφορές</w:t>
      </w:r>
      <w:r w:rsidRPr="00603221">
        <w:rPr>
          <w:rFonts w:ascii="Tahoma" w:hAnsi="Tahoma" w:cs="Tahoma"/>
          <w:color w:val="000000"/>
          <w:szCs w:val="22"/>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w:t>
      </w:r>
      <w:r w:rsidRPr="00603221">
        <w:rPr>
          <w:rFonts w:ascii="Tahoma" w:hAnsi="Tahoma" w:cs="Tahoma"/>
          <w:color w:val="000000"/>
          <w:szCs w:val="22"/>
          <w:lang w:val="el-GR"/>
        </w:rPr>
        <w:lastRenderedPageBreak/>
        <w:t>από πρόσωπο κατά νόμο αρμόδιο της χώρας στην οποία έχει συνταχθεί το έγγραφο.</w:t>
      </w:r>
    </w:p>
    <w:p w14:paraId="5A02CFFE" w14:textId="77777777" w:rsidR="008338F0" w:rsidRPr="00603221" w:rsidRDefault="003355E7">
      <w:pPr>
        <w:rPr>
          <w:rFonts w:ascii="Tahoma" w:hAnsi="Tahoma" w:cs="Tahoma"/>
          <w:color w:val="000000"/>
          <w:szCs w:val="22"/>
          <w:lang w:val="el-GR"/>
        </w:rPr>
      </w:pPr>
      <w:r w:rsidRPr="00603221">
        <w:rPr>
          <w:rFonts w:ascii="Tahoma" w:hAnsi="Tahoma" w:cs="Tahoma"/>
          <w:color w:val="000000"/>
          <w:szCs w:val="22"/>
          <w:lang w:val="el-GR"/>
        </w:rPr>
        <w:t xml:space="preserve">Τα </w:t>
      </w:r>
      <w:r w:rsidRPr="00603221">
        <w:rPr>
          <w:rFonts w:ascii="Tahoma" w:hAnsi="Tahoma" w:cs="Tahoma"/>
          <w:b/>
          <w:color w:val="000000"/>
          <w:szCs w:val="22"/>
          <w:lang w:val="el-GR"/>
        </w:rPr>
        <w:t>αποδεικτικά έγγραφα</w:t>
      </w:r>
      <w:r w:rsidRPr="00603221">
        <w:rPr>
          <w:rFonts w:ascii="Tahoma" w:hAnsi="Tahoma" w:cs="Tahoma"/>
          <w:color w:val="000000"/>
          <w:szCs w:val="22"/>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38F23B76" w14:textId="1C1BB2F1" w:rsidR="00EB57EE" w:rsidRPr="00603221" w:rsidRDefault="00EB57EE" w:rsidP="00EB57EE">
      <w:pPr>
        <w:suppressAutoHyphens w:val="0"/>
        <w:autoSpaceDE w:val="0"/>
        <w:autoSpaceDN w:val="0"/>
        <w:adjustRightInd w:val="0"/>
        <w:spacing w:after="0"/>
        <w:rPr>
          <w:rFonts w:ascii="Tahoma" w:hAnsi="Tahoma" w:cs="Tahoma"/>
          <w:color w:val="000000"/>
          <w:szCs w:val="22"/>
          <w:lang w:val="el-GR"/>
        </w:rPr>
      </w:pPr>
      <w:r w:rsidRPr="00603221">
        <w:rPr>
          <w:rFonts w:ascii="Tahoma" w:hAnsi="Tahoma" w:cs="Tahoma"/>
          <w:color w:val="000000"/>
          <w:szCs w:val="22"/>
          <w:lang w:val="el-GR"/>
        </w:rPr>
        <w:t>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3FDFDED5" w14:textId="77777777" w:rsidR="00EB57EE" w:rsidRPr="00603221" w:rsidRDefault="00EB57EE">
      <w:pPr>
        <w:rPr>
          <w:rFonts w:ascii="Tahoma" w:hAnsi="Tahoma" w:cs="Tahoma"/>
          <w:color w:val="000000"/>
          <w:szCs w:val="22"/>
          <w:lang w:val="el-GR"/>
        </w:rPr>
      </w:pPr>
    </w:p>
    <w:p w14:paraId="0A74575E" w14:textId="77777777" w:rsidR="008338F0" w:rsidRPr="00603221" w:rsidRDefault="003355E7">
      <w:pPr>
        <w:rPr>
          <w:rFonts w:ascii="Tahoma" w:hAnsi="Tahoma" w:cs="Tahoma"/>
          <w:color w:val="000000"/>
          <w:szCs w:val="22"/>
          <w:lang w:val="el-GR"/>
        </w:rPr>
      </w:pPr>
      <w:r w:rsidRPr="00603221">
        <w:rPr>
          <w:rFonts w:ascii="Tahoma" w:hAnsi="Tahoma" w:cs="Tahoma"/>
          <w:color w:val="000000"/>
          <w:szCs w:val="22"/>
          <w:lang w:val="el-GR"/>
        </w:rPr>
        <w:lastRenderedPageBreak/>
        <w:t xml:space="preserve">Ενημερωτικά και τεχνικά φυλλάδια και άλλα έντυπα -εταιρικά ή μη- με ειδικό τεχνικό </w:t>
      </w:r>
      <w:r w:rsidRPr="00603221">
        <w:rPr>
          <w:rFonts w:ascii="Tahoma" w:hAnsi="Tahoma" w:cs="Tahoma"/>
          <w:i/>
          <w:iCs/>
          <w:color w:val="000000"/>
          <w:szCs w:val="22"/>
          <w:lang w:val="el-GR"/>
        </w:rPr>
        <w:t>περιεχόμενο</w:t>
      </w:r>
      <w:r w:rsidRPr="00603221">
        <w:rPr>
          <w:rFonts w:ascii="Tahoma" w:hAnsi="Tahoma" w:cs="Tahoma"/>
          <w:color w:val="000000"/>
          <w:szCs w:val="22"/>
          <w:lang w:val="el-GR"/>
        </w:rPr>
        <w:t xml:space="preserve"> μπορούν να υποβάλλονται </w:t>
      </w:r>
      <w:r w:rsidR="00601749" w:rsidRPr="00603221">
        <w:rPr>
          <w:rFonts w:ascii="Tahoma" w:hAnsi="Tahoma" w:cs="Tahoma"/>
          <w:color w:val="000000"/>
          <w:szCs w:val="22"/>
          <w:lang w:val="el-GR"/>
        </w:rPr>
        <w:t xml:space="preserve">στην </w:t>
      </w:r>
      <w:r w:rsidR="00A23DF2" w:rsidRPr="00603221">
        <w:rPr>
          <w:rFonts w:ascii="Tahoma" w:hAnsi="Tahoma" w:cs="Tahoma"/>
          <w:color w:val="000000"/>
          <w:szCs w:val="22"/>
          <w:lang w:val="el-GR"/>
        </w:rPr>
        <w:t>Α</w:t>
      </w:r>
      <w:r w:rsidR="00601749" w:rsidRPr="00603221">
        <w:rPr>
          <w:rFonts w:ascii="Tahoma" w:hAnsi="Tahoma" w:cs="Tahoma"/>
          <w:color w:val="000000"/>
          <w:szCs w:val="22"/>
          <w:lang w:val="el-GR"/>
        </w:rPr>
        <w:t>γγλική</w:t>
      </w:r>
      <w:r w:rsidR="00601749" w:rsidRPr="00603221" w:rsidDel="00601749">
        <w:rPr>
          <w:rFonts w:ascii="Tahoma" w:hAnsi="Tahoma" w:cs="Tahoma"/>
          <w:color w:val="000000"/>
          <w:szCs w:val="22"/>
          <w:lang w:val="el-GR"/>
        </w:rPr>
        <w:t xml:space="preserve"> </w:t>
      </w:r>
      <w:r w:rsidRPr="00603221">
        <w:rPr>
          <w:rFonts w:ascii="Tahoma" w:hAnsi="Tahoma" w:cs="Tahoma"/>
          <w:color w:val="000000"/>
          <w:szCs w:val="22"/>
          <w:lang w:val="el-GR"/>
        </w:rPr>
        <w:t>γλώσσα, χωρίς να συνοδεύονται από μετάφραση στην ελληνική.</w:t>
      </w:r>
    </w:p>
    <w:p w14:paraId="2C48574A" w14:textId="77777777" w:rsidR="008338F0" w:rsidRPr="00603221" w:rsidRDefault="003355E7">
      <w:pPr>
        <w:rPr>
          <w:rFonts w:ascii="Tahoma" w:hAnsi="Tahoma" w:cs="Tahoma"/>
          <w:szCs w:val="22"/>
          <w:lang w:val="el-GR"/>
        </w:rPr>
      </w:pPr>
      <w:r w:rsidRPr="00603221">
        <w:rPr>
          <w:rFonts w:ascii="Tahoma" w:hAnsi="Tahoma"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E4976D0" w14:textId="77777777" w:rsidR="003A5AAC" w:rsidRPr="00603221" w:rsidRDefault="003A5AAC" w:rsidP="00991EF2">
      <w:pPr>
        <w:pStyle w:val="4"/>
        <w:numPr>
          <w:ilvl w:val="2"/>
          <w:numId w:val="11"/>
        </w:numPr>
        <w:rPr>
          <w:rFonts w:ascii="Tahoma" w:hAnsi="Tahoma" w:cs="Tahoma"/>
          <w:szCs w:val="22"/>
          <w:lang w:val="el-GR"/>
        </w:rPr>
      </w:pPr>
      <w:bookmarkStart w:id="32" w:name="_Ref496624630"/>
      <w:bookmarkStart w:id="33" w:name="_Ref496624815"/>
      <w:bookmarkStart w:id="34" w:name="_Ref496625091"/>
      <w:bookmarkStart w:id="35" w:name="_Toc56418674"/>
      <w:r w:rsidRPr="00603221">
        <w:rPr>
          <w:rFonts w:ascii="Tahoma" w:hAnsi="Tahoma" w:cs="Tahoma"/>
          <w:szCs w:val="22"/>
          <w:lang w:val="el-GR"/>
        </w:rPr>
        <w:t>Εγγυήσεις</w:t>
      </w:r>
      <w:bookmarkEnd w:id="32"/>
      <w:bookmarkEnd w:id="33"/>
      <w:bookmarkEnd w:id="34"/>
      <w:bookmarkEnd w:id="35"/>
    </w:p>
    <w:p w14:paraId="13600DF7" w14:textId="0205AAD2" w:rsidR="008338F0" w:rsidRPr="00A0278E" w:rsidRDefault="00A22F8A" w:rsidP="00A0278E">
      <w:pPr>
        <w:rPr>
          <w:rFonts w:ascii="Tahoma" w:hAnsi="Tahoma" w:cs="Tahoma"/>
          <w:color w:val="000000"/>
          <w:szCs w:val="22"/>
          <w:lang w:val="el-GR"/>
        </w:rPr>
      </w:pPr>
      <w:bookmarkStart w:id="36" w:name="_Hlk499302719"/>
      <w:r w:rsidRPr="00A0278E">
        <w:rPr>
          <w:rFonts w:ascii="Tahoma" w:hAnsi="Tahoma" w:cs="Tahoma"/>
          <w:color w:val="000000"/>
          <w:szCs w:val="22"/>
          <w:lang w:val="el-GR"/>
        </w:rPr>
        <w:t>Οι εγγυητικές επιστολές των παραγράφων 2.2.2 και 4.1.</w:t>
      </w:r>
      <w:r w:rsidR="006771AF" w:rsidRPr="00A0278E">
        <w:rPr>
          <w:rFonts w:ascii="Tahoma" w:hAnsi="Tahoma" w:cs="Tahoma"/>
          <w:color w:val="000000"/>
          <w:szCs w:val="22"/>
          <w:lang w:val="el-GR"/>
        </w:rPr>
        <w:t xml:space="preserve">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w:t>
      </w:r>
      <w:r w:rsidR="006771AF" w:rsidRPr="00A0278E">
        <w:rPr>
          <w:rFonts w:ascii="Tahoma" w:hAnsi="Tahoma" w:cs="Tahoma"/>
          <w:color w:val="000000"/>
          <w:szCs w:val="22"/>
          <w:lang w:val="el-GR"/>
        </w:rPr>
        <w:lastRenderedPageBreak/>
        <w:t>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1C5CBA" w:rsidRPr="00A0278E">
        <w:rPr>
          <w:rFonts w:ascii="Tahoma" w:hAnsi="Tahoma" w:cs="Tahoma"/>
          <w:color w:val="000000"/>
          <w:szCs w:val="22"/>
          <w:lang w:val="el-GR"/>
        </w:rPr>
        <w:t xml:space="preserve"> </w:t>
      </w:r>
      <w:r w:rsidR="003355E7" w:rsidRPr="00A0278E">
        <w:rPr>
          <w:rFonts w:ascii="Tahoma" w:hAnsi="Tahoma"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67046EB5" w14:textId="77777777" w:rsidR="008338F0" w:rsidRPr="00603221" w:rsidRDefault="003355E7">
      <w:pPr>
        <w:rPr>
          <w:rFonts w:ascii="Tahoma" w:hAnsi="Tahoma" w:cs="Tahoma"/>
          <w:i/>
          <w:iCs/>
          <w:color w:val="5B9BD5"/>
          <w:szCs w:val="22"/>
          <w:lang w:val="el-GR"/>
        </w:rPr>
      </w:pPr>
      <w:r w:rsidRPr="00603221">
        <w:rPr>
          <w:rFonts w:ascii="Tahoma" w:hAnsi="Tahoma" w:cs="Tahoma"/>
          <w:color w:val="000000"/>
          <w:szCs w:val="22"/>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rFonts w:ascii="Tahoma" w:hAnsi="Tahoma" w:cs="Tahoma"/>
          <w:color w:val="000000"/>
          <w:szCs w:val="22"/>
          <w:lang w:val="el-GR"/>
        </w:rPr>
        <w:t xml:space="preserve"> </w:t>
      </w:r>
      <w:r w:rsidRPr="00603221">
        <w:rPr>
          <w:rFonts w:ascii="Tahoma" w:hAnsi="Tahoma" w:cs="Tahoma"/>
          <w:color w:val="000000"/>
          <w:szCs w:val="22"/>
          <w:lang w:val="el-GR"/>
        </w:rPr>
        <w:t xml:space="preserve">ζ) </w:t>
      </w:r>
      <w:r w:rsidRPr="00603221">
        <w:rPr>
          <w:rFonts w:ascii="Tahoma" w:hAnsi="Tahoma" w:cs="Tahoma"/>
          <w:color w:val="000000"/>
          <w:szCs w:val="22"/>
          <w:lang w:val="el-GR"/>
        </w:rPr>
        <w:lastRenderedPageBreak/>
        <w:t>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rFonts w:ascii="Tahoma" w:hAnsi="Tahoma" w:cs="Tahoma"/>
          <w:color w:val="000000"/>
          <w:szCs w:val="22"/>
          <w:lang w:val="el-GR"/>
        </w:rPr>
        <w:t xml:space="preserve"> καταληκτική</w:t>
      </w:r>
      <w:r w:rsidR="00E1337D" w:rsidRPr="00603221">
        <w:rPr>
          <w:rFonts w:ascii="Tahoma" w:hAnsi="Tahoma" w:cs="Tahoma"/>
          <w:color w:val="000000"/>
          <w:szCs w:val="22"/>
          <w:lang w:val="el-GR"/>
        </w:rPr>
        <w:t xml:space="preserve"> </w:t>
      </w:r>
      <w:r w:rsidRPr="00603221">
        <w:rPr>
          <w:rFonts w:ascii="Tahoma" w:hAnsi="Tahoma"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3017F583" w14:textId="7E946F94" w:rsidR="00401C3F" w:rsidRDefault="00401C3F">
      <w:pPr>
        <w:rPr>
          <w:rFonts w:ascii="Tahoma" w:hAnsi="Tahoma" w:cs="Tahoma"/>
          <w:color w:val="000000"/>
          <w:szCs w:val="22"/>
          <w:lang w:val="el-GR"/>
        </w:rPr>
      </w:pPr>
      <w:r w:rsidRPr="00603221">
        <w:rPr>
          <w:rFonts w:ascii="Tahoma" w:hAnsi="Tahoma" w:cs="Tahoma"/>
          <w:color w:val="000000"/>
          <w:szCs w:val="22"/>
          <w:lang w:val="el-GR"/>
        </w:rPr>
        <w:t>Οι εγγυητικές επιστολές συντάσσονται σύμφωνα με τα υποδείγματα του Παραρτήματος της παρούσας.</w:t>
      </w:r>
    </w:p>
    <w:p w14:paraId="785F303A" w14:textId="77777777" w:rsidR="002377DD" w:rsidRPr="00A0278E" w:rsidRDefault="002377DD" w:rsidP="002377DD">
      <w:pPr>
        <w:rPr>
          <w:rFonts w:ascii="Tahoma" w:hAnsi="Tahoma" w:cs="Tahoma"/>
          <w:color w:val="000000"/>
          <w:szCs w:val="22"/>
          <w:lang w:val="el-GR"/>
        </w:rPr>
      </w:pPr>
      <w:r w:rsidRPr="00A0278E">
        <w:rPr>
          <w:rFonts w:ascii="Tahoma" w:hAnsi="Tahoma" w:cs="Tahoma"/>
          <w:color w:val="000000"/>
          <w:szCs w:val="22"/>
          <w:lang w:val="el-GR"/>
        </w:rPr>
        <w:lastRenderedPageBreak/>
        <w:t xml:space="preserve">Επισημαίνεται ότι εγγυήσεις που εκδίδονται από το ΤΣΜΕΔΕ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F897BCD" w14:textId="77777777" w:rsidR="002377DD" w:rsidRPr="00603221" w:rsidRDefault="002377DD">
      <w:pPr>
        <w:rPr>
          <w:rFonts w:ascii="Tahoma" w:hAnsi="Tahoma" w:cs="Tahoma"/>
          <w:color w:val="000000"/>
          <w:szCs w:val="22"/>
          <w:lang w:val="el-GR"/>
        </w:rPr>
      </w:pPr>
    </w:p>
    <w:p w14:paraId="223281AD" w14:textId="77777777" w:rsidR="008338F0" w:rsidRPr="00603221" w:rsidRDefault="003355E7">
      <w:pPr>
        <w:rPr>
          <w:rFonts w:ascii="Tahoma" w:hAnsi="Tahoma" w:cs="Tahoma"/>
          <w:szCs w:val="22"/>
          <w:lang w:val="el-GR"/>
        </w:rPr>
      </w:pPr>
      <w:r w:rsidRPr="00603221">
        <w:rPr>
          <w:rFonts w:ascii="Tahoma" w:hAnsi="Tahoma"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bookmarkEnd w:id="36"/>
    <w:p w14:paraId="06A59095" w14:textId="77777777"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tab/>
      </w:r>
      <w:bookmarkStart w:id="37" w:name="_Toc56418675"/>
      <w:r w:rsidRPr="00603221">
        <w:rPr>
          <w:rFonts w:ascii="Tahoma" w:hAnsi="Tahoma" w:cs="Tahoma"/>
          <w:sz w:val="22"/>
          <w:lang w:val="el-GR"/>
        </w:rPr>
        <w:t>Δικαίωμα Συμμετοχής - Κριτήρια Ποιοτικής Επιλογής</w:t>
      </w:r>
      <w:bookmarkEnd w:id="37"/>
    </w:p>
    <w:p w14:paraId="18A86997" w14:textId="77777777" w:rsidR="008338F0" w:rsidRPr="00603221" w:rsidRDefault="003355E7" w:rsidP="00991EF2">
      <w:pPr>
        <w:pStyle w:val="4"/>
        <w:numPr>
          <w:ilvl w:val="2"/>
          <w:numId w:val="11"/>
        </w:numPr>
        <w:rPr>
          <w:rFonts w:ascii="Tahoma" w:hAnsi="Tahoma" w:cs="Tahoma"/>
          <w:szCs w:val="22"/>
          <w:lang w:val="el-GR"/>
        </w:rPr>
      </w:pPr>
      <w:bookmarkStart w:id="38" w:name="_Ref496541397"/>
      <w:bookmarkStart w:id="39" w:name="_Toc56418676"/>
      <w:r w:rsidRPr="00603221">
        <w:rPr>
          <w:rFonts w:ascii="Tahoma" w:hAnsi="Tahoma" w:cs="Tahoma"/>
          <w:szCs w:val="22"/>
          <w:lang w:val="el-GR"/>
        </w:rPr>
        <w:t>Δικαιούμενοι συμμετοχής</w:t>
      </w:r>
      <w:bookmarkEnd w:id="38"/>
      <w:bookmarkEnd w:id="39"/>
      <w:r w:rsidRPr="00603221">
        <w:rPr>
          <w:rFonts w:ascii="Tahoma" w:hAnsi="Tahoma" w:cs="Tahoma"/>
          <w:szCs w:val="22"/>
          <w:lang w:val="el-GR"/>
        </w:rPr>
        <w:t xml:space="preserve"> </w:t>
      </w:r>
    </w:p>
    <w:p w14:paraId="0FE787F2" w14:textId="77777777" w:rsidR="008338F0" w:rsidRPr="00603221" w:rsidRDefault="003355E7" w:rsidP="00B8545D">
      <w:pPr>
        <w:spacing w:before="240"/>
        <w:rPr>
          <w:rFonts w:ascii="Tahoma" w:hAnsi="Tahoma" w:cs="Tahoma"/>
          <w:szCs w:val="22"/>
          <w:lang w:val="el-GR"/>
        </w:rPr>
      </w:pPr>
      <w:r w:rsidRPr="00603221">
        <w:rPr>
          <w:rFonts w:ascii="Tahoma" w:hAnsi="Tahoma" w:cs="Tahoma"/>
          <w:b/>
          <w:bCs/>
          <w:szCs w:val="22"/>
          <w:lang w:val="el-GR"/>
        </w:rPr>
        <w:t>1.</w:t>
      </w:r>
      <w:r w:rsidRPr="00603221">
        <w:rPr>
          <w:rFonts w:ascii="Tahoma" w:hAnsi="Tahoma"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0570A55" w14:textId="77777777" w:rsidR="008338F0" w:rsidRPr="00603221" w:rsidRDefault="003355E7">
      <w:pPr>
        <w:rPr>
          <w:rFonts w:ascii="Tahoma" w:hAnsi="Tahoma" w:cs="Tahoma"/>
          <w:szCs w:val="22"/>
          <w:lang w:val="el-GR"/>
        </w:rPr>
      </w:pPr>
      <w:r w:rsidRPr="00603221">
        <w:rPr>
          <w:rFonts w:ascii="Tahoma" w:hAnsi="Tahoma" w:cs="Tahoma"/>
          <w:szCs w:val="22"/>
          <w:lang w:val="el-GR"/>
        </w:rPr>
        <w:lastRenderedPageBreak/>
        <w:t>α) κράτος-μέλος της Ένωσης,</w:t>
      </w:r>
    </w:p>
    <w:p w14:paraId="66343A4A" w14:textId="77777777" w:rsidR="008338F0" w:rsidRPr="00603221" w:rsidRDefault="003355E7">
      <w:pPr>
        <w:rPr>
          <w:rFonts w:ascii="Tahoma" w:hAnsi="Tahoma" w:cs="Tahoma"/>
          <w:szCs w:val="22"/>
          <w:lang w:val="el-GR"/>
        </w:rPr>
      </w:pPr>
      <w:r w:rsidRPr="00603221">
        <w:rPr>
          <w:rFonts w:ascii="Tahoma" w:hAnsi="Tahoma" w:cs="Tahoma"/>
          <w:szCs w:val="22"/>
          <w:lang w:val="el-GR"/>
        </w:rPr>
        <w:t>β) κράτος-μέλος του Ευρωπαϊκού Οικονομικού Χώρου (Ε.Ο.Χ.),</w:t>
      </w:r>
    </w:p>
    <w:p w14:paraId="7CAD19CC"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603221">
        <w:rPr>
          <w:rFonts w:ascii="Tahoma" w:hAnsi="Tahoma" w:cs="Tahoma"/>
          <w:szCs w:val="22"/>
        </w:rPr>
        <w:t>I</w:t>
      </w:r>
      <w:r w:rsidRPr="00603221">
        <w:rPr>
          <w:rFonts w:ascii="Tahoma" w:hAnsi="Tahoma" w:cs="Tahoma"/>
          <w:szCs w:val="22"/>
          <w:lang w:val="el-GR"/>
        </w:rPr>
        <w:t xml:space="preserve"> της ως άνω Συμφωνίας, καθώς και </w:t>
      </w:r>
    </w:p>
    <w:p w14:paraId="17C39D0D" w14:textId="77777777" w:rsidR="008338F0" w:rsidRPr="00603221" w:rsidRDefault="003355E7">
      <w:pPr>
        <w:rPr>
          <w:rFonts w:ascii="Tahoma" w:hAnsi="Tahoma" w:cs="Tahoma"/>
          <w:b/>
          <w:bCs/>
          <w:szCs w:val="22"/>
          <w:lang w:val="el-GR"/>
        </w:rPr>
      </w:pPr>
      <w:r w:rsidRPr="00603221">
        <w:rPr>
          <w:rFonts w:ascii="Tahoma" w:hAnsi="Tahoma"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66CAB9A" w14:textId="77777777" w:rsidR="008338F0" w:rsidRPr="00603221" w:rsidRDefault="003355E7">
      <w:pPr>
        <w:rPr>
          <w:rFonts w:ascii="Tahoma" w:eastAsia="Calibri" w:hAnsi="Tahoma" w:cs="Tahoma"/>
          <w:i/>
          <w:iCs/>
          <w:color w:val="0070C0"/>
          <w:szCs w:val="22"/>
          <w:lang w:val="el-GR"/>
        </w:rPr>
      </w:pPr>
      <w:r w:rsidRPr="00603221">
        <w:rPr>
          <w:rFonts w:ascii="Tahoma" w:hAnsi="Tahoma" w:cs="Tahoma"/>
          <w:b/>
          <w:bCs/>
          <w:szCs w:val="22"/>
          <w:lang w:val="el-GR"/>
        </w:rPr>
        <w:t>2.</w:t>
      </w:r>
      <w:r w:rsidRPr="00603221">
        <w:rPr>
          <w:rFonts w:ascii="Tahoma" w:hAnsi="Tahoma" w:cs="Tahoma"/>
          <w:szCs w:val="22"/>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6D523A" w:rsidRPr="00603221">
        <w:rPr>
          <w:rFonts w:ascii="Tahoma" w:hAnsi="Tahoma" w:cs="Tahoma"/>
          <w:i/>
          <w:iCs/>
          <w:color w:val="5B9BD5"/>
          <w:szCs w:val="22"/>
          <w:lang w:val="el-GR"/>
        </w:rPr>
        <w:t>.</w:t>
      </w:r>
    </w:p>
    <w:p w14:paraId="52000F68" w14:textId="4023036B" w:rsidR="008338F0" w:rsidRPr="00603221" w:rsidRDefault="003355E7">
      <w:pPr>
        <w:rPr>
          <w:rFonts w:ascii="Tahoma" w:hAnsi="Tahoma" w:cs="Tahoma"/>
          <w:i/>
          <w:iCs/>
          <w:color w:val="5B9BD5"/>
          <w:szCs w:val="22"/>
          <w:lang w:val="el-GR"/>
        </w:rPr>
      </w:pPr>
      <w:r w:rsidRPr="00603221">
        <w:rPr>
          <w:rFonts w:ascii="Tahoma" w:hAnsi="Tahoma" w:cs="Tahoma"/>
          <w:b/>
          <w:bCs/>
          <w:szCs w:val="22"/>
          <w:lang w:val="el-GR"/>
        </w:rPr>
        <w:lastRenderedPageBreak/>
        <w:t>3.</w:t>
      </w:r>
      <w:r w:rsidRPr="00603221">
        <w:rPr>
          <w:rFonts w:ascii="Tahoma" w:hAnsi="Tahoma"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rFonts w:ascii="Tahoma" w:hAnsi="Tahoma" w:cs="Tahoma"/>
          <w:szCs w:val="22"/>
          <w:lang w:val="el-GR"/>
        </w:rPr>
        <w:t xml:space="preserve"> </w:t>
      </w:r>
    </w:p>
    <w:p w14:paraId="63447A9F" w14:textId="7889237A" w:rsidR="00AB1DCF" w:rsidRPr="00603221" w:rsidRDefault="00AB1DCF" w:rsidP="00AB1DCF">
      <w:pPr>
        <w:pStyle w:val="af6"/>
        <w:rPr>
          <w:rFonts w:ascii="Tahoma" w:hAnsi="Tahoma" w:cs="Tahoma"/>
          <w:szCs w:val="22"/>
          <w:lang w:val="el-GR"/>
        </w:rPr>
      </w:pPr>
    </w:p>
    <w:p w14:paraId="55210FB6" w14:textId="77777777" w:rsidR="008338F0" w:rsidRPr="00603221" w:rsidRDefault="003355E7" w:rsidP="00991EF2">
      <w:pPr>
        <w:pStyle w:val="4"/>
        <w:numPr>
          <w:ilvl w:val="2"/>
          <w:numId w:val="11"/>
        </w:numPr>
        <w:rPr>
          <w:rFonts w:ascii="Tahoma" w:hAnsi="Tahoma" w:cs="Tahoma"/>
          <w:szCs w:val="22"/>
          <w:lang w:val="el-GR"/>
        </w:rPr>
      </w:pPr>
      <w:bookmarkStart w:id="40" w:name="_Ref496542081"/>
      <w:bookmarkStart w:id="41" w:name="_Toc56418677"/>
      <w:r w:rsidRPr="00603221">
        <w:rPr>
          <w:rFonts w:ascii="Tahoma" w:hAnsi="Tahoma" w:cs="Tahoma"/>
          <w:szCs w:val="22"/>
          <w:lang w:val="el-GR"/>
        </w:rPr>
        <w:t>Εγγύηση συμμετοχής</w:t>
      </w:r>
      <w:bookmarkEnd w:id="40"/>
      <w:bookmarkEnd w:id="41"/>
    </w:p>
    <w:p w14:paraId="774A517B" w14:textId="77777777" w:rsidR="005005EB" w:rsidRDefault="003355E7" w:rsidP="00221291">
      <w:pPr>
        <w:pStyle w:val="aff"/>
        <w:tabs>
          <w:tab w:val="left" w:pos="0"/>
          <w:tab w:val="left" w:pos="1134"/>
        </w:tabs>
        <w:spacing w:before="240"/>
        <w:ind w:left="0"/>
        <w:rPr>
          <w:rFonts w:ascii="Tahoma" w:hAnsi="Tahoma" w:cs="Tahoma"/>
          <w:szCs w:val="22"/>
          <w:lang w:val="el-GR"/>
        </w:rPr>
      </w:pPr>
      <w:r w:rsidRPr="00603221">
        <w:rPr>
          <w:rStyle w:val="Heading4Char"/>
          <w:rFonts w:ascii="Tahoma" w:hAnsi="Tahoma" w:cs="Tahoma"/>
          <w:sz w:val="22"/>
          <w:szCs w:val="22"/>
          <w:lang w:val="el-GR"/>
        </w:rPr>
        <w:t>2.2.2.1.</w:t>
      </w:r>
      <w:r w:rsidRPr="00603221">
        <w:rPr>
          <w:rFonts w:ascii="Tahoma" w:hAnsi="Tahoma" w:cs="Tahoma"/>
          <w:b/>
          <w:bCs/>
          <w:szCs w:val="22"/>
          <w:lang w:val="el-GR"/>
        </w:rPr>
        <w:t xml:space="preserve"> </w:t>
      </w:r>
      <w:r w:rsidRPr="00603221">
        <w:rPr>
          <w:rFonts w:ascii="Tahoma" w:hAnsi="Tahoma"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rFonts w:ascii="Tahoma" w:hAnsi="Tahoma" w:cs="Tahoma"/>
          <w:szCs w:val="22"/>
          <w:lang w:val="el-GR"/>
        </w:rPr>
        <w:t xml:space="preserve"> </w:t>
      </w:r>
      <w:r w:rsidRPr="00603221">
        <w:rPr>
          <w:rFonts w:ascii="Tahoma" w:hAnsi="Tahoma" w:cs="Tahoma"/>
          <w:szCs w:val="22"/>
          <w:lang w:val="el-GR"/>
        </w:rPr>
        <w:t xml:space="preserve">εγγυητική επιστολή συμμετοχής, που </w:t>
      </w:r>
      <w:bookmarkStart w:id="42" w:name="_Hlk55219213"/>
      <w:r w:rsidRPr="00603221">
        <w:rPr>
          <w:rFonts w:ascii="Tahoma" w:hAnsi="Tahoma" w:cs="Tahoma"/>
          <w:szCs w:val="22"/>
          <w:lang w:val="el-GR"/>
        </w:rPr>
        <w:t xml:space="preserve">ανέρχεται </w:t>
      </w:r>
      <w:r w:rsidR="005005EB">
        <w:rPr>
          <w:rFonts w:ascii="Tahoma" w:hAnsi="Tahoma" w:cs="Tahoma"/>
          <w:szCs w:val="22"/>
          <w:lang w:val="el-GR"/>
        </w:rPr>
        <w:t>ανά τμήμα :</w:t>
      </w:r>
    </w:p>
    <w:p w14:paraId="70648CCF" w14:textId="64A9DF14" w:rsidR="00C960CF" w:rsidRDefault="005005EB" w:rsidP="00221291">
      <w:pPr>
        <w:pStyle w:val="aff"/>
        <w:tabs>
          <w:tab w:val="left" w:pos="0"/>
          <w:tab w:val="left" w:pos="1134"/>
        </w:tabs>
        <w:spacing w:before="240"/>
        <w:ind w:left="0"/>
        <w:rPr>
          <w:rFonts w:ascii="Tahoma" w:hAnsi="Tahoma" w:cs="Tahoma"/>
          <w:szCs w:val="22"/>
          <w:lang w:val="el-GR"/>
        </w:rPr>
      </w:pPr>
      <w:r>
        <w:rPr>
          <w:rFonts w:ascii="Tahoma" w:hAnsi="Tahoma" w:cs="Tahoma"/>
          <w:szCs w:val="22"/>
          <w:lang w:val="el-GR"/>
        </w:rPr>
        <w:t xml:space="preserve">- Τμήμα 1 :  </w:t>
      </w:r>
      <w:r w:rsidR="003355E7" w:rsidRPr="00603221">
        <w:rPr>
          <w:rFonts w:ascii="Tahoma" w:hAnsi="Tahoma" w:cs="Tahoma"/>
          <w:szCs w:val="22"/>
          <w:lang w:val="el-GR"/>
        </w:rPr>
        <w:t xml:space="preserve">στο ποσό των </w:t>
      </w:r>
      <w:r w:rsidR="003A482C" w:rsidRPr="003A482C">
        <w:rPr>
          <w:rFonts w:ascii="Tahoma" w:hAnsi="Tahoma" w:cs="Tahoma"/>
          <w:szCs w:val="22"/>
          <w:lang w:val="el-GR"/>
        </w:rPr>
        <w:t>6</w:t>
      </w:r>
      <w:r w:rsidR="003A482C">
        <w:rPr>
          <w:rFonts w:ascii="Tahoma" w:hAnsi="Tahoma" w:cs="Tahoma"/>
          <w:szCs w:val="22"/>
          <w:lang w:val="el-GR"/>
        </w:rPr>
        <w:t>.</w:t>
      </w:r>
      <w:r w:rsidR="003A482C" w:rsidRPr="003A482C">
        <w:rPr>
          <w:rFonts w:ascii="Tahoma" w:hAnsi="Tahoma" w:cs="Tahoma"/>
          <w:szCs w:val="22"/>
          <w:lang w:val="el-GR"/>
        </w:rPr>
        <w:t>369,35</w:t>
      </w:r>
      <w:r w:rsidR="003A482C" w:rsidRPr="003A482C" w:rsidDel="003A482C">
        <w:rPr>
          <w:rFonts w:ascii="Tahoma" w:hAnsi="Tahoma" w:cs="Tahoma"/>
          <w:szCs w:val="22"/>
          <w:lang w:val="el-GR"/>
        </w:rPr>
        <w:t xml:space="preserve"> </w:t>
      </w:r>
      <w:r w:rsidR="003355E7" w:rsidRPr="00603221">
        <w:rPr>
          <w:rFonts w:ascii="Tahoma" w:hAnsi="Tahoma" w:cs="Tahoma"/>
          <w:szCs w:val="22"/>
          <w:lang w:val="el-GR"/>
        </w:rPr>
        <w:t>ευρώ</w:t>
      </w:r>
      <w:r w:rsidR="00C960CF" w:rsidRPr="00603221">
        <w:rPr>
          <w:rFonts w:ascii="Tahoma" w:hAnsi="Tahoma" w:cs="Tahoma"/>
          <w:szCs w:val="22"/>
          <w:lang w:val="el-GR"/>
        </w:rPr>
        <w:t xml:space="preserve"> </w:t>
      </w:r>
    </w:p>
    <w:p w14:paraId="74F9E039" w14:textId="26B8214B" w:rsidR="005005EB" w:rsidRDefault="005005EB" w:rsidP="005005EB">
      <w:pPr>
        <w:pStyle w:val="aff"/>
        <w:tabs>
          <w:tab w:val="left" w:pos="0"/>
          <w:tab w:val="left" w:pos="1134"/>
        </w:tabs>
        <w:spacing w:before="240"/>
        <w:ind w:left="0"/>
        <w:rPr>
          <w:rFonts w:ascii="Tahoma" w:hAnsi="Tahoma" w:cs="Tahoma"/>
          <w:szCs w:val="22"/>
          <w:lang w:val="el-GR"/>
        </w:rPr>
      </w:pPr>
      <w:r>
        <w:rPr>
          <w:rFonts w:ascii="Tahoma" w:hAnsi="Tahoma" w:cs="Tahoma"/>
          <w:szCs w:val="22"/>
          <w:lang w:val="el-GR"/>
        </w:rPr>
        <w:t xml:space="preserve">- Τμήμα 2 :  </w:t>
      </w:r>
      <w:r w:rsidRPr="00603221">
        <w:rPr>
          <w:rFonts w:ascii="Tahoma" w:hAnsi="Tahoma" w:cs="Tahoma"/>
          <w:szCs w:val="22"/>
          <w:lang w:val="el-GR"/>
        </w:rPr>
        <w:t xml:space="preserve">στο ποσό των </w:t>
      </w:r>
      <w:r w:rsidR="003A482C" w:rsidRPr="003A482C">
        <w:rPr>
          <w:rFonts w:ascii="Tahoma" w:hAnsi="Tahoma" w:cs="Tahoma"/>
          <w:szCs w:val="22"/>
          <w:lang w:val="el-GR"/>
        </w:rPr>
        <w:t>4</w:t>
      </w:r>
      <w:r w:rsidR="003A482C">
        <w:rPr>
          <w:rFonts w:ascii="Tahoma" w:hAnsi="Tahoma" w:cs="Tahoma"/>
          <w:szCs w:val="22"/>
          <w:lang w:val="el-GR"/>
        </w:rPr>
        <w:t>.</w:t>
      </w:r>
      <w:r w:rsidR="003A482C" w:rsidRPr="003A482C">
        <w:rPr>
          <w:rFonts w:ascii="Tahoma" w:hAnsi="Tahoma" w:cs="Tahoma"/>
          <w:szCs w:val="22"/>
          <w:lang w:val="el-GR"/>
        </w:rPr>
        <w:t>777,</w:t>
      </w:r>
      <w:r w:rsidR="002A7591" w:rsidRPr="003A482C">
        <w:rPr>
          <w:rFonts w:ascii="Tahoma" w:hAnsi="Tahoma" w:cs="Tahoma"/>
          <w:szCs w:val="22"/>
          <w:lang w:val="el-GR"/>
        </w:rPr>
        <w:t>0</w:t>
      </w:r>
      <w:r w:rsidR="002A7591">
        <w:rPr>
          <w:rFonts w:ascii="Tahoma" w:hAnsi="Tahoma" w:cs="Tahoma"/>
          <w:szCs w:val="22"/>
          <w:lang w:val="el-GR"/>
        </w:rPr>
        <w:t xml:space="preserve">2 </w:t>
      </w:r>
      <w:r w:rsidRPr="00603221">
        <w:rPr>
          <w:rFonts w:ascii="Tahoma" w:hAnsi="Tahoma" w:cs="Tahoma"/>
          <w:szCs w:val="22"/>
          <w:lang w:val="el-GR"/>
        </w:rPr>
        <w:t xml:space="preserve">ευρώ </w:t>
      </w:r>
    </w:p>
    <w:p w14:paraId="7D7CE18C" w14:textId="47CDE1B9" w:rsidR="005005EB" w:rsidRDefault="005005EB" w:rsidP="005005EB">
      <w:pPr>
        <w:pStyle w:val="aff"/>
        <w:tabs>
          <w:tab w:val="left" w:pos="0"/>
          <w:tab w:val="left" w:pos="1134"/>
        </w:tabs>
        <w:spacing w:before="240"/>
        <w:ind w:left="0"/>
        <w:rPr>
          <w:rFonts w:ascii="Tahoma" w:hAnsi="Tahoma" w:cs="Tahoma"/>
          <w:szCs w:val="22"/>
          <w:lang w:val="el-GR"/>
        </w:rPr>
      </w:pPr>
      <w:r>
        <w:rPr>
          <w:rFonts w:ascii="Tahoma" w:hAnsi="Tahoma" w:cs="Tahoma"/>
          <w:szCs w:val="22"/>
          <w:lang w:val="el-GR"/>
        </w:rPr>
        <w:t xml:space="preserve">- Τμήμα 3 :  </w:t>
      </w:r>
      <w:r w:rsidRPr="00603221">
        <w:rPr>
          <w:rFonts w:ascii="Tahoma" w:hAnsi="Tahoma" w:cs="Tahoma"/>
          <w:szCs w:val="22"/>
          <w:lang w:val="el-GR"/>
        </w:rPr>
        <w:t xml:space="preserve">στο ποσό των </w:t>
      </w:r>
      <w:r w:rsidR="003A482C" w:rsidRPr="003A482C">
        <w:rPr>
          <w:rFonts w:ascii="Tahoma" w:hAnsi="Tahoma" w:cs="Tahoma"/>
          <w:szCs w:val="22"/>
          <w:lang w:val="el-GR"/>
        </w:rPr>
        <w:t>4</w:t>
      </w:r>
      <w:r w:rsidR="003A482C">
        <w:rPr>
          <w:rFonts w:ascii="Tahoma" w:hAnsi="Tahoma" w:cs="Tahoma"/>
          <w:szCs w:val="22"/>
          <w:lang w:val="el-GR"/>
        </w:rPr>
        <w:t>.</w:t>
      </w:r>
      <w:r w:rsidR="003A482C" w:rsidRPr="003A482C">
        <w:rPr>
          <w:rFonts w:ascii="Tahoma" w:hAnsi="Tahoma" w:cs="Tahoma"/>
          <w:szCs w:val="22"/>
          <w:lang w:val="el-GR"/>
        </w:rPr>
        <w:t>777,</w:t>
      </w:r>
      <w:r w:rsidR="002A7591" w:rsidRPr="003A482C">
        <w:rPr>
          <w:rFonts w:ascii="Tahoma" w:hAnsi="Tahoma" w:cs="Tahoma"/>
          <w:szCs w:val="22"/>
          <w:lang w:val="el-GR"/>
        </w:rPr>
        <w:t>0</w:t>
      </w:r>
      <w:r w:rsidR="002A7591">
        <w:rPr>
          <w:rFonts w:ascii="Tahoma" w:hAnsi="Tahoma" w:cs="Tahoma"/>
          <w:szCs w:val="22"/>
          <w:lang w:val="el-GR"/>
        </w:rPr>
        <w:t xml:space="preserve">2 </w:t>
      </w:r>
      <w:r w:rsidR="002A7591" w:rsidRPr="003A482C" w:rsidDel="003A482C">
        <w:rPr>
          <w:rFonts w:ascii="Tahoma" w:hAnsi="Tahoma" w:cs="Tahoma"/>
          <w:szCs w:val="22"/>
          <w:lang w:val="el-GR"/>
        </w:rPr>
        <w:t xml:space="preserve"> </w:t>
      </w:r>
      <w:r w:rsidRPr="00603221">
        <w:rPr>
          <w:rFonts w:ascii="Tahoma" w:hAnsi="Tahoma" w:cs="Tahoma"/>
          <w:szCs w:val="22"/>
          <w:lang w:val="el-GR"/>
        </w:rPr>
        <w:t>ευρώ.</w:t>
      </w:r>
    </w:p>
    <w:bookmarkEnd w:id="42"/>
    <w:p w14:paraId="76E0F271" w14:textId="5EC3000E" w:rsidR="005005EB" w:rsidRPr="00603221" w:rsidRDefault="005005EB" w:rsidP="00221291">
      <w:pPr>
        <w:pStyle w:val="aff"/>
        <w:tabs>
          <w:tab w:val="left" w:pos="0"/>
          <w:tab w:val="left" w:pos="1134"/>
        </w:tabs>
        <w:spacing w:before="240"/>
        <w:ind w:left="0"/>
        <w:rPr>
          <w:rFonts w:ascii="Tahoma" w:hAnsi="Tahoma" w:cs="Tahoma"/>
          <w:szCs w:val="22"/>
          <w:lang w:val="el-GR"/>
        </w:rPr>
      </w:pPr>
      <w:r>
        <w:rPr>
          <w:rFonts w:ascii="Tahoma" w:hAnsi="Tahoma" w:cs="Tahoma"/>
          <w:szCs w:val="22"/>
          <w:lang w:val="el-GR"/>
        </w:rPr>
        <w:lastRenderedPageBreak/>
        <w:t xml:space="preserve">και συντάσσεται </w:t>
      </w:r>
      <w:r w:rsidRPr="00603221">
        <w:rPr>
          <w:rFonts w:ascii="Tahoma" w:hAnsi="Tahoma" w:cs="Tahoma"/>
          <w:szCs w:val="22"/>
          <w:lang w:val="el-GR"/>
        </w:rPr>
        <w:t>σύμφωνα με το αντίστοιχο υπόδειγμα στο «</w:t>
      </w:r>
      <w:r w:rsidRPr="00603221">
        <w:rPr>
          <w:rFonts w:ascii="Tahoma" w:hAnsi="Tahoma" w:cs="Tahoma"/>
          <w:szCs w:val="22"/>
          <w:lang w:val="el-GR"/>
        </w:rPr>
        <w:fldChar w:fldCharType="begin"/>
      </w:r>
      <w:r w:rsidRPr="00603221">
        <w:rPr>
          <w:rFonts w:ascii="Tahoma" w:hAnsi="Tahoma" w:cs="Tahoma"/>
          <w:szCs w:val="22"/>
          <w:lang w:val="el-GR"/>
        </w:rPr>
        <w:instrText xml:space="preserve"> REF _Ref496623895 \h </w:instrText>
      </w:r>
      <w:r w:rsidRPr="006719D5">
        <w:rPr>
          <w:rFonts w:ascii="Tahoma" w:hAnsi="Tahoma" w:cs="Tahoma"/>
          <w:szCs w:val="22"/>
          <w:lang w:val="el-GR"/>
        </w:rPr>
        <w:instrText xml:space="preserve"> \* MERGEFORMAT </w:instrText>
      </w:r>
      <w:r w:rsidRPr="00603221">
        <w:rPr>
          <w:rFonts w:ascii="Tahoma" w:hAnsi="Tahoma" w:cs="Tahoma"/>
          <w:szCs w:val="22"/>
          <w:lang w:val="el-GR"/>
        </w:rPr>
      </w:r>
      <w:r w:rsidRPr="00603221">
        <w:rPr>
          <w:rFonts w:ascii="Tahoma" w:hAnsi="Tahoma" w:cs="Tahoma"/>
          <w:szCs w:val="22"/>
          <w:lang w:val="el-GR"/>
        </w:rPr>
        <w:fldChar w:fldCharType="separate"/>
      </w:r>
      <w:r w:rsidR="00CA3E14" w:rsidRPr="00CA3E14">
        <w:rPr>
          <w:rFonts w:ascii="Tahoma" w:hAnsi="Tahoma" w:cs="Tahoma"/>
          <w:szCs w:val="22"/>
          <w:lang w:val="el-GR"/>
        </w:rPr>
        <w:t xml:space="preserve">ΠΑΡΑΡΤΗΜΑ </w:t>
      </w:r>
      <w:r w:rsidR="00CA3E14" w:rsidRPr="00CA3E14">
        <w:rPr>
          <w:rFonts w:ascii="Tahoma" w:hAnsi="Tahoma" w:cs="Tahoma"/>
          <w:szCs w:val="22"/>
        </w:rPr>
        <w:t>VII</w:t>
      </w:r>
      <w:r w:rsidR="00CA3E14" w:rsidRPr="00CA3E14">
        <w:rPr>
          <w:rFonts w:ascii="Tahoma" w:hAnsi="Tahoma" w:cs="Tahoma"/>
          <w:szCs w:val="22"/>
          <w:lang w:val="el-GR"/>
        </w:rPr>
        <w:t xml:space="preserve"> – Υποδείγματα Εγγυητικών Επιστολών</w:t>
      </w:r>
      <w:r w:rsidRPr="00603221">
        <w:rPr>
          <w:rFonts w:ascii="Tahoma" w:hAnsi="Tahoma" w:cs="Tahoma"/>
          <w:szCs w:val="22"/>
          <w:lang w:val="el-GR"/>
        </w:rPr>
        <w:fldChar w:fldCharType="end"/>
      </w:r>
      <w:r w:rsidRPr="00603221">
        <w:rPr>
          <w:rFonts w:ascii="Tahoma" w:hAnsi="Tahoma" w:cs="Tahoma"/>
          <w:szCs w:val="22"/>
          <w:lang w:val="el-GR"/>
        </w:rPr>
        <w:t>» της παρούσας</w:t>
      </w:r>
    </w:p>
    <w:p w14:paraId="7087E533" w14:textId="246CC359" w:rsidR="008338F0" w:rsidRPr="00603221" w:rsidRDefault="003355E7" w:rsidP="0083533C">
      <w:pPr>
        <w:spacing w:before="240"/>
        <w:rPr>
          <w:rFonts w:ascii="Tahoma" w:hAnsi="Tahoma" w:cs="Tahoma"/>
          <w:bCs/>
          <w:szCs w:val="22"/>
          <w:lang w:val="el-GR"/>
        </w:rPr>
      </w:pPr>
      <w:r w:rsidRPr="00603221">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870D1C3" w14:textId="0A73886C" w:rsidR="008338F0" w:rsidRPr="00603221" w:rsidRDefault="003355E7">
      <w:pPr>
        <w:rPr>
          <w:rFonts w:ascii="Tahoma" w:hAnsi="Tahoma" w:cs="Tahoma"/>
          <w:b/>
          <w:bCs/>
          <w:szCs w:val="22"/>
          <w:lang w:val="el-GR"/>
        </w:rPr>
      </w:pPr>
      <w:r w:rsidRPr="00603221">
        <w:rPr>
          <w:rFonts w:ascii="Tahoma" w:hAnsi="Tahoma"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rFonts w:ascii="Tahoma" w:hAnsi="Tahoma" w:cs="Tahoma"/>
          <w:bCs/>
          <w:szCs w:val="22"/>
          <w:lang w:val="el-GR"/>
        </w:rPr>
        <w:t xml:space="preserve">της παρ. </w:t>
      </w:r>
      <w:r w:rsidR="00061ADD" w:rsidRPr="00603221">
        <w:rPr>
          <w:rFonts w:ascii="Tahoma" w:hAnsi="Tahoma" w:cs="Tahoma"/>
          <w:bCs/>
          <w:szCs w:val="22"/>
          <w:lang w:val="el-GR"/>
        </w:rPr>
        <w:fldChar w:fldCharType="begin"/>
      </w:r>
      <w:r w:rsidR="00061ADD" w:rsidRPr="00603221">
        <w:rPr>
          <w:rFonts w:ascii="Tahoma" w:hAnsi="Tahoma" w:cs="Tahoma"/>
          <w:bCs/>
          <w:szCs w:val="22"/>
          <w:lang w:val="el-GR"/>
        </w:rPr>
        <w:instrText xml:space="preserve"> REF _Ref496542431 \r \h </w:instrText>
      </w:r>
      <w:r w:rsidR="00DF02B0" w:rsidRPr="006719D5">
        <w:rPr>
          <w:rFonts w:ascii="Tahoma" w:hAnsi="Tahoma" w:cs="Tahoma"/>
          <w:bCs/>
          <w:szCs w:val="22"/>
          <w:lang w:val="el-GR"/>
        </w:rPr>
        <w:instrText xml:space="preserve"> \* MERGEFORMAT </w:instrText>
      </w:r>
      <w:r w:rsidR="00061ADD" w:rsidRPr="00603221">
        <w:rPr>
          <w:rFonts w:ascii="Tahoma" w:hAnsi="Tahoma" w:cs="Tahoma"/>
          <w:bCs/>
          <w:szCs w:val="22"/>
          <w:lang w:val="el-GR"/>
        </w:rPr>
      </w:r>
      <w:r w:rsidR="00061ADD" w:rsidRPr="00603221">
        <w:rPr>
          <w:rFonts w:ascii="Tahoma" w:hAnsi="Tahoma" w:cs="Tahoma"/>
          <w:bCs/>
          <w:szCs w:val="22"/>
          <w:lang w:val="el-GR"/>
        </w:rPr>
        <w:fldChar w:fldCharType="separate"/>
      </w:r>
      <w:r w:rsidR="00CA3E14">
        <w:rPr>
          <w:rFonts w:ascii="Tahoma" w:hAnsi="Tahoma" w:cs="Tahoma"/>
          <w:bCs/>
          <w:szCs w:val="22"/>
          <w:cs/>
          <w:lang w:val="el-GR"/>
        </w:rPr>
        <w:t>‎</w:t>
      </w:r>
      <w:r w:rsidR="00CA3E14">
        <w:rPr>
          <w:rFonts w:ascii="Tahoma" w:hAnsi="Tahoma" w:cs="Tahoma"/>
          <w:bCs/>
          <w:szCs w:val="22"/>
          <w:lang w:val="el-GR"/>
        </w:rPr>
        <w:t>2.4.5</w:t>
      </w:r>
      <w:r w:rsidR="00061ADD" w:rsidRPr="00603221">
        <w:rPr>
          <w:rFonts w:ascii="Tahoma" w:hAnsi="Tahoma" w:cs="Tahoma"/>
          <w:bCs/>
          <w:szCs w:val="22"/>
          <w:lang w:val="el-GR"/>
        </w:rPr>
        <w:fldChar w:fldCharType="end"/>
      </w:r>
      <w:r w:rsidRPr="00603221">
        <w:rPr>
          <w:rFonts w:ascii="Tahoma" w:hAnsi="Tahoma" w:cs="Tahoma"/>
          <w:bCs/>
          <w:szCs w:val="22"/>
          <w:lang w:val="el-GR"/>
        </w:rPr>
        <w:t xml:space="preserve"> </w:t>
      </w:r>
      <w:r w:rsidR="00C960CF" w:rsidRPr="00603221">
        <w:rPr>
          <w:rFonts w:ascii="Tahoma" w:hAnsi="Tahoma" w:cs="Tahoma"/>
          <w:bCs/>
          <w:szCs w:val="22"/>
          <w:lang w:val="el-GR"/>
        </w:rPr>
        <w:t xml:space="preserve">«Χρόνος Ισχύος των Προσφορών» </w:t>
      </w:r>
      <w:r w:rsidRPr="00603221">
        <w:rPr>
          <w:rFonts w:ascii="Tahoma" w:hAnsi="Tahoma" w:cs="Tahoma"/>
          <w:bCs/>
          <w:szCs w:val="22"/>
          <w:lang w:val="el-GR"/>
        </w:rPr>
        <w:t xml:space="preserve">της παρούσας, </w:t>
      </w:r>
      <w:r w:rsidR="001E7EB8" w:rsidRPr="001E7EB8">
        <w:rPr>
          <w:rFonts w:ascii="Tahoma" w:hAnsi="Tahoma" w:cs="Tahoma"/>
          <w:bCs/>
          <w:szCs w:val="22"/>
          <w:lang w:val="el-GR"/>
        </w:rPr>
        <w:t>ήτοι μέχρι ....................,</w:t>
      </w:r>
      <w:r w:rsidRPr="00603221">
        <w:rPr>
          <w:rFonts w:ascii="Tahoma" w:hAnsi="Tahoma" w:cs="Tahoma"/>
          <w:bCs/>
          <w:szCs w:val="22"/>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B2BDF9D" w14:textId="77777777" w:rsidR="008338F0" w:rsidRPr="00603221" w:rsidRDefault="003355E7" w:rsidP="00221291">
      <w:pPr>
        <w:pStyle w:val="aff"/>
        <w:tabs>
          <w:tab w:val="left" w:pos="0"/>
          <w:tab w:val="left" w:pos="1134"/>
        </w:tabs>
        <w:spacing w:before="240"/>
        <w:ind w:left="0"/>
        <w:rPr>
          <w:rFonts w:ascii="Tahoma" w:hAnsi="Tahoma" w:cs="Tahoma"/>
          <w:szCs w:val="22"/>
          <w:lang w:val="el-GR"/>
        </w:rPr>
      </w:pPr>
      <w:r w:rsidRPr="00603221">
        <w:rPr>
          <w:rStyle w:val="Heading4Char"/>
          <w:rFonts w:ascii="Tahoma" w:hAnsi="Tahoma" w:cs="Tahoma"/>
          <w:sz w:val="22"/>
          <w:szCs w:val="22"/>
          <w:lang w:val="el-GR"/>
        </w:rPr>
        <w:t>2.2.2.2.</w:t>
      </w:r>
      <w:r w:rsidRPr="00603221">
        <w:rPr>
          <w:rFonts w:ascii="Tahoma" w:hAnsi="Tahoma" w:cs="Tahoma"/>
          <w:b/>
          <w:szCs w:val="22"/>
          <w:lang w:val="el-GR"/>
        </w:rPr>
        <w:t xml:space="preserve"> </w:t>
      </w:r>
      <w:r w:rsidRPr="00603221">
        <w:rPr>
          <w:rFonts w:ascii="Tahoma" w:hAnsi="Tahoma" w:cs="Tahoma"/>
          <w:szCs w:val="22"/>
          <w:lang w:val="el-GR"/>
        </w:rPr>
        <w:t xml:space="preserve">Η εγγύηση συμμετοχής επιστρέφεται στον ανάδοχο με την προσκόμιση της εγγύησης καλής εκτέλεσης. </w:t>
      </w:r>
    </w:p>
    <w:p w14:paraId="2D2E3F3C" w14:textId="3797B3DE" w:rsidR="008338F0" w:rsidRPr="00603221" w:rsidRDefault="00B579BF">
      <w:pPr>
        <w:rPr>
          <w:rFonts w:ascii="Tahoma" w:hAnsi="Tahoma" w:cs="Tahoma"/>
          <w:szCs w:val="22"/>
          <w:lang w:val="el-GR"/>
        </w:rPr>
      </w:pPr>
      <w:r w:rsidRPr="00603221">
        <w:rPr>
          <w:rFonts w:ascii="Tahoma" w:hAnsi="Tahoma" w:cs="Tahoma"/>
          <w:szCs w:val="22"/>
          <w:lang w:val="el-GR"/>
        </w:rPr>
        <w:lastRenderedPageBreak/>
        <w:t xml:space="preserve">Η εγγύηση συμμετοχής επιστρέφεται στους λοιπούς προσφέροντες σύμφωνα με τα ειδικότερα οριζόμενα </w:t>
      </w:r>
      <w:r w:rsidRPr="00603221">
        <w:rPr>
          <w:rFonts w:ascii="Tahoma" w:hAnsi="Tahoma" w:cs="Tahoma"/>
          <w:bCs/>
          <w:szCs w:val="22"/>
          <w:lang w:val="el-GR"/>
        </w:rPr>
        <w:t>στο άρθρο 72 του ν. 4412/2016</w:t>
      </w:r>
      <w:r w:rsidRPr="00603221">
        <w:rPr>
          <w:rFonts w:ascii="Tahoma" w:hAnsi="Tahoma" w:cs="Tahoma"/>
          <w:szCs w:val="22"/>
          <w:lang w:val="el-GR"/>
        </w:rPr>
        <w:t>., μετά :</w:t>
      </w:r>
      <w:r w:rsidR="003355E7" w:rsidRPr="00603221">
        <w:rPr>
          <w:rFonts w:ascii="Tahoma" w:hAnsi="Tahoma" w:cs="Tahoma"/>
          <w:szCs w:val="22"/>
          <w:lang w:val="el-GR"/>
        </w:rPr>
        <w:t xml:space="preserve"> </w:t>
      </w:r>
    </w:p>
    <w:p w14:paraId="623CB949" w14:textId="6DAC7B53" w:rsidR="008338F0" w:rsidRPr="00603221" w:rsidRDefault="003355E7">
      <w:pPr>
        <w:rPr>
          <w:rFonts w:ascii="Tahoma" w:hAnsi="Tahoma" w:cs="Tahoma"/>
          <w:szCs w:val="22"/>
          <w:lang w:val="el-GR"/>
        </w:rPr>
      </w:pPr>
      <w:bookmarkStart w:id="43" w:name="_Hlk6500430"/>
      <w:r w:rsidRPr="00603221">
        <w:rPr>
          <w:rFonts w:ascii="Tahoma" w:hAnsi="Tahoma" w:cs="Tahoma"/>
          <w:szCs w:val="22"/>
          <w:lang w:val="el-GR"/>
        </w:rPr>
        <w:t xml:space="preserve">α) την άπρακτη πάροδο της προθεσμίας άσκησης </w:t>
      </w:r>
      <w:r w:rsidR="00A70112">
        <w:rPr>
          <w:rFonts w:ascii="Tahoma" w:hAnsi="Tahoma" w:cs="Tahoma"/>
          <w:szCs w:val="22"/>
          <w:lang w:val="el-GR"/>
        </w:rPr>
        <w:t>ενδικοφανούς προσφυγής</w:t>
      </w:r>
      <w:r w:rsidR="00A70112" w:rsidRPr="00603221">
        <w:rPr>
          <w:rFonts w:ascii="Tahoma" w:hAnsi="Tahoma" w:cs="Tahoma"/>
          <w:szCs w:val="22"/>
          <w:lang w:val="el-GR"/>
        </w:rPr>
        <w:t xml:space="preserve"> </w:t>
      </w:r>
      <w:r w:rsidRPr="00603221">
        <w:rPr>
          <w:rFonts w:ascii="Tahoma" w:hAnsi="Tahoma" w:cs="Tahoma"/>
          <w:szCs w:val="22"/>
          <w:lang w:val="el-GR"/>
        </w:rPr>
        <w:t xml:space="preserve">ή την έκδοση απόφασης επί ασκηθείσας προσφυγής κατά της απόφασης κατακύρωσης και </w:t>
      </w:r>
    </w:p>
    <w:p w14:paraId="4E9D1337" w14:textId="6344B98A" w:rsidR="008338F0" w:rsidRPr="00603221" w:rsidRDefault="003355E7">
      <w:pPr>
        <w:rPr>
          <w:rFonts w:ascii="Tahoma" w:hAnsi="Tahoma" w:cs="Tahoma"/>
          <w:szCs w:val="22"/>
          <w:lang w:val="el-GR"/>
        </w:rPr>
      </w:pPr>
      <w:r w:rsidRPr="00603221">
        <w:rPr>
          <w:rFonts w:ascii="Tahoma" w:hAnsi="Tahoma" w:cs="Tahoma"/>
          <w:szCs w:val="22"/>
          <w:lang w:val="el-GR"/>
        </w:rPr>
        <w:t xml:space="preserve">β) την άπρακτη πάροδο της προθεσμίας άσκησης </w:t>
      </w:r>
      <w:r w:rsidR="00A70112" w:rsidRPr="00FF2F4F">
        <w:rPr>
          <w:rFonts w:ascii="Tahoma" w:hAnsi="Tahoma" w:cs="Tahoma"/>
          <w:szCs w:val="22"/>
          <w:lang w:val="el-GR"/>
        </w:rPr>
        <w:t>ενδίκων βοηθημάτων προσωρινής δικαστικής Προστασίας</w:t>
      </w:r>
      <w:r w:rsidR="00A70112" w:rsidRPr="00603221" w:rsidDel="00A70112">
        <w:rPr>
          <w:rFonts w:ascii="Tahoma" w:hAnsi="Tahoma" w:cs="Tahoma"/>
          <w:szCs w:val="22"/>
          <w:lang w:val="el-GR"/>
        </w:rPr>
        <w:t xml:space="preserve"> </w:t>
      </w:r>
      <w:r w:rsidRPr="00603221">
        <w:rPr>
          <w:rFonts w:ascii="Tahoma" w:hAnsi="Tahoma" w:cs="Tahoma"/>
          <w:szCs w:val="22"/>
          <w:lang w:val="el-GR"/>
        </w:rPr>
        <w:t>ή την έκδοση απόφασης επ’ αυτών</w:t>
      </w:r>
      <w:r w:rsidR="0083533C">
        <w:rPr>
          <w:rFonts w:ascii="Tahoma" w:hAnsi="Tahoma" w:cs="Tahoma"/>
          <w:szCs w:val="22"/>
          <w:lang w:val="el-GR"/>
        </w:rPr>
        <w:t>.</w:t>
      </w:r>
      <w:r w:rsidR="00E1337D" w:rsidRPr="00603221">
        <w:rPr>
          <w:rFonts w:ascii="Tahoma" w:hAnsi="Tahoma" w:cs="Tahoma"/>
          <w:szCs w:val="22"/>
          <w:lang w:val="el-GR"/>
        </w:rPr>
        <w:t xml:space="preserve"> </w:t>
      </w:r>
    </w:p>
    <w:bookmarkEnd w:id="43"/>
    <w:p w14:paraId="39911E48" w14:textId="0C24E3E8" w:rsidR="002654F7" w:rsidRDefault="002654F7" w:rsidP="002654F7">
      <w:pPr>
        <w:rPr>
          <w:rFonts w:ascii="Tahoma" w:hAnsi="Tahoma" w:cs="Tahoma"/>
          <w:i/>
          <w:color w:val="5B9BD5"/>
          <w:szCs w:val="22"/>
          <w:lang w:val="el-GR"/>
        </w:rPr>
      </w:pPr>
    </w:p>
    <w:p w14:paraId="40C8AB75" w14:textId="77777777" w:rsidR="00510D76" w:rsidRPr="00FF2F4F" w:rsidRDefault="00510D76" w:rsidP="002654F7">
      <w:pPr>
        <w:rPr>
          <w:rFonts w:ascii="Tahoma" w:hAnsi="Tahoma" w:cs="Tahoma"/>
          <w:lang w:val="el-GR"/>
        </w:rPr>
      </w:pPr>
      <w:bookmarkStart w:id="44" w:name="_Hlk9419416"/>
      <w:r w:rsidRPr="00FF2F4F">
        <w:rPr>
          <w:rFonts w:ascii="Tahoma" w:hAnsi="Tahoma" w:cs="Tahoma"/>
          <w:lang w:val="el-GR"/>
        </w:rPr>
        <w:t xml:space="preserve">Για τα προηγούμενα στάδια της κατακύρωσης η εγγύηση συμμετοχής επιστρέφεται στους συμμετέχοντες στις κάτωθι περιπτώσεις: </w:t>
      </w:r>
    </w:p>
    <w:p w14:paraId="6D668383" w14:textId="77777777" w:rsidR="00510D76" w:rsidRPr="00FF2F4F" w:rsidRDefault="00510D76" w:rsidP="002654F7">
      <w:pPr>
        <w:rPr>
          <w:rFonts w:ascii="Tahoma" w:hAnsi="Tahoma" w:cs="Tahoma"/>
          <w:lang w:val="el-GR"/>
        </w:rPr>
      </w:pPr>
      <w:r w:rsidRPr="00FF2F4F">
        <w:rPr>
          <w:rFonts w:ascii="Tahoma" w:hAnsi="Tahoma" w:cs="Tahoma"/>
          <w:lang w:val="el-GR"/>
        </w:rPr>
        <w:t xml:space="preserve">α) λήξης του χρόνου ισχύος της προσφοράς και μη ανανέωσης αυτής και </w:t>
      </w:r>
    </w:p>
    <w:p w14:paraId="10D03AE5" w14:textId="77777777" w:rsidR="00510D76" w:rsidRPr="00510D76" w:rsidRDefault="00510D76" w:rsidP="002654F7">
      <w:pPr>
        <w:rPr>
          <w:rFonts w:ascii="Tahoma" w:hAnsi="Tahoma" w:cs="Tahoma"/>
          <w:szCs w:val="22"/>
          <w:lang w:val="el-GR"/>
        </w:rPr>
      </w:pPr>
      <w:r w:rsidRPr="00FF2F4F">
        <w:rPr>
          <w:rFonts w:ascii="Tahoma" w:hAnsi="Tahoma" w:cs="Tahoma"/>
          <w:lang w:val="el-GR"/>
        </w:rPr>
        <w:lastRenderedPageBreak/>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bookmarkEnd w:id="44"/>
    <w:p w14:paraId="296A7812" w14:textId="6CE68161" w:rsidR="00E975FD" w:rsidRDefault="00E975FD">
      <w:pPr>
        <w:rPr>
          <w:rFonts w:ascii="Tahoma" w:hAnsi="Tahoma" w:cs="Tahoma"/>
          <w:szCs w:val="22"/>
          <w:lang w:val="el-GR"/>
        </w:rPr>
      </w:pPr>
    </w:p>
    <w:p w14:paraId="64F037F6" w14:textId="714A62C6" w:rsidR="008338F0" w:rsidRPr="00603221" w:rsidRDefault="003355E7" w:rsidP="00221291">
      <w:pPr>
        <w:pStyle w:val="aff"/>
        <w:tabs>
          <w:tab w:val="left" w:pos="0"/>
          <w:tab w:val="left" w:pos="709"/>
          <w:tab w:val="left" w:pos="1134"/>
        </w:tabs>
        <w:spacing w:before="240"/>
        <w:ind w:left="0"/>
        <w:rPr>
          <w:rFonts w:ascii="Tahoma" w:hAnsi="Tahoma" w:cs="Tahoma"/>
          <w:szCs w:val="22"/>
          <w:lang w:val="el-GR"/>
        </w:rPr>
      </w:pPr>
      <w:r w:rsidRPr="00603221">
        <w:rPr>
          <w:rStyle w:val="Heading4Char"/>
          <w:rFonts w:ascii="Tahoma" w:hAnsi="Tahoma" w:cs="Tahoma"/>
          <w:sz w:val="22"/>
          <w:szCs w:val="22"/>
          <w:lang w:val="el-GR"/>
        </w:rPr>
        <w:t>2.2.2.3.</w:t>
      </w:r>
      <w:r w:rsidRPr="00603221">
        <w:rPr>
          <w:rFonts w:ascii="Tahoma" w:hAnsi="Tahoma" w:cs="Tahoma"/>
          <w:szCs w:val="22"/>
          <w:lang w:val="el-GR"/>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w:t>
      </w:r>
      <w:r w:rsidR="00673490" w:rsidRPr="00603221">
        <w:rPr>
          <w:rFonts w:ascii="Tahoma" w:hAnsi="Tahoma" w:cs="Tahoma"/>
          <w:szCs w:val="22"/>
          <w:lang w:val="el-GR"/>
        </w:rPr>
        <w:t xml:space="preserve">στις παρ. </w:t>
      </w:r>
      <w:r w:rsidR="006607CE" w:rsidRPr="00603221">
        <w:rPr>
          <w:rFonts w:ascii="Tahoma" w:hAnsi="Tahoma" w:cs="Tahoma"/>
          <w:szCs w:val="22"/>
          <w:lang w:val="el-GR"/>
        </w:rPr>
        <w:fldChar w:fldCharType="begin"/>
      </w:r>
      <w:r w:rsidR="006607CE" w:rsidRPr="00603221">
        <w:rPr>
          <w:rFonts w:ascii="Tahoma" w:hAnsi="Tahoma" w:cs="Tahoma"/>
          <w:szCs w:val="22"/>
          <w:lang w:val="el-GR"/>
        </w:rPr>
        <w:instrText xml:space="preserve"> REF _Ref496541742 \r \h </w:instrText>
      </w:r>
      <w:r w:rsidR="00DF02B0" w:rsidRPr="006719D5">
        <w:rPr>
          <w:rFonts w:ascii="Tahoma" w:hAnsi="Tahoma" w:cs="Tahoma"/>
          <w:szCs w:val="22"/>
          <w:lang w:val="el-GR"/>
        </w:rPr>
        <w:instrText xml:space="preserve"> \* MERGEFORMAT </w:instrText>
      </w:r>
      <w:r w:rsidR="006607CE" w:rsidRPr="00603221">
        <w:rPr>
          <w:rFonts w:ascii="Tahoma" w:hAnsi="Tahoma" w:cs="Tahoma"/>
          <w:szCs w:val="22"/>
          <w:lang w:val="el-GR"/>
        </w:rPr>
      </w:r>
      <w:r w:rsidR="006607CE"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2.2.3</w:t>
      </w:r>
      <w:r w:rsidR="006607CE" w:rsidRPr="00603221">
        <w:rPr>
          <w:rFonts w:ascii="Tahoma" w:hAnsi="Tahoma" w:cs="Tahoma"/>
          <w:szCs w:val="22"/>
          <w:lang w:val="el-GR"/>
        </w:rPr>
        <w:fldChar w:fldCharType="end"/>
      </w:r>
      <w:r w:rsidRPr="00603221">
        <w:rPr>
          <w:rFonts w:ascii="Tahoma" w:hAnsi="Tahoma" w:cs="Tahoma"/>
          <w:szCs w:val="22"/>
          <w:lang w:val="el-GR"/>
        </w:rPr>
        <w:t xml:space="preserve"> έως </w:t>
      </w:r>
      <w:r w:rsidR="006607CE" w:rsidRPr="00603221">
        <w:rPr>
          <w:rFonts w:ascii="Tahoma" w:hAnsi="Tahoma" w:cs="Tahoma"/>
          <w:szCs w:val="22"/>
          <w:lang w:val="el-GR"/>
        </w:rPr>
        <w:fldChar w:fldCharType="begin"/>
      </w:r>
      <w:r w:rsidR="006607CE" w:rsidRPr="00603221">
        <w:rPr>
          <w:rFonts w:ascii="Tahoma" w:hAnsi="Tahoma" w:cs="Tahoma"/>
          <w:szCs w:val="22"/>
          <w:lang w:val="el-GR"/>
        </w:rPr>
        <w:instrText xml:space="preserve"> REF _Ref496541700 \r \h </w:instrText>
      </w:r>
      <w:r w:rsidR="00DF02B0" w:rsidRPr="006719D5">
        <w:rPr>
          <w:rFonts w:ascii="Tahoma" w:hAnsi="Tahoma" w:cs="Tahoma"/>
          <w:szCs w:val="22"/>
          <w:lang w:val="el-GR"/>
        </w:rPr>
        <w:instrText xml:space="preserve"> \* MERGEFORMAT </w:instrText>
      </w:r>
      <w:r w:rsidR="006607CE" w:rsidRPr="00603221">
        <w:rPr>
          <w:rFonts w:ascii="Tahoma" w:hAnsi="Tahoma" w:cs="Tahoma"/>
          <w:szCs w:val="22"/>
          <w:lang w:val="el-GR"/>
        </w:rPr>
      </w:r>
      <w:r w:rsidR="006607CE"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2.2.8</w:t>
      </w:r>
      <w:r w:rsidR="006607CE" w:rsidRPr="00603221">
        <w:rPr>
          <w:rFonts w:ascii="Tahoma" w:hAnsi="Tahoma" w:cs="Tahoma"/>
          <w:szCs w:val="22"/>
          <w:lang w:val="el-GR"/>
        </w:rPr>
        <w:fldChar w:fldCharType="end"/>
      </w:r>
      <w:r w:rsidR="00E1337D" w:rsidRPr="00603221">
        <w:rPr>
          <w:rFonts w:ascii="Tahoma" w:hAnsi="Tahoma" w:cs="Tahoma"/>
          <w:szCs w:val="22"/>
          <w:lang w:val="el-GR"/>
        </w:rPr>
        <w:t xml:space="preserve"> </w:t>
      </w:r>
      <w:r w:rsidR="00673490" w:rsidRPr="00603221">
        <w:rPr>
          <w:rFonts w:ascii="Tahoma" w:hAnsi="Tahoma" w:cs="Tahoma"/>
          <w:szCs w:val="22"/>
          <w:lang w:val="el-GR"/>
        </w:rPr>
        <w:t>της παρούσας</w:t>
      </w:r>
      <w:r w:rsidRPr="00603221">
        <w:rPr>
          <w:rFonts w:ascii="Tahoma" w:hAnsi="Tahoma" w:cs="Tahoma"/>
          <w:szCs w:val="22"/>
          <w:lang w:val="el-GR"/>
        </w:rPr>
        <w:t>, δεν προσκομίσει εγκαίρως τα προβλεπόμενα από την παρούσα δικαιολογητικά ή δεν προσέλθει εγκαίρως για υπογραφή της σύμβασης.</w:t>
      </w:r>
    </w:p>
    <w:p w14:paraId="6E9FC5AF" w14:textId="77777777" w:rsidR="00C960CF" w:rsidRPr="00603221" w:rsidRDefault="00C960CF">
      <w:pPr>
        <w:rPr>
          <w:rFonts w:ascii="Tahoma" w:hAnsi="Tahoma" w:cs="Tahoma"/>
          <w:szCs w:val="22"/>
          <w:lang w:val="el-GR"/>
        </w:rPr>
      </w:pPr>
    </w:p>
    <w:p w14:paraId="026FCB4E" w14:textId="77777777" w:rsidR="008338F0" w:rsidRPr="00603221" w:rsidRDefault="003355E7" w:rsidP="00991EF2">
      <w:pPr>
        <w:pStyle w:val="4"/>
        <w:numPr>
          <w:ilvl w:val="2"/>
          <w:numId w:val="11"/>
        </w:numPr>
        <w:rPr>
          <w:rFonts w:ascii="Tahoma" w:hAnsi="Tahoma" w:cs="Tahoma"/>
          <w:szCs w:val="22"/>
          <w:lang w:val="el-GR"/>
        </w:rPr>
      </w:pPr>
      <w:bookmarkStart w:id="45" w:name="_Ref496541356"/>
      <w:bookmarkStart w:id="46" w:name="_Ref496541742"/>
      <w:bookmarkStart w:id="47" w:name="_Ref496541775"/>
      <w:bookmarkStart w:id="48" w:name="_Ref496541863"/>
      <w:bookmarkStart w:id="49" w:name="_Toc56418678"/>
      <w:r w:rsidRPr="00603221">
        <w:rPr>
          <w:rFonts w:ascii="Tahoma" w:hAnsi="Tahoma" w:cs="Tahoma"/>
          <w:szCs w:val="22"/>
          <w:lang w:val="el-GR"/>
        </w:rPr>
        <w:lastRenderedPageBreak/>
        <w:t>Λόγοι αποκλεισμού</w:t>
      </w:r>
      <w:bookmarkEnd w:id="45"/>
      <w:bookmarkEnd w:id="46"/>
      <w:bookmarkEnd w:id="47"/>
      <w:bookmarkEnd w:id="48"/>
      <w:bookmarkEnd w:id="49"/>
      <w:r w:rsidRPr="00603221">
        <w:rPr>
          <w:rFonts w:ascii="Tahoma" w:hAnsi="Tahoma" w:cs="Tahoma"/>
          <w:szCs w:val="22"/>
          <w:lang w:val="el-GR"/>
        </w:rPr>
        <w:t xml:space="preserve"> </w:t>
      </w:r>
    </w:p>
    <w:p w14:paraId="15D72536" w14:textId="77777777" w:rsidR="008338F0" w:rsidRPr="00603221" w:rsidRDefault="003355E7" w:rsidP="00B8545D">
      <w:pPr>
        <w:spacing w:before="240"/>
        <w:rPr>
          <w:rFonts w:ascii="Tahoma" w:hAnsi="Tahoma" w:cs="Tahoma"/>
          <w:szCs w:val="22"/>
          <w:lang w:val="el-GR"/>
        </w:rPr>
      </w:pPr>
      <w:r w:rsidRPr="00603221">
        <w:rPr>
          <w:rFonts w:ascii="Tahoma" w:hAnsi="Tahoma"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BB5318" w14:textId="77777777" w:rsidR="008338F0" w:rsidRPr="00603221" w:rsidRDefault="00E1337D" w:rsidP="00991EF2">
      <w:pPr>
        <w:pStyle w:val="aff"/>
        <w:numPr>
          <w:ilvl w:val="3"/>
          <w:numId w:val="13"/>
        </w:numPr>
        <w:tabs>
          <w:tab w:val="left" w:pos="0"/>
          <w:tab w:val="left" w:pos="709"/>
          <w:tab w:val="left" w:pos="1134"/>
        </w:tabs>
        <w:spacing w:before="240"/>
        <w:ind w:left="0" w:firstLine="0"/>
        <w:rPr>
          <w:rFonts w:ascii="Tahoma" w:hAnsi="Tahoma" w:cs="Tahoma"/>
          <w:szCs w:val="22"/>
          <w:lang w:val="el-GR"/>
        </w:rPr>
      </w:pPr>
      <w:bookmarkStart w:id="50" w:name="_Ref496540567"/>
      <w:r w:rsidRPr="00603221">
        <w:rPr>
          <w:rFonts w:ascii="Tahoma" w:hAnsi="Tahoma" w:cs="Tahoma"/>
          <w:szCs w:val="22"/>
          <w:lang w:val="el-GR"/>
        </w:rPr>
        <w:t xml:space="preserve"> </w:t>
      </w:r>
      <w:r w:rsidR="003355E7" w:rsidRPr="00603221">
        <w:rPr>
          <w:rFonts w:ascii="Tahoma" w:hAnsi="Tahoma" w:cs="Tahoma"/>
          <w:szCs w:val="22"/>
          <w:lang w:val="el-GR"/>
        </w:rPr>
        <w:t xml:space="preserve">Όταν υπάρχει σε βάρος του </w:t>
      </w:r>
      <w:r w:rsidR="00DE31C0" w:rsidRPr="00603221">
        <w:rPr>
          <w:rFonts w:ascii="Tahoma" w:hAnsi="Tahoma" w:cs="Tahoma"/>
          <w:szCs w:val="22"/>
          <w:lang w:val="el-GR"/>
        </w:rPr>
        <w:t xml:space="preserve">αμετάκλητη </w:t>
      </w:r>
      <w:r w:rsidR="003355E7" w:rsidRPr="00603221">
        <w:rPr>
          <w:rFonts w:ascii="Tahoma" w:hAnsi="Tahoma" w:cs="Tahoma"/>
          <w:szCs w:val="22"/>
          <w:lang w:val="el-GR"/>
        </w:rPr>
        <w:t>καταδικαστική απόφαση για έναν από τους ακόλουθους λόγους:</w:t>
      </w:r>
      <w:bookmarkEnd w:id="50"/>
      <w:r w:rsidR="003355E7" w:rsidRPr="00603221">
        <w:rPr>
          <w:rFonts w:ascii="Tahoma" w:hAnsi="Tahoma" w:cs="Tahoma"/>
          <w:szCs w:val="22"/>
          <w:lang w:val="el-GR"/>
        </w:rPr>
        <w:t xml:space="preserve"> </w:t>
      </w:r>
    </w:p>
    <w:p w14:paraId="226FC5B1"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rPr>
          <w:rFonts w:ascii="Tahoma" w:hAnsi="Tahoma" w:cs="Tahoma"/>
          <w:szCs w:val="22"/>
        </w:rPr>
        <w:t>L</w:t>
      </w:r>
      <w:r w:rsidRPr="00603221">
        <w:rPr>
          <w:rFonts w:ascii="Tahoma" w:hAnsi="Tahoma" w:cs="Tahoma"/>
          <w:szCs w:val="22"/>
          <w:lang w:val="el-GR"/>
        </w:rPr>
        <w:t xml:space="preserve"> 300 της 11.11.2008 σ.42), </w:t>
      </w:r>
    </w:p>
    <w:p w14:paraId="34FFE873" w14:textId="77777777" w:rsidR="008338F0" w:rsidRPr="00603221" w:rsidRDefault="003355E7">
      <w:pPr>
        <w:rPr>
          <w:rFonts w:ascii="Tahoma" w:hAnsi="Tahoma" w:cs="Tahoma"/>
          <w:szCs w:val="22"/>
          <w:lang w:val="el-GR"/>
        </w:rPr>
      </w:pPr>
      <w:r w:rsidRPr="00603221">
        <w:rPr>
          <w:rFonts w:ascii="Tahoma" w:hAnsi="Tahoma" w:cs="Tahoma"/>
          <w:szCs w:val="22"/>
          <w:lang w:val="el-GR"/>
        </w:rPr>
        <w:lastRenderedPageBreak/>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rPr>
          <w:rFonts w:ascii="Tahoma" w:hAnsi="Tahoma" w:cs="Tahoma"/>
          <w:szCs w:val="22"/>
        </w:rPr>
        <w:t>C</w:t>
      </w:r>
      <w:r w:rsidRPr="00603221">
        <w:rPr>
          <w:rFonts w:ascii="Tahoma" w:hAnsi="Tahoma"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rPr>
          <w:rFonts w:ascii="Tahoma" w:hAnsi="Tahoma" w:cs="Tahoma"/>
          <w:szCs w:val="22"/>
        </w:rPr>
        <w:t>L</w:t>
      </w:r>
      <w:r w:rsidRPr="00603221">
        <w:rPr>
          <w:rFonts w:ascii="Tahoma" w:hAnsi="Tahoma" w:cs="Tahoma"/>
          <w:szCs w:val="22"/>
          <w:lang w:val="el-GR"/>
        </w:rPr>
        <w:t xml:space="preserve"> 192 της 31.7.2003, σ. 54), καθώς και όπως ορίζεται στην κείμενη νομοθεσία ή στο εθνικό δίκαιο του οικονομικού φορέα, </w:t>
      </w:r>
    </w:p>
    <w:p w14:paraId="588552C0"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603221">
        <w:rPr>
          <w:rFonts w:ascii="Tahoma" w:hAnsi="Tahoma" w:cs="Tahoma"/>
          <w:szCs w:val="22"/>
        </w:rPr>
        <w:t>C</w:t>
      </w:r>
      <w:r w:rsidRPr="00603221">
        <w:rPr>
          <w:rFonts w:ascii="Tahoma" w:hAnsi="Tahoma" w:cs="Tahoma"/>
          <w:szCs w:val="22"/>
          <w:lang w:val="el-GR"/>
        </w:rPr>
        <w:t xml:space="preserve"> 316 της 27.11.1995, σ. 48), η οποία κυρώθηκε με το ν. 2803/2000 (Α΄ 48), </w:t>
      </w:r>
    </w:p>
    <w:p w14:paraId="0DC47AD3" w14:textId="77777777" w:rsidR="008338F0" w:rsidRPr="00603221" w:rsidRDefault="003355E7">
      <w:pPr>
        <w:rPr>
          <w:rFonts w:ascii="Tahoma" w:hAnsi="Tahoma" w:cs="Tahoma"/>
          <w:szCs w:val="22"/>
          <w:lang w:val="el-GR"/>
        </w:rPr>
      </w:pPr>
      <w:r w:rsidRPr="00603221">
        <w:rPr>
          <w:rFonts w:ascii="Tahoma" w:hAnsi="Tahoma" w:cs="Tahoma"/>
          <w:szCs w:val="22"/>
          <w:lang w:val="el-GR"/>
        </w:rPr>
        <w:lastRenderedPageBreak/>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603221">
        <w:rPr>
          <w:rFonts w:ascii="Tahoma" w:hAnsi="Tahoma" w:cs="Tahoma"/>
          <w:szCs w:val="22"/>
        </w:rPr>
        <w:t>L</w:t>
      </w:r>
      <w:r w:rsidRPr="00603221">
        <w:rPr>
          <w:rFonts w:ascii="Tahoma" w:hAnsi="Tahoma" w:cs="Tahoma"/>
          <w:szCs w:val="22"/>
          <w:lang w:val="el-GR"/>
        </w:rPr>
        <w:t xml:space="preserve"> 164 της 22.6.2002, σ. 3) ή ηθική αυτουργία ή συνέργεια ή απόπειρα διάπραξης εγκλήματος, όπως ορίζονται στο άρθρο 4 αυτής, </w:t>
      </w:r>
    </w:p>
    <w:p w14:paraId="45A8B9C8"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603221">
        <w:rPr>
          <w:rFonts w:ascii="Tahoma" w:hAnsi="Tahoma" w:cs="Tahoma"/>
          <w:szCs w:val="22"/>
        </w:rPr>
        <w:t>L</w:t>
      </w:r>
      <w:r w:rsidRPr="00603221">
        <w:rPr>
          <w:rFonts w:ascii="Tahoma" w:hAnsi="Tahoma" w:cs="Tahoma"/>
          <w:szCs w:val="22"/>
          <w:lang w:val="el-GR"/>
        </w:rPr>
        <w:t xml:space="preserve"> </w:t>
      </w:r>
      <w:r w:rsidRPr="00603221">
        <w:rPr>
          <w:rFonts w:ascii="Tahoma" w:hAnsi="Tahoma" w:cs="Tahoma"/>
          <w:szCs w:val="22"/>
          <w:lang w:val="el-GR"/>
        </w:rPr>
        <w:lastRenderedPageBreak/>
        <w:t>309 της 25.11.2005, σ. 15), η οποία ενσωματώθηκε στην εθνική νομοθεσία με το ν. 3691/2008 (Α΄ 166),</w:t>
      </w:r>
    </w:p>
    <w:p w14:paraId="74EC1248"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603221">
        <w:rPr>
          <w:rFonts w:ascii="Tahoma" w:hAnsi="Tahoma" w:cs="Tahoma"/>
          <w:szCs w:val="22"/>
        </w:rPr>
        <w:t>L</w:t>
      </w:r>
      <w:r w:rsidRPr="00603221">
        <w:rPr>
          <w:rFonts w:ascii="Tahoma" w:hAnsi="Tahoma" w:cs="Tahoma"/>
          <w:szCs w:val="22"/>
          <w:lang w:val="el-GR"/>
        </w:rPr>
        <w:t xml:space="preserve"> 101 της 15.4.2011, σ. 1), η οποία ενσωματώθηκε στην εθνική νομοθεσία με το ν. 4198/2013 (Α΄ 215).</w:t>
      </w:r>
    </w:p>
    <w:p w14:paraId="1F865230"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Ο οικονομικός φορέας αποκλείεται, επίσης, όταν το πρόσωπο εις βάρος του οποίου εκδόθηκε </w:t>
      </w:r>
      <w:r w:rsidR="00E87EA9" w:rsidRPr="00603221">
        <w:rPr>
          <w:rFonts w:ascii="Tahoma" w:hAnsi="Tahoma" w:cs="Tahoma"/>
          <w:szCs w:val="22"/>
          <w:lang w:val="el-GR"/>
        </w:rPr>
        <w:t xml:space="preserve">τελεσίδικη </w:t>
      </w:r>
      <w:r w:rsidR="00400357" w:rsidRPr="00603221">
        <w:rPr>
          <w:rFonts w:ascii="Tahoma" w:hAnsi="Tahoma" w:cs="Tahoma"/>
          <w:szCs w:val="22"/>
          <w:lang w:val="el-GR"/>
        </w:rPr>
        <w:t xml:space="preserve">αμετάκλητη </w:t>
      </w:r>
      <w:r w:rsidRPr="00603221">
        <w:rPr>
          <w:rFonts w:ascii="Tahoma" w:hAnsi="Tahoma"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7F0BC2FE" w14:textId="77777777" w:rsidR="008338F0" w:rsidRPr="00603221" w:rsidRDefault="003355E7">
      <w:pPr>
        <w:rPr>
          <w:rFonts w:ascii="Tahoma" w:hAnsi="Tahoma" w:cs="Tahoma"/>
          <w:szCs w:val="22"/>
          <w:lang w:val="el-GR"/>
        </w:rPr>
      </w:pPr>
      <w:r w:rsidRPr="00603221">
        <w:rPr>
          <w:rFonts w:ascii="Tahoma" w:hAnsi="Tahoma" w:cs="Tahoma"/>
          <w:szCs w:val="22"/>
          <w:lang w:val="el-GR"/>
        </w:rPr>
        <w:lastRenderedPageBreak/>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w:t>
      </w:r>
      <w:r w:rsidR="00E1337D" w:rsidRPr="00603221">
        <w:rPr>
          <w:rFonts w:ascii="Tahoma" w:hAnsi="Tahoma" w:cs="Tahoma"/>
          <w:szCs w:val="22"/>
          <w:lang w:val="el-GR"/>
        </w:rPr>
        <w:t xml:space="preserve"> </w:t>
      </w:r>
      <w:r w:rsidRPr="00603221">
        <w:rPr>
          <w:rFonts w:ascii="Tahoma" w:hAnsi="Tahoma" w:cs="Tahoma"/>
          <w:szCs w:val="22"/>
          <w:lang w:val="el-GR"/>
        </w:rPr>
        <w:t>αφορά κατ’ ελάχιστον στους διαχειριστές.</w:t>
      </w:r>
    </w:p>
    <w:p w14:paraId="01447606" w14:textId="77777777" w:rsidR="008338F0" w:rsidRPr="00603221" w:rsidRDefault="003355E7">
      <w:pPr>
        <w:suppressAutoHyphens w:val="0"/>
        <w:spacing w:after="160" w:line="252" w:lineRule="auto"/>
        <w:rPr>
          <w:rFonts w:ascii="Tahoma" w:hAnsi="Tahoma" w:cs="Tahoma"/>
          <w:szCs w:val="22"/>
          <w:lang w:val="el-GR"/>
        </w:rPr>
      </w:pPr>
      <w:r w:rsidRPr="00603221">
        <w:rPr>
          <w:rFonts w:ascii="Tahoma" w:hAnsi="Tahoma" w:cs="Tahoma"/>
          <w:szCs w:val="22"/>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3A707F73" w14:textId="134DFC80" w:rsidR="00C57BFF" w:rsidRPr="00603221" w:rsidRDefault="00C57BFF" w:rsidP="00C57BFF">
      <w:pPr>
        <w:suppressAutoHyphens w:val="0"/>
        <w:spacing w:after="160" w:line="252" w:lineRule="auto"/>
        <w:rPr>
          <w:rFonts w:ascii="Tahoma" w:hAnsi="Tahoma" w:cs="Tahoma"/>
          <w:szCs w:val="22"/>
          <w:lang w:val="el-GR"/>
        </w:rPr>
      </w:pPr>
      <w:r w:rsidRPr="00603221">
        <w:rPr>
          <w:rFonts w:ascii="Tahoma" w:hAnsi="Tahoma" w:cs="Tahoma"/>
          <w:szCs w:val="22"/>
          <w:lang w:val="el-GR"/>
        </w:rPr>
        <w:t xml:space="preserve">Στις περιπτώσεις των συνεταιρισμών, η υποχρέωση του προηγούμενου εδαφίου αφορά </w:t>
      </w:r>
      <w:r w:rsidR="00E87EA9" w:rsidRPr="00603221">
        <w:rPr>
          <w:rFonts w:ascii="Tahoma" w:hAnsi="Tahoma" w:cs="Tahoma"/>
          <w:szCs w:val="22"/>
          <w:lang w:val="el-GR"/>
        </w:rPr>
        <w:t>σ</w:t>
      </w:r>
      <w:r w:rsidRPr="00603221">
        <w:rPr>
          <w:rFonts w:ascii="Tahoma" w:hAnsi="Tahoma" w:cs="Tahoma"/>
          <w:szCs w:val="22"/>
          <w:lang w:val="el-GR"/>
        </w:rPr>
        <w:t>τα μέλη του Διοικητικού Συμβο</w:t>
      </w:r>
      <w:r w:rsidR="004B0D80">
        <w:rPr>
          <w:rFonts w:ascii="Tahoma" w:hAnsi="Tahoma" w:cs="Tahoma"/>
          <w:szCs w:val="22"/>
          <w:lang w:val="el-GR"/>
        </w:rPr>
        <w:t>υ</w:t>
      </w:r>
      <w:r w:rsidRPr="00603221">
        <w:rPr>
          <w:rFonts w:ascii="Tahoma" w:hAnsi="Tahoma" w:cs="Tahoma"/>
          <w:szCs w:val="22"/>
          <w:lang w:val="el-GR"/>
        </w:rPr>
        <w:t xml:space="preserve">λίου </w:t>
      </w:r>
    </w:p>
    <w:p w14:paraId="08D62C42" w14:textId="77777777" w:rsidR="008338F0" w:rsidRPr="00603221" w:rsidRDefault="003355E7">
      <w:pPr>
        <w:suppressAutoHyphens w:val="0"/>
        <w:spacing w:after="160" w:line="252" w:lineRule="auto"/>
        <w:rPr>
          <w:rFonts w:ascii="Tahoma" w:hAnsi="Tahoma" w:cs="Tahoma"/>
          <w:szCs w:val="22"/>
          <w:lang w:val="el-GR"/>
        </w:rPr>
      </w:pPr>
      <w:r w:rsidRPr="00603221">
        <w:rPr>
          <w:rFonts w:ascii="Tahoma" w:hAnsi="Tahoma" w:cs="Tahoma"/>
          <w:szCs w:val="22"/>
          <w:lang w:val="el-GR"/>
        </w:rPr>
        <w:t>Σε όλες τις υπόλοιπες περιπτώσεις νομικών προσώπων, η υποχρέωση των προηγούμενων εδαφίων αφορά στους νόμιμους εκπροσώπους τους.</w:t>
      </w:r>
    </w:p>
    <w:p w14:paraId="1B6C97E0" w14:textId="51DC2D94" w:rsidR="00E87EA9" w:rsidRPr="00603221" w:rsidRDefault="00E87EA9" w:rsidP="00E87EA9">
      <w:pPr>
        <w:suppressAutoHyphens w:val="0"/>
        <w:spacing w:after="160" w:line="252" w:lineRule="auto"/>
        <w:rPr>
          <w:rFonts w:ascii="Tahoma" w:hAnsi="Tahoma" w:cs="Tahoma"/>
          <w:b/>
          <w:bCs/>
          <w:szCs w:val="22"/>
          <w:lang w:val="el-GR"/>
        </w:rPr>
      </w:pPr>
      <w:r w:rsidRPr="00603221">
        <w:rPr>
          <w:rFonts w:ascii="Tahoma" w:hAnsi="Tahoma" w:cs="Tahoma"/>
          <w:b/>
          <w:szCs w:val="22"/>
          <w:lang w:val="el-GR"/>
        </w:rPr>
        <w:lastRenderedPageBreak/>
        <w:t>Εάν στις ως άνω περιπτώσεις η,(α)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603221">
        <w:rPr>
          <w:rFonts w:ascii="Tahoma" w:hAnsi="Tahoma" w:cs="Tahoma"/>
          <w:szCs w:val="22"/>
          <w:lang w:val="el-GR"/>
        </w:rPr>
        <w:t xml:space="preserve">. </w:t>
      </w:r>
    </w:p>
    <w:p w14:paraId="300B332F" w14:textId="0EBC2A69" w:rsidR="005A0ACC" w:rsidRPr="00603221" w:rsidRDefault="000326F6" w:rsidP="00991EF2">
      <w:pPr>
        <w:pStyle w:val="aff"/>
        <w:numPr>
          <w:ilvl w:val="3"/>
          <w:numId w:val="13"/>
        </w:numPr>
        <w:tabs>
          <w:tab w:val="left" w:pos="0"/>
          <w:tab w:val="left" w:pos="709"/>
          <w:tab w:val="left" w:pos="1134"/>
        </w:tabs>
        <w:spacing w:before="240"/>
        <w:ind w:left="0" w:firstLine="0"/>
        <w:rPr>
          <w:rFonts w:ascii="Tahoma" w:hAnsi="Tahoma" w:cs="Tahoma"/>
          <w:szCs w:val="22"/>
          <w:lang w:val="el-GR"/>
        </w:rPr>
      </w:pPr>
      <w:bookmarkStart w:id="51" w:name="_Ref503518036"/>
      <w:r w:rsidRPr="00603221">
        <w:rPr>
          <w:rFonts w:ascii="Tahoma" w:hAnsi="Tahoma" w:cs="Tahoma"/>
          <w:szCs w:val="22"/>
          <w:lang w:val="el-GR"/>
        </w:rPr>
        <w:t>Σ</w:t>
      </w:r>
      <w:r w:rsidR="005A0ACC" w:rsidRPr="00603221">
        <w:rPr>
          <w:rFonts w:ascii="Tahoma" w:hAnsi="Tahoma" w:cs="Tahoma"/>
          <w:szCs w:val="22"/>
          <w:lang w:val="el-GR"/>
        </w:rPr>
        <w:t>τις ακόλουθες περιπτώσεις</w:t>
      </w:r>
      <w:bookmarkEnd w:id="51"/>
      <w:r w:rsidR="001E7EB8">
        <w:rPr>
          <w:rFonts w:ascii="Tahoma" w:hAnsi="Tahoma" w:cs="Tahoma"/>
          <w:szCs w:val="22"/>
          <w:lang w:val="el-GR"/>
        </w:rPr>
        <w:t>:</w:t>
      </w:r>
    </w:p>
    <w:p w14:paraId="76E45B19" w14:textId="77777777" w:rsidR="00BE0CEC" w:rsidRPr="00BF4414" w:rsidRDefault="00BE0CEC" w:rsidP="00BE0CEC">
      <w:pPr>
        <w:rPr>
          <w:rFonts w:ascii="Tahoma" w:hAnsi="Tahoma" w:cs="Tahoma"/>
          <w:lang w:val="el-GR"/>
        </w:rPr>
      </w:pPr>
      <w:r w:rsidRPr="00BF4414">
        <w:rPr>
          <w:rFonts w:ascii="Tahoma" w:hAnsi="Tahoma" w:cs="Tahoma"/>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14:paraId="3187BC01" w14:textId="77777777" w:rsidR="00BE0CEC" w:rsidRPr="00BF4414" w:rsidRDefault="00BE0CEC" w:rsidP="00BE0CEC">
      <w:pPr>
        <w:rPr>
          <w:rFonts w:ascii="Tahoma" w:hAnsi="Tahoma" w:cs="Tahoma"/>
          <w:lang w:val="el-GR"/>
        </w:rPr>
      </w:pPr>
      <w:r w:rsidRPr="00BF4414">
        <w:rPr>
          <w:rFonts w:ascii="Tahoma" w:hAnsi="Tahoma" w:cs="Tahoma"/>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F4437D2" w14:textId="77777777" w:rsidR="00BE0CEC" w:rsidRPr="00BF4414" w:rsidRDefault="00BE0CEC" w:rsidP="00BE0CEC">
      <w:pPr>
        <w:rPr>
          <w:rFonts w:ascii="Tahoma" w:hAnsi="Tahoma" w:cs="Tahoma"/>
          <w:lang w:val="el-GR"/>
        </w:rPr>
      </w:pPr>
      <w:r w:rsidRPr="00BF4414">
        <w:rPr>
          <w:rFonts w:ascii="Tahoma" w:hAnsi="Tahoma" w:cs="Tahoma"/>
          <w:lang w:val="el-GR"/>
        </w:rPr>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371E5BBD" w14:textId="77777777" w:rsidR="00BE0CEC" w:rsidRPr="00BF4414" w:rsidRDefault="00BE0CEC" w:rsidP="00BE0CEC">
      <w:pPr>
        <w:rPr>
          <w:rFonts w:ascii="Tahoma" w:hAnsi="Tahoma" w:cs="Tahoma"/>
          <w:lang w:val="el-GR"/>
        </w:rPr>
      </w:pPr>
      <w:r w:rsidRPr="00BF4414">
        <w:rPr>
          <w:rFonts w:ascii="Tahoma" w:hAnsi="Tahoma" w:cs="Tahoma"/>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14:paraId="22B24372" w14:textId="77777777" w:rsidR="00BE0CEC" w:rsidRPr="00BF4414" w:rsidRDefault="00BE0CEC" w:rsidP="00BE0CEC">
      <w:pPr>
        <w:pStyle w:val="af6"/>
        <w:rPr>
          <w:rFonts w:ascii="Tahoma" w:hAnsi="Tahoma" w:cs="Tahoma"/>
          <w:lang w:val="el-GR"/>
        </w:rPr>
      </w:pPr>
      <w:r w:rsidRPr="00BF4414">
        <w:rPr>
          <w:rFonts w:ascii="Tahoma" w:hAnsi="Tahoma" w:cs="Tahoma"/>
          <w:lang w:val="el-GR"/>
        </w:rPr>
        <w:t>ή/και</w:t>
      </w:r>
    </w:p>
    <w:p w14:paraId="1A9F6C9A" w14:textId="394A9D30" w:rsidR="00BE0CEC" w:rsidRPr="00A0278E" w:rsidRDefault="00BE0CEC" w:rsidP="00A0278E">
      <w:pPr>
        <w:tabs>
          <w:tab w:val="left" w:pos="0"/>
          <w:tab w:val="left" w:pos="709"/>
          <w:tab w:val="left" w:pos="1134"/>
        </w:tabs>
        <w:spacing w:before="240"/>
        <w:rPr>
          <w:rFonts w:ascii="Tahoma" w:hAnsi="Tahoma" w:cs="Tahoma"/>
          <w:szCs w:val="22"/>
          <w:lang w:val="el-GR"/>
        </w:rPr>
      </w:pPr>
      <w:r w:rsidRPr="00BF4414">
        <w:rPr>
          <w:rFonts w:ascii="Tahoma" w:hAnsi="Tahoma" w:cs="Tahoma"/>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w:t>
      </w:r>
      <w:r w:rsidRPr="00BF4414">
        <w:rPr>
          <w:rFonts w:ascii="Tahoma" w:hAnsi="Tahoma" w:cs="Tahoma"/>
          <w:lang w:val="el-GR"/>
        </w:rPr>
        <w:lastRenderedPageBreak/>
        <w:t>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w:t>
      </w:r>
      <w:bookmarkStart w:id="52" w:name="_Ref496540642"/>
    </w:p>
    <w:p w14:paraId="5F3A0AC3" w14:textId="77777777" w:rsidR="00BE0CEC" w:rsidRPr="00603221" w:rsidRDefault="00BE0CEC" w:rsidP="00274B0A">
      <w:pPr>
        <w:pStyle w:val="aff"/>
        <w:tabs>
          <w:tab w:val="left" w:pos="0"/>
          <w:tab w:val="left" w:pos="709"/>
          <w:tab w:val="left" w:pos="1134"/>
        </w:tabs>
        <w:spacing w:before="240"/>
        <w:ind w:left="0"/>
        <w:rPr>
          <w:rFonts w:ascii="Tahoma" w:hAnsi="Tahoma" w:cs="Tahoma"/>
          <w:szCs w:val="22"/>
          <w:lang w:val="el-GR"/>
        </w:rPr>
      </w:pPr>
    </w:p>
    <w:p w14:paraId="3D12F6EE" w14:textId="4DAE17C5" w:rsidR="00B04AF3" w:rsidRPr="00603221" w:rsidRDefault="003355E7" w:rsidP="00A0278E">
      <w:pPr>
        <w:pStyle w:val="aff"/>
        <w:numPr>
          <w:ilvl w:val="3"/>
          <w:numId w:val="13"/>
        </w:numPr>
        <w:tabs>
          <w:tab w:val="left" w:pos="0"/>
          <w:tab w:val="left" w:pos="709"/>
          <w:tab w:val="left" w:pos="1134"/>
        </w:tabs>
        <w:spacing w:before="240"/>
        <w:ind w:left="0" w:firstLine="0"/>
        <w:rPr>
          <w:rFonts w:ascii="Tahoma" w:hAnsi="Tahoma" w:cs="Tahoma"/>
          <w:i/>
          <w:color w:val="5B9BD5"/>
          <w:szCs w:val="22"/>
          <w:lang w:val="el-GR"/>
        </w:rPr>
      </w:pPr>
      <w:bookmarkStart w:id="53" w:name="_Ref496540586"/>
      <w:bookmarkEnd w:id="52"/>
      <w:r w:rsidRPr="00603221">
        <w:rPr>
          <w:rFonts w:ascii="Tahoma" w:hAnsi="Tahoma" w:cs="Tahoma"/>
          <w:szCs w:val="22"/>
          <w:lang w:val="el-GR"/>
        </w:rPr>
        <w:lastRenderedPageBreak/>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53"/>
      <w:r w:rsidRPr="00603221">
        <w:rPr>
          <w:rFonts w:ascii="Tahoma" w:hAnsi="Tahoma" w:cs="Tahoma"/>
          <w:szCs w:val="22"/>
          <w:lang w:val="el-GR"/>
        </w:rPr>
        <w:t xml:space="preserve"> </w:t>
      </w:r>
    </w:p>
    <w:p w14:paraId="1B97E2FA"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(α) εάν έχει αθετήσει τις υποχρεώσεις που προβλέπονται στην παρ. 2 του άρθρου 18 του ν. 4412/2016, </w:t>
      </w:r>
    </w:p>
    <w:p w14:paraId="2CEB547B" w14:textId="77777777" w:rsidR="008338F0" w:rsidRPr="00603221" w:rsidRDefault="003355E7">
      <w:pPr>
        <w:rPr>
          <w:rFonts w:ascii="Tahoma" w:hAnsi="Tahoma" w:cs="Tahoma"/>
          <w:szCs w:val="22"/>
          <w:lang w:val="el-GR"/>
        </w:rPr>
      </w:pPr>
      <w:r w:rsidRPr="00603221">
        <w:rPr>
          <w:rFonts w:ascii="Tahoma" w:hAnsi="Tahoma" w:cs="Tahoma"/>
          <w:szCs w:val="22"/>
          <w:lang w:val="el-GR"/>
        </w:rPr>
        <w:t>(β) εάν τελεί υπό πτώχευση</w:t>
      </w:r>
      <w:r w:rsidRPr="00603221">
        <w:rPr>
          <w:rFonts w:ascii="Tahoma" w:hAnsi="Tahoma" w:cs="Tahoma"/>
          <w:b/>
          <w:szCs w:val="22"/>
          <w:lang w:val="el-GR"/>
        </w:rPr>
        <w:t xml:space="preserve"> </w:t>
      </w:r>
      <w:r w:rsidRPr="00603221">
        <w:rPr>
          <w:rFonts w:ascii="Tahoma" w:hAnsi="Tahoma" w:cs="Tahoma"/>
          <w:szCs w:val="22"/>
          <w:lang w:val="el-GR"/>
        </w:rPr>
        <w:t xml:space="preserve">ή έχει υπαχθεί σε διαδικασία εξυγίανσης ή ειδικής </w:t>
      </w:r>
      <w:r w:rsidRPr="00603221">
        <w:rPr>
          <w:rFonts w:ascii="Tahoma" w:hAnsi="Tahoma" w:cs="Tahoma"/>
          <w:b/>
          <w:szCs w:val="22"/>
          <w:lang w:val="el-GR"/>
        </w:rPr>
        <w:t xml:space="preserve">εκκαθάρισης </w:t>
      </w:r>
      <w:r w:rsidRPr="00603221">
        <w:rPr>
          <w:rFonts w:ascii="Tahoma" w:hAnsi="Tahoma" w:cs="Tahoma"/>
          <w:szCs w:val="22"/>
          <w:lang w:val="el-GR"/>
        </w:rPr>
        <w:t>ή τελεί υπό αναγκαστική διαχείριση</w:t>
      </w:r>
      <w:r w:rsidRPr="00603221">
        <w:rPr>
          <w:rFonts w:ascii="Tahoma" w:hAnsi="Tahoma" w:cs="Tahoma"/>
          <w:b/>
          <w:szCs w:val="22"/>
          <w:lang w:val="el-GR"/>
        </w:rPr>
        <w:t xml:space="preserve"> </w:t>
      </w:r>
      <w:r w:rsidRPr="00603221">
        <w:rPr>
          <w:rFonts w:ascii="Tahoma" w:hAnsi="Tahoma"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w:t>
      </w:r>
    </w:p>
    <w:p w14:paraId="5B14CD58" w14:textId="77777777" w:rsidR="008338F0" w:rsidRPr="00603221" w:rsidRDefault="003355E7">
      <w:pPr>
        <w:rPr>
          <w:rFonts w:ascii="Tahoma" w:hAnsi="Tahoma" w:cs="Tahoma"/>
          <w:szCs w:val="22"/>
          <w:lang w:val="el-GR"/>
        </w:rPr>
      </w:pPr>
      <w:r w:rsidRPr="00603221">
        <w:rPr>
          <w:rFonts w:ascii="Tahoma" w:hAnsi="Tahoma" w:cs="Tahoma"/>
          <w:szCs w:val="22"/>
          <w:lang w:val="el-GR"/>
        </w:rPr>
        <w:lastRenderedPageBreak/>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816A0EE"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7289CE2"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5C175C72"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w:t>
      </w:r>
      <w:r w:rsidRPr="00603221">
        <w:rPr>
          <w:rFonts w:ascii="Tahoma" w:hAnsi="Tahoma" w:cs="Tahoma"/>
          <w:szCs w:val="22"/>
          <w:lang w:val="el-GR"/>
        </w:rPr>
        <w:lastRenderedPageBreak/>
        <w:t xml:space="preserve">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1D42733" w14:textId="6A1A7549" w:rsidR="00D07148" w:rsidRDefault="003355E7" w:rsidP="00D07148">
      <w:pPr>
        <w:rPr>
          <w:rFonts w:ascii="Tahoma" w:hAnsi="Tahoma" w:cs="Tahoma"/>
          <w:szCs w:val="22"/>
          <w:lang w:val="el-GR"/>
        </w:rPr>
      </w:pPr>
      <w:r w:rsidRPr="00603221">
        <w:rPr>
          <w:rFonts w:ascii="Tahoma" w:hAnsi="Tahoma" w:cs="Tahoma"/>
          <w:szCs w:val="22"/>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603221">
        <w:rPr>
          <w:rFonts w:ascii="Tahoma" w:hAnsi="Tahoma" w:cs="Tahoma"/>
          <w:szCs w:val="22"/>
          <w:lang w:val="el-GR"/>
        </w:rPr>
        <w:t xml:space="preserve">ης παραγράφου </w:t>
      </w:r>
      <w:r w:rsidR="00D07148">
        <w:rPr>
          <w:rFonts w:ascii="Tahoma" w:hAnsi="Tahoma" w:cs="Tahoma"/>
          <w:szCs w:val="22"/>
          <w:lang w:val="el-GR"/>
        </w:rPr>
        <w:t>2.2.9.2 Αποδεικτικά μέσα -Δικαιολογητικά προσωρινού αναδόχου της παρούσας</w:t>
      </w:r>
      <w:r w:rsidR="00D07148" w:rsidRPr="00D07148">
        <w:rPr>
          <w:rFonts w:ascii="Tahoma" w:hAnsi="Tahoma" w:cs="Tahoma"/>
          <w:szCs w:val="22"/>
          <w:lang w:val="el-GR"/>
        </w:rPr>
        <w:t xml:space="preserve">. </w:t>
      </w:r>
    </w:p>
    <w:p w14:paraId="1B489508" w14:textId="1412709A" w:rsidR="008338F0" w:rsidRPr="00603221" w:rsidRDefault="00D07148">
      <w:pPr>
        <w:rPr>
          <w:rFonts w:ascii="Tahoma" w:hAnsi="Tahoma" w:cs="Tahoma"/>
          <w:szCs w:val="22"/>
          <w:lang w:val="el-GR"/>
        </w:rPr>
      </w:pPr>
      <w:r w:rsidRPr="00603221">
        <w:rPr>
          <w:rFonts w:ascii="Tahoma" w:hAnsi="Tahoma" w:cs="Tahoma"/>
          <w:szCs w:val="22"/>
          <w:lang w:val="el-GR"/>
        </w:rPr>
        <w:t xml:space="preserve"> </w:t>
      </w:r>
      <w:r w:rsidR="003355E7" w:rsidRPr="00603221">
        <w:rPr>
          <w:rFonts w:ascii="Tahoma" w:hAnsi="Tahoma"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w:t>
      </w:r>
      <w:r w:rsidR="003355E7" w:rsidRPr="00603221">
        <w:rPr>
          <w:rFonts w:ascii="Tahoma" w:hAnsi="Tahoma" w:cs="Tahoma"/>
          <w:szCs w:val="22"/>
          <w:lang w:val="el-GR"/>
        </w:rPr>
        <w:lastRenderedPageBreak/>
        <w:t xml:space="preserve">πληροφορίες που ενδέχεται να επηρεάσουν ουσιωδώς τις αποφάσεις που αφορούν τον αποκλεισμό, την επιλογή ή την ανάθεση, </w:t>
      </w:r>
    </w:p>
    <w:p w14:paraId="4A8A2308" w14:textId="13633341" w:rsidR="008338F0" w:rsidRPr="00603221" w:rsidRDefault="003355E7">
      <w:pPr>
        <w:rPr>
          <w:rFonts w:ascii="Tahoma" w:hAnsi="Tahoma" w:cs="Tahoma"/>
          <w:szCs w:val="22"/>
          <w:lang w:val="el-GR"/>
        </w:rPr>
      </w:pPr>
      <w:r w:rsidRPr="00603221">
        <w:rPr>
          <w:rFonts w:ascii="Tahoma" w:hAnsi="Tahoma" w:cs="Tahoma"/>
          <w:szCs w:val="22"/>
          <w:lang w:val="el-GR"/>
        </w:rPr>
        <w:t xml:space="preserve">(θ) </w:t>
      </w:r>
      <w:r w:rsidR="00953E50" w:rsidRPr="00953E50">
        <w:rPr>
          <w:rFonts w:ascii="Tahoma" w:hAnsi="Tahoma"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Pr="00603221">
        <w:rPr>
          <w:rFonts w:ascii="Tahoma" w:hAnsi="Tahoma" w:cs="Tahoma"/>
          <w:szCs w:val="22"/>
          <w:lang w:val="el-GR"/>
        </w:rPr>
        <w:t xml:space="preserve">. </w:t>
      </w:r>
    </w:p>
    <w:p w14:paraId="306EBC8E" w14:textId="6BBFD75D" w:rsidR="00347430" w:rsidRPr="00603221" w:rsidRDefault="00390986" w:rsidP="00347430">
      <w:pPr>
        <w:suppressAutoHyphens w:val="0"/>
        <w:spacing w:after="160" w:line="252" w:lineRule="auto"/>
        <w:rPr>
          <w:rFonts w:ascii="Tahoma" w:hAnsi="Tahoma" w:cs="Tahoma"/>
          <w:szCs w:val="22"/>
          <w:lang w:val="el-GR"/>
        </w:rPr>
      </w:pPr>
      <w:r w:rsidRPr="00603221">
        <w:rPr>
          <w:rFonts w:ascii="Tahoma" w:hAnsi="Tahoma" w:cs="Tahoma"/>
          <w:b/>
          <w:color w:val="000000"/>
          <w:szCs w:val="22"/>
          <w:lang w:val="el-GR"/>
        </w:rPr>
        <w:t>Εάν στις ως άνω περιπτώσεις (α) έως (</w:t>
      </w:r>
      <w:r>
        <w:rPr>
          <w:rFonts w:ascii="Tahoma" w:hAnsi="Tahoma" w:cs="Tahoma"/>
          <w:b/>
          <w:color w:val="000000"/>
          <w:szCs w:val="22"/>
          <w:lang w:val="el-GR"/>
        </w:rPr>
        <w:t>η</w:t>
      </w:r>
      <w:r w:rsidRPr="00603221">
        <w:rPr>
          <w:rFonts w:ascii="Tahoma" w:hAnsi="Tahoma" w:cs="Tahoma"/>
          <w:b/>
          <w:color w:val="000000"/>
          <w:szCs w:val="22"/>
          <w:lang w:val="el-GR"/>
        </w:rPr>
        <w:t>) η περίοδος αποκλεισμού δεν έχει καθοριστεί με αμετάκλητη απόφαση, αυτή ανέρχεται σε τρία (3) έτη από την ημερομηνία του σχετικού γεγονότος</w:t>
      </w:r>
      <w:r w:rsidRPr="00603221">
        <w:rPr>
          <w:rFonts w:ascii="Tahoma" w:hAnsi="Tahoma" w:cs="Tahoma"/>
          <w:color w:val="000000"/>
          <w:szCs w:val="22"/>
          <w:lang w:val="el-GR"/>
        </w:rPr>
        <w:t xml:space="preserve">. </w:t>
      </w:r>
    </w:p>
    <w:p w14:paraId="0F698B57" w14:textId="490D9A0D" w:rsidR="007541C6" w:rsidRPr="00603221" w:rsidRDefault="003355E7" w:rsidP="00991EF2">
      <w:pPr>
        <w:pStyle w:val="aff"/>
        <w:numPr>
          <w:ilvl w:val="3"/>
          <w:numId w:val="13"/>
        </w:numPr>
        <w:tabs>
          <w:tab w:val="left" w:pos="0"/>
          <w:tab w:val="left" w:pos="709"/>
          <w:tab w:val="left" w:pos="1134"/>
        </w:tabs>
        <w:spacing w:before="240"/>
        <w:ind w:left="0" w:firstLine="0"/>
        <w:rPr>
          <w:rFonts w:ascii="Tahoma" w:hAnsi="Tahoma" w:cs="Tahoma"/>
          <w:i/>
          <w:color w:val="5B9BD5"/>
          <w:szCs w:val="22"/>
          <w:lang w:val="el-GR"/>
        </w:rPr>
      </w:pPr>
      <w:r w:rsidRPr="00603221">
        <w:rPr>
          <w:rFonts w:ascii="Tahoma" w:hAnsi="Tahoma" w:cs="Tahoma"/>
          <w:szCs w:val="22"/>
          <w:lang w:val="el-GR"/>
        </w:rPr>
        <w:t xml:space="preserve"> </w:t>
      </w:r>
      <w:bookmarkStart w:id="54" w:name="_Ref496540802"/>
      <w:r w:rsidRPr="00603221">
        <w:rPr>
          <w:rFonts w:ascii="Tahoma" w:hAnsi="Tahoma" w:cs="Tahoma"/>
          <w:szCs w:val="22"/>
          <w:lang w:val="el-GR"/>
        </w:rPr>
        <w:t>Αποκλείεται, επίσης, προσφέρων οικονομικός φορέας από τη συμμετοχή στη διαδικασία σύναψης της παρούσας</w:t>
      </w:r>
      <w:r w:rsidR="00E1337D" w:rsidRPr="00603221">
        <w:rPr>
          <w:rFonts w:ascii="Tahoma" w:hAnsi="Tahoma" w:cs="Tahoma"/>
          <w:szCs w:val="22"/>
          <w:lang w:val="el-GR"/>
        </w:rPr>
        <w:t xml:space="preserve"> </w:t>
      </w:r>
      <w:r w:rsidRPr="00603221">
        <w:rPr>
          <w:rFonts w:ascii="Tahoma" w:hAnsi="Tahoma" w:cs="Tahoma"/>
          <w:szCs w:val="22"/>
          <w:lang w:val="el-GR"/>
        </w:rPr>
        <w:t>σύμβασης εάν συντρέχουν οι προϋποθέσεις εφαρμογής της παρ. 4 του άρθρου 8 του ν. 3310/2005, όπως ισχύει (αμιγώς εθνικός λόγος αποκλεισμού)</w:t>
      </w:r>
      <w:r w:rsidR="0083533C">
        <w:rPr>
          <w:rFonts w:ascii="Tahoma" w:hAnsi="Tahoma" w:cs="Tahoma"/>
          <w:szCs w:val="22"/>
          <w:lang w:val="el-GR"/>
        </w:rPr>
        <w:t>.</w:t>
      </w:r>
      <w:r w:rsidR="00E1337D" w:rsidRPr="00603221">
        <w:rPr>
          <w:rFonts w:ascii="Tahoma" w:hAnsi="Tahoma" w:cs="Tahoma"/>
          <w:szCs w:val="22"/>
          <w:lang w:val="el-GR"/>
        </w:rPr>
        <w:t xml:space="preserve"> </w:t>
      </w:r>
      <w:bookmarkEnd w:id="54"/>
    </w:p>
    <w:p w14:paraId="5F1332DD" w14:textId="77777777" w:rsidR="008C3823" w:rsidRPr="00603221" w:rsidRDefault="008C3823" w:rsidP="00603221">
      <w:pPr>
        <w:pStyle w:val="aff"/>
        <w:tabs>
          <w:tab w:val="left" w:pos="0"/>
          <w:tab w:val="left" w:pos="709"/>
          <w:tab w:val="left" w:pos="1134"/>
        </w:tabs>
        <w:spacing w:before="240"/>
        <w:ind w:left="0"/>
        <w:rPr>
          <w:rFonts w:ascii="Tahoma" w:hAnsi="Tahoma" w:cs="Tahoma"/>
          <w:i/>
          <w:color w:val="5B9BD5"/>
          <w:szCs w:val="22"/>
          <w:lang w:val="el-GR"/>
        </w:rPr>
      </w:pPr>
    </w:p>
    <w:p w14:paraId="7E933334" w14:textId="40432126" w:rsidR="008338F0" w:rsidRPr="00603221" w:rsidRDefault="003355E7" w:rsidP="00991EF2">
      <w:pPr>
        <w:pStyle w:val="aff"/>
        <w:numPr>
          <w:ilvl w:val="3"/>
          <w:numId w:val="13"/>
        </w:numPr>
        <w:tabs>
          <w:tab w:val="left" w:pos="0"/>
          <w:tab w:val="left" w:pos="709"/>
          <w:tab w:val="left" w:pos="1134"/>
        </w:tabs>
        <w:spacing w:before="240"/>
        <w:ind w:left="0" w:firstLine="0"/>
        <w:rPr>
          <w:rFonts w:ascii="Tahoma" w:hAnsi="Tahoma" w:cs="Tahoma"/>
          <w:b/>
          <w:bCs/>
          <w:szCs w:val="22"/>
          <w:lang w:val="el-GR"/>
        </w:rPr>
      </w:pPr>
      <w:r w:rsidRPr="00603221">
        <w:rPr>
          <w:rFonts w:ascii="Tahoma" w:hAnsi="Tahoma" w:cs="Tahoma"/>
          <w:b/>
          <w:bCs/>
          <w:szCs w:val="22"/>
          <w:lang w:val="el-GR"/>
        </w:rPr>
        <w:lastRenderedPageBreak/>
        <w:t xml:space="preserve"> </w:t>
      </w:r>
      <w:r w:rsidRPr="00603221">
        <w:rPr>
          <w:rFonts w:ascii="Tahoma" w:hAnsi="Tahoma" w:cs="Tahoma"/>
          <w:szCs w:val="22"/>
          <w:lang w:val="el-GR"/>
        </w:rPr>
        <w:t xml:space="preserve">Ο </w:t>
      </w:r>
      <w:r w:rsidR="00953E50" w:rsidRPr="00953E50">
        <w:rPr>
          <w:rFonts w:ascii="Tahoma" w:hAnsi="Tahoma" w:cs="Tahoma"/>
          <w:szCs w:val="22"/>
          <w:lang w:val="el-GR"/>
        </w:rPr>
        <w:t>οικονομικός φορέας</w:t>
      </w:r>
      <w:r w:rsidR="00953E50">
        <w:rPr>
          <w:lang w:val="el-GR"/>
        </w:rPr>
        <w:t xml:space="preserve"> </w:t>
      </w:r>
      <w:r w:rsidRPr="00603221">
        <w:rPr>
          <w:rFonts w:ascii="Tahoma" w:hAnsi="Tahoma"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603221">
        <w:rPr>
          <w:rFonts w:ascii="Tahoma" w:hAnsi="Tahoma" w:cs="Tahoma"/>
          <w:szCs w:val="22"/>
          <w:lang w:val="el-GR"/>
        </w:rPr>
        <w:t xml:space="preserve"> μία από τις ως άνω περιπτώσεις.</w:t>
      </w:r>
    </w:p>
    <w:p w14:paraId="702059CF" w14:textId="77777777" w:rsidR="00C535AC" w:rsidRPr="00FC0449" w:rsidRDefault="00C535AC" w:rsidP="00C535AC">
      <w:pPr>
        <w:pStyle w:val="aff"/>
        <w:tabs>
          <w:tab w:val="left" w:pos="0"/>
        </w:tabs>
        <w:spacing w:before="240"/>
        <w:ind w:left="0"/>
        <w:rPr>
          <w:rFonts w:ascii="Tahoma" w:hAnsi="Tahoma" w:cs="Tahoma"/>
          <w:b/>
          <w:bCs/>
          <w:szCs w:val="22"/>
          <w:lang w:val="el-GR"/>
        </w:rPr>
      </w:pPr>
    </w:p>
    <w:p w14:paraId="24224739" w14:textId="1A71499D" w:rsidR="008338F0" w:rsidRPr="00603221" w:rsidRDefault="003355E7" w:rsidP="00991EF2">
      <w:pPr>
        <w:pStyle w:val="aff"/>
        <w:numPr>
          <w:ilvl w:val="3"/>
          <w:numId w:val="13"/>
        </w:numPr>
        <w:tabs>
          <w:tab w:val="left" w:pos="0"/>
          <w:tab w:val="left" w:pos="709"/>
          <w:tab w:val="left" w:pos="1134"/>
        </w:tabs>
        <w:spacing w:before="240"/>
        <w:ind w:left="0" w:firstLine="0"/>
        <w:rPr>
          <w:rFonts w:ascii="Tahoma" w:hAnsi="Tahoma" w:cs="Tahoma"/>
          <w:b/>
          <w:bCs/>
          <w:szCs w:val="22"/>
          <w:lang w:val="el-GR"/>
        </w:rPr>
      </w:pPr>
      <w:r w:rsidRPr="00603221">
        <w:rPr>
          <w:rFonts w:ascii="Tahoma" w:hAnsi="Tahoma" w:cs="Tahoma"/>
          <w:szCs w:val="22"/>
          <w:lang w:val="el-GR"/>
        </w:rPr>
        <w:t xml:space="preserve"> Προσφέρων οικονομικός φορέας που εμπίπτει σε μια από τις καταστάσεις που αναφέρονται στις παραγράφους </w:t>
      </w:r>
      <w:r w:rsidR="00153F0B" w:rsidRPr="00603221">
        <w:rPr>
          <w:rFonts w:ascii="Tahoma" w:hAnsi="Tahoma" w:cs="Tahoma"/>
          <w:szCs w:val="22"/>
          <w:lang w:val="el-GR"/>
        </w:rPr>
        <w:fldChar w:fldCharType="begin"/>
      </w:r>
      <w:r w:rsidR="00153F0B" w:rsidRPr="00603221">
        <w:rPr>
          <w:rFonts w:ascii="Tahoma" w:hAnsi="Tahoma" w:cs="Tahoma"/>
          <w:szCs w:val="22"/>
          <w:lang w:val="el-GR"/>
        </w:rPr>
        <w:instrText xml:space="preserve"> REF _Ref496540567 \r \h </w:instrText>
      </w:r>
      <w:r w:rsidR="00DF02B0" w:rsidRPr="006719D5">
        <w:rPr>
          <w:rFonts w:ascii="Tahoma" w:hAnsi="Tahoma" w:cs="Tahoma"/>
          <w:szCs w:val="22"/>
          <w:lang w:val="el-GR"/>
        </w:rPr>
        <w:instrText xml:space="preserve"> \* MERGEFORMAT </w:instrText>
      </w:r>
      <w:r w:rsidR="00153F0B" w:rsidRPr="00603221">
        <w:rPr>
          <w:rFonts w:ascii="Tahoma" w:hAnsi="Tahoma" w:cs="Tahoma"/>
          <w:szCs w:val="22"/>
          <w:lang w:val="el-GR"/>
        </w:rPr>
      </w:r>
      <w:r w:rsidR="00153F0B"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2.2.3.1</w:t>
      </w:r>
      <w:r w:rsidR="00153F0B" w:rsidRPr="00603221">
        <w:rPr>
          <w:rFonts w:ascii="Tahoma" w:hAnsi="Tahoma" w:cs="Tahoma"/>
          <w:szCs w:val="22"/>
          <w:lang w:val="el-GR"/>
        </w:rPr>
        <w:fldChar w:fldCharType="end"/>
      </w:r>
      <w:r w:rsidRPr="00603221">
        <w:rPr>
          <w:rFonts w:ascii="Tahoma" w:hAnsi="Tahoma" w:cs="Tahoma"/>
          <w:szCs w:val="22"/>
          <w:lang w:val="el-GR"/>
        </w:rPr>
        <w:t xml:space="preserve"> και </w:t>
      </w:r>
      <w:r w:rsidR="00347430" w:rsidRPr="00603221">
        <w:rPr>
          <w:rFonts w:ascii="Tahoma" w:hAnsi="Tahoma" w:cs="Tahoma"/>
          <w:szCs w:val="22"/>
          <w:lang w:val="el-GR"/>
        </w:rPr>
        <w:fldChar w:fldCharType="begin"/>
      </w:r>
      <w:r w:rsidR="00347430" w:rsidRPr="00603221">
        <w:rPr>
          <w:rFonts w:ascii="Tahoma" w:hAnsi="Tahoma" w:cs="Tahoma"/>
          <w:szCs w:val="22"/>
          <w:lang w:val="el-GR"/>
        </w:rPr>
        <w:instrText xml:space="preserve"> REF _Ref503518036 \r \h </w:instrText>
      </w:r>
      <w:r w:rsidR="00DF02B0" w:rsidRPr="006719D5">
        <w:rPr>
          <w:rFonts w:ascii="Tahoma" w:hAnsi="Tahoma" w:cs="Tahoma"/>
          <w:szCs w:val="22"/>
          <w:lang w:val="el-GR"/>
        </w:rPr>
        <w:instrText xml:space="preserve"> \* MERGEFORMAT </w:instrText>
      </w:r>
      <w:r w:rsidR="00347430" w:rsidRPr="00603221">
        <w:rPr>
          <w:rFonts w:ascii="Tahoma" w:hAnsi="Tahoma" w:cs="Tahoma"/>
          <w:szCs w:val="22"/>
          <w:lang w:val="el-GR"/>
        </w:rPr>
      </w:r>
      <w:r w:rsidR="00347430"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2.2.3.2</w:t>
      </w:r>
      <w:r w:rsidR="00347430" w:rsidRPr="00603221">
        <w:rPr>
          <w:rFonts w:ascii="Tahoma" w:hAnsi="Tahoma" w:cs="Tahoma"/>
          <w:szCs w:val="22"/>
          <w:lang w:val="el-GR"/>
        </w:rPr>
        <w:fldChar w:fldCharType="end"/>
      </w:r>
      <w:r w:rsidR="003260E1" w:rsidRPr="00603221">
        <w:rPr>
          <w:rFonts w:ascii="Tahoma" w:hAnsi="Tahoma" w:cs="Tahoma"/>
          <w:szCs w:val="22"/>
          <w:lang w:val="el-GR"/>
        </w:rPr>
        <w:t xml:space="preserve"> γ) και </w:t>
      </w:r>
      <w:r w:rsidR="007C26CE" w:rsidRPr="007C26CE">
        <w:rPr>
          <w:rFonts w:ascii="Tahoma" w:hAnsi="Tahoma" w:cs="Tahoma"/>
          <w:szCs w:val="22"/>
          <w:lang w:val="el-GR"/>
        </w:rPr>
        <w:t xml:space="preserve">2.2.3.3 </w:t>
      </w:r>
      <w:r w:rsidRPr="00603221">
        <w:rPr>
          <w:rFonts w:ascii="Tahoma" w:hAnsi="Tahoma"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603221">
        <w:rPr>
          <w:rFonts w:ascii="Tahoma" w:hAnsi="Tahoma" w:cs="Tahoma"/>
          <w:szCs w:val="22"/>
        </w:rPr>
        <w:t>o</w:t>
      </w:r>
      <w:r w:rsidRPr="00603221">
        <w:rPr>
          <w:rFonts w:ascii="Tahoma" w:hAnsi="Tahoma" w:cs="Tahoma"/>
          <w:szCs w:val="22"/>
          <w:lang w:val="el-GR"/>
        </w:rPr>
        <w:t xml:space="preserve">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w:t>
      </w:r>
      <w:r w:rsidRPr="00603221">
        <w:rPr>
          <w:rFonts w:ascii="Tahoma" w:hAnsi="Tahoma" w:cs="Tahoma"/>
          <w:szCs w:val="22"/>
          <w:lang w:val="el-GR"/>
        </w:rPr>
        <w:lastRenderedPageBreak/>
        <w:t>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2131445" w14:textId="77777777" w:rsidR="00C535AC" w:rsidRPr="00603221" w:rsidRDefault="00C535AC" w:rsidP="00C535AC">
      <w:pPr>
        <w:pStyle w:val="aff"/>
        <w:rPr>
          <w:rFonts w:ascii="Tahoma" w:hAnsi="Tahoma" w:cs="Tahoma"/>
          <w:b/>
          <w:bCs/>
          <w:szCs w:val="22"/>
          <w:lang w:val="el-GR"/>
        </w:rPr>
      </w:pPr>
    </w:p>
    <w:p w14:paraId="40FD8E9B" w14:textId="77777777" w:rsidR="008338F0" w:rsidRPr="00603221" w:rsidRDefault="003355E7" w:rsidP="00991EF2">
      <w:pPr>
        <w:pStyle w:val="aff"/>
        <w:numPr>
          <w:ilvl w:val="3"/>
          <w:numId w:val="13"/>
        </w:numPr>
        <w:tabs>
          <w:tab w:val="left" w:pos="0"/>
          <w:tab w:val="left" w:pos="709"/>
          <w:tab w:val="left" w:pos="1134"/>
        </w:tabs>
        <w:spacing w:before="240"/>
        <w:ind w:left="0" w:firstLine="0"/>
        <w:rPr>
          <w:rFonts w:ascii="Tahoma" w:hAnsi="Tahoma" w:cs="Tahoma"/>
          <w:b/>
          <w:bCs/>
          <w:color w:val="000000"/>
          <w:szCs w:val="22"/>
          <w:lang w:val="el-GR"/>
        </w:rPr>
      </w:pPr>
      <w:r w:rsidRPr="00603221">
        <w:rPr>
          <w:rFonts w:ascii="Tahoma" w:hAnsi="Tahoma"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5A54AD98" w14:textId="77777777" w:rsidR="00C535AC" w:rsidRPr="00603221" w:rsidRDefault="00C535AC" w:rsidP="00C535AC">
      <w:pPr>
        <w:pStyle w:val="aff"/>
        <w:rPr>
          <w:rFonts w:ascii="Tahoma" w:hAnsi="Tahoma" w:cs="Tahoma"/>
          <w:b/>
          <w:bCs/>
          <w:color w:val="000000"/>
          <w:szCs w:val="22"/>
          <w:lang w:val="el-GR"/>
        </w:rPr>
      </w:pPr>
    </w:p>
    <w:p w14:paraId="7D947F86" w14:textId="77777777" w:rsidR="008338F0" w:rsidRPr="00603221" w:rsidRDefault="003355E7" w:rsidP="00991EF2">
      <w:pPr>
        <w:pStyle w:val="aff"/>
        <w:numPr>
          <w:ilvl w:val="3"/>
          <w:numId w:val="13"/>
        </w:numPr>
        <w:tabs>
          <w:tab w:val="left" w:pos="0"/>
          <w:tab w:val="left" w:pos="709"/>
          <w:tab w:val="left" w:pos="1134"/>
        </w:tabs>
        <w:spacing w:before="240"/>
        <w:ind w:left="0" w:firstLine="0"/>
        <w:rPr>
          <w:rFonts w:ascii="Tahoma" w:hAnsi="Tahoma" w:cs="Tahoma"/>
          <w:color w:val="000000"/>
          <w:szCs w:val="22"/>
          <w:lang w:val="el-GR"/>
        </w:rPr>
      </w:pPr>
      <w:r w:rsidRPr="00603221">
        <w:rPr>
          <w:rFonts w:ascii="Tahoma" w:hAnsi="Tahoma" w:cs="Tahoma"/>
          <w:b/>
          <w:bCs/>
          <w:color w:val="000000"/>
          <w:szCs w:val="22"/>
          <w:lang w:val="el-GR"/>
        </w:rPr>
        <w:lastRenderedPageBreak/>
        <w:t xml:space="preserve"> </w:t>
      </w:r>
      <w:bookmarkStart w:id="55" w:name="_Ref496540821"/>
      <w:r w:rsidRPr="00603221">
        <w:rPr>
          <w:rFonts w:ascii="Tahoma" w:hAnsi="Tahoma" w:cs="Tahoma"/>
          <w:color w:val="000000"/>
          <w:szCs w:val="22"/>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bookmarkEnd w:id="55"/>
    </w:p>
    <w:p w14:paraId="44ED39AE" w14:textId="77777777" w:rsidR="00D93C0C" w:rsidRPr="00603221" w:rsidRDefault="00D93C0C" w:rsidP="00603221">
      <w:pPr>
        <w:pStyle w:val="aff"/>
        <w:rPr>
          <w:rFonts w:ascii="Tahoma" w:hAnsi="Tahoma" w:cs="Tahoma"/>
          <w:color w:val="000000"/>
          <w:szCs w:val="22"/>
          <w:lang w:val="el-GR"/>
        </w:rPr>
      </w:pPr>
    </w:p>
    <w:p w14:paraId="5BCAA7BE" w14:textId="77777777" w:rsidR="00D93C0C" w:rsidRPr="00603221" w:rsidRDefault="00D93C0C" w:rsidP="00603221">
      <w:pPr>
        <w:pStyle w:val="aff"/>
        <w:tabs>
          <w:tab w:val="left" w:pos="0"/>
          <w:tab w:val="left" w:pos="709"/>
          <w:tab w:val="left" w:pos="1134"/>
        </w:tabs>
        <w:spacing w:before="240"/>
        <w:ind w:left="0"/>
        <w:rPr>
          <w:rFonts w:ascii="Tahoma" w:hAnsi="Tahoma" w:cs="Tahoma"/>
          <w:color w:val="000000"/>
          <w:szCs w:val="22"/>
          <w:lang w:val="el-GR"/>
        </w:rPr>
      </w:pPr>
    </w:p>
    <w:p w14:paraId="08921492" w14:textId="77777777" w:rsidR="008338F0" w:rsidRPr="00603221" w:rsidRDefault="003355E7" w:rsidP="00B8545D">
      <w:pPr>
        <w:pStyle w:val="3"/>
        <w:rPr>
          <w:rFonts w:ascii="Tahoma" w:hAnsi="Tahoma" w:cs="Tahoma"/>
          <w:szCs w:val="22"/>
          <w:lang w:val="el-GR"/>
        </w:rPr>
      </w:pPr>
      <w:bookmarkStart w:id="56" w:name="_Toc56418679"/>
      <w:r w:rsidRPr="00603221">
        <w:rPr>
          <w:rFonts w:ascii="Tahoma" w:hAnsi="Tahoma" w:cs="Tahoma"/>
          <w:szCs w:val="22"/>
          <w:lang w:val="el-GR"/>
        </w:rPr>
        <w:t xml:space="preserve">Κριτήρια </w:t>
      </w:r>
      <w:r w:rsidR="00F11417" w:rsidRPr="00603221">
        <w:rPr>
          <w:rFonts w:ascii="Tahoma" w:hAnsi="Tahoma" w:cs="Tahoma"/>
          <w:szCs w:val="22"/>
          <w:lang w:val="el-GR"/>
        </w:rPr>
        <w:t xml:space="preserve">Ποιοτικής </w:t>
      </w:r>
      <w:r w:rsidRPr="00603221">
        <w:rPr>
          <w:rFonts w:ascii="Tahoma" w:hAnsi="Tahoma" w:cs="Tahoma"/>
          <w:szCs w:val="22"/>
          <w:lang w:val="el-GR"/>
        </w:rPr>
        <w:t xml:space="preserve">Επιλογής </w:t>
      </w:r>
      <w:r w:rsidR="00F11417" w:rsidRPr="00603221">
        <w:rPr>
          <w:rFonts w:ascii="Tahoma" w:hAnsi="Tahoma" w:cs="Tahoma"/>
          <w:szCs w:val="22"/>
          <w:lang w:val="el-GR"/>
        </w:rPr>
        <w:t>&amp; αποδεικτά στοιχεία</w:t>
      </w:r>
      <w:bookmarkEnd w:id="56"/>
      <w:r w:rsidR="00F11417" w:rsidRPr="00603221">
        <w:rPr>
          <w:rFonts w:ascii="Tahoma" w:hAnsi="Tahoma" w:cs="Tahoma"/>
          <w:szCs w:val="22"/>
          <w:lang w:val="el-GR"/>
        </w:rPr>
        <w:t xml:space="preserve"> </w:t>
      </w:r>
    </w:p>
    <w:p w14:paraId="171B5D44" w14:textId="46802ABC" w:rsidR="008338F0" w:rsidRPr="00603221" w:rsidRDefault="003355E7" w:rsidP="00991EF2">
      <w:pPr>
        <w:pStyle w:val="4"/>
        <w:numPr>
          <w:ilvl w:val="2"/>
          <w:numId w:val="11"/>
        </w:numPr>
        <w:rPr>
          <w:rFonts w:ascii="Tahoma" w:hAnsi="Tahoma" w:cs="Tahoma"/>
          <w:noProof/>
          <w:szCs w:val="22"/>
          <w:lang w:val="el-GR"/>
        </w:rPr>
      </w:pPr>
      <w:bookmarkStart w:id="57" w:name="_Ref496541162"/>
      <w:bookmarkStart w:id="58" w:name="_Ref496541206"/>
      <w:bookmarkStart w:id="59" w:name="_Ref496541230"/>
      <w:bookmarkStart w:id="60" w:name="_Ref496541297"/>
      <w:bookmarkStart w:id="61" w:name="_Toc56418680"/>
      <w:r w:rsidRPr="00603221">
        <w:rPr>
          <w:rFonts w:ascii="Tahoma" w:hAnsi="Tahoma" w:cs="Tahoma"/>
          <w:noProof/>
          <w:szCs w:val="22"/>
          <w:lang w:val="el-GR"/>
        </w:rPr>
        <w:t>Καταλληλό</w:t>
      </w:r>
      <w:r w:rsidR="00D04C69">
        <w:rPr>
          <w:rFonts w:ascii="Tahoma" w:hAnsi="Tahoma" w:cs="Tahoma"/>
          <w:noProof/>
          <w:szCs w:val="22"/>
          <w:lang w:val="el-GR"/>
        </w:rPr>
        <w:t>τ</w:t>
      </w:r>
      <w:r w:rsidRPr="00603221">
        <w:rPr>
          <w:rFonts w:ascii="Tahoma" w:hAnsi="Tahoma" w:cs="Tahoma"/>
          <w:noProof/>
          <w:szCs w:val="22"/>
          <w:lang w:val="el-GR"/>
        </w:rPr>
        <w:t>ητα</w:t>
      </w:r>
      <w:r w:rsidR="00D04C69">
        <w:rPr>
          <w:rFonts w:ascii="Tahoma" w:hAnsi="Tahoma" w:cs="Tahoma"/>
          <w:noProof/>
          <w:szCs w:val="22"/>
          <w:lang w:val="en-US"/>
        </w:rPr>
        <w:t xml:space="preserve"> </w:t>
      </w:r>
      <w:r w:rsidRPr="00603221">
        <w:rPr>
          <w:rFonts w:ascii="Tahoma" w:hAnsi="Tahoma" w:cs="Tahoma"/>
          <w:noProof/>
          <w:szCs w:val="22"/>
          <w:lang w:val="el-GR"/>
        </w:rPr>
        <w:t xml:space="preserve"> άσκησης επαγγελματικής δραστηριότητας</w:t>
      </w:r>
      <w:bookmarkEnd w:id="57"/>
      <w:bookmarkEnd w:id="58"/>
      <w:bookmarkEnd w:id="59"/>
      <w:bookmarkEnd w:id="60"/>
      <w:bookmarkEnd w:id="61"/>
      <w:r w:rsidRPr="00603221">
        <w:rPr>
          <w:rFonts w:ascii="Tahoma" w:hAnsi="Tahoma" w:cs="Tahoma"/>
          <w:noProof/>
          <w:szCs w:val="22"/>
          <w:lang w:val="el-GR"/>
        </w:rPr>
        <w:t xml:space="preserve"> </w:t>
      </w:r>
    </w:p>
    <w:p w14:paraId="0FD5C65C" w14:textId="7AD32DD4" w:rsidR="002F2E92" w:rsidRPr="00BE6F4C" w:rsidRDefault="00F86B7A" w:rsidP="00A0278E">
      <w:pPr>
        <w:pStyle w:val="aff"/>
        <w:ind w:left="0"/>
        <w:rPr>
          <w:rFonts w:ascii="Tahoma" w:hAnsi="Tahoma" w:cs="Tahoma"/>
          <w:i/>
          <w:iCs/>
          <w:color w:val="5B9BD5"/>
          <w:szCs w:val="22"/>
          <w:lang w:val="el-GR" w:eastAsia="en-US"/>
        </w:rPr>
      </w:pPr>
      <w:r w:rsidRPr="00603221">
        <w:rPr>
          <w:rFonts w:ascii="Tahoma" w:hAnsi="Tahoma" w:cs="Tahoma"/>
          <w:szCs w:val="22"/>
          <w:lang w:val="el-GR"/>
        </w:rPr>
        <w:t>Οι οικονομικοί φορείς 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83533C">
        <w:rPr>
          <w:rFonts w:ascii="Tahoma" w:hAnsi="Tahoma" w:cs="Tahoma"/>
          <w:szCs w:val="22"/>
          <w:lang w:val="el-GR"/>
        </w:rPr>
        <w:t xml:space="preserve"> </w:t>
      </w:r>
      <w:r w:rsidR="008F6F58">
        <w:rPr>
          <w:rFonts w:ascii="Tahoma" w:hAnsi="Tahoma" w:cs="Tahoma"/>
          <w:szCs w:val="22"/>
          <w:lang w:val="el-GR"/>
        </w:rPr>
        <w:t xml:space="preserve">παροχή οικονομικών ή/και χρηματοοικονομικών ή/και </w:t>
      </w:r>
      <w:r w:rsidR="008F6F58" w:rsidRPr="00110491">
        <w:rPr>
          <w:rFonts w:ascii="Tahoma" w:hAnsi="Tahoma" w:cs="Tahoma"/>
          <w:szCs w:val="22"/>
          <w:lang w:val="el-GR"/>
        </w:rPr>
        <w:t>χρηματοπιστωτικών</w:t>
      </w:r>
      <w:r w:rsidR="008F6F58">
        <w:rPr>
          <w:rFonts w:ascii="Tahoma" w:hAnsi="Tahoma" w:cs="Tahoma"/>
          <w:szCs w:val="22"/>
          <w:lang w:val="el-GR"/>
        </w:rPr>
        <w:t xml:space="preserve"> ή/και επιχειρηματικών ή/και νομικών ή/και τεχνικών συμβουλευτικών υπηρεσιών</w:t>
      </w:r>
      <w:r w:rsidR="0083533C" w:rsidRPr="00522451">
        <w:rPr>
          <w:rFonts w:ascii="Tahoma" w:hAnsi="Tahoma" w:cs="Tahoma"/>
          <w:szCs w:val="22"/>
          <w:lang w:val="el-GR"/>
        </w:rPr>
        <w:t>.</w:t>
      </w:r>
      <w:r w:rsidR="002F2E92" w:rsidRPr="00603221">
        <w:rPr>
          <w:rFonts w:ascii="Tahoma" w:hAnsi="Tahoma" w:cs="Tahoma"/>
          <w:szCs w:val="22"/>
          <w:lang w:val="el-GR"/>
        </w:rPr>
        <w:t xml:space="preserve"> </w:t>
      </w:r>
    </w:p>
    <w:p w14:paraId="79187AFF" w14:textId="12920A71" w:rsidR="006A66F2" w:rsidRDefault="006A66F2" w:rsidP="00A0278E">
      <w:pPr>
        <w:pStyle w:val="aff"/>
        <w:ind w:left="0"/>
        <w:rPr>
          <w:rFonts w:ascii="Tahoma" w:hAnsi="Tahoma" w:cs="Tahoma"/>
          <w:szCs w:val="22"/>
          <w:lang w:val="el-GR"/>
        </w:rPr>
      </w:pPr>
      <w:r w:rsidRPr="00C20D1D">
        <w:rPr>
          <w:rFonts w:ascii="Tahoma" w:hAnsi="Tahoma" w:cs="Tahoma"/>
          <w:szCs w:val="22"/>
          <w:lang w:val="el-GR"/>
        </w:rPr>
        <w:lastRenderedPageBreak/>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p>
    <w:p w14:paraId="232ACDC6" w14:textId="77777777" w:rsidR="006A66F2" w:rsidRDefault="006A66F2" w:rsidP="00A0278E">
      <w:pPr>
        <w:pStyle w:val="aff"/>
        <w:ind w:left="0"/>
        <w:rPr>
          <w:rFonts w:ascii="Tahoma" w:hAnsi="Tahoma" w:cs="Tahoma"/>
          <w:szCs w:val="22"/>
          <w:lang w:val="el-GR"/>
        </w:rPr>
      </w:pPr>
    </w:p>
    <w:p w14:paraId="2207DEA5" w14:textId="714181AB" w:rsidR="00BE6F4C" w:rsidRDefault="00BE6F4C" w:rsidP="00A0278E">
      <w:pPr>
        <w:pStyle w:val="aff"/>
        <w:ind w:left="0"/>
        <w:rPr>
          <w:rFonts w:ascii="Tahoma" w:hAnsi="Tahoma" w:cs="Tahoma"/>
          <w:szCs w:val="22"/>
          <w:lang w:val="el-GR"/>
        </w:rPr>
      </w:pPr>
      <w:r w:rsidRPr="00BE6F4C">
        <w:rPr>
          <w:rFonts w:ascii="Tahoma" w:hAnsi="Tahoma" w:cs="Tahoma"/>
          <w:szCs w:val="22"/>
          <w:lang w:val="el-GR"/>
        </w:rPr>
        <w:lastRenderedPageBreak/>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4FD69803" w14:textId="77777777" w:rsidR="00BE6F4C" w:rsidRPr="00BE6F4C" w:rsidRDefault="00BE6F4C" w:rsidP="00A0278E">
      <w:pPr>
        <w:pStyle w:val="aff"/>
        <w:ind w:left="0"/>
        <w:rPr>
          <w:rFonts w:ascii="Tahoma" w:hAnsi="Tahoma" w:cs="Tahoma"/>
          <w:szCs w:val="22"/>
          <w:lang w:val="el-GR"/>
        </w:rPr>
      </w:pPr>
    </w:p>
    <w:p w14:paraId="471728AE" w14:textId="3C24EA9D" w:rsidR="00BE6F4C" w:rsidRPr="00BE6F4C" w:rsidRDefault="00BE6F4C" w:rsidP="00A0278E">
      <w:pPr>
        <w:pStyle w:val="aff"/>
        <w:ind w:left="0"/>
        <w:rPr>
          <w:rFonts w:ascii="Tahoma" w:hAnsi="Tahoma" w:cs="Tahoma"/>
          <w:szCs w:val="22"/>
          <w:lang w:val="el-GR"/>
        </w:rPr>
      </w:pPr>
      <w:r w:rsidRPr="00BE6F4C">
        <w:rPr>
          <w:rFonts w:ascii="Tahoma" w:hAnsi="Tahoma"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6A66F2" w:rsidRPr="00F20B98">
        <w:rPr>
          <w:rFonts w:ascii="Tahoma" w:hAnsi="Tahoma" w:cs="Tahoma"/>
          <w:szCs w:val="22"/>
          <w:lang w:val="el-GR"/>
        </w:rPr>
        <w:t>.</w:t>
      </w:r>
      <w:r w:rsidRPr="00BE6F4C">
        <w:rPr>
          <w:rFonts w:ascii="Tahoma" w:hAnsi="Tahoma" w:cs="Tahoma"/>
          <w:szCs w:val="22"/>
          <w:lang w:val="el-GR"/>
        </w:rPr>
        <w:t xml:space="preserve">   </w:t>
      </w:r>
    </w:p>
    <w:p w14:paraId="4DB8D1A1" w14:textId="77777777" w:rsidR="008338F0" w:rsidRPr="00603221" w:rsidRDefault="003355E7" w:rsidP="00991EF2">
      <w:pPr>
        <w:pStyle w:val="4"/>
        <w:numPr>
          <w:ilvl w:val="2"/>
          <w:numId w:val="11"/>
        </w:numPr>
        <w:rPr>
          <w:rFonts w:ascii="Tahoma" w:hAnsi="Tahoma" w:cs="Tahoma"/>
          <w:szCs w:val="22"/>
          <w:lang w:val="el-GR"/>
        </w:rPr>
      </w:pPr>
      <w:bookmarkStart w:id="62" w:name="_Ref496541309"/>
      <w:bookmarkStart w:id="63" w:name="_Ref496541508"/>
      <w:bookmarkStart w:id="64" w:name="_Toc56418681"/>
      <w:r w:rsidRPr="00603221">
        <w:rPr>
          <w:rFonts w:ascii="Tahoma" w:hAnsi="Tahoma" w:cs="Tahoma"/>
          <w:szCs w:val="22"/>
          <w:lang w:val="el-GR"/>
        </w:rPr>
        <w:lastRenderedPageBreak/>
        <w:t>Οικονομική και χρηματοοικονομική επάρκεια</w:t>
      </w:r>
      <w:bookmarkEnd w:id="62"/>
      <w:bookmarkEnd w:id="63"/>
      <w:bookmarkEnd w:id="64"/>
    </w:p>
    <w:p w14:paraId="464EDF3C" w14:textId="1E2A5C9B" w:rsidR="00E83D26" w:rsidRPr="00603221" w:rsidRDefault="00F86B7A" w:rsidP="00A0278E">
      <w:pPr>
        <w:pStyle w:val="aff"/>
        <w:ind w:left="0"/>
        <w:rPr>
          <w:rFonts w:ascii="Tahoma" w:hAnsi="Tahoma" w:cs="Tahoma"/>
          <w:b/>
          <w:bCs/>
          <w:i/>
          <w:iCs/>
          <w:color w:val="5B9BD5"/>
          <w:szCs w:val="22"/>
          <w:lang w:val="el-GR" w:eastAsia="en-US"/>
        </w:rPr>
      </w:pPr>
      <w:r w:rsidRPr="00603221">
        <w:rPr>
          <w:rFonts w:ascii="Tahoma" w:hAnsi="Tahoma" w:cs="Tahoma"/>
          <w:bCs/>
          <w:szCs w:val="22"/>
          <w:lang w:val="el-GR"/>
        </w:rPr>
        <w:t xml:space="preserve">Οι οικονομικοί φορείς που συμμετέχουν στη διαδικασία σύναψης της παρούσας απαιτείται να έχουν </w:t>
      </w:r>
      <w:r w:rsidR="00E17EA6" w:rsidRPr="00E17EA6">
        <w:rPr>
          <w:rFonts w:ascii="Tahoma" w:hAnsi="Tahoma" w:cs="Tahoma"/>
          <w:bCs/>
          <w:szCs w:val="22"/>
          <w:lang w:val="el-GR"/>
        </w:rPr>
        <w:t xml:space="preserve">μέσο γενικό ετήσιο κύκλο εργασιών για τις τρεις (3) τελευταίες οικονομικές χρήσεις </w:t>
      </w:r>
      <w:r w:rsidR="001507D5" w:rsidRPr="00603221">
        <w:rPr>
          <w:rFonts w:ascii="Tahoma" w:hAnsi="Tahoma" w:cs="Tahoma"/>
          <w:bCs/>
          <w:szCs w:val="22"/>
          <w:lang w:val="el-GR"/>
        </w:rPr>
        <w:t>(201</w:t>
      </w:r>
      <w:r w:rsidR="001507D5">
        <w:rPr>
          <w:rFonts w:ascii="Tahoma" w:hAnsi="Tahoma" w:cs="Tahoma"/>
          <w:bCs/>
          <w:szCs w:val="22"/>
          <w:lang w:val="el-GR"/>
        </w:rPr>
        <w:t>7</w:t>
      </w:r>
      <w:r w:rsidR="001507D5" w:rsidRPr="00603221">
        <w:rPr>
          <w:rFonts w:ascii="Tahoma" w:hAnsi="Tahoma" w:cs="Tahoma"/>
          <w:bCs/>
          <w:szCs w:val="22"/>
          <w:lang w:val="el-GR"/>
        </w:rPr>
        <w:t>-201</w:t>
      </w:r>
      <w:r w:rsidR="001507D5">
        <w:rPr>
          <w:rFonts w:ascii="Tahoma" w:hAnsi="Tahoma" w:cs="Tahoma"/>
          <w:bCs/>
          <w:szCs w:val="22"/>
          <w:lang w:val="el-GR"/>
        </w:rPr>
        <w:t>8</w:t>
      </w:r>
      <w:r w:rsidR="001507D5" w:rsidRPr="00603221">
        <w:rPr>
          <w:rFonts w:ascii="Tahoma" w:hAnsi="Tahoma" w:cs="Tahoma"/>
          <w:bCs/>
          <w:szCs w:val="22"/>
          <w:lang w:val="el-GR"/>
        </w:rPr>
        <w:t>-201</w:t>
      </w:r>
      <w:r w:rsidR="001507D5">
        <w:rPr>
          <w:rFonts w:ascii="Tahoma" w:hAnsi="Tahoma" w:cs="Tahoma"/>
          <w:bCs/>
          <w:szCs w:val="22"/>
          <w:lang w:val="el-GR"/>
        </w:rPr>
        <w:t>9</w:t>
      </w:r>
      <w:r w:rsidR="001507D5" w:rsidRPr="00603221">
        <w:rPr>
          <w:rFonts w:ascii="Tahoma" w:hAnsi="Tahoma" w:cs="Tahoma"/>
          <w:bCs/>
          <w:szCs w:val="22"/>
          <w:lang w:val="el-GR"/>
        </w:rPr>
        <w:t xml:space="preserve">) </w:t>
      </w:r>
      <w:r w:rsidR="00E17EA6" w:rsidRPr="00E17EA6">
        <w:rPr>
          <w:rFonts w:ascii="Tahoma" w:hAnsi="Tahoma" w:cs="Tahoma"/>
          <w:bCs/>
          <w:szCs w:val="22"/>
          <w:lang w:val="el-GR"/>
        </w:rPr>
        <w:t>ή, τις οικονομικές χρήσεις κατά τις οποίες ο οικονομικός φορέας δραστηριοποιείται, αν είναι λιγότερες από τρεις</w:t>
      </w:r>
      <w:r w:rsidRPr="00603221">
        <w:rPr>
          <w:rFonts w:ascii="Tahoma" w:hAnsi="Tahoma" w:cs="Tahoma"/>
          <w:bCs/>
          <w:szCs w:val="22"/>
          <w:lang w:val="el-GR"/>
        </w:rPr>
        <w:t xml:space="preserve"> συνολικά μεγαλύτερο από το </w:t>
      </w:r>
      <w:r w:rsidR="003A1A58" w:rsidRPr="00F20B98">
        <w:rPr>
          <w:rFonts w:ascii="Tahoma" w:hAnsi="Tahoma" w:cs="Tahoma"/>
          <w:b/>
          <w:szCs w:val="22"/>
          <w:lang w:val="el-GR"/>
        </w:rPr>
        <w:t>100</w:t>
      </w:r>
      <w:r w:rsidRPr="00F20B98">
        <w:rPr>
          <w:rFonts w:ascii="Tahoma" w:hAnsi="Tahoma" w:cs="Tahoma"/>
          <w:b/>
          <w:szCs w:val="22"/>
          <w:lang w:val="el-GR"/>
        </w:rPr>
        <w:t>%</w:t>
      </w:r>
      <w:r w:rsidRPr="00603221">
        <w:rPr>
          <w:rFonts w:ascii="Tahoma" w:hAnsi="Tahoma" w:cs="Tahoma"/>
          <w:bCs/>
          <w:szCs w:val="22"/>
          <w:lang w:val="el-GR"/>
        </w:rPr>
        <w:t xml:space="preserve"> του προϋπολογισμού του υπό ανάθεση Τμήματος, για το </w:t>
      </w:r>
      <w:r w:rsidR="00624A1E" w:rsidRPr="00603221">
        <w:rPr>
          <w:rFonts w:ascii="Tahoma" w:hAnsi="Tahoma" w:cs="Tahoma"/>
          <w:bCs/>
          <w:szCs w:val="22"/>
          <w:lang w:val="el-GR"/>
        </w:rPr>
        <w:t>οποίο</w:t>
      </w:r>
      <w:r w:rsidRPr="00603221">
        <w:rPr>
          <w:rFonts w:ascii="Tahoma" w:hAnsi="Tahoma" w:cs="Tahoma"/>
          <w:bCs/>
          <w:szCs w:val="22"/>
          <w:lang w:val="el-GR"/>
        </w:rPr>
        <w:t xml:space="preserve"> υποβάλλει προσφορά</w:t>
      </w:r>
      <w:r w:rsidRPr="00F20B98">
        <w:rPr>
          <w:rFonts w:ascii="Tahoma" w:hAnsi="Tahoma" w:cs="Tahoma"/>
          <w:szCs w:val="22"/>
          <w:lang w:val="el-GR"/>
        </w:rPr>
        <w:t>.</w:t>
      </w:r>
      <w:r w:rsidR="00E83D26" w:rsidRPr="00603221">
        <w:rPr>
          <w:rFonts w:ascii="Tahoma" w:hAnsi="Tahoma" w:cs="Tahoma"/>
          <w:b/>
          <w:bCs/>
          <w:szCs w:val="22"/>
          <w:lang w:val="el-GR"/>
        </w:rPr>
        <w:t xml:space="preserve"> </w:t>
      </w:r>
      <w:r w:rsidR="00110491" w:rsidRPr="00995607">
        <w:rPr>
          <w:rFonts w:ascii="Tahoma" w:hAnsi="Tahoma" w:cs="Tahoma"/>
          <w:bCs/>
          <w:szCs w:val="22"/>
          <w:lang w:val="el-GR"/>
        </w:rPr>
        <w:t>Σε περίπτωση που ο οικονομικός φορέας δραστηριοποιείται για χρονικό διάστημα μικρότερο των τριών (3) οικονομικών ετών, τότε ο μέσος ετήσιος κύκλος εργασιών αναφέρεται σε όσα οικονομικά έτη δραστηριοποιείται.</w:t>
      </w:r>
      <w:r w:rsidR="00110491">
        <w:rPr>
          <w:rFonts w:ascii="Tahoma" w:hAnsi="Tahoma" w:cs="Tahoma"/>
          <w:b/>
          <w:bCs/>
          <w:szCs w:val="22"/>
          <w:lang w:val="el-GR"/>
        </w:rPr>
        <w:t xml:space="preserve"> </w:t>
      </w:r>
      <w:r w:rsidR="00110491" w:rsidRPr="00995607">
        <w:rPr>
          <w:rFonts w:ascii="Tahoma" w:hAnsi="Tahoma" w:cs="Tahoma"/>
          <w:bCs/>
          <w:szCs w:val="22"/>
          <w:lang w:val="el-GR"/>
        </w:rPr>
        <w:t xml:space="preserve">Σε περίπτωση ένωσης οικονομικών φορέων η απαίτηση αυτή μπορεί να καλύπτεται αθροιστικά από τα μέλη </w:t>
      </w:r>
      <w:r w:rsidR="00110491">
        <w:rPr>
          <w:rFonts w:ascii="Tahoma" w:hAnsi="Tahoma" w:cs="Tahoma"/>
          <w:bCs/>
          <w:szCs w:val="22"/>
          <w:lang w:val="el-GR"/>
        </w:rPr>
        <w:t>αυτής.</w:t>
      </w:r>
    </w:p>
    <w:p w14:paraId="5AD6E127" w14:textId="77777777" w:rsidR="008338F0" w:rsidRPr="00603221" w:rsidRDefault="003355E7" w:rsidP="00991EF2">
      <w:pPr>
        <w:pStyle w:val="4"/>
        <w:numPr>
          <w:ilvl w:val="2"/>
          <w:numId w:val="11"/>
        </w:numPr>
        <w:rPr>
          <w:rFonts w:ascii="Tahoma" w:hAnsi="Tahoma" w:cs="Tahoma"/>
          <w:szCs w:val="22"/>
          <w:lang w:val="el-GR"/>
        </w:rPr>
      </w:pPr>
      <w:bookmarkStart w:id="65" w:name="_Ref496541329"/>
      <w:bookmarkStart w:id="66" w:name="_Ref496541556"/>
      <w:bookmarkStart w:id="67" w:name="_Toc56418682"/>
      <w:r w:rsidRPr="00603221">
        <w:rPr>
          <w:rFonts w:ascii="Tahoma" w:hAnsi="Tahoma" w:cs="Tahoma"/>
          <w:szCs w:val="22"/>
          <w:lang w:val="el-GR"/>
        </w:rPr>
        <w:lastRenderedPageBreak/>
        <w:t>Τεχνική και επαγγελματική ικανότητα</w:t>
      </w:r>
      <w:bookmarkEnd w:id="65"/>
      <w:bookmarkEnd w:id="66"/>
      <w:bookmarkEnd w:id="67"/>
      <w:r w:rsidR="0071303E" w:rsidRPr="00603221">
        <w:rPr>
          <w:rFonts w:ascii="Tahoma" w:hAnsi="Tahoma" w:cs="Tahoma"/>
          <w:szCs w:val="22"/>
          <w:lang w:val="el-GR"/>
        </w:rPr>
        <w:t xml:space="preserve"> </w:t>
      </w:r>
    </w:p>
    <w:p w14:paraId="008885A4" w14:textId="45873834" w:rsidR="0071303E" w:rsidRPr="00603221" w:rsidRDefault="0071303E" w:rsidP="0071303E">
      <w:pPr>
        <w:rPr>
          <w:rFonts w:ascii="Tahoma" w:hAnsi="Tahoma" w:cs="Tahoma"/>
          <w:szCs w:val="22"/>
          <w:lang w:val="el-GR"/>
        </w:rPr>
      </w:pPr>
      <w:r w:rsidRPr="00603221">
        <w:rPr>
          <w:rFonts w:ascii="Tahoma" w:hAnsi="Tahoma" w:cs="Tahoma"/>
          <w:szCs w:val="22"/>
          <w:lang w:val="el-GR"/>
        </w:rPr>
        <w:t xml:space="preserve">Όσον αφορά στην τεχνική και επαγγελματική ικανότητα για την παρούσα διαδικασία σύναψης σύμβασης, οι οικονομικοί φορείς </w:t>
      </w:r>
      <w:r w:rsidR="0083533C" w:rsidRPr="0083533C">
        <w:rPr>
          <w:rFonts w:ascii="Tahoma" w:hAnsi="Tahoma" w:cs="Tahoma"/>
          <w:szCs w:val="22"/>
          <w:lang w:val="el-GR"/>
        </w:rPr>
        <w:t>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6A3D9F60" w14:textId="5A2F77AE" w:rsidR="006559B4" w:rsidRPr="00562AD5" w:rsidRDefault="006559B4" w:rsidP="00991EF2">
      <w:pPr>
        <w:pStyle w:val="aff"/>
        <w:numPr>
          <w:ilvl w:val="3"/>
          <w:numId w:val="11"/>
        </w:numPr>
        <w:ind w:left="992" w:hanging="992"/>
        <w:contextualSpacing w:val="0"/>
        <w:rPr>
          <w:rFonts w:ascii="Tahoma" w:hAnsi="Tahoma" w:cs="Tahoma"/>
          <w:bCs/>
          <w:szCs w:val="22"/>
          <w:lang w:val="el-GR"/>
        </w:rPr>
      </w:pPr>
      <w:bookmarkStart w:id="68" w:name="_Hlk44189490"/>
      <w:bookmarkStart w:id="69" w:name="_Ref53588855"/>
      <w:r w:rsidRPr="00F866A9">
        <w:rPr>
          <w:rFonts w:ascii="Tahoma" w:hAnsi="Tahoma" w:cs="Tahoma"/>
          <w:bCs/>
          <w:szCs w:val="22"/>
          <w:lang w:val="el-GR"/>
        </w:rPr>
        <w:t xml:space="preserve">Κατά τη διάρκεια της τελευταίας </w:t>
      </w:r>
      <w:r w:rsidR="00137A9C">
        <w:rPr>
          <w:rFonts w:ascii="Tahoma" w:hAnsi="Tahoma" w:cs="Tahoma"/>
          <w:bCs/>
          <w:szCs w:val="22"/>
          <w:lang w:val="el-GR"/>
        </w:rPr>
        <w:t>πενταετίας</w:t>
      </w:r>
      <w:r w:rsidR="00DA1B29">
        <w:rPr>
          <w:rFonts w:ascii="Tahoma" w:hAnsi="Tahoma" w:cs="Tahoma"/>
          <w:bCs/>
          <w:szCs w:val="22"/>
          <w:lang w:val="el-GR"/>
        </w:rPr>
        <w:t xml:space="preserve"> (5*)</w:t>
      </w:r>
      <w:r w:rsidRPr="00F866A9">
        <w:rPr>
          <w:rFonts w:ascii="Tahoma" w:hAnsi="Tahoma" w:cs="Tahoma"/>
          <w:bCs/>
          <w:szCs w:val="22"/>
          <w:lang w:val="el-GR"/>
        </w:rPr>
        <w:t xml:space="preserve">, </w:t>
      </w:r>
      <w:r w:rsidR="0083533C" w:rsidRPr="00F866A9">
        <w:rPr>
          <w:rFonts w:ascii="Tahoma" w:hAnsi="Tahoma" w:cs="Tahoma"/>
          <w:bCs/>
          <w:szCs w:val="22"/>
          <w:lang w:val="el-GR"/>
        </w:rPr>
        <w:t>να έχουν υλοποιήσει επιτυχώς ή να έχουν συμμετάσχει με ποσοστό μεγαλύτερο του 50%</w:t>
      </w:r>
      <w:r w:rsidR="0083308D">
        <w:rPr>
          <w:rFonts w:ascii="Tahoma" w:hAnsi="Tahoma" w:cs="Tahoma"/>
          <w:bCs/>
          <w:szCs w:val="22"/>
          <w:lang w:val="el-GR"/>
        </w:rPr>
        <w:t xml:space="preserve">, </w:t>
      </w:r>
      <w:r w:rsidR="0083533C" w:rsidRPr="00F866A9">
        <w:rPr>
          <w:rFonts w:ascii="Tahoma" w:hAnsi="Tahoma" w:cs="Tahoma"/>
          <w:bCs/>
          <w:szCs w:val="22"/>
          <w:lang w:val="el-GR"/>
        </w:rPr>
        <w:t>σε ένα (1) ή περισσότερα ολοκληρωμένα έργα</w:t>
      </w:r>
      <w:r w:rsidR="00E55566">
        <w:rPr>
          <w:rFonts w:ascii="Tahoma" w:hAnsi="Tahoma" w:cs="Tahoma"/>
          <w:bCs/>
          <w:szCs w:val="22"/>
          <w:lang w:val="el-GR"/>
        </w:rPr>
        <w:t xml:space="preserve"> συμβατικής αξίας ίσης με το 100% του προϋπολογισμού του τμήματος για το οποίο συμμετέχ</w:t>
      </w:r>
      <w:r w:rsidR="00057059">
        <w:rPr>
          <w:rFonts w:ascii="Tahoma" w:hAnsi="Tahoma" w:cs="Tahoma"/>
          <w:bCs/>
          <w:szCs w:val="22"/>
          <w:lang w:val="el-GR"/>
        </w:rPr>
        <w:t>ουν</w:t>
      </w:r>
      <w:r w:rsidR="0083533C" w:rsidRPr="00F866A9">
        <w:rPr>
          <w:rFonts w:ascii="Tahoma" w:hAnsi="Tahoma" w:cs="Tahoma"/>
          <w:bCs/>
          <w:szCs w:val="22"/>
          <w:lang w:val="el-GR"/>
        </w:rPr>
        <w:t>, τα οποία μεμονωμένα ή και συνδυαστικά να καλύπτουν το πεδίο</w:t>
      </w:r>
      <w:r w:rsidR="0083533C" w:rsidRPr="00CA3067">
        <w:rPr>
          <w:rFonts w:ascii="Tahoma" w:hAnsi="Tahoma" w:cs="Tahoma"/>
          <w:bCs/>
          <w:szCs w:val="22"/>
          <w:lang w:val="el-GR"/>
        </w:rPr>
        <w:t xml:space="preserve"> της </w:t>
      </w:r>
      <w:r w:rsidR="00137A9C">
        <w:rPr>
          <w:rFonts w:ascii="Tahoma" w:hAnsi="Tahoma" w:cs="Tahoma"/>
          <w:bCs/>
          <w:szCs w:val="22"/>
          <w:lang w:val="el-GR"/>
        </w:rPr>
        <w:t>μοντελοποίησης,</w:t>
      </w:r>
      <w:r w:rsidR="0083533C" w:rsidRPr="009440B1">
        <w:rPr>
          <w:rFonts w:ascii="Tahoma" w:hAnsi="Tahoma" w:cs="Tahoma"/>
          <w:bCs/>
          <w:szCs w:val="22"/>
          <w:lang w:val="el-GR"/>
        </w:rPr>
        <w:t xml:space="preserve"> προτυποποίησης</w:t>
      </w:r>
      <w:r w:rsidR="00492F0E" w:rsidRPr="009440B1">
        <w:rPr>
          <w:rFonts w:ascii="Tahoma" w:hAnsi="Tahoma" w:cs="Tahoma"/>
          <w:bCs/>
          <w:szCs w:val="22"/>
          <w:lang w:val="el-GR"/>
        </w:rPr>
        <w:t xml:space="preserve"> </w:t>
      </w:r>
      <w:r w:rsidR="00137A9C">
        <w:rPr>
          <w:rFonts w:ascii="Tahoma" w:hAnsi="Tahoma" w:cs="Tahoma"/>
          <w:bCs/>
          <w:szCs w:val="22"/>
          <w:lang w:val="el-GR"/>
        </w:rPr>
        <w:t>και</w:t>
      </w:r>
      <w:r w:rsidR="00492F0E" w:rsidRPr="009440B1">
        <w:rPr>
          <w:rFonts w:ascii="Tahoma" w:hAnsi="Tahoma" w:cs="Tahoma"/>
          <w:bCs/>
          <w:szCs w:val="22"/>
          <w:lang w:val="el-GR"/>
        </w:rPr>
        <w:t xml:space="preserve"> απλούστευσης</w:t>
      </w:r>
      <w:r w:rsidR="009C4DBB">
        <w:rPr>
          <w:rFonts w:ascii="Tahoma" w:hAnsi="Tahoma" w:cs="Tahoma"/>
          <w:bCs/>
          <w:szCs w:val="22"/>
          <w:lang w:val="el-GR"/>
        </w:rPr>
        <w:t xml:space="preserve">/ή και </w:t>
      </w:r>
      <w:r w:rsidR="009C4DBB">
        <w:rPr>
          <w:rFonts w:ascii="Tahoma" w:hAnsi="Tahoma" w:cs="Tahoma"/>
          <w:bCs/>
          <w:szCs w:val="22"/>
          <w:lang w:val="el-GR"/>
        </w:rPr>
        <w:lastRenderedPageBreak/>
        <w:t>ανάπτυξης</w:t>
      </w:r>
      <w:r w:rsidR="00492F0E" w:rsidRPr="009440B1">
        <w:rPr>
          <w:rFonts w:ascii="Tahoma" w:hAnsi="Tahoma" w:cs="Tahoma"/>
          <w:bCs/>
          <w:szCs w:val="22"/>
          <w:lang w:val="el-GR"/>
        </w:rPr>
        <w:t xml:space="preserve"> </w:t>
      </w:r>
      <w:r w:rsidR="0083533C" w:rsidRPr="009440B1">
        <w:rPr>
          <w:rFonts w:ascii="Tahoma" w:hAnsi="Tahoma" w:cs="Tahoma"/>
          <w:bCs/>
          <w:szCs w:val="22"/>
          <w:lang w:val="el-GR"/>
        </w:rPr>
        <w:t>επιχειρησιακών διαδικασιών</w:t>
      </w:r>
      <w:bookmarkEnd w:id="68"/>
      <w:r w:rsidR="00137A9C">
        <w:rPr>
          <w:rFonts w:ascii="Tahoma" w:hAnsi="Tahoma" w:cs="Tahoma"/>
          <w:bCs/>
          <w:szCs w:val="22"/>
          <w:lang w:val="el-GR"/>
        </w:rPr>
        <w:t xml:space="preserve"> σε φορείς του δημοσίου ή ιδιωτικού τομέα</w:t>
      </w:r>
      <w:r w:rsidR="0083533C" w:rsidRPr="00562AD5">
        <w:rPr>
          <w:rFonts w:ascii="Tahoma" w:hAnsi="Tahoma" w:cs="Tahoma"/>
          <w:bCs/>
          <w:szCs w:val="22"/>
          <w:lang w:val="el-GR"/>
        </w:rPr>
        <w:t>.</w:t>
      </w:r>
      <w:bookmarkEnd w:id="69"/>
    </w:p>
    <w:p w14:paraId="36C313CE" w14:textId="00320AC6" w:rsidR="00F67BB9" w:rsidRPr="0045601B" w:rsidRDefault="008F6F58" w:rsidP="00991EF2">
      <w:pPr>
        <w:pStyle w:val="aff"/>
        <w:numPr>
          <w:ilvl w:val="3"/>
          <w:numId w:val="11"/>
        </w:numPr>
        <w:ind w:left="992" w:hanging="992"/>
        <w:contextualSpacing w:val="0"/>
        <w:rPr>
          <w:rFonts w:ascii="Tahoma" w:hAnsi="Tahoma" w:cs="Tahoma"/>
          <w:bCs/>
          <w:szCs w:val="22"/>
          <w:lang w:val="el-GR"/>
        </w:rPr>
      </w:pPr>
      <w:bookmarkStart w:id="70" w:name="_Ref53588858"/>
      <w:r w:rsidRPr="00F866A9">
        <w:rPr>
          <w:rFonts w:ascii="Tahoma" w:hAnsi="Tahoma" w:cs="Tahoma"/>
          <w:bCs/>
          <w:szCs w:val="22"/>
          <w:lang w:val="el-GR"/>
        </w:rPr>
        <w:t xml:space="preserve">Κατά τη διάρκεια της τελευταίας </w:t>
      </w:r>
      <w:r w:rsidRPr="008D2383">
        <w:rPr>
          <w:rFonts w:ascii="Tahoma" w:hAnsi="Tahoma" w:cs="Tahoma"/>
          <w:bCs/>
          <w:szCs w:val="22"/>
          <w:lang w:val="el-GR"/>
        </w:rPr>
        <w:t xml:space="preserve"> </w:t>
      </w:r>
      <w:r>
        <w:rPr>
          <w:rFonts w:ascii="Tahoma" w:hAnsi="Tahoma" w:cs="Tahoma"/>
          <w:bCs/>
          <w:szCs w:val="22"/>
          <w:lang w:val="el-GR"/>
        </w:rPr>
        <w:t>επταετίας (</w:t>
      </w:r>
      <w:r w:rsidRPr="008D2383">
        <w:rPr>
          <w:rFonts w:ascii="Tahoma" w:hAnsi="Tahoma" w:cs="Tahoma"/>
          <w:bCs/>
          <w:szCs w:val="22"/>
          <w:lang w:val="el-GR"/>
        </w:rPr>
        <w:t>7</w:t>
      </w:r>
      <w:r>
        <w:rPr>
          <w:rFonts w:ascii="Tahoma" w:hAnsi="Tahoma" w:cs="Tahoma"/>
          <w:bCs/>
          <w:szCs w:val="22"/>
          <w:lang w:val="el-GR"/>
        </w:rPr>
        <w:t>**), ν</w:t>
      </w:r>
      <w:r w:rsidR="00562AD5" w:rsidRPr="00CA3067">
        <w:rPr>
          <w:rFonts w:ascii="Tahoma" w:hAnsi="Tahoma" w:cs="Tahoma"/>
          <w:bCs/>
          <w:szCs w:val="22"/>
          <w:lang w:val="el-GR"/>
        </w:rPr>
        <w:t xml:space="preserve">α έχουν υλοποιήσει επιτυχώς ή να έχουν συμμετάσχει </w:t>
      </w:r>
      <w:r w:rsidR="00562AD5" w:rsidRPr="00FE213F">
        <w:rPr>
          <w:rFonts w:ascii="Tahoma" w:hAnsi="Tahoma" w:cs="Tahoma"/>
          <w:bCs/>
          <w:szCs w:val="22"/>
          <w:lang w:val="el-GR"/>
        </w:rPr>
        <w:t xml:space="preserve">στην υλοποίηση </w:t>
      </w:r>
      <w:r w:rsidR="003A1A58">
        <w:rPr>
          <w:rFonts w:ascii="Tahoma" w:hAnsi="Tahoma" w:cs="Tahoma"/>
          <w:bCs/>
          <w:szCs w:val="22"/>
          <w:lang w:val="el-GR"/>
        </w:rPr>
        <w:t xml:space="preserve">ενός </w:t>
      </w:r>
      <w:r w:rsidR="00562AD5" w:rsidRPr="00FE213F">
        <w:rPr>
          <w:rFonts w:ascii="Tahoma" w:hAnsi="Tahoma" w:cs="Tahoma"/>
          <w:bCs/>
          <w:szCs w:val="22"/>
          <w:lang w:val="el-GR"/>
        </w:rPr>
        <w:t>(</w:t>
      </w:r>
      <w:r w:rsidR="003A1A58">
        <w:rPr>
          <w:rFonts w:ascii="Tahoma" w:hAnsi="Tahoma" w:cs="Tahoma"/>
          <w:bCs/>
          <w:szCs w:val="22"/>
          <w:lang w:val="el-GR"/>
        </w:rPr>
        <w:t>1</w:t>
      </w:r>
      <w:r w:rsidR="00562AD5" w:rsidRPr="00FE213F">
        <w:rPr>
          <w:rFonts w:ascii="Tahoma" w:hAnsi="Tahoma" w:cs="Tahoma"/>
          <w:bCs/>
          <w:szCs w:val="22"/>
          <w:lang w:val="el-GR"/>
        </w:rPr>
        <w:t>) ή περισσ</w:t>
      </w:r>
      <w:r w:rsidR="00562AD5" w:rsidRPr="00CA3067">
        <w:rPr>
          <w:rFonts w:ascii="Tahoma" w:hAnsi="Tahoma" w:cs="Tahoma"/>
          <w:bCs/>
          <w:szCs w:val="22"/>
          <w:lang w:val="el-GR"/>
        </w:rPr>
        <w:t xml:space="preserve">ότερων έργων με αντικείμενο την </w:t>
      </w:r>
      <w:r w:rsidR="00624A1E" w:rsidRPr="00CA3067">
        <w:rPr>
          <w:rFonts w:ascii="Tahoma" w:hAnsi="Tahoma" w:cs="Tahoma"/>
          <w:bCs/>
          <w:szCs w:val="22"/>
          <w:lang w:val="el-GR"/>
        </w:rPr>
        <w:t>παροχή</w:t>
      </w:r>
      <w:r w:rsidR="00562AD5" w:rsidRPr="00CA3067">
        <w:rPr>
          <w:rFonts w:ascii="Tahoma" w:hAnsi="Tahoma" w:cs="Tahoma"/>
          <w:bCs/>
          <w:szCs w:val="22"/>
          <w:lang w:val="el-GR"/>
        </w:rPr>
        <w:t xml:space="preserve"> υπηρεσιών συμβούλου σε έργα ΣΔΙΤ ή Παραχώρησης</w:t>
      </w:r>
      <w:r w:rsidR="00284D19">
        <w:rPr>
          <w:rFonts w:ascii="Tahoma" w:hAnsi="Tahoma" w:cs="Tahoma"/>
          <w:bCs/>
          <w:szCs w:val="22"/>
          <w:lang w:val="el-GR"/>
        </w:rPr>
        <w:t xml:space="preserve"> τα οποία έργα </w:t>
      </w:r>
      <w:r w:rsidR="008D4C16">
        <w:rPr>
          <w:rFonts w:ascii="Tahoma" w:hAnsi="Tahoma" w:cs="Tahoma"/>
          <w:bCs/>
          <w:szCs w:val="22"/>
          <w:lang w:val="el-GR"/>
        </w:rPr>
        <w:t>ΣΔΙΤ/Παραχώρη</w:t>
      </w:r>
      <w:r w:rsidR="001F4AE1">
        <w:rPr>
          <w:rFonts w:ascii="Tahoma" w:hAnsi="Tahoma" w:cs="Tahoma"/>
          <w:bCs/>
          <w:szCs w:val="22"/>
          <w:lang w:val="el-GR"/>
        </w:rPr>
        <w:t>σης</w:t>
      </w:r>
      <w:r w:rsidR="008D4C16">
        <w:rPr>
          <w:rFonts w:ascii="Tahoma" w:hAnsi="Tahoma" w:cs="Tahoma"/>
          <w:bCs/>
          <w:szCs w:val="22"/>
          <w:lang w:val="el-GR"/>
        </w:rPr>
        <w:t xml:space="preserve"> να </w:t>
      </w:r>
      <w:r w:rsidR="00284D19">
        <w:rPr>
          <w:rFonts w:ascii="Tahoma" w:hAnsi="Tahoma" w:cs="Tahoma"/>
          <w:bCs/>
          <w:szCs w:val="22"/>
          <w:lang w:val="el-GR"/>
        </w:rPr>
        <w:t>έχουν συμβασιοπ</w:t>
      </w:r>
      <w:r w:rsidR="003E3EDD">
        <w:rPr>
          <w:rFonts w:ascii="Tahoma" w:hAnsi="Tahoma" w:cs="Tahoma"/>
          <w:bCs/>
          <w:szCs w:val="22"/>
          <w:lang w:val="el-GR"/>
        </w:rPr>
        <w:t>οι</w:t>
      </w:r>
      <w:r w:rsidR="00284D19">
        <w:rPr>
          <w:rFonts w:ascii="Tahoma" w:hAnsi="Tahoma" w:cs="Tahoma"/>
          <w:bCs/>
          <w:szCs w:val="22"/>
          <w:lang w:val="el-GR"/>
        </w:rPr>
        <w:t xml:space="preserve">ηθεί μεταξύ αναθέτουσας αρχής </w:t>
      </w:r>
      <w:r w:rsidR="00E55566">
        <w:rPr>
          <w:rFonts w:ascii="Tahoma" w:hAnsi="Tahoma" w:cs="Tahoma"/>
          <w:bCs/>
          <w:szCs w:val="22"/>
          <w:lang w:val="el-GR"/>
        </w:rPr>
        <w:t>και Ιδιωτικού Φορέα Υλοποίησης</w:t>
      </w:r>
      <w:r w:rsidR="00562AD5" w:rsidRPr="00CA3067">
        <w:rPr>
          <w:rFonts w:ascii="Tahoma" w:hAnsi="Tahoma" w:cs="Tahoma"/>
          <w:bCs/>
          <w:szCs w:val="22"/>
          <w:lang w:val="el-GR"/>
        </w:rPr>
        <w:t>.</w:t>
      </w:r>
      <w:bookmarkEnd w:id="70"/>
      <w:r w:rsidR="00F866A9">
        <w:rPr>
          <w:rFonts w:ascii="Tahoma" w:hAnsi="Tahoma" w:cs="Tahoma"/>
          <w:bCs/>
          <w:szCs w:val="22"/>
          <w:lang w:val="el-GR"/>
        </w:rPr>
        <w:t xml:space="preserve"> </w:t>
      </w:r>
    </w:p>
    <w:p w14:paraId="1ED37AFB" w14:textId="0FF31AB3" w:rsidR="00F67BB9" w:rsidRDefault="00F67BB9" w:rsidP="00F67BB9">
      <w:pPr>
        <w:rPr>
          <w:rFonts w:ascii="Tahoma" w:hAnsi="Tahoma" w:cs="Tahoma"/>
          <w:szCs w:val="22"/>
          <w:lang w:val="el-GR"/>
        </w:rPr>
      </w:pPr>
      <w:r w:rsidRPr="006F5821">
        <w:rPr>
          <w:rFonts w:ascii="Tahoma" w:hAnsi="Tahoma" w:cs="Tahoma"/>
          <w:szCs w:val="22"/>
          <w:lang w:val="el-GR"/>
        </w:rPr>
        <w:t xml:space="preserve">*Επισημαίνεται ότι η τεκμηρίωση της Επαγγελματικής Ικανότητας ζητείται να αποδεικνύεται κατά τα τελευταία πέντε (5) έτη λόγω της παρατεταμένης οικονομικής κρίσης και της περιορισμένης υλοποίησης έργων στην χώρα  προκειμένου να εξασφαλιστεί η όσο το δυνατό μεγαλύτερη συμμετοχή οικονομικών φορέων στη διαγωνιστική διαδικασία δηλαδή για την </w:t>
      </w:r>
      <w:r w:rsidRPr="006F5821">
        <w:rPr>
          <w:rFonts w:ascii="Tahoma" w:hAnsi="Tahoma" w:cs="Tahoma"/>
          <w:szCs w:val="22"/>
          <w:lang w:val="el-GR"/>
        </w:rPr>
        <w:lastRenderedPageBreak/>
        <w:t>εξασφάλιση του θεμιτού ανταγωνισμού μεταξύ των οικονομικών φορέων προς όφελος του έργου.</w:t>
      </w:r>
    </w:p>
    <w:p w14:paraId="7C53F9D9" w14:textId="3CA4FC35" w:rsidR="008F6F58" w:rsidRPr="00603221" w:rsidRDefault="008F6F58" w:rsidP="00F67BB9">
      <w:pPr>
        <w:rPr>
          <w:rFonts w:ascii="Tahoma" w:hAnsi="Tahoma" w:cs="Tahoma"/>
          <w:szCs w:val="22"/>
          <w:lang w:val="el-GR"/>
        </w:rPr>
      </w:pPr>
      <w:r>
        <w:rPr>
          <w:rFonts w:ascii="Tahoma" w:hAnsi="Tahoma" w:cs="Tahoma"/>
          <w:bCs/>
          <w:szCs w:val="22"/>
          <w:lang w:val="el-GR"/>
        </w:rPr>
        <w:t xml:space="preserve">** </w:t>
      </w:r>
      <w:r w:rsidRPr="006F5821">
        <w:rPr>
          <w:rFonts w:ascii="Tahoma" w:hAnsi="Tahoma" w:cs="Tahoma"/>
          <w:szCs w:val="22"/>
          <w:lang w:val="el-GR"/>
        </w:rPr>
        <w:t xml:space="preserve">Επισημαίνεται ότι η τεκμηρίωση της Επαγγελματικής Ικανότητας ζητείται να αποδεικνύεται κατά τα τελευταία </w:t>
      </w:r>
      <w:r>
        <w:rPr>
          <w:rFonts w:ascii="Tahoma" w:hAnsi="Tahoma" w:cs="Tahoma"/>
          <w:szCs w:val="22"/>
          <w:lang w:val="el-GR"/>
        </w:rPr>
        <w:t>επτά</w:t>
      </w:r>
      <w:r w:rsidRPr="006F5821">
        <w:rPr>
          <w:rFonts w:ascii="Tahoma" w:hAnsi="Tahoma" w:cs="Tahoma"/>
          <w:szCs w:val="22"/>
          <w:lang w:val="el-GR"/>
        </w:rPr>
        <w:t xml:space="preserve"> (</w:t>
      </w:r>
      <w:r>
        <w:rPr>
          <w:rFonts w:ascii="Tahoma" w:hAnsi="Tahoma" w:cs="Tahoma"/>
          <w:szCs w:val="22"/>
          <w:lang w:val="el-GR"/>
        </w:rPr>
        <w:t>7</w:t>
      </w:r>
      <w:r w:rsidRPr="006F5821">
        <w:rPr>
          <w:rFonts w:ascii="Tahoma" w:hAnsi="Tahoma" w:cs="Tahoma"/>
          <w:szCs w:val="22"/>
          <w:lang w:val="el-GR"/>
        </w:rPr>
        <w:t>) έτη λόγω της παρατεταμένης οικονομικής κρίσης και της περιορισμένης υλοποίησης έργων στην χώρα  προκειμένου να εξασφαλιστεί η όσο το δυνατό μεγαλύτερη συμμετοχή οικονομικών φορέων στη διαγωνιστική διαδικασία δηλαδή για την εξασφάλιση του θεμιτού ανταγωνισμού μεταξύ των οικονομικών φορέων προς όφελος του έργου.</w:t>
      </w:r>
    </w:p>
    <w:p w14:paraId="68A7182E" w14:textId="52541608" w:rsidR="00F866A9" w:rsidRPr="00CA3067" w:rsidRDefault="00F866A9" w:rsidP="009440B1">
      <w:pPr>
        <w:rPr>
          <w:rFonts w:ascii="Tahoma" w:hAnsi="Tahoma" w:cs="Tahoma"/>
          <w:bCs/>
          <w:szCs w:val="22"/>
          <w:lang w:val="el-GR"/>
        </w:rPr>
      </w:pPr>
    </w:p>
    <w:p w14:paraId="453FA4D2" w14:textId="0F3D69C0" w:rsidR="008444B1" w:rsidRPr="008444B1" w:rsidRDefault="003355E7" w:rsidP="00A0278E">
      <w:pPr>
        <w:pStyle w:val="4"/>
        <w:numPr>
          <w:ilvl w:val="2"/>
          <w:numId w:val="11"/>
        </w:numPr>
        <w:rPr>
          <w:lang w:val="el-GR"/>
        </w:rPr>
      </w:pPr>
      <w:bookmarkStart w:id="71" w:name="_Ref496541343"/>
      <w:bookmarkStart w:id="72" w:name="_Ref496541651"/>
      <w:bookmarkStart w:id="73" w:name="_Toc56418683"/>
      <w:r w:rsidRPr="008444B1">
        <w:rPr>
          <w:rFonts w:ascii="Tahoma" w:hAnsi="Tahoma" w:cs="Tahoma"/>
          <w:szCs w:val="22"/>
          <w:lang w:val="el-GR"/>
        </w:rPr>
        <w:lastRenderedPageBreak/>
        <w:t>Πρότυπα διασφάλισης ποιότητας</w:t>
      </w:r>
      <w:bookmarkEnd w:id="71"/>
      <w:bookmarkEnd w:id="72"/>
      <w:r w:rsidR="008444B1">
        <w:rPr>
          <w:rStyle w:val="FootnoteReference2"/>
          <w:szCs w:val="22"/>
          <w:lang w:val="el-GR"/>
        </w:rPr>
        <w:footnoteReference w:id="1"/>
      </w:r>
      <w:bookmarkEnd w:id="73"/>
    </w:p>
    <w:p w14:paraId="39256E91" w14:textId="5AF9B313" w:rsidR="00A36734" w:rsidRDefault="00A36734" w:rsidP="0045601B">
      <w:pPr>
        <w:rPr>
          <w:rFonts w:ascii="Tahoma" w:hAnsi="Tahoma" w:cs="Tahoma"/>
          <w:bCs/>
          <w:szCs w:val="22"/>
          <w:lang w:val="el-GR"/>
        </w:rPr>
      </w:pPr>
    </w:p>
    <w:p w14:paraId="2B743F1B" w14:textId="77777777" w:rsidR="00A36734" w:rsidRPr="00BF4414" w:rsidRDefault="00A36734" w:rsidP="00A36734">
      <w:pPr>
        <w:pStyle w:val="Normal2"/>
        <w:rPr>
          <w:rFonts w:ascii="Tahoma" w:hAnsi="Tahoma" w:cs="Tahoma"/>
        </w:rPr>
      </w:pPr>
      <w:r w:rsidRPr="00BF4414">
        <w:rPr>
          <w:rFonts w:ascii="Tahoma" w:hAnsi="Tahoma" w:cs="Tahoma"/>
          <w:iCs/>
        </w:rPr>
        <w:lastRenderedPageBreak/>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(ή σε περίπτωση ένωσης, </w:t>
      </w:r>
      <w:r w:rsidRPr="00BF4414">
        <w:rPr>
          <w:rFonts w:ascii="Tahoma" w:hAnsi="Tahoma" w:cs="Tahoma"/>
          <w:iCs/>
          <w:u w:val="single"/>
        </w:rPr>
        <w:t>όλα</w:t>
      </w:r>
      <w:r w:rsidRPr="00BF4414">
        <w:rPr>
          <w:rFonts w:ascii="Tahoma" w:hAnsi="Tahoma" w:cs="Tahoma"/>
          <w:iCs/>
        </w:rPr>
        <w:t xml:space="preserve"> τα μέλη αυτής) </w:t>
      </w:r>
      <w:r w:rsidRPr="00BF4414">
        <w:rPr>
          <w:rFonts w:ascii="Tahoma" w:hAnsi="Tahoma" w:cs="Tahoma"/>
        </w:rPr>
        <w:t>τα παρακάτω Πρότυπα Διασφάλισης ποιότητας:</w:t>
      </w:r>
    </w:p>
    <w:p w14:paraId="6BA6E781" w14:textId="2E181CDF" w:rsidR="00A36734" w:rsidRDefault="00A36734" w:rsidP="00156951">
      <w:pPr>
        <w:pStyle w:val="bullet3"/>
        <w:rPr>
          <w:rFonts w:ascii="Tahoma" w:hAnsi="Tahoma" w:cs="Tahoma"/>
        </w:rPr>
      </w:pPr>
      <w:r w:rsidRPr="00A36734">
        <w:rPr>
          <w:rFonts w:ascii="Tahoma" w:hAnsi="Tahoma" w:cs="Tahoma"/>
        </w:rPr>
        <w:t>ISO 9001:2015 για τη Διαχείριση της Ποιότητας, ή ισοδύναμο, εν ισχύ, από διαπιστευμένο οργανισμό</w:t>
      </w:r>
      <w:r w:rsidR="008444B1">
        <w:rPr>
          <w:rFonts w:ascii="Tahoma" w:hAnsi="Tahoma" w:cs="Tahoma"/>
        </w:rPr>
        <w:t>.</w:t>
      </w:r>
    </w:p>
    <w:p w14:paraId="621290DE" w14:textId="02F90FEE" w:rsidR="00A36734" w:rsidRPr="008444B1" w:rsidRDefault="00A36734" w:rsidP="00156951">
      <w:pPr>
        <w:pStyle w:val="bullet3"/>
        <w:rPr>
          <w:rFonts w:ascii="Tahoma" w:hAnsi="Tahoma" w:cs="Tahoma"/>
        </w:rPr>
      </w:pPr>
      <w:r w:rsidRPr="00A36734">
        <w:rPr>
          <w:rFonts w:ascii="Tahoma" w:hAnsi="Tahoma" w:cs="Tahoma"/>
        </w:rPr>
        <w:t>ISO 27001:2013 για την Ασφάλεια των Πληροφοριών ή ισοδύναμο, εν ισχύ, από διαπιστευμένο οργανισμό</w:t>
      </w:r>
      <w:r w:rsidR="008444B1">
        <w:rPr>
          <w:rFonts w:ascii="Tahoma" w:hAnsi="Tahoma" w:cs="Tahoma"/>
        </w:rPr>
        <w:t>.</w:t>
      </w:r>
    </w:p>
    <w:p w14:paraId="7D4C6E8F" w14:textId="77777777" w:rsidR="00A36734" w:rsidRPr="00BF4414" w:rsidRDefault="00A36734" w:rsidP="00A36734">
      <w:pPr>
        <w:pStyle w:val="Normal2"/>
        <w:rPr>
          <w:rFonts w:ascii="Tahoma" w:hAnsi="Tahoma" w:cs="Tahoma"/>
        </w:rPr>
      </w:pPr>
      <w:r w:rsidRPr="00BF4414">
        <w:rPr>
          <w:rFonts w:ascii="Tahoma" w:hAnsi="Tahoma" w:cs="Tahoma"/>
        </w:rPr>
        <w:lastRenderedPageBreak/>
        <w:t>Για τα ανωτέρω, είναι αποδεκτά και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322DF6D" w14:textId="77777777" w:rsidR="008338F0" w:rsidRPr="00603221" w:rsidRDefault="003355E7" w:rsidP="00991EF2">
      <w:pPr>
        <w:pStyle w:val="4"/>
        <w:numPr>
          <w:ilvl w:val="2"/>
          <w:numId w:val="11"/>
        </w:numPr>
        <w:rPr>
          <w:rFonts w:ascii="Tahoma" w:hAnsi="Tahoma" w:cs="Tahoma"/>
          <w:szCs w:val="22"/>
          <w:lang w:val="el-GR"/>
        </w:rPr>
      </w:pPr>
      <w:bookmarkStart w:id="74" w:name="_Toc56418684"/>
      <w:bookmarkStart w:id="75" w:name="_Toc56418685"/>
      <w:bookmarkStart w:id="76" w:name="_Ref496541185"/>
      <w:bookmarkStart w:id="77" w:name="_Ref496541244"/>
      <w:bookmarkStart w:id="78" w:name="_Ref496541410"/>
      <w:bookmarkStart w:id="79" w:name="_Ref496541700"/>
      <w:bookmarkStart w:id="80" w:name="_Toc56418686"/>
      <w:bookmarkEnd w:id="74"/>
      <w:bookmarkEnd w:id="75"/>
      <w:r w:rsidRPr="00603221">
        <w:rPr>
          <w:rFonts w:ascii="Tahoma" w:hAnsi="Tahoma" w:cs="Tahoma"/>
          <w:szCs w:val="22"/>
          <w:lang w:val="el-GR"/>
        </w:rPr>
        <w:t>Στήριξη στην ικανότητα τρίτων</w:t>
      </w:r>
      <w:bookmarkEnd w:id="76"/>
      <w:bookmarkEnd w:id="77"/>
      <w:bookmarkEnd w:id="78"/>
      <w:bookmarkEnd w:id="79"/>
      <w:bookmarkEnd w:id="80"/>
      <w:r w:rsidRPr="00603221">
        <w:rPr>
          <w:rFonts w:ascii="Tahoma" w:hAnsi="Tahoma" w:cs="Tahoma"/>
          <w:szCs w:val="22"/>
          <w:lang w:val="el-GR"/>
        </w:rPr>
        <w:t xml:space="preserve"> </w:t>
      </w:r>
    </w:p>
    <w:p w14:paraId="4BE23B81" w14:textId="20331D8D" w:rsidR="008338F0" w:rsidRPr="00603221" w:rsidRDefault="003355E7">
      <w:pPr>
        <w:rPr>
          <w:rFonts w:ascii="Tahoma" w:hAnsi="Tahoma" w:cs="Tahoma"/>
          <w:szCs w:val="22"/>
          <w:lang w:val="el-GR"/>
        </w:rPr>
      </w:pPr>
      <w:r w:rsidRPr="00603221">
        <w:rPr>
          <w:rFonts w:ascii="Tahoma" w:hAnsi="Tahoma"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_Ref496541508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2.2.5</w:t>
      </w:r>
      <w:r w:rsidR="00B622FA" w:rsidRPr="00603221">
        <w:rPr>
          <w:rFonts w:ascii="Tahoma" w:hAnsi="Tahoma" w:cs="Tahoma"/>
          <w:szCs w:val="22"/>
          <w:lang w:val="el-GR"/>
        </w:rPr>
        <w:fldChar w:fldCharType="end"/>
      </w:r>
      <w:r w:rsidRPr="00603221">
        <w:rPr>
          <w:rFonts w:ascii="Tahoma" w:hAnsi="Tahoma" w:cs="Tahoma"/>
          <w:szCs w:val="22"/>
          <w:lang w:val="el-GR"/>
        </w:rPr>
        <w:t>)</w:t>
      </w:r>
      <w:r w:rsidR="00AA077B" w:rsidRPr="00603221">
        <w:rPr>
          <w:rFonts w:ascii="Tahoma" w:hAnsi="Tahoma" w:cs="Tahoma"/>
          <w:i/>
          <w:color w:val="5B9BD5"/>
          <w:szCs w:val="22"/>
          <w:lang w:val="el-GR"/>
        </w:rPr>
        <w:t xml:space="preserve"> </w:t>
      </w:r>
      <w:r w:rsidRPr="00603221">
        <w:rPr>
          <w:rFonts w:ascii="Tahoma" w:hAnsi="Tahoma" w:cs="Tahoma"/>
          <w:szCs w:val="22"/>
          <w:lang w:val="el-GR"/>
        </w:rPr>
        <w:t xml:space="preserve">και τα σχετικά με την τεχνική και επαγγελματική ικανότητα (της παραγράφου </w:t>
      </w:r>
      <w:r w:rsidR="006607CE" w:rsidRPr="00603221">
        <w:rPr>
          <w:rFonts w:ascii="Tahoma" w:hAnsi="Tahoma" w:cs="Tahoma"/>
          <w:szCs w:val="22"/>
          <w:lang w:val="el-GR"/>
        </w:rPr>
        <w:fldChar w:fldCharType="begin"/>
      </w:r>
      <w:r w:rsidR="006607CE" w:rsidRPr="00603221">
        <w:rPr>
          <w:rFonts w:ascii="Tahoma" w:hAnsi="Tahoma" w:cs="Tahoma"/>
          <w:szCs w:val="22"/>
          <w:lang w:val="el-GR"/>
        </w:rPr>
        <w:instrText xml:space="preserve"> REF _Ref496541556 \r \h  \* MERGEFORMAT </w:instrText>
      </w:r>
      <w:r w:rsidR="006607CE" w:rsidRPr="00603221">
        <w:rPr>
          <w:rFonts w:ascii="Tahoma" w:hAnsi="Tahoma" w:cs="Tahoma"/>
          <w:szCs w:val="22"/>
          <w:lang w:val="el-GR"/>
        </w:rPr>
      </w:r>
      <w:r w:rsidR="006607CE"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2.2.6</w:t>
      </w:r>
      <w:r w:rsidR="006607CE" w:rsidRPr="00603221">
        <w:rPr>
          <w:rFonts w:ascii="Tahoma" w:hAnsi="Tahoma" w:cs="Tahoma"/>
          <w:szCs w:val="22"/>
          <w:lang w:val="el-GR"/>
        </w:rPr>
        <w:fldChar w:fldCharType="end"/>
      </w:r>
      <w:r w:rsidRPr="00603221">
        <w:rPr>
          <w:rFonts w:ascii="Tahoma" w:hAnsi="Tahoma" w:cs="Tahoma"/>
          <w:szCs w:val="22"/>
          <w:lang w:val="el-GR"/>
        </w:rPr>
        <w:t xml:space="preserve">), να στηρίζονται στις ικανότητες άλλων φορέων, ασχέτως της νομικής φύσης </w:t>
      </w:r>
      <w:r w:rsidRPr="00603221">
        <w:rPr>
          <w:rFonts w:ascii="Tahoma" w:hAnsi="Tahoma" w:cs="Tahoma"/>
          <w:szCs w:val="22"/>
          <w:lang w:val="el-GR"/>
        </w:rPr>
        <w:lastRenderedPageBreak/>
        <w:t>των δεσμών τους με αυτούς</w:t>
      </w:r>
      <w:r w:rsidR="00250B80" w:rsidRPr="00603221">
        <w:rPr>
          <w:rFonts w:ascii="Tahoma" w:hAnsi="Tahoma" w:cs="Tahoma"/>
          <w:szCs w:val="22"/>
          <w:lang w:val="el-GR"/>
        </w:rPr>
        <w:t>.</w:t>
      </w:r>
      <w:r w:rsidRPr="00603221">
        <w:rPr>
          <w:rFonts w:ascii="Tahoma" w:hAnsi="Tahoma"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411194B6" w14:textId="77777777" w:rsidR="008338F0" w:rsidRPr="00603221" w:rsidRDefault="003355E7">
      <w:pPr>
        <w:rPr>
          <w:rFonts w:ascii="Tahoma" w:hAnsi="Tahoma" w:cs="Tahoma"/>
          <w:szCs w:val="22"/>
          <w:lang w:val="el-GR"/>
        </w:rPr>
      </w:pPr>
      <w:r w:rsidRPr="00603221">
        <w:rPr>
          <w:rFonts w:ascii="Tahoma" w:hAnsi="Tahoma"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5A82E395" w14:textId="77777777" w:rsidR="008338F0" w:rsidRPr="00603221" w:rsidRDefault="003355E7">
      <w:pPr>
        <w:rPr>
          <w:rFonts w:ascii="Tahoma" w:hAnsi="Tahoma" w:cs="Tahoma"/>
          <w:szCs w:val="22"/>
          <w:lang w:val="el-GR"/>
        </w:rPr>
      </w:pPr>
      <w:r w:rsidRPr="00603221">
        <w:rPr>
          <w:rFonts w:ascii="Tahoma" w:hAnsi="Tahoma"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rFonts w:ascii="Tahoma" w:hAnsi="Tahoma" w:cs="Tahoma"/>
          <w:szCs w:val="22"/>
          <w:lang w:val="el-GR"/>
        </w:rPr>
        <w:t xml:space="preserve"> </w:t>
      </w:r>
      <w:r w:rsidRPr="00603221">
        <w:rPr>
          <w:rFonts w:ascii="Tahoma" w:hAnsi="Tahoma" w:cs="Tahoma"/>
          <w:szCs w:val="22"/>
          <w:lang w:val="el-GR"/>
        </w:rPr>
        <w:t xml:space="preserve">εν λόγω οικονομικοί φορείς </w:t>
      </w:r>
      <w:r w:rsidRPr="00603221">
        <w:rPr>
          <w:rFonts w:ascii="Tahoma" w:hAnsi="Tahoma" w:cs="Tahoma"/>
          <w:szCs w:val="22"/>
          <w:lang w:val="el-GR"/>
        </w:rPr>
        <w:lastRenderedPageBreak/>
        <w:t>και αυτοί στους οποίους στηρίζονται είναι από κοινού υπεύθυνοι για την εκτέλεση της σύμβασης.</w:t>
      </w:r>
    </w:p>
    <w:p w14:paraId="4523390C" w14:textId="77777777" w:rsidR="00695491" w:rsidRDefault="00695491" w:rsidP="00695491">
      <w:pPr>
        <w:rPr>
          <w:rFonts w:ascii="Tahoma" w:hAnsi="Tahoma" w:cs="Tahoma"/>
          <w:szCs w:val="22"/>
          <w:lang w:val="el-GR"/>
        </w:rPr>
      </w:pPr>
      <w:bookmarkStart w:id="81" w:name="_Hlk35854368"/>
      <w:r w:rsidRPr="00603221">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3506A2E" w14:textId="77777777" w:rsidR="00695491" w:rsidRPr="00876B05" w:rsidRDefault="00695491" w:rsidP="00695491">
      <w:pPr>
        <w:rPr>
          <w:rFonts w:ascii="Tahoma" w:hAnsi="Tahoma" w:cs="Tahoma"/>
          <w:szCs w:val="22"/>
          <w:lang w:val="el-GR"/>
        </w:rPr>
      </w:pPr>
      <w:r w:rsidRPr="00876B05">
        <w:rPr>
          <w:rFonts w:ascii="Tahoma" w:hAnsi="Tahoma" w:cs="Tahoma"/>
          <w:szCs w:val="22"/>
          <w:lang w:val="el-GR"/>
        </w:rPr>
        <w:t>Επισημαίνεται ότι σε περίπτωση που ο υποψήφιος Ανάδοχος αποτελεί Ένωση / Κοινοπραξία:</w:t>
      </w:r>
    </w:p>
    <w:p w14:paraId="6F066B55" w14:textId="77777777" w:rsidR="00695491" w:rsidRPr="00876B05" w:rsidRDefault="00695491" w:rsidP="00991EF2">
      <w:pPr>
        <w:numPr>
          <w:ilvl w:val="0"/>
          <w:numId w:val="23"/>
        </w:numPr>
        <w:suppressAutoHyphens w:val="0"/>
        <w:rPr>
          <w:rFonts w:ascii="Tahoma" w:hAnsi="Tahoma" w:cs="Tahoma"/>
          <w:szCs w:val="22"/>
          <w:lang w:val="el-GR"/>
        </w:rPr>
      </w:pPr>
      <w:r w:rsidRPr="00876B05">
        <w:rPr>
          <w:rFonts w:ascii="Tahoma" w:hAnsi="Tahoma" w:cs="Tahoma"/>
          <w:szCs w:val="22"/>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64508933" w14:textId="77777777" w:rsidR="00695491" w:rsidRPr="00876B05" w:rsidRDefault="00695491" w:rsidP="00991EF2">
      <w:pPr>
        <w:numPr>
          <w:ilvl w:val="0"/>
          <w:numId w:val="23"/>
        </w:numPr>
        <w:suppressAutoHyphens w:val="0"/>
        <w:rPr>
          <w:rFonts w:ascii="Tahoma" w:hAnsi="Tahoma" w:cs="Tahoma"/>
          <w:szCs w:val="22"/>
          <w:lang w:val="el-GR"/>
        </w:rPr>
      </w:pPr>
      <w:r w:rsidRPr="00876B05">
        <w:rPr>
          <w:rFonts w:ascii="Tahoma" w:hAnsi="Tahoma" w:cs="Tahoma"/>
          <w:szCs w:val="22"/>
          <w:lang w:val="el-GR"/>
        </w:rPr>
        <w:t>επιτρέπεται η μερική κάλυψη των προϋποθέσεων από τα Μέλη της, αρκεί όμως συνολικά</w:t>
      </w:r>
      <w:r>
        <w:rPr>
          <w:rFonts w:ascii="Tahoma" w:hAnsi="Tahoma" w:cs="Tahoma"/>
          <w:szCs w:val="22"/>
          <w:lang w:val="el-GR"/>
        </w:rPr>
        <w:t>-αθροιστικά</w:t>
      </w:r>
      <w:r w:rsidRPr="00876B05">
        <w:rPr>
          <w:rFonts w:ascii="Tahoma" w:hAnsi="Tahoma" w:cs="Tahoma"/>
          <w:szCs w:val="22"/>
          <w:lang w:val="el-GR"/>
        </w:rPr>
        <w:t xml:space="preserve"> να καλύπτονται όλες.</w:t>
      </w:r>
    </w:p>
    <w:bookmarkEnd w:id="81"/>
    <w:p w14:paraId="3E5057C9" w14:textId="258F96F1" w:rsidR="008338F0" w:rsidRPr="00603221" w:rsidRDefault="008338F0">
      <w:pPr>
        <w:rPr>
          <w:rFonts w:ascii="Tahoma" w:hAnsi="Tahoma" w:cs="Tahoma"/>
          <w:szCs w:val="22"/>
          <w:lang w:val="el-GR"/>
        </w:rPr>
      </w:pPr>
    </w:p>
    <w:p w14:paraId="2B448660" w14:textId="77777777" w:rsidR="008338F0" w:rsidRPr="00603221" w:rsidRDefault="003355E7" w:rsidP="00991EF2">
      <w:pPr>
        <w:pStyle w:val="4"/>
        <w:numPr>
          <w:ilvl w:val="2"/>
          <w:numId w:val="11"/>
        </w:numPr>
        <w:rPr>
          <w:rFonts w:ascii="Tahoma" w:hAnsi="Tahoma" w:cs="Tahoma"/>
          <w:szCs w:val="22"/>
          <w:lang w:val="el-GR"/>
        </w:rPr>
      </w:pPr>
      <w:bookmarkStart w:id="82" w:name="_Toc56418687"/>
      <w:r w:rsidRPr="00603221">
        <w:rPr>
          <w:rFonts w:ascii="Tahoma" w:hAnsi="Tahoma" w:cs="Tahoma"/>
          <w:szCs w:val="22"/>
          <w:lang w:val="el-GR"/>
        </w:rPr>
        <w:lastRenderedPageBreak/>
        <w:t>Κανόνες απόδειξης ποιοτικής επιλογής</w:t>
      </w:r>
      <w:bookmarkEnd w:id="82"/>
    </w:p>
    <w:p w14:paraId="7EE3C7DE" w14:textId="77777777" w:rsidR="008338F0" w:rsidRPr="00603221" w:rsidRDefault="003355E7" w:rsidP="00991EF2">
      <w:pPr>
        <w:pStyle w:val="4"/>
        <w:numPr>
          <w:ilvl w:val="3"/>
          <w:numId w:val="11"/>
        </w:numPr>
        <w:rPr>
          <w:rFonts w:ascii="Tahoma" w:hAnsi="Tahoma" w:cs="Tahoma"/>
          <w:i/>
          <w:color w:val="5B9BD5"/>
          <w:szCs w:val="22"/>
          <w:lang w:val="el-GR"/>
        </w:rPr>
      </w:pPr>
      <w:bookmarkStart w:id="83" w:name="_Toc56418688"/>
      <w:r w:rsidRPr="00603221">
        <w:rPr>
          <w:rFonts w:ascii="Tahoma" w:hAnsi="Tahoma" w:cs="Tahoma"/>
          <w:szCs w:val="22"/>
          <w:lang w:val="el-GR"/>
        </w:rPr>
        <w:t>Προκαταρκτική απόδειξη κατά την υποβολή προσφορών</w:t>
      </w:r>
      <w:bookmarkEnd w:id="83"/>
      <w:r w:rsidRPr="00603221">
        <w:rPr>
          <w:rFonts w:ascii="Tahoma" w:hAnsi="Tahoma" w:cs="Tahoma"/>
          <w:szCs w:val="22"/>
          <w:lang w:val="el-GR"/>
        </w:rPr>
        <w:t xml:space="preserve"> </w:t>
      </w:r>
    </w:p>
    <w:p w14:paraId="0753506B" w14:textId="25F2BE3D" w:rsidR="00B739BB" w:rsidRPr="00B739BB" w:rsidRDefault="003355E7" w:rsidP="00B739BB">
      <w:pPr>
        <w:rPr>
          <w:rFonts w:ascii="Tahoma" w:hAnsi="Tahoma" w:cs="Tahoma"/>
          <w:szCs w:val="22"/>
          <w:lang w:val="el-GR"/>
        </w:rPr>
      </w:pPr>
      <w:r w:rsidRPr="00603221">
        <w:rPr>
          <w:rFonts w:ascii="Tahoma" w:hAnsi="Tahoma"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_Ref496541356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2.2.3</w:t>
      </w:r>
      <w:r w:rsidR="00B622FA" w:rsidRPr="00603221">
        <w:rPr>
          <w:rFonts w:ascii="Tahoma" w:hAnsi="Tahoma" w:cs="Tahoma"/>
          <w:szCs w:val="22"/>
          <w:lang w:val="el-GR"/>
        </w:rPr>
        <w:fldChar w:fldCharType="end"/>
      </w:r>
      <w:r w:rsidRPr="00603221">
        <w:rPr>
          <w:rFonts w:ascii="Tahoma" w:hAnsi="Tahoma" w:cs="Tahoma"/>
          <w:szCs w:val="22"/>
          <w:lang w:val="el-GR"/>
        </w:rPr>
        <w:t xml:space="preserve"> </w:t>
      </w:r>
      <w:r w:rsidR="00FD25A2" w:rsidRPr="00603221">
        <w:rPr>
          <w:rFonts w:ascii="Tahoma" w:hAnsi="Tahoma" w:cs="Tahoma"/>
          <w:szCs w:val="22"/>
          <w:lang w:val="el-GR"/>
        </w:rPr>
        <w:t>«</w:t>
      </w:r>
      <w:r w:rsidR="00FC2B8A" w:rsidRPr="00603221">
        <w:rPr>
          <w:rFonts w:ascii="Tahoma" w:hAnsi="Tahoma" w:cs="Tahoma"/>
          <w:szCs w:val="22"/>
          <w:lang w:val="el-GR"/>
        </w:rPr>
        <w:t>Λόγοι Αποκλεισμού</w:t>
      </w:r>
      <w:r w:rsidR="00FD25A2" w:rsidRPr="00603221">
        <w:rPr>
          <w:rFonts w:ascii="Tahoma" w:hAnsi="Tahoma" w:cs="Tahoma"/>
          <w:szCs w:val="22"/>
          <w:lang w:val="el-GR"/>
        </w:rPr>
        <w:t>»</w:t>
      </w:r>
      <w:r w:rsidR="00FC2B8A" w:rsidRPr="00603221">
        <w:rPr>
          <w:rFonts w:ascii="Tahoma" w:hAnsi="Tahoma" w:cs="Tahoma"/>
          <w:szCs w:val="22"/>
          <w:lang w:val="el-GR"/>
        </w:rPr>
        <w:t xml:space="preserve"> </w:t>
      </w:r>
      <w:r w:rsidRPr="00603221">
        <w:rPr>
          <w:rFonts w:ascii="Tahoma" w:hAnsi="Tahoma" w:cs="Tahoma"/>
          <w:szCs w:val="22"/>
          <w:lang w:val="el-GR"/>
        </w:rPr>
        <w:t xml:space="preserve">και β) πληρούν τα </w:t>
      </w:r>
      <w:r w:rsidR="00FD25A2" w:rsidRPr="00603221">
        <w:rPr>
          <w:rFonts w:ascii="Tahoma" w:hAnsi="Tahoma" w:cs="Tahoma"/>
          <w:szCs w:val="22"/>
          <w:lang w:val="el-GR"/>
        </w:rPr>
        <w:t>«Κ</w:t>
      </w:r>
      <w:r w:rsidRPr="00603221">
        <w:rPr>
          <w:rFonts w:ascii="Tahoma" w:hAnsi="Tahoma" w:cs="Tahoma"/>
          <w:szCs w:val="22"/>
          <w:lang w:val="el-GR"/>
        </w:rPr>
        <w:t xml:space="preserve">ριτήρια </w:t>
      </w:r>
      <w:r w:rsidR="00FD25A2" w:rsidRPr="00603221">
        <w:rPr>
          <w:rFonts w:ascii="Tahoma" w:hAnsi="Tahoma" w:cs="Tahoma"/>
          <w:szCs w:val="22"/>
          <w:lang w:val="el-GR"/>
        </w:rPr>
        <w:t>Ποι</w:t>
      </w:r>
      <w:r w:rsidR="0071303E" w:rsidRPr="00603221">
        <w:rPr>
          <w:rFonts w:ascii="Tahoma" w:hAnsi="Tahoma" w:cs="Tahoma"/>
          <w:szCs w:val="22"/>
          <w:lang w:val="el-GR"/>
        </w:rPr>
        <w:t>ο</w:t>
      </w:r>
      <w:r w:rsidR="00FD25A2" w:rsidRPr="00603221">
        <w:rPr>
          <w:rFonts w:ascii="Tahoma" w:hAnsi="Tahoma" w:cs="Tahoma"/>
          <w:szCs w:val="22"/>
          <w:lang w:val="el-GR"/>
        </w:rPr>
        <w:t>τικής Ε</w:t>
      </w:r>
      <w:r w:rsidRPr="00603221">
        <w:rPr>
          <w:rFonts w:ascii="Tahoma" w:hAnsi="Tahoma" w:cs="Tahoma"/>
          <w:szCs w:val="22"/>
          <w:lang w:val="el-GR"/>
        </w:rPr>
        <w:t>πιλογής</w:t>
      </w:r>
      <w:r w:rsidR="00FD25A2" w:rsidRPr="00603221">
        <w:rPr>
          <w:rFonts w:ascii="Tahoma" w:hAnsi="Tahoma" w:cs="Tahoma"/>
          <w:szCs w:val="22"/>
          <w:lang w:val="el-GR"/>
        </w:rPr>
        <w:t>»</w:t>
      </w:r>
      <w:r w:rsidRPr="00603221">
        <w:rPr>
          <w:rFonts w:ascii="Tahoma" w:hAnsi="Tahoma" w:cs="Tahoma"/>
          <w:szCs w:val="22"/>
          <w:lang w:val="el-GR"/>
        </w:rPr>
        <w:t xml:space="preserve"> των παραγράφων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_Ref496541297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2.2.4</w:t>
      </w:r>
      <w:r w:rsidR="00B622FA" w:rsidRPr="00603221">
        <w:rPr>
          <w:rFonts w:ascii="Tahoma" w:hAnsi="Tahoma" w:cs="Tahoma"/>
          <w:szCs w:val="22"/>
          <w:lang w:val="el-GR"/>
        </w:rPr>
        <w:fldChar w:fldCharType="end"/>
      </w:r>
      <w:r w:rsidRPr="00603221">
        <w:rPr>
          <w:rFonts w:ascii="Tahoma" w:hAnsi="Tahoma" w:cs="Tahoma"/>
          <w:szCs w:val="22"/>
          <w:lang w:val="el-GR"/>
        </w:rPr>
        <w:t xml:space="preserve">,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_Ref496541309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2.2.5</w:t>
      </w:r>
      <w:r w:rsidR="00B622FA" w:rsidRPr="00603221">
        <w:rPr>
          <w:rFonts w:ascii="Tahoma" w:hAnsi="Tahoma" w:cs="Tahoma"/>
          <w:szCs w:val="22"/>
          <w:lang w:val="el-GR"/>
        </w:rPr>
        <w:fldChar w:fldCharType="end"/>
      </w:r>
      <w:r w:rsidRPr="00603221">
        <w:rPr>
          <w:rFonts w:ascii="Tahoma" w:hAnsi="Tahoma" w:cs="Tahoma"/>
          <w:szCs w:val="22"/>
          <w:lang w:val="el-GR"/>
        </w:rPr>
        <w:t xml:space="preserve">,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_Ref496541329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2.2.6</w:t>
      </w:r>
      <w:r w:rsidR="00B622FA" w:rsidRPr="00603221">
        <w:rPr>
          <w:rFonts w:ascii="Tahoma" w:hAnsi="Tahoma" w:cs="Tahoma"/>
          <w:szCs w:val="22"/>
          <w:lang w:val="el-GR"/>
        </w:rPr>
        <w:fldChar w:fldCharType="end"/>
      </w:r>
      <w:r w:rsidRPr="00603221">
        <w:rPr>
          <w:rFonts w:ascii="Tahoma" w:hAnsi="Tahoma" w:cs="Tahoma"/>
          <w:szCs w:val="22"/>
          <w:lang w:val="el-GR"/>
        </w:rPr>
        <w:t xml:space="preserve"> και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_Ref496541343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2.2.7</w:t>
      </w:r>
      <w:r w:rsidR="00B622FA" w:rsidRPr="00603221">
        <w:rPr>
          <w:rFonts w:ascii="Tahoma" w:hAnsi="Tahoma" w:cs="Tahoma"/>
          <w:szCs w:val="22"/>
          <w:lang w:val="el-GR"/>
        </w:rPr>
        <w:fldChar w:fldCharType="end"/>
      </w:r>
      <w:r w:rsidRPr="00603221">
        <w:rPr>
          <w:rFonts w:ascii="Tahoma" w:hAnsi="Tahoma" w:cs="Tahoma"/>
          <w:szCs w:val="22"/>
          <w:lang w:val="el-GR"/>
        </w:rPr>
        <w:t xml:space="preserve"> της παρούσης,</w:t>
      </w:r>
      <w:r w:rsidRPr="00603221">
        <w:rPr>
          <w:rFonts w:ascii="Tahoma" w:eastAsia="SimSun" w:hAnsi="Tahoma" w:cs="Tahoma"/>
          <w:szCs w:val="22"/>
          <w:lang w:val="el-GR"/>
        </w:rPr>
        <w:t xml:space="preserve"> </w:t>
      </w:r>
      <w:r w:rsidRPr="00603221">
        <w:rPr>
          <w:rFonts w:ascii="Tahoma" w:hAnsi="Tahoma"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rFonts w:ascii="Tahoma" w:hAnsi="Tahoma" w:cs="Tahoma"/>
          <w:szCs w:val="22"/>
          <w:lang w:val="el-GR"/>
        </w:rPr>
        <w:fldChar w:fldCharType="begin"/>
      </w:r>
      <w:r w:rsidR="00AE32CA" w:rsidRPr="00603221">
        <w:rPr>
          <w:rFonts w:ascii="Tahoma" w:hAnsi="Tahoma" w:cs="Tahoma"/>
          <w:szCs w:val="22"/>
          <w:lang w:val="el-GR"/>
        </w:rPr>
        <w:instrText xml:space="preserve"> REF _Ref510086970 \h </w:instrText>
      </w:r>
      <w:r w:rsidR="00DF02B0" w:rsidRPr="006719D5">
        <w:rPr>
          <w:rFonts w:ascii="Tahoma" w:hAnsi="Tahoma" w:cs="Tahoma"/>
          <w:szCs w:val="22"/>
          <w:lang w:val="el-GR"/>
        </w:rPr>
        <w:instrText xml:space="preserve"> \* MERGEFORMAT </w:instrText>
      </w:r>
      <w:r w:rsidR="00AE32CA" w:rsidRPr="00603221">
        <w:rPr>
          <w:rFonts w:ascii="Tahoma" w:hAnsi="Tahoma" w:cs="Tahoma"/>
          <w:szCs w:val="22"/>
          <w:lang w:val="el-GR"/>
        </w:rPr>
      </w:r>
      <w:r w:rsidR="00AE32CA" w:rsidRPr="00603221">
        <w:rPr>
          <w:rFonts w:ascii="Tahoma" w:hAnsi="Tahoma" w:cs="Tahoma"/>
          <w:szCs w:val="22"/>
          <w:lang w:val="el-GR"/>
        </w:rPr>
        <w:fldChar w:fldCharType="separate"/>
      </w:r>
      <w:r w:rsidR="00CA3E14" w:rsidRPr="00603221">
        <w:rPr>
          <w:rFonts w:ascii="Tahoma" w:hAnsi="Tahoma" w:cs="Tahoma"/>
          <w:szCs w:val="22"/>
          <w:lang w:val="el-GR"/>
        </w:rPr>
        <w:t>ΕΥΡΩΠΑΙΚΟ ΕΝΙΑΙΟ ΕΓΓΡΑΦΟ ΣΥΜΒΑΣΗΣ (ΕΕΕΣ)</w:t>
      </w:r>
      <w:r w:rsidR="00AE32CA" w:rsidRPr="00603221">
        <w:rPr>
          <w:rFonts w:ascii="Tahoma" w:hAnsi="Tahoma" w:cs="Tahoma"/>
          <w:szCs w:val="22"/>
          <w:lang w:val="el-GR"/>
        </w:rPr>
        <w:fldChar w:fldCharType="end"/>
      </w:r>
      <w:r w:rsidR="00AE32CA" w:rsidRPr="00603221">
        <w:rPr>
          <w:rFonts w:ascii="Tahoma" w:hAnsi="Tahoma" w:cs="Tahoma"/>
          <w:szCs w:val="22"/>
          <w:lang w:val="el-GR"/>
        </w:rPr>
        <w:fldChar w:fldCharType="begin"/>
      </w:r>
      <w:r w:rsidR="00AE32CA" w:rsidRPr="00603221">
        <w:rPr>
          <w:rFonts w:ascii="Tahoma" w:hAnsi="Tahoma" w:cs="Tahoma"/>
          <w:szCs w:val="22"/>
          <w:lang w:val="el-GR"/>
        </w:rPr>
        <w:instrText xml:space="preserve"> REF _Ref496624736 \h </w:instrText>
      </w:r>
      <w:r w:rsidR="00DF02B0" w:rsidRPr="006719D5">
        <w:rPr>
          <w:rFonts w:ascii="Tahoma" w:hAnsi="Tahoma" w:cs="Tahoma"/>
          <w:szCs w:val="22"/>
          <w:lang w:val="el-GR"/>
        </w:rPr>
        <w:instrText xml:space="preserve"> \* MERGEFORMAT </w:instrText>
      </w:r>
      <w:r w:rsidR="00AE32CA" w:rsidRPr="00603221">
        <w:rPr>
          <w:rFonts w:ascii="Tahoma" w:hAnsi="Tahoma" w:cs="Tahoma"/>
          <w:szCs w:val="22"/>
          <w:lang w:val="el-GR"/>
        </w:rPr>
      </w:r>
      <w:r w:rsidR="00AE32CA" w:rsidRPr="00603221">
        <w:rPr>
          <w:rFonts w:ascii="Tahoma" w:hAnsi="Tahoma" w:cs="Tahoma"/>
          <w:szCs w:val="22"/>
          <w:lang w:val="el-GR"/>
        </w:rPr>
        <w:fldChar w:fldCharType="separate"/>
      </w:r>
      <w:r w:rsidR="00CA3E14" w:rsidRPr="00CA3E14">
        <w:rPr>
          <w:rFonts w:ascii="Tahoma" w:hAnsi="Tahoma" w:cs="Tahoma"/>
          <w:color w:val="000099"/>
          <w:szCs w:val="22"/>
          <w:lang w:val="el-GR"/>
        </w:rPr>
        <w:t xml:space="preserve">ΠΑΡΑΡΤΗΜΑ ΙΙI – ΕΥΡΩΠΑΙΚΟ ΕΝΙΑΙΟ ΕΓΓΡΑΦΟ ΣΥΜΒΑΣΗΣ (ΕΕΕΣ) </w:t>
      </w:r>
      <w:r w:rsidR="00AE32CA" w:rsidRPr="00603221">
        <w:rPr>
          <w:rFonts w:ascii="Tahoma" w:hAnsi="Tahoma" w:cs="Tahoma"/>
          <w:szCs w:val="22"/>
          <w:lang w:val="el-GR"/>
        </w:rPr>
        <w:fldChar w:fldCharType="end"/>
      </w:r>
      <w:r w:rsidRPr="00603221">
        <w:rPr>
          <w:rFonts w:ascii="Tahoma" w:hAnsi="Tahoma" w:cs="Tahoma"/>
          <w:i/>
          <w:color w:val="5B9BD5"/>
          <w:szCs w:val="22"/>
          <w:lang w:val="el-GR"/>
        </w:rPr>
        <w:t>,</w:t>
      </w:r>
      <w:r w:rsidRPr="00603221">
        <w:rPr>
          <w:rFonts w:ascii="Tahoma" w:hAnsi="Tahoma" w:cs="Tahoma"/>
          <w:szCs w:val="22"/>
          <w:lang w:val="el-GR"/>
        </w:rPr>
        <w:t xml:space="preserve"> το οποίο αποτελεί ενημερωμένη υπεύθυνη δήλωση, με τις συνέπειες του ν. 1599/1986. </w:t>
      </w:r>
      <w:r w:rsidR="00B739BB" w:rsidRPr="00B739BB">
        <w:rPr>
          <w:rFonts w:ascii="Tahoma" w:hAnsi="Tahoma" w:cs="Tahoma"/>
          <w:szCs w:val="22"/>
          <w:lang w:val="el-GR"/>
        </w:rPr>
        <w:t xml:space="preserve">Το ΕΕΕΣ καταρτίστηκε βάσει του τυποποιημένου εντύπου του Παραρτήματος </w:t>
      </w:r>
      <w:r w:rsidR="00B739BB" w:rsidRPr="00B739BB">
        <w:rPr>
          <w:rFonts w:ascii="Tahoma" w:hAnsi="Tahoma" w:cs="Tahoma"/>
          <w:szCs w:val="22"/>
          <w:lang w:val="el-GR"/>
        </w:rPr>
        <w:lastRenderedPageBreak/>
        <w:t>2 του Κανονισμού (ΕΕ) 2016/7 και συμπληρώνεται από τους προσφέροντες οικονομικούς φορείς σύμφωνα με τις οδηγίες  του Παραρτήματος:</w:t>
      </w:r>
    </w:p>
    <w:p w14:paraId="613A1333" w14:textId="77777777" w:rsidR="00B739BB" w:rsidRPr="00F20B98" w:rsidRDefault="00B739BB" w:rsidP="00B739BB">
      <w:pPr>
        <w:rPr>
          <w:rFonts w:ascii="Tahoma" w:hAnsi="Tahoma" w:cs="Tahoma"/>
          <w:i/>
          <w:color w:val="5B9BD5"/>
          <w:szCs w:val="22"/>
          <w:u w:val="single"/>
          <w:lang w:val="el-GR"/>
        </w:rPr>
      </w:pPr>
      <w:r w:rsidRPr="00F20B98">
        <w:rPr>
          <w:rFonts w:ascii="Tahoma" w:hAnsi="Tahoma" w:cs="Tahoma"/>
          <w:szCs w:val="22"/>
          <w:u w:val="single"/>
          <w:lang w:val="el-GR"/>
        </w:rPr>
        <w:t xml:space="preserve">Επισημαίνεται ότι οι προσφέροντες για το μέρος </w:t>
      </w:r>
      <w:r w:rsidRPr="00F20B98">
        <w:rPr>
          <w:rFonts w:ascii="Tahoma" w:hAnsi="Tahoma" w:cs="Tahoma"/>
          <w:b/>
          <w:bCs/>
          <w:szCs w:val="22"/>
          <w:u w:val="single"/>
          <w:lang w:val="el-GR"/>
        </w:rPr>
        <w:t>IV Κριτήρια επιλογής του ΕΕΕΣ συμπληρώνουν μόνο την ενότητα α «Γενική ένδειξη για όλα τα κριτήρια επιλογής».</w:t>
      </w:r>
      <w:r w:rsidRPr="00F20B98">
        <w:rPr>
          <w:rFonts w:ascii="Tahoma" w:hAnsi="Tahoma" w:cs="Tahoma"/>
          <w:i/>
          <w:color w:val="5B9BD5"/>
          <w:szCs w:val="22"/>
          <w:u w:val="single"/>
          <w:lang w:val="el-GR"/>
        </w:rPr>
        <w:t xml:space="preserve"> </w:t>
      </w:r>
    </w:p>
    <w:p w14:paraId="4DAA2C41" w14:textId="77777777" w:rsidR="00CF23FB" w:rsidRPr="00C20D1D" w:rsidRDefault="00CF23FB" w:rsidP="00CF23FB">
      <w:pPr>
        <w:rPr>
          <w:rFonts w:ascii="Tahoma" w:hAnsi="Tahoma" w:cs="Tahoma"/>
          <w:szCs w:val="22"/>
          <w:u w:val="single"/>
          <w:lang w:val="el-GR"/>
        </w:rPr>
      </w:pPr>
      <w:r w:rsidRPr="00C20D1D">
        <w:rPr>
          <w:rFonts w:ascii="Tahoma" w:hAnsi="Tahoma" w:cs="Tahoma"/>
          <w:szCs w:val="22"/>
          <w:u w:val="single"/>
          <w:lang w:val="el-GR"/>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w:t>
      </w:r>
      <w:r w:rsidRPr="00C20D1D">
        <w:rPr>
          <w:rFonts w:ascii="Tahoma" w:hAnsi="Tahoma" w:cs="Tahoma"/>
          <w:szCs w:val="22"/>
          <w:u w:val="single"/>
          <w:lang w:val="el-GR"/>
        </w:rPr>
        <w:lastRenderedPageBreak/>
        <w:t xml:space="preserve">εποπτικού οργάνου του ή έχουν εξουσία εκπροσώπησης, λήψης αποφάσεων ή ελέγχου σε αυτόν. </w:t>
      </w:r>
    </w:p>
    <w:p w14:paraId="1470AB35" w14:textId="77777777" w:rsidR="00CF23FB" w:rsidRPr="00C20D1D" w:rsidRDefault="00CF23FB" w:rsidP="00CF23FB">
      <w:pPr>
        <w:rPr>
          <w:rFonts w:ascii="Tahoma" w:hAnsi="Tahoma" w:cs="Tahoma"/>
          <w:szCs w:val="22"/>
          <w:u w:val="single"/>
          <w:lang w:val="el-GR"/>
        </w:rPr>
      </w:pPr>
      <w:r w:rsidRPr="00C20D1D">
        <w:rPr>
          <w:rFonts w:ascii="Tahoma" w:hAnsi="Tahoma" w:cs="Tahoma"/>
          <w:szCs w:val="22"/>
          <w:u w:val="single"/>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164D1D1" w14:textId="77777777" w:rsidR="00CF23FB" w:rsidRPr="00C20D1D" w:rsidRDefault="00CF23FB" w:rsidP="00CF23FB">
      <w:pPr>
        <w:rPr>
          <w:rFonts w:ascii="Tahoma" w:hAnsi="Tahoma" w:cs="Tahoma"/>
          <w:szCs w:val="22"/>
          <w:u w:val="single"/>
          <w:lang w:val="el-GR"/>
        </w:rPr>
      </w:pPr>
      <w:r w:rsidRPr="00C20D1D">
        <w:rPr>
          <w:rFonts w:ascii="Tahoma" w:hAnsi="Tahoma" w:cs="Tahoma"/>
          <w:szCs w:val="22"/>
          <w:u w:val="single"/>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21C47AF9" w14:textId="49C1DD8F" w:rsidR="00EE7F42" w:rsidRDefault="00CF23FB" w:rsidP="00EE7F42">
      <w:pPr>
        <w:rPr>
          <w:rFonts w:ascii="Tahoma" w:hAnsi="Tahoma" w:cs="Tahoma"/>
          <w:szCs w:val="22"/>
          <w:lang w:val="el-GR"/>
        </w:rPr>
      </w:pPr>
      <w:r w:rsidRPr="00C20D1D">
        <w:rPr>
          <w:rFonts w:ascii="Tahoma" w:hAnsi="Tahoma" w:cs="Tahoma"/>
          <w:szCs w:val="22"/>
          <w:u w:val="single"/>
          <w:lang w:val="el-GR"/>
        </w:rPr>
        <w:t>Το ΕΕΕΣ μπορεί να υπογράφεται έως δέκα (10) ημέρες πριν την καταληκτική ημερομηνία υποβολής των προσφορών.</w:t>
      </w:r>
    </w:p>
    <w:p w14:paraId="11FE3F1E" w14:textId="77777777" w:rsidR="00F40B96" w:rsidRPr="00761327" w:rsidRDefault="00F40B96" w:rsidP="00F40B96">
      <w:pPr>
        <w:rPr>
          <w:rFonts w:ascii="Tahoma" w:hAnsi="Tahoma" w:cs="Tahoma"/>
          <w:color w:val="000000" w:themeColor="text1"/>
          <w:szCs w:val="22"/>
          <w:lang w:val="el-GR"/>
        </w:rPr>
      </w:pPr>
      <w:r w:rsidRPr="00761327">
        <w:rPr>
          <w:rFonts w:ascii="Tahoma" w:hAnsi="Tahoma" w:cs="Tahoma"/>
          <w:color w:val="000000" w:themeColor="text1"/>
          <w:szCs w:val="22"/>
          <w:lang w:val="el-GR"/>
        </w:rPr>
        <w:lastRenderedPageBreak/>
        <w:t>Επιπλέον επισημαίνεται ότι στο σχετικό ερώτημα του ΕΕΕΣ</w:t>
      </w:r>
      <w:r>
        <w:rPr>
          <w:rFonts w:ascii="Tahoma" w:hAnsi="Tahoma" w:cs="Tahoma"/>
          <w:color w:val="000000" w:themeColor="text1"/>
          <w:szCs w:val="22"/>
          <w:lang w:val="el-GR"/>
        </w:rPr>
        <w:t>,</w:t>
      </w:r>
      <w:r w:rsidRPr="00761327">
        <w:rPr>
          <w:rFonts w:ascii="Tahoma" w:hAnsi="Tahoma" w:cs="Tahoma"/>
          <w:color w:val="000000" w:themeColor="text1"/>
          <w:szCs w:val="22"/>
          <w:lang w:val="el-GR"/>
        </w:rPr>
        <w:t xml:space="preserve"> για τις περιπτώσεις α’ και β’ της παρ. 2.2.3.</w:t>
      </w:r>
      <w:r>
        <w:rPr>
          <w:rFonts w:ascii="Tahoma" w:hAnsi="Tahoma" w:cs="Tahoma"/>
          <w:color w:val="000000" w:themeColor="text1"/>
          <w:szCs w:val="22"/>
          <w:lang w:val="el-GR"/>
        </w:rPr>
        <w:t>2</w:t>
      </w:r>
      <w:r w:rsidRPr="00761327">
        <w:rPr>
          <w:rFonts w:ascii="Tahoma" w:hAnsi="Tahoma" w:cs="Tahoma"/>
          <w:color w:val="000000" w:themeColor="text1"/>
          <w:szCs w:val="22"/>
          <w:lang w:val="el-GR"/>
        </w:rPr>
        <w:t xml:space="preserve"> της παρούσας, με το οποίο ερωτάται εάν ο οικονομικός φορέας έχει ανεκπλήρωτες υποχρεώσεις όσον αφορά την καταβολή φόρων ή εισφορών κοινωνικής ασφάλισης ή, κατά περίπτωση, εάν έχει αθετήσει τις παραπάνω υποχρεώσεις του, δεν υποχρεούται να απαντήσει καταφατικά στο σχετικό ερώτημα εφόσον οι υποχρεώσεις αυτές  δεν έχουν καταστεί ληξιπρόθεσμες ή εφόσον αυτές έχουν υπαχθεί σε δεσμευτικό διακανονισμό που τηρείται. </w:t>
      </w:r>
    </w:p>
    <w:p w14:paraId="74A26F28" w14:textId="3D57AA84" w:rsidR="008338F0" w:rsidRPr="00603221" w:rsidRDefault="008338F0">
      <w:pPr>
        <w:rPr>
          <w:rFonts w:ascii="Tahoma" w:hAnsi="Tahoma" w:cs="Tahoma"/>
          <w:szCs w:val="22"/>
          <w:lang w:val="el-GR"/>
        </w:rPr>
      </w:pPr>
    </w:p>
    <w:p w14:paraId="2CA793A9" w14:textId="5C707AA3" w:rsidR="00C0210C" w:rsidRDefault="00CF23FB" w:rsidP="00991EF2">
      <w:pPr>
        <w:pStyle w:val="4"/>
        <w:numPr>
          <w:ilvl w:val="3"/>
          <w:numId w:val="11"/>
        </w:numPr>
        <w:rPr>
          <w:rFonts w:ascii="Calibri" w:hAnsi="Calibri" w:cs="Calibri"/>
          <w:lang w:val="el-GR"/>
        </w:rPr>
      </w:pPr>
      <w:bookmarkStart w:id="84" w:name="_Hlk35420523"/>
      <w:bookmarkStart w:id="85" w:name="_Toc56418689"/>
      <w:r w:rsidRPr="00C0210C">
        <w:rPr>
          <w:rFonts w:ascii="Tahoma" w:hAnsi="Tahoma" w:cs="Tahoma"/>
          <w:szCs w:val="22"/>
          <w:lang w:val="el-GR"/>
        </w:rPr>
        <w:t>Αποδεικτικά μέσα</w:t>
      </w:r>
      <w:r>
        <w:rPr>
          <w:rFonts w:ascii="Calibri" w:hAnsi="Calibri"/>
          <w:lang w:val="el-GR"/>
        </w:rPr>
        <w:t xml:space="preserve"> </w:t>
      </w:r>
      <w:r w:rsidRPr="0077634D">
        <w:rPr>
          <w:rFonts w:ascii="Calibri" w:hAnsi="Calibri"/>
          <w:lang w:val="el-GR"/>
        </w:rPr>
        <w:t xml:space="preserve">- </w:t>
      </w:r>
      <w:bookmarkEnd w:id="84"/>
      <w:r w:rsidR="00C0210C" w:rsidRPr="00C0210C">
        <w:rPr>
          <w:rFonts w:ascii="Tahoma" w:hAnsi="Tahoma" w:cs="Tahoma"/>
          <w:szCs w:val="22"/>
          <w:lang w:val="el-GR"/>
        </w:rPr>
        <w:t>Δικαιολογητικά προσωρινού αναδόχου</w:t>
      </w:r>
      <w:bookmarkEnd w:id="85"/>
    </w:p>
    <w:p w14:paraId="1444FF5A" w14:textId="111AFC78" w:rsidR="008338F0" w:rsidRPr="00603221" w:rsidRDefault="003355E7">
      <w:pPr>
        <w:rPr>
          <w:rFonts w:ascii="Tahoma" w:hAnsi="Tahoma" w:cs="Tahoma"/>
          <w:bCs/>
          <w:szCs w:val="22"/>
          <w:lang w:val="el-GR"/>
        </w:rPr>
      </w:pPr>
      <w:r w:rsidRPr="00603221">
        <w:rPr>
          <w:rFonts w:ascii="Tahoma" w:hAnsi="Tahoma" w:cs="Tahoma"/>
          <w:b/>
          <w:bCs/>
          <w:szCs w:val="22"/>
          <w:lang w:val="el-GR"/>
        </w:rPr>
        <w:t>Α</w:t>
      </w:r>
      <w:r w:rsidRPr="00603221">
        <w:rPr>
          <w:rFonts w:ascii="Tahoma" w:hAnsi="Tahoma" w:cs="Tahoma"/>
          <w:bCs/>
          <w:szCs w:val="22"/>
          <w:lang w:val="el-GR"/>
        </w:rPr>
        <w:t xml:space="preserve">. Το δικαίωμα συμμετοχής των οικονομικών φορέων και οι όροι και προϋποθέσεις συμμετοχής τους, όπως ορίζονται </w:t>
      </w:r>
      <w:r w:rsidRPr="00603221">
        <w:rPr>
          <w:rFonts w:ascii="Tahoma" w:hAnsi="Tahoma" w:cs="Tahoma"/>
          <w:szCs w:val="22"/>
          <w:lang w:val="el-GR"/>
        </w:rPr>
        <w:t xml:space="preserve">στις παραγράφους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_Ref496541397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2.2.1</w:t>
      </w:r>
      <w:r w:rsidR="00B622FA" w:rsidRPr="00603221">
        <w:rPr>
          <w:rFonts w:ascii="Tahoma" w:hAnsi="Tahoma" w:cs="Tahoma"/>
          <w:szCs w:val="22"/>
          <w:lang w:val="el-GR"/>
        </w:rPr>
        <w:fldChar w:fldCharType="end"/>
      </w:r>
      <w:r w:rsidRPr="00603221">
        <w:rPr>
          <w:rFonts w:ascii="Tahoma" w:hAnsi="Tahoma" w:cs="Tahoma"/>
          <w:bCs/>
          <w:szCs w:val="22"/>
          <w:lang w:val="el-GR"/>
        </w:rPr>
        <w:t xml:space="preserve"> </w:t>
      </w:r>
      <w:r w:rsidRPr="00603221">
        <w:rPr>
          <w:rFonts w:ascii="Tahoma" w:hAnsi="Tahoma" w:cs="Tahoma"/>
          <w:bCs/>
          <w:szCs w:val="22"/>
          <w:lang w:val="el-GR"/>
        </w:rPr>
        <w:lastRenderedPageBreak/>
        <w:t xml:space="preserve">έως </w:t>
      </w:r>
      <w:r w:rsidR="00B622FA" w:rsidRPr="00603221">
        <w:rPr>
          <w:rFonts w:ascii="Tahoma" w:hAnsi="Tahoma" w:cs="Tahoma"/>
          <w:bCs/>
          <w:szCs w:val="22"/>
          <w:lang w:val="el-GR"/>
        </w:rPr>
        <w:fldChar w:fldCharType="begin"/>
      </w:r>
      <w:r w:rsidR="00B622FA" w:rsidRPr="00603221">
        <w:rPr>
          <w:rFonts w:ascii="Tahoma" w:hAnsi="Tahoma" w:cs="Tahoma"/>
          <w:bCs/>
          <w:szCs w:val="22"/>
          <w:lang w:val="el-GR"/>
        </w:rPr>
        <w:instrText xml:space="preserve"> REF _Ref496541410 \r \h </w:instrText>
      </w:r>
      <w:r w:rsidR="00DF02B0" w:rsidRPr="006719D5">
        <w:rPr>
          <w:rFonts w:ascii="Tahoma" w:hAnsi="Tahoma" w:cs="Tahoma"/>
          <w:bCs/>
          <w:szCs w:val="22"/>
          <w:lang w:val="el-GR"/>
        </w:rPr>
        <w:instrText xml:space="preserve"> \* MERGEFORMAT </w:instrText>
      </w:r>
      <w:r w:rsidR="00B622FA" w:rsidRPr="00603221">
        <w:rPr>
          <w:rFonts w:ascii="Tahoma" w:hAnsi="Tahoma" w:cs="Tahoma"/>
          <w:bCs/>
          <w:szCs w:val="22"/>
          <w:lang w:val="el-GR"/>
        </w:rPr>
      </w:r>
      <w:r w:rsidR="00B622FA" w:rsidRPr="00603221">
        <w:rPr>
          <w:rFonts w:ascii="Tahoma" w:hAnsi="Tahoma" w:cs="Tahoma"/>
          <w:bCs/>
          <w:szCs w:val="22"/>
          <w:lang w:val="el-GR"/>
        </w:rPr>
        <w:fldChar w:fldCharType="separate"/>
      </w:r>
      <w:r w:rsidR="00CA3E14">
        <w:rPr>
          <w:rFonts w:ascii="Tahoma" w:hAnsi="Tahoma" w:cs="Tahoma"/>
          <w:bCs/>
          <w:szCs w:val="22"/>
          <w:cs/>
          <w:lang w:val="el-GR"/>
        </w:rPr>
        <w:t>‎</w:t>
      </w:r>
      <w:r w:rsidR="00CA3E14">
        <w:rPr>
          <w:rFonts w:ascii="Tahoma" w:hAnsi="Tahoma" w:cs="Tahoma"/>
          <w:bCs/>
          <w:szCs w:val="22"/>
          <w:lang w:val="el-GR"/>
        </w:rPr>
        <w:t>2.2.8</w:t>
      </w:r>
      <w:r w:rsidR="00B622FA" w:rsidRPr="00603221">
        <w:rPr>
          <w:rFonts w:ascii="Tahoma" w:hAnsi="Tahoma" w:cs="Tahoma"/>
          <w:bCs/>
          <w:szCs w:val="22"/>
          <w:lang w:val="el-GR"/>
        </w:rPr>
        <w:fldChar w:fldCharType="end"/>
      </w:r>
      <w:r w:rsidRPr="00603221">
        <w:rPr>
          <w:rFonts w:ascii="Tahoma" w:hAnsi="Tahoma" w:cs="Tahoma"/>
          <w:bCs/>
          <w:szCs w:val="22"/>
          <w:lang w:val="el-GR"/>
        </w:rPr>
        <w:t>,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p>
    <w:p w14:paraId="3604E947" w14:textId="36308782" w:rsidR="008338F0" w:rsidRPr="00603221" w:rsidRDefault="003355E7">
      <w:pPr>
        <w:rPr>
          <w:rFonts w:ascii="Tahoma" w:hAnsi="Tahoma" w:cs="Tahoma"/>
          <w:bCs/>
          <w:szCs w:val="22"/>
          <w:lang w:val="el-GR"/>
        </w:rPr>
      </w:pPr>
      <w:r w:rsidRPr="00603221">
        <w:rPr>
          <w:rFonts w:ascii="Tahoma" w:hAnsi="Tahoma" w:cs="Tahoma"/>
          <w:bCs/>
          <w:szCs w:val="22"/>
          <w:lang w:val="el-GR"/>
        </w:rPr>
        <w:t xml:space="preserve">Στην περίπτωση που προσφέρων οικονομικός φορέας ή ένωση αυτών στηρίζεται στις ικανότητες άλλων φορέων, σύμφωνα με </w:t>
      </w:r>
      <w:r w:rsidRPr="00603221">
        <w:rPr>
          <w:rFonts w:ascii="Tahoma" w:hAnsi="Tahoma" w:cs="Tahoma"/>
          <w:szCs w:val="22"/>
          <w:lang w:val="el-GR"/>
        </w:rPr>
        <w:t xml:space="preserve">την παράγραφο </w:t>
      </w:r>
      <w:r w:rsidR="00B622FA" w:rsidRPr="00603221">
        <w:rPr>
          <w:rFonts w:ascii="Tahoma" w:hAnsi="Tahoma" w:cs="Tahoma"/>
          <w:bCs/>
          <w:szCs w:val="22"/>
          <w:lang w:val="el-GR"/>
        </w:rPr>
        <w:fldChar w:fldCharType="begin"/>
      </w:r>
      <w:r w:rsidR="00B622FA" w:rsidRPr="00603221">
        <w:rPr>
          <w:rFonts w:ascii="Tahoma" w:hAnsi="Tahoma" w:cs="Tahoma"/>
          <w:bCs/>
          <w:szCs w:val="22"/>
          <w:lang w:val="el-GR"/>
        </w:rPr>
        <w:instrText xml:space="preserve"> REF _Ref496541410 \r \h </w:instrText>
      </w:r>
      <w:r w:rsidR="00DF02B0" w:rsidRPr="006719D5">
        <w:rPr>
          <w:rFonts w:ascii="Tahoma" w:hAnsi="Tahoma" w:cs="Tahoma"/>
          <w:bCs/>
          <w:szCs w:val="22"/>
          <w:lang w:val="el-GR"/>
        </w:rPr>
        <w:instrText xml:space="preserve"> \* MERGEFORMAT </w:instrText>
      </w:r>
      <w:r w:rsidR="00B622FA" w:rsidRPr="00603221">
        <w:rPr>
          <w:rFonts w:ascii="Tahoma" w:hAnsi="Tahoma" w:cs="Tahoma"/>
          <w:bCs/>
          <w:szCs w:val="22"/>
          <w:lang w:val="el-GR"/>
        </w:rPr>
      </w:r>
      <w:r w:rsidR="00B622FA" w:rsidRPr="00603221">
        <w:rPr>
          <w:rFonts w:ascii="Tahoma" w:hAnsi="Tahoma" w:cs="Tahoma"/>
          <w:bCs/>
          <w:szCs w:val="22"/>
          <w:lang w:val="el-GR"/>
        </w:rPr>
        <w:fldChar w:fldCharType="separate"/>
      </w:r>
      <w:r w:rsidR="00CA3E14">
        <w:rPr>
          <w:rFonts w:ascii="Tahoma" w:hAnsi="Tahoma" w:cs="Tahoma"/>
          <w:bCs/>
          <w:szCs w:val="22"/>
          <w:cs/>
          <w:lang w:val="el-GR"/>
        </w:rPr>
        <w:t>‎</w:t>
      </w:r>
      <w:r w:rsidR="00CA3E14">
        <w:rPr>
          <w:rFonts w:ascii="Tahoma" w:hAnsi="Tahoma" w:cs="Tahoma"/>
          <w:bCs/>
          <w:szCs w:val="22"/>
          <w:lang w:val="el-GR"/>
        </w:rPr>
        <w:t>2.2.8</w:t>
      </w:r>
      <w:r w:rsidR="00B622FA" w:rsidRPr="00603221">
        <w:rPr>
          <w:rFonts w:ascii="Tahoma" w:hAnsi="Tahoma" w:cs="Tahoma"/>
          <w:bCs/>
          <w:szCs w:val="22"/>
          <w:lang w:val="el-GR"/>
        </w:rPr>
        <w:fldChar w:fldCharType="end"/>
      </w:r>
      <w:r w:rsidRPr="00603221">
        <w:rPr>
          <w:rFonts w:ascii="Tahoma" w:hAnsi="Tahoma" w:cs="Tahoma"/>
          <w:bCs/>
          <w:szCs w:val="22"/>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603221">
        <w:rPr>
          <w:rFonts w:ascii="Tahoma" w:hAnsi="Tahoma" w:cs="Tahoma"/>
          <w:szCs w:val="22"/>
          <w:lang w:val="el-GR"/>
        </w:rPr>
        <w:t xml:space="preserve">της παραγράφου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_Ref496541356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2.2.3</w:t>
      </w:r>
      <w:r w:rsidR="00B622FA" w:rsidRPr="00603221">
        <w:rPr>
          <w:rFonts w:ascii="Tahoma" w:hAnsi="Tahoma" w:cs="Tahoma"/>
          <w:szCs w:val="22"/>
          <w:lang w:val="el-GR"/>
        </w:rPr>
        <w:fldChar w:fldCharType="end"/>
      </w:r>
      <w:r w:rsidR="00B622FA" w:rsidRPr="00603221">
        <w:rPr>
          <w:rFonts w:ascii="Tahoma" w:hAnsi="Tahoma" w:cs="Tahoma"/>
          <w:szCs w:val="22"/>
          <w:lang w:val="el-GR"/>
        </w:rPr>
        <w:t xml:space="preserve"> </w:t>
      </w:r>
      <w:r w:rsidRPr="00603221">
        <w:rPr>
          <w:rFonts w:ascii="Tahoma" w:hAnsi="Tahoma" w:cs="Tahoma"/>
          <w:bCs/>
          <w:szCs w:val="22"/>
          <w:lang w:val="el-GR"/>
        </w:rPr>
        <w:t xml:space="preserve">της παρούσας και ότι πληρούν τα σχετικά κριτήρια επιλογής κατά περίπτωση (παράγραφοι </w:t>
      </w:r>
      <w:r w:rsidR="00274B0A">
        <w:rPr>
          <w:rFonts w:ascii="Tahoma" w:hAnsi="Tahoma" w:cs="Tahoma"/>
          <w:bCs/>
          <w:szCs w:val="22"/>
          <w:lang w:val="el-GR"/>
        </w:rPr>
        <w:t>2.2.5</w:t>
      </w:r>
      <w:r w:rsidRPr="00603221">
        <w:rPr>
          <w:rFonts w:ascii="Tahoma" w:hAnsi="Tahoma" w:cs="Tahoma"/>
          <w:bCs/>
          <w:szCs w:val="22"/>
          <w:lang w:val="el-GR"/>
        </w:rPr>
        <w:t>-</w:t>
      </w:r>
      <w:r w:rsidR="00B622FA" w:rsidRPr="00603221">
        <w:rPr>
          <w:rFonts w:ascii="Tahoma" w:hAnsi="Tahoma" w:cs="Tahoma"/>
          <w:bCs/>
          <w:szCs w:val="22"/>
          <w:lang w:val="el-GR"/>
        </w:rPr>
        <w:fldChar w:fldCharType="begin"/>
      </w:r>
      <w:r w:rsidR="00B622FA" w:rsidRPr="00603221">
        <w:rPr>
          <w:rFonts w:ascii="Tahoma" w:hAnsi="Tahoma" w:cs="Tahoma"/>
          <w:bCs/>
          <w:szCs w:val="22"/>
          <w:lang w:val="el-GR"/>
        </w:rPr>
        <w:instrText xml:space="preserve"> REF _Ref496541185 \r \h </w:instrText>
      </w:r>
      <w:r w:rsidR="00DF02B0" w:rsidRPr="006719D5">
        <w:rPr>
          <w:rFonts w:ascii="Tahoma" w:hAnsi="Tahoma" w:cs="Tahoma"/>
          <w:bCs/>
          <w:szCs w:val="22"/>
          <w:lang w:val="el-GR"/>
        </w:rPr>
        <w:instrText xml:space="preserve"> \* MERGEFORMAT </w:instrText>
      </w:r>
      <w:r w:rsidR="00B622FA" w:rsidRPr="00603221">
        <w:rPr>
          <w:rFonts w:ascii="Tahoma" w:hAnsi="Tahoma" w:cs="Tahoma"/>
          <w:bCs/>
          <w:szCs w:val="22"/>
          <w:lang w:val="el-GR"/>
        </w:rPr>
      </w:r>
      <w:r w:rsidR="00B622FA" w:rsidRPr="00603221">
        <w:rPr>
          <w:rFonts w:ascii="Tahoma" w:hAnsi="Tahoma" w:cs="Tahoma"/>
          <w:bCs/>
          <w:szCs w:val="22"/>
          <w:lang w:val="el-GR"/>
        </w:rPr>
        <w:fldChar w:fldCharType="separate"/>
      </w:r>
      <w:r w:rsidR="00CA3E14">
        <w:rPr>
          <w:rFonts w:ascii="Tahoma" w:hAnsi="Tahoma" w:cs="Tahoma"/>
          <w:bCs/>
          <w:szCs w:val="22"/>
          <w:cs/>
          <w:lang w:val="el-GR"/>
        </w:rPr>
        <w:t>‎</w:t>
      </w:r>
      <w:r w:rsidR="00CA3E14">
        <w:rPr>
          <w:rFonts w:ascii="Tahoma" w:hAnsi="Tahoma" w:cs="Tahoma"/>
          <w:bCs/>
          <w:szCs w:val="22"/>
          <w:lang w:val="el-GR"/>
        </w:rPr>
        <w:t>2.2.8</w:t>
      </w:r>
      <w:r w:rsidR="00B622FA" w:rsidRPr="00603221">
        <w:rPr>
          <w:rFonts w:ascii="Tahoma" w:hAnsi="Tahoma" w:cs="Tahoma"/>
          <w:bCs/>
          <w:szCs w:val="22"/>
          <w:lang w:val="el-GR"/>
        </w:rPr>
        <w:fldChar w:fldCharType="end"/>
      </w:r>
      <w:r w:rsidRPr="00603221">
        <w:rPr>
          <w:rFonts w:ascii="Tahoma" w:hAnsi="Tahoma" w:cs="Tahoma"/>
          <w:bCs/>
          <w:szCs w:val="22"/>
          <w:lang w:val="el-GR"/>
        </w:rPr>
        <w:t>).</w:t>
      </w:r>
    </w:p>
    <w:p w14:paraId="75760A81" w14:textId="67595781" w:rsidR="00EE7F42" w:rsidRPr="00603221" w:rsidRDefault="00EE7F42" w:rsidP="00EE7F42">
      <w:pPr>
        <w:rPr>
          <w:rFonts w:ascii="Tahoma" w:hAnsi="Tahoma" w:cs="Tahoma"/>
          <w:szCs w:val="22"/>
          <w:lang w:val="el-GR"/>
        </w:rPr>
      </w:pPr>
      <w:r w:rsidRPr="00603221">
        <w:rPr>
          <w:rFonts w:ascii="Tahoma" w:hAnsi="Tahoma" w:cs="Tahoma"/>
          <w:bCs/>
          <w:szCs w:val="22"/>
          <w:lang w:val="el-GR"/>
        </w:rPr>
        <w:t xml:space="preserve">Ο οικονομικός φορέας υποχρεούται να αντικαταστήσει έναν φορέα στην ικανότητα του οποίου στηρίζεται, εφόσον ο τελευταίος δεν πληροί το </w:t>
      </w:r>
      <w:r w:rsidRPr="00603221">
        <w:rPr>
          <w:rFonts w:ascii="Tahoma" w:hAnsi="Tahoma" w:cs="Tahoma"/>
          <w:bCs/>
          <w:szCs w:val="22"/>
          <w:lang w:val="el-GR"/>
        </w:rPr>
        <w:lastRenderedPageBreak/>
        <w:t xml:space="preserve">σχετικό κριτήριο επιλογής ή για τον οποίο συντρέχουν λόγοι αποκλεισμού των παραγράφων </w:t>
      </w:r>
      <w:r w:rsidRPr="00603221">
        <w:rPr>
          <w:rFonts w:ascii="Tahoma" w:hAnsi="Tahoma" w:cs="Tahoma"/>
          <w:bCs/>
          <w:szCs w:val="22"/>
          <w:lang w:val="el-GR"/>
        </w:rPr>
        <w:fldChar w:fldCharType="begin"/>
      </w:r>
      <w:r w:rsidRPr="00603221">
        <w:rPr>
          <w:rFonts w:ascii="Tahoma" w:hAnsi="Tahoma" w:cs="Tahoma"/>
          <w:bCs/>
          <w:szCs w:val="22"/>
          <w:lang w:val="el-GR"/>
        </w:rPr>
        <w:instrText xml:space="preserve"> REF _Ref496540567 \r \h </w:instrText>
      </w:r>
      <w:r w:rsidR="00DF02B0" w:rsidRPr="006719D5">
        <w:rPr>
          <w:rFonts w:ascii="Tahoma" w:hAnsi="Tahoma" w:cs="Tahoma"/>
          <w:bCs/>
          <w:szCs w:val="22"/>
          <w:lang w:val="el-GR"/>
        </w:rPr>
        <w:instrText xml:space="preserve"> \* MERGEFORMAT </w:instrText>
      </w:r>
      <w:r w:rsidRPr="00603221">
        <w:rPr>
          <w:rFonts w:ascii="Tahoma" w:hAnsi="Tahoma" w:cs="Tahoma"/>
          <w:bCs/>
          <w:szCs w:val="22"/>
          <w:lang w:val="el-GR"/>
        </w:rPr>
      </w:r>
      <w:r w:rsidRPr="00603221">
        <w:rPr>
          <w:rFonts w:ascii="Tahoma" w:hAnsi="Tahoma" w:cs="Tahoma"/>
          <w:bCs/>
          <w:szCs w:val="22"/>
          <w:lang w:val="el-GR"/>
        </w:rPr>
        <w:fldChar w:fldCharType="separate"/>
      </w:r>
      <w:r w:rsidR="00CA3E14">
        <w:rPr>
          <w:rFonts w:ascii="Tahoma" w:hAnsi="Tahoma" w:cs="Tahoma"/>
          <w:bCs/>
          <w:szCs w:val="22"/>
          <w:cs/>
          <w:lang w:val="el-GR"/>
        </w:rPr>
        <w:t>‎</w:t>
      </w:r>
      <w:r w:rsidR="00CA3E14">
        <w:rPr>
          <w:rFonts w:ascii="Tahoma" w:hAnsi="Tahoma" w:cs="Tahoma"/>
          <w:bCs/>
          <w:szCs w:val="22"/>
          <w:lang w:val="el-GR"/>
        </w:rPr>
        <w:t>2.2.3.1</w:t>
      </w:r>
      <w:r w:rsidRPr="00603221">
        <w:rPr>
          <w:rFonts w:ascii="Tahoma" w:hAnsi="Tahoma" w:cs="Tahoma"/>
          <w:bCs/>
          <w:szCs w:val="22"/>
          <w:lang w:val="el-GR"/>
        </w:rPr>
        <w:fldChar w:fldCharType="end"/>
      </w:r>
      <w:r w:rsidRPr="00603221">
        <w:rPr>
          <w:rFonts w:ascii="Tahoma" w:hAnsi="Tahoma" w:cs="Tahoma"/>
          <w:bCs/>
          <w:szCs w:val="22"/>
          <w:lang w:val="el-GR"/>
        </w:rPr>
        <w:t xml:space="preserve">, </w:t>
      </w:r>
      <w:r w:rsidRPr="00603221">
        <w:rPr>
          <w:rFonts w:ascii="Tahoma" w:hAnsi="Tahoma" w:cs="Tahoma"/>
          <w:bCs/>
          <w:szCs w:val="22"/>
          <w:lang w:val="el-GR"/>
        </w:rPr>
        <w:fldChar w:fldCharType="begin"/>
      </w:r>
      <w:r w:rsidRPr="00603221">
        <w:rPr>
          <w:rFonts w:ascii="Tahoma" w:hAnsi="Tahoma" w:cs="Tahoma"/>
          <w:bCs/>
          <w:szCs w:val="22"/>
          <w:lang w:val="el-GR"/>
        </w:rPr>
        <w:instrText xml:space="preserve"> REF _Ref503518036 \r \h </w:instrText>
      </w:r>
      <w:r w:rsidR="00DF02B0" w:rsidRPr="006719D5">
        <w:rPr>
          <w:rFonts w:ascii="Tahoma" w:hAnsi="Tahoma" w:cs="Tahoma"/>
          <w:bCs/>
          <w:szCs w:val="22"/>
          <w:lang w:val="el-GR"/>
        </w:rPr>
        <w:instrText xml:space="preserve"> \* MERGEFORMAT </w:instrText>
      </w:r>
      <w:r w:rsidRPr="00603221">
        <w:rPr>
          <w:rFonts w:ascii="Tahoma" w:hAnsi="Tahoma" w:cs="Tahoma"/>
          <w:bCs/>
          <w:szCs w:val="22"/>
          <w:lang w:val="el-GR"/>
        </w:rPr>
      </w:r>
      <w:r w:rsidRPr="00603221">
        <w:rPr>
          <w:rFonts w:ascii="Tahoma" w:hAnsi="Tahoma" w:cs="Tahoma"/>
          <w:bCs/>
          <w:szCs w:val="22"/>
          <w:lang w:val="el-GR"/>
        </w:rPr>
        <w:fldChar w:fldCharType="separate"/>
      </w:r>
      <w:r w:rsidR="00CA3E14">
        <w:rPr>
          <w:rFonts w:ascii="Tahoma" w:hAnsi="Tahoma" w:cs="Tahoma"/>
          <w:bCs/>
          <w:szCs w:val="22"/>
          <w:cs/>
          <w:lang w:val="el-GR"/>
        </w:rPr>
        <w:t>‎</w:t>
      </w:r>
      <w:r w:rsidR="00CA3E14">
        <w:rPr>
          <w:rFonts w:ascii="Tahoma" w:hAnsi="Tahoma" w:cs="Tahoma"/>
          <w:bCs/>
          <w:szCs w:val="22"/>
          <w:lang w:val="el-GR"/>
        </w:rPr>
        <w:t>2.2.3.2</w:t>
      </w:r>
      <w:r w:rsidRPr="00603221">
        <w:rPr>
          <w:rFonts w:ascii="Tahoma" w:hAnsi="Tahoma" w:cs="Tahoma"/>
          <w:bCs/>
          <w:szCs w:val="22"/>
          <w:lang w:val="el-GR"/>
        </w:rPr>
        <w:fldChar w:fldCharType="end"/>
      </w:r>
      <w:r w:rsidRPr="00603221">
        <w:rPr>
          <w:rFonts w:ascii="Tahoma" w:hAnsi="Tahoma" w:cs="Tahoma"/>
          <w:bCs/>
          <w:szCs w:val="22"/>
          <w:lang w:val="el-GR"/>
        </w:rPr>
        <w:t xml:space="preserve"> και </w:t>
      </w:r>
      <w:r w:rsidR="00247F78">
        <w:rPr>
          <w:rFonts w:ascii="Tahoma" w:hAnsi="Tahoma" w:cs="Tahoma"/>
          <w:bCs/>
          <w:szCs w:val="22"/>
          <w:lang w:val="el-GR"/>
        </w:rPr>
        <w:t>2.2.3.3</w:t>
      </w:r>
      <w:r w:rsidRPr="00603221">
        <w:rPr>
          <w:rFonts w:ascii="Tahoma" w:hAnsi="Tahoma" w:cs="Tahoma"/>
          <w:bCs/>
          <w:szCs w:val="22"/>
          <w:lang w:val="el-GR"/>
        </w:rPr>
        <w:t>.</w:t>
      </w:r>
    </w:p>
    <w:p w14:paraId="13742747" w14:textId="57DA16A7" w:rsidR="008338F0" w:rsidRDefault="003355E7">
      <w:pPr>
        <w:rPr>
          <w:rFonts w:ascii="Tahoma" w:hAnsi="Tahoma" w:cs="Tahoma"/>
          <w:bCs/>
          <w:szCs w:val="22"/>
          <w:lang w:val="el-GR"/>
        </w:rPr>
      </w:pPr>
      <w:r w:rsidRPr="00603221">
        <w:rPr>
          <w:rFonts w:ascii="Tahoma" w:hAnsi="Tahoma" w:cs="Tahoma"/>
          <w:bCs/>
          <w:szCs w:val="22"/>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000E04A1" w:rsidRPr="00603221">
        <w:rPr>
          <w:rFonts w:ascii="Tahoma" w:hAnsi="Tahoma" w:cs="Tahoma"/>
          <w:bCs/>
          <w:szCs w:val="22"/>
          <w:lang w:val="el-GR"/>
        </w:rPr>
        <w:t>.</w:t>
      </w:r>
    </w:p>
    <w:p w14:paraId="0CA6DE24" w14:textId="77777777" w:rsidR="00B16B8B" w:rsidRDefault="003355E7" w:rsidP="00766AC6">
      <w:pPr>
        <w:rPr>
          <w:rFonts w:ascii="Tahoma" w:hAnsi="Tahoma" w:cs="Tahoma"/>
          <w:bCs/>
          <w:szCs w:val="22"/>
          <w:lang w:val="el-GR"/>
        </w:rPr>
      </w:pPr>
      <w:r w:rsidRPr="00603221">
        <w:rPr>
          <w:rFonts w:ascii="Tahoma" w:hAnsi="Tahoma" w:cs="Tahoma"/>
          <w:bCs/>
          <w:szCs w:val="22"/>
          <w:lang w:val="el-GR"/>
        </w:rPr>
        <w:lastRenderedPageBreak/>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r w:rsidR="0058394A" w:rsidRPr="00603221">
        <w:rPr>
          <w:rFonts w:ascii="Tahoma" w:hAnsi="Tahoma" w:cs="Tahoma"/>
          <w:bCs/>
          <w:szCs w:val="22"/>
          <w:lang w:val="el-GR"/>
        </w:rPr>
        <w:t xml:space="preserve"> </w:t>
      </w:r>
    </w:p>
    <w:p w14:paraId="78A4D51B" w14:textId="49077C8D" w:rsidR="00FA46BA" w:rsidRDefault="00FA46BA" w:rsidP="00FA46BA">
      <w:pPr>
        <w:rPr>
          <w:rFonts w:ascii="Tahoma" w:hAnsi="Tahoma" w:cs="Tahoma"/>
          <w:bCs/>
          <w:szCs w:val="22"/>
          <w:lang w:val="el-GR"/>
        </w:rPr>
      </w:pPr>
      <w:r w:rsidRPr="00FF2F4F">
        <w:rPr>
          <w:rFonts w:ascii="Tahoma" w:hAnsi="Tahoma" w:cs="Tahoma"/>
          <w:bCs/>
          <w:szCs w:val="22"/>
          <w:lang w:val="el-GR"/>
        </w:rPr>
        <w:t xml:space="preserve">Τα έγγραφα της </w:t>
      </w:r>
      <w:r>
        <w:rPr>
          <w:rFonts w:ascii="Tahoma" w:hAnsi="Tahoma" w:cs="Tahoma"/>
          <w:bCs/>
          <w:szCs w:val="22"/>
          <w:lang w:val="el-GR"/>
        </w:rPr>
        <w:t xml:space="preserve">παρούσας </w:t>
      </w:r>
      <w:r w:rsidR="009B06F5">
        <w:rPr>
          <w:rFonts w:ascii="Tahoma" w:hAnsi="Tahoma" w:cs="Tahoma"/>
          <w:bCs/>
          <w:szCs w:val="22"/>
          <w:lang w:val="el-GR"/>
        </w:rPr>
        <w:t>2.2.9.2</w:t>
      </w:r>
      <w:r>
        <w:rPr>
          <w:rFonts w:ascii="Tahoma" w:hAnsi="Tahoma" w:cs="Tahoma"/>
          <w:bCs/>
          <w:szCs w:val="22"/>
          <w:lang w:val="el-GR"/>
        </w:rPr>
        <w:t xml:space="preserve"> </w:t>
      </w:r>
      <w:r w:rsidRPr="00FF2F4F">
        <w:rPr>
          <w:rFonts w:ascii="Tahoma" w:hAnsi="Tahoma" w:cs="Tahoma"/>
          <w:bCs/>
          <w:szCs w:val="22"/>
          <w:lang w:val="el-GR"/>
        </w:rPr>
        <w:t xml:space="preserve">υποβάλλονται, σύμφωνα με τις διατάξεις του ν. 4250/2014 (Α΄ 94). Τα ιδιωτικά έγγραφα γίνονται δεκτά και σε απλή φωτοτυπία εφόσον συνυποβάλλεται υπεύθυνη δήλωση με την οποία βεβαιώνεται η ακρίβειά τους. </w:t>
      </w:r>
    </w:p>
    <w:p w14:paraId="25E89F31" w14:textId="77777777" w:rsidR="0088463F" w:rsidRPr="00AD492D" w:rsidRDefault="0088463F" w:rsidP="0088463F">
      <w:pPr>
        <w:rPr>
          <w:rFonts w:ascii="Tahoma" w:hAnsi="Tahoma" w:cs="Tahoma"/>
          <w:b/>
          <w:bCs/>
          <w:lang w:val="el-GR"/>
        </w:rPr>
      </w:pPr>
      <w:r w:rsidRPr="00AD492D">
        <w:rPr>
          <w:rFonts w:ascii="Tahoma" w:hAnsi="Tahoma" w:cs="Tahoma"/>
          <w:b/>
          <w:bCs/>
          <w:lang w:val="el-GR"/>
        </w:rPr>
        <w:t>Επισημαίνεται ότι γίνονται αποδεκτές:</w:t>
      </w:r>
    </w:p>
    <w:p w14:paraId="682FE713" w14:textId="77777777" w:rsidR="0088463F" w:rsidRPr="00AD492D" w:rsidRDefault="0088463F" w:rsidP="00991EF2">
      <w:pPr>
        <w:numPr>
          <w:ilvl w:val="0"/>
          <w:numId w:val="22"/>
        </w:numPr>
        <w:rPr>
          <w:rFonts w:ascii="Tahoma" w:hAnsi="Tahoma" w:cs="Tahoma"/>
          <w:b/>
          <w:bCs/>
          <w:lang w:val="el-GR"/>
        </w:rPr>
      </w:pPr>
      <w:r w:rsidRPr="00AD492D">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10C0C0A9" w14:textId="0783FDB6" w:rsidR="0088463F" w:rsidRPr="00AD492D" w:rsidRDefault="0088463F" w:rsidP="00991EF2">
      <w:pPr>
        <w:numPr>
          <w:ilvl w:val="0"/>
          <w:numId w:val="22"/>
        </w:numPr>
        <w:rPr>
          <w:rFonts w:ascii="Tahoma" w:hAnsi="Tahoma" w:cs="Tahoma"/>
          <w:b/>
          <w:bCs/>
          <w:lang w:val="el-GR"/>
        </w:rPr>
      </w:pPr>
      <w:r w:rsidRPr="00AD492D">
        <w:rPr>
          <w:rFonts w:ascii="Tahoma" w:hAnsi="Tahoma" w:cs="Tahoma"/>
          <w:b/>
          <w:bCs/>
          <w:lang w:val="el-GR"/>
        </w:rPr>
        <w:t xml:space="preserve">οι υπεύθυνες δηλώσεις, εφόσον έχουν συνταχθεί μετά την κοινοποίηση της πρόσκλησης για την υποβολή των </w:t>
      </w:r>
      <w:r w:rsidRPr="00AD492D">
        <w:rPr>
          <w:rFonts w:ascii="Tahoma" w:hAnsi="Tahoma" w:cs="Tahoma"/>
          <w:b/>
          <w:bCs/>
          <w:lang w:val="el-GR"/>
        </w:rPr>
        <w:lastRenderedPageBreak/>
        <w:t>δικαιολογητικών. Σημειώνεται ότι δεν απαιτείται θεώρηση του γνησίου της υπογραφής τους.</w:t>
      </w:r>
    </w:p>
    <w:p w14:paraId="5C00CDEB" w14:textId="77777777" w:rsidR="0088463F" w:rsidRPr="00FF2F4F" w:rsidRDefault="0088463F" w:rsidP="00FA46BA">
      <w:pPr>
        <w:rPr>
          <w:rFonts w:ascii="Tahoma" w:hAnsi="Tahoma" w:cs="Tahoma"/>
          <w:bCs/>
          <w:szCs w:val="22"/>
          <w:lang w:val="el-GR"/>
        </w:rPr>
      </w:pPr>
    </w:p>
    <w:p w14:paraId="7E0B1146" w14:textId="455F52C3" w:rsidR="008338F0" w:rsidRPr="00603221" w:rsidRDefault="003355E7">
      <w:pPr>
        <w:rPr>
          <w:rFonts w:ascii="Tahoma" w:hAnsi="Tahoma" w:cs="Tahoma"/>
          <w:b/>
          <w:bCs/>
          <w:szCs w:val="22"/>
          <w:lang w:val="el-GR"/>
        </w:rPr>
      </w:pPr>
      <w:r w:rsidRPr="00603221">
        <w:rPr>
          <w:rFonts w:ascii="Tahoma" w:hAnsi="Tahoma" w:cs="Tahoma"/>
          <w:b/>
          <w:bCs/>
          <w:szCs w:val="22"/>
          <w:lang w:val="el-GR"/>
        </w:rPr>
        <w:t>Β.</w:t>
      </w:r>
      <w:r w:rsidRPr="00603221">
        <w:rPr>
          <w:rFonts w:ascii="Tahoma" w:hAnsi="Tahoma" w:cs="Tahoma"/>
          <w:b/>
          <w:szCs w:val="22"/>
          <w:lang w:val="el-GR"/>
        </w:rPr>
        <w:t xml:space="preserve"> 1. Για την απόδειξη της μη συνδρομής των λόγων αποκλεισμού της παραγράφου </w:t>
      </w:r>
      <w:r w:rsidR="006607CE" w:rsidRPr="00603221">
        <w:rPr>
          <w:rFonts w:ascii="Tahoma" w:hAnsi="Tahoma" w:cs="Tahoma"/>
          <w:b/>
          <w:szCs w:val="22"/>
          <w:lang w:val="el-GR"/>
        </w:rPr>
        <w:fldChar w:fldCharType="begin"/>
      </w:r>
      <w:r w:rsidR="006607CE" w:rsidRPr="00603221">
        <w:rPr>
          <w:rFonts w:ascii="Tahoma" w:hAnsi="Tahoma" w:cs="Tahoma"/>
          <w:b/>
          <w:szCs w:val="22"/>
          <w:lang w:val="el-GR"/>
        </w:rPr>
        <w:instrText xml:space="preserve"> REF _Ref496541775 \r \h  \* MERGEFORMAT </w:instrText>
      </w:r>
      <w:r w:rsidR="006607CE" w:rsidRPr="00603221">
        <w:rPr>
          <w:rFonts w:ascii="Tahoma" w:hAnsi="Tahoma" w:cs="Tahoma"/>
          <w:b/>
          <w:szCs w:val="22"/>
          <w:lang w:val="el-GR"/>
        </w:rPr>
      </w:r>
      <w:r w:rsidR="006607CE" w:rsidRPr="00603221">
        <w:rPr>
          <w:rFonts w:ascii="Tahoma" w:hAnsi="Tahoma" w:cs="Tahoma"/>
          <w:b/>
          <w:szCs w:val="22"/>
          <w:lang w:val="el-GR"/>
        </w:rPr>
        <w:fldChar w:fldCharType="separate"/>
      </w:r>
      <w:r w:rsidR="00CA3E14">
        <w:rPr>
          <w:rFonts w:ascii="Tahoma" w:hAnsi="Tahoma" w:cs="Tahoma"/>
          <w:b/>
          <w:szCs w:val="22"/>
          <w:cs/>
          <w:lang w:val="el-GR"/>
        </w:rPr>
        <w:t>‎</w:t>
      </w:r>
      <w:r w:rsidR="00CA3E14">
        <w:rPr>
          <w:rFonts w:ascii="Tahoma" w:hAnsi="Tahoma" w:cs="Tahoma"/>
          <w:b/>
          <w:szCs w:val="22"/>
          <w:lang w:val="el-GR"/>
        </w:rPr>
        <w:t>2.2.3</w:t>
      </w:r>
      <w:r w:rsidR="006607CE" w:rsidRPr="00603221">
        <w:rPr>
          <w:rFonts w:ascii="Tahoma" w:hAnsi="Tahoma" w:cs="Tahoma"/>
          <w:b/>
          <w:szCs w:val="22"/>
          <w:lang w:val="el-GR"/>
        </w:rPr>
        <w:fldChar w:fldCharType="end"/>
      </w:r>
      <w:r w:rsidR="00E1337D" w:rsidRPr="00603221">
        <w:rPr>
          <w:rFonts w:ascii="Tahoma" w:hAnsi="Tahoma" w:cs="Tahoma"/>
          <w:b/>
          <w:szCs w:val="22"/>
          <w:lang w:val="el-GR"/>
        </w:rPr>
        <w:t xml:space="preserve"> </w:t>
      </w:r>
      <w:r w:rsidRPr="00603221">
        <w:rPr>
          <w:rFonts w:ascii="Tahoma" w:hAnsi="Tahoma" w:cs="Tahoma"/>
          <w:b/>
          <w:szCs w:val="22"/>
          <w:lang w:val="el-GR"/>
        </w:rPr>
        <w:t>οι προσφέροντες οικονομικοί φορείς προσκομίζουν αντίστοιχα τα παρακάτω δικαιολογητικά:</w:t>
      </w:r>
    </w:p>
    <w:p w14:paraId="09A2A697" w14:textId="3DE44C3A" w:rsidR="00B16B8B" w:rsidRPr="00603221" w:rsidRDefault="003355E7">
      <w:pPr>
        <w:rPr>
          <w:rFonts w:ascii="Tahoma" w:hAnsi="Tahoma" w:cs="Tahoma"/>
          <w:szCs w:val="22"/>
          <w:lang w:val="el-GR"/>
        </w:rPr>
      </w:pPr>
      <w:r w:rsidRPr="00603221">
        <w:rPr>
          <w:rFonts w:ascii="Tahoma" w:hAnsi="Tahoma" w:cs="Tahoma"/>
          <w:b/>
          <w:bCs/>
          <w:szCs w:val="22"/>
          <w:lang w:val="el-GR"/>
        </w:rPr>
        <w:t>α)</w:t>
      </w:r>
      <w:r w:rsidRPr="00603221">
        <w:rPr>
          <w:rFonts w:ascii="Tahoma" w:hAnsi="Tahoma" w:cs="Tahoma"/>
          <w:szCs w:val="22"/>
          <w:lang w:val="el-GR"/>
        </w:rPr>
        <w:t xml:space="preserve"> για την παράγραφο </w:t>
      </w:r>
      <w:r w:rsidR="00153F0B" w:rsidRPr="00603221">
        <w:rPr>
          <w:rFonts w:ascii="Tahoma" w:hAnsi="Tahoma" w:cs="Tahoma"/>
          <w:b/>
          <w:szCs w:val="22"/>
          <w:lang w:val="el-GR"/>
        </w:rPr>
        <w:fldChar w:fldCharType="begin"/>
      </w:r>
      <w:r w:rsidR="00153F0B" w:rsidRPr="00603221">
        <w:rPr>
          <w:rFonts w:ascii="Tahoma" w:hAnsi="Tahoma" w:cs="Tahoma"/>
          <w:b/>
          <w:szCs w:val="22"/>
          <w:lang w:val="el-GR"/>
        </w:rPr>
        <w:instrText xml:space="preserve"> REF _Ref496540567 \r \h  \* MERGEFORMAT </w:instrText>
      </w:r>
      <w:r w:rsidR="00153F0B" w:rsidRPr="00603221">
        <w:rPr>
          <w:rFonts w:ascii="Tahoma" w:hAnsi="Tahoma" w:cs="Tahoma"/>
          <w:b/>
          <w:szCs w:val="22"/>
          <w:lang w:val="el-GR"/>
        </w:rPr>
      </w:r>
      <w:r w:rsidR="00153F0B" w:rsidRPr="00603221">
        <w:rPr>
          <w:rFonts w:ascii="Tahoma" w:hAnsi="Tahoma" w:cs="Tahoma"/>
          <w:b/>
          <w:szCs w:val="22"/>
          <w:lang w:val="el-GR"/>
        </w:rPr>
        <w:fldChar w:fldCharType="separate"/>
      </w:r>
      <w:r w:rsidR="00CA3E14">
        <w:rPr>
          <w:rFonts w:ascii="Tahoma" w:hAnsi="Tahoma" w:cs="Tahoma"/>
          <w:b/>
          <w:szCs w:val="22"/>
          <w:cs/>
          <w:lang w:val="el-GR"/>
        </w:rPr>
        <w:t>‎</w:t>
      </w:r>
      <w:r w:rsidR="00CA3E14">
        <w:rPr>
          <w:rFonts w:ascii="Tahoma" w:hAnsi="Tahoma" w:cs="Tahoma"/>
          <w:b/>
          <w:szCs w:val="22"/>
          <w:lang w:val="el-GR"/>
        </w:rPr>
        <w:t>2.2.3.1</w:t>
      </w:r>
      <w:r w:rsidR="00153F0B" w:rsidRPr="00603221">
        <w:rPr>
          <w:rFonts w:ascii="Tahoma" w:hAnsi="Tahoma" w:cs="Tahoma"/>
          <w:b/>
          <w:szCs w:val="22"/>
          <w:lang w:val="el-GR"/>
        </w:rPr>
        <w:fldChar w:fldCharType="end"/>
      </w:r>
      <w:r w:rsidRPr="00603221">
        <w:rPr>
          <w:rFonts w:ascii="Tahoma" w:hAnsi="Tahoma" w:cs="Tahoma"/>
          <w:b/>
          <w:szCs w:val="22"/>
          <w:lang w:val="el-GR"/>
        </w:rPr>
        <w:t xml:space="preserve"> </w:t>
      </w:r>
      <w:r w:rsidR="00B16B8B" w:rsidRPr="00603221">
        <w:rPr>
          <w:rFonts w:ascii="Tahoma" w:hAnsi="Tahoma" w:cs="Tahoma"/>
          <w:szCs w:val="22"/>
          <w:lang w:val="el-GR"/>
        </w:rPr>
        <w:t>:</w:t>
      </w:r>
    </w:p>
    <w:p w14:paraId="3FDDA195" w14:textId="7EF2BEB7" w:rsidR="008338F0" w:rsidRDefault="003355E7">
      <w:pPr>
        <w:rPr>
          <w:rFonts w:ascii="Tahoma" w:hAnsi="Tahoma" w:cs="Tahoma"/>
          <w:szCs w:val="22"/>
          <w:lang w:val="el-GR"/>
        </w:rPr>
      </w:pPr>
      <w:bookmarkStart w:id="86" w:name="_Hlk526166956"/>
      <w:r w:rsidRPr="00603221">
        <w:rPr>
          <w:rFonts w:ascii="Tahoma" w:hAnsi="Tahoma" w:cs="Tahoma"/>
          <w:szCs w:val="22"/>
          <w:lang w:val="el-GR"/>
        </w:rPr>
        <w:t>απόσπασμα του σχετικού μητρώου, όπως του ποινικού μητρώου</w:t>
      </w:r>
      <w:r w:rsidR="002F2E92" w:rsidRPr="00603221">
        <w:rPr>
          <w:rFonts w:ascii="Tahoma" w:hAnsi="Tahoma" w:cs="Tahoma"/>
          <w:szCs w:val="22"/>
          <w:lang w:val="el-GR"/>
        </w:rPr>
        <w:t xml:space="preserve"> τελευταίου τριμήνου</w:t>
      </w:r>
      <w:r w:rsidRPr="00603221">
        <w:rPr>
          <w:rFonts w:ascii="Tahoma" w:hAnsi="Tahoma" w:cs="Tahoma"/>
          <w:szCs w:val="22"/>
          <w:lang w:val="el-GR"/>
        </w:rPr>
        <w:t xml:space="preserve">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295FEE">
        <w:rPr>
          <w:rFonts w:ascii="Tahoma" w:hAnsi="Tahoma" w:cs="Tahoma"/>
          <w:szCs w:val="22"/>
          <w:lang w:val="el-GR"/>
        </w:rPr>
        <w:t xml:space="preserve"> </w:t>
      </w:r>
      <w:r w:rsidRPr="00603221">
        <w:rPr>
          <w:rFonts w:ascii="Tahoma" w:hAnsi="Tahoma" w:cs="Tahoma"/>
          <w:szCs w:val="22"/>
          <w:lang w:val="el-GR"/>
        </w:rPr>
        <w:t>Η</w:t>
      </w:r>
      <w:r w:rsidR="00295FEE">
        <w:rPr>
          <w:rFonts w:ascii="Tahoma" w:hAnsi="Tahoma" w:cs="Tahoma"/>
          <w:szCs w:val="22"/>
          <w:lang w:val="el-GR"/>
        </w:rPr>
        <w:t xml:space="preserve"> </w:t>
      </w:r>
      <w:r w:rsidRPr="00603221">
        <w:rPr>
          <w:rFonts w:ascii="Tahoma" w:hAnsi="Tahoma" w:cs="Tahoma"/>
          <w:szCs w:val="22"/>
          <w:lang w:val="el-GR"/>
        </w:rPr>
        <w:t xml:space="preserve">υποχρέωση προσκόμισης του ως άνω αποσπάσματος αφορά και στα μέλη </w:t>
      </w:r>
      <w:r w:rsidRPr="00603221">
        <w:rPr>
          <w:rFonts w:ascii="Tahoma" w:hAnsi="Tahoma" w:cs="Tahoma"/>
          <w:szCs w:val="22"/>
          <w:lang w:val="el-GR"/>
        </w:rPr>
        <w:lastRenderedPageBreak/>
        <w:t>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sidR="006C6AAA">
        <w:rPr>
          <w:rFonts w:ascii="Tahoma" w:hAnsi="Tahoma" w:cs="Tahoma"/>
          <w:szCs w:val="22"/>
          <w:lang w:val="el-GR"/>
        </w:rPr>
        <w:t xml:space="preserve"> </w:t>
      </w:r>
      <w:r w:rsidR="006C6AAA" w:rsidRPr="00A0278E">
        <w:rPr>
          <w:rFonts w:ascii="Tahoma" w:hAnsi="Tahoma" w:cs="Tahoma"/>
          <w:szCs w:val="22"/>
          <w:lang w:val="el-GR"/>
        </w:rPr>
        <w:t>2.2.3.1</w:t>
      </w:r>
      <w:r w:rsidRPr="00603221">
        <w:rPr>
          <w:rFonts w:ascii="Tahoma" w:hAnsi="Tahoma" w:cs="Tahoma"/>
          <w:szCs w:val="22"/>
          <w:lang w:val="el-GR"/>
        </w:rPr>
        <w:t>,</w:t>
      </w:r>
    </w:p>
    <w:bookmarkEnd w:id="86"/>
    <w:p w14:paraId="135C9FB5" w14:textId="7D928209" w:rsidR="00B16B8B" w:rsidRPr="00603221" w:rsidRDefault="003355E7">
      <w:pPr>
        <w:rPr>
          <w:rFonts w:ascii="Tahoma" w:hAnsi="Tahoma" w:cs="Tahoma"/>
          <w:szCs w:val="22"/>
          <w:lang w:val="el-GR"/>
        </w:rPr>
      </w:pPr>
      <w:r w:rsidRPr="00603221">
        <w:rPr>
          <w:rFonts w:ascii="Tahoma" w:hAnsi="Tahoma" w:cs="Tahoma"/>
          <w:b/>
          <w:bCs/>
          <w:szCs w:val="22"/>
          <w:lang w:val="el-GR"/>
        </w:rPr>
        <w:t>β)</w:t>
      </w:r>
      <w:r w:rsidRPr="00603221">
        <w:rPr>
          <w:rFonts w:ascii="Tahoma" w:hAnsi="Tahoma" w:cs="Tahoma"/>
          <w:szCs w:val="22"/>
          <w:lang w:val="el-GR"/>
        </w:rPr>
        <w:t xml:space="preserve"> </w:t>
      </w:r>
      <w:r w:rsidR="00B16B8B" w:rsidRPr="00603221">
        <w:rPr>
          <w:rFonts w:ascii="Tahoma" w:hAnsi="Tahoma" w:cs="Tahoma"/>
          <w:szCs w:val="22"/>
          <w:lang w:val="el-GR"/>
        </w:rPr>
        <w:t xml:space="preserve">για την </w:t>
      </w:r>
      <w:r w:rsidR="008617EB" w:rsidRPr="00603221">
        <w:rPr>
          <w:rFonts w:ascii="Tahoma" w:hAnsi="Tahoma" w:cs="Tahoma"/>
          <w:szCs w:val="22"/>
          <w:lang w:val="el-GR"/>
        </w:rPr>
        <w:t>παράγρ</w:t>
      </w:r>
      <w:r w:rsidR="00C442A6" w:rsidRPr="00603221">
        <w:rPr>
          <w:rFonts w:ascii="Tahoma" w:hAnsi="Tahoma" w:cs="Tahoma"/>
          <w:szCs w:val="22"/>
          <w:lang w:val="el-GR"/>
        </w:rPr>
        <w:t>α</w:t>
      </w:r>
      <w:r w:rsidR="008617EB" w:rsidRPr="00603221">
        <w:rPr>
          <w:rFonts w:ascii="Tahoma" w:hAnsi="Tahoma" w:cs="Tahoma"/>
          <w:szCs w:val="22"/>
          <w:lang w:val="el-GR"/>
        </w:rPr>
        <w:t xml:space="preserve">φο </w:t>
      </w:r>
      <w:r w:rsidR="003366E9" w:rsidRPr="00603221">
        <w:rPr>
          <w:rFonts w:ascii="Tahoma" w:hAnsi="Tahoma" w:cs="Tahoma"/>
          <w:b/>
          <w:szCs w:val="22"/>
          <w:lang w:val="el-GR"/>
        </w:rPr>
        <w:fldChar w:fldCharType="begin"/>
      </w:r>
      <w:r w:rsidR="003366E9" w:rsidRPr="00603221">
        <w:rPr>
          <w:rFonts w:ascii="Tahoma" w:hAnsi="Tahoma" w:cs="Tahoma"/>
          <w:b/>
          <w:szCs w:val="22"/>
          <w:lang w:val="el-GR"/>
        </w:rPr>
        <w:instrText xml:space="preserve"> REF _Ref503518036 \r \h </w:instrText>
      </w:r>
      <w:r w:rsidR="003366E9">
        <w:rPr>
          <w:rFonts w:ascii="Tahoma" w:hAnsi="Tahoma" w:cs="Tahoma"/>
          <w:b/>
          <w:szCs w:val="22"/>
          <w:lang w:val="el-GR"/>
        </w:rPr>
        <w:instrText xml:space="preserve"> \* MERGEFORMAT </w:instrText>
      </w:r>
      <w:r w:rsidR="003366E9" w:rsidRPr="00603221">
        <w:rPr>
          <w:rFonts w:ascii="Tahoma" w:hAnsi="Tahoma" w:cs="Tahoma"/>
          <w:b/>
          <w:szCs w:val="22"/>
          <w:lang w:val="el-GR"/>
        </w:rPr>
      </w:r>
      <w:r w:rsidR="003366E9" w:rsidRPr="00603221">
        <w:rPr>
          <w:rFonts w:ascii="Tahoma" w:hAnsi="Tahoma" w:cs="Tahoma"/>
          <w:b/>
          <w:szCs w:val="22"/>
          <w:lang w:val="el-GR"/>
        </w:rPr>
        <w:fldChar w:fldCharType="separate"/>
      </w:r>
      <w:r w:rsidR="00CA3E14">
        <w:rPr>
          <w:rFonts w:ascii="Tahoma" w:hAnsi="Tahoma" w:cs="Tahoma"/>
          <w:b/>
          <w:szCs w:val="22"/>
          <w:cs/>
          <w:lang w:val="el-GR"/>
        </w:rPr>
        <w:t>‎</w:t>
      </w:r>
      <w:r w:rsidR="00CA3E14">
        <w:rPr>
          <w:rFonts w:ascii="Tahoma" w:hAnsi="Tahoma" w:cs="Tahoma"/>
          <w:b/>
          <w:szCs w:val="22"/>
          <w:lang w:val="el-GR"/>
        </w:rPr>
        <w:t>2.2.3.2</w:t>
      </w:r>
      <w:r w:rsidR="003366E9" w:rsidRPr="00603221">
        <w:rPr>
          <w:rFonts w:ascii="Tahoma" w:hAnsi="Tahoma" w:cs="Tahoma"/>
          <w:b/>
          <w:szCs w:val="22"/>
          <w:lang w:val="el-GR"/>
        </w:rPr>
        <w:fldChar w:fldCharType="end"/>
      </w:r>
      <w:r w:rsidR="00E1337D" w:rsidRPr="00603221">
        <w:rPr>
          <w:rFonts w:ascii="Tahoma" w:hAnsi="Tahoma" w:cs="Tahoma"/>
          <w:b/>
          <w:szCs w:val="22"/>
          <w:lang w:val="el-GR"/>
        </w:rPr>
        <w:t xml:space="preserve"> </w:t>
      </w:r>
      <w:r w:rsidR="00B16B8B" w:rsidRPr="00603221">
        <w:rPr>
          <w:rFonts w:ascii="Tahoma" w:hAnsi="Tahoma" w:cs="Tahoma"/>
          <w:szCs w:val="22"/>
          <w:lang w:val="el-GR"/>
        </w:rPr>
        <w:t>:</w:t>
      </w:r>
      <w:r w:rsidR="006F430F">
        <w:rPr>
          <w:rFonts w:ascii="Tahoma" w:hAnsi="Tahoma" w:cs="Tahoma"/>
          <w:szCs w:val="22"/>
          <w:lang w:val="el-GR"/>
        </w:rPr>
        <w:t xml:space="preserve"> </w:t>
      </w:r>
    </w:p>
    <w:p w14:paraId="6367AD3B" w14:textId="77777777" w:rsidR="00FD28E4" w:rsidRPr="00603221" w:rsidRDefault="00FD28E4" w:rsidP="00FD28E4">
      <w:pPr>
        <w:rPr>
          <w:rFonts w:ascii="Tahoma" w:hAnsi="Tahoma" w:cs="Tahoma"/>
          <w:b/>
          <w:szCs w:val="22"/>
          <w:lang w:val="el-GR"/>
        </w:rPr>
      </w:pPr>
      <w:r w:rsidRPr="00603221">
        <w:rPr>
          <w:rFonts w:ascii="Tahoma" w:hAnsi="Tahoma" w:cs="Tahoma"/>
          <w:b/>
          <w:szCs w:val="22"/>
          <w:lang w:val="el-GR"/>
        </w:rPr>
        <w:t>περίπτωση α’ και β ‘:</w:t>
      </w:r>
    </w:p>
    <w:p w14:paraId="5D2BC11B" w14:textId="77777777" w:rsidR="00CF23FB" w:rsidRPr="003B5CF3" w:rsidRDefault="00CF23FB" w:rsidP="00CF23FB">
      <w:pPr>
        <w:pStyle w:val="aff"/>
        <w:numPr>
          <w:ilvl w:val="0"/>
          <w:numId w:val="5"/>
        </w:numPr>
        <w:rPr>
          <w:rFonts w:ascii="Tahoma" w:hAnsi="Tahoma" w:cs="Tahoma"/>
          <w:szCs w:val="22"/>
          <w:lang w:val="el-GR"/>
        </w:rPr>
      </w:pPr>
      <w:r w:rsidRPr="003F1051">
        <w:rPr>
          <w:rFonts w:ascii="Tahoma" w:hAnsi="Tahoma" w:cs="Tahoma"/>
          <w:szCs w:val="22"/>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3B5CF3">
        <w:rPr>
          <w:rFonts w:ascii="Tahoma" w:hAnsi="Tahoma" w:cs="Tahoma"/>
          <w:szCs w:val="22"/>
          <w:lang w:val="el-GR"/>
        </w:rPr>
        <w:t xml:space="preserve"> </w:t>
      </w:r>
      <w:r>
        <w:rPr>
          <w:rFonts w:ascii="Tahoma" w:hAnsi="Tahoma" w:cs="Tahoma"/>
          <w:szCs w:val="22"/>
          <w:lang w:val="el-GR"/>
        </w:rPr>
        <w:t xml:space="preserve">, </w:t>
      </w:r>
      <w:r w:rsidRPr="003B5CF3">
        <w:rPr>
          <w:rFonts w:ascii="Tahoma" w:hAnsi="Tahoma" w:cs="Tahoma"/>
          <w:szCs w:val="22"/>
          <w:lang w:val="el-GR"/>
        </w:rPr>
        <w:t>από το οποίο να προκύπτει ότι ο υποψήφιος Οικονομικός Φορέας είναι ενήμερος ως προς τις φορολογικές υποχρεώσεις του</w:t>
      </w:r>
      <w:r>
        <w:rPr>
          <w:rFonts w:ascii="Tahoma" w:hAnsi="Tahoma" w:cs="Tahoma"/>
          <w:szCs w:val="22"/>
          <w:lang w:val="el-GR"/>
        </w:rPr>
        <w:t xml:space="preserve">. </w:t>
      </w:r>
    </w:p>
    <w:p w14:paraId="729C12AE" w14:textId="77777777" w:rsidR="00CF23FB" w:rsidRPr="003B5CF3" w:rsidRDefault="00CF23FB" w:rsidP="00CF23FB">
      <w:pPr>
        <w:pStyle w:val="aff"/>
        <w:numPr>
          <w:ilvl w:val="0"/>
          <w:numId w:val="5"/>
        </w:numPr>
        <w:rPr>
          <w:rFonts w:ascii="Tahoma" w:hAnsi="Tahoma" w:cs="Tahoma"/>
          <w:szCs w:val="22"/>
          <w:lang w:val="el-GR"/>
        </w:rPr>
      </w:pPr>
      <w:r w:rsidRPr="003B5CF3">
        <w:rPr>
          <w:rFonts w:ascii="Tahoma" w:hAnsi="Tahoma" w:cs="Tahoma"/>
          <w:szCs w:val="22"/>
          <w:lang w:val="el-GR"/>
        </w:rPr>
        <w:lastRenderedPageBreak/>
        <w:t xml:space="preserve">Πιστοποιητικό ή πιστοποιητικά </w:t>
      </w:r>
      <w:r w:rsidRPr="003F1051">
        <w:rPr>
          <w:rFonts w:ascii="Tahoma" w:hAnsi="Tahoma" w:cs="Tahoma"/>
          <w:szCs w:val="22"/>
          <w:lang w:val="el-GR"/>
        </w:rPr>
        <w:t>που εκδίδ</w:t>
      </w:r>
      <w:r>
        <w:rPr>
          <w:rFonts w:ascii="Tahoma" w:hAnsi="Tahoma" w:cs="Tahoma"/>
          <w:szCs w:val="22"/>
          <w:lang w:val="el-GR"/>
        </w:rPr>
        <w:t>ονται</w:t>
      </w:r>
      <w:r w:rsidRPr="003F1051">
        <w:rPr>
          <w:rFonts w:ascii="Tahoma" w:hAnsi="Tahoma" w:cs="Tahoma"/>
          <w:szCs w:val="22"/>
          <w:lang w:val="el-GR"/>
        </w:rPr>
        <w:t xml:space="preserve">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3B5CF3">
        <w:rPr>
          <w:rFonts w:ascii="Tahoma" w:hAnsi="Tahoma" w:cs="Tahoma"/>
          <w:szCs w:val="22"/>
          <w:lang w:val="el-GR"/>
        </w:rPr>
        <w:t>, από το/α οποίο/α να προκύπτει ότι ο Οικονομικός Φορέας είναι ενήμερος ως προς τις εισφορές κοινωνικής ασφάλισης</w:t>
      </w:r>
      <w:r>
        <w:rPr>
          <w:rFonts w:ascii="Tahoma" w:hAnsi="Tahoma" w:cs="Tahoma"/>
          <w:szCs w:val="22"/>
          <w:lang w:val="el-GR"/>
        </w:rPr>
        <w:t>. Επιπλέον υποβάλλεται</w:t>
      </w:r>
      <w:r w:rsidRPr="003B5CF3">
        <w:rPr>
          <w:rFonts w:ascii="Tahoma" w:hAnsi="Tahoma" w:cs="Tahoma"/>
          <w:szCs w:val="22"/>
          <w:lang w:val="el-GR"/>
        </w:rPr>
        <w:t xml:space="preserve"> υπεύθυνη δήλωση του οικονομικού φορέα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στους οποίους οφείλει να καταβάλει εισφορές.</w:t>
      </w:r>
    </w:p>
    <w:p w14:paraId="6D425E1F" w14:textId="4ADAC865" w:rsidR="00527ABB" w:rsidRPr="00527ABB" w:rsidRDefault="00CF23FB" w:rsidP="0027319B">
      <w:pPr>
        <w:pStyle w:val="aff"/>
        <w:numPr>
          <w:ilvl w:val="0"/>
          <w:numId w:val="5"/>
        </w:numPr>
        <w:rPr>
          <w:rFonts w:ascii="Tahoma" w:hAnsi="Tahoma" w:cs="Tahoma"/>
          <w:szCs w:val="22"/>
          <w:lang w:val="el-GR"/>
        </w:rPr>
      </w:pPr>
      <w:r w:rsidRPr="003B5CF3">
        <w:rPr>
          <w:rFonts w:ascii="Tahoma" w:hAnsi="Tahoma" w:cs="Tahoma"/>
          <w:szCs w:val="22"/>
          <w:lang w:val="el-GR"/>
        </w:rPr>
        <w:t xml:space="preserve">Πέραν των ως άνω πιστοποιητικών, υποβάλλεται υπεύθυνη δήλωση του </w:t>
      </w:r>
      <w:r>
        <w:rPr>
          <w:rFonts w:ascii="Tahoma" w:hAnsi="Tahoma" w:cs="Tahoma"/>
          <w:szCs w:val="22"/>
          <w:lang w:val="el-GR"/>
        </w:rPr>
        <w:t>Προσφέροντος</w:t>
      </w:r>
      <w:r w:rsidRPr="003B5CF3">
        <w:rPr>
          <w:rFonts w:ascii="Tahoma" w:hAnsi="Tahoma" w:cs="Tahoma"/>
          <w:szCs w:val="22"/>
          <w:lang w:val="el-GR"/>
        </w:rPr>
        <w:t xml:space="preserve"> ότι δεν έχει εκδοθεί δικαστική ή διοικητική απόφαση με </w:t>
      </w:r>
      <w:r w:rsidRPr="003B5CF3">
        <w:rPr>
          <w:rFonts w:ascii="Tahoma" w:hAnsi="Tahoma" w:cs="Tahoma"/>
          <w:szCs w:val="22"/>
          <w:lang w:val="el-GR"/>
        </w:rPr>
        <w:lastRenderedPageBreak/>
        <w:t>τελεσίδικη και δεσμευτική ισχύ για την αθέτηση των υποχρεώσεών του όσον αφορά στην καταβολή φόρων ή εισφορών κοινωνικής ασφάλισης.</w:t>
      </w:r>
    </w:p>
    <w:p w14:paraId="388BEFDE" w14:textId="5FDAA83A" w:rsidR="00527ABB" w:rsidRDefault="00527ABB" w:rsidP="00527ABB">
      <w:pPr>
        <w:rPr>
          <w:rFonts w:ascii="Tahoma" w:hAnsi="Tahoma" w:cs="Tahoma"/>
          <w:szCs w:val="22"/>
          <w:lang w:val="el-GR"/>
        </w:rPr>
      </w:pPr>
      <w:r w:rsidRPr="00527ABB">
        <w:rPr>
          <w:rFonts w:ascii="Tahoma" w:hAnsi="Tahoma" w:cs="Tahoma"/>
          <w:szCs w:val="22"/>
          <w:lang w:val="el-GR"/>
        </w:rPr>
        <w:t xml:space="preserve">.  </w:t>
      </w:r>
      <w:r w:rsidR="00B91C30">
        <w:rPr>
          <w:rFonts w:ascii="Tahoma" w:hAnsi="Tahoma" w:cs="Tahoma"/>
          <w:szCs w:val="22"/>
          <w:lang w:val="el-GR"/>
        </w:rPr>
        <w:t>τους</w:t>
      </w:r>
    </w:p>
    <w:p w14:paraId="285A0302" w14:textId="62E1AD14" w:rsidR="00527ABB" w:rsidRPr="00603221" w:rsidRDefault="00527ABB" w:rsidP="00EB0ADB">
      <w:pPr>
        <w:rPr>
          <w:rFonts w:ascii="Tahoma" w:hAnsi="Tahoma" w:cs="Tahoma"/>
          <w:szCs w:val="22"/>
          <w:lang w:val="el-GR"/>
        </w:rPr>
      </w:pPr>
    </w:p>
    <w:p w14:paraId="605199E7" w14:textId="77777777" w:rsidR="00FD28E4" w:rsidRPr="00603221" w:rsidRDefault="00FD28E4" w:rsidP="00FD28E4">
      <w:pPr>
        <w:rPr>
          <w:rFonts w:ascii="Tahoma" w:hAnsi="Tahoma" w:cs="Tahoma"/>
          <w:b/>
          <w:szCs w:val="22"/>
          <w:lang w:val="el-GR"/>
        </w:rPr>
      </w:pPr>
      <w:r w:rsidRPr="00603221">
        <w:rPr>
          <w:rFonts w:ascii="Tahoma" w:hAnsi="Tahoma" w:cs="Tahoma"/>
          <w:b/>
          <w:szCs w:val="22"/>
          <w:lang w:val="el-GR"/>
        </w:rPr>
        <w:t>περίπτωση γ ‘:</w:t>
      </w:r>
    </w:p>
    <w:p w14:paraId="358A136D" w14:textId="66D40FA8" w:rsidR="004D042A" w:rsidRPr="00FF2F4F" w:rsidRDefault="00CF23FB" w:rsidP="0027319B">
      <w:pPr>
        <w:pStyle w:val="aff"/>
        <w:numPr>
          <w:ilvl w:val="0"/>
          <w:numId w:val="5"/>
        </w:numPr>
        <w:rPr>
          <w:rFonts w:ascii="Tahoma" w:hAnsi="Tahoma" w:cs="Tahoma"/>
          <w:szCs w:val="22"/>
          <w:lang w:val="el-GR"/>
        </w:rPr>
      </w:pPr>
      <w:r w:rsidRPr="00603221">
        <w:rPr>
          <w:rFonts w:ascii="Tahoma" w:hAnsi="Tahoma" w:cs="Tahoma"/>
          <w:szCs w:val="22"/>
          <w:lang w:val="el-GR"/>
        </w:rPr>
        <w:t xml:space="preserve">Πιστοποιητικό από τη Διεύθυνση Προγραμματισμού και Συντονισμού της Επιθεώρησης Εργασιακών Σχέσεων, </w:t>
      </w:r>
      <w:r w:rsidRPr="00C20D1D">
        <w:rPr>
          <w:rFonts w:ascii="Tahoma" w:hAnsi="Tahoma" w:cs="Tahoma"/>
          <w:szCs w:val="22"/>
          <w:lang w:val="el-GR"/>
        </w:rPr>
        <w:t>που να έχει εκδοθεί έως τρεις (3) μήνες πριν από την υποβολή του</w:t>
      </w:r>
      <w:r w:rsidRPr="00442BFB">
        <w:rPr>
          <w:lang w:val="el-GR"/>
        </w:rPr>
        <w:t xml:space="preserve">  </w:t>
      </w:r>
      <w:r w:rsidRPr="00603221">
        <w:rPr>
          <w:rFonts w:ascii="Tahoma" w:hAnsi="Tahoma" w:cs="Tahoma"/>
          <w:szCs w:val="22"/>
          <w:lang w:val="el-GR"/>
        </w:rPr>
        <w:t>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Pr="00C20D1D">
        <w:rPr>
          <w:rFonts w:ascii="Tahoma" w:hAnsi="Tahoma" w:cs="Tahoma"/>
          <w:szCs w:val="22"/>
          <w:lang w:val="el-GR"/>
        </w:rPr>
        <w:t>Μέχρι να καταστεί εφικτή η έκδοση του εν λόγω πιστοποιητικού αυτό αντικαθίσταται από υπ</w:t>
      </w:r>
      <w:r>
        <w:rPr>
          <w:rFonts w:ascii="Tahoma" w:hAnsi="Tahoma" w:cs="Tahoma"/>
          <w:szCs w:val="22"/>
          <w:lang w:val="el-GR"/>
        </w:rPr>
        <w:t>εύ</w:t>
      </w:r>
      <w:r w:rsidRPr="00C20D1D">
        <w:rPr>
          <w:rFonts w:ascii="Tahoma" w:hAnsi="Tahoma" w:cs="Tahoma"/>
          <w:szCs w:val="22"/>
          <w:lang w:val="el-GR"/>
        </w:rPr>
        <w:t xml:space="preserve">θυνη δήλωση </w:t>
      </w:r>
      <w:r w:rsidRPr="00C20D1D">
        <w:rPr>
          <w:rFonts w:ascii="Tahoma" w:hAnsi="Tahoma" w:cs="Tahoma"/>
          <w:szCs w:val="22"/>
          <w:lang w:val="el-GR"/>
        </w:rPr>
        <w:lastRenderedPageBreak/>
        <w:t>του οικονομικού φορέα χωρίς να απαιτείται επίσημη δήλωση του ΣΕΠΕ σχετικά με την έκδοσ</w:t>
      </w:r>
      <w:r>
        <w:rPr>
          <w:rFonts w:ascii="Tahoma" w:hAnsi="Tahoma" w:cs="Tahoma"/>
          <w:szCs w:val="22"/>
          <w:lang w:val="el-GR"/>
        </w:rPr>
        <w:t>η</w:t>
      </w:r>
      <w:r w:rsidRPr="00C20D1D">
        <w:rPr>
          <w:rFonts w:ascii="Tahoma" w:hAnsi="Tahoma" w:cs="Tahoma"/>
          <w:szCs w:val="22"/>
          <w:lang w:val="el-GR"/>
        </w:rPr>
        <w:t xml:space="preserve"> του</w:t>
      </w:r>
      <w:r>
        <w:rPr>
          <w:rFonts w:ascii="Tahoma" w:hAnsi="Tahoma" w:cs="Tahoma"/>
          <w:szCs w:val="22"/>
          <w:lang w:val="el-GR"/>
        </w:rPr>
        <w:t xml:space="preserve"> πιστοποιητικού</w:t>
      </w:r>
      <w:r w:rsidRPr="00C20D1D">
        <w:rPr>
          <w:rFonts w:ascii="Tahoma" w:hAnsi="Tahoma" w:cs="Tahoma"/>
          <w:szCs w:val="22"/>
          <w:lang w:val="el-GR"/>
        </w:rPr>
        <w:t>.</w:t>
      </w:r>
      <w:r w:rsidR="004D042A" w:rsidRPr="00FF2F4F">
        <w:rPr>
          <w:rFonts w:ascii="Tahoma" w:hAnsi="Tahoma" w:cs="Tahoma"/>
          <w:szCs w:val="22"/>
          <w:lang w:val="el-GR"/>
        </w:rPr>
        <w:t xml:space="preserve"> </w:t>
      </w:r>
    </w:p>
    <w:p w14:paraId="0D1814A4" w14:textId="77777777" w:rsidR="00FD28E4" w:rsidRPr="00603221" w:rsidRDefault="00FD28E4" w:rsidP="00FF2F4F">
      <w:pPr>
        <w:pStyle w:val="aff"/>
        <w:ind w:left="360"/>
        <w:rPr>
          <w:rFonts w:ascii="Tahoma" w:hAnsi="Tahoma" w:cs="Tahoma"/>
          <w:szCs w:val="22"/>
          <w:lang w:val="el-GR"/>
        </w:rPr>
      </w:pPr>
    </w:p>
    <w:p w14:paraId="6FDC9B76" w14:textId="5139D2F2" w:rsidR="00C442A6" w:rsidRPr="00603221" w:rsidRDefault="00D3541D">
      <w:pPr>
        <w:rPr>
          <w:rFonts w:ascii="Tahoma" w:hAnsi="Tahoma" w:cs="Tahoma"/>
          <w:szCs w:val="22"/>
          <w:lang w:val="el-GR"/>
        </w:rPr>
      </w:pPr>
      <w:r w:rsidRPr="00603221">
        <w:rPr>
          <w:rFonts w:ascii="Tahoma" w:hAnsi="Tahoma" w:cs="Tahoma"/>
          <w:b/>
          <w:bCs/>
          <w:szCs w:val="22"/>
          <w:lang w:val="el-GR"/>
        </w:rPr>
        <w:t>γ</w:t>
      </w:r>
      <w:r w:rsidR="00B16B8B" w:rsidRPr="00603221">
        <w:rPr>
          <w:rFonts w:ascii="Tahoma" w:hAnsi="Tahoma" w:cs="Tahoma"/>
          <w:b/>
          <w:bCs/>
          <w:szCs w:val="22"/>
          <w:lang w:val="el-GR"/>
        </w:rPr>
        <w:t>)</w:t>
      </w:r>
      <w:r w:rsidR="00B16B8B" w:rsidRPr="00603221">
        <w:rPr>
          <w:rFonts w:ascii="Tahoma" w:hAnsi="Tahoma" w:cs="Tahoma"/>
          <w:szCs w:val="22"/>
          <w:lang w:val="el-GR"/>
        </w:rPr>
        <w:t xml:space="preserve"> για την </w:t>
      </w:r>
      <w:r w:rsidR="00C442A6" w:rsidRPr="00603221">
        <w:rPr>
          <w:rFonts w:ascii="Tahoma" w:hAnsi="Tahoma" w:cs="Tahoma"/>
          <w:szCs w:val="22"/>
          <w:lang w:val="el-GR"/>
        </w:rPr>
        <w:t xml:space="preserve">παράγραφο </w:t>
      </w:r>
      <w:r w:rsidR="00153F0B" w:rsidRPr="00603221">
        <w:rPr>
          <w:rFonts w:ascii="Tahoma" w:hAnsi="Tahoma" w:cs="Tahoma"/>
          <w:b/>
          <w:szCs w:val="22"/>
          <w:lang w:val="el-GR"/>
        </w:rPr>
        <w:fldChar w:fldCharType="begin"/>
      </w:r>
      <w:r w:rsidR="00153F0B" w:rsidRPr="00603221">
        <w:rPr>
          <w:rFonts w:ascii="Tahoma" w:hAnsi="Tahoma" w:cs="Tahoma"/>
          <w:b/>
          <w:szCs w:val="22"/>
          <w:lang w:val="el-GR"/>
        </w:rPr>
        <w:instrText xml:space="preserve"> REF _Ref496540586 \r \h  \* MERGEFORMAT </w:instrText>
      </w:r>
      <w:r w:rsidR="00153F0B" w:rsidRPr="00603221">
        <w:rPr>
          <w:rFonts w:ascii="Tahoma" w:hAnsi="Tahoma" w:cs="Tahoma"/>
          <w:b/>
          <w:szCs w:val="22"/>
          <w:lang w:val="el-GR"/>
        </w:rPr>
      </w:r>
      <w:r w:rsidR="00153F0B" w:rsidRPr="00603221">
        <w:rPr>
          <w:rFonts w:ascii="Tahoma" w:hAnsi="Tahoma" w:cs="Tahoma"/>
          <w:b/>
          <w:szCs w:val="22"/>
          <w:lang w:val="el-GR"/>
        </w:rPr>
        <w:fldChar w:fldCharType="separate"/>
      </w:r>
      <w:r w:rsidR="00CA3E14">
        <w:rPr>
          <w:rFonts w:ascii="Tahoma" w:hAnsi="Tahoma" w:cs="Tahoma"/>
          <w:b/>
          <w:szCs w:val="22"/>
          <w:cs/>
          <w:lang w:val="el-GR"/>
        </w:rPr>
        <w:t>‎</w:t>
      </w:r>
      <w:r w:rsidR="00CA3E14">
        <w:rPr>
          <w:rFonts w:ascii="Tahoma" w:hAnsi="Tahoma" w:cs="Tahoma"/>
          <w:b/>
          <w:szCs w:val="22"/>
          <w:lang w:val="el-GR"/>
        </w:rPr>
        <w:t>2.2.3.3</w:t>
      </w:r>
      <w:r w:rsidR="00153F0B" w:rsidRPr="00603221">
        <w:rPr>
          <w:rFonts w:ascii="Tahoma" w:hAnsi="Tahoma" w:cs="Tahoma"/>
          <w:b/>
          <w:szCs w:val="22"/>
          <w:lang w:val="el-GR"/>
        </w:rPr>
        <w:fldChar w:fldCharType="end"/>
      </w:r>
      <w:r w:rsidR="003355E7" w:rsidRPr="00603221">
        <w:rPr>
          <w:rFonts w:ascii="Tahoma" w:hAnsi="Tahoma" w:cs="Tahoma"/>
          <w:b/>
          <w:szCs w:val="22"/>
          <w:lang w:val="el-GR"/>
        </w:rPr>
        <w:t xml:space="preserve"> περίπτωση β</w:t>
      </w:r>
      <w:r w:rsidR="003355E7" w:rsidRPr="00603221">
        <w:rPr>
          <w:rFonts w:ascii="Tahoma" w:hAnsi="Tahoma" w:cs="Tahoma"/>
          <w:szCs w:val="22"/>
          <w:lang w:val="el-GR"/>
        </w:rPr>
        <w:t xml:space="preserve">΄ </w:t>
      </w:r>
      <w:r w:rsidR="00C442A6" w:rsidRPr="00603221">
        <w:rPr>
          <w:rFonts w:ascii="Tahoma" w:hAnsi="Tahoma" w:cs="Tahoma"/>
          <w:szCs w:val="22"/>
          <w:lang w:val="el-GR"/>
        </w:rPr>
        <w:t>:</w:t>
      </w:r>
    </w:p>
    <w:p w14:paraId="0D38F930" w14:textId="6FE03198" w:rsidR="00E4169B" w:rsidRDefault="003355E7">
      <w:pPr>
        <w:rPr>
          <w:lang w:val="el-GR"/>
        </w:rPr>
      </w:pPr>
      <w:r w:rsidRPr="00603221">
        <w:rPr>
          <w:rFonts w:ascii="Tahoma" w:hAnsi="Tahoma" w:cs="Tahoma"/>
          <w:szCs w:val="22"/>
          <w:lang w:val="el-GR"/>
        </w:rPr>
        <w:t>πιστοποιητικό</w:t>
      </w:r>
      <w:r w:rsidR="00EB0ADB" w:rsidRPr="00603221">
        <w:rPr>
          <w:rFonts w:ascii="Tahoma" w:hAnsi="Tahoma" w:cs="Tahoma"/>
          <w:szCs w:val="22"/>
          <w:lang w:val="el-GR"/>
        </w:rPr>
        <w:t>/ά</w:t>
      </w:r>
      <w:r w:rsidRPr="00603221">
        <w:rPr>
          <w:rFonts w:ascii="Tahoma" w:hAnsi="Tahoma" w:cs="Tahoma"/>
          <w:szCs w:val="22"/>
          <w:lang w:val="el-GR"/>
        </w:rPr>
        <w:t xml:space="preserve"> </w:t>
      </w:r>
    </w:p>
    <w:p w14:paraId="7D44ED6F" w14:textId="709E8A9F" w:rsidR="00FC2B8A" w:rsidRPr="00603221" w:rsidRDefault="003355E7">
      <w:pPr>
        <w:rPr>
          <w:rFonts w:ascii="Tahoma" w:hAnsi="Tahoma" w:cs="Tahoma"/>
          <w:szCs w:val="22"/>
          <w:lang w:val="el-GR"/>
        </w:rPr>
      </w:pPr>
      <w:r w:rsidRPr="00603221">
        <w:rPr>
          <w:rFonts w:ascii="Tahoma" w:hAnsi="Tahoma" w:cs="Tahoma"/>
          <w:szCs w:val="22"/>
          <w:lang w:val="el-GR"/>
        </w:rPr>
        <w:t>που εκδίδ</w:t>
      </w:r>
      <w:r w:rsidR="008F30DE" w:rsidRPr="00603221">
        <w:rPr>
          <w:rFonts w:ascii="Tahoma" w:hAnsi="Tahoma" w:cs="Tahoma"/>
          <w:szCs w:val="22"/>
          <w:lang w:val="el-GR"/>
        </w:rPr>
        <w:t>ον</w:t>
      </w:r>
      <w:r w:rsidRPr="00603221">
        <w:rPr>
          <w:rFonts w:ascii="Tahoma" w:hAnsi="Tahoma" w:cs="Tahoma"/>
          <w:szCs w:val="22"/>
          <w:lang w:val="el-GR"/>
        </w:rPr>
        <w:t>ται από την αρμόδια αρχή του οικείου κράτους</w:t>
      </w:r>
      <w:r w:rsidR="00EB0ADB" w:rsidRPr="00603221">
        <w:rPr>
          <w:rFonts w:ascii="Tahoma" w:hAnsi="Tahoma" w:cs="Tahoma"/>
          <w:szCs w:val="22"/>
          <w:lang w:val="el-GR"/>
        </w:rPr>
        <w:t xml:space="preserve">, από το οποίο/α να προκύπτει ότι ο υποψήφιος Οικονομικός Φορέας: </w:t>
      </w:r>
    </w:p>
    <w:p w14:paraId="5855A6FF" w14:textId="77777777" w:rsidR="00EB0ADB" w:rsidRPr="00603221" w:rsidRDefault="00EB0ADB" w:rsidP="00EB0ADB">
      <w:pPr>
        <w:ind w:left="122" w:right="39"/>
        <w:rPr>
          <w:rFonts w:ascii="Tahoma" w:hAnsi="Tahoma" w:cs="Tahoma"/>
          <w:szCs w:val="22"/>
          <w:lang w:val="el-GR"/>
        </w:rPr>
      </w:pPr>
      <w:r w:rsidRPr="00603221">
        <w:rPr>
          <w:rFonts w:ascii="Tahoma" w:hAnsi="Tahoma" w:cs="Tahoma"/>
          <w:szCs w:val="22"/>
          <w:lang w:val="el-GR"/>
        </w:rPr>
        <w:t xml:space="preserve">α) δεν τελεί υπό πτώχευση </w:t>
      </w:r>
    </w:p>
    <w:p w14:paraId="68F45F39" w14:textId="77777777" w:rsidR="00EB0ADB" w:rsidRPr="00603221" w:rsidRDefault="00EB0ADB" w:rsidP="00EB0ADB">
      <w:pPr>
        <w:ind w:left="122" w:right="39"/>
        <w:rPr>
          <w:rFonts w:ascii="Tahoma" w:hAnsi="Tahoma" w:cs="Tahoma"/>
          <w:szCs w:val="22"/>
          <w:lang w:val="el-GR"/>
        </w:rPr>
      </w:pPr>
      <w:r w:rsidRPr="00603221">
        <w:rPr>
          <w:rFonts w:ascii="Tahoma" w:hAnsi="Tahoma" w:cs="Tahoma"/>
          <w:szCs w:val="22"/>
          <w:lang w:val="el-GR"/>
        </w:rPr>
        <w:t>β) δεν έχει υπαχθεί σε διαδικασία εξυγίανσης</w:t>
      </w:r>
    </w:p>
    <w:p w14:paraId="01F5FEB4" w14:textId="77777777" w:rsidR="00EB0ADB" w:rsidRPr="00603221" w:rsidRDefault="00EB0ADB" w:rsidP="00EB0ADB">
      <w:pPr>
        <w:ind w:left="122" w:right="39"/>
        <w:rPr>
          <w:rFonts w:ascii="Tahoma" w:hAnsi="Tahoma" w:cs="Tahoma"/>
          <w:szCs w:val="22"/>
          <w:lang w:val="el-GR"/>
        </w:rPr>
      </w:pPr>
      <w:r w:rsidRPr="00603221">
        <w:rPr>
          <w:rFonts w:ascii="Tahoma" w:hAnsi="Tahoma" w:cs="Tahoma"/>
          <w:szCs w:val="22"/>
          <w:lang w:val="el-GR"/>
        </w:rPr>
        <w:t>γ) δεν έχει υπαχθεί σε διαδικασία ειδικής εκκαθάρισης</w:t>
      </w:r>
    </w:p>
    <w:p w14:paraId="5538EF92" w14:textId="77777777" w:rsidR="00EB0ADB" w:rsidRPr="00603221" w:rsidRDefault="00EB0ADB" w:rsidP="00EB0ADB">
      <w:pPr>
        <w:ind w:left="122" w:right="39"/>
        <w:rPr>
          <w:rFonts w:ascii="Tahoma" w:hAnsi="Tahoma" w:cs="Tahoma"/>
          <w:szCs w:val="22"/>
          <w:lang w:val="el-GR"/>
        </w:rPr>
      </w:pPr>
      <w:r w:rsidRPr="00603221">
        <w:rPr>
          <w:rFonts w:ascii="Tahoma" w:hAnsi="Tahoma" w:cs="Tahoma"/>
          <w:szCs w:val="22"/>
          <w:lang w:val="el-GR"/>
        </w:rPr>
        <w:t xml:space="preserve">δ) δεν τελεί υπό αναγκαστική διαχείριση από εκκαθαριστή ή από το δικαστήριο </w:t>
      </w:r>
    </w:p>
    <w:p w14:paraId="044B8604" w14:textId="77777777" w:rsidR="00EB0ADB" w:rsidRPr="00603221" w:rsidRDefault="00EB0ADB" w:rsidP="00EB0ADB">
      <w:pPr>
        <w:ind w:left="122" w:right="39"/>
        <w:rPr>
          <w:rFonts w:ascii="Tahoma" w:hAnsi="Tahoma" w:cs="Tahoma"/>
          <w:szCs w:val="22"/>
          <w:lang w:val="el-GR"/>
        </w:rPr>
      </w:pPr>
      <w:r w:rsidRPr="00603221">
        <w:rPr>
          <w:rFonts w:ascii="Tahoma" w:hAnsi="Tahoma" w:cs="Tahoma"/>
          <w:szCs w:val="22"/>
          <w:lang w:val="el-GR"/>
        </w:rPr>
        <w:lastRenderedPageBreak/>
        <w:t xml:space="preserve">ε) δεν έχει υπαχθεί σε διαδικασία πτωχευτικού συμβιβασμού </w:t>
      </w:r>
    </w:p>
    <w:p w14:paraId="606106FE" w14:textId="46710D8F" w:rsidR="00EB0ADB" w:rsidRDefault="00EB0ADB" w:rsidP="00EB0ADB">
      <w:pPr>
        <w:ind w:left="122" w:right="39"/>
        <w:rPr>
          <w:rFonts w:ascii="Tahoma" w:hAnsi="Tahoma" w:cs="Tahoma"/>
          <w:szCs w:val="22"/>
          <w:lang w:val="el-GR"/>
        </w:rPr>
      </w:pPr>
      <w:r w:rsidRPr="00603221">
        <w:rPr>
          <w:rFonts w:ascii="Tahoma" w:hAnsi="Tahoma" w:cs="Tahoma"/>
          <w:szCs w:val="22"/>
          <w:lang w:val="el-GR"/>
        </w:rPr>
        <w:t>στ)</w:t>
      </w:r>
      <w:r w:rsidR="008F30DE" w:rsidRPr="00603221">
        <w:rPr>
          <w:rFonts w:ascii="Tahoma" w:hAnsi="Tahoma" w:cs="Tahoma"/>
          <w:szCs w:val="22"/>
          <w:lang w:val="el-GR"/>
        </w:rPr>
        <w:t xml:space="preserve"> </w:t>
      </w:r>
      <w:r w:rsidRPr="00603221">
        <w:rPr>
          <w:rFonts w:ascii="Tahoma" w:hAnsi="Tahoma" w:cs="Tahoma"/>
          <w:szCs w:val="22"/>
          <w:lang w:val="el-GR"/>
        </w:rPr>
        <w:t xml:space="preserve">δεν έχει αναστείλει τις επιχειρηματικές του δραστηριότητες </w:t>
      </w:r>
    </w:p>
    <w:p w14:paraId="041247BE" w14:textId="77777777" w:rsidR="00641561" w:rsidRPr="00FF2F4F" w:rsidRDefault="00641561" w:rsidP="00641561">
      <w:pPr>
        <w:rPr>
          <w:rFonts w:ascii="Tahoma" w:hAnsi="Tahoma" w:cs="Tahoma"/>
          <w:bCs/>
          <w:szCs w:val="22"/>
          <w:lang w:val="el-GR"/>
        </w:rPr>
      </w:pPr>
      <w:r w:rsidRPr="00FF2F4F">
        <w:rPr>
          <w:rFonts w:ascii="Tahoma" w:hAnsi="Tahoma" w:cs="Tahoma"/>
          <w:bCs/>
          <w:szCs w:val="22"/>
          <w:lang w:val="el-GR"/>
        </w:rPr>
        <w:t>Τα πιστοποιητικά αυτά πρέπει να έχουν εκδοθεί το πολύ έως (3) μήνες πριν την υποβολή τους.</w:t>
      </w:r>
    </w:p>
    <w:p w14:paraId="67A2C6F0" w14:textId="77777777" w:rsidR="00282306" w:rsidRPr="00282306" w:rsidRDefault="00282306" w:rsidP="00282306">
      <w:pPr>
        <w:rPr>
          <w:rFonts w:ascii="Tahoma" w:hAnsi="Tahoma" w:cs="Tahoma"/>
          <w:bCs/>
          <w:szCs w:val="22"/>
          <w:lang w:val="el-GR"/>
        </w:rPr>
      </w:pPr>
      <w:r w:rsidRPr="00282306">
        <w:rPr>
          <w:rFonts w:ascii="Tahoma" w:hAnsi="Tahoma" w:cs="Tahoma"/>
          <w:bCs/>
          <w:szCs w:val="22"/>
          <w:lang w:val="el-GR"/>
        </w:rPr>
        <w:t xml:space="preserve">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w:t>
      </w:r>
      <w:r w:rsidRPr="00282306">
        <w:rPr>
          <w:rFonts w:ascii="Tahoma" w:hAnsi="Tahoma" w:cs="Tahoma"/>
          <w:bCs/>
          <w:szCs w:val="22"/>
          <w:lang w:val="el-GR"/>
        </w:rPr>
        <w:lastRenderedPageBreak/>
        <w:t xml:space="preserve">επιχειρήσεις) δεν προσκομίζουν πιστοποιητικό περί μη θέσεως σε εκκαθάριση. </w:t>
      </w:r>
    </w:p>
    <w:p w14:paraId="6AB6C34C" w14:textId="77777777" w:rsidR="00282306" w:rsidRPr="00282306" w:rsidRDefault="00282306" w:rsidP="00282306">
      <w:pPr>
        <w:rPr>
          <w:rFonts w:ascii="Tahoma" w:hAnsi="Tahoma" w:cs="Tahoma"/>
          <w:bCs/>
          <w:szCs w:val="22"/>
          <w:lang w:val="el-GR"/>
        </w:rPr>
      </w:pPr>
      <w:r w:rsidRPr="00282306">
        <w:rPr>
          <w:rFonts w:ascii="Tahoma" w:hAnsi="Tahoma" w:cs="Tahoma"/>
          <w:bCs/>
          <w:szCs w:val="22"/>
          <w:lang w:val="el-GR"/>
        </w:rPr>
        <w:t xml:space="preserve">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 </w:t>
      </w:r>
    </w:p>
    <w:p w14:paraId="4C9213E9" w14:textId="34F41554" w:rsidR="00282306" w:rsidRPr="00603221" w:rsidRDefault="00282306" w:rsidP="00282306">
      <w:pPr>
        <w:rPr>
          <w:rFonts w:ascii="Tahoma" w:hAnsi="Tahoma" w:cs="Tahoma"/>
          <w:szCs w:val="22"/>
          <w:lang w:val="el-GR"/>
        </w:rPr>
      </w:pPr>
      <w:r w:rsidRPr="00282306">
        <w:rPr>
          <w:rFonts w:ascii="Tahoma" w:hAnsi="Tahoma" w:cs="Tahoma"/>
          <w:bCs/>
          <w:szCs w:val="22"/>
          <w:lang w:val="el-GR"/>
        </w:rPr>
        <w:t xml:space="preserve">Αν το κράτος-μέλος ή εν λόγω χώρα δεν εκδίδει τέτοιου είδους έγγραφα ή πιστοποιητικά ή όπου τα έγγραφα ή τα πιστοποιητικά αυτά δεν καλύπτουν όλες τις περιπτώσεις που αναφέρονται στις παραγράφους 2.2.3.1 και 2.2.3.2 και στην περίπτωση β΄ της παραγράφου 2.2.3.3,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w:t>
      </w:r>
      <w:r w:rsidRPr="00282306">
        <w:rPr>
          <w:rFonts w:ascii="Tahoma" w:hAnsi="Tahoma" w:cs="Tahoma"/>
          <w:bCs/>
          <w:szCs w:val="22"/>
          <w:lang w:val="el-GR"/>
        </w:rPr>
        <w:lastRenderedPageBreak/>
        <w:t>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25D78325" w14:textId="556B2DFB" w:rsidR="001C3997" w:rsidRPr="00603221" w:rsidRDefault="001C3997" w:rsidP="001C3997">
      <w:pPr>
        <w:rPr>
          <w:rFonts w:ascii="Tahoma" w:hAnsi="Tahoma" w:cs="Tahoma"/>
          <w:szCs w:val="22"/>
          <w:lang w:val="el-GR"/>
        </w:rPr>
      </w:pPr>
      <w:r w:rsidRPr="00603221">
        <w:rPr>
          <w:rFonts w:ascii="Tahoma" w:hAnsi="Tahoma" w:cs="Tahoma"/>
          <w:szCs w:val="22"/>
          <w:lang w:val="el-GR"/>
        </w:rPr>
        <w:t xml:space="preserve">Αν το οικείο κράτος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w:t>
      </w:r>
      <w:r w:rsidRPr="00603221">
        <w:rPr>
          <w:rFonts w:ascii="Tahoma" w:hAnsi="Tahoma" w:cs="Tahoma"/>
          <w:szCs w:val="22"/>
          <w:lang w:val="el-GR"/>
        </w:rPr>
        <w:fldChar w:fldCharType="begin"/>
      </w:r>
      <w:r w:rsidRPr="00603221">
        <w:rPr>
          <w:rFonts w:ascii="Tahoma" w:hAnsi="Tahoma" w:cs="Tahoma"/>
          <w:szCs w:val="22"/>
          <w:lang w:val="el-GR"/>
        </w:rPr>
        <w:instrText xml:space="preserve"> REF _Ref496540567 \r \h </w:instrText>
      </w:r>
      <w:r w:rsidRPr="006719D5">
        <w:rPr>
          <w:rFonts w:ascii="Tahoma" w:hAnsi="Tahoma" w:cs="Tahoma"/>
          <w:szCs w:val="22"/>
          <w:lang w:val="el-GR"/>
        </w:rPr>
        <w:instrText xml:space="preserve"> \* MERGEFORMAT </w:instrText>
      </w:r>
      <w:r w:rsidRPr="00603221">
        <w:rPr>
          <w:rFonts w:ascii="Tahoma" w:hAnsi="Tahoma" w:cs="Tahoma"/>
          <w:szCs w:val="22"/>
          <w:lang w:val="el-GR"/>
        </w:rPr>
      </w:r>
      <w:r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2.2.3.1</w:t>
      </w:r>
      <w:r w:rsidRPr="00603221">
        <w:rPr>
          <w:rFonts w:ascii="Tahoma" w:hAnsi="Tahoma" w:cs="Tahoma"/>
          <w:szCs w:val="22"/>
          <w:lang w:val="el-GR"/>
        </w:rPr>
        <w:fldChar w:fldCharType="end"/>
      </w:r>
      <w:r w:rsidRPr="00603221">
        <w:rPr>
          <w:rFonts w:ascii="Tahoma" w:hAnsi="Tahoma" w:cs="Tahoma"/>
          <w:szCs w:val="22"/>
          <w:lang w:val="el-GR"/>
        </w:rPr>
        <w:t xml:space="preserve"> και</w:t>
      </w:r>
      <w:r>
        <w:rPr>
          <w:rFonts w:ascii="Tahoma" w:hAnsi="Tahoma" w:cs="Tahoma"/>
          <w:szCs w:val="22"/>
          <w:lang w:val="el-GR"/>
        </w:rPr>
        <w:t xml:space="preserve"> 2.2.3.2</w:t>
      </w:r>
      <w:r>
        <w:rPr>
          <w:lang w:val="el-GR"/>
        </w:rPr>
        <w:t xml:space="preserve"> </w:t>
      </w:r>
      <w:r w:rsidRPr="00603221">
        <w:rPr>
          <w:rFonts w:ascii="Tahoma" w:hAnsi="Tahoma" w:cs="Tahoma"/>
          <w:szCs w:val="22"/>
          <w:lang w:val="el-GR"/>
        </w:rPr>
        <w:t xml:space="preserve"> </w:t>
      </w:r>
      <w:r>
        <w:rPr>
          <w:rFonts w:ascii="Tahoma" w:hAnsi="Tahoma" w:cs="Tahoma"/>
          <w:szCs w:val="22"/>
          <w:lang w:val="el-GR"/>
        </w:rPr>
        <w:t xml:space="preserve">περίπτωση α’ και β’ </w:t>
      </w:r>
      <w:r w:rsidRPr="00603221">
        <w:rPr>
          <w:rFonts w:ascii="Tahoma" w:hAnsi="Tahoma" w:cs="Tahoma"/>
          <w:szCs w:val="22"/>
          <w:lang w:val="el-GR"/>
        </w:rPr>
        <w:t xml:space="preserve">και στην περίπτωση β΄ της παραγράφου </w:t>
      </w:r>
      <w:r w:rsidRPr="00603221">
        <w:rPr>
          <w:rFonts w:ascii="Tahoma" w:hAnsi="Tahoma" w:cs="Tahoma"/>
          <w:szCs w:val="22"/>
          <w:lang w:val="el-GR"/>
        </w:rPr>
        <w:fldChar w:fldCharType="begin"/>
      </w:r>
      <w:r w:rsidRPr="00603221">
        <w:rPr>
          <w:rFonts w:ascii="Tahoma" w:hAnsi="Tahoma" w:cs="Tahoma"/>
          <w:szCs w:val="22"/>
          <w:lang w:val="el-GR"/>
        </w:rPr>
        <w:instrText xml:space="preserve"> REF _Ref496540586 \r \h </w:instrText>
      </w:r>
      <w:r w:rsidRPr="006719D5">
        <w:rPr>
          <w:rFonts w:ascii="Tahoma" w:hAnsi="Tahoma" w:cs="Tahoma"/>
          <w:szCs w:val="22"/>
          <w:lang w:val="el-GR"/>
        </w:rPr>
        <w:instrText xml:space="preserve"> \* MERGEFORMAT </w:instrText>
      </w:r>
      <w:r w:rsidRPr="00603221">
        <w:rPr>
          <w:rFonts w:ascii="Tahoma" w:hAnsi="Tahoma" w:cs="Tahoma"/>
          <w:szCs w:val="22"/>
          <w:lang w:val="el-GR"/>
        </w:rPr>
      </w:r>
      <w:r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2.2.3.3</w:t>
      </w:r>
      <w:r w:rsidRPr="00603221">
        <w:rPr>
          <w:rFonts w:ascii="Tahoma" w:hAnsi="Tahoma" w:cs="Tahoma"/>
          <w:szCs w:val="22"/>
          <w:lang w:val="el-GR"/>
        </w:rPr>
        <w:fldChar w:fldCharType="end"/>
      </w:r>
      <w:r w:rsidRPr="00603221">
        <w:rPr>
          <w:rFonts w:ascii="Tahoma" w:hAnsi="Tahoma" w:cs="Tahoma"/>
          <w:szCs w:val="22"/>
          <w:lang w:val="el-GR"/>
        </w:rPr>
        <w:t>,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537F1F47" w14:textId="5AA0AE01" w:rsidR="008338F0" w:rsidRPr="00603221" w:rsidRDefault="001C3997" w:rsidP="001C3997">
      <w:pPr>
        <w:rPr>
          <w:rFonts w:ascii="Tahoma" w:hAnsi="Tahoma" w:cs="Tahoma"/>
          <w:szCs w:val="22"/>
          <w:lang w:val="el-GR"/>
        </w:rPr>
      </w:pPr>
      <w:r w:rsidRPr="00603221">
        <w:rPr>
          <w:rFonts w:ascii="Tahoma" w:hAnsi="Tahoma" w:cs="Tahoma"/>
          <w:szCs w:val="22"/>
          <w:lang w:val="el-GR"/>
        </w:rPr>
        <w:lastRenderedPageBreak/>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Pr="00603221">
        <w:rPr>
          <w:rFonts w:ascii="Tahoma" w:hAnsi="Tahoma" w:cs="Tahoma"/>
          <w:szCs w:val="22"/>
          <w:lang w:val="el-GR"/>
        </w:rPr>
        <w:fldChar w:fldCharType="begin"/>
      </w:r>
      <w:r w:rsidRPr="00603221">
        <w:rPr>
          <w:rFonts w:ascii="Tahoma" w:hAnsi="Tahoma" w:cs="Tahoma"/>
          <w:szCs w:val="22"/>
          <w:lang w:val="el-GR"/>
        </w:rPr>
        <w:instrText xml:space="preserve"> REF _Ref496540567 \r \h </w:instrText>
      </w:r>
      <w:r w:rsidRPr="006719D5">
        <w:rPr>
          <w:rFonts w:ascii="Tahoma" w:hAnsi="Tahoma" w:cs="Tahoma"/>
          <w:szCs w:val="22"/>
          <w:lang w:val="el-GR"/>
        </w:rPr>
        <w:instrText xml:space="preserve"> \* MERGEFORMAT </w:instrText>
      </w:r>
      <w:r w:rsidRPr="00603221">
        <w:rPr>
          <w:rFonts w:ascii="Tahoma" w:hAnsi="Tahoma" w:cs="Tahoma"/>
          <w:szCs w:val="22"/>
          <w:lang w:val="el-GR"/>
        </w:rPr>
      </w:r>
      <w:r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2.2.3.1</w:t>
      </w:r>
      <w:r w:rsidRPr="00603221">
        <w:rPr>
          <w:rFonts w:ascii="Tahoma" w:hAnsi="Tahoma" w:cs="Tahoma"/>
          <w:szCs w:val="22"/>
          <w:lang w:val="el-GR"/>
        </w:rPr>
        <w:fldChar w:fldCharType="end"/>
      </w:r>
      <w:r w:rsidRPr="00603221">
        <w:rPr>
          <w:rFonts w:ascii="Tahoma" w:hAnsi="Tahoma" w:cs="Tahoma"/>
          <w:szCs w:val="22"/>
          <w:lang w:val="el-GR"/>
        </w:rPr>
        <w:t xml:space="preserve"> και </w:t>
      </w:r>
      <w:r>
        <w:rPr>
          <w:rFonts w:ascii="Tahoma" w:hAnsi="Tahoma" w:cs="Tahoma"/>
          <w:szCs w:val="22"/>
          <w:lang w:val="el-GR"/>
        </w:rPr>
        <w:t>2.2.3.2</w:t>
      </w:r>
      <w:r w:rsidRPr="00603221">
        <w:rPr>
          <w:rFonts w:ascii="Tahoma" w:hAnsi="Tahoma" w:cs="Tahoma"/>
          <w:szCs w:val="22"/>
          <w:lang w:val="el-GR"/>
        </w:rPr>
        <w:t xml:space="preserve"> </w:t>
      </w:r>
      <w:r>
        <w:rPr>
          <w:rFonts w:ascii="Tahoma" w:hAnsi="Tahoma" w:cs="Tahoma"/>
          <w:szCs w:val="22"/>
          <w:lang w:val="el-GR"/>
        </w:rPr>
        <w:t xml:space="preserve">περίπτωση α’ και β’ </w:t>
      </w:r>
      <w:r w:rsidRPr="00603221">
        <w:rPr>
          <w:rFonts w:ascii="Tahoma" w:hAnsi="Tahoma" w:cs="Tahoma"/>
          <w:szCs w:val="22"/>
          <w:lang w:val="el-GR"/>
        </w:rPr>
        <w:t xml:space="preserve">και στην περίπτωση β΄ της παραγράφου </w:t>
      </w:r>
      <w:r w:rsidRPr="00603221">
        <w:rPr>
          <w:rFonts w:ascii="Tahoma" w:hAnsi="Tahoma" w:cs="Tahoma"/>
          <w:szCs w:val="22"/>
          <w:lang w:val="el-GR"/>
        </w:rPr>
        <w:fldChar w:fldCharType="begin"/>
      </w:r>
      <w:r w:rsidRPr="00603221">
        <w:rPr>
          <w:rFonts w:ascii="Tahoma" w:hAnsi="Tahoma" w:cs="Tahoma"/>
          <w:szCs w:val="22"/>
          <w:lang w:val="el-GR"/>
        </w:rPr>
        <w:instrText xml:space="preserve"> REF _Ref496540586 \r \h </w:instrText>
      </w:r>
      <w:r w:rsidRPr="006719D5">
        <w:rPr>
          <w:rFonts w:ascii="Tahoma" w:hAnsi="Tahoma" w:cs="Tahoma"/>
          <w:szCs w:val="22"/>
          <w:lang w:val="el-GR"/>
        </w:rPr>
        <w:instrText xml:space="preserve"> \* MERGEFORMAT </w:instrText>
      </w:r>
      <w:r w:rsidRPr="00603221">
        <w:rPr>
          <w:rFonts w:ascii="Tahoma" w:hAnsi="Tahoma" w:cs="Tahoma"/>
          <w:szCs w:val="22"/>
          <w:lang w:val="el-GR"/>
        </w:rPr>
      </w:r>
      <w:r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2.2.3.3</w:t>
      </w:r>
      <w:r w:rsidRPr="00603221">
        <w:rPr>
          <w:rFonts w:ascii="Tahoma" w:hAnsi="Tahoma" w:cs="Tahoma"/>
          <w:szCs w:val="22"/>
          <w:lang w:val="el-GR"/>
        </w:rPr>
        <w:fldChar w:fldCharType="end"/>
      </w:r>
      <w:r w:rsidRPr="00603221">
        <w:rPr>
          <w:rFonts w:ascii="Tahoma" w:hAnsi="Tahoma" w:cs="Tahoma"/>
          <w:szCs w:val="22"/>
          <w:lang w:val="el-GR"/>
        </w:rPr>
        <w:t>.</w:t>
      </w:r>
      <w:r w:rsidRPr="007D6FE2">
        <w:rPr>
          <w:rFonts w:ascii="Tahoma" w:hAnsi="Tahoma" w:cs="Tahoma"/>
          <w:szCs w:val="22"/>
          <w:lang w:val="el-GR"/>
        </w:rPr>
        <w:t xml:space="preserve"> </w:t>
      </w:r>
      <w:r w:rsidRPr="00BC6127">
        <w:rPr>
          <w:rFonts w:ascii="Tahoma" w:hAnsi="Tahoma" w:cs="Tahoma"/>
          <w:szCs w:val="22"/>
          <w:lang w:val="el-GR"/>
        </w:rPr>
        <w:t>Οι επίσημες δηλώσεις καθίστανται διαθέσιμες μέσω του επιγραμμικού αποθετηρίου πιστοποιητικών (e-Certis) του άρθρου 81 του ν. 4412/2016.</w:t>
      </w:r>
    </w:p>
    <w:p w14:paraId="4EDFC25B" w14:textId="76A8C35B" w:rsidR="00D3541D" w:rsidRPr="00603221" w:rsidRDefault="00D3541D">
      <w:pPr>
        <w:rPr>
          <w:rFonts w:ascii="Tahoma" w:hAnsi="Tahoma" w:cs="Tahoma"/>
          <w:szCs w:val="22"/>
          <w:lang w:val="el-GR"/>
        </w:rPr>
      </w:pPr>
      <w:r w:rsidRPr="00603221">
        <w:rPr>
          <w:rFonts w:ascii="Tahoma" w:hAnsi="Tahoma" w:cs="Tahoma"/>
          <w:b/>
          <w:szCs w:val="22"/>
          <w:lang w:val="el-GR"/>
        </w:rPr>
        <w:t>δ)</w:t>
      </w:r>
      <w:r w:rsidRPr="00603221">
        <w:rPr>
          <w:rFonts w:ascii="Tahoma" w:hAnsi="Tahoma" w:cs="Tahoma"/>
          <w:szCs w:val="22"/>
          <w:lang w:val="el-GR"/>
        </w:rPr>
        <w:t xml:space="preserve"> </w:t>
      </w:r>
      <w:r w:rsidR="003355E7" w:rsidRPr="00603221">
        <w:rPr>
          <w:rFonts w:ascii="Tahoma" w:hAnsi="Tahoma" w:cs="Tahoma"/>
          <w:szCs w:val="22"/>
          <w:lang w:val="el-GR"/>
        </w:rPr>
        <w:t>Για τις λοιπές περιπτώσεις της παραγράφου</w:t>
      </w:r>
      <w:r w:rsidR="00153F0B" w:rsidRPr="00603221">
        <w:rPr>
          <w:rFonts w:ascii="Tahoma" w:hAnsi="Tahoma" w:cs="Tahoma"/>
          <w:szCs w:val="22"/>
          <w:lang w:val="el-GR"/>
        </w:rPr>
        <w:t xml:space="preserve"> </w:t>
      </w:r>
      <w:r w:rsidR="00153F0B" w:rsidRPr="00603221">
        <w:rPr>
          <w:rFonts w:ascii="Tahoma" w:hAnsi="Tahoma" w:cs="Tahoma"/>
          <w:b/>
          <w:szCs w:val="22"/>
          <w:lang w:val="el-GR"/>
        </w:rPr>
        <w:fldChar w:fldCharType="begin"/>
      </w:r>
      <w:r w:rsidR="00153F0B" w:rsidRPr="00603221">
        <w:rPr>
          <w:rFonts w:ascii="Tahoma" w:hAnsi="Tahoma" w:cs="Tahoma"/>
          <w:b/>
          <w:szCs w:val="22"/>
          <w:lang w:val="el-GR"/>
        </w:rPr>
        <w:instrText xml:space="preserve"> REF _Ref496540586 \r \h  \* MERGEFORMAT </w:instrText>
      </w:r>
      <w:r w:rsidR="00153F0B" w:rsidRPr="00603221">
        <w:rPr>
          <w:rFonts w:ascii="Tahoma" w:hAnsi="Tahoma" w:cs="Tahoma"/>
          <w:b/>
          <w:szCs w:val="22"/>
          <w:lang w:val="el-GR"/>
        </w:rPr>
      </w:r>
      <w:r w:rsidR="00153F0B" w:rsidRPr="00603221">
        <w:rPr>
          <w:rFonts w:ascii="Tahoma" w:hAnsi="Tahoma" w:cs="Tahoma"/>
          <w:b/>
          <w:szCs w:val="22"/>
          <w:lang w:val="el-GR"/>
        </w:rPr>
        <w:fldChar w:fldCharType="separate"/>
      </w:r>
      <w:r w:rsidR="00CA3E14">
        <w:rPr>
          <w:rFonts w:ascii="Tahoma" w:hAnsi="Tahoma" w:cs="Tahoma"/>
          <w:b/>
          <w:szCs w:val="22"/>
          <w:cs/>
          <w:lang w:val="el-GR"/>
        </w:rPr>
        <w:t>‎</w:t>
      </w:r>
      <w:r w:rsidR="00CA3E14">
        <w:rPr>
          <w:rFonts w:ascii="Tahoma" w:hAnsi="Tahoma" w:cs="Tahoma"/>
          <w:b/>
          <w:szCs w:val="22"/>
          <w:lang w:val="el-GR"/>
        </w:rPr>
        <w:t>2.2.3.3</w:t>
      </w:r>
      <w:r w:rsidR="00153F0B" w:rsidRPr="00603221">
        <w:rPr>
          <w:rFonts w:ascii="Tahoma" w:hAnsi="Tahoma" w:cs="Tahoma"/>
          <w:b/>
          <w:szCs w:val="22"/>
          <w:lang w:val="el-GR"/>
        </w:rPr>
        <w:fldChar w:fldCharType="end"/>
      </w:r>
      <w:r w:rsidR="003355E7" w:rsidRPr="00603221">
        <w:rPr>
          <w:rFonts w:ascii="Tahoma" w:hAnsi="Tahoma" w:cs="Tahoma"/>
          <w:szCs w:val="22"/>
          <w:lang w:val="el-GR"/>
        </w:rPr>
        <w:t xml:space="preserve"> </w:t>
      </w:r>
      <w:r w:rsidRPr="00603221">
        <w:rPr>
          <w:rFonts w:ascii="Tahoma" w:hAnsi="Tahoma" w:cs="Tahoma"/>
          <w:szCs w:val="22"/>
          <w:lang w:val="el-GR"/>
        </w:rPr>
        <w:t>:</w:t>
      </w:r>
    </w:p>
    <w:p w14:paraId="792FF58C" w14:textId="77777777" w:rsidR="008338F0" w:rsidRPr="00603221" w:rsidRDefault="002F6676">
      <w:pPr>
        <w:rPr>
          <w:rFonts w:ascii="Tahoma" w:hAnsi="Tahoma" w:cs="Tahoma"/>
          <w:b/>
          <w:bCs/>
          <w:szCs w:val="22"/>
          <w:lang w:val="el-GR"/>
        </w:rPr>
      </w:pPr>
      <w:r w:rsidRPr="00603221">
        <w:rPr>
          <w:rFonts w:ascii="Tahoma" w:hAnsi="Tahoma" w:cs="Tahoma"/>
          <w:szCs w:val="22"/>
          <w:lang w:val="el-GR"/>
        </w:rPr>
        <w:t>Υ</w:t>
      </w:r>
      <w:r w:rsidR="003355E7" w:rsidRPr="00603221">
        <w:rPr>
          <w:rFonts w:ascii="Tahoma" w:hAnsi="Tahoma" w:cs="Tahoma"/>
          <w:szCs w:val="22"/>
          <w:lang w:val="el-GR"/>
        </w:rPr>
        <w:t>πεύθυνη δήλωση του προσφέροντος οικονομικού φορέα ότι δεν συντρέχουν στο πρόσωπό του οι οριζόμενοι στην παράγραφο λόγοι αποκλεισμού.</w:t>
      </w:r>
    </w:p>
    <w:p w14:paraId="16F4F2B7" w14:textId="235D9CE8" w:rsidR="00D3541D" w:rsidRPr="00603221" w:rsidRDefault="00AD492D">
      <w:pPr>
        <w:rPr>
          <w:rFonts w:ascii="Tahoma" w:hAnsi="Tahoma" w:cs="Tahoma"/>
          <w:szCs w:val="22"/>
          <w:lang w:val="el-GR"/>
        </w:rPr>
      </w:pPr>
      <w:r>
        <w:rPr>
          <w:rFonts w:ascii="Tahoma" w:hAnsi="Tahoma" w:cs="Tahoma"/>
          <w:b/>
          <w:bCs/>
          <w:szCs w:val="22"/>
          <w:lang w:val="el-GR"/>
        </w:rPr>
        <w:t>ε</w:t>
      </w:r>
      <w:r w:rsidR="003355E7" w:rsidRPr="00603221">
        <w:rPr>
          <w:rFonts w:ascii="Tahoma" w:hAnsi="Tahoma" w:cs="Tahoma"/>
          <w:b/>
          <w:bCs/>
          <w:szCs w:val="22"/>
          <w:lang w:val="el-GR"/>
        </w:rPr>
        <w:t xml:space="preserve">) </w:t>
      </w:r>
      <w:r w:rsidR="003355E7" w:rsidRPr="00603221">
        <w:rPr>
          <w:rFonts w:ascii="Tahoma" w:hAnsi="Tahoma" w:cs="Tahoma"/>
          <w:szCs w:val="22"/>
          <w:lang w:val="el-GR"/>
        </w:rPr>
        <w:t xml:space="preserve">για την παράγραφο </w:t>
      </w:r>
      <w:r w:rsidR="00153F0B" w:rsidRPr="00603221">
        <w:rPr>
          <w:rFonts w:ascii="Tahoma" w:hAnsi="Tahoma" w:cs="Tahoma"/>
          <w:b/>
          <w:szCs w:val="22"/>
          <w:lang w:val="el-GR"/>
        </w:rPr>
        <w:fldChar w:fldCharType="begin"/>
      </w:r>
      <w:r w:rsidR="00153F0B" w:rsidRPr="00603221">
        <w:rPr>
          <w:rFonts w:ascii="Tahoma" w:hAnsi="Tahoma" w:cs="Tahoma"/>
          <w:b/>
          <w:szCs w:val="22"/>
          <w:lang w:val="el-GR"/>
        </w:rPr>
        <w:instrText xml:space="preserve"> REF _Ref496540821 \r \h  \* MERGEFORMAT </w:instrText>
      </w:r>
      <w:r w:rsidR="00153F0B" w:rsidRPr="00603221">
        <w:rPr>
          <w:rFonts w:ascii="Tahoma" w:hAnsi="Tahoma" w:cs="Tahoma"/>
          <w:b/>
          <w:szCs w:val="22"/>
          <w:lang w:val="el-GR"/>
        </w:rPr>
      </w:r>
      <w:r w:rsidR="00153F0B" w:rsidRPr="00603221">
        <w:rPr>
          <w:rFonts w:ascii="Tahoma" w:hAnsi="Tahoma" w:cs="Tahoma"/>
          <w:b/>
          <w:szCs w:val="22"/>
          <w:lang w:val="el-GR"/>
        </w:rPr>
        <w:fldChar w:fldCharType="separate"/>
      </w:r>
      <w:r w:rsidR="00CA3E14">
        <w:rPr>
          <w:rFonts w:ascii="Tahoma" w:hAnsi="Tahoma" w:cs="Tahoma"/>
          <w:b/>
          <w:szCs w:val="22"/>
          <w:cs/>
          <w:lang w:val="el-GR"/>
        </w:rPr>
        <w:t>‎</w:t>
      </w:r>
      <w:r w:rsidR="00CA3E14">
        <w:rPr>
          <w:rFonts w:ascii="Tahoma" w:hAnsi="Tahoma" w:cs="Tahoma"/>
          <w:b/>
          <w:szCs w:val="22"/>
          <w:lang w:val="el-GR"/>
        </w:rPr>
        <w:t>2.2.3.8</w:t>
      </w:r>
      <w:r w:rsidR="00153F0B" w:rsidRPr="00603221">
        <w:rPr>
          <w:rFonts w:ascii="Tahoma" w:hAnsi="Tahoma" w:cs="Tahoma"/>
          <w:b/>
          <w:szCs w:val="22"/>
          <w:lang w:val="el-GR"/>
        </w:rPr>
        <w:fldChar w:fldCharType="end"/>
      </w:r>
      <w:r w:rsidR="00153F0B" w:rsidRPr="00603221">
        <w:rPr>
          <w:rFonts w:ascii="Tahoma" w:hAnsi="Tahoma" w:cs="Tahoma"/>
          <w:b/>
          <w:szCs w:val="22"/>
          <w:lang w:val="el-GR"/>
        </w:rPr>
        <w:t xml:space="preserve"> </w:t>
      </w:r>
      <w:r w:rsidR="00D3541D" w:rsidRPr="00603221">
        <w:rPr>
          <w:rFonts w:ascii="Tahoma" w:hAnsi="Tahoma" w:cs="Tahoma"/>
          <w:szCs w:val="22"/>
          <w:lang w:val="el-GR"/>
        </w:rPr>
        <w:t>:</w:t>
      </w:r>
    </w:p>
    <w:p w14:paraId="4E10126C" w14:textId="77777777" w:rsidR="008338F0" w:rsidRDefault="003355E7">
      <w:pPr>
        <w:rPr>
          <w:rFonts w:ascii="Tahoma" w:hAnsi="Tahoma" w:cs="Tahoma"/>
          <w:szCs w:val="22"/>
          <w:lang w:val="el-GR"/>
        </w:rPr>
      </w:pPr>
      <w:r w:rsidRPr="00603221">
        <w:rPr>
          <w:rFonts w:ascii="Tahoma" w:hAnsi="Tahoma" w:cs="Tahoma"/>
          <w:szCs w:val="22"/>
          <w:lang w:val="el-GR"/>
        </w:rPr>
        <w:lastRenderedPageBreak/>
        <w:t>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14:paraId="599F9F10" w14:textId="77777777" w:rsidR="004D042A" w:rsidRPr="00FF2F4F" w:rsidRDefault="004D042A" w:rsidP="004D042A">
      <w:pPr>
        <w:rPr>
          <w:rFonts w:ascii="Tahoma" w:hAnsi="Tahoma" w:cs="Tahoma"/>
          <w:szCs w:val="22"/>
          <w:lang w:val="el-GR"/>
        </w:rPr>
      </w:pPr>
      <w:r w:rsidRPr="00FF2F4F">
        <w:rPr>
          <w:rFonts w:ascii="Tahoma" w:hAnsi="Tahoma" w:cs="Tahoma"/>
          <w:szCs w:val="22"/>
          <w:lang w:val="el-GR"/>
        </w:rPr>
        <w:t>Στην περίπτωση υποβολής ένορκων βεβαιώσεων αυτές θα πρέπει να έχουν συνταχθεί με ημερομηνία έως</w:t>
      </w:r>
      <w:r>
        <w:rPr>
          <w:lang w:val="el-GR"/>
        </w:rPr>
        <w:t xml:space="preserve"> </w:t>
      </w:r>
      <w:r w:rsidRPr="00FF2F4F">
        <w:rPr>
          <w:rFonts w:ascii="Tahoma" w:hAnsi="Tahoma" w:cs="Tahoma"/>
          <w:szCs w:val="22"/>
          <w:lang w:val="el-GR"/>
        </w:rPr>
        <w:t xml:space="preserve">τρεις (3) μήνες πριν την υποβολή τους.  </w:t>
      </w:r>
    </w:p>
    <w:p w14:paraId="5BA5FCE1" w14:textId="31CC716C" w:rsidR="004D042A" w:rsidRPr="00FF2F4F" w:rsidRDefault="004D042A" w:rsidP="004D042A">
      <w:pPr>
        <w:rPr>
          <w:rFonts w:ascii="Tahoma" w:hAnsi="Tahoma" w:cs="Tahoma"/>
          <w:szCs w:val="22"/>
          <w:lang w:val="el-GR"/>
        </w:rPr>
      </w:pPr>
      <w:r w:rsidRPr="00FF2F4F">
        <w:rPr>
          <w:rFonts w:ascii="Tahoma" w:hAnsi="Tahoma" w:cs="Tahoma"/>
          <w:szCs w:val="22"/>
          <w:lang w:val="el-GR"/>
        </w:rPr>
        <w:t xml:space="preserve">Οι υπεύθυνες δηλώσεις που υποβάλλονται θα πρέπει να έχουν συνταχθεί με ημερομηνία μετά την </w:t>
      </w:r>
      <w:r w:rsidR="00081F94" w:rsidRPr="00A0278E">
        <w:rPr>
          <w:rFonts w:ascii="Tahoma" w:hAnsi="Tahoma" w:cs="Tahoma"/>
          <w:szCs w:val="22"/>
          <w:lang w:val="el-GR"/>
        </w:rPr>
        <w:t>μετά την κοινοποίηση της πρόσκλησης για την υποβολή των δικαιολογητικών</w:t>
      </w:r>
      <w:r w:rsidRPr="00FF2F4F">
        <w:rPr>
          <w:rFonts w:ascii="Tahoma" w:hAnsi="Tahoma" w:cs="Tahoma"/>
          <w:szCs w:val="22"/>
          <w:lang w:val="el-GR"/>
        </w:rPr>
        <w:t xml:space="preserve">. </w:t>
      </w:r>
    </w:p>
    <w:p w14:paraId="09E33C4D" w14:textId="77777777" w:rsidR="004D042A" w:rsidRPr="00603221" w:rsidRDefault="004D042A">
      <w:pPr>
        <w:rPr>
          <w:rFonts w:ascii="Tahoma" w:hAnsi="Tahoma" w:cs="Tahoma"/>
          <w:b/>
          <w:bCs/>
          <w:szCs w:val="22"/>
          <w:lang w:val="el-GR"/>
        </w:rPr>
      </w:pPr>
    </w:p>
    <w:p w14:paraId="6D8D1369" w14:textId="4C10F766" w:rsidR="008338F0" w:rsidRPr="00603221" w:rsidRDefault="003355E7">
      <w:pPr>
        <w:rPr>
          <w:rFonts w:ascii="Tahoma" w:hAnsi="Tahoma" w:cs="Tahoma"/>
          <w:b/>
          <w:szCs w:val="22"/>
          <w:lang w:val="el-GR"/>
        </w:rPr>
      </w:pPr>
      <w:r w:rsidRPr="00603221">
        <w:rPr>
          <w:rFonts w:ascii="Tahoma" w:hAnsi="Tahoma" w:cs="Tahoma"/>
          <w:b/>
          <w:bCs/>
          <w:szCs w:val="22"/>
          <w:lang w:val="en-US"/>
        </w:rPr>
        <w:t>B</w:t>
      </w:r>
      <w:r w:rsidRPr="00603221">
        <w:rPr>
          <w:rFonts w:ascii="Tahoma" w:hAnsi="Tahoma" w:cs="Tahoma"/>
          <w:b/>
          <w:bCs/>
          <w:szCs w:val="22"/>
          <w:lang w:val="el-GR"/>
        </w:rPr>
        <w:t>. 2.</w:t>
      </w:r>
      <w:r w:rsidRPr="00603221">
        <w:rPr>
          <w:rFonts w:ascii="Tahoma" w:hAnsi="Tahoma" w:cs="Tahoma"/>
          <w:b/>
          <w:szCs w:val="22"/>
          <w:lang w:val="el-GR"/>
        </w:rPr>
        <w:t xml:space="preserve"> Για την απόδειξη της απαίτησης της παραγράφου </w:t>
      </w:r>
      <w:r w:rsidR="00B622FA" w:rsidRPr="00603221">
        <w:rPr>
          <w:rFonts w:ascii="Tahoma" w:hAnsi="Tahoma" w:cs="Tahoma"/>
          <w:b/>
          <w:szCs w:val="22"/>
          <w:lang w:val="el-GR"/>
        </w:rPr>
        <w:fldChar w:fldCharType="begin"/>
      </w:r>
      <w:r w:rsidR="00B622FA" w:rsidRPr="00603221">
        <w:rPr>
          <w:rFonts w:ascii="Tahoma" w:hAnsi="Tahoma" w:cs="Tahoma"/>
          <w:b/>
          <w:szCs w:val="22"/>
          <w:lang w:val="el-GR"/>
        </w:rPr>
        <w:instrText xml:space="preserve"> REF _Ref496541206 \r \h </w:instrText>
      </w:r>
      <w:r w:rsidR="00DF02B0" w:rsidRPr="006719D5">
        <w:rPr>
          <w:rFonts w:ascii="Tahoma" w:hAnsi="Tahoma" w:cs="Tahoma"/>
          <w:b/>
          <w:szCs w:val="22"/>
          <w:lang w:val="el-GR"/>
        </w:rPr>
        <w:instrText xml:space="preserve"> \* MERGEFORMAT </w:instrText>
      </w:r>
      <w:r w:rsidR="00B622FA" w:rsidRPr="00603221">
        <w:rPr>
          <w:rFonts w:ascii="Tahoma" w:hAnsi="Tahoma" w:cs="Tahoma"/>
          <w:b/>
          <w:szCs w:val="22"/>
          <w:lang w:val="el-GR"/>
        </w:rPr>
      </w:r>
      <w:r w:rsidR="00B622FA" w:rsidRPr="00603221">
        <w:rPr>
          <w:rFonts w:ascii="Tahoma" w:hAnsi="Tahoma" w:cs="Tahoma"/>
          <w:b/>
          <w:szCs w:val="22"/>
          <w:lang w:val="el-GR"/>
        </w:rPr>
        <w:fldChar w:fldCharType="separate"/>
      </w:r>
      <w:r w:rsidR="00CA3E14">
        <w:rPr>
          <w:rFonts w:ascii="Tahoma" w:hAnsi="Tahoma" w:cs="Tahoma"/>
          <w:b/>
          <w:szCs w:val="22"/>
          <w:cs/>
          <w:lang w:val="el-GR"/>
        </w:rPr>
        <w:t>‎</w:t>
      </w:r>
      <w:r w:rsidR="00CA3E14">
        <w:rPr>
          <w:rFonts w:ascii="Tahoma" w:hAnsi="Tahoma" w:cs="Tahoma"/>
          <w:b/>
          <w:szCs w:val="22"/>
          <w:lang w:val="el-GR"/>
        </w:rPr>
        <w:t>2.2.4</w:t>
      </w:r>
      <w:r w:rsidR="00B622FA" w:rsidRPr="00603221">
        <w:rPr>
          <w:rFonts w:ascii="Tahoma" w:hAnsi="Tahoma" w:cs="Tahoma"/>
          <w:b/>
          <w:szCs w:val="22"/>
          <w:lang w:val="el-GR"/>
        </w:rPr>
        <w:fldChar w:fldCharType="end"/>
      </w:r>
      <w:r w:rsidRPr="00603221">
        <w:rPr>
          <w:rFonts w:ascii="Tahoma" w:hAnsi="Tahoma" w:cs="Tahoma"/>
          <w:b/>
          <w:szCs w:val="22"/>
          <w:lang w:val="el-GR"/>
        </w:rPr>
        <w:t xml:space="preserve"> (απόδειξη καταλληλόλητας για την άσκηση επαγγελματικής </w:t>
      </w:r>
      <w:r w:rsidRPr="00603221">
        <w:rPr>
          <w:rFonts w:ascii="Tahoma" w:hAnsi="Tahoma" w:cs="Tahoma"/>
          <w:b/>
          <w:szCs w:val="22"/>
          <w:lang w:val="el-GR"/>
        </w:rPr>
        <w:lastRenderedPageBreak/>
        <w:t>δραστηριότητας) προσκομίζουν</w:t>
      </w:r>
      <w:r w:rsidR="003822A5" w:rsidRPr="00603221">
        <w:rPr>
          <w:rFonts w:ascii="Tahoma" w:hAnsi="Tahoma" w:cs="Tahoma"/>
          <w:b/>
          <w:szCs w:val="22"/>
          <w:lang w:val="el-GR"/>
        </w:rPr>
        <w:t xml:space="preserve"> τα αναφερόμενα στον κατωτέρω πίνακα</w:t>
      </w:r>
      <w:r w:rsidR="00E1337D" w:rsidRPr="00603221">
        <w:rPr>
          <w:rFonts w:ascii="Tahoma" w:hAnsi="Tahoma" w:cs="Tahoma"/>
          <w:b/>
          <w:szCs w:val="22"/>
          <w:lang w:val="el-GR"/>
        </w:rPr>
        <w:t xml:space="preserve"> </w:t>
      </w:r>
      <w:r w:rsidRPr="00603221">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696648" w14:paraId="5EFC988D" w14:textId="77777777" w:rsidTr="009C5EA6">
        <w:trPr>
          <w:trHeight w:val="711"/>
        </w:trPr>
        <w:tc>
          <w:tcPr>
            <w:tcW w:w="675" w:type="dxa"/>
            <w:shd w:val="clear" w:color="auto" w:fill="D9D9D9"/>
          </w:tcPr>
          <w:p w14:paraId="582EA13F" w14:textId="77777777" w:rsidR="00D56132" w:rsidRPr="00603221" w:rsidRDefault="00D56132" w:rsidP="009C5EA6">
            <w:pPr>
              <w:rPr>
                <w:rFonts w:ascii="Tahoma" w:hAnsi="Tahoma" w:cs="Tahoma"/>
                <w:b/>
                <w:szCs w:val="22"/>
              </w:rPr>
            </w:pPr>
            <w:r w:rsidRPr="00603221">
              <w:rPr>
                <w:rFonts w:ascii="Tahoma" w:hAnsi="Tahoma" w:cs="Tahoma"/>
                <w:b/>
                <w:szCs w:val="22"/>
                <w:lang w:val="el-GR"/>
              </w:rPr>
              <w:t>1</w:t>
            </w:r>
            <w:r w:rsidRPr="00603221">
              <w:rPr>
                <w:rFonts w:ascii="Tahoma" w:hAnsi="Tahoma" w:cs="Tahoma"/>
                <w:b/>
                <w:szCs w:val="22"/>
              </w:rPr>
              <w:t>.</w:t>
            </w:r>
          </w:p>
        </w:tc>
        <w:tc>
          <w:tcPr>
            <w:tcW w:w="9180" w:type="dxa"/>
            <w:shd w:val="clear" w:color="auto" w:fill="D9D9D9"/>
          </w:tcPr>
          <w:p w14:paraId="0FECE2B4" w14:textId="0A6BBA5E" w:rsidR="00915C7C" w:rsidRPr="00603221" w:rsidRDefault="00D56132" w:rsidP="00915C7C">
            <w:pPr>
              <w:pStyle w:val="Tabletext"/>
              <w:jc w:val="both"/>
              <w:rPr>
                <w:rFonts w:cs="Tahoma"/>
                <w:b/>
                <w:bCs/>
                <w:sz w:val="22"/>
                <w:szCs w:val="22"/>
              </w:rPr>
            </w:pPr>
            <w:r w:rsidRPr="0052245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Pr="008F6F58">
              <w:rPr>
                <w:rFonts w:cs="Tahoma"/>
                <w:b/>
                <w:bCs/>
                <w:sz w:val="22"/>
                <w:szCs w:val="22"/>
              </w:rPr>
              <w:t xml:space="preserve">, </w:t>
            </w:r>
            <w:r w:rsidR="008F6F58" w:rsidRPr="008F6F58">
              <w:rPr>
                <w:rFonts w:cs="Tahoma"/>
                <w:b/>
                <w:bCs/>
                <w:sz w:val="22"/>
                <w:szCs w:val="22"/>
              </w:rPr>
              <w:t>ήτοι παροχή οικονομικών ή/και χρηματοοικονομικών ή/και χρηματοπιστωτικών ή/και επιχειρηματικών συμβουλευτικών υπηρεσιών.</w:t>
            </w:r>
            <w:r w:rsidR="00915C7C" w:rsidRPr="00603221">
              <w:rPr>
                <w:rFonts w:cs="Tahoma"/>
                <w:b/>
                <w:bCs/>
                <w:sz w:val="22"/>
                <w:szCs w:val="22"/>
              </w:rPr>
              <w:t xml:space="preserve"> </w:t>
            </w:r>
          </w:p>
          <w:p w14:paraId="0DC1CDB0" w14:textId="19A97412" w:rsidR="00D56132" w:rsidRPr="00603221" w:rsidRDefault="00D56132" w:rsidP="00915C7C">
            <w:pPr>
              <w:autoSpaceDE w:val="0"/>
              <w:autoSpaceDN w:val="0"/>
              <w:adjustRightInd w:val="0"/>
              <w:rPr>
                <w:rFonts w:ascii="Tahoma" w:hAnsi="Tahoma" w:cs="Tahoma"/>
                <w:szCs w:val="22"/>
                <w:lang w:val="el-GR" w:eastAsia="el-GR"/>
              </w:rPr>
            </w:pPr>
            <w:r w:rsidRPr="00603221">
              <w:rPr>
                <w:rFonts w:ascii="Tahoma" w:hAnsi="Tahoma" w:cs="Tahoma"/>
                <w:szCs w:val="22"/>
                <w:lang w:val="el-GR"/>
              </w:rPr>
              <w:t xml:space="preserve">Οι οικονομικοί φορείς οφείλουν να αποδείξουν το ανωτέρω κριτήριο ποιοτικής επιλογής </w:t>
            </w:r>
            <w:r w:rsidR="00DE6C78" w:rsidRPr="00603221">
              <w:rPr>
                <w:rFonts w:ascii="Tahoma" w:hAnsi="Tahoma" w:cs="Tahoma"/>
                <w:szCs w:val="22"/>
                <w:lang w:val="el-GR"/>
              </w:rPr>
              <w:t>υποβάλλοντας</w:t>
            </w:r>
            <w:r w:rsidRPr="00603221">
              <w:rPr>
                <w:rFonts w:ascii="Tahoma" w:hAnsi="Tahoma" w:cs="Tahoma"/>
                <w:szCs w:val="22"/>
                <w:lang w:val="el-GR"/>
              </w:rPr>
              <w:t xml:space="preserve"> τα ακόλουθα στοιχεία τεκμηρίωσης:</w:t>
            </w:r>
          </w:p>
        </w:tc>
      </w:tr>
      <w:tr w:rsidR="00D56132" w:rsidRPr="00696648" w14:paraId="48778A85" w14:textId="77777777" w:rsidTr="009C5EA6">
        <w:trPr>
          <w:trHeight w:val="1480"/>
        </w:trPr>
        <w:tc>
          <w:tcPr>
            <w:tcW w:w="675" w:type="dxa"/>
          </w:tcPr>
          <w:p w14:paraId="1B753B3B" w14:textId="77777777" w:rsidR="00D56132" w:rsidRPr="00603221" w:rsidRDefault="00D56132" w:rsidP="009C5EA6">
            <w:pPr>
              <w:rPr>
                <w:rFonts w:ascii="Tahoma" w:hAnsi="Tahoma" w:cs="Tahoma"/>
                <w:szCs w:val="22"/>
                <w:lang w:val="el-GR"/>
              </w:rPr>
            </w:pPr>
            <w:r w:rsidRPr="00603221">
              <w:rPr>
                <w:rFonts w:ascii="Tahoma" w:hAnsi="Tahoma" w:cs="Tahoma"/>
                <w:szCs w:val="22"/>
                <w:lang w:val="el-GR"/>
              </w:rPr>
              <w:t>1.1</w:t>
            </w:r>
          </w:p>
        </w:tc>
        <w:tc>
          <w:tcPr>
            <w:tcW w:w="9180" w:type="dxa"/>
          </w:tcPr>
          <w:p w14:paraId="1DDDA6B5" w14:textId="77777777" w:rsidR="00282306" w:rsidRPr="00282306" w:rsidRDefault="00282306" w:rsidP="00282306">
            <w:pPr>
              <w:autoSpaceDE w:val="0"/>
              <w:autoSpaceDN w:val="0"/>
              <w:adjustRightInd w:val="0"/>
              <w:spacing w:after="0"/>
              <w:rPr>
                <w:rFonts w:ascii="Tahoma" w:hAnsi="Tahoma" w:cs="Tahoma"/>
                <w:szCs w:val="22"/>
                <w:lang w:val="el-GR"/>
              </w:rPr>
            </w:pPr>
            <w:r w:rsidRPr="00282306">
              <w:rPr>
                <w:rFonts w:ascii="Tahoma" w:hAnsi="Tahoma" w:cs="Tahoma"/>
                <w:szCs w:val="22"/>
                <w:lang w:val="el-GR"/>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 </w:t>
            </w:r>
          </w:p>
          <w:p w14:paraId="7B6E1062" w14:textId="14337884" w:rsidR="00D05C7B" w:rsidRPr="00603221" w:rsidRDefault="00282306" w:rsidP="00282306">
            <w:pPr>
              <w:autoSpaceDE w:val="0"/>
              <w:autoSpaceDN w:val="0"/>
              <w:adjustRightInd w:val="0"/>
              <w:spacing w:after="0"/>
              <w:rPr>
                <w:rFonts w:ascii="Tahoma" w:hAnsi="Tahoma" w:cs="Tahoma"/>
                <w:szCs w:val="22"/>
                <w:lang w:val="el-GR" w:eastAsia="el-GR"/>
              </w:rPr>
            </w:pPr>
            <w:r w:rsidRPr="00282306">
              <w:rPr>
                <w:rFonts w:ascii="Tahoma" w:hAnsi="Tahoma" w:cs="Tahoma"/>
                <w:szCs w:val="22"/>
                <w:lang w:val="el-GR"/>
              </w:rPr>
              <w:t>Οι  εγκατεστημένοι στην Ελλάδα οικονομικοί φορείς προσκομίζουν βεβαίωση εγγραφής στο οικείο επαγγελματικό μητρώο.</w:t>
            </w:r>
            <w:r w:rsidR="00D05C7B" w:rsidRPr="00603221">
              <w:rPr>
                <w:rFonts w:ascii="Tahoma" w:hAnsi="Tahoma" w:cs="Tahoma"/>
                <w:szCs w:val="22"/>
                <w:lang w:val="el-GR"/>
              </w:rPr>
              <w:t>.</w:t>
            </w:r>
          </w:p>
        </w:tc>
      </w:tr>
    </w:tbl>
    <w:p w14:paraId="39FEC0E0" w14:textId="77777777" w:rsidR="0041248A" w:rsidRDefault="0041248A">
      <w:pPr>
        <w:rPr>
          <w:rFonts w:ascii="Tahoma" w:hAnsi="Tahoma" w:cs="Tahoma"/>
          <w:b/>
          <w:szCs w:val="22"/>
          <w:lang w:val="el-GR"/>
        </w:rPr>
      </w:pPr>
    </w:p>
    <w:p w14:paraId="6D5EBFD9" w14:textId="77777777" w:rsidR="00282306" w:rsidRPr="0041248A" w:rsidRDefault="00282306" w:rsidP="00282306">
      <w:pPr>
        <w:rPr>
          <w:rFonts w:ascii="Tahoma" w:hAnsi="Tahoma" w:cs="Tahoma"/>
          <w:bCs/>
          <w:szCs w:val="22"/>
          <w:lang w:val="el-GR"/>
        </w:rPr>
      </w:pPr>
      <w:bookmarkStart w:id="87" w:name="_Hlk35424944"/>
      <w:r w:rsidRPr="0041248A">
        <w:rPr>
          <w:rFonts w:ascii="Tahoma" w:hAnsi="Tahoma" w:cs="Tahoma"/>
          <w:bCs/>
          <w:szCs w:val="22"/>
          <w:lang w:val="el-GR"/>
        </w:rPr>
        <w:t xml:space="preserve">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w:t>
      </w:r>
      <w:r w:rsidRPr="0041248A">
        <w:rPr>
          <w:rFonts w:ascii="Tahoma" w:hAnsi="Tahoma" w:cs="Tahoma"/>
          <w:bCs/>
          <w:szCs w:val="22"/>
          <w:lang w:val="el-GR"/>
        </w:rPr>
        <w:lastRenderedPageBreak/>
        <w:t>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87"/>
    <w:p w14:paraId="6F0FE1B8" w14:textId="77777777" w:rsidR="00270326" w:rsidRPr="00603221" w:rsidRDefault="00270326">
      <w:pPr>
        <w:rPr>
          <w:rFonts w:ascii="Tahoma" w:hAnsi="Tahoma" w:cs="Tahoma"/>
          <w:szCs w:val="22"/>
          <w:lang w:val="el-GR"/>
        </w:rPr>
      </w:pPr>
    </w:p>
    <w:p w14:paraId="4F534B66" w14:textId="29659445" w:rsidR="00270326" w:rsidRPr="00603221" w:rsidRDefault="003355E7">
      <w:pPr>
        <w:rPr>
          <w:rFonts w:ascii="Tahoma" w:hAnsi="Tahoma" w:cs="Tahoma"/>
          <w:b/>
          <w:szCs w:val="22"/>
          <w:lang w:val="el-GR"/>
        </w:rPr>
      </w:pPr>
      <w:r w:rsidRPr="00603221">
        <w:rPr>
          <w:rFonts w:ascii="Tahoma" w:hAnsi="Tahoma" w:cs="Tahoma"/>
          <w:b/>
          <w:bCs/>
          <w:szCs w:val="22"/>
          <w:lang w:val="el-GR"/>
        </w:rPr>
        <w:t>Β.3.</w:t>
      </w:r>
      <w:r w:rsidRPr="00603221">
        <w:rPr>
          <w:rFonts w:ascii="Tahoma" w:hAnsi="Tahoma" w:cs="Tahoma"/>
          <w:b/>
          <w:szCs w:val="22"/>
          <w:lang w:val="el-GR"/>
        </w:rPr>
        <w:t xml:space="preserve"> Για την απόδειξη της οικονομικής και χρηματοοικονομικής επάρκειας της παραγράφου </w:t>
      </w:r>
      <w:r w:rsidR="00B622FA" w:rsidRPr="0045601B">
        <w:rPr>
          <w:rFonts w:ascii="Tahoma" w:hAnsi="Tahoma" w:cs="Tahoma"/>
          <w:b/>
          <w:szCs w:val="22"/>
          <w:lang w:val="el-GR"/>
        </w:rPr>
        <w:fldChar w:fldCharType="begin"/>
      </w:r>
      <w:r w:rsidR="00B622FA" w:rsidRPr="0045601B">
        <w:rPr>
          <w:rFonts w:ascii="Tahoma" w:hAnsi="Tahoma" w:cs="Tahoma"/>
          <w:b/>
          <w:szCs w:val="22"/>
          <w:lang w:val="el-GR"/>
        </w:rPr>
        <w:instrText xml:space="preserve"> REF _Ref496541508 \r \h  \* MERGEFORMAT </w:instrText>
      </w:r>
      <w:r w:rsidR="00B622FA" w:rsidRPr="0045601B">
        <w:rPr>
          <w:rFonts w:ascii="Tahoma" w:hAnsi="Tahoma" w:cs="Tahoma"/>
          <w:b/>
          <w:szCs w:val="22"/>
          <w:lang w:val="el-GR"/>
        </w:rPr>
      </w:r>
      <w:r w:rsidR="00B622FA" w:rsidRPr="0045601B">
        <w:rPr>
          <w:rFonts w:ascii="Tahoma" w:hAnsi="Tahoma" w:cs="Tahoma"/>
          <w:b/>
          <w:szCs w:val="22"/>
          <w:lang w:val="el-GR"/>
        </w:rPr>
        <w:fldChar w:fldCharType="separate"/>
      </w:r>
      <w:r w:rsidR="00CA3E14">
        <w:rPr>
          <w:rFonts w:ascii="Tahoma" w:hAnsi="Tahoma" w:cs="Tahoma"/>
          <w:b/>
          <w:szCs w:val="22"/>
          <w:cs/>
          <w:lang w:val="el-GR"/>
        </w:rPr>
        <w:t>‎</w:t>
      </w:r>
      <w:r w:rsidR="00CA3E14">
        <w:rPr>
          <w:rFonts w:ascii="Tahoma" w:hAnsi="Tahoma" w:cs="Tahoma"/>
          <w:b/>
          <w:szCs w:val="22"/>
          <w:lang w:val="el-GR"/>
        </w:rPr>
        <w:t>2.2.5</w:t>
      </w:r>
      <w:r w:rsidR="00B622FA" w:rsidRPr="0045601B">
        <w:rPr>
          <w:rFonts w:ascii="Tahoma" w:hAnsi="Tahoma" w:cs="Tahoma"/>
          <w:b/>
          <w:szCs w:val="22"/>
          <w:lang w:val="el-GR"/>
        </w:rPr>
        <w:fldChar w:fldCharType="end"/>
      </w:r>
      <w:r w:rsidRPr="00603221">
        <w:rPr>
          <w:rFonts w:ascii="Tahoma" w:hAnsi="Tahoma" w:cs="Tahoma"/>
          <w:b/>
          <w:szCs w:val="22"/>
          <w:lang w:val="el-GR"/>
        </w:rPr>
        <w:t xml:space="preserve"> οι οικονομικοί φορείς προσκομίζουν </w:t>
      </w:r>
      <w:r w:rsidR="003822A5" w:rsidRPr="00603221">
        <w:rPr>
          <w:rFonts w:ascii="Tahoma" w:hAnsi="Tahoma" w:cs="Tahoma"/>
          <w:b/>
          <w:szCs w:val="22"/>
          <w:lang w:val="el-GR"/>
        </w:rPr>
        <w:t>τα αναφερόμενα στον κατωτέρω πίνακα</w:t>
      </w:r>
      <w:r w:rsidR="00E1337D" w:rsidRPr="00603221">
        <w:rPr>
          <w:rFonts w:ascii="Tahoma" w:hAnsi="Tahoma" w:cs="Tahoma"/>
          <w:b/>
          <w:szCs w:val="22"/>
          <w:lang w:val="el-GR"/>
        </w:rPr>
        <w:t xml:space="preserve"> </w:t>
      </w:r>
      <w:r w:rsidRPr="00603221">
        <w:rPr>
          <w:rFonts w:ascii="Tahoma" w:hAnsi="Tahoma" w:cs="Tahoma"/>
          <w:b/>
          <w:szCs w:val="22"/>
          <w:lang w:val="el-GR"/>
        </w:rPr>
        <w:t xml:space="preserve"> </w:t>
      </w:r>
      <w:r w:rsidR="00270326" w:rsidRPr="00603221">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696648" w14:paraId="3B9B52D3" w14:textId="77777777" w:rsidTr="009C5EA6">
        <w:trPr>
          <w:trHeight w:val="711"/>
        </w:trPr>
        <w:tc>
          <w:tcPr>
            <w:tcW w:w="675" w:type="dxa"/>
            <w:shd w:val="clear" w:color="auto" w:fill="D9D9D9"/>
          </w:tcPr>
          <w:p w14:paraId="49807620" w14:textId="77777777" w:rsidR="00D56132" w:rsidRPr="00603221" w:rsidRDefault="00C40FB9" w:rsidP="009C5EA6">
            <w:pPr>
              <w:rPr>
                <w:rFonts w:ascii="Tahoma" w:hAnsi="Tahoma" w:cs="Tahoma"/>
                <w:b/>
                <w:szCs w:val="22"/>
              </w:rPr>
            </w:pPr>
            <w:r w:rsidRPr="00603221">
              <w:rPr>
                <w:rFonts w:ascii="Tahoma" w:hAnsi="Tahoma" w:cs="Tahoma"/>
                <w:b/>
                <w:szCs w:val="22"/>
                <w:lang w:val="el-GR"/>
              </w:rPr>
              <w:t>2</w:t>
            </w:r>
            <w:r w:rsidR="00D56132" w:rsidRPr="00603221">
              <w:rPr>
                <w:rFonts w:ascii="Tahoma" w:hAnsi="Tahoma" w:cs="Tahoma"/>
                <w:b/>
                <w:szCs w:val="22"/>
              </w:rPr>
              <w:t>.</w:t>
            </w:r>
          </w:p>
        </w:tc>
        <w:tc>
          <w:tcPr>
            <w:tcW w:w="9180" w:type="dxa"/>
            <w:shd w:val="clear" w:color="auto" w:fill="D9D9D9"/>
          </w:tcPr>
          <w:p w14:paraId="267092D1" w14:textId="0B28181A" w:rsidR="00AC45ED" w:rsidRPr="0045601B" w:rsidRDefault="00AC45ED" w:rsidP="0045601B">
            <w:pPr>
              <w:pStyle w:val="Tabletext"/>
              <w:jc w:val="both"/>
              <w:rPr>
                <w:rFonts w:cs="Tahoma"/>
                <w:b/>
                <w:bCs/>
                <w:szCs w:val="22"/>
              </w:rPr>
            </w:pPr>
            <w:r w:rsidRPr="0045601B">
              <w:rPr>
                <w:rFonts w:cs="Tahoma"/>
                <w:b/>
                <w:bCs/>
                <w:sz w:val="22"/>
                <w:szCs w:val="22"/>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w:t>
            </w:r>
            <w:r w:rsidR="001507D5" w:rsidRPr="0045601B">
              <w:rPr>
                <w:rFonts w:cs="Tahoma"/>
                <w:b/>
                <w:bCs/>
                <w:sz w:val="22"/>
                <w:szCs w:val="22"/>
              </w:rPr>
              <w:t>(2017-2018-2019)</w:t>
            </w:r>
            <w:r w:rsidR="001507D5">
              <w:rPr>
                <w:rFonts w:cs="Tahoma"/>
                <w:b/>
                <w:bCs/>
                <w:sz w:val="22"/>
                <w:szCs w:val="22"/>
              </w:rPr>
              <w:t xml:space="preserve"> </w:t>
            </w:r>
            <w:r w:rsidRPr="0045601B">
              <w:rPr>
                <w:rFonts w:cs="Tahoma"/>
                <w:b/>
                <w:bCs/>
                <w:sz w:val="22"/>
                <w:szCs w:val="22"/>
              </w:rPr>
              <w:t>ή, τις οικονομικές χρήσεις κατά τις οποίες ο οικονομικός φορέας δραστηριοποιείται, αν είναι λιγότερες από τρεις  συνολικά μεγαλύτερο από το 100% του προϋπολογισμού ανά τμήμα του υπό ανάθεση Έργου/του Τμήματος/Τμημάτων, για το οποίο υποβάλλει προσφορά. Σε περίπτωση που ο οικονομικός φορέας δραστηριοποιείται για χρονικό διάστημα μικρότερο των τριών (3) οικονομικών ετών, τότε ο μέσος ετήσιος κύκλος εργασιών αναφέρεται σε όσα οικονομικά έτη δραστηριοποιείται. Σε περίπτωση ένωσης οικονομικών φορέων η απαίτηση αυτή μπορεί να καλύπτεται αθροιστικά από τα μέλη αυτής.</w:t>
            </w:r>
          </w:p>
          <w:p w14:paraId="60407CF2" w14:textId="5202C0D9" w:rsidR="00D56132" w:rsidRPr="00603221" w:rsidRDefault="00D56132" w:rsidP="009C5EA6">
            <w:pPr>
              <w:autoSpaceDE w:val="0"/>
              <w:autoSpaceDN w:val="0"/>
              <w:adjustRightInd w:val="0"/>
              <w:rPr>
                <w:rFonts w:ascii="Tahoma" w:hAnsi="Tahoma" w:cs="Tahoma"/>
                <w:szCs w:val="22"/>
                <w:lang w:val="el-GR"/>
              </w:rPr>
            </w:pPr>
          </w:p>
          <w:p w14:paraId="6E4A8348" w14:textId="370BAB97" w:rsidR="00D56132" w:rsidRPr="00603221" w:rsidRDefault="00D56132" w:rsidP="009C5EA6">
            <w:pPr>
              <w:autoSpaceDE w:val="0"/>
              <w:autoSpaceDN w:val="0"/>
              <w:adjustRightInd w:val="0"/>
              <w:rPr>
                <w:rFonts w:ascii="Tahoma" w:hAnsi="Tahoma" w:cs="Tahoma"/>
                <w:szCs w:val="22"/>
                <w:lang w:val="el-GR" w:eastAsia="el-GR"/>
              </w:rPr>
            </w:pPr>
            <w:r w:rsidRPr="00603221">
              <w:rPr>
                <w:rFonts w:ascii="Tahoma" w:hAnsi="Tahoma" w:cs="Tahoma"/>
                <w:szCs w:val="22"/>
                <w:lang w:val="el-GR"/>
              </w:rPr>
              <w:t xml:space="preserve">Οι οικονομικοί φορείς οφείλουν να αποδείξουν το ανωτέρω κριτήριο ποιοτικής επιλογής </w:t>
            </w:r>
            <w:r w:rsidR="00624A1E" w:rsidRPr="00603221">
              <w:rPr>
                <w:rFonts w:ascii="Tahoma" w:hAnsi="Tahoma" w:cs="Tahoma"/>
                <w:szCs w:val="22"/>
                <w:lang w:val="el-GR"/>
              </w:rPr>
              <w:t>υποβάλλοντας</w:t>
            </w:r>
            <w:r w:rsidRPr="00603221">
              <w:rPr>
                <w:rFonts w:ascii="Tahoma" w:hAnsi="Tahoma" w:cs="Tahoma"/>
                <w:szCs w:val="22"/>
                <w:lang w:val="el-GR"/>
              </w:rPr>
              <w:t xml:space="preserve"> τα ακόλουθα στοιχεία τεκμηρίωσης:</w:t>
            </w:r>
          </w:p>
        </w:tc>
      </w:tr>
      <w:tr w:rsidR="00D56132" w:rsidRPr="00696648" w14:paraId="618BA4F3"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0C53142" w14:textId="77777777" w:rsidR="00D56132" w:rsidRPr="00603221" w:rsidRDefault="00C40FB9" w:rsidP="009C5EA6">
            <w:pPr>
              <w:rPr>
                <w:rFonts w:ascii="Tahoma" w:hAnsi="Tahoma" w:cs="Tahoma"/>
                <w:b/>
                <w:szCs w:val="22"/>
                <w:lang w:val="el-GR"/>
              </w:rPr>
            </w:pPr>
            <w:r w:rsidRPr="00603221">
              <w:rPr>
                <w:rFonts w:ascii="Tahoma" w:hAnsi="Tahoma" w:cs="Tahoma"/>
                <w:b/>
                <w:szCs w:val="22"/>
                <w:lang w:val="el-GR"/>
              </w:rPr>
              <w:t>2</w:t>
            </w:r>
            <w:r w:rsidR="00D56132" w:rsidRPr="00603221">
              <w:rPr>
                <w:rFonts w:ascii="Tahoma" w:hAnsi="Tahoma"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7FF8B31" w14:textId="3F41FC28" w:rsidR="00D56132" w:rsidRPr="00522451" w:rsidRDefault="00D56132" w:rsidP="003822A5">
            <w:pPr>
              <w:autoSpaceDE w:val="0"/>
              <w:autoSpaceDN w:val="0"/>
              <w:adjustRightInd w:val="0"/>
              <w:rPr>
                <w:rFonts w:ascii="Tahoma" w:hAnsi="Tahoma" w:cs="Tahoma"/>
                <w:b/>
                <w:szCs w:val="22"/>
                <w:lang w:val="el-GR" w:eastAsia="el-GR"/>
              </w:rPr>
            </w:pPr>
            <w:r w:rsidRPr="00522451">
              <w:rPr>
                <w:rFonts w:ascii="Tahoma" w:hAnsi="Tahoma" w:cs="Tahoma"/>
                <w:szCs w:val="22"/>
                <w:lang w:val="el-GR" w:eastAsia="el-GR"/>
              </w:rPr>
              <w:t>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που είναι</w:t>
            </w:r>
            <w:r w:rsidR="00E1337D" w:rsidRPr="00522451">
              <w:rPr>
                <w:rFonts w:ascii="Tahoma" w:hAnsi="Tahoma" w:cs="Tahoma"/>
                <w:szCs w:val="22"/>
                <w:lang w:val="el-GR" w:eastAsia="el-GR"/>
              </w:rPr>
              <w:t xml:space="preserve"> </w:t>
            </w:r>
            <w:r w:rsidRPr="00522451">
              <w:rPr>
                <w:rFonts w:ascii="Tahoma" w:hAnsi="Tahoma" w:cs="Tahoma"/>
                <w:szCs w:val="22"/>
                <w:lang w:val="el-GR" w:eastAsia="el-GR"/>
              </w:rPr>
              <w:t>εγκατεστημένος ο φορέας, ή δήλωση περί του συνολικού κύκλου εργασιών για τις οικονομικές χρήσεις 201</w:t>
            </w:r>
            <w:r w:rsidR="00311BC2">
              <w:rPr>
                <w:rFonts w:ascii="Tahoma" w:hAnsi="Tahoma" w:cs="Tahoma"/>
                <w:szCs w:val="22"/>
                <w:lang w:val="el-GR" w:eastAsia="el-GR"/>
              </w:rPr>
              <w:t>7</w:t>
            </w:r>
            <w:r w:rsidRPr="00522451">
              <w:rPr>
                <w:rFonts w:ascii="Tahoma" w:hAnsi="Tahoma" w:cs="Tahoma"/>
                <w:szCs w:val="22"/>
                <w:lang w:val="el-GR" w:eastAsia="el-GR"/>
              </w:rPr>
              <w:t>, 201</w:t>
            </w:r>
            <w:r w:rsidR="00311BC2">
              <w:rPr>
                <w:rFonts w:ascii="Tahoma" w:hAnsi="Tahoma" w:cs="Tahoma"/>
                <w:szCs w:val="22"/>
                <w:lang w:val="el-GR" w:eastAsia="el-GR"/>
              </w:rPr>
              <w:t>8</w:t>
            </w:r>
            <w:r w:rsidRPr="00522451">
              <w:rPr>
                <w:rFonts w:ascii="Tahoma" w:hAnsi="Tahoma" w:cs="Tahoma"/>
                <w:szCs w:val="22"/>
                <w:lang w:val="el-GR" w:eastAsia="el-GR"/>
              </w:rPr>
              <w:t>, 201</w:t>
            </w:r>
            <w:r w:rsidR="00311BC2">
              <w:rPr>
                <w:rFonts w:ascii="Tahoma" w:hAnsi="Tahoma" w:cs="Tahoma"/>
                <w:szCs w:val="22"/>
                <w:lang w:val="el-GR" w:eastAsia="el-GR"/>
              </w:rPr>
              <w:t>9</w:t>
            </w:r>
            <w:r w:rsidRPr="00522451">
              <w:rPr>
                <w:rFonts w:ascii="Tahoma" w:hAnsi="Tahoma" w:cs="Tahoma"/>
                <w:szCs w:val="22"/>
                <w:lang w:val="el-GR" w:eastAsia="el-GR"/>
              </w:rPr>
              <w:t>, συναρτήσει της ημερομηνίας σύστασης του</w:t>
            </w:r>
            <w:r w:rsidR="00E1337D" w:rsidRPr="00522451">
              <w:rPr>
                <w:rFonts w:ascii="Tahoma" w:hAnsi="Tahoma" w:cs="Tahoma"/>
                <w:szCs w:val="22"/>
                <w:lang w:val="el-GR" w:eastAsia="el-GR"/>
              </w:rPr>
              <w:t xml:space="preserve"> </w:t>
            </w:r>
            <w:r w:rsidRPr="00522451">
              <w:rPr>
                <w:rFonts w:ascii="Tahoma" w:hAnsi="Tahoma" w:cs="Tahoma"/>
                <w:szCs w:val="22"/>
                <w:lang w:val="el-GR" w:eastAsia="el-GR"/>
              </w:rPr>
              <w:t xml:space="preserve">οικονομικού φορέα ή </w:t>
            </w:r>
            <w:r w:rsidRPr="00522451">
              <w:rPr>
                <w:rFonts w:ascii="Tahoma" w:hAnsi="Tahoma" w:cs="Tahoma"/>
                <w:szCs w:val="22"/>
                <w:lang w:val="el-GR" w:eastAsia="el-GR"/>
              </w:rPr>
              <w:lastRenderedPageBreak/>
              <w:t>έναρξης των δραστηριοτήτων του, εφόσον είναι διαθέσιμες οι πληροφορίες για τον εν λόγω κύκλο εργασιών.</w:t>
            </w:r>
          </w:p>
        </w:tc>
      </w:tr>
    </w:tbl>
    <w:p w14:paraId="4543E96D" w14:textId="77777777" w:rsidR="00D56132" w:rsidRPr="00603221" w:rsidRDefault="00D56132">
      <w:pPr>
        <w:rPr>
          <w:rFonts w:ascii="Tahoma" w:hAnsi="Tahoma" w:cs="Tahoma"/>
          <w:b/>
          <w:szCs w:val="22"/>
          <w:lang w:val="el-GR"/>
        </w:rPr>
      </w:pPr>
    </w:p>
    <w:p w14:paraId="595ECAB2" w14:textId="4E961BE4" w:rsidR="008338F0" w:rsidRPr="00603221" w:rsidRDefault="003355E7">
      <w:pPr>
        <w:rPr>
          <w:rFonts w:ascii="Tahoma" w:hAnsi="Tahoma" w:cs="Tahoma"/>
          <w:b/>
          <w:szCs w:val="22"/>
          <w:lang w:val="el-GR"/>
        </w:rPr>
      </w:pPr>
      <w:r w:rsidRPr="00603221">
        <w:rPr>
          <w:rFonts w:ascii="Tahoma" w:hAnsi="Tahoma" w:cs="Tahoma"/>
          <w:b/>
          <w:bCs/>
          <w:szCs w:val="22"/>
          <w:lang w:val="el-GR"/>
        </w:rPr>
        <w:t xml:space="preserve">Β.4. </w:t>
      </w:r>
      <w:r w:rsidRPr="00603221">
        <w:rPr>
          <w:rFonts w:ascii="Tahoma" w:hAnsi="Tahoma" w:cs="Tahoma"/>
          <w:b/>
          <w:szCs w:val="22"/>
          <w:lang w:val="el-GR"/>
        </w:rPr>
        <w:t xml:space="preserve">Για την απόδειξη της τεχνικής ικανότητας της παραγράφου </w:t>
      </w:r>
      <w:r w:rsidR="00B622FA" w:rsidRPr="00603221">
        <w:rPr>
          <w:rFonts w:ascii="Tahoma" w:hAnsi="Tahoma" w:cs="Tahoma"/>
          <w:b/>
          <w:szCs w:val="22"/>
          <w:lang w:val="el-GR"/>
        </w:rPr>
        <w:fldChar w:fldCharType="begin"/>
      </w:r>
      <w:r w:rsidR="00B622FA" w:rsidRPr="00603221">
        <w:rPr>
          <w:rFonts w:ascii="Tahoma" w:hAnsi="Tahoma" w:cs="Tahoma"/>
          <w:b/>
          <w:szCs w:val="22"/>
          <w:lang w:val="el-GR"/>
        </w:rPr>
        <w:instrText xml:space="preserve"> REF _Ref496541556 \r \h </w:instrText>
      </w:r>
      <w:r w:rsidR="00DF02B0" w:rsidRPr="006719D5">
        <w:rPr>
          <w:rFonts w:ascii="Tahoma" w:hAnsi="Tahoma" w:cs="Tahoma"/>
          <w:b/>
          <w:szCs w:val="22"/>
          <w:lang w:val="el-GR"/>
        </w:rPr>
        <w:instrText xml:space="preserve"> \* MERGEFORMAT </w:instrText>
      </w:r>
      <w:r w:rsidR="00B622FA" w:rsidRPr="00603221">
        <w:rPr>
          <w:rFonts w:ascii="Tahoma" w:hAnsi="Tahoma" w:cs="Tahoma"/>
          <w:b/>
          <w:szCs w:val="22"/>
          <w:lang w:val="el-GR"/>
        </w:rPr>
      </w:r>
      <w:r w:rsidR="00B622FA" w:rsidRPr="00603221">
        <w:rPr>
          <w:rFonts w:ascii="Tahoma" w:hAnsi="Tahoma" w:cs="Tahoma"/>
          <w:b/>
          <w:szCs w:val="22"/>
          <w:lang w:val="el-GR"/>
        </w:rPr>
        <w:fldChar w:fldCharType="separate"/>
      </w:r>
      <w:r w:rsidR="00CA3E14">
        <w:rPr>
          <w:rFonts w:ascii="Tahoma" w:hAnsi="Tahoma" w:cs="Tahoma"/>
          <w:b/>
          <w:szCs w:val="22"/>
          <w:cs/>
          <w:lang w:val="el-GR"/>
        </w:rPr>
        <w:t>‎</w:t>
      </w:r>
      <w:r w:rsidR="00CA3E14">
        <w:rPr>
          <w:rFonts w:ascii="Tahoma" w:hAnsi="Tahoma" w:cs="Tahoma"/>
          <w:b/>
          <w:szCs w:val="22"/>
          <w:lang w:val="el-GR"/>
        </w:rPr>
        <w:t>2.2.6</w:t>
      </w:r>
      <w:r w:rsidR="00B622FA" w:rsidRPr="00603221">
        <w:rPr>
          <w:rFonts w:ascii="Tahoma" w:hAnsi="Tahoma" w:cs="Tahoma"/>
          <w:b/>
          <w:szCs w:val="22"/>
          <w:lang w:val="el-GR"/>
        </w:rPr>
        <w:fldChar w:fldCharType="end"/>
      </w:r>
      <w:r w:rsidRPr="00603221">
        <w:rPr>
          <w:rFonts w:ascii="Tahoma" w:hAnsi="Tahoma" w:cs="Tahoma"/>
          <w:b/>
          <w:szCs w:val="22"/>
          <w:lang w:val="el-GR"/>
        </w:rPr>
        <w:t xml:space="preserve"> οι οικονομικοί φορείς προσκομίζουν</w:t>
      </w:r>
      <w:r w:rsidR="00154368" w:rsidRPr="00603221">
        <w:rPr>
          <w:rFonts w:ascii="Tahoma" w:hAnsi="Tahoma" w:cs="Tahoma"/>
          <w:b/>
          <w:szCs w:val="22"/>
          <w:lang w:val="el-GR"/>
        </w:rPr>
        <w:t xml:space="preserve"> τα αναφερόμενα στον κατωτέρω πίνακα</w:t>
      </w:r>
      <w:r w:rsidR="00E1337D" w:rsidRPr="00603221">
        <w:rPr>
          <w:rFonts w:ascii="Tahoma" w:hAnsi="Tahoma" w:cs="Tahoma"/>
          <w:b/>
          <w:szCs w:val="22"/>
          <w:lang w:val="el-GR"/>
        </w:rPr>
        <w:t xml:space="preserve"> </w:t>
      </w:r>
      <w:r w:rsidR="00814752" w:rsidRPr="00603221">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696648" w14:paraId="268B702B" w14:textId="77777777" w:rsidTr="009C5EA6">
        <w:trPr>
          <w:trHeight w:val="1252"/>
        </w:trPr>
        <w:tc>
          <w:tcPr>
            <w:tcW w:w="675" w:type="dxa"/>
            <w:shd w:val="clear" w:color="auto" w:fill="D9D9D9"/>
          </w:tcPr>
          <w:p w14:paraId="2492EF2C" w14:textId="77777777" w:rsidR="007340CA" w:rsidRPr="00603221" w:rsidRDefault="00C40FB9" w:rsidP="009C5EA6">
            <w:pPr>
              <w:rPr>
                <w:rFonts w:ascii="Tahoma" w:hAnsi="Tahoma" w:cs="Tahoma"/>
                <w:b/>
                <w:szCs w:val="22"/>
                <w:lang w:val="el-GR"/>
              </w:rPr>
            </w:pPr>
            <w:r w:rsidRPr="00603221">
              <w:rPr>
                <w:rFonts w:ascii="Tahoma" w:hAnsi="Tahoma" w:cs="Tahoma"/>
                <w:b/>
                <w:szCs w:val="22"/>
                <w:lang w:val="el-GR"/>
              </w:rPr>
              <w:t>3</w:t>
            </w:r>
          </w:p>
        </w:tc>
        <w:tc>
          <w:tcPr>
            <w:tcW w:w="9180" w:type="dxa"/>
            <w:shd w:val="clear" w:color="auto" w:fill="D9D9D9"/>
          </w:tcPr>
          <w:p w14:paraId="56F81C9E" w14:textId="589F040F" w:rsidR="00427A25" w:rsidRPr="00987177" w:rsidRDefault="00427A25" w:rsidP="00427A25">
            <w:pPr>
              <w:rPr>
                <w:rFonts w:ascii="Tahoma" w:hAnsi="Tahoma" w:cs="Tahoma"/>
                <w:b/>
                <w:bCs/>
                <w:szCs w:val="22"/>
                <w:lang w:val="el-GR"/>
              </w:rPr>
            </w:pPr>
            <w:r w:rsidRPr="00987177">
              <w:rPr>
                <w:rFonts w:ascii="Tahoma" w:hAnsi="Tahoma" w:cs="Tahoma"/>
                <w:b/>
                <w:bCs/>
                <w:szCs w:val="22"/>
                <w:lang w:val="el-GR"/>
              </w:rPr>
              <w:t>Όσον αφορά στην τεχνική και επαγγελματική ικανότητα για την παρούσα διαδικασία σύναψης σύμβασης, οι οικονομικοί φορείς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Pr>
                <w:rFonts w:ascii="Tahoma" w:hAnsi="Tahoma" w:cs="Tahoma"/>
                <w:b/>
                <w:bCs/>
                <w:szCs w:val="22"/>
                <w:lang w:val="el-GR"/>
              </w:rPr>
              <w:t xml:space="preserve">, </w:t>
            </w:r>
            <w:r w:rsidRPr="00427A25">
              <w:rPr>
                <w:rFonts w:ascii="Tahoma" w:hAnsi="Tahoma" w:cs="Tahoma"/>
                <w:b/>
                <w:bCs/>
                <w:szCs w:val="22"/>
                <w:lang w:val="el-GR"/>
              </w:rPr>
              <w:t>σύμφωνα με τις παρ.</w:t>
            </w:r>
            <w:r>
              <w:rPr>
                <w:rFonts w:ascii="Tahoma" w:hAnsi="Tahoma" w:cs="Tahoma"/>
                <w:b/>
                <w:bCs/>
                <w:szCs w:val="22"/>
                <w:lang w:val="el-GR"/>
              </w:rPr>
              <w:t xml:space="preserve"> </w:t>
            </w:r>
            <w:r>
              <w:rPr>
                <w:rFonts w:ascii="Tahoma" w:hAnsi="Tahoma" w:cs="Tahoma"/>
                <w:b/>
                <w:bCs/>
                <w:szCs w:val="22"/>
                <w:lang w:val="el-GR"/>
              </w:rPr>
              <w:fldChar w:fldCharType="begin"/>
            </w:r>
            <w:r>
              <w:rPr>
                <w:rFonts w:ascii="Tahoma" w:hAnsi="Tahoma" w:cs="Tahoma"/>
                <w:b/>
                <w:bCs/>
                <w:szCs w:val="22"/>
                <w:lang w:val="el-GR"/>
              </w:rPr>
              <w:instrText xml:space="preserve"> REF _Ref53588855 \r \h </w:instrText>
            </w:r>
            <w:r>
              <w:rPr>
                <w:rFonts w:ascii="Tahoma" w:hAnsi="Tahoma" w:cs="Tahoma"/>
                <w:b/>
                <w:bCs/>
                <w:szCs w:val="22"/>
                <w:lang w:val="el-GR"/>
              </w:rPr>
            </w:r>
            <w:r>
              <w:rPr>
                <w:rFonts w:ascii="Tahoma" w:hAnsi="Tahoma" w:cs="Tahoma"/>
                <w:b/>
                <w:bCs/>
                <w:szCs w:val="22"/>
                <w:lang w:val="el-GR"/>
              </w:rPr>
              <w:fldChar w:fldCharType="separate"/>
            </w:r>
            <w:r w:rsidR="00CA3E14">
              <w:rPr>
                <w:rFonts w:ascii="Tahoma" w:hAnsi="Tahoma" w:cs="Tahoma"/>
                <w:b/>
                <w:bCs/>
                <w:szCs w:val="22"/>
                <w:cs/>
                <w:lang w:val="el-GR"/>
              </w:rPr>
              <w:t>‎</w:t>
            </w:r>
            <w:r w:rsidR="00CA3E14">
              <w:rPr>
                <w:rFonts w:ascii="Tahoma" w:hAnsi="Tahoma" w:cs="Tahoma"/>
                <w:b/>
                <w:bCs/>
                <w:szCs w:val="22"/>
                <w:lang w:val="el-GR"/>
              </w:rPr>
              <w:t>2.2.6.1</w:t>
            </w:r>
            <w:r>
              <w:rPr>
                <w:rFonts w:ascii="Tahoma" w:hAnsi="Tahoma" w:cs="Tahoma"/>
                <w:b/>
                <w:bCs/>
                <w:szCs w:val="22"/>
                <w:lang w:val="el-GR"/>
              </w:rPr>
              <w:fldChar w:fldCharType="end"/>
            </w:r>
            <w:r>
              <w:rPr>
                <w:rFonts w:ascii="Tahoma" w:hAnsi="Tahoma" w:cs="Tahoma"/>
                <w:b/>
                <w:bCs/>
                <w:szCs w:val="22"/>
                <w:lang w:val="el-GR"/>
              </w:rPr>
              <w:t xml:space="preserve"> και </w:t>
            </w:r>
            <w:r>
              <w:rPr>
                <w:rFonts w:ascii="Tahoma" w:hAnsi="Tahoma" w:cs="Tahoma"/>
                <w:b/>
                <w:bCs/>
                <w:szCs w:val="22"/>
                <w:lang w:val="el-GR"/>
              </w:rPr>
              <w:fldChar w:fldCharType="begin"/>
            </w:r>
            <w:r>
              <w:rPr>
                <w:rFonts w:ascii="Tahoma" w:hAnsi="Tahoma" w:cs="Tahoma"/>
                <w:b/>
                <w:bCs/>
                <w:szCs w:val="22"/>
                <w:lang w:val="el-GR"/>
              </w:rPr>
              <w:instrText xml:space="preserve"> REF _Ref53588858 \r \h </w:instrText>
            </w:r>
            <w:r>
              <w:rPr>
                <w:rFonts w:ascii="Tahoma" w:hAnsi="Tahoma" w:cs="Tahoma"/>
                <w:b/>
                <w:bCs/>
                <w:szCs w:val="22"/>
                <w:lang w:val="el-GR"/>
              </w:rPr>
            </w:r>
            <w:r>
              <w:rPr>
                <w:rFonts w:ascii="Tahoma" w:hAnsi="Tahoma" w:cs="Tahoma"/>
                <w:b/>
                <w:bCs/>
                <w:szCs w:val="22"/>
                <w:lang w:val="el-GR"/>
              </w:rPr>
              <w:fldChar w:fldCharType="separate"/>
            </w:r>
            <w:r w:rsidR="00CA3E14">
              <w:rPr>
                <w:rFonts w:ascii="Tahoma" w:hAnsi="Tahoma" w:cs="Tahoma"/>
                <w:b/>
                <w:bCs/>
                <w:szCs w:val="22"/>
                <w:cs/>
                <w:lang w:val="el-GR"/>
              </w:rPr>
              <w:t>‎</w:t>
            </w:r>
            <w:r w:rsidR="00CA3E14">
              <w:rPr>
                <w:rFonts w:ascii="Tahoma" w:hAnsi="Tahoma" w:cs="Tahoma"/>
                <w:b/>
                <w:bCs/>
                <w:szCs w:val="22"/>
                <w:lang w:val="el-GR"/>
              </w:rPr>
              <w:t>2.2.6.2</w:t>
            </w:r>
            <w:r>
              <w:rPr>
                <w:rFonts w:ascii="Tahoma" w:hAnsi="Tahoma" w:cs="Tahoma"/>
                <w:b/>
                <w:bCs/>
                <w:szCs w:val="22"/>
                <w:lang w:val="el-GR"/>
              </w:rPr>
              <w:fldChar w:fldCharType="end"/>
            </w:r>
            <w:r>
              <w:rPr>
                <w:rFonts w:ascii="Tahoma" w:hAnsi="Tahoma" w:cs="Tahoma"/>
                <w:b/>
                <w:bCs/>
                <w:szCs w:val="22"/>
                <w:lang w:val="el-GR"/>
              </w:rPr>
              <w:t xml:space="preserve">. </w:t>
            </w:r>
          </w:p>
          <w:p w14:paraId="568E276D" w14:textId="4DDA072E" w:rsidR="007340CA" w:rsidRPr="00603221" w:rsidRDefault="00154368" w:rsidP="009C5EA6">
            <w:pPr>
              <w:autoSpaceDE w:val="0"/>
              <w:autoSpaceDN w:val="0"/>
              <w:adjustRightInd w:val="0"/>
              <w:rPr>
                <w:rFonts w:ascii="Tahoma" w:hAnsi="Tahoma" w:cs="Tahoma"/>
                <w:szCs w:val="22"/>
                <w:lang w:val="el-GR"/>
              </w:rPr>
            </w:pPr>
            <w:r w:rsidRPr="00603221">
              <w:rPr>
                <w:rFonts w:ascii="Tahoma" w:hAnsi="Tahoma" w:cs="Tahoma"/>
                <w:szCs w:val="22"/>
                <w:lang w:val="el-GR"/>
              </w:rPr>
              <w:t xml:space="preserve">Οι οικονομικοί φορείς οφείλουν να αποδείξουν το ανωτέρω κριτήριο ποιοτικής επιλογής </w:t>
            </w:r>
            <w:r w:rsidR="00624A1E" w:rsidRPr="00603221">
              <w:rPr>
                <w:rFonts w:ascii="Tahoma" w:hAnsi="Tahoma" w:cs="Tahoma"/>
                <w:szCs w:val="22"/>
                <w:lang w:val="el-GR"/>
              </w:rPr>
              <w:t>υποβάλλοντας</w:t>
            </w:r>
            <w:r w:rsidRPr="00603221">
              <w:rPr>
                <w:rFonts w:ascii="Tahoma" w:hAnsi="Tahoma" w:cs="Tahoma"/>
                <w:szCs w:val="22"/>
                <w:lang w:val="el-GR"/>
              </w:rPr>
              <w:t xml:space="preserve"> τα ακόλουθα στοιχεία τεκμηρίωσης:</w:t>
            </w:r>
          </w:p>
        </w:tc>
      </w:tr>
      <w:tr w:rsidR="007340CA" w:rsidRPr="00696648" w14:paraId="3CC0A17D" w14:textId="77777777" w:rsidTr="009C5EA6">
        <w:tc>
          <w:tcPr>
            <w:tcW w:w="675" w:type="dxa"/>
          </w:tcPr>
          <w:p w14:paraId="4E5AE6DB" w14:textId="77777777" w:rsidR="007340CA" w:rsidRPr="00603221" w:rsidRDefault="00C40FB9" w:rsidP="009C5EA6">
            <w:pPr>
              <w:rPr>
                <w:rFonts w:ascii="Tahoma" w:hAnsi="Tahoma" w:cs="Tahoma"/>
                <w:szCs w:val="22"/>
              </w:rPr>
            </w:pPr>
            <w:r w:rsidRPr="00603221">
              <w:rPr>
                <w:rFonts w:ascii="Tahoma" w:hAnsi="Tahoma" w:cs="Tahoma"/>
                <w:szCs w:val="22"/>
                <w:lang w:val="el-GR"/>
              </w:rPr>
              <w:t>3</w:t>
            </w:r>
            <w:r w:rsidR="007340CA" w:rsidRPr="00603221">
              <w:rPr>
                <w:rFonts w:ascii="Tahoma" w:hAnsi="Tahoma" w:cs="Tahoma"/>
                <w:szCs w:val="22"/>
              </w:rPr>
              <w:t>.1</w:t>
            </w:r>
          </w:p>
        </w:tc>
        <w:tc>
          <w:tcPr>
            <w:tcW w:w="9180" w:type="dxa"/>
          </w:tcPr>
          <w:p w14:paraId="1057331B" w14:textId="035FEF04" w:rsidR="007340CA" w:rsidRPr="00603221" w:rsidRDefault="007340CA" w:rsidP="009C5EA6">
            <w:pPr>
              <w:pStyle w:val="Tabletext"/>
              <w:jc w:val="both"/>
              <w:rPr>
                <w:rFonts w:cs="Tahoma"/>
                <w:sz w:val="22"/>
                <w:szCs w:val="22"/>
              </w:rPr>
            </w:pPr>
            <w:r w:rsidRPr="00603221">
              <w:rPr>
                <w:rFonts w:cs="Tahoma"/>
                <w:sz w:val="22"/>
                <w:szCs w:val="22"/>
              </w:rPr>
              <w:t>Κατάλογο των κυριότερων συναφών έργων που εκτέλεσε υλοποίησε επιτυχώς ο οικονομικός φορέας,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
              <w:gridCol w:w="993"/>
              <w:gridCol w:w="1163"/>
              <w:gridCol w:w="1171"/>
              <w:gridCol w:w="1102"/>
              <w:gridCol w:w="1387"/>
              <w:gridCol w:w="1534"/>
              <w:gridCol w:w="1416"/>
            </w:tblGrid>
            <w:tr w:rsidR="003908A2" w:rsidRPr="00696648" w14:paraId="12A01FFD" w14:textId="77777777" w:rsidTr="00F20B98">
              <w:tc>
                <w:tcPr>
                  <w:tcW w:w="171" w:type="pct"/>
                  <w:shd w:val="clear" w:color="auto" w:fill="D9D9D9"/>
                </w:tcPr>
                <w:p w14:paraId="7C505A96" w14:textId="77777777" w:rsidR="003908A2" w:rsidRPr="00F20B98" w:rsidRDefault="003908A2" w:rsidP="00F20B98">
                  <w:pPr>
                    <w:tabs>
                      <w:tab w:val="left" w:pos="-2268"/>
                    </w:tabs>
                    <w:spacing w:line="276" w:lineRule="auto"/>
                    <w:ind w:left="-64" w:right="-129"/>
                    <w:jc w:val="center"/>
                    <w:rPr>
                      <w:rFonts w:ascii="Tahoma" w:hAnsi="Tahoma" w:cs="Tahoma"/>
                      <w:sz w:val="20"/>
                      <w:szCs w:val="20"/>
                    </w:rPr>
                  </w:pPr>
                  <w:r w:rsidRPr="00F20B98">
                    <w:rPr>
                      <w:rFonts w:ascii="Tahoma" w:hAnsi="Tahoma" w:cs="Tahoma"/>
                      <w:sz w:val="20"/>
                      <w:szCs w:val="20"/>
                    </w:rPr>
                    <w:t>Α/Α</w:t>
                  </w:r>
                </w:p>
              </w:tc>
              <w:tc>
                <w:tcPr>
                  <w:tcW w:w="547" w:type="pct"/>
                  <w:shd w:val="clear" w:color="auto" w:fill="D9D9D9"/>
                </w:tcPr>
                <w:p w14:paraId="31B02D25" w14:textId="77777777" w:rsidR="003908A2" w:rsidRPr="00F20B98" w:rsidRDefault="003908A2" w:rsidP="00F20B98">
                  <w:pPr>
                    <w:tabs>
                      <w:tab w:val="left" w:pos="-2268"/>
                    </w:tabs>
                    <w:spacing w:line="276" w:lineRule="auto"/>
                    <w:ind w:left="-64" w:right="-129"/>
                    <w:jc w:val="center"/>
                    <w:rPr>
                      <w:rFonts w:ascii="Tahoma" w:hAnsi="Tahoma" w:cs="Tahoma"/>
                      <w:sz w:val="20"/>
                      <w:szCs w:val="20"/>
                    </w:rPr>
                  </w:pPr>
                  <w:r w:rsidRPr="00F20B98">
                    <w:rPr>
                      <w:rFonts w:ascii="Tahoma" w:hAnsi="Tahoma" w:cs="Tahoma"/>
                      <w:sz w:val="20"/>
                      <w:szCs w:val="20"/>
                    </w:rPr>
                    <w:t>ΠΕΛΑΤΗΣ</w:t>
                  </w:r>
                </w:p>
              </w:tc>
              <w:tc>
                <w:tcPr>
                  <w:tcW w:w="641" w:type="pct"/>
                  <w:shd w:val="clear" w:color="auto" w:fill="D9D9D9"/>
                </w:tcPr>
                <w:p w14:paraId="4EC0B9A2" w14:textId="77777777" w:rsidR="003908A2" w:rsidRPr="00F20B98" w:rsidRDefault="003908A2" w:rsidP="00F20B98">
                  <w:pPr>
                    <w:tabs>
                      <w:tab w:val="left" w:pos="-2268"/>
                    </w:tabs>
                    <w:spacing w:line="276" w:lineRule="auto"/>
                    <w:ind w:left="-64" w:right="-129"/>
                    <w:jc w:val="center"/>
                    <w:rPr>
                      <w:rFonts w:ascii="Tahoma" w:hAnsi="Tahoma" w:cs="Tahoma"/>
                      <w:sz w:val="20"/>
                      <w:szCs w:val="20"/>
                    </w:rPr>
                  </w:pPr>
                  <w:r w:rsidRPr="00F20B98">
                    <w:rPr>
                      <w:rFonts w:ascii="Tahoma" w:hAnsi="Tahoma" w:cs="Tahoma"/>
                      <w:sz w:val="20"/>
                      <w:szCs w:val="20"/>
                    </w:rPr>
                    <w:t>ΣΥΝΤΟΜΗ ΠΕΡΙΓΡΑΦΗ ΤΟΥ ΕΡΓΟΥ</w:t>
                  </w:r>
                </w:p>
              </w:tc>
              <w:tc>
                <w:tcPr>
                  <w:tcW w:w="645" w:type="pct"/>
                  <w:shd w:val="clear" w:color="auto" w:fill="D9D9D9"/>
                </w:tcPr>
                <w:p w14:paraId="529E69D8" w14:textId="77777777" w:rsidR="003908A2" w:rsidRPr="00F20B98" w:rsidRDefault="003908A2" w:rsidP="00F20B98">
                  <w:pPr>
                    <w:tabs>
                      <w:tab w:val="left" w:pos="-2268"/>
                    </w:tabs>
                    <w:spacing w:line="276" w:lineRule="auto"/>
                    <w:ind w:left="-64" w:right="-129"/>
                    <w:jc w:val="center"/>
                    <w:rPr>
                      <w:rFonts w:ascii="Tahoma" w:hAnsi="Tahoma" w:cs="Tahoma"/>
                      <w:sz w:val="20"/>
                      <w:szCs w:val="20"/>
                    </w:rPr>
                  </w:pPr>
                  <w:r w:rsidRPr="00F20B98">
                    <w:rPr>
                      <w:rFonts w:ascii="Tahoma" w:hAnsi="Tahoma" w:cs="Tahoma"/>
                      <w:sz w:val="20"/>
                      <w:szCs w:val="20"/>
                    </w:rPr>
                    <w:t>ΔΙΑΡΚΕΙΑ ΕΚΤΕΛΕΣΗΣ ΕΡΓΟΥ</w:t>
                  </w:r>
                </w:p>
              </w:tc>
              <w:tc>
                <w:tcPr>
                  <w:tcW w:w="607" w:type="pct"/>
                  <w:shd w:val="clear" w:color="auto" w:fill="D9D9D9"/>
                </w:tcPr>
                <w:p w14:paraId="224F7630" w14:textId="77777777" w:rsidR="003908A2" w:rsidRPr="00F20B98" w:rsidRDefault="003908A2" w:rsidP="00F20B98">
                  <w:pPr>
                    <w:tabs>
                      <w:tab w:val="left" w:pos="-2268"/>
                    </w:tabs>
                    <w:spacing w:line="276" w:lineRule="auto"/>
                    <w:ind w:left="-64" w:right="-129"/>
                    <w:jc w:val="center"/>
                    <w:rPr>
                      <w:rFonts w:ascii="Tahoma" w:hAnsi="Tahoma" w:cs="Tahoma"/>
                      <w:sz w:val="20"/>
                      <w:szCs w:val="20"/>
                    </w:rPr>
                  </w:pPr>
                  <w:r w:rsidRPr="00F20B98">
                    <w:rPr>
                      <w:rFonts w:ascii="Tahoma" w:hAnsi="Tahoma" w:cs="Tahoma"/>
                      <w:sz w:val="20"/>
                      <w:szCs w:val="20"/>
                    </w:rPr>
                    <w:t>ΠΡΟΫΠΟ-ΛΟΓΙΣΜΟΣ</w:t>
                  </w:r>
                </w:p>
              </w:tc>
              <w:tc>
                <w:tcPr>
                  <w:tcW w:w="764" w:type="pct"/>
                  <w:shd w:val="clear" w:color="auto" w:fill="D9D9D9"/>
                </w:tcPr>
                <w:p w14:paraId="5D75C66F" w14:textId="77777777" w:rsidR="003908A2" w:rsidRPr="00F20B98" w:rsidRDefault="003908A2" w:rsidP="00F20B98">
                  <w:pPr>
                    <w:tabs>
                      <w:tab w:val="left" w:pos="-2268"/>
                    </w:tabs>
                    <w:spacing w:line="276" w:lineRule="auto"/>
                    <w:ind w:left="-64" w:right="-129"/>
                    <w:jc w:val="center"/>
                    <w:rPr>
                      <w:rFonts w:ascii="Tahoma" w:hAnsi="Tahoma" w:cs="Tahoma"/>
                      <w:sz w:val="20"/>
                      <w:szCs w:val="20"/>
                      <w:lang w:val="el-GR"/>
                    </w:rPr>
                  </w:pPr>
                  <w:r w:rsidRPr="00F20B98">
                    <w:rPr>
                      <w:rFonts w:ascii="Tahoma" w:hAnsi="Tahoma" w:cs="Tahoma"/>
                      <w:sz w:val="20"/>
                      <w:szCs w:val="20"/>
                      <w:lang w:val="el-GR"/>
                    </w:rPr>
                    <w:t>ΣΥΝΟΠΤΙΚΗ ΠΕΡΙΓΡΑΦΗ ΣΥΝΕΙΣΦΟΡΑΣ ΣΤΟ ΕΡΓΟ</w:t>
                  </w:r>
                </w:p>
                <w:p w14:paraId="0A4A769B" w14:textId="77777777" w:rsidR="003908A2" w:rsidRPr="00F20B98" w:rsidRDefault="003908A2" w:rsidP="00F20B98">
                  <w:pPr>
                    <w:tabs>
                      <w:tab w:val="left" w:pos="-2268"/>
                    </w:tabs>
                    <w:spacing w:line="276" w:lineRule="auto"/>
                    <w:ind w:left="-64" w:right="-129"/>
                    <w:jc w:val="center"/>
                    <w:rPr>
                      <w:rFonts w:ascii="Tahoma" w:hAnsi="Tahoma" w:cs="Tahoma"/>
                      <w:sz w:val="20"/>
                      <w:szCs w:val="20"/>
                      <w:lang w:val="el-GR"/>
                    </w:rPr>
                  </w:pPr>
                  <w:r w:rsidRPr="00F20B98">
                    <w:rPr>
                      <w:rFonts w:ascii="Tahoma" w:hAnsi="Tahoma" w:cs="Tahoma"/>
                      <w:sz w:val="20"/>
                      <w:szCs w:val="20"/>
                      <w:lang w:val="el-GR"/>
                    </w:rPr>
                    <w:t>(αντικείμενο)</w:t>
                  </w:r>
                </w:p>
              </w:tc>
              <w:tc>
                <w:tcPr>
                  <w:tcW w:w="845" w:type="pct"/>
                  <w:shd w:val="clear" w:color="auto" w:fill="D9D9D9"/>
                </w:tcPr>
                <w:p w14:paraId="65B4C976" w14:textId="206FC081" w:rsidR="003908A2" w:rsidRPr="00F20B98" w:rsidRDefault="003908A2" w:rsidP="00F20B98">
                  <w:pPr>
                    <w:tabs>
                      <w:tab w:val="left" w:pos="-2268"/>
                    </w:tabs>
                    <w:spacing w:line="276" w:lineRule="auto"/>
                    <w:ind w:left="-64" w:right="-129"/>
                    <w:jc w:val="center"/>
                    <w:rPr>
                      <w:rFonts w:ascii="Tahoma" w:hAnsi="Tahoma" w:cs="Tahoma"/>
                      <w:sz w:val="20"/>
                      <w:szCs w:val="20"/>
                      <w:lang w:val="el-GR"/>
                    </w:rPr>
                  </w:pPr>
                  <w:r w:rsidRPr="00F20B98">
                    <w:rPr>
                      <w:rFonts w:ascii="Tahoma" w:hAnsi="Tahoma" w:cs="Tahoma"/>
                      <w:sz w:val="20"/>
                      <w:szCs w:val="20"/>
                      <w:lang w:val="el-GR"/>
                    </w:rPr>
                    <w:t>ΠΟΣΟΣΤΟ ΣΥΜΜΕΤΟΧΗΣ</w:t>
                  </w:r>
                </w:p>
                <w:p w14:paraId="63A193B3" w14:textId="77777777" w:rsidR="003908A2" w:rsidRPr="00F20B98" w:rsidRDefault="003908A2" w:rsidP="00F20B98">
                  <w:pPr>
                    <w:tabs>
                      <w:tab w:val="left" w:pos="-2268"/>
                    </w:tabs>
                    <w:spacing w:line="276" w:lineRule="auto"/>
                    <w:ind w:left="-64" w:right="-129"/>
                    <w:jc w:val="center"/>
                    <w:rPr>
                      <w:rFonts w:ascii="Tahoma" w:hAnsi="Tahoma" w:cs="Tahoma"/>
                      <w:sz w:val="20"/>
                      <w:szCs w:val="20"/>
                      <w:lang w:val="el-GR"/>
                    </w:rPr>
                  </w:pPr>
                  <w:r w:rsidRPr="00F20B98">
                    <w:rPr>
                      <w:rFonts w:ascii="Tahoma" w:hAnsi="Tahoma" w:cs="Tahoma"/>
                      <w:sz w:val="20"/>
                      <w:szCs w:val="20"/>
                      <w:lang w:val="el-GR"/>
                    </w:rPr>
                    <w:t>ΣΤΟ ΕΡΓΟ</w:t>
                  </w:r>
                </w:p>
                <w:p w14:paraId="48AC2014" w14:textId="77777777" w:rsidR="003908A2" w:rsidRPr="00F20B98" w:rsidRDefault="003908A2" w:rsidP="00F20B98">
                  <w:pPr>
                    <w:tabs>
                      <w:tab w:val="left" w:pos="-2268"/>
                    </w:tabs>
                    <w:spacing w:line="276" w:lineRule="auto"/>
                    <w:ind w:left="-64" w:right="-129"/>
                    <w:jc w:val="center"/>
                    <w:rPr>
                      <w:rFonts w:ascii="Tahoma" w:hAnsi="Tahoma" w:cs="Tahoma"/>
                      <w:sz w:val="20"/>
                      <w:szCs w:val="20"/>
                      <w:lang w:val="el-GR"/>
                    </w:rPr>
                  </w:pPr>
                  <w:r w:rsidRPr="00F20B98">
                    <w:rPr>
                      <w:rFonts w:ascii="Tahoma" w:hAnsi="Tahoma" w:cs="Tahoma"/>
                      <w:sz w:val="20"/>
                      <w:szCs w:val="20"/>
                      <w:lang w:val="el-GR"/>
                    </w:rPr>
                    <w:t>(προϋπολογισμός)</w:t>
                  </w:r>
                </w:p>
              </w:tc>
              <w:tc>
                <w:tcPr>
                  <w:tcW w:w="781" w:type="pct"/>
                  <w:shd w:val="clear" w:color="auto" w:fill="D9D9D9"/>
                </w:tcPr>
                <w:p w14:paraId="0E57883E" w14:textId="77777777" w:rsidR="003908A2" w:rsidRPr="00F20B98" w:rsidRDefault="003908A2" w:rsidP="00F20B98">
                  <w:pPr>
                    <w:tabs>
                      <w:tab w:val="left" w:pos="-2268"/>
                    </w:tabs>
                    <w:spacing w:line="276" w:lineRule="auto"/>
                    <w:ind w:left="-64"/>
                    <w:jc w:val="center"/>
                    <w:rPr>
                      <w:rFonts w:ascii="Tahoma" w:hAnsi="Tahoma" w:cs="Tahoma"/>
                      <w:sz w:val="20"/>
                      <w:szCs w:val="20"/>
                      <w:lang w:val="el-GR"/>
                    </w:rPr>
                  </w:pPr>
                  <w:r w:rsidRPr="00F20B98">
                    <w:rPr>
                      <w:rFonts w:ascii="Tahoma" w:hAnsi="Tahoma" w:cs="Tahoma"/>
                      <w:sz w:val="20"/>
                      <w:szCs w:val="20"/>
                      <w:lang w:val="el-GR"/>
                    </w:rPr>
                    <w:t>ΣΤΟΙΧΕΙΟ ΤΕΚΜΗΡΙΩΣΗΣ</w:t>
                  </w:r>
                </w:p>
                <w:p w14:paraId="4F12785B" w14:textId="77777777" w:rsidR="003908A2" w:rsidRPr="00603221" w:rsidRDefault="003908A2" w:rsidP="00F20B98">
                  <w:pPr>
                    <w:tabs>
                      <w:tab w:val="left" w:pos="-2268"/>
                    </w:tabs>
                    <w:spacing w:line="276" w:lineRule="auto"/>
                    <w:ind w:left="-64"/>
                    <w:jc w:val="center"/>
                    <w:rPr>
                      <w:rFonts w:ascii="Tahoma" w:hAnsi="Tahoma" w:cs="Tahoma"/>
                      <w:szCs w:val="22"/>
                      <w:lang w:val="el-GR"/>
                    </w:rPr>
                  </w:pPr>
                  <w:r w:rsidRPr="00F20B98">
                    <w:rPr>
                      <w:rFonts w:ascii="Tahoma" w:hAnsi="Tahoma" w:cs="Tahoma"/>
                      <w:sz w:val="20"/>
                      <w:szCs w:val="20"/>
                      <w:lang w:val="el-GR"/>
                    </w:rPr>
                    <w:t>(τύπος &amp; ημ/νία)</w:t>
                  </w:r>
                </w:p>
              </w:tc>
            </w:tr>
            <w:tr w:rsidR="003908A2" w:rsidRPr="00696648" w14:paraId="56254F6A" w14:textId="77777777" w:rsidTr="00F20B98">
              <w:tc>
                <w:tcPr>
                  <w:tcW w:w="171" w:type="pct"/>
                </w:tcPr>
                <w:p w14:paraId="23F7FA17" w14:textId="77777777" w:rsidR="003908A2" w:rsidRPr="00603221" w:rsidRDefault="003908A2" w:rsidP="009C5EA6">
                  <w:pPr>
                    <w:tabs>
                      <w:tab w:val="left" w:pos="-2268"/>
                    </w:tabs>
                    <w:spacing w:line="276" w:lineRule="auto"/>
                    <w:rPr>
                      <w:rFonts w:ascii="Tahoma" w:hAnsi="Tahoma" w:cs="Tahoma"/>
                      <w:b/>
                      <w:szCs w:val="22"/>
                      <w:lang w:val="el-GR"/>
                    </w:rPr>
                  </w:pPr>
                </w:p>
              </w:tc>
              <w:tc>
                <w:tcPr>
                  <w:tcW w:w="547" w:type="pct"/>
                </w:tcPr>
                <w:p w14:paraId="7B41FB46" w14:textId="77777777" w:rsidR="003908A2" w:rsidRPr="00603221" w:rsidRDefault="003908A2" w:rsidP="009C5EA6">
                  <w:pPr>
                    <w:tabs>
                      <w:tab w:val="left" w:pos="-2268"/>
                    </w:tabs>
                    <w:spacing w:line="276" w:lineRule="auto"/>
                    <w:ind w:left="-108"/>
                    <w:rPr>
                      <w:rFonts w:ascii="Tahoma" w:hAnsi="Tahoma" w:cs="Tahoma"/>
                      <w:b/>
                      <w:szCs w:val="22"/>
                      <w:lang w:val="el-GR"/>
                    </w:rPr>
                  </w:pPr>
                </w:p>
              </w:tc>
              <w:tc>
                <w:tcPr>
                  <w:tcW w:w="641" w:type="pct"/>
                </w:tcPr>
                <w:p w14:paraId="2D51B21A" w14:textId="77777777" w:rsidR="003908A2" w:rsidRPr="00603221" w:rsidRDefault="003908A2" w:rsidP="009C5EA6">
                  <w:pPr>
                    <w:tabs>
                      <w:tab w:val="left" w:pos="-2268"/>
                    </w:tabs>
                    <w:spacing w:line="276" w:lineRule="auto"/>
                    <w:ind w:left="-108"/>
                    <w:rPr>
                      <w:rFonts w:ascii="Tahoma" w:hAnsi="Tahoma" w:cs="Tahoma"/>
                      <w:b/>
                      <w:szCs w:val="22"/>
                      <w:lang w:val="el-GR"/>
                    </w:rPr>
                  </w:pPr>
                </w:p>
              </w:tc>
              <w:tc>
                <w:tcPr>
                  <w:tcW w:w="645" w:type="pct"/>
                </w:tcPr>
                <w:p w14:paraId="322A6B15" w14:textId="77777777" w:rsidR="003908A2" w:rsidRPr="00603221" w:rsidRDefault="003908A2" w:rsidP="009C5EA6">
                  <w:pPr>
                    <w:tabs>
                      <w:tab w:val="left" w:pos="-2268"/>
                    </w:tabs>
                    <w:spacing w:line="276" w:lineRule="auto"/>
                    <w:ind w:left="-108"/>
                    <w:rPr>
                      <w:rFonts w:ascii="Tahoma" w:hAnsi="Tahoma" w:cs="Tahoma"/>
                      <w:b/>
                      <w:szCs w:val="22"/>
                      <w:lang w:val="el-GR"/>
                    </w:rPr>
                  </w:pPr>
                </w:p>
              </w:tc>
              <w:tc>
                <w:tcPr>
                  <w:tcW w:w="607" w:type="pct"/>
                </w:tcPr>
                <w:p w14:paraId="205AE417" w14:textId="77777777" w:rsidR="003908A2" w:rsidRPr="00603221" w:rsidRDefault="003908A2" w:rsidP="009C5EA6">
                  <w:pPr>
                    <w:tabs>
                      <w:tab w:val="left" w:pos="-2268"/>
                    </w:tabs>
                    <w:spacing w:line="276" w:lineRule="auto"/>
                    <w:ind w:left="72"/>
                    <w:rPr>
                      <w:rFonts w:ascii="Tahoma" w:hAnsi="Tahoma" w:cs="Tahoma"/>
                      <w:b/>
                      <w:szCs w:val="22"/>
                      <w:lang w:val="el-GR"/>
                    </w:rPr>
                  </w:pPr>
                </w:p>
              </w:tc>
              <w:tc>
                <w:tcPr>
                  <w:tcW w:w="764" w:type="pct"/>
                </w:tcPr>
                <w:p w14:paraId="59ED0991" w14:textId="77777777" w:rsidR="003908A2" w:rsidRPr="00603221" w:rsidRDefault="003908A2" w:rsidP="009C5EA6">
                  <w:pPr>
                    <w:tabs>
                      <w:tab w:val="left" w:pos="-2268"/>
                    </w:tabs>
                    <w:spacing w:line="276" w:lineRule="auto"/>
                    <w:rPr>
                      <w:rFonts w:ascii="Tahoma" w:hAnsi="Tahoma" w:cs="Tahoma"/>
                      <w:b/>
                      <w:szCs w:val="22"/>
                      <w:lang w:val="el-GR"/>
                    </w:rPr>
                  </w:pPr>
                </w:p>
              </w:tc>
              <w:tc>
                <w:tcPr>
                  <w:tcW w:w="845" w:type="pct"/>
                </w:tcPr>
                <w:p w14:paraId="7594D6E4" w14:textId="727B3FF8" w:rsidR="003908A2" w:rsidRPr="00603221" w:rsidRDefault="003908A2" w:rsidP="009C5EA6">
                  <w:pPr>
                    <w:tabs>
                      <w:tab w:val="left" w:pos="-2268"/>
                    </w:tabs>
                    <w:spacing w:line="276" w:lineRule="auto"/>
                    <w:rPr>
                      <w:rFonts w:ascii="Tahoma" w:hAnsi="Tahoma" w:cs="Tahoma"/>
                      <w:b/>
                      <w:szCs w:val="22"/>
                      <w:lang w:val="el-GR"/>
                    </w:rPr>
                  </w:pPr>
                </w:p>
              </w:tc>
              <w:tc>
                <w:tcPr>
                  <w:tcW w:w="781" w:type="pct"/>
                </w:tcPr>
                <w:p w14:paraId="6A04D326" w14:textId="77777777" w:rsidR="003908A2" w:rsidRPr="00603221" w:rsidRDefault="003908A2" w:rsidP="009C5EA6">
                  <w:pPr>
                    <w:tabs>
                      <w:tab w:val="left" w:pos="-2268"/>
                    </w:tabs>
                    <w:spacing w:line="276" w:lineRule="auto"/>
                    <w:rPr>
                      <w:rFonts w:ascii="Tahoma" w:hAnsi="Tahoma" w:cs="Tahoma"/>
                      <w:b/>
                      <w:szCs w:val="22"/>
                      <w:lang w:val="el-GR"/>
                    </w:rPr>
                  </w:pPr>
                </w:p>
              </w:tc>
            </w:tr>
          </w:tbl>
          <w:p w14:paraId="706483F3" w14:textId="77777777" w:rsidR="007340CA" w:rsidRPr="00603221" w:rsidRDefault="007340CA" w:rsidP="009C5EA6">
            <w:pPr>
              <w:pStyle w:val="Tabletext"/>
              <w:spacing w:line="276" w:lineRule="auto"/>
              <w:jc w:val="both"/>
              <w:rPr>
                <w:rFonts w:cs="Tahoma"/>
                <w:sz w:val="22"/>
                <w:szCs w:val="22"/>
              </w:rPr>
            </w:pPr>
          </w:p>
          <w:p w14:paraId="5B26F770" w14:textId="77777777" w:rsidR="007340CA" w:rsidRPr="00603221" w:rsidRDefault="007340CA" w:rsidP="009C5EA6">
            <w:pPr>
              <w:spacing w:line="276" w:lineRule="auto"/>
              <w:rPr>
                <w:rFonts w:ascii="Tahoma" w:hAnsi="Tahoma" w:cs="Tahoma"/>
                <w:szCs w:val="22"/>
              </w:rPr>
            </w:pPr>
            <w:r w:rsidRPr="00603221">
              <w:rPr>
                <w:rFonts w:ascii="Tahoma" w:hAnsi="Tahoma" w:cs="Tahoma"/>
                <w:szCs w:val="22"/>
              </w:rPr>
              <w:t xml:space="preserve">όπου </w:t>
            </w:r>
            <w:r w:rsidRPr="00603221">
              <w:rPr>
                <w:rFonts w:ascii="Tahoma" w:hAnsi="Tahoma" w:cs="Tahoma"/>
                <w:b/>
                <w:szCs w:val="22"/>
              </w:rPr>
              <w:t>«ΣΤΟΙΧΕΙΟ ΤΕΚΜΗΡΙΩΣΗΣ»</w:t>
            </w:r>
            <w:r w:rsidRPr="00603221">
              <w:rPr>
                <w:rFonts w:ascii="Tahoma" w:hAnsi="Tahoma" w:cs="Tahoma"/>
                <w:szCs w:val="22"/>
              </w:rPr>
              <w:t xml:space="preserve">: </w:t>
            </w:r>
          </w:p>
          <w:p w14:paraId="00EF6EC4" w14:textId="77777777" w:rsidR="007340CA" w:rsidRPr="00603221" w:rsidRDefault="007340CA" w:rsidP="00991EF2">
            <w:pPr>
              <w:numPr>
                <w:ilvl w:val="0"/>
                <w:numId w:val="10"/>
              </w:numPr>
              <w:suppressAutoHyphens w:val="0"/>
              <w:ind w:left="419" w:hanging="357"/>
              <w:rPr>
                <w:rFonts w:ascii="Tahoma" w:hAnsi="Tahoma" w:cs="Tahoma"/>
                <w:szCs w:val="22"/>
                <w:lang w:val="el-GR"/>
              </w:rPr>
            </w:pPr>
            <w:r w:rsidRPr="00603221">
              <w:rPr>
                <w:rFonts w:ascii="Tahoma" w:hAnsi="Tahoma"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47CDC9B9" w14:textId="1C314516" w:rsidR="007340CA" w:rsidRPr="00A0278E" w:rsidRDefault="007340CA" w:rsidP="00A0278E">
            <w:pPr>
              <w:numPr>
                <w:ilvl w:val="0"/>
                <w:numId w:val="10"/>
              </w:numPr>
              <w:suppressAutoHyphens w:val="0"/>
              <w:ind w:left="419" w:hanging="357"/>
              <w:rPr>
                <w:rFonts w:cs="Tahoma"/>
                <w:szCs w:val="22"/>
                <w:lang w:val="el-GR"/>
              </w:rPr>
            </w:pPr>
            <w:r w:rsidRPr="00603221">
              <w:rPr>
                <w:rFonts w:ascii="Tahoma" w:hAnsi="Tahoma" w:cs="Tahoma"/>
                <w:szCs w:val="22"/>
                <w:lang w:val="el-GR"/>
              </w:rPr>
              <w:lastRenderedPageBreak/>
              <w:t xml:space="preserve">Εάν ο Πελάτης είναι ιδιώτης, ως στοιχείο τεκμηρίωσης υποβάλλεται </w:t>
            </w:r>
            <w:r w:rsidR="003D3C51">
              <w:rPr>
                <w:rFonts w:ascii="Tahoma" w:hAnsi="Tahoma" w:cs="Tahoma"/>
                <w:szCs w:val="22"/>
                <w:lang w:val="el-GR"/>
              </w:rPr>
              <w:t xml:space="preserve">υπεύθυνη </w:t>
            </w:r>
            <w:r w:rsidRPr="00603221">
              <w:rPr>
                <w:rFonts w:ascii="Tahoma" w:hAnsi="Tahoma" w:cs="Tahoma"/>
                <w:szCs w:val="22"/>
                <w:lang w:val="el-GR"/>
              </w:rPr>
              <w:t>δήλωση είτε του ιδιώτη, είτε του υποψηφίου Αναδόχου, και δεν αρκεί η σχετική Σύμβαση Έργου.</w:t>
            </w:r>
          </w:p>
        </w:tc>
      </w:tr>
    </w:tbl>
    <w:p w14:paraId="3220CA38" w14:textId="77777777" w:rsidR="00814752" w:rsidRPr="00603221" w:rsidRDefault="00814752">
      <w:pPr>
        <w:rPr>
          <w:rFonts w:ascii="Tahoma" w:hAnsi="Tahoma" w:cs="Tahoma"/>
          <w:b/>
          <w:bCs/>
          <w:szCs w:val="22"/>
          <w:lang w:val="el-GR"/>
        </w:rPr>
      </w:pPr>
    </w:p>
    <w:p w14:paraId="2EFAA4FB" w14:textId="26120ACC" w:rsidR="008338F0" w:rsidRPr="00603221" w:rsidRDefault="003355E7">
      <w:pPr>
        <w:rPr>
          <w:rFonts w:ascii="Tahoma" w:hAnsi="Tahoma" w:cs="Tahoma"/>
          <w:b/>
          <w:szCs w:val="22"/>
          <w:lang w:val="el-GR"/>
        </w:rPr>
      </w:pPr>
      <w:r w:rsidRPr="00603221">
        <w:rPr>
          <w:rFonts w:ascii="Tahoma" w:hAnsi="Tahoma" w:cs="Tahoma"/>
          <w:b/>
          <w:bCs/>
          <w:szCs w:val="22"/>
          <w:lang w:val="el-GR"/>
        </w:rPr>
        <w:t xml:space="preserve">Β.5. </w:t>
      </w:r>
      <w:r w:rsidRPr="00603221">
        <w:rPr>
          <w:rFonts w:ascii="Tahoma" w:hAnsi="Tahoma" w:cs="Tahoma"/>
          <w:b/>
          <w:szCs w:val="22"/>
          <w:lang w:val="el-GR"/>
        </w:rPr>
        <w:t xml:space="preserve">Για την απόδειξη της συμμόρφωσής τους με </w:t>
      </w:r>
      <w:r w:rsidRPr="00603221">
        <w:rPr>
          <w:rFonts w:ascii="Tahoma" w:hAnsi="Tahoma" w:cs="Tahoma"/>
          <w:b/>
          <w:color w:val="000000"/>
          <w:szCs w:val="22"/>
          <w:lang w:val="el-GR"/>
        </w:rPr>
        <w:t xml:space="preserve">πρότυπα διασφάλισης ποιότητας </w:t>
      </w:r>
      <w:r w:rsidRPr="00603221">
        <w:rPr>
          <w:rFonts w:ascii="Tahoma" w:hAnsi="Tahoma" w:cs="Tahoma"/>
          <w:b/>
          <w:szCs w:val="22"/>
          <w:lang w:val="el-GR"/>
        </w:rPr>
        <w:t xml:space="preserve">της παραγράφου </w:t>
      </w:r>
      <w:r w:rsidR="006607CE" w:rsidRPr="00603221">
        <w:rPr>
          <w:rFonts w:ascii="Tahoma" w:hAnsi="Tahoma" w:cs="Tahoma"/>
          <w:b/>
          <w:szCs w:val="22"/>
          <w:lang w:val="el-GR"/>
        </w:rPr>
        <w:fldChar w:fldCharType="begin"/>
      </w:r>
      <w:r w:rsidR="006607CE" w:rsidRPr="00603221">
        <w:rPr>
          <w:rFonts w:ascii="Tahoma" w:hAnsi="Tahoma" w:cs="Tahoma"/>
          <w:b/>
          <w:szCs w:val="22"/>
          <w:lang w:val="el-GR"/>
        </w:rPr>
        <w:instrText xml:space="preserve"> REF _Ref496541651 \r \h </w:instrText>
      </w:r>
      <w:r w:rsidR="00DF02B0" w:rsidRPr="006719D5">
        <w:rPr>
          <w:rFonts w:ascii="Tahoma" w:hAnsi="Tahoma" w:cs="Tahoma"/>
          <w:b/>
          <w:szCs w:val="22"/>
          <w:lang w:val="el-GR"/>
        </w:rPr>
        <w:instrText xml:space="preserve"> \* MERGEFORMAT </w:instrText>
      </w:r>
      <w:r w:rsidR="006607CE" w:rsidRPr="00603221">
        <w:rPr>
          <w:rFonts w:ascii="Tahoma" w:hAnsi="Tahoma" w:cs="Tahoma"/>
          <w:b/>
          <w:szCs w:val="22"/>
          <w:lang w:val="el-GR"/>
        </w:rPr>
      </w:r>
      <w:r w:rsidR="006607CE" w:rsidRPr="00603221">
        <w:rPr>
          <w:rFonts w:ascii="Tahoma" w:hAnsi="Tahoma" w:cs="Tahoma"/>
          <w:b/>
          <w:szCs w:val="22"/>
          <w:lang w:val="el-GR"/>
        </w:rPr>
        <w:fldChar w:fldCharType="separate"/>
      </w:r>
      <w:r w:rsidR="00CA3E14">
        <w:rPr>
          <w:rFonts w:ascii="Tahoma" w:hAnsi="Tahoma" w:cs="Tahoma"/>
          <w:b/>
          <w:szCs w:val="22"/>
          <w:cs/>
          <w:lang w:val="el-GR"/>
        </w:rPr>
        <w:t>‎</w:t>
      </w:r>
      <w:r w:rsidR="00CA3E14">
        <w:rPr>
          <w:rFonts w:ascii="Tahoma" w:hAnsi="Tahoma" w:cs="Tahoma"/>
          <w:b/>
          <w:szCs w:val="22"/>
          <w:lang w:val="el-GR"/>
        </w:rPr>
        <w:t>2.2.7</w:t>
      </w:r>
      <w:r w:rsidR="006607CE" w:rsidRPr="00603221">
        <w:rPr>
          <w:rFonts w:ascii="Tahoma" w:hAnsi="Tahoma" w:cs="Tahoma"/>
          <w:b/>
          <w:szCs w:val="22"/>
          <w:lang w:val="el-GR"/>
        </w:rPr>
        <w:fldChar w:fldCharType="end"/>
      </w:r>
      <w:r w:rsidRPr="00603221">
        <w:rPr>
          <w:rFonts w:ascii="Tahoma" w:hAnsi="Tahoma" w:cs="Tahoma"/>
          <w:b/>
          <w:szCs w:val="22"/>
          <w:lang w:val="el-GR"/>
        </w:rPr>
        <w:t xml:space="preserve"> οι οικονομικοί φορείς προσκομίζουν </w:t>
      </w:r>
      <w:r w:rsidR="003822A5" w:rsidRPr="00603221">
        <w:rPr>
          <w:rFonts w:ascii="Tahoma" w:hAnsi="Tahoma" w:cs="Tahoma"/>
          <w:b/>
          <w:szCs w:val="22"/>
          <w:lang w:val="el-GR"/>
        </w:rPr>
        <w:t>τα αναφερόμενα στον κατωτέρω πίνακα</w:t>
      </w:r>
      <w:r w:rsidR="00E1337D" w:rsidRPr="00603221">
        <w:rPr>
          <w:rFonts w:ascii="Tahoma" w:hAnsi="Tahoma" w:cs="Tahoma"/>
          <w:b/>
          <w:szCs w:val="22"/>
          <w:lang w:val="el-GR"/>
        </w:rPr>
        <w:t xml:space="preserve"> </w:t>
      </w:r>
      <w:r w:rsidR="00814752" w:rsidRPr="00603221">
        <w:rPr>
          <w:rFonts w:ascii="Tahoma" w:hAnsi="Tahoma"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696648" w14:paraId="7EF9D5AE" w14:textId="77777777" w:rsidTr="009C5EA6">
        <w:trPr>
          <w:trHeight w:val="711"/>
        </w:trPr>
        <w:tc>
          <w:tcPr>
            <w:tcW w:w="675" w:type="dxa"/>
            <w:shd w:val="clear" w:color="auto" w:fill="D9D9D9"/>
          </w:tcPr>
          <w:p w14:paraId="6097F478" w14:textId="77777777" w:rsidR="00BD358F" w:rsidRPr="00603221" w:rsidRDefault="00C40FB9" w:rsidP="009C5EA6">
            <w:pPr>
              <w:rPr>
                <w:rFonts w:ascii="Tahoma" w:hAnsi="Tahoma" w:cs="Tahoma"/>
                <w:b/>
                <w:szCs w:val="22"/>
              </w:rPr>
            </w:pPr>
            <w:r w:rsidRPr="00603221">
              <w:rPr>
                <w:rFonts w:ascii="Tahoma" w:hAnsi="Tahoma" w:cs="Tahoma"/>
                <w:b/>
                <w:szCs w:val="22"/>
                <w:lang w:val="el-GR"/>
              </w:rPr>
              <w:t>5</w:t>
            </w:r>
            <w:r w:rsidR="00BD358F" w:rsidRPr="00603221">
              <w:rPr>
                <w:rFonts w:ascii="Tahoma" w:hAnsi="Tahoma" w:cs="Tahoma"/>
                <w:b/>
                <w:szCs w:val="22"/>
              </w:rPr>
              <w:t>.</w:t>
            </w:r>
          </w:p>
        </w:tc>
        <w:tc>
          <w:tcPr>
            <w:tcW w:w="9180" w:type="dxa"/>
            <w:shd w:val="clear" w:color="auto" w:fill="D9D9D9"/>
          </w:tcPr>
          <w:p w14:paraId="408A7DC7" w14:textId="1B57573F" w:rsidR="008129E2" w:rsidRPr="00603221" w:rsidRDefault="00BD358F" w:rsidP="009C5EA6">
            <w:pPr>
              <w:autoSpaceDE w:val="0"/>
              <w:autoSpaceDN w:val="0"/>
              <w:adjustRightInd w:val="0"/>
              <w:rPr>
                <w:rFonts w:ascii="Tahoma" w:hAnsi="Tahoma" w:cs="Tahoma"/>
                <w:b/>
                <w:szCs w:val="22"/>
                <w:lang w:val="el-GR"/>
              </w:rPr>
            </w:pPr>
            <w:r w:rsidRPr="00603221">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603221">
              <w:rPr>
                <w:rFonts w:ascii="Tahoma" w:hAnsi="Tahoma" w:cs="Tahoma"/>
                <w:b/>
                <w:szCs w:val="22"/>
                <w:lang w:val="el-GR"/>
              </w:rPr>
              <w:t>να εξασφαλίζουν την ποιότητα των παρεχόμενων υπηρεσιών</w:t>
            </w:r>
            <w:r w:rsidR="00E1337D" w:rsidRPr="00603221">
              <w:rPr>
                <w:rFonts w:ascii="Tahoma" w:hAnsi="Tahoma" w:cs="Tahoma"/>
                <w:b/>
                <w:szCs w:val="22"/>
                <w:lang w:val="el-GR"/>
              </w:rPr>
              <w:t xml:space="preserve"> </w:t>
            </w:r>
            <w:r w:rsidRPr="00603221">
              <w:rPr>
                <w:rFonts w:ascii="Tahoma" w:hAnsi="Tahoma" w:cs="Tahoma"/>
                <w:b/>
                <w:szCs w:val="22"/>
                <w:lang w:val="el-GR"/>
              </w:rPr>
              <w:t>και να διαθέτουν οργανωμένο σύστημα διαχείρισης Ποιότητας</w:t>
            </w:r>
            <w:r w:rsidR="00522451">
              <w:rPr>
                <w:rFonts w:ascii="Tahoma" w:hAnsi="Tahoma" w:cs="Tahoma"/>
                <w:b/>
                <w:szCs w:val="22"/>
                <w:lang w:val="el-GR"/>
              </w:rPr>
              <w:t xml:space="preserve"> στο πεδίο των συμβουλευτικών υπηρεσιών.</w:t>
            </w:r>
            <w:r w:rsidR="008129E2" w:rsidRPr="00603221">
              <w:rPr>
                <w:rFonts w:ascii="Tahoma" w:hAnsi="Tahoma" w:cs="Tahoma"/>
                <w:b/>
                <w:bCs/>
                <w:szCs w:val="22"/>
                <w:lang w:val="el-GR"/>
              </w:rPr>
              <w:t xml:space="preserve"> </w:t>
            </w:r>
          </w:p>
          <w:p w14:paraId="1C08217F" w14:textId="1DA38D39" w:rsidR="00BD358F" w:rsidRPr="00603221" w:rsidRDefault="00BD358F" w:rsidP="009C5EA6">
            <w:pPr>
              <w:autoSpaceDE w:val="0"/>
              <w:autoSpaceDN w:val="0"/>
              <w:adjustRightInd w:val="0"/>
              <w:rPr>
                <w:rFonts w:ascii="Tahoma" w:hAnsi="Tahoma" w:cs="Tahoma"/>
                <w:szCs w:val="22"/>
                <w:lang w:val="el-GR" w:eastAsia="el-GR"/>
              </w:rPr>
            </w:pPr>
            <w:r w:rsidRPr="00603221">
              <w:rPr>
                <w:rFonts w:ascii="Tahoma" w:hAnsi="Tahoma" w:cs="Tahoma"/>
                <w:szCs w:val="22"/>
                <w:lang w:val="el-GR"/>
              </w:rPr>
              <w:t xml:space="preserve">Οι οικονομικοί φορείς οφείλουν να αποδείξουν το ανωτέρω κριτήριο ποιοτικής επιλογής </w:t>
            </w:r>
            <w:r w:rsidR="00624A1E" w:rsidRPr="00603221">
              <w:rPr>
                <w:rFonts w:ascii="Tahoma" w:hAnsi="Tahoma" w:cs="Tahoma"/>
                <w:szCs w:val="22"/>
                <w:lang w:val="el-GR"/>
              </w:rPr>
              <w:t>υποβάλλοντας</w:t>
            </w:r>
            <w:r w:rsidRPr="00603221">
              <w:rPr>
                <w:rFonts w:ascii="Tahoma" w:hAnsi="Tahoma" w:cs="Tahoma"/>
                <w:szCs w:val="22"/>
                <w:lang w:val="el-GR"/>
              </w:rPr>
              <w:t xml:space="preserve"> τα ακόλουθα στοιχεία τεκμηρίωσης:</w:t>
            </w:r>
          </w:p>
        </w:tc>
      </w:tr>
      <w:tr w:rsidR="00BD358F" w:rsidRPr="00696648" w14:paraId="45EE70D3" w14:textId="77777777" w:rsidTr="009C5EA6">
        <w:trPr>
          <w:trHeight w:val="1480"/>
        </w:trPr>
        <w:tc>
          <w:tcPr>
            <w:tcW w:w="675" w:type="dxa"/>
          </w:tcPr>
          <w:p w14:paraId="51877E87" w14:textId="77777777" w:rsidR="00BD358F" w:rsidRPr="00603221" w:rsidRDefault="00C40FB9" w:rsidP="009C5EA6">
            <w:pPr>
              <w:rPr>
                <w:rFonts w:ascii="Tahoma" w:hAnsi="Tahoma" w:cs="Tahoma"/>
                <w:szCs w:val="22"/>
              </w:rPr>
            </w:pPr>
            <w:r w:rsidRPr="00603221">
              <w:rPr>
                <w:rFonts w:ascii="Tahoma" w:hAnsi="Tahoma" w:cs="Tahoma"/>
                <w:szCs w:val="22"/>
                <w:lang w:val="el-GR"/>
              </w:rPr>
              <w:t>5</w:t>
            </w:r>
            <w:r w:rsidR="00BD358F" w:rsidRPr="00603221">
              <w:rPr>
                <w:rFonts w:ascii="Tahoma" w:hAnsi="Tahoma" w:cs="Tahoma"/>
                <w:szCs w:val="22"/>
              </w:rPr>
              <w:t>.1</w:t>
            </w:r>
          </w:p>
        </w:tc>
        <w:tc>
          <w:tcPr>
            <w:tcW w:w="9180" w:type="dxa"/>
          </w:tcPr>
          <w:p w14:paraId="6E5ECD14" w14:textId="293413D7" w:rsidR="00EF18D7" w:rsidRPr="00A0278E" w:rsidRDefault="002D7678" w:rsidP="00A0278E">
            <w:pPr>
              <w:rPr>
                <w:rFonts w:cs="Tahoma"/>
                <w:szCs w:val="22"/>
                <w:lang w:val="el-GR" w:eastAsia="el-GR"/>
              </w:rPr>
            </w:pPr>
            <w:r w:rsidRPr="00A0278E">
              <w:rPr>
                <w:rFonts w:ascii="Tahoma" w:hAnsi="Tahoma" w:cs="Tahoma"/>
                <w:lang w:val="el-GR"/>
              </w:rPr>
              <w:t>Πιστοποιητικό που αφορά στην ποιότητα των υπηρεσιών που παρέχει ο προσφέρων (πιστοποιητικό διασφάλισης ποιότητας των παρεχόμενων υπηρεσιών ή επίσημες βεβαιώσεις από αρμόδια γραφεία ή υπηρεσίες για την τήρηση προδιαγραφών ή προτύπων) σε ισχύ ήτοι πιστοποιητικό από ανεξάρτητο διαπιστευμένο φορέα για τη διαχείριση της ποιότητας υπηρεσιών σύμφωνα με το διεθνές πρότυπο ΙSO 9001:2015 ή ισοδύναμο ή μεταγενέστερης έκδοσής του και σύμφωνα με το διεθνές πρότυπο ISO 27001:2013 ή ισοδύναμο ή μεταγενέστερης έκδοσής του</w:t>
            </w:r>
            <w:r w:rsidR="00EF18D7" w:rsidRPr="00A0278E">
              <w:rPr>
                <w:rFonts w:ascii="Tahoma" w:hAnsi="Tahoma" w:cs="Tahoma"/>
                <w:lang w:val="el-GR"/>
              </w:rPr>
              <w:t xml:space="preserve"> ή </w:t>
            </w:r>
            <w:r w:rsidR="00EF18D7" w:rsidRPr="00BF4414">
              <w:rPr>
                <w:rFonts w:ascii="Tahoma" w:hAnsi="Tahoma" w:cs="Tahoma"/>
                <w:lang w:val="el-GR"/>
              </w:rPr>
              <w:t>άλλα αποδεικτικά στοιχεία για ισοδύναμα μέτρα διασφάλισης ποιότητας,</w:t>
            </w:r>
            <w:r w:rsidR="00EF18D7" w:rsidRPr="00A0278E">
              <w:rPr>
                <w:rFonts w:ascii="Tahoma" w:hAnsi="Tahoma" w:cs="Tahoma"/>
                <w:lang w:val="el-GR"/>
              </w:rPr>
              <w:t xml:space="preserve"> </w:t>
            </w:r>
            <w:r w:rsidR="00EF18D7" w:rsidRPr="00BF4414">
              <w:rPr>
                <w:rFonts w:ascii="Tahoma" w:hAnsi="Tahoma" w:cs="Tahoma"/>
                <w:lang w:val="el-GR"/>
              </w:rPr>
              <w:t>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676B3288" w14:textId="77777777" w:rsidR="00221291" w:rsidRPr="00603221" w:rsidRDefault="00221291">
      <w:pPr>
        <w:rPr>
          <w:rFonts w:ascii="Tahoma" w:hAnsi="Tahoma" w:cs="Tahoma"/>
          <w:b/>
          <w:bCs/>
          <w:szCs w:val="22"/>
          <w:lang w:val="el-GR"/>
        </w:rPr>
      </w:pPr>
    </w:p>
    <w:p w14:paraId="167E6A1E" w14:textId="77777777" w:rsidR="00BD358F" w:rsidRPr="00603221" w:rsidRDefault="003355E7">
      <w:pPr>
        <w:rPr>
          <w:rFonts w:ascii="Tahoma" w:hAnsi="Tahoma" w:cs="Tahoma"/>
          <w:b/>
          <w:szCs w:val="22"/>
          <w:lang w:val="el-GR"/>
        </w:rPr>
      </w:pPr>
      <w:r w:rsidRPr="00603221">
        <w:rPr>
          <w:rFonts w:ascii="Tahoma" w:hAnsi="Tahoma" w:cs="Tahoma"/>
          <w:b/>
          <w:bCs/>
          <w:szCs w:val="22"/>
          <w:lang w:val="el-GR"/>
        </w:rPr>
        <w:t>Β.6.</w:t>
      </w:r>
      <w:r w:rsidRPr="00603221">
        <w:rPr>
          <w:rFonts w:ascii="Tahoma" w:hAnsi="Tahoma" w:cs="Tahoma"/>
          <w:szCs w:val="22"/>
          <w:lang w:val="el-GR"/>
        </w:rPr>
        <w:t xml:space="preserve"> </w:t>
      </w:r>
      <w:r w:rsidRPr="00603221">
        <w:rPr>
          <w:rFonts w:ascii="Tahoma" w:hAnsi="Tahoma" w:cs="Tahoma"/>
          <w:b/>
          <w:szCs w:val="22"/>
          <w:lang w:val="el-GR"/>
        </w:rPr>
        <w:t>Για την απόδειξη της νόμιμης σύστασης και εκπροσώπησης</w:t>
      </w:r>
      <w:r w:rsidR="00BD358F" w:rsidRPr="00603221">
        <w:rPr>
          <w:rFonts w:ascii="Tahoma" w:hAnsi="Tahoma" w:cs="Tahoma"/>
          <w:b/>
          <w:szCs w:val="22"/>
          <w:lang w:val="el-GR"/>
        </w:rPr>
        <w:t>:</w:t>
      </w:r>
    </w:p>
    <w:p w14:paraId="32EA8346" w14:textId="20AA326D" w:rsidR="00941801" w:rsidRPr="00C20D1D" w:rsidRDefault="00941801" w:rsidP="00941801">
      <w:pPr>
        <w:rPr>
          <w:rFonts w:ascii="Tahoma" w:hAnsi="Tahoma" w:cs="Tahoma"/>
          <w:szCs w:val="22"/>
          <w:lang w:val="el-GR"/>
        </w:rPr>
      </w:pPr>
      <w:r w:rsidRPr="00C20D1D">
        <w:rPr>
          <w:rFonts w:ascii="Tahoma" w:hAnsi="Tahoma" w:cs="Tahoma"/>
          <w:szCs w:val="22"/>
          <w:lang w:val="el-GR"/>
        </w:rPr>
        <w:lastRenderedPageBreak/>
        <w:t>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w:t>
      </w:r>
      <w:r w:rsidR="00EF18D7">
        <w:rPr>
          <w:rFonts w:ascii="Tahoma" w:hAnsi="Tahoma" w:cs="Tahoma"/>
          <w:szCs w:val="22"/>
          <w:lang w:val="el-GR"/>
        </w:rPr>
        <w:t xml:space="preserve"> </w:t>
      </w:r>
      <w:r w:rsidRPr="00C20D1D">
        <w:rPr>
          <w:rFonts w:ascii="Tahoma" w:hAnsi="Tahoma" w:cs="Tahoma"/>
          <w:szCs w:val="22"/>
          <w:lang w:val="el-GR"/>
        </w:rPr>
        <w:t>προσκομίζει σχετικό πιστοποιητικό ισχύουσας εκπροσώπησης, το οποίο πρέπει να έχει εκδοθεί έως τριάντα (30) εργάσιμες ημέρες πριν από την υποβολή του.  Στις λοιπές περιπτώσεις τα κατά περίπτωση νομιμοποιητικά έγγραφα νόμιμης εκπροσώπησης (όπως καταστατικά, αντίστοιχα ΦΕΚ, συγκρότηση Δ.Σ. σε σώμα, σε περίπτωση Α.Ε.,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9BAE0EE" w14:textId="77777777" w:rsidR="00941801" w:rsidRPr="00C20D1D" w:rsidRDefault="00941801" w:rsidP="00941801">
      <w:pPr>
        <w:rPr>
          <w:rFonts w:ascii="Tahoma" w:hAnsi="Tahoma" w:cs="Tahoma"/>
          <w:szCs w:val="22"/>
          <w:lang w:val="el-GR"/>
        </w:rPr>
      </w:pPr>
      <w:r w:rsidRPr="00C20D1D">
        <w:rPr>
          <w:rFonts w:ascii="Tahoma" w:hAnsi="Tahoma" w:cs="Tahoma"/>
          <w:szCs w:val="22"/>
          <w:lang w:val="el-GR"/>
        </w:rPr>
        <w:t xml:space="preserve">Για την απόδειξη της νόμιμης σύστασης και των μεταβολών του νομικού προσώπου, εφόσον αυτή προκύπτει από πιστοποιητικό αρμόδιας αρχής (πχ </w:t>
      </w:r>
      <w:r w:rsidRPr="00C20D1D">
        <w:rPr>
          <w:rFonts w:ascii="Tahoma" w:hAnsi="Tahoma" w:cs="Tahoma"/>
          <w:szCs w:val="22"/>
          <w:lang w:val="el-GR"/>
        </w:rPr>
        <w:lastRenderedPageBreak/>
        <w:t>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4153F5C2" w14:textId="77777777" w:rsidR="00941801" w:rsidRPr="00C20D1D" w:rsidRDefault="00941801" w:rsidP="00941801">
      <w:pPr>
        <w:rPr>
          <w:rFonts w:ascii="Tahoma" w:hAnsi="Tahoma" w:cs="Tahoma"/>
          <w:szCs w:val="22"/>
          <w:lang w:val="el-GR"/>
        </w:rPr>
      </w:pPr>
      <w:r w:rsidRPr="00C20D1D">
        <w:rPr>
          <w:rFonts w:ascii="Tahoma" w:hAnsi="Tahoma" w:cs="Tahoma"/>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1FA909D2" w14:textId="4D07F183" w:rsidR="00941801" w:rsidRDefault="00941801" w:rsidP="00941801">
      <w:pPr>
        <w:rPr>
          <w:rFonts w:ascii="Tahoma" w:hAnsi="Tahoma" w:cs="Tahoma"/>
          <w:szCs w:val="22"/>
          <w:lang w:val="el-GR"/>
        </w:rPr>
      </w:pPr>
      <w:r w:rsidRPr="00C20D1D">
        <w:rPr>
          <w:rFonts w:ascii="Tahoma" w:hAnsi="Tahoma" w:cs="Tahoma"/>
          <w:szCs w:val="22"/>
          <w:lang w:val="el-GR"/>
        </w:rPr>
        <w:lastRenderedPageBreak/>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0AB9CB28" w14:textId="5DF1C896" w:rsidR="00AB04E1" w:rsidRPr="00603221" w:rsidRDefault="00BD358F">
      <w:pPr>
        <w:rPr>
          <w:rFonts w:ascii="Tahoma" w:hAnsi="Tahoma" w:cs="Tahoma"/>
          <w:szCs w:val="22"/>
          <w:lang w:val="el-GR"/>
        </w:rPr>
      </w:pPr>
      <w:r w:rsidRPr="00603221">
        <w:rPr>
          <w:rFonts w:ascii="Tahoma" w:hAnsi="Tahoma" w:cs="Tahoma"/>
          <w:szCs w:val="22"/>
          <w:lang w:val="el-GR"/>
        </w:rPr>
        <w:t xml:space="preserve">- </w:t>
      </w:r>
      <w:r w:rsidR="003355E7" w:rsidRPr="00603221">
        <w:rPr>
          <w:rFonts w:ascii="Tahoma" w:hAnsi="Tahoma" w:cs="Tahoma"/>
          <w:szCs w:val="22"/>
          <w:lang w:val="el-GR"/>
        </w:rPr>
        <w:t xml:space="preserve">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w:t>
      </w:r>
    </w:p>
    <w:p w14:paraId="14B3713C" w14:textId="77777777" w:rsidR="008338F0" w:rsidRPr="00603221" w:rsidRDefault="003355E7">
      <w:pPr>
        <w:rPr>
          <w:rFonts w:ascii="Tahoma" w:hAnsi="Tahoma" w:cs="Tahoma"/>
          <w:b/>
          <w:bCs/>
          <w:szCs w:val="22"/>
          <w:lang w:val="el-GR"/>
        </w:rPr>
      </w:pPr>
      <w:r w:rsidRPr="00603221">
        <w:rPr>
          <w:rFonts w:ascii="Tahoma" w:hAnsi="Tahoma" w:cs="Tahoma"/>
          <w:szCs w:val="22"/>
          <w:lang w:val="el-GR"/>
        </w:rPr>
        <w:t xml:space="preserve">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w:t>
      </w:r>
      <w:r w:rsidRPr="00603221">
        <w:rPr>
          <w:rFonts w:ascii="Tahoma" w:hAnsi="Tahoma" w:cs="Tahoma"/>
          <w:szCs w:val="22"/>
          <w:lang w:val="el-GR"/>
        </w:rPr>
        <w:lastRenderedPageBreak/>
        <w:t>θητεία του/των ή/και των μελών του οργάνου διοίκησης/ νόμιμου εκπροσώπου.</w:t>
      </w:r>
    </w:p>
    <w:p w14:paraId="16338CAB" w14:textId="4DE9F772" w:rsidR="00941801" w:rsidRPr="00C20D1D" w:rsidRDefault="003355E7">
      <w:pPr>
        <w:rPr>
          <w:rFonts w:ascii="Tahoma" w:hAnsi="Tahoma" w:cs="Tahoma"/>
          <w:szCs w:val="22"/>
          <w:lang w:val="el-GR"/>
        </w:rPr>
      </w:pPr>
      <w:r w:rsidRPr="00603221">
        <w:rPr>
          <w:rFonts w:ascii="Tahoma" w:hAnsi="Tahoma" w:cs="Tahoma"/>
          <w:b/>
          <w:bCs/>
          <w:szCs w:val="22"/>
          <w:lang w:val="el-GR"/>
        </w:rPr>
        <w:t>Β.7.</w:t>
      </w:r>
      <w:r w:rsidRPr="00603221">
        <w:rPr>
          <w:rFonts w:ascii="Tahoma" w:hAnsi="Tahoma" w:cs="Tahoma"/>
          <w:szCs w:val="22"/>
          <w:lang w:val="el-GR"/>
        </w:rPr>
        <w:t xml:space="preserve"> </w:t>
      </w:r>
      <w:r w:rsidR="00941801" w:rsidRPr="00C20D1D">
        <w:rPr>
          <w:rFonts w:ascii="Tahoma" w:hAnsi="Tahoma" w:cs="Tahoma"/>
          <w:szCs w:val="22"/>
          <w:lang w:val="el-GR"/>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4682779D" w14:textId="756C4DB2" w:rsidR="00941801" w:rsidRDefault="00941801">
      <w:pPr>
        <w:rPr>
          <w:rFonts w:ascii="Tahoma" w:hAnsi="Tahoma" w:cs="Tahoma"/>
          <w:szCs w:val="22"/>
          <w:lang w:val="el-GR"/>
        </w:rPr>
      </w:pPr>
      <w:r w:rsidRPr="00C20D1D">
        <w:rPr>
          <w:rFonts w:ascii="Tahoma" w:hAnsi="Tahoma" w:cs="Tahoma"/>
          <w:szCs w:val="22"/>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w:t>
      </w:r>
      <w:r w:rsidRPr="00C20D1D">
        <w:rPr>
          <w:rFonts w:ascii="Tahoma" w:hAnsi="Tahoma" w:cs="Tahoma"/>
          <w:szCs w:val="22"/>
          <w:lang w:val="el-GR"/>
        </w:rPr>
        <w:lastRenderedPageBreak/>
        <w:t>Διαγωνισμό και την εκπροσώπηση της Ένωσης και των μελών της έναντι της Αναθέτουσας Αρχής.</w:t>
      </w:r>
    </w:p>
    <w:p w14:paraId="5F7496D4" w14:textId="390A7CDB" w:rsidR="00EF18D7" w:rsidRPr="00EF18D7" w:rsidRDefault="00EF18D7" w:rsidP="00EF18D7">
      <w:pPr>
        <w:rPr>
          <w:rFonts w:ascii="Tahoma" w:hAnsi="Tahoma" w:cs="Tahoma"/>
          <w:szCs w:val="22"/>
          <w:lang w:val="el-GR"/>
        </w:rPr>
      </w:pPr>
      <w:r w:rsidRPr="00A0278E">
        <w:rPr>
          <w:rFonts w:ascii="Tahoma" w:hAnsi="Tahoma" w:cs="Tahoma"/>
          <w:b/>
          <w:bCs/>
          <w:szCs w:val="22"/>
          <w:lang w:val="el-GR"/>
        </w:rPr>
        <w:t>Β.8</w:t>
      </w:r>
      <w:r w:rsidRPr="00EF18D7">
        <w:rPr>
          <w:rFonts w:ascii="Tahoma" w:hAnsi="Tahoma" w:cs="Tahoma"/>
          <w:szCs w:val="22"/>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6CB233A" w14:textId="77777777" w:rsidR="00EF18D7" w:rsidRPr="00EF18D7" w:rsidRDefault="00EF18D7" w:rsidP="00EF18D7">
      <w:pPr>
        <w:rPr>
          <w:rFonts w:ascii="Tahoma" w:hAnsi="Tahoma" w:cs="Tahoma"/>
          <w:szCs w:val="22"/>
          <w:lang w:val="el-GR"/>
        </w:rPr>
      </w:pPr>
      <w:r w:rsidRPr="00EF18D7">
        <w:rPr>
          <w:rFonts w:ascii="Tahoma" w:hAnsi="Tahoma" w:cs="Tahoma"/>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0A13243E" w14:textId="77777777" w:rsidR="00EF18D7" w:rsidRPr="00EF18D7" w:rsidRDefault="00EF18D7" w:rsidP="00EF18D7">
      <w:pPr>
        <w:rPr>
          <w:rFonts w:ascii="Tahoma" w:hAnsi="Tahoma" w:cs="Tahoma"/>
          <w:szCs w:val="22"/>
          <w:lang w:val="el-GR"/>
        </w:rPr>
      </w:pPr>
      <w:r w:rsidRPr="00EF18D7">
        <w:rPr>
          <w:rFonts w:ascii="Tahoma" w:hAnsi="Tahoma" w:cs="Tahoma"/>
          <w:szCs w:val="22"/>
          <w:lang w:val="el-GR"/>
        </w:rPr>
        <w:lastRenderedPageBreak/>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E6DE571" w14:textId="0B3A841A" w:rsidR="008338F0" w:rsidRPr="00603221" w:rsidRDefault="00EF18D7">
      <w:pPr>
        <w:rPr>
          <w:rFonts w:ascii="Tahoma" w:hAnsi="Tahoma" w:cs="Tahoma"/>
          <w:b/>
          <w:bCs/>
          <w:i/>
          <w:color w:val="5B9BD5"/>
          <w:szCs w:val="22"/>
          <w:lang w:val="el-GR"/>
        </w:rPr>
      </w:pPr>
      <w:r w:rsidRPr="00EF18D7">
        <w:rPr>
          <w:rFonts w:ascii="Tahoma" w:hAnsi="Tahoma" w:cs="Tahoma"/>
          <w:szCs w:val="22"/>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sidR="003355E7" w:rsidRPr="00603221">
        <w:rPr>
          <w:rFonts w:ascii="Tahoma" w:hAnsi="Tahoma" w:cs="Tahoma"/>
          <w:szCs w:val="22"/>
          <w:lang w:val="el-GR"/>
        </w:rPr>
        <w:t xml:space="preserve">. </w:t>
      </w:r>
    </w:p>
    <w:p w14:paraId="0DB9E298" w14:textId="121DF1BC" w:rsidR="00EB1543" w:rsidRPr="00603221" w:rsidRDefault="00EB1543" w:rsidP="00EB1543">
      <w:pPr>
        <w:rPr>
          <w:rFonts w:ascii="Tahoma" w:hAnsi="Tahoma" w:cs="Tahoma"/>
          <w:color w:val="000000"/>
          <w:szCs w:val="22"/>
          <w:lang w:val="el-GR"/>
        </w:rPr>
      </w:pPr>
      <w:bookmarkStart w:id="88" w:name="msgfield"/>
      <w:bookmarkStart w:id="89" w:name="preformat"/>
      <w:bookmarkEnd w:id="88"/>
      <w:bookmarkEnd w:id="89"/>
      <w:r w:rsidRPr="00603221">
        <w:rPr>
          <w:rFonts w:ascii="Tahoma" w:hAnsi="Tahoma" w:cs="Tahoma"/>
          <w:b/>
          <w:bCs/>
          <w:szCs w:val="22"/>
          <w:lang w:val="el-GR"/>
        </w:rPr>
        <w:t>Β.</w:t>
      </w:r>
      <w:r w:rsidR="00EF18D7">
        <w:rPr>
          <w:rFonts w:ascii="Tahoma" w:hAnsi="Tahoma" w:cs="Tahoma"/>
          <w:b/>
          <w:bCs/>
          <w:szCs w:val="22"/>
          <w:lang w:val="el-GR"/>
        </w:rPr>
        <w:t>9</w:t>
      </w:r>
      <w:r w:rsidRPr="00603221">
        <w:rPr>
          <w:rFonts w:ascii="Tahoma" w:hAnsi="Tahoma" w:cs="Tahoma"/>
          <w:b/>
          <w:bCs/>
          <w:szCs w:val="22"/>
          <w:lang w:val="el-GR"/>
        </w:rPr>
        <w:t>.</w:t>
      </w:r>
      <w:r w:rsidRPr="00603221">
        <w:rPr>
          <w:rFonts w:ascii="Tahoma" w:hAnsi="Tahoma" w:cs="Tahoma"/>
          <w:szCs w:val="22"/>
          <w:lang w:val="el-GR"/>
        </w:rPr>
        <w:t xml:space="preserve"> </w:t>
      </w:r>
      <w:r w:rsidRPr="00603221">
        <w:rPr>
          <w:rFonts w:ascii="Tahoma" w:hAnsi="Tahoma"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603221">
        <w:rPr>
          <w:rFonts w:ascii="Tahoma" w:hAnsi="Tahoma" w:cs="Tahoma"/>
          <w:szCs w:val="22"/>
          <w:lang w:val="el-GR"/>
        </w:rPr>
        <w:t xml:space="preserve">την παράγραφο </w:t>
      </w:r>
      <w:r w:rsidR="006607CE" w:rsidRPr="00603221">
        <w:rPr>
          <w:rFonts w:ascii="Tahoma" w:hAnsi="Tahoma" w:cs="Tahoma"/>
          <w:szCs w:val="22"/>
          <w:lang w:val="el-GR"/>
        </w:rPr>
        <w:fldChar w:fldCharType="begin"/>
      </w:r>
      <w:r w:rsidR="006607CE" w:rsidRPr="00603221">
        <w:rPr>
          <w:rFonts w:ascii="Tahoma" w:hAnsi="Tahoma" w:cs="Tahoma"/>
          <w:szCs w:val="22"/>
          <w:lang w:val="el-GR"/>
        </w:rPr>
        <w:instrText xml:space="preserve"> REF _Ref496541700 \r \h </w:instrText>
      </w:r>
      <w:r w:rsidR="00DF02B0" w:rsidRPr="006719D5">
        <w:rPr>
          <w:rFonts w:ascii="Tahoma" w:hAnsi="Tahoma" w:cs="Tahoma"/>
          <w:szCs w:val="22"/>
          <w:lang w:val="el-GR"/>
        </w:rPr>
        <w:instrText xml:space="preserve"> \* MERGEFORMAT </w:instrText>
      </w:r>
      <w:r w:rsidR="006607CE" w:rsidRPr="00603221">
        <w:rPr>
          <w:rFonts w:ascii="Tahoma" w:hAnsi="Tahoma" w:cs="Tahoma"/>
          <w:szCs w:val="22"/>
          <w:lang w:val="el-GR"/>
        </w:rPr>
      </w:r>
      <w:r w:rsidR="006607CE"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2.2.8</w:t>
      </w:r>
      <w:r w:rsidR="006607CE" w:rsidRPr="00603221">
        <w:rPr>
          <w:rFonts w:ascii="Tahoma" w:hAnsi="Tahoma" w:cs="Tahoma"/>
          <w:szCs w:val="22"/>
          <w:lang w:val="el-GR"/>
        </w:rPr>
        <w:fldChar w:fldCharType="end"/>
      </w:r>
      <w:r w:rsidRPr="00603221">
        <w:rPr>
          <w:rFonts w:ascii="Tahoma" w:hAnsi="Tahoma" w:cs="Tahoma"/>
          <w:color w:val="000000"/>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w:t>
      </w:r>
      <w:r w:rsidRPr="00603221">
        <w:rPr>
          <w:rFonts w:ascii="Tahoma" w:hAnsi="Tahoma" w:cs="Tahoma"/>
          <w:color w:val="000000"/>
          <w:szCs w:val="22"/>
          <w:lang w:val="el-GR"/>
        </w:rPr>
        <w:lastRenderedPageBreak/>
        <w:t>(ιδιωτικό συμφωνητικό μεταξύ προσφέροντος και τρίτου, στις ικανότητες του οποίου στηρίζεται ή από οποιοδήποτε άλλο κατάλληλο μέσο</w:t>
      </w:r>
      <w:r w:rsidRPr="00603221">
        <w:rPr>
          <w:rFonts w:ascii="Tahoma" w:hAnsi="Tahoma" w:cs="Tahoma"/>
          <w:szCs w:val="22"/>
          <w:lang w:val="el-GR"/>
        </w:rPr>
        <w:t>)</w:t>
      </w:r>
      <w:r w:rsidRPr="00603221">
        <w:rPr>
          <w:rFonts w:ascii="Tahoma" w:hAnsi="Tahoma" w:cs="Tahoma"/>
          <w:color w:val="000000"/>
          <w:szCs w:val="22"/>
          <w:lang w:val="el-GR"/>
        </w:rPr>
        <w:t>.</w:t>
      </w:r>
    </w:p>
    <w:p w14:paraId="5A518D45" w14:textId="77777777" w:rsidR="00C40FB9" w:rsidRPr="00603221" w:rsidRDefault="00C40FB9" w:rsidP="00A0278E">
      <w:pPr>
        <w:suppressAutoHyphens w:val="0"/>
        <w:spacing w:after="0"/>
        <w:jc w:val="left"/>
        <w:rPr>
          <w:rFonts w:ascii="Tahoma" w:hAnsi="Tahoma" w:cs="Tahoma"/>
          <w:szCs w:val="22"/>
          <w:lang w:val="el-GR"/>
        </w:rPr>
      </w:pPr>
    </w:p>
    <w:p w14:paraId="5E74457F" w14:textId="77777777" w:rsidR="00C33C73" w:rsidRPr="00603221" w:rsidRDefault="00C33C73" w:rsidP="00991EF2">
      <w:pPr>
        <w:pStyle w:val="2"/>
        <w:numPr>
          <w:ilvl w:val="1"/>
          <w:numId w:val="11"/>
        </w:numPr>
        <w:rPr>
          <w:rFonts w:ascii="Tahoma" w:hAnsi="Tahoma" w:cs="Tahoma"/>
          <w:sz w:val="22"/>
          <w:lang w:val="el-GR"/>
        </w:rPr>
      </w:pPr>
      <w:r w:rsidRPr="00603221">
        <w:rPr>
          <w:rFonts w:ascii="Tahoma" w:hAnsi="Tahoma" w:cs="Tahoma"/>
          <w:sz w:val="22"/>
          <w:lang w:val="el-GR"/>
        </w:rPr>
        <w:tab/>
      </w:r>
      <w:bookmarkStart w:id="90" w:name="_Toc56418690"/>
      <w:r w:rsidRPr="00603221">
        <w:rPr>
          <w:rFonts w:ascii="Tahoma" w:hAnsi="Tahoma" w:cs="Tahoma"/>
          <w:sz w:val="22"/>
          <w:lang w:val="el-GR"/>
        </w:rPr>
        <w:t>Κριτήρια Ανάθεσης</w:t>
      </w:r>
      <w:bookmarkEnd w:id="90"/>
      <w:r w:rsidRPr="00603221">
        <w:rPr>
          <w:rFonts w:ascii="Tahoma" w:hAnsi="Tahoma" w:cs="Tahoma"/>
          <w:sz w:val="22"/>
          <w:lang w:val="el-GR"/>
        </w:rPr>
        <w:t xml:space="preserve"> </w:t>
      </w:r>
    </w:p>
    <w:p w14:paraId="2D9AF440" w14:textId="77777777" w:rsidR="008338F0" w:rsidRPr="00603221" w:rsidRDefault="003355E7" w:rsidP="00991EF2">
      <w:pPr>
        <w:pStyle w:val="4"/>
        <w:numPr>
          <w:ilvl w:val="2"/>
          <w:numId w:val="11"/>
        </w:numPr>
        <w:rPr>
          <w:rFonts w:ascii="Tahoma" w:hAnsi="Tahoma" w:cs="Tahoma"/>
          <w:szCs w:val="22"/>
          <w:lang w:val="el-GR"/>
        </w:rPr>
      </w:pPr>
      <w:bookmarkStart w:id="91" w:name="_Ref496542191"/>
      <w:bookmarkStart w:id="92" w:name="_Toc56418691"/>
      <w:r w:rsidRPr="00603221">
        <w:rPr>
          <w:rFonts w:ascii="Tahoma" w:hAnsi="Tahoma" w:cs="Tahoma"/>
          <w:szCs w:val="22"/>
          <w:lang w:val="el-GR"/>
        </w:rPr>
        <w:t>Κριτήριο ανάθεσης</w:t>
      </w:r>
      <w:bookmarkEnd w:id="91"/>
      <w:bookmarkEnd w:id="92"/>
    </w:p>
    <w:p w14:paraId="7C269DED" w14:textId="20A5686B" w:rsidR="008338F0" w:rsidRPr="00603221" w:rsidRDefault="00994B2B">
      <w:pPr>
        <w:rPr>
          <w:rFonts w:ascii="Tahoma" w:hAnsi="Tahoma" w:cs="Tahoma"/>
          <w:i/>
          <w:color w:val="5B9BD5"/>
          <w:szCs w:val="22"/>
          <w:lang w:val="el-GR"/>
        </w:rPr>
      </w:pPr>
      <w:r>
        <w:rPr>
          <w:rFonts w:ascii="Tahoma" w:hAnsi="Tahoma" w:cs="Tahoma"/>
          <w:szCs w:val="22"/>
          <w:lang w:val="el-GR"/>
        </w:rPr>
        <w:t>Το κ</w:t>
      </w:r>
      <w:r w:rsidR="003355E7" w:rsidRPr="00603221">
        <w:rPr>
          <w:rFonts w:ascii="Tahoma" w:hAnsi="Tahoma" w:cs="Tahoma"/>
          <w:szCs w:val="22"/>
          <w:lang w:val="el-GR"/>
        </w:rPr>
        <w:t>ριτήριο ανάθεσης της Σύμβασης</w:t>
      </w:r>
      <w:r>
        <w:rPr>
          <w:rFonts w:ascii="Tahoma" w:hAnsi="Tahoma" w:cs="Tahoma"/>
          <w:szCs w:val="22"/>
          <w:lang w:val="el-GR"/>
        </w:rPr>
        <w:t xml:space="preserve"> για έκαστο τμήμα της παρούσας </w:t>
      </w:r>
      <w:r w:rsidR="003355E7" w:rsidRPr="00603221">
        <w:rPr>
          <w:rFonts w:ascii="Tahoma" w:hAnsi="Tahoma" w:cs="Tahoma"/>
          <w:szCs w:val="22"/>
          <w:lang w:val="el-GR"/>
        </w:rPr>
        <w:t>είναι η πλέον συμφέρουσα από οικονομική άποψη προσφορά</w:t>
      </w:r>
      <w:r w:rsidR="00DD2BF2" w:rsidRPr="00603221">
        <w:rPr>
          <w:rFonts w:ascii="Tahoma" w:hAnsi="Tahoma" w:cs="Tahoma"/>
          <w:szCs w:val="22"/>
          <w:lang w:val="el-GR"/>
        </w:rPr>
        <w:t xml:space="preserve"> </w:t>
      </w:r>
      <w:r w:rsidR="003355E7" w:rsidRPr="00603221">
        <w:rPr>
          <w:rFonts w:ascii="Tahoma" w:hAnsi="Tahoma" w:cs="Tahoma"/>
          <w:szCs w:val="22"/>
          <w:lang w:val="el-GR"/>
        </w:rPr>
        <w:t>βάσει βέλτιστης σχέσης ποιότητας – τιμής, η οποία εκτιμάται βάσει των κάτωθι κριτηρίων</w:t>
      </w:r>
      <w:r>
        <w:rPr>
          <w:rFonts w:ascii="Tahoma" w:hAnsi="Tahoma" w:cs="Tahoma"/>
          <w:szCs w:val="22"/>
          <w:lang w:val="el-GR"/>
        </w:rPr>
        <w:t xml:space="preserve"> για κάθε τμήμα </w:t>
      </w:r>
      <w:r w:rsidR="003355E7" w:rsidRPr="00603221">
        <w:rPr>
          <w:rFonts w:ascii="Tahoma" w:hAnsi="Tahoma" w:cs="Tahoma"/>
          <w:szCs w:val="22"/>
          <w:lang w:val="el-GR"/>
        </w:rPr>
        <w:t xml:space="preserve">: </w:t>
      </w:r>
    </w:p>
    <w:p w14:paraId="56F002D3" w14:textId="3BA1FAE9" w:rsidR="008C054E" w:rsidRDefault="008C054E">
      <w:pPr>
        <w:spacing w:after="40"/>
        <w:rPr>
          <w:rFonts w:ascii="Tahoma" w:hAnsi="Tahoma" w:cs="Tahoma"/>
          <w:iCs/>
          <w:color w:val="5B9BD5"/>
          <w:szCs w:val="22"/>
          <w:lang w:val="el-GR"/>
        </w:rPr>
      </w:pPr>
    </w:p>
    <w:tbl>
      <w:tblPr>
        <w:tblW w:w="0" w:type="auto"/>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862"/>
        <w:gridCol w:w="5662"/>
        <w:gridCol w:w="1600"/>
        <w:gridCol w:w="1504"/>
      </w:tblGrid>
      <w:tr w:rsidR="0083308D" w:rsidRPr="00491DF8" w14:paraId="0CBE2A62" w14:textId="1AF98EC4" w:rsidTr="0045601B">
        <w:trPr>
          <w:tblHeader/>
          <w:jc w:val="center"/>
        </w:trPr>
        <w:tc>
          <w:tcPr>
            <w:tcW w:w="6524" w:type="dxa"/>
            <w:gridSpan w:val="2"/>
            <w:shd w:val="clear" w:color="auto" w:fill="A6A6A6"/>
            <w:vAlign w:val="center"/>
          </w:tcPr>
          <w:p w14:paraId="017EAB9A" w14:textId="77777777" w:rsidR="0083308D" w:rsidRPr="009E5C5D" w:rsidRDefault="0083308D" w:rsidP="009E5C5D">
            <w:pPr>
              <w:jc w:val="center"/>
              <w:rPr>
                <w:rFonts w:ascii="Tahoma" w:hAnsi="Tahoma" w:cs="Tahoma"/>
                <w:b/>
                <w:szCs w:val="22"/>
              </w:rPr>
            </w:pPr>
            <w:r w:rsidRPr="009E5C5D">
              <w:rPr>
                <w:rFonts w:ascii="Tahoma" w:hAnsi="Tahoma" w:cs="Tahoma"/>
                <w:b/>
                <w:szCs w:val="22"/>
              </w:rPr>
              <w:t>ΚΡΙΤΗΡΙΑ ΑΞΙΟΛΟΓΗΣΗΣ</w:t>
            </w:r>
          </w:p>
        </w:tc>
        <w:tc>
          <w:tcPr>
            <w:tcW w:w="1600" w:type="dxa"/>
            <w:shd w:val="clear" w:color="auto" w:fill="A6A6A6"/>
            <w:vAlign w:val="center"/>
          </w:tcPr>
          <w:p w14:paraId="7389E90A" w14:textId="77777777" w:rsidR="0083308D" w:rsidRPr="009E5C5D" w:rsidRDefault="0083308D" w:rsidP="009E5C5D">
            <w:pPr>
              <w:jc w:val="center"/>
              <w:rPr>
                <w:rFonts w:ascii="Tahoma" w:hAnsi="Tahoma" w:cs="Tahoma"/>
                <w:b/>
                <w:szCs w:val="22"/>
              </w:rPr>
            </w:pPr>
            <w:r w:rsidRPr="009E5C5D">
              <w:rPr>
                <w:rFonts w:ascii="Tahoma" w:hAnsi="Tahoma" w:cs="Tahoma"/>
                <w:b/>
                <w:szCs w:val="22"/>
              </w:rPr>
              <w:t>Συντελεστής βαρύτητας (%)</w:t>
            </w:r>
          </w:p>
        </w:tc>
        <w:tc>
          <w:tcPr>
            <w:tcW w:w="1504" w:type="dxa"/>
            <w:shd w:val="clear" w:color="auto" w:fill="A6A6A6"/>
          </w:tcPr>
          <w:p w14:paraId="72E6A7ED" w14:textId="07E8709B" w:rsidR="0083308D" w:rsidRPr="0045601B" w:rsidRDefault="0083308D" w:rsidP="009E5C5D">
            <w:pPr>
              <w:jc w:val="center"/>
              <w:rPr>
                <w:rFonts w:ascii="Tahoma" w:hAnsi="Tahoma" w:cs="Tahoma"/>
                <w:b/>
                <w:szCs w:val="22"/>
                <w:lang w:val="el-GR"/>
              </w:rPr>
            </w:pPr>
            <w:r>
              <w:rPr>
                <w:rFonts w:ascii="Tahoma" w:hAnsi="Tahoma" w:cs="Tahoma"/>
                <w:b/>
                <w:szCs w:val="22"/>
                <w:lang w:val="el-GR"/>
              </w:rPr>
              <w:t>Παραπομπή</w:t>
            </w:r>
          </w:p>
        </w:tc>
      </w:tr>
      <w:tr w:rsidR="0083308D" w:rsidRPr="00491DF8" w14:paraId="07DB0BE3" w14:textId="15C52E2E" w:rsidTr="0045601B">
        <w:trPr>
          <w:jc w:val="center"/>
        </w:trPr>
        <w:tc>
          <w:tcPr>
            <w:tcW w:w="862" w:type="dxa"/>
            <w:shd w:val="clear" w:color="auto" w:fill="F2F2F2"/>
            <w:vAlign w:val="center"/>
          </w:tcPr>
          <w:p w14:paraId="766CB974" w14:textId="77777777" w:rsidR="0083308D" w:rsidRPr="009E5C5D" w:rsidRDefault="0083308D" w:rsidP="009E5C5D">
            <w:pPr>
              <w:rPr>
                <w:rFonts w:ascii="Tahoma" w:hAnsi="Tahoma" w:cs="Tahoma"/>
                <w:b/>
                <w:szCs w:val="22"/>
              </w:rPr>
            </w:pPr>
            <w:r w:rsidRPr="009E5C5D">
              <w:rPr>
                <w:rFonts w:ascii="Tahoma" w:hAnsi="Tahoma" w:cs="Tahoma"/>
                <w:b/>
                <w:szCs w:val="22"/>
              </w:rPr>
              <w:t>Α.</w:t>
            </w:r>
          </w:p>
        </w:tc>
        <w:tc>
          <w:tcPr>
            <w:tcW w:w="5662" w:type="dxa"/>
            <w:shd w:val="clear" w:color="auto" w:fill="F2F2F2"/>
            <w:vAlign w:val="center"/>
          </w:tcPr>
          <w:p w14:paraId="44139EC3" w14:textId="77777777" w:rsidR="0083308D" w:rsidRPr="009E5C5D" w:rsidRDefault="0083308D" w:rsidP="009E5C5D">
            <w:pPr>
              <w:rPr>
                <w:rFonts w:ascii="Tahoma" w:hAnsi="Tahoma" w:cs="Tahoma"/>
                <w:szCs w:val="22"/>
                <w:lang w:val="el-GR"/>
              </w:rPr>
            </w:pPr>
            <w:r w:rsidRPr="009E5C5D">
              <w:rPr>
                <w:rFonts w:ascii="Tahoma" w:hAnsi="Tahoma" w:cs="Tahoma"/>
                <w:b/>
                <w:szCs w:val="22"/>
                <w:lang w:val="el-GR"/>
              </w:rPr>
              <w:t>ΚΑΤΑΝΟΗΣΗ ΑΠΑΙΤΗΣΕΩΝ ΤΟΥ ΕΡΓΟΥ - ΜΕΘΟΔΟΛΟΓΙΑ ΥΛΟΠΟΙΗΣΗΣ</w:t>
            </w:r>
          </w:p>
        </w:tc>
        <w:tc>
          <w:tcPr>
            <w:tcW w:w="1600" w:type="dxa"/>
            <w:shd w:val="clear" w:color="auto" w:fill="F2F2F2"/>
            <w:vAlign w:val="center"/>
          </w:tcPr>
          <w:p w14:paraId="3FBE6FFD" w14:textId="07F0340A" w:rsidR="0083308D" w:rsidRPr="009E5C5D" w:rsidRDefault="0083308D" w:rsidP="009E5C5D">
            <w:pPr>
              <w:jc w:val="center"/>
              <w:rPr>
                <w:rFonts w:ascii="Tahoma" w:hAnsi="Tahoma" w:cs="Tahoma"/>
                <w:b/>
                <w:szCs w:val="22"/>
              </w:rPr>
            </w:pPr>
            <w:r>
              <w:rPr>
                <w:rFonts w:ascii="Tahoma" w:hAnsi="Tahoma" w:cs="Tahoma"/>
                <w:b/>
                <w:szCs w:val="22"/>
              </w:rPr>
              <w:t>50</w:t>
            </w:r>
            <w:r w:rsidRPr="009E5C5D">
              <w:rPr>
                <w:rFonts w:ascii="Tahoma" w:hAnsi="Tahoma" w:cs="Tahoma"/>
                <w:b/>
                <w:szCs w:val="22"/>
              </w:rPr>
              <w:t>%</w:t>
            </w:r>
          </w:p>
        </w:tc>
        <w:tc>
          <w:tcPr>
            <w:tcW w:w="1504" w:type="dxa"/>
            <w:shd w:val="clear" w:color="auto" w:fill="F2F2F2"/>
          </w:tcPr>
          <w:p w14:paraId="48895096" w14:textId="77777777" w:rsidR="0083308D" w:rsidRDefault="0083308D" w:rsidP="009E5C5D">
            <w:pPr>
              <w:jc w:val="center"/>
              <w:rPr>
                <w:rFonts w:ascii="Tahoma" w:hAnsi="Tahoma" w:cs="Tahoma"/>
                <w:b/>
                <w:szCs w:val="22"/>
              </w:rPr>
            </w:pPr>
          </w:p>
        </w:tc>
      </w:tr>
      <w:tr w:rsidR="0083308D" w:rsidRPr="00491DF8" w14:paraId="273F24F2" w14:textId="56E554F8" w:rsidTr="0045601B">
        <w:trPr>
          <w:jc w:val="center"/>
        </w:trPr>
        <w:tc>
          <w:tcPr>
            <w:tcW w:w="862" w:type="dxa"/>
            <w:vAlign w:val="center"/>
          </w:tcPr>
          <w:p w14:paraId="7963C82C" w14:textId="77777777" w:rsidR="0083308D" w:rsidRPr="009E5C5D" w:rsidRDefault="0083308D" w:rsidP="009E5C5D">
            <w:pPr>
              <w:rPr>
                <w:rFonts w:ascii="Tahoma" w:hAnsi="Tahoma" w:cs="Tahoma"/>
                <w:szCs w:val="22"/>
              </w:rPr>
            </w:pPr>
            <w:r w:rsidRPr="009E5C5D">
              <w:rPr>
                <w:rFonts w:ascii="Tahoma" w:hAnsi="Tahoma" w:cs="Tahoma"/>
                <w:szCs w:val="22"/>
              </w:rPr>
              <w:lastRenderedPageBreak/>
              <w:t>Α.1</w:t>
            </w:r>
          </w:p>
        </w:tc>
        <w:tc>
          <w:tcPr>
            <w:tcW w:w="5662" w:type="dxa"/>
            <w:vAlign w:val="center"/>
          </w:tcPr>
          <w:p w14:paraId="48DD3497" w14:textId="3C4AE958" w:rsidR="0083308D" w:rsidRDefault="0083308D" w:rsidP="009E5C5D">
            <w:pPr>
              <w:rPr>
                <w:rFonts w:ascii="Tahoma" w:hAnsi="Tahoma" w:cs="Tahoma"/>
                <w:szCs w:val="22"/>
                <w:lang w:val="el-GR"/>
              </w:rPr>
            </w:pPr>
            <w:r w:rsidRPr="009E5C5D">
              <w:rPr>
                <w:rFonts w:ascii="Tahoma" w:hAnsi="Tahoma" w:cs="Tahoma"/>
                <w:szCs w:val="22"/>
                <w:lang w:val="el-GR"/>
              </w:rPr>
              <w:t xml:space="preserve">Βαθμός κατανόησης των απαιτήσεων του έργου και των επιμέρους εργασιών του και μεθοδολογία προσέγγισης για την κάλυψή </w:t>
            </w:r>
            <w:r w:rsidR="003C243E">
              <w:rPr>
                <w:rFonts w:ascii="Tahoma" w:hAnsi="Tahoma" w:cs="Tahoma"/>
                <w:szCs w:val="22"/>
                <w:lang w:val="el-GR"/>
              </w:rPr>
              <w:t>τους.</w:t>
            </w:r>
          </w:p>
          <w:p w14:paraId="04032F7B" w14:textId="65DB486F" w:rsidR="003C243E" w:rsidRPr="009E5C5D" w:rsidRDefault="003C243E" w:rsidP="009E5C5D">
            <w:pPr>
              <w:rPr>
                <w:rFonts w:ascii="Tahoma" w:hAnsi="Tahoma" w:cs="Tahoma"/>
                <w:szCs w:val="22"/>
                <w:lang w:val="el-GR"/>
              </w:rPr>
            </w:pPr>
            <w:r w:rsidRPr="009E5C5D">
              <w:rPr>
                <w:rFonts w:ascii="Tahoma" w:hAnsi="Tahoma" w:cs="Tahoma"/>
                <w:szCs w:val="22"/>
                <w:lang w:val="el-GR"/>
              </w:rPr>
              <w:t>Εντοπισμός προβλημάτων και διαμόρφωση κατάλληλων προτάσεων για την επίλυσή τους</w:t>
            </w:r>
          </w:p>
        </w:tc>
        <w:tc>
          <w:tcPr>
            <w:tcW w:w="1600" w:type="dxa"/>
            <w:vAlign w:val="center"/>
          </w:tcPr>
          <w:p w14:paraId="09413FF4" w14:textId="07C1809E" w:rsidR="0083308D" w:rsidRPr="009E5C5D" w:rsidRDefault="00DE78E9" w:rsidP="009E5C5D">
            <w:pPr>
              <w:jc w:val="center"/>
              <w:rPr>
                <w:rFonts w:ascii="Tahoma" w:hAnsi="Tahoma" w:cs="Tahoma"/>
                <w:szCs w:val="22"/>
              </w:rPr>
            </w:pPr>
            <w:r>
              <w:rPr>
                <w:rFonts w:ascii="Tahoma" w:hAnsi="Tahoma" w:cs="Tahoma"/>
                <w:szCs w:val="22"/>
                <w:lang w:val="el-GR"/>
              </w:rPr>
              <w:t>3</w:t>
            </w:r>
            <w:r w:rsidR="0083308D">
              <w:rPr>
                <w:rFonts w:ascii="Tahoma" w:hAnsi="Tahoma" w:cs="Tahoma"/>
                <w:szCs w:val="22"/>
              </w:rPr>
              <w:t>0</w:t>
            </w:r>
            <w:r w:rsidR="0083308D" w:rsidRPr="009E5C5D">
              <w:rPr>
                <w:rFonts w:ascii="Tahoma" w:hAnsi="Tahoma" w:cs="Tahoma"/>
                <w:szCs w:val="22"/>
              </w:rPr>
              <w:t>%</w:t>
            </w:r>
          </w:p>
        </w:tc>
        <w:tc>
          <w:tcPr>
            <w:tcW w:w="1504" w:type="dxa"/>
          </w:tcPr>
          <w:p w14:paraId="36F99D10" w14:textId="3450D57B" w:rsidR="0083308D" w:rsidRDefault="00C958A1" w:rsidP="009E5C5D">
            <w:pPr>
              <w:jc w:val="center"/>
              <w:rPr>
                <w:rFonts w:ascii="Tahoma" w:hAnsi="Tahoma" w:cs="Tahoma"/>
                <w:szCs w:val="22"/>
              </w:rPr>
            </w:pPr>
            <w:r>
              <w:rPr>
                <w:rFonts w:ascii="Tahoma" w:hAnsi="Tahoma" w:cs="Tahoma"/>
                <w:szCs w:val="22"/>
                <w:lang w:val="el-GR"/>
              </w:rPr>
              <w:t>Κεφ.</w:t>
            </w:r>
            <w:r w:rsidR="003C243E">
              <w:rPr>
                <w:rFonts w:ascii="Tahoma" w:hAnsi="Tahoma" w:cs="Tahoma"/>
                <w:szCs w:val="22"/>
                <w:lang w:val="el-GR"/>
              </w:rPr>
              <w:fldChar w:fldCharType="begin"/>
            </w:r>
            <w:r w:rsidR="003C243E">
              <w:rPr>
                <w:rFonts w:ascii="Tahoma" w:hAnsi="Tahoma" w:cs="Tahoma"/>
                <w:szCs w:val="22"/>
                <w:lang w:val="el-GR"/>
              </w:rPr>
              <w:instrText xml:space="preserve"> REF _Ref45781802 \r \h </w:instrText>
            </w:r>
            <w:r w:rsidR="003C243E">
              <w:rPr>
                <w:rFonts w:ascii="Tahoma" w:hAnsi="Tahoma" w:cs="Tahoma"/>
                <w:szCs w:val="22"/>
                <w:lang w:val="el-GR"/>
              </w:rPr>
            </w:r>
            <w:r w:rsidR="003C243E">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1.1</w:t>
            </w:r>
            <w:r w:rsidR="003C243E">
              <w:rPr>
                <w:rFonts w:ascii="Tahoma" w:hAnsi="Tahoma" w:cs="Tahoma"/>
                <w:szCs w:val="22"/>
                <w:lang w:val="el-GR"/>
              </w:rPr>
              <w:fldChar w:fldCharType="end"/>
            </w:r>
            <w:r w:rsidR="003C243E">
              <w:rPr>
                <w:rFonts w:ascii="Tahoma" w:hAnsi="Tahoma" w:cs="Tahoma"/>
                <w:szCs w:val="22"/>
                <w:lang w:val="el-GR"/>
              </w:rPr>
              <w:t xml:space="preserve">, </w:t>
            </w:r>
            <w:r w:rsidR="003C243E">
              <w:rPr>
                <w:rFonts w:ascii="Tahoma" w:hAnsi="Tahoma" w:cs="Tahoma"/>
                <w:szCs w:val="22"/>
                <w:lang w:val="el-GR"/>
              </w:rPr>
              <w:fldChar w:fldCharType="begin"/>
            </w:r>
            <w:r w:rsidR="003C243E">
              <w:rPr>
                <w:rFonts w:ascii="Tahoma" w:hAnsi="Tahoma" w:cs="Tahoma"/>
                <w:szCs w:val="22"/>
                <w:lang w:val="el-GR"/>
              </w:rPr>
              <w:instrText xml:space="preserve"> REF _Ref45781806 \r \h </w:instrText>
            </w:r>
            <w:r w:rsidR="003C243E">
              <w:rPr>
                <w:rFonts w:ascii="Tahoma" w:hAnsi="Tahoma" w:cs="Tahoma"/>
                <w:szCs w:val="22"/>
                <w:lang w:val="el-GR"/>
              </w:rPr>
            </w:r>
            <w:r w:rsidR="003C243E">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1.2</w:t>
            </w:r>
            <w:r w:rsidR="003C243E">
              <w:rPr>
                <w:rFonts w:ascii="Tahoma" w:hAnsi="Tahoma" w:cs="Tahoma"/>
                <w:szCs w:val="22"/>
                <w:lang w:val="el-GR"/>
              </w:rPr>
              <w:fldChar w:fldCharType="end"/>
            </w:r>
            <w:r w:rsidR="003C243E">
              <w:rPr>
                <w:rFonts w:ascii="Tahoma" w:hAnsi="Tahoma" w:cs="Tahoma"/>
                <w:szCs w:val="22"/>
                <w:lang w:val="el-GR"/>
              </w:rPr>
              <w:t xml:space="preserve">, </w:t>
            </w:r>
            <w:r w:rsidR="003C243E">
              <w:rPr>
                <w:rFonts w:ascii="Tahoma" w:hAnsi="Tahoma" w:cs="Tahoma"/>
                <w:szCs w:val="22"/>
                <w:lang w:val="el-GR"/>
              </w:rPr>
              <w:fldChar w:fldCharType="begin"/>
            </w:r>
            <w:r w:rsidR="003C243E">
              <w:rPr>
                <w:rFonts w:ascii="Tahoma" w:hAnsi="Tahoma" w:cs="Tahoma"/>
                <w:szCs w:val="22"/>
                <w:lang w:val="el-GR"/>
              </w:rPr>
              <w:instrText xml:space="preserve"> REF _Ref45781807 \r \h </w:instrText>
            </w:r>
            <w:r w:rsidR="003C243E">
              <w:rPr>
                <w:rFonts w:ascii="Tahoma" w:hAnsi="Tahoma" w:cs="Tahoma"/>
                <w:szCs w:val="22"/>
                <w:lang w:val="el-GR"/>
              </w:rPr>
            </w:r>
            <w:r w:rsidR="003C243E">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1.3</w:t>
            </w:r>
            <w:r w:rsidR="003C243E">
              <w:rPr>
                <w:rFonts w:ascii="Tahoma" w:hAnsi="Tahoma" w:cs="Tahoma"/>
                <w:szCs w:val="22"/>
                <w:lang w:val="el-GR"/>
              </w:rPr>
              <w:fldChar w:fldCharType="end"/>
            </w:r>
            <w:r w:rsidR="00F0686B">
              <w:rPr>
                <w:rFonts w:ascii="Tahoma" w:hAnsi="Tahoma" w:cs="Tahoma"/>
                <w:szCs w:val="22"/>
                <w:lang w:val="el-GR"/>
              </w:rPr>
              <w:t xml:space="preserve"> ΠΑΡΑΡΤΗΜΑ Ι</w:t>
            </w:r>
          </w:p>
        </w:tc>
      </w:tr>
      <w:tr w:rsidR="0083308D" w:rsidRPr="00491DF8" w14:paraId="707B0357" w14:textId="564A04E2" w:rsidTr="0045601B">
        <w:trPr>
          <w:jc w:val="center"/>
        </w:trPr>
        <w:tc>
          <w:tcPr>
            <w:tcW w:w="862" w:type="dxa"/>
            <w:vAlign w:val="center"/>
          </w:tcPr>
          <w:p w14:paraId="7A1214AF" w14:textId="01656F8F" w:rsidR="0083308D" w:rsidRPr="0045601B" w:rsidRDefault="0083308D" w:rsidP="009E5C5D">
            <w:pPr>
              <w:rPr>
                <w:rFonts w:ascii="Tahoma" w:hAnsi="Tahoma" w:cs="Tahoma"/>
                <w:szCs w:val="22"/>
                <w:lang w:val="el-GR"/>
              </w:rPr>
            </w:pPr>
            <w:r w:rsidRPr="009E5C5D">
              <w:rPr>
                <w:rFonts w:ascii="Tahoma" w:hAnsi="Tahoma" w:cs="Tahoma"/>
                <w:szCs w:val="22"/>
              </w:rPr>
              <w:t>Α.</w:t>
            </w:r>
            <w:r w:rsidR="006E03B2">
              <w:rPr>
                <w:rFonts w:ascii="Tahoma" w:hAnsi="Tahoma" w:cs="Tahoma"/>
                <w:szCs w:val="22"/>
                <w:lang w:val="el-GR"/>
              </w:rPr>
              <w:t>2</w:t>
            </w:r>
          </w:p>
        </w:tc>
        <w:tc>
          <w:tcPr>
            <w:tcW w:w="5662" w:type="dxa"/>
            <w:vAlign w:val="center"/>
          </w:tcPr>
          <w:p w14:paraId="0426D985" w14:textId="423F31B0" w:rsidR="002D7678" w:rsidRPr="0045601B" w:rsidRDefault="002D7678" w:rsidP="009E5C5D">
            <w:pPr>
              <w:rPr>
                <w:rFonts w:ascii="Tahoma" w:hAnsi="Tahoma" w:cs="Tahoma"/>
                <w:b/>
                <w:bCs/>
                <w:szCs w:val="22"/>
                <w:lang w:val="el-GR"/>
              </w:rPr>
            </w:pPr>
            <w:bookmarkStart w:id="93" w:name="_Hlk46309113"/>
            <w:r w:rsidRPr="000B12E3">
              <w:rPr>
                <w:rFonts w:ascii="Tahoma" w:eastAsia="Calibri" w:hAnsi="Tahoma" w:cs="Tahoma"/>
                <w:szCs w:val="18"/>
                <w:lang w:val="el-GR"/>
              </w:rPr>
              <w:t>Σαφήνεια και πληρότητα ανάλυσης των παραδοτέων και</w:t>
            </w:r>
            <w:r>
              <w:rPr>
                <w:rFonts w:ascii="Tahoma" w:eastAsia="Calibri" w:hAnsi="Tahoma" w:cs="Tahoma"/>
                <w:szCs w:val="18"/>
                <w:lang w:val="el-GR"/>
              </w:rPr>
              <w:t xml:space="preserve"> φάσεων</w:t>
            </w:r>
            <w:r w:rsidRPr="000B12E3">
              <w:rPr>
                <w:rFonts w:ascii="Tahoma" w:eastAsia="Calibri" w:hAnsi="Tahoma" w:cs="Tahoma"/>
                <w:szCs w:val="18"/>
                <w:lang w:val="el-GR"/>
              </w:rPr>
              <w:t xml:space="preserve"> </w:t>
            </w:r>
            <w:r>
              <w:rPr>
                <w:rFonts w:ascii="Tahoma" w:eastAsia="Calibri" w:hAnsi="Tahoma" w:cs="Tahoma"/>
                <w:szCs w:val="18"/>
                <w:lang w:val="el-GR"/>
              </w:rPr>
              <w:t xml:space="preserve">ρεαλιστικότατα </w:t>
            </w:r>
            <w:r w:rsidRPr="000B12E3">
              <w:rPr>
                <w:rFonts w:ascii="Tahoma" w:eastAsia="Calibri" w:hAnsi="Tahoma" w:cs="Tahoma"/>
                <w:szCs w:val="18"/>
                <w:lang w:val="el-GR"/>
              </w:rPr>
              <w:t>του χρονοδιαγράμματος υλοποίησης της σύμβασης</w:t>
            </w:r>
          </w:p>
          <w:p w14:paraId="22B07AB5" w14:textId="598B6CEB" w:rsidR="003C243E" w:rsidRPr="009E5C5D" w:rsidRDefault="003C243E" w:rsidP="009E5C5D">
            <w:pPr>
              <w:rPr>
                <w:rFonts w:ascii="Tahoma" w:hAnsi="Tahoma" w:cs="Tahoma"/>
                <w:szCs w:val="22"/>
                <w:lang w:val="el-GR"/>
              </w:rPr>
            </w:pPr>
            <w:r w:rsidRPr="009E5C5D">
              <w:rPr>
                <w:rFonts w:ascii="Tahoma" w:hAnsi="Tahoma" w:cs="Tahoma"/>
                <w:szCs w:val="22"/>
                <w:lang w:val="el-GR"/>
              </w:rPr>
              <w:t>Αποτελεσματικότητα προτεινόμενων μεθόδων για τη διασφάλιση της ποιότητας των εκτελούμενων εργασιών</w:t>
            </w:r>
            <w:r w:rsidR="006E03B2">
              <w:rPr>
                <w:rFonts w:ascii="Tahoma" w:hAnsi="Tahoma" w:cs="Tahoma"/>
                <w:szCs w:val="22"/>
                <w:lang w:val="el-GR"/>
              </w:rPr>
              <w:t xml:space="preserve"> ανά φάση υλοποίησης</w:t>
            </w:r>
            <w:bookmarkEnd w:id="93"/>
          </w:p>
        </w:tc>
        <w:tc>
          <w:tcPr>
            <w:tcW w:w="1600" w:type="dxa"/>
            <w:vAlign w:val="center"/>
          </w:tcPr>
          <w:p w14:paraId="6760326A" w14:textId="4E387863" w:rsidR="0083308D" w:rsidRPr="009E5C5D" w:rsidRDefault="00DE78E9" w:rsidP="009E5C5D">
            <w:pPr>
              <w:jc w:val="center"/>
              <w:rPr>
                <w:rFonts w:ascii="Tahoma" w:hAnsi="Tahoma" w:cs="Tahoma"/>
                <w:szCs w:val="22"/>
              </w:rPr>
            </w:pPr>
            <w:r>
              <w:rPr>
                <w:rFonts w:ascii="Tahoma" w:hAnsi="Tahoma" w:cs="Tahoma"/>
                <w:szCs w:val="22"/>
                <w:lang w:val="el-GR"/>
              </w:rPr>
              <w:t>2</w:t>
            </w:r>
            <w:r w:rsidR="0083308D">
              <w:rPr>
                <w:rFonts w:ascii="Tahoma" w:hAnsi="Tahoma" w:cs="Tahoma"/>
                <w:szCs w:val="22"/>
                <w:lang w:val="en-US"/>
              </w:rPr>
              <w:t>0</w:t>
            </w:r>
            <w:r w:rsidR="0083308D" w:rsidRPr="009E5C5D">
              <w:rPr>
                <w:rFonts w:ascii="Tahoma" w:hAnsi="Tahoma" w:cs="Tahoma"/>
                <w:szCs w:val="22"/>
              </w:rPr>
              <w:t>%</w:t>
            </w:r>
          </w:p>
        </w:tc>
        <w:tc>
          <w:tcPr>
            <w:tcW w:w="1504" w:type="dxa"/>
          </w:tcPr>
          <w:p w14:paraId="70AA2A24" w14:textId="5D7CE55B" w:rsidR="0083308D" w:rsidRDefault="00C958A1" w:rsidP="009E5C5D">
            <w:pPr>
              <w:jc w:val="center"/>
              <w:rPr>
                <w:rFonts w:ascii="Tahoma" w:hAnsi="Tahoma" w:cs="Tahoma"/>
                <w:szCs w:val="22"/>
                <w:lang w:val="en-US"/>
              </w:rPr>
            </w:pPr>
            <w:r>
              <w:rPr>
                <w:rFonts w:ascii="Tahoma" w:hAnsi="Tahoma" w:cs="Tahoma"/>
                <w:szCs w:val="22"/>
                <w:lang w:val="el-GR"/>
              </w:rPr>
              <w:t>Κεφ.</w:t>
            </w:r>
            <w:r w:rsidR="003C243E">
              <w:rPr>
                <w:rFonts w:ascii="Tahoma" w:hAnsi="Tahoma" w:cs="Tahoma"/>
                <w:szCs w:val="22"/>
                <w:lang w:val="el-GR"/>
              </w:rPr>
              <w:t xml:space="preserve"> </w:t>
            </w:r>
            <w:r w:rsidR="003C243E">
              <w:rPr>
                <w:rFonts w:ascii="Tahoma" w:hAnsi="Tahoma" w:cs="Tahoma"/>
                <w:szCs w:val="22"/>
                <w:lang w:val="el-GR"/>
              </w:rPr>
              <w:fldChar w:fldCharType="begin"/>
            </w:r>
            <w:r w:rsidR="003C243E">
              <w:rPr>
                <w:rFonts w:ascii="Tahoma" w:hAnsi="Tahoma" w:cs="Tahoma"/>
                <w:szCs w:val="22"/>
                <w:lang w:val="el-GR"/>
              </w:rPr>
              <w:instrText xml:space="preserve"> REF _Ref45781766 \r \h </w:instrText>
            </w:r>
            <w:r w:rsidR="003C243E">
              <w:rPr>
                <w:rFonts w:ascii="Tahoma" w:hAnsi="Tahoma" w:cs="Tahoma"/>
                <w:szCs w:val="22"/>
                <w:lang w:val="el-GR"/>
              </w:rPr>
            </w:r>
            <w:r w:rsidR="003C243E">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1.3.2</w:t>
            </w:r>
            <w:r w:rsidR="003C243E">
              <w:rPr>
                <w:rFonts w:ascii="Tahoma" w:hAnsi="Tahoma" w:cs="Tahoma"/>
                <w:szCs w:val="22"/>
                <w:lang w:val="el-GR"/>
              </w:rPr>
              <w:fldChar w:fldCharType="end"/>
            </w:r>
            <w:r w:rsidR="00FB0D63">
              <w:rPr>
                <w:rFonts w:ascii="Tahoma" w:hAnsi="Tahoma" w:cs="Tahoma"/>
                <w:szCs w:val="22"/>
                <w:lang w:val="el-GR"/>
              </w:rPr>
              <w:t xml:space="preserve">, </w:t>
            </w:r>
            <w:r w:rsidR="00FB0D63">
              <w:rPr>
                <w:rFonts w:ascii="Tahoma" w:hAnsi="Tahoma" w:cs="Tahoma"/>
                <w:szCs w:val="22"/>
                <w:lang w:val="el-GR"/>
              </w:rPr>
              <w:fldChar w:fldCharType="begin"/>
            </w:r>
            <w:r w:rsidR="00FB0D63">
              <w:rPr>
                <w:rFonts w:ascii="Tahoma" w:hAnsi="Tahoma" w:cs="Tahoma"/>
                <w:szCs w:val="22"/>
                <w:lang w:val="el-GR"/>
              </w:rPr>
              <w:instrText xml:space="preserve"> REF _Ref45782104 \r \h </w:instrText>
            </w:r>
            <w:r w:rsidR="00FB0D63">
              <w:rPr>
                <w:rFonts w:ascii="Tahoma" w:hAnsi="Tahoma" w:cs="Tahoma"/>
                <w:szCs w:val="22"/>
                <w:lang w:val="el-GR"/>
              </w:rPr>
            </w:r>
            <w:r w:rsidR="00FB0D63">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1.3.4</w:t>
            </w:r>
            <w:r w:rsidR="00FB0D63">
              <w:rPr>
                <w:rFonts w:ascii="Tahoma" w:hAnsi="Tahoma" w:cs="Tahoma"/>
                <w:szCs w:val="22"/>
                <w:lang w:val="el-GR"/>
              </w:rPr>
              <w:fldChar w:fldCharType="end"/>
            </w:r>
            <w:r w:rsidR="00F0686B">
              <w:rPr>
                <w:rFonts w:ascii="Tahoma" w:hAnsi="Tahoma" w:cs="Tahoma"/>
                <w:szCs w:val="22"/>
                <w:lang w:val="el-GR"/>
              </w:rPr>
              <w:t xml:space="preserve"> ΠΑΡΑΡΤΗΜΑ Ι</w:t>
            </w:r>
          </w:p>
        </w:tc>
      </w:tr>
      <w:tr w:rsidR="0083308D" w:rsidRPr="00491DF8" w14:paraId="2A642A0D" w14:textId="4B1F9153" w:rsidTr="0045601B">
        <w:trPr>
          <w:jc w:val="center"/>
        </w:trPr>
        <w:tc>
          <w:tcPr>
            <w:tcW w:w="862" w:type="dxa"/>
            <w:shd w:val="clear" w:color="auto" w:fill="F2F2F2"/>
            <w:vAlign w:val="center"/>
          </w:tcPr>
          <w:p w14:paraId="3A3C23F5" w14:textId="77777777" w:rsidR="0083308D" w:rsidRPr="009E5C5D" w:rsidRDefault="0083308D" w:rsidP="009E5C5D">
            <w:pPr>
              <w:rPr>
                <w:rFonts w:ascii="Tahoma" w:hAnsi="Tahoma" w:cs="Tahoma"/>
                <w:b/>
                <w:szCs w:val="22"/>
              </w:rPr>
            </w:pPr>
            <w:r w:rsidRPr="009E5C5D">
              <w:rPr>
                <w:rFonts w:ascii="Tahoma" w:hAnsi="Tahoma" w:cs="Tahoma"/>
                <w:b/>
                <w:szCs w:val="22"/>
              </w:rPr>
              <w:t>Β.</w:t>
            </w:r>
          </w:p>
        </w:tc>
        <w:tc>
          <w:tcPr>
            <w:tcW w:w="5662" w:type="dxa"/>
            <w:shd w:val="clear" w:color="auto" w:fill="F2F2F2"/>
            <w:vAlign w:val="center"/>
          </w:tcPr>
          <w:p w14:paraId="303C3184" w14:textId="77777777" w:rsidR="0083308D" w:rsidRPr="009E5C5D" w:rsidRDefault="0083308D" w:rsidP="009E5C5D">
            <w:pPr>
              <w:rPr>
                <w:rFonts w:ascii="Tahoma" w:hAnsi="Tahoma" w:cs="Tahoma"/>
                <w:szCs w:val="22"/>
                <w:lang w:val="el-GR"/>
              </w:rPr>
            </w:pPr>
            <w:r w:rsidRPr="009E5C5D">
              <w:rPr>
                <w:rFonts w:ascii="Tahoma" w:hAnsi="Tahoma" w:cs="Tahoma"/>
                <w:b/>
                <w:szCs w:val="22"/>
                <w:lang w:val="el-GR"/>
              </w:rPr>
              <w:t>ΟΡΓΑΝΩΣΗ ΚΑΙ ΛΕΙΤΟΥΡΓΙΑ ΟΜΑΔΑΣ ΕΡΓΟΥ</w:t>
            </w:r>
          </w:p>
        </w:tc>
        <w:tc>
          <w:tcPr>
            <w:tcW w:w="1600" w:type="dxa"/>
            <w:shd w:val="clear" w:color="auto" w:fill="F2F2F2"/>
            <w:vAlign w:val="center"/>
          </w:tcPr>
          <w:p w14:paraId="104461AF" w14:textId="06C7CD04" w:rsidR="0083308D" w:rsidRPr="009E5C5D" w:rsidRDefault="0083308D" w:rsidP="009E5C5D">
            <w:pPr>
              <w:jc w:val="center"/>
              <w:rPr>
                <w:rFonts w:ascii="Tahoma" w:hAnsi="Tahoma" w:cs="Tahoma"/>
                <w:b/>
                <w:szCs w:val="22"/>
              </w:rPr>
            </w:pPr>
            <w:r>
              <w:rPr>
                <w:rFonts w:ascii="Tahoma" w:hAnsi="Tahoma" w:cs="Tahoma"/>
                <w:b/>
                <w:szCs w:val="22"/>
                <w:lang w:val="en-US"/>
              </w:rPr>
              <w:t>50</w:t>
            </w:r>
            <w:r w:rsidRPr="009E5C5D">
              <w:rPr>
                <w:rFonts w:ascii="Tahoma" w:hAnsi="Tahoma" w:cs="Tahoma"/>
                <w:b/>
                <w:szCs w:val="22"/>
              </w:rPr>
              <w:t>%</w:t>
            </w:r>
          </w:p>
        </w:tc>
        <w:tc>
          <w:tcPr>
            <w:tcW w:w="1504" w:type="dxa"/>
            <w:shd w:val="clear" w:color="auto" w:fill="F2F2F2"/>
          </w:tcPr>
          <w:p w14:paraId="15170CE0" w14:textId="77777777" w:rsidR="0083308D" w:rsidRDefault="0083308D" w:rsidP="009E5C5D">
            <w:pPr>
              <w:jc w:val="center"/>
              <w:rPr>
                <w:rFonts w:ascii="Tahoma" w:hAnsi="Tahoma" w:cs="Tahoma"/>
                <w:b/>
                <w:szCs w:val="22"/>
                <w:lang w:val="en-US"/>
              </w:rPr>
            </w:pPr>
          </w:p>
        </w:tc>
      </w:tr>
      <w:tr w:rsidR="0083308D" w:rsidRPr="00491DF8" w14:paraId="0925DE51" w14:textId="30559A2F" w:rsidTr="0045601B">
        <w:trPr>
          <w:jc w:val="center"/>
        </w:trPr>
        <w:tc>
          <w:tcPr>
            <w:tcW w:w="862" w:type="dxa"/>
            <w:shd w:val="clear" w:color="auto" w:fill="auto"/>
            <w:vAlign w:val="center"/>
          </w:tcPr>
          <w:p w14:paraId="5FAE0665" w14:textId="77777777" w:rsidR="0083308D" w:rsidRPr="009E5C5D" w:rsidRDefault="0083308D" w:rsidP="009E5C5D">
            <w:pPr>
              <w:rPr>
                <w:rFonts w:ascii="Tahoma" w:hAnsi="Tahoma" w:cs="Tahoma"/>
                <w:szCs w:val="22"/>
              </w:rPr>
            </w:pPr>
            <w:r w:rsidRPr="009E5C5D">
              <w:rPr>
                <w:rFonts w:ascii="Tahoma" w:hAnsi="Tahoma" w:cs="Tahoma"/>
                <w:szCs w:val="22"/>
              </w:rPr>
              <w:t>Β.1</w:t>
            </w:r>
          </w:p>
        </w:tc>
        <w:tc>
          <w:tcPr>
            <w:tcW w:w="5662" w:type="dxa"/>
            <w:shd w:val="clear" w:color="auto" w:fill="auto"/>
            <w:vAlign w:val="center"/>
          </w:tcPr>
          <w:p w14:paraId="32382A15" w14:textId="67AFAF68" w:rsidR="0083308D" w:rsidRPr="0045601B" w:rsidRDefault="00B867E2" w:rsidP="009E5C5D">
            <w:pPr>
              <w:rPr>
                <w:rFonts w:ascii="Tahoma" w:hAnsi="Tahoma" w:cs="Tahoma"/>
                <w:szCs w:val="22"/>
                <w:lang w:val="el-GR"/>
              </w:rPr>
            </w:pPr>
            <w:r w:rsidRPr="00B867E2">
              <w:rPr>
                <w:rFonts w:ascii="Tahoma" w:hAnsi="Tahoma" w:cs="Tahoma"/>
                <w:szCs w:val="22"/>
                <w:lang w:val="el-GR"/>
              </w:rPr>
              <w:t>Περιγραφή του συστήματος λειτουργίας και διοίκησης της Ομάδας Έργου</w:t>
            </w:r>
            <w:r>
              <w:rPr>
                <w:rFonts w:ascii="Tahoma" w:hAnsi="Tahoma" w:cs="Tahoma"/>
                <w:szCs w:val="22"/>
                <w:lang w:val="el-GR"/>
              </w:rPr>
              <w:t xml:space="preserve">. </w:t>
            </w:r>
            <w:r w:rsidR="0083308D" w:rsidRPr="009E5C5D">
              <w:rPr>
                <w:rFonts w:ascii="Tahoma" w:hAnsi="Tahoma" w:cs="Tahoma"/>
                <w:szCs w:val="22"/>
                <w:lang w:val="el-GR"/>
              </w:rPr>
              <w:t>Περιγραφή των διαδικασιών επικοινωνίας της Ομάδας Έργου με τα στελέχη της Αναθέτουσας Αρχής και τους υπόλοιπους εμπλεκόμενους στην υλοποίηση της Σύμβασης</w:t>
            </w:r>
            <w:r w:rsidR="00B929CB" w:rsidRPr="0045601B">
              <w:rPr>
                <w:rFonts w:ascii="Tahoma" w:hAnsi="Tahoma" w:cs="Tahoma"/>
                <w:szCs w:val="22"/>
                <w:lang w:val="el-GR"/>
              </w:rPr>
              <w:t xml:space="preserve">. </w:t>
            </w:r>
          </w:p>
        </w:tc>
        <w:tc>
          <w:tcPr>
            <w:tcW w:w="1600" w:type="dxa"/>
            <w:shd w:val="clear" w:color="auto" w:fill="auto"/>
            <w:vAlign w:val="center"/>
          </w:tcPr>
          <w:p w14:paraId="2FB335DB" w14:textId="26B52C76" w:rsidR="0083308D" w:rsidRPr="009E5C5D" w:rsidRDefault="00B929CB" w:rsidP="009E5C5D">
            <w:pPr>
              <w:jc w:val="center"/>
              <w:rPr>
                <w:rFonts w:ascii="Tahoma" w:hAnsi="Tahoma" w:cs="Tahoma"/>
                <w:szCs w:val="22"/>
              </w:rPr>
            </w:pPr>
            <w:r>
              <w:rPr>
                <w:rFonts w:ascii="Tahoma" w:hAnsi="Tahoma" w:cs="Tahoma"/>
                <w:szCs w:val="22"/>
                <w:lang w:val="en-US"/>
              </w:rPr>
              <w:t>10</w:t>
            </w:r>
            <w:r w:rsidR="0083308D" w:rsidRPr="009E5C5D">
              <w:rPr>
                <w:rFonts w:ascii="Tahoma" w:hAnsi="Tahoma" w:cs="Tahoma"/>
                <w:szCs w:val="22"/>
              </w:rPr>
              <w:t>%</w:t>
            </w:r>
          </w:p>
        </w:tc>
        <w:tc>
          <w:tcPr>
            <w:tcW w:w="1504" w:type="dxa"/>
          </w:tcPr>
          <w:p w14:paraId="6E50CB1D" w14:textId="59965F61" w:rsidR="0083308D" w:rsidRDefault="00C958A1" w:rsidP="009E5C5D">
            <w:pPr>
              <w:jc w:val="center"/>
              <w:rPr>
                <w:rFonts w:ascii="Tahoma" w:hAnsi="Tahoma" w:cs="Tahoma"/>
                <w:szCs w:val="22"/>
                <w:lang w:val="el-GR"/>
              </w:rPr>
            </w:pPr>
            <w:r>
              <w:rPr>
                <w:rFonts w:ascii="Tahoma" w:hAnsi="Tahoma" w:cs="Tahoma"/>
                <w:szCs w:val="22"/>
                <w:lang w:val="el-GR"/>
              </w:rPr>
              <w:t>Κεφ.</w:t>
            </w:r>
            <w:r w:rsidR="003C243E">
              <w:rPr>
                <w:rFonts w:ascii="Tahoma" w:hAnsi="Tahoma" w:cs="Tahoma"/>
                <w:szCs w:val="22"/>
                <w:lang w:val="el-GR"/>
              </w:rPr>
              <w:t xml:space="preserve"> </w:t>
            </w:r>
            <w:r w:rsidR="003C243E">
              <w:rPr>
                <w:rFonts w:ascii="Tahoma" w:hAnsi="Tahoma" w:cs="Tahoma"/>
                <w:szCs w:val="22"/>
                <w:lang w:val="el-GR"/>
              </w:rPr>
              <w:fldChar w:fldCharType="begin"/>
            </w:r>
            <w:r w:rsidR="003C243E">
              <w:rPr>
                <w:rFonts w:ascii="Tahoma" w:hAnsi="Tahoma" w:cs="Tahoma"/>
                <w:szCs w:val="22"/>
                <w:lang w:val="el-GR"/>
              </w:rPr>
              <w:instrText xml:space="preserve"> REF _Ref45781729 \r \h </w:instrText>
            </w:r>
            <w:r w:rsidR="003C243E">
              <w:rPr>
                <w:rFonts w:ascii="Tahoma" w:hAnsi="Tahoma" w:cs="Tahoma"/>
                <w:szCs w:val="22"/>
                <w:lang w:val="el-GR"/>
              </w:rPr>
            </w:r>
            <w:r w:rsidR="003C243E">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1.3.1</w:t>
            </w:r>
            <w:r w:rsidR="003C243E">
              <w:rPr>
                <w:rFonts w:ascii="Tahoma" w:hAnsi="Tahoma" w:cs="Tahoma"/>
                <w:szCs w:val="22"/>
                <w:lang w:val="el-GR"/>
              </w:rPr>
              <w:fldChar w:fldCharType="end"/>
            </w:r>
            <w:r w:rsidR="00F0686B">
              <w:rPr>
                <w:rFonts w:ascii="Tahoma" w:hAnsi="Tahoma" w:cs="Tahoma"/>
                <w:szCs w:val="22"/>
                <w:lang w:val="el-GR"/>
              </w:rPr>
              <w:t xml:space="preserve">, </w:t>
            </w:r>
          </w:p>
          <w:p w14:paraId="04E267D4" w14:textId="4480358E" w:rsidR="00B929CB" w:rsidRDefault="00B929CB" w:rsidP="009E5C5D">
            <w:pPr>
              <w:jc w:val="center"/>
              <w:rPr>
                <w:rFonts w:ascii="Tahoma" w:hAnsi="Tahoma" w:cs="Tahoma"/>
                <w:szCs w:val="22"/>
                <w:lang w:val="el-GR"/>
              </w:rPr>
            </w:pPr>
            <w:r>
              <w:rPr>
                <w:rFonts w:ascii="Tahoma" w:hAnsi="Tahoma" w:cs="Tahoma"/>
                <w:szCs w:val="22"/>
                <w:lang w:val="el-GR"/>
              </w:rPr>
              <w:t xml:space="preserve">Κεφ. </w:t>
            </w:r>
            <w:r>
              <w:rPr>
                <w:rFonts w:ascii="Tahoma" w:hAnsi="Tahoma" w:cs="Tahoma"/>
                <w:szCs w:val="22"/>
                <w:lang w:val="el-GR"/>
              </w:rPr>
              <w:fldChar w:fldCharType="begin"/>
            </w:r>
            <w:r>
              <w:rPr>
                <w:rFonts w:ascii="Tahoma" w:hAnsi="Tahoma" w:cs="Tahoma"/>
                <w:szCs w:val="22"/>
                <w:lang w:val="el-GR"/>
              </w:rPr>
              <w:instrText xml:space="preserve"> REF _Ref45781714 \r \h </w:instrText>
            </w:r>
            <w:r>
              <w:rPr>
                <w:rFonts w:ascii="Tahoma" w:hAnsi="Tahoma" w:cs="Tahoma"/>
                <w:szCs w:val="22"/>
                <w:lang w:val="el-GR"/>
              </w:rPr>
            </w:r>
            <w:r>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1.3.5.1</w:t>
            </w:r>
            <w:r>
              <w:rPr>
                <w:rFonts w:ascii="Tahoma" w:hAnsi="Tahoma" w:cs="Tahoma"/>
                <w:szCs w:val="22"/>
                <w:lang w:val="el-GR"/>
              </w:rPr>
              <w:fldChar w:fldCharType="end"/>
            </w:r>
          </w:p>
          <w:p w14:paraId="5F08C860" w14:textId="7CB5ED61" w:rsidR="00F0686B" w:rsidRDefault="00F0686B" w:rsidP="009E5C5D">
            <w:pPr>
              <w:jc w:val="center"/>
              <w:rPr>
                <w:rFonts w:ascii="Tahoma" w:hAnsi="Tahoma" w:cs="Tahoma"/>
                <w:szCs w:val="22"/>
                <w:lang w:val="el-GR"/>
              </w:rPr>
            </w:pPr>
            <w:r>
              <w:rPr>
                <w:rFonts w:ascii="Tahoma" w:hAnsi="Tahoma" w:cs="Tahoma"/>
                <w:szCs w:val="22"/>
                <w:lang w:val="el-GR"/>
              </w:rPr>
              <w:t>ΠΑΡΑΡΤΗΜΑ Ι</w:t>
            </w:r>
          </w:p>
        </w:tc>
      </w:tr>
      <w:tr w:rsidR="0083308D" w:rsidRPr="00491DF8" w14:paraId="6D9BE6BB" w14:textId="344976E9" w:rsidTr="0045601B">
        <w:trPr>
          <w:jc w:val="center"/>
        </w:trPr>
        <w:tc>
          <w:tcPr>
            <w:tcW w:w="862" w:type="dxa"/>
            <w:shd w:val="clear" w:color="auto" w:fill="auto"/>
            <w:vAlign w:val="center"/>
          </w:tcPr>
          <w:p w14:paraId="66A161BF" w14:textId="0F777D37" w:rsidR="0083308D" w:rsidRPr="009440B1" w:rsidRDefault="0083308D" w:rsidP="009E5C5D">
            <w:pPr>
              <w:rPr>
                <w:rFonts w:ascii="Tahoma" w:hAnsi="Tahoma" w:cs="Tahoma"/>
                <w:szCs w:val="22"/>
                <w:lang w:val="el-GR"/>
              </w:rPr>
            </w:pPr>
            <w:r>
              <w:rPr>
                <w:rFonts w:ascii="Tahoma" w:hAnsi="Tahoma" w:cs="Tahoma"/>
                <w:szCs w:val="22"/>
                <w:lang w:val="el-GR"/>
              </w:rPr>
              <w:t>Β.</w:t>
            </w:r>
            <w:r w:rsidR="00B929CB">
              <w:rPr>
                <w:rFonts w:ascii="Tahoma" w:hAnsi="Tahoma" w:cs="Tahoma"/>
                <w:szCs w:val="22"/>
                <w:lang w:val="en-US"/>
              </w:rPr>
              <w:t>2</w:t>
            </w:r>
          </w:p>
        </w:tc>
        <w:tc>
          <w:tcPr>
            <w:tcW w:w="5662" w:type="dxa"/>
            <w:shd w:val="clear" w:color="auto" w:fill="auto"/>
            <w:vAlign w:val="center"/>
          </w:tcPr>
          <w:p w14:paraId="582FC3B6" w14:textId="5586FDF0" w:rsidR="0083308D" w:rsidRPr="009E5C5D" w:rsidRDefault="0083308D" w:rsidP="009E5C5D">
            <w:pPr>
              <w:rPr>
                <w:rFonts w:ascii="Tahoma" w:hAnsi="Tahoma" w:cs="Tahoma"/>
                <w:szCs w:val="22"/>
                <w:lang w:val="el-GR"/>
              </w:rPr>
            </w:pPr>
            <w:r>
              <w:rPr>
                <w:rFonts w:ascii="Tahoma" w:hAnsi="Tahoma" w:cs="Tahoma"/>
                <w:szCs w:val="22"/>
                <w:lang w:val="el-GR"/>
              </w:rPr>
              <w:t>Καταλληλόλητα και επάρκεια της Ομάδας Έργου σε σχέση με τα καθήκοντα που αναλαμβάνουν τα μέλη της. Κατανομή ανθρωποχρόνου σε επιμέρους εργασίες.</w:t>
            </w:r>
          </w:p>
        </w:tc>
        <w:tc>
          <w:tcPr>
            <w:tcW w:w="1600" w:type="dxa"/>
            <w:shd w:val="clear" w:color="auto" w:fill="auto"/>
            <w:vAlign w:val="center"/>
          </w:tcPr>
          <w:p w14:paraId="3B740977" w14:textId="760B725B" w:rsidR="0083308D" w:rsidRPr="009E5C5D" w:rsidRDefault="00D16E40" w:rsidP="009E5C5D">
            <w:pPr>
              <w:jc w:val="center"/>
              <w:rPr>
                <w:rFonts w:ascii="Tahoma" w:hAnsi="Tahoma" w:cs="Tahoma"/>
                <w:szCs w:val="22"/>
                <w:lang w:val="el-GR"/>
              </w:rPr>
            </w:pPr>
            <w:r>
              <w:rPr>
                <w:rFonts w:ascii="Tahoma" w:hAnsi="Tahoma" w:cs="Tahoma"/>
                <w:szCs w:val="22"/>
                <w:lang w:val="el-GR"/>
              </w:rPr>
              <w:t>4</w:t>
            </w:r>
            <w:r w:rsidR="0083308D">
              <w:rPr>
                <w:rFonts w:ascii="Tahoma" w:hAnsi="Tahoma" w:cs="Tahoma"/>
                <w:szCs w:val="22"/>
                <w:lang w:val="en-US"/>
              </w:rPr>
              <w:t>0</w:t>
            </w:r>
            <w:r w:rsidR="0083308D">
              <w:rPr>
                <w:rFonts w:ascii="Tahoma" w:hAnsi="Tahoma" w:cs="Tahoma"/>
                <w:szCs w:val="22"/>
                <w:lang w:val="el-GR"/>
              </w:rPr>
              <w:t>%</w:t>
            </w:r>
          </w:p>
        </w:tc>
        <w:tc>
          <w:tcPr>
            <w:tcW w:w="1504" w:type="dxa"/>
          </w:tcPr>
          <w:p w14:paraId="01639407" w14:textId="00005A9F" w:rsidR="0083308D" w:rsidRPr="0045601B" w:rsidRDefault="00C958A1" w:rsidP="009E5C5D">
            <w:pPr>
              <w:jc w:val="center"/>
              <w:rPr>
                <w:rFonts w:ascii="Tahoma" w:hAnsi="Tahoma" w:cs="Tahoma"/>
                <w:szCs w:val="22"/>
                <w:lang w:val="el-GR"/>
              </w:rPr>
            </w:pPr>
            <w:r>
              <w:rPr>
                <w:rFonts w:ascii="Tahoma" w:hAnsi="Tahoma" w:cs="Tahoma"/>
                <w:szCs w:val="22"/>
                <w:lang w:val="el-GR"/>
              </w:rPr>
              <w:t xml:space="preserve">Κεφ. </w:t>
            </w:r>
            <w:r>
              <w:rPr>
                <w:rFonts w:ascii="Tahoma" w:hAnsi="Tahoma" w:cs="Tahoma"/>
                <w:szCs w:val="22"/>
                <w:lang w:val="el-GR"/>
              </w:rPr>
              <w:fldChar w:fldCharType="begin"/>
            </w:r>
            <w:r>
              <w:rPr>
                <w:rFonts w:ascii="Tahoma" w:hAnsi="Tahoma" w:cs="Tahoma"/>
                <w:szCs w:val="22"/>
                <w:lang w:val="el-GR"/>
              </w:rPr>
              <w:instrText xml:space="preserve"> REF _Ref45781561 \r \h </w:instrText>
            </w:r>
            <w:r>
              <w:rPr>
                <w:rFonts w:ascii="Tahoma" w:hAnsi="Tahoma" w:cs="Tahoma"/>
                <w:szCs w:val="22"/>
                <w:lang w:val="el-GR"/>
              </w:rPr>
            </w:r>
            <w:r>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1.3.5.2</w:t>
            </w:r>
            <w:r>
              <w:rPr>
                <w:rFonts w:ascii="Tahoma" w:hAnsi="Tahoma" w:cs="Tahoma"/>
                <w:szCs w:val="22"/>
                <w:lang w:val="el-GR"/>
              </w:rPr>
              <w:fldChar w:fldCharType="end"/>
            </w:r>
            <w:r w:rsidR="00F0686B">
              <w:rPr>
                <w:rFonts w:ascii="Tahoma" w:hAnsi="Tahoma" w:cs="Tahoma"/>
                <w:szCs w:val="22"/>
                <w:lang w:val="el-GR"/>
              </w:rPr>
              <w:t xml:space="preserve"> ΠΑΡΑΡΤΗΜΑ Ι</w:t>
            </w:r>
          </w:p>
        </w:tc>
      </w:tr>
    </w:tbl>
    <w:p w14:paraId="70859012" w14:textId="6284C654" w:rsidR="00AA1BDA" w:rsidRPr="00962631" w:rsidRDefault="00AA1BDA">
      <w:pPr>
        <w:spacing w:after="40"/>
        <w:rPr>
          <w:rFonts w:ascii="Tahoma" w:hAnsi="Tahoma" w:cs="Tahoma"/>
          <w:iCs/>
          <w:color w:val="5B9BD5"/>
          <w:szCs w:val="22"/>
          <w:lang w:val="el-GR"/>
        </w:rPr>
      </w:pPr>
    </w:p>
    <w:p w14:paraId="41C3F574" w14:textId="06B347AA" w:rsidR="000B187C" w:rsidRDefault="000B187C">
      <w:pPr>
        <w:pStyle w:val="af6"/>
        <w:rPr>
          <w:rFonts w:ascii="Tahoma" w:hAnsi="Tahoma" w:cs="Tahoma"/>
          <w:b/>
          <w:szCs w:val="22"/>
          <w:lang w:val="el-GR"/>
        </w:rPr>
      </w:pPr>
    </w:p>
    <w:p w14:paraId="08EBB59E" w14:textId="3A6A7828" w:rsidR="008060B3" w:rsidRPr="008060B3" w:rsidRDefault="008060B3" w:rsidP="008060B3">
      <w:pPr>
        <w:rPr>
          <w:b/>
          <w:bCs/>
          <w:u w:val="single"/>
          <w:lang w:val="el-GR"/>
        </w:rPr>
      </w:pPr>
      <w:r w:rsidRPr="00F6021C">
        <w:rPr>
          <w:rFonts w:ascii="Tahoma" w:hAnsi="Tahoma" w:cs="Tahoma"/>
          <w:b/>
          <w:bCs/>
          <w:szCs w:val="22"/>
          <w:lang w:val="el-GR"/>
        </w:rPr>
        <w:t>Για τo κριτήριo της ομάδας Α, θα αξιολογηθούν</w:t>
      </w:r>
      <w:r w:rsidRPr="008060B3">
        <w:rPr>
          <w:b/>
          <w:bCs/>
          <w:u w:val="single"/>
          <w:lang w:val="el-GR"/>
        </w:rPr>
        <w:t xml:space="preserve">: </w:t>
      </w:r>
    </w:p>
    <w:p w14:paraId="1B5C605A" w14:textId="6027183C" w:rsidR="008060B3" w:rsidRPr="00F6021C" w:rsidRDefault="008060B3" w:rsidP="00F6021C">
      <w:pPr>
        <w:suppressAutoHyphens w:val="0"/>
        <w:spacing w:before="100" w:beforeAutospacing="1" w:after="100" w:afterAutospacing="1"/>
        <w:rPr>
          <w:rFonts w:ascii="Tahoma" w:hAnsi="Tahoma" w:cs="Tahoma"/>
          <w:color w:val="000000"/>
          <w:szCs w:val="22"/>
          <w:lang w:val="el-GR" w:eastAsia="en-GB"/>
        </w:rPr>
      </w:pPr>
      <w:r w:rsidRPr="00F6021C">
        <w:rPr>
          <w:rFonts w:ascii="Tahoma" w:hAnsi="Tahoma" w:cs="Tahoma" w:hint="eastAsia"/>
          <w:color w:val="000000"/>
          <w:szCs w:val="22"/>
          <w:lang w:val="el-GR" w:eastAsia="en-GB"/>
        </w:rPr>
        <w:lastRenderedPageBreak/>
        <w:t>Α</w:t>
      </w:r>
      <w:r w:rsidRPr="00F6021C">
        <w:rPr>
          <w:rFonts w:ascii="Tahoma" w:hAnsi="Tahoma" w:cs="Tahoma"/>
          <w:color w:val="000000"/>
          <w:szCs w:val="22"/>
          <w:lang w:val="el-GR" w:eastAsia="en-GB"/>
        </w:rPr>
        <w:t>.</w:t>
      </w:r>
      <w:r w:rsidRPr="00F6021C">
        <w:rPr>
          <w:rFonts w:ascii="Tahoma" w:hAnsi="Tahoma" w:cs="Tahoma" w:hint="eastAsia"/>
          <w:color w:val="000000"/>
          <w:szCs w:val="22"/>
          <w:lang w:eastAsia="en-GB"/>
        </w:rPr>
        <w:t>   </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ΚΑΤΑΝΟΗΣΗ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ΑΠΑΙΤΗΣΕΩΝ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ΕΡΓΟΥ</w:t>
      </w:r>
      <w:r w:rsidRPr="00F6021C">
        <w:rPr>
          <w:rFonts w:ascii="Tahoma" w:hAnsi="Tahoma" w:cs="Tahoma"/>
          <w:color w:val="000000"/>
          <w:szCs w:val="22"/>
          <w:lang w:val="el-GR" w:eastAsia="en-GB"/>
        </w:rPr>
        <w:t xml:space="preserve"> - </w:t>
      </w:r>
      <w:r w:rsidRPr="00F6021C">
        <w:rPr>
          <w:rFonts w:ascii="Tahoma" w:hAnsi="Tahoma" w:cs="Tahoma" w:hint="eastAsia"/>
          <w:color w:val="000000"/>
          <w:szCs w:val="22"/>
          <w:lang w:val="el-GR" w:eastAsia="en-GB"/>
        </w:rPr>
        <w:t>ΜΕΘΟΔΟΛΟΓΙΑ</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ΥΛΟΠΟΙΗΣΗΣ</w:t>
      </w:r>
      <w:r w:rsidRPr="00F6021C">
        <w:rPr>
          <w:rFonts w:ascii="Tahoma" w:hAnsi="Tahoma" w:cs="Tahoma"/>
          <w:color w:val="000000"/>
          <w:szCs w:val="22"/>
          <w:lang w:val="el-GR" w:eastAsia="en-GB"/>
        </w:rPr>
        <w:br/>
      </w:r>
      <w:r w:rsidRPr="00F6021C">
        <w:rPr>
          <w:rFonts w:ascii="Tahoma" w:hAnsi="Tahoma" w:cs="Tahoma" w:hint="eastAsia"/>
          <w:color w:val="000000"/>
          <w:szCs w:val="22"/>
          <w:lang w:val="el-GR" w:eastAsia="en-GB"/>
        </w:rPr>
        <w:t>Α</w:t>
      </w:r>
      <w:r w:rsidRPr="00F6021C">
        <w:rPr>
          <w:rFonts w:ascii="Tahoma" w:hAnsi="Tahoma" w:cs="Tahoma"/>
          <w:color w:val="000000"/>
          <w:szCs w:val="22"/>
          <w:lang w:val="el-GR" w:eastAsia="en-GB"/>
        </w:rPr>
        <w:t>.1</w:t>
      </w:r>
      <w:r w:rsidRPr="00F6021C">
        <w:rPr>
          <w:rFonts w:ascii="Tahoma" w:hAnsi="Tahoma" w:cs="Tahoma" w:hint="eastAsia"/>
          <w:color w:val="000000"/>
          <w:szCs w:val="22"/>
          <w:lang w:eastAsia="en-GB"/>
        </w:rPr>
        <w:t>   </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Βαθμός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κατανόησης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των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απαιτήσεων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έργου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και</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των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επιμέρους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εργασιών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και</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μεθοδολογία</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προσέγγισης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για</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την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κάλυψή</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τους</w:t>
      </w:r>
      <w:r w:rsidRPr="00F6021C">
        <w:rPr>
          <w:rFonts w:ascii="Tahoma" w:hAnsi="Tahoma" w:cs="Tahoma"/>
          <w:color w:val="000000"/>
          <w:szCs w:val="22"/>
          <w:lang w:val="el-GR" w:eastAsia="en-GB"/>
        </w:rPr>
        <w:t>.</w:t>
      </w:r>
      <w:r w:rsidR="003C243E">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Εντοπισμός</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προβλημάτων</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και</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διαμόρφωση</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κατάλληλων</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προτάσεων</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για</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την</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επίλυσή</w:t>
      </w:r>
      <w:r w:rsidR="003C243E" w:rsidRPr="00F6021C">
        <w:rPr>
          <w:rFonts w:ascii="Tahoma" w:hAnsi="Tahoma" w:cs="Tahoma"/>
          <w:color w:val="000000"/>
          <w:szCs w:val="22"/>
          <w:lang w:val="el-GR" w:eastAsia="en-GB"/>
        </w:rPr>
        <w:t xml:space="preserve"> </w:t>
      </w:r>
      <w:r w:rsidR="003C243E">
        <w:rPr>
          <w:rFonts w:ascii="Tahoma" w:hAnsi="Tahoma" w:cs="Tahoma"/>
          <w:color w:val="000000"/>
          <w:szCs w:val="22"/>
          <w:lang w:val="el-GR" w:eastAsia="en-GB"/>
        </w:rPr>
        <w:t>τους.</w:t>
      </w:r>
    </w:p>
    <w:p w14:paraId="41E90C5A" w14:textId="77777777" w:rsidR="008060B3" w:rsidRPr="00F6021C" w:rsidRDefault="008060B3" w:rsidP="00991EF2">
      <w:pPr>
        <w:numPr>
          <w:ilvl w:val="0"/>
          <w:numId w:val="44"/>
        </w:numPr>
        <w:suppressAutoHyphens w:val="0"/>
        <w:spacing w:before="100" w:beforeAutospacing="1" w:after="100" w:afterAutospacing="1"/>
        <w:rPr>
          <w:rFonts w:ascii="Tahoma" w:hAnsi="Tahoma" w:cs="Tahoma"/>
          <w:color w:val="000000"/>
          <w:szCs w:val="22"/>
          <w:lang w:val="el-GR" w:eastAsia="en-GB"/>
        </w:rPr>
      </w:pPr>
      <w:r w:rsidRPr="00F6021C">
        <w:rPr>
          <w:rFonts w:ascii="Tahoma" w:hAnsi="Tahoma" w:cs="Tahoma" w:hint="eastAsia"/>
          <w:color w:val="000000"/>
          <w:szCs w:val="22"/>
          <w:lang w:val="el-GR" w:eastAsia="en-GB"/>
        </w:rPr>
        <w:t>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συνολική</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αντίληψη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Αναδόχου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όσον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αφορά</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στο</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αντικείμενο</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έργου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σκοπούς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και</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στόχους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κρίσιμους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παράγοντες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επιτυχίας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και</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κινδύνους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καθώς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και</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κυρίως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στους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τρόπους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και</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τις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μεθόδους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αντιμετώπισής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τους</w:t>
      </w:r>
      <w:r w:rsidRPr="00F6021C">
        <w:rPr>
          <w:rFonts w:ascii="Tahoma" w:hAnsi="Tahoma" w:cs="Tahoma"/>
          <w:color w:val="000000"/>
          <w:szCs w:val="22"/>
          <w:lang w:val="el-GR" w:eastAsia="en-GB"/>
        </w:rPr>
        <w:t>.</w:t>
      </w:r>
    </w:p>
    <w:p w14:paraId="248BA041" w14:textId="77777777" w:rsidR="008060B3" w:rsidRPr="00F6021C" w:rsidRDefault="008060B3" w:rsidP="00991EF2">
      <w:pPr>
        <w:numPr>
          <w:ilvl w:val="0"/>
          <w:numId w:val="44"/>
        </w:numPr>
        <w:suppressAutoHyphens w:val="0"/>
        <w:spacing w:before="100" w:beforeAutospacing="1" w:after="100" w:afterAutospacing="1"/>
        <w:rPr>
          <w:rFonts w:ascii="Tahoma" w:hAnsi="Tahoma" w:cs="Tahoma"/>
          <w:color w:val="000000"/>
          <w:szCs w:val="22"/>
          <w:lang w:val="el-GR" w:eastAsia="en-GB"/>
        </w:rPr>
      </w:pPr>
      <w:r w:rsidRPr="00F6021C">
        <w:rPr>
          <w:rFonts w:ascii="Tahoma" w:hAnsi="Tahoma" w:cs="Tahoma" w:hint="eastAsia"/>
          <w:color w:val="000000"/>
          <w:szCs w:val="22"/>
          <w:lang w:val="el-GR" w:eastAsia="en-GB"/>
        </w:rPr>
        <w:t>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κατανόηση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από</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πλευράς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Αναδόχου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περιβάλλοντος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έργου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και</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συγκεκριμένα</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των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εμπλεκομένων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μερών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των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ωφελούμενων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των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πα</w:t>
      </w:r>
      <w:r w:rsidRPr="00F6021C">
        <w:rPr>
          <w:rFonts w:ascii="Tahoma" w:hAnsi="Tahoma" w:cs="Tahoma" w:hint="eastAsia"/>
          <w:color w:val="000000"/>
          <w:szCs w:val="22"/>
          <w:lang w:val="el-GR" w:eastAsia="en-GB"/>
        </w:rPr>
        <w:lastRenderedPageBreak/>
        <w:t>ραγόντων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που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προσθέτουν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αδράνεια</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ή</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μπορεί</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να</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συμβάλλουν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στη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επιτάχυνση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των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διαδικασιών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καθώς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και</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κυρίως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τα</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μέτρα</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που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θα</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ληφθούν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για</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την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αξιοποίηση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της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δυναμικής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των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εμπλεκόμενων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μερών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προς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όφελος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έργου</w:t>
      </w:r>
      <w:r w:rsidRPr="00F6021C">
        <w:rPr>
          <w:rFonts w:ascii="Tahoma" w:hAnsi="Tahoma" w:cs="Tahoma"/>
          <w:color w:val="000000"/>
          <w:szCs w:val="22"/>
          <w:lang w:val="el-GR" w:eastAsia="en-GB"/>
        </w:rPr>
        <w:t>.</w:t>
      </w:r>
      <w:r w:rsidRPr="00F6021C">
        <w:rPr>
          <w:rFonts w:ascii="Tahoma" w:hAnsi="Tahoma" w:cs="Tahoma" w:hint="eastAsia"/>
          <w:color w:val="000000"/>
          <w:szCs w:val="22"/>
          <w:lang w:eastAsia="en-GB"/>
        </w:rPr>
        <w:t> </w:t>
      </w:r>
    </w:p>
    <w:p w14:paraId="1B8FA300" w14:textId="77777777" w:rsidR="008060B3" w:rsidRPr="00F6021C" w:rsidRDefault="008060B3" w:rsidP="00991EF2">
      <w:pPr>
        <w:numPr>
          <w:ilvl w:val="0"/>
          <w:numId w:val="44"/>
        </w:numPr>
        <w:suppressAutoHyphens w:val="0"/>
        <w:spacing w:before="100" w:beforeAutospacing="1" w:after="100" w:afterAutospacing="1"/>
        <w:rPr>
          <w:rFonts w:ascii="Tahoma" w:hAnsi="Tahoma" w:cs="Tahoma"/>
          <w:color w:val="000000"/>
          <w:szCs w:val="22"/>
          <w:lang w:val="el-GR" w:eastAsia="en-GB"/>
        </w:rPr>
      </w:pPr>
      <w:r w:rsidRPr="00F6021C">
        <w:rPr>
          <w:rFonts w:ascii="Tahoma" w:hAnsi="Tahoma" w:cs="Tahoma" w:hint="eastAsia"/>
          <w:color w:val="000000"/>
          <w:szCs w:val="22"/>
          <w:lang w:val="el-GR" w:eastAsia="en-GB"/>
        </w:rPr>
        <w:t>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τεκμηριωμένη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αντίληψη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Αναδόχου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σχετικά</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με</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τις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παραμέτρους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που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συνθέτουν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την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υφιστάμενη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κατάσταση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τόσο</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σε</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επιχειρησιακό</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όσο</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και</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σε</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τεχνολογικό</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επίπεδο</w:t>
      </w:r>
      <w:r w:rsidRPr="00F6021C">
        <w:rPr>
          <w:rFonts w:ascii="Tahoma" w:hAnsi="Tahoma" w:cs="Tahoma"/>
          <w:color w:val="000000"/>
          <w:szCs w:val="22"/>
          <w:lang w:val="el-GR" w:eastAsia="en-GB"/>
        </w:rPr>
        <w:t>.</w:t>
      </w:r>
    </w:p>
    <w:p w14:paraId="706CF21E" w14:textId="302F02EC" w:rsidR="008060B3" w:rsidRDefault="008060B3" w:rsidP="00991EF2">
      <w:pPr>
        <w:numPr>
          <w:ilvl w:val="0"/>
          <w:numId w:val="44"/>
        </w:numPr>
        <w:suppressAutoHyphens w:val="0"/>
        <w:spacing w:before="100" w:beforeAutospacing="1" w:after="100" w:afterAutospacing="1"/>
        <w:rPr>
          <w:rFonts w:ascii="Tahoma" w:hAnsi="Tahoma" w:cs="Tahoma"/>
          <w:color w:val="000000"/>
          <w:szCs w:val="22"/>
          <w:lang w:val="el-GR" w:eastAsia="en-GB"/>
        </w:rPr>
      </w:pPr>
      <w:r w:rsidRPr="00F6021C">
        <w:rPr>
          <w:rFonts w:ascii="Tahoma" w:hAnsi="Tahoma" w:cs="Tahoma" w:hint="eastAsia"/>
          <w:color w:val="000000"/>
          <w:szCs w:val="22"/>
          <w:lang w:val="el-GR" w:eastAsia="en-GB"/>
        </w:rPr>
        <w:t>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τεκμηριωμένη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αντίληψη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Αναδόχου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σχετικά</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με</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διαδικασία</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αλλαγής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που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συνεπάγεται</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υλοποίηση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έργου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τόσο</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σε</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επίπεδο</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λειτουργίας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φορέα</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όσο</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και</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στις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σχέσεις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φορέα</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με</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περιβάλλον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καθώς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και</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κυρίως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πρόταση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σχετικά</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με</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διαχείριση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των</w:t>
      </w:r>
      <w:r w:rsidR="003C243E">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εν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λόγω</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αλλαγών</w:t>
      </w:r>
      <w:r w:rsidRPr="00F6021C">
        <w:rPr>
          <w:rFonts w:ascii="Tahoma" w:hAnsi="Tahoma" w:cs="Tahoma"/>
          <w:color w:val="000000"/>
          <w:szCs w:val="22"/>
          <w:lang w:val="el-GR" w:eastAsia="en-GB"/>
        </w:rPr>
        <w:t>.</w:t>
      </w:r>
    </w:p>
    <w:p w14:paraId="65FDC43C" w14:textId="77777777" w:rsidR="003C243E" w:rsidRPr="00F6021C" w:rsidRDefault="003C243E" w:rsidP="00991EF2">
      <w:pPr>
        <w:numPr>
          <w:ilvl w:val="0"/>
          <w:numId w:val="44"/>
        </w:numPr>
        <w:suppressAutoHyphens w:val="0"/>
        <w:spacing w:before="100" w:beforeAutospacing="1" w:after="100" w:afterAutospacing="1"/>
        <w:rPr>
          <w:rFonts w:ascii="Tahoma" w:hAnsi="Tahoma" w:cs="Tahoma"/>
          <w:color w:val="000000"/>
          <w:szCs w:val="22"/>
          <w:lang w:val="el-GR" w:eastAsia="en-GB"/>
        </w:rPr>
      </w:pPr>
      <w:r w:rsidRPr="00F6021C">
        <w:rPr>
          <w:rFonts w:ascii="Tahoma" w:hAnsi="Tahoma" w:cs="Tahoma" w:hint="eastAsia"/>
          <w:color w:val="000000"/>
          <w:szCs w:val="22"/>
          <w:lang w:val="el-GR" w:eastAsia="en-GB"/>
        </w:rPr>
        <w:lastRenderedPageBreak/>
        <w:t>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επιτυχής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επισήμανση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προβλημάτων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κατά</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την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υλοποίηση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και</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διαμόρφωση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κατάλληλων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προτάσεων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για</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την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επίλυσή</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τους</w:t>
      </w:r>
      <w:r w:rsidRPr="00F6021C">
        <w:rPr>
          <w:rFonts w:ascii="Tahoma" w:hAnsi="Tahoma" w:cs="Tahoma"/>
          <w:color w:val="000000"/>
          <w:szCs w:val="22"/>
          <w:lang w:val="el-GR" w:eastAsia="en-GB"/>
        </w:rPr>
        <w:t>.</w:t>
      </w:r>
    </w:p>
    <w:p w14:paraId="389F9DEA" w14:textId="7BAE3790" w:rsidR="008060B3" w:rsidRDefault="008060B3" w:rsidP="00B867E2">
      <w:pPr>
        <w:suppressAutoHyphens w:val="0"/>
        <w:spacing w:before="100" w:beforeAutospacing="1" w:after="100" w:afterAutospacing="1"/>
        <w:rPr>
          <w:rFonts w:ascii="Tahoma" w:hAnsi="Tahoma" w:cs="Tahoma"/>
          <w:color w:val="000000"/>
          <w:szCs w:val="22"/>
          <w:lang w:val="el-GR" w:eastAsia="en-GB"/>
        </w:rPr>
      </w:pPr>
      <w:r w:rsidRPr="00F6021C">
        <w:rPr>
          <w:rFonts w:ascii="Tahoma" w:hAnsi="Tahoma" w:cs="Tahoma" w:hint="eastAsia"/>
          <w:color w:val="000000"/>
          <w:szCs w:val="22"/>
          <w:lang w:val="el-GR" w:eastAsia="en-GB"/>
        </w:rPr>
        <w:t>Α</w:t>
      </w:r>
      <w:r w:rsidRPr="00F6021C">
        <w:rPr>
          <w:rFonts w:ascii="Tahoma" w:hAnsi="Tahoma" w:cs="Tahoma"/>
          <w:color w:val="000000"/>
          <w:szCs w:val="22"/>
          <w:lang w:val="el-GR" w:eastAsia="en-GB"/>
        </w:rPr>
        <w:t>.</w:t>
      </w:r>
      <w:r w:rsidR="003C243E">
        <w:rPr>
          <w:rFonts w:ascii="Tahoma" w:hAnsi="Tahoma" w:cs="Tahoma"/>
          <w:color w:val="000000"/>
          <w:szCs w:val="22"/>
          <w:lang w:val="el-GR" w:eastAsia="en-GB"/>
        </w:rPr>
        <w:t>2</w:t>
      </w:r>
      <w:r w:rsidRPr="00F6021C">
        <w:rPr>
          <w:rFonts w:ascii="Tahoma" w:hAnsi="Tahoma" w:cs="Tahoma" w:hint="eastAsia"/>
          <w:color w:val="000000"/>
          <w:szCs w:val="22"/>
          <w:lang w:eastAsia="en-GB"/>
        </w:rPr>
        <w:t>   </w:t>
      </w:r>
      <w:r w:rsidRPr="00F6021C">
        <w:rPr>
          <w:rFonts w:ascii="Tahoma" w:hAnsi="Tahoma" w:cs="Tahoma"/>
          <w:color w:val="000000"/>
          <w:szCs w:val="22"/>
          <w:lang w:val="el-GR" w:eastAsia="en-GB"/>
        </w:rPr>
        <w:t xml:space="preserve"> </w:t>
      </w:r>
      <w:r w:rsidR="00B867E2" w:rsidRPr="00B867E2">
        <w:rPr>
          <w:rFonts w:ascii="Tahoma" w:hAnsi="Tahoma" w:cs="Tahoma"/>
          <w:color w:val="000000"/>
          <w:szCs w:val="22"/>
          <w:lang w:val="el-GR" w:eastAsia="en-GB"/>
        </w:rPr>
        <w:t>Σαφήνεια και πληρότητα ανάλυσης των παραδοτέων και φάσεων ρεαλιστικότατα του χρονοδιαγράμματος υλοποίησης της σύμβασης</w:t>
      </w:r>
      <w:r w:rsidR="00B867E2">
        <w:rPr>
          <w:rFonts w:ascii="Tahoma" w:hAnsi="Tahoma" w:cs="Tahoma"/>
          <w:color w:val="000000"/>
          <w:szCs w:val="22"/>
          <w:lang w:val="el-GR" w:eastAsia="en-GB"/>
        </w:rPr>
        <w:t>.</w:t>
      </w:r>
      <w:r w:rsidR="00F0686B">
        <w:rPr>
          <w:rFonts w:ascii="Tahoma" w:hAnsi="Tahoma" w:cs="Tahoma"/>
          <w:color w:val="000000"/>
          <w:szCs w:val="22"/>
          <w:lang w:val="el-GR" w:eastAsia="en-GB"/>
        </w:rPr>
        <w:t xml:space="preserve"> </w:t>
      </w:r>
      <w:r w:rsidR="00B867E2" w:rsidRPr="00B867E2">
        <w:rPr>
          <w:rFonts w:ascii="Tahoma" w:hAnsi="Tahoma" w:cs="Tahoma"/>
          <w:color w:val="000000"/>
          <w:szCs w:val="22"/>
          <w:lang w:val="el-GR" w:eastAsia="en-GB"/>
        </w:rPr>
        <w:t>Αποτελεσματικότητα προτεινόμενων μεθόδων για τη διασφάλιση της ποιότητας των εκτελούμενων εργασιών ανά φάση υλοποίησης</w:t>
      </w:r>
    </w:p>
    <w:p w14:paraId="0A321DB7" w14:textId="2705DE3B" w:rsidR="006E03B2" w:rsidRPr="00F6021C" w:rsidRDefault="00B867E2" w:rsidP="00991EF2">
      <w:pPr>
        <w:numPr>
          <w:ilvl w:val="0"/>
          <w:numId w:val="45"/>
        </w:numPr>
        <w:suppressAutoHyphens w:val="0"/>
        <w:spacing w:before="100" w:beforeAutospacing="1" w:after="100" w:afterAutospacing="1"/>
        <w:rPr>
          <w:rFonts w:ascii="Tahoma" w:hAnsi="Tahoma" w:cs="Tahoma"/>
          <w:color w:val="000000"/>
          <w:szCs w:val="22"/>
          <w:lang w:val="el-GR" w:eastAsia="en-GB"/>
        </w:rPr>
      </w:pPr>
      <w:r w:rsidRPr="000B12E3">
        <w:rPr>
          <w:rFonts w:ascii="Tahoma" w:hAnsi="Tahoma" w:cs="Tahoma"/>
          <w:iCs/>
          <w:szCs w:val="22"/>
          <w:lang w:val="el-GR"/>
        </w:rPr>
        <w:t xml:space="preserve">Κρίνεται </w:t>
      </w:r>
      <w:r>
        <w:rPr>
          <w:rFonts w:ascii="Tahoma" w:hAnsi="Tahoma" w:cs="Tahoma"/>
          <w:iCs/>
          <w:szCs w:val="22"/>
          <w:lang w:val="el-GR"/>
        </w:rPr>
        <w:t>ο</w:t>
      </w:r>
      <w:r w:rsidR="006E03B2" w:rsidRPr="000B12E3">
        <w:rPr>
          <w:rFonts w:ascii="Tahoma" w:hAnsi="Tahoma" w:cs="Tahoma"/>
          <w:iCs/>
          <w:szCs w:val="22"/>
          <w:lang w:val="el-GR"/>
        </w:rPr>
        <w:t xml:space="preserve"> βαθμός επάρκειας και καταλληλότητας της ανάλυσης των περιεχομένων κάθε παραδοτέου, τόσο σε εύρος, όσο και σε βάθος και αφ’ ετέρου ο βαθμός επάρκειας και καταλληλότητας του προτεινόμενου χρονοδιαγράμματος των επιμέρους δραστηριοτήτων / ενεργειών εκτέλεσης του Έργου και των μεταξύ τους αλληλεξαρτήσεων.</w:t>
      </w:r>
    </w:p>
    <w:p w14:paraId="4316EF6D" w14:textId="7E4245A0" w:rsidR="003C243E" w:rsidRPr="00F6021C" w:rsidRDefault="00B867E2" w:rsidP="00991EF2">
      <w:pPr>
        <w:numPr>
          <w:ilvl w:val="0"/>
          <w:numId w:val="45"/>
        </w:numPr>
        <w:suppressAutoHyphens w:val="0"/>
        <w:spacing w:before="100" w:beforeAutospacing="1" w:after="100" w:afterAutospacing="1"/>
        <w:rPr>
          <w:rFonts w:ascii="Tahoma" w:hAnsi="Tahoma" w:cs="Tahoma"/>
          <w:color w:val="000000"/>
          <w:szCs w:val="22"/>
          <w:lang w:val="el-GR" w:eastAsia="en-GB"/>
        </w:rPr>
      </w:pPr>
      <w:r w:rsidRPr="000B12E3">
        <w:rPr>
          <w:rFonts w:ascii="Tahoma" w:hAnsi="Tahoma" w:cs="Tahoma"/>
          <w:iCs/>
          <w:szCs w:val="22"/>
          <w:lang w:val="el-GR"/>
        </w:rPr>
        <w:lastRenderedPageBreak/>
        <w:t xml:space="preserve">Κρίνεται </w:t>
      </w:r>
      <w:r w:rsidRPr="0045601B">
        <w:rPr>
          <w:rFonts w:ascii="Tahoma" w:hAnsi="Tahoma" w:cs="Tahoma" w:hint="eastAsia"/>
          <w:color w:val="000000"/>
          <w:szCs w:val="22"/>
          <w:lang w:val="el-GR" w:eastAsia="en-GB"/>
        </w:rPr>
        <w:t>η</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τεκμηριωμένη</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και</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ολοκληρωμένη</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πρόταση</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σχετικά</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με</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τις</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διαδικασίες</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εξασφάλισης</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ποιότητας</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που</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θα</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ακολουθήσει</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ο</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Ανάδοχος</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για</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κάθε</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Φάση</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υλοποίησης</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του</w:t>
      </w:r>
      <w:r w:rsidR="003C243E" w:rsidRPr="00F6021C">
        <w:rPr>
          <w:rFonts w:ascii="Tahoma" w:hAnsi="Tahoma" w:cs="Tahoma"/>
          <w:color w:val="000000"/>
          <w:szCs w:val="22"/>
          <w:lang w:val="el-GR" w:eastAsia="en-GB"/>
        </w:rPr>
        <w:t xml:space="preserve"> </w:t>
      </w:r>
      <w:r w:rsidR="003C243E" w:rsidRPr="00F6021C">
        <w:rPr>
          <w:rFonts w:ascii="Tahoma" w:hAnsi="Tahoma" w:cs="Tahoma" w:hint="eastAsia"/>
          <w:color w:val="000000"/>
          <w:szCs w:val="22"/>
          <w:lang w:val="el-GR" w:eastAsia="en-GB"/>
        </w:rPr>
        <w:t>Έργου</w:t>
      </w:r>
      <w:r w:rsidR="003C243E" w:rsidRPr="00F6021C">
        <w:rPr>
          <w:rFonts w:ascii="Tahoma" w:hAnsi="Tahoma" w:cs="Tahoma"/>
          <w:color w:val="000000"/>
          <w:szCs w:val="22"/>
          <w:lang w:val="el-GR" w:eastAsia="en-GB"/>
        </w:rPr>
        <w:t>.</w:t>
      </w:r>
    </w:p>
    <w:p w14:paraId="07CEBA88" w14:textId="77777777" w:rsidR="008060B3" w:rsidRPr="00F6021C" w:rsidRDefault="008060B3" w:rsidP="00F6021C">
      <w:pPr>
        <w:suppressAutoHyphens w:val="0"/>
        <w:spacing w:before="100" w:beforeAutospacing="1" w:after="100" w:afterAutospacing="1"/>
        <w:rPr>
          <w:rFonts w:ascii="Tahoma" w:hAnsi="Tahoma" w:cs="Tahoma"/>
          <w:color w:val="000000"/>
          <w:szCs w:val="22"/>
          <w:lang w:val="el-GR" w:eastAsia="en-GB"/>
        </w:rPr>
      </w:pPr>
      <w:r w:rsidRPr="00F6021C">
        <w:rPr>
          <w:rFonts w:ascii="Tahoma" w:hAnsi="Tahoma" w:cs="Tahoma" w:hint="eastAsia"/>
          <w:color w:val="000000"/>
          <w:szCs w:val="22"/>
          <w:lang w:val="el-GR" w:eastAsia="en-GB"/>
        </w:rPr>
        <w:t>Β</w:t>
      </w:r>
      <w:r w:rsidRPr="00F6021C">
        <w:rPr>
          <w:rFonts w:ascii="Tahoma" w:hAnsi="Tahoma" w:cs="Tahoma"/>
          <w:color w:val="000000"/>
          <w:szCs w:val="22"/>
          <w:lang w:val="el-GR" w:eastAsia="en-GB"/>
        </w:rPr>
        <w:t>.</w:t>
      </w:r>
      <w:r w:rsidRPr="00F6021C">
        <w:rPr>
          <w:rFonts w:ascii="Tahoma" w:hAnsi="Tahoma" w:cs="Tahoma" w:hint="eastAsia"/>
          <w:color w:val="000000"/>
          <w:szCs w:val="22"/>
          <w:lang w:eastAsia="en-GB"/>
        </w:rPr>
        <w:t>   </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ΟΡΓΑΝΩΣΗ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ΚΑΙ</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ΛΕΙΤΟΥΡΓΙΑ</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ΟΜΑΔΑΣ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ΕΡΓΟΥ</w:t>
      </w:r>
    </w:p>
    <w:p w14:paraId="20D6BABD" w14:textId="17498CB0" w:rsidR="008060B3" w:rsidRPr="00B929CB" w:rsidRDefault="008060B3" w:rsidP="00F6021C">
      <w:pPr>
        <w:suppressAutoHyphens w:val="0"/>
        <w:spacing w:before="100" w:beforeAutospacing="1" w:after="100" w:afterAutospacing="1"/>
        <w:rPr>
          <w:rFonts w:ascii="Tahoma" w:hAnsi="Tahoma" w:cs="Tahoma"/>
          <w:color w:val="000000"/>
          <w:szCs w:val="22"/>
          <w:lang w:val="el-GR" w:eastAsia="en-GB"/>
        </w:rPr>
      </w:pPr>
      <w:r w:rsidRPr="00F6021C">
        <w:rPr>
          <w:rFonts w:ascii="Tahoma" w:hAnsi="Tahoma" w:cs="Tahoma" w:hint="eastAsia"/>
          <w:color w:val="000000"/>
          <w:szCs w:val="22"/>
          <w:lang w:val="el-GR" w:eastAsia="en-GB"/>
        </w:rPr>
        <w:t>Β</w:t>
      </w:r>
      <w:r w:rsidRPr="00F6021C">
        <w:rPr>
          <w:rFonts w:ascii="Tahoma" w:hAnsi="Tahoma" w:cs="Tahoma"/>
          <w:color w:val="000000"/>
          <w:szCs w:val="22"/>
          <w:lang w:val="el-GR" w:eastAsia="en-GB"/>
        </w:rPr>
        <w:t>.1</w:t>
      </w:r>
      <w:r w:rsidRPr="00F6021C">
        <w:rPr>
          <w:rFonts w:ascii="Tahoma" w:hAnsi="Tahoma" w:cs="Tahoma" w:hint="eastAsia"/>
          <w:color w:val="000000"/>
          <w:szCs w:val="22"/>
          <w:lang w:eastAsia="en-GB"/>
        </w:rPr>
        <w:t>   </w:t>
      </w:r>
      <w:r w:rsidRPr="00F6021C">
        <w:rPr>
          <w:rFonts w:ascii="Tahoma" w:hAnsi="Tahoma" w:cs="Tahoma"/>
          <w:color w:val="000000"/>
          <w:szCs w:val="22"/>
          <w:lang w:val="el-GR" w:eastAsia="en-GB"/>
        </w:rPr>
        <w:t xml:space="preserve"> </w:t>
      </w:r>
      <w:r w:rsidR="00B867E2" w:rsidRPr="00B867E2">
        <w:rPr>
          <w:rFonts w:ascii="Tahoma" w:hAnsi="Tahoma" w:cs="Tahoma"/>
          <w:color w:val="000000"/>
          <w:szCs w:val="22"/>
          <w:lang w:val="el-GR" w:eastAsia="en-GB"/>
        </w:rPr>
        <w:t xml:space="preserve">Περιγραφή του συστήματος λειτουργίας και διοίκησης της Ομάδας Έργου. Περιγραφή των διαδικασιών επικοινωνίας της Ομάδας Έργου με τα στελέχη της Αναθέτουσας Αρχής και τους υπόλοιπους εμπλεκόμενους στην υλοποίηση της Σύμβασης. </w:t>
      </w:r>
    </w:p>
    <w:p w14:paraId="68C6BB80" w14:textId="1165EABA" w:rsidR="008060B3" w:rsidRPr="00F6021C" w:rsidRDefault="00C23FF7" w:rsidP="00991EF2">
      <w:pPr>
        <w:numPr>
          <w:ilvl w:val="0"/>
          <w:numId w:val="46"/>
        </w:numPr>
        <w:suppressAutoHyphens w:val="0"/>
        <w:spacing w:before="100" w:beforeAutospacing="1" w:after="100" w:afterAutospacing="1"/>
        <w:rPr>
          <w:rFonts w:ascii="Tahoma" w:hAnsi="Tahoma" w:cs="Tahoma"/>
          <w:color w:val="000000"/>
          <w:szCs w:val="22"/>
          <w:lang w:val="el-GR" w:eastAsia="en-GB"/>
        </w:rPr>
      </w:pPr>
      <w:r w:rsidRPr="000B12E3">
        <w:rPr>
          <w:rFonts w:ascii="Tahoma" w:hAnsi="Tahoma" w:cs="Tahoma"/>
          <w:iCs/>
          <w:szCs w:val="22"/>
          <w:lang w:val="el-GR"/>
        </w:rPr>
        <w:t>Κρίνεται η καταλληλότητα και επάρκεια των διαδικασιών επικοινωνίας της Ομάδας Έργου με τα αρμόδια εμπλεκόμενα τμήματα/Μονάδες και στελέχη της Αναθέτουσας Αρχής, αλλά και με τους λοιπούς φορείς που εμπλέκονται στην υλοποίηση/εκτέλεση του Έργου.</w:t>
      </w:r>
    </w:p>
    <w:p w14:paraId="3B0413BF" w14:textId="5AB4E5A0" w:rsidR="008060B3" w:rsidRPr="00F6021C" w:rsidRDefault="00B867E2" w:rsidP="00991EF2">
      <w:pPr>
        <w:numPr>
          <w:ilvl w:val="0"/>
          <w:numId w:val="47"/>
        </w:numPr>
        <w:suppressAutoHyphens w:val="0"/>
        <w:spacing w:before="100" w:beforeAutospacing="1" w:after="100" w:afterAutospacing="1"/>
        <w:rPr>
          <w:rFonts w:ascii="Tahoma" w:hAnsi="Tahoma" w:cs="Tahoma"/>
          <w:color w:val="000000"/>
          <w:szCs w:val="22"/>
          <w:lang w:val="el-GR" w:eastAsia="en-GB"/>
        </w:rPr>
      </w:pPr>
      <w:r w:rsidRPr="000B12E3">
        <w:rPr>
          <w:rFonts w:ascii="Tahoma" w:hAnsi="Tahoma" w:cs="Tahoma"/>
          <w:iCs/>
          <w:szCs w:val="22"/>
          <w:lang w:val="el-GR"/>
        </w:rPr>
        <w:lastRenderedPageBreak/>
        <w:t xml:space="preserve">Κρίνεται </w:t>
      </w:r>
      <w:r w:rsidR="008060B3" w:rsidRPr="00F6021C">
        <w:rPr>
          <w:rFonts w:ascii="Tahoma" w:hAnsi="Tahoma" w:cs="Tahoma" w:hint="eastAsia"/>
          <w:color w:val="000000"/>
          <w:szCs w:val="22"/>
          <w:lang w:val="el-GR" w:eastAsia="en-GB"/>
        </w:rPr>
        <w:t>η</w:t>
      </w:r>
      <w:r w:rsidR="008060B3" w:rsidRPr="00F6021C">
        <w:rPr>
          <w:rFonts w:ascii="Tahoma" w:hAnsi="Tahoma" w:cs="Tahoma"/>
          <w:color w:val="000000"/>
          <w:szCs w:val="22"/>
          <w:lang w:val="el-GR" w:eastAsia="en-GB"/>
        </w:rPr>
        <w:t xml:space="preserve"> </w:t>
      </w:r>
      <w:r w:rsidR="008060B3" w:rsidRPr="00F6021C">
        <w:rPr>
          <w:rFonts w:ascii="Tahoma" w:hAnsi="Tahoma" w:cs="Tahoma" w:hint="eastAsia"/>
          <w:color w:val="000000"/>
          <w:szCs w:val="22"/>
          <w:lang w:val="el-GR" w:eastAsia="en-GB"/>
        </w:rPr>
        <w:t>καταλληλότητα</w:t>
      </w:r>
      <w:r w:rsidR="008060B3" w:rsidRPr="00F6021C">
        <w:rPr>
          <w:rFonts w:ascii="Tahoma" w:hAnsi="Tahoma" w:cs="Tahoma"/>
          <w:color w:val="000000"/>
          <w:szCs w:val="22"/>
          <w:lang w:val="el-GR" w:eastAsia="en-GB"/>
        </w:rPr>
        <w:t xml:space="preserve"> </w:t>
      </w:r>
      <w:r w:rsidR="008060B3" w:rsidRPr="00F6021C">
        <w:rPr>
          <w:rFonts w:ascii="Tahoma" w:hAnsi="Tahoma" w:cs="Tahoma" w:hint="eastAsia"/>
          <w:color w:val="000000"/>
          <w:szCs w:val="22"/>
          <w:lang w:val="el-GR" w:eastAsia="en-GB"/>
        </w:rPr>
        <w:t>του</w:t>
      </w:r>
      <w:r w:rsidR="008060B3" w:rsidRPr="00F6021C">
        <w:rPr>
          <w:rFonts w:ascii="Tahoma" w:hAnsi="Tahoma" w:cs="Tahoma"/>
          <w:color w:val="000000"/>
          <w:szCs w:val="22"/>
          <w:lang w:val="el-GR" w:eastAsia="en-GB"/>
        </w:rPr>
        <w:t xml:space="preserve"> </w:t>
      </w:r>
      <w:r w:rsidR="008060B3" w:rsidRPr="00F6021C">
        <w:rPr>
          <w:rFonts w:ascii="Tahoma" w:hAnsi="Tahoma" w:cs="Tahoma" w:hint="eastAsia"/>
          <w:color w:val="000000"/>
          <w:szCs w:val="22"/>
          <w:lang w:val="el-GR" w:eastAsia="en-GB"/>
        </w:rPr>
        <w:t>μοντέλου</w:t>
      </w:r>
      <w:r w:rsidR="008060B3" w:rsidRPr="00F6021C">
        <w:rPr>
          <w:rFonts w:ascii="Tahoma" w:hAnsi="Tahoma" w:cs="Tahoma"/>
          <w:color w:val="000000"/>
          <w:szCs w:val="22"/>
          <w:lang w:val="el-GR" w:eastAsia="en-GB"/>
        </w:rPr>
        <w:t xml:space="preserve"> </w:t>
      </w:r>
      <w:r w:rsidR="008060B3" w:rsidRPr="00F6021C">
        <w:rPr>
          <w:rFonts w:ascii="Tahoma" w:hAnsi="Tahoma" w:cs="Tahoma" w:hint="eastAsia"/>
          <w:color w:val="000000"/>
          <w:szCs w:val="22"/>
          <w:lang w:val="el-GR" w:eastAsia="en-GB"/>
        </w:rPr>
        <w:t>οργάνωσης</w:t>
      </w:r>
      <w:r w:rsidR="008060B3" w:rsidRPr="00F6021C">
        <w:rPr>
          <w:rFonts w:ascii="Tahoma" w:hAnsi="Tahoma" w:cs="Tahoma"/>
          <w:color w:val="000000"/>
          <w:szCs w:val="22"/>
          <w:lang w:val="el-GR" w:eastAsia="en-GB"/>
        </w:rPr>
        <w:t xml:space="preserve"> </w:t>
      </w:r>
      <w:r w:rsidR="008060B3" w:rsidRPr="00F6021C">
        <w:rPr>
          <w:rFonts w:ascii="Tahoma" w:hAnsi="Tahoma" w:cs="Tahoma" w:hint="eastAsia"/>
          <w:color w:val="000000"/>
          <w:szCs w:val="22"/>
          <w:lang w:val="el-GR" w:eastAsia="en-GB"/>
        </w:rPr>
        <w:t>της</w:t>
      </w:r>
      <w:r w:rsidR="008060B3" w:rsidRPr="00F6021C">
        <w:rPr>
          <w:rFonts w:ascii="Tahoma" w:hAnsi="Tahoma" w:cs="Tahoma"/>
          <w:color w:val="000000"/>
          <w:szCs w:val="22"/>
          <w:lang w:val="el-GR" w:eastAsia="en-GB"/>
        </w:rPr>
        <w:t xml:space="preserve"> </w:t>
      </w:r>
      <w:r w:rsidR="008060B3" w:rsidRPr="00F6021C">
        <w:rPr>
          <w:rFonts w:ascii="Tahoma" w:hAnsi="Tahoma" w:cs="Tahoma" w:hint="eastAsia"/>
          <w:color w:val="000000"/>
          <w:szCs w:val="22"/>
          <w:lang w:val="el-GR" w:eastAsia="en-GB"/>
        </w:rPr>
        <w:t>παροχής</w:t>
      </w:r>
      <w:r w:rsidR="008060B3" w:rsidRPr="00F6021C">
        <w:rPr>
          <w:rFonts w:ascii="Tahoma" w:hAnsi="Tahoma" w:cs="Tahoma"/>
          <w:color w:val="000000"/>
          <w:szCs w:val="22"/>
          <w:lang w:val="el-GR" w:eastAsia="en-GB"/>
        </w:rPr>
        <w:t xml:space="preserve"> </w:t>
      </w:r>
      <w:r w:rsidR="008060B3" w:rsidRPr="00F6021C">
        <w:rPr>
          <w:rFonts w:ascii="Tahoma" w:hAnsi="Tahoma" w:cs="Tahoma" w:hint="eastAsia"/>
          <w:color w:val="000000"/>
          <w:szCs w:val="22"/>
          <w:lang w:val="el-GR" w:eastAsia="en-GB"/>
        </w:rPr>
        <w:t>των</w:t>
      </w:r>
      <w:r w:rsidR="008060B3" w:rsidRPr="00F6021C">
        <w:rPr>
          <w:rFonts w:ascii="Tahoma" w:hAnsi="Tahoma" w:cs="Tahoma"/>
          <w:color w:val="000000"/>
          <w:szCs w:val="22"/>
          <w:lang w:val="el-GR" w:eastAsia="en-GB"/>
        </w:rPr>
        <w:t xml:space="preserve"> </w:t>
      </w:r>
      <w:r w:rsidR="008060B3" w:rsidRPr="00F6021C">
        <w:rPr>
          <w:rFonts w:ascii="Tahoma" w:hAnsi="Tahoma" w:cs="Tahoma" w:hint="eastAsia"/>
          <w:color w:val="000000"/>
          <w:szCs w:val="22"/>
          <w:lang w:val="el-GR" w:eastAsia="en-GB"/>
        </w:rPr>
        <w:t>υπηρεσιών</w:t>
      </w:r>
      <w:r w:rsidR="008060B3" w:rsidRPr="00F6021C">
        <w:rPr>
          <w:rFonts w:ascii="Tahoma" w:hAnsi="Tahoma" w:cs="Tahoma"/>
          <w:color w:val="000000"/>
          <w:szCs w:val="22"/>
          <w:lang w:val="el-GR" w:eastAsia="en-GB"/>
        </w:rPr>
        <w:t xml:space="preserve">, </w:t>
      </w:r>
      <w:r w:rsidR="008060B3" w:rsidRPr="00F6021C">
        <w:rPr>
          <w:rFonts w:ascii="Tahoma" w:hAnsi="Tahoma" w:cs="Tahoma" w:hint="eastAsia"/>
          <w:color w:val="000000"/>
          <w:szCs w:val="22"/>
          <w:lang w:val="el-GR" w:eastAsia="en-GB"/>
        </w:rPr>
        <w:t>καθώς</w:t>
      </w:r>
      <w:r w:rsidR="008060B3" w:rsidRPr="00F6021C">
        <w:rPr>
          <w:rFonts w:ascii="Tahoma" w:hAnsi="Tahoma" w:cs="Tahoma"/>
          <w:color w:val="000000"/>
          <w:szCs w:val="22"/>
          <w:lang w:val="el-GR" w:eastAsia="en-GB"/>
        </w:rPr>
        <w:t xml:space="preserve"> </w:t>
      </w:r>
      <w:r w:rsidR="008060B3" w:rsidRPr="00F6021C">
        <w:rPr>
          <w:rFonts w:ascii="Tahoma" w:hAnsi="Tahoma" w:cs="Tahoma" w:hint="eastAsia"/>
          <w:color w:val="000000"/>
          <w:szCs w:val="22"/>
          <w:lang w:val="el-GR" w:eastAsia="en-GB"/>
        </w:rPr>
        <w:t>και</w:t>
      </w:r>
      <w:r w:rsidR="008060B3" w:rsidRPr="00F6021C">
        <w:rPr>
          <w:rFonts w:ascii="Tahoma" w:hAnsi="Tahoma" w:cs="Tahoma"/>
          <w:color w:val="000000"/>
          <w:szCs w:val="22"/>
          <w:lang w:val="el-GR" w:eastAsia="en-GB"/>
        </w:rPr>
        <w:t xml:space="preserve"> </w:t>
      </w:r>
      <w:r w:rsidR="008060B3" w:rsidRPr="00F6021C">
        <w:rPr>
          <w:rFonts w:ascii="Tahoma" w:hAnsi="Tahoma" w:cs="Tahoma" w:hint="eastAsia"/>
          <w:color w:val="000000"/>
          <w:szCs w:val="22"/>
          <w:lang w:val="el-GR" w:eastAsia="en-GB"/>
        </w:rPr>
        <w:t>τα</w:t>
      </w:r>
      <w:r w:rsidR="008060B3" w:rsidRPr="00F6021C">
        <w:rPr>
          <w:rFonts w:ascii="Tahoma" w:hAnsi="Tahoma" w:cs="Tahoma"/>
          <w:color w:val="000000"/>
          <w:szCs w:val="22"/>
          <w:lang w:val="el-GR" w:eastAsia="en-GB"/>
        </w:rPr>
        <w:t xml:space="preserve"> </w:t>
      </w:r>
      <w:r w:rsidR="008060B3" w:rsidRPr="00F6021C">
        <w:rPr>
          <w:rFonts w:ascii="Tahoma" w:hAnsi="Tahoma" w:cs="Tahoma" w:hint="eastAsia"/>
          <w:color w:val="000000"/>
          <w:szCs w:val="22"/>
          <w:lang w:val="el-GR" w:eastAsia="en-GB"/>
        </w:rPr>
        <w:t>επίπεδα</w:t>
      </w:r>
      <w:r w:rsidR="008060B3" w:rsidRPr="00F6021C">
        <w:rPr>
          <w:rFonts w:ascii="Tahoma" w:hAnsi="Tahoma" w:cs="Tahoma"/>
          <w:color w:val="000000"/>
          <w:szCs w:val="22"/>
          <w:lang w:val="el-GR" w:eastAsia="en-GB"/>
        </w:rPr>
        <w:t xml:space="preserve"> </w:t>
      </w:r>
      <w:r w:rsidR="008060B3" w:rsidRPr="00F6021C">
        <w:rPr>
          <w:rFonts w:ascii="Tahoma" w:hAnsi="Tahoma" w:cs="Tahoma" w:hint="eastAsia"/>
          <w:color w:val="000000"/>
          <w:szCs w:val="22"/>
          <w:lang w:val="el-GR" w:eastAsia="en-GB"/>
        </w:rPr>
        <w:t>διοίκησης</w:t>
      </w:r>
      <w:r w:rsidR="008060B3" w:rsidRPr="00F6021C">
        <w:rPr>
          <w:rFonts w:ascii="Tahoma" w:hAnsi="Tahoma" w:cs="Tahoma"/>
          <w:color w:val="000000"/>
          <w:szCs w:val="22"/>
          <w:lang w:val="el-GR" w:eastAsia="en-GB"/>
        </w:rPr>
        <w:t>.</w:t>
      </w:r>
      <w:r w:rsidR="008060B3" w:rsidRPr="00F6021C">
        <w:rPr>
          <w:rFonts w:ascii="Tahoma" w:hAnsi="Tahoma" w:cs="Tahoma" w:hint="eastAsia"/>
          <w:color w:val="000000"/>
          <w:szCs w:val="22"/>
          <w:lang w:eastAsia="en-GB"/>
        </w:rPr>
        <w:t> </w:t>
      </w:r>
    </w:p>
    <w:p w14:paraId="26766BFE" w14:textId="77777777" w:rsidR="008060B3" w:rsidRPr="00F6021C" w:rsidRDefault="008060B3" w:rsidP="00F6021C">
      <w:pPr>
        <w:suppressAutoHyphens w:val="0"/>
        <w:spacing w:before="100" w:beforeAutospacing="1" w:after="100" w:afterAutospacing="1"/>
        <w:rPr>
          <w:rFonts w:ascii="Tahoma" w:hAnsi="Tahoma" w:cs="Tahoma"/>
          <w:color w:val="000000"/>
          <w:szCs w:val="22"/>
          <w:lang w:eastAsia="en-GB"/>
        </w:rPr>
      </w:pPr>
      <w:r w:rsidRPr="00F6021C">
        <w:rPr>
          <w:rFonts w:ascii="Tahoma" w:hAnsi="Tahoma" w:cs="Tahoma" w:hint="eastAsia"/>
          <w:color w:val="000000"/>
          <w:szCs w:val="22"/>
          <w:lang w:val="el-GR" w:eastAsia="en-GB"/>
        </w:rPr>
        <w:t>Β</w:t>
      </w:r>
      <w:r w:rsidRPr="00F6021C">
        <w:rPr>
          <w:rFonts w:ascii="Tahoma" w:hAnsi="Tahoma" w:cs="Tahoma"/>
          <w:color w:val="000000"/>
          <w:szCs w:val="22"/>
          <w:lang w:val="el-GR" w:eastAsia="en-GB"/>
        </w:rPr>
        <w:t>.3</w:t>
      </w:r>
      <w:r w:rsidRPr="00F6021C">
        <w:rPr>
          <w:rFonts w:ascii="Tahoma" w:hAnsi="Tahoma" w:cs="Tahoma" w:hint="eastAsia"/>
          <w:color w:val="000000"/>
          <w:szCs w:val="22"/>
          <w:lang w:eastAsia="en-GB"/>
        </w:rPr>
        <w:t>   </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Καταλληλόλητα</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και</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επάρκεια</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της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Ομάδας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Έργου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σε</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σχέση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με</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τα</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καθήκοντα</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που</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αναλαμβάνουν</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τα</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μέλη</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val="el-GR" w:eastAsia="en-GB"/>
        </w:rPr>
        <w:t>της</w:t>
      </w:r>
      <w:r w:rsidRPr="00F6021C">
        <w:rPr>
          <w:rFonts w:ascii="Tahoma" w:hAnsi="Tahoma" w:cs="Tahoma"/>
          <w:color w:val="000000"/>
          <w:szCs w:val="22"/>
          <w:lang w:val="el-GR" w:eastAsia="en-GB"/>
        </w:rPr>
        <w:t xml:space="preserve">. </w:t>
      </w:r>
      <w:r w:rsidRPr="00F6021C">
        <w:rPr>
          <w:rFonts w:ascii="Tahoma" w:hAnsi="Tahoma" w:cs="Tahoma" w:hint="eastAsia"/>
          <w:color w:val="000000"/>
          <w:szCs w:val="22"/>
          <w:lang w:eastAsia="en-GB"/>
        </w:rPr>
        <w:t>Κατανομή</w:t>
      </w:r>
      <w:r w:rsidRPr="00F6021C">
        <w:rPr>
          <w:rFonts w:ascii="Tahoma" w:hAnsi="Tahoma" w:cs="Tahoma"/>
          <w:color w:val="000000"/>
          <w:szCs w:val="22"/>
          <w:lang w:eastAsia="en-GB"/>
        </w:rPr>
        <w:t xml:space="preserve"> </w:t>
      </w:r>
      <w:r w:rsidRPr="00F6021C">
        <w:rPr>
          <w:rFonts w:ascii="Tahoma" w:hAnsi="Tahoma" w:cs="Tahoma" w:hint="eastAsia"/>
          <w:color w:val="000000"/>
          <w:szCs w:val="22"/>
          <w:lang w:eastAsia="en-GB"/>
        </w:rPr>
        <w:t>ανθρωποχρόνου</w:t>
      </w:r>
      <w:r w:rsidRPr="00F6021C">
        <w:rPr>
          <w:rFonts w:ascii="Tahoma" w:hAnsi="Tahoma" w:cs="Tahoma"/>
          <w:color w:val="000000"/>
          <w:szCs w:val="22"/>
          <w:lang w:eastAsia="en-GB"/>
        </w:rPr>
        <w:t xml:space="preserve"> </w:t>
      </w:r>
      <w:r w:rsidRPr="00F6021C">
        <w:rPr>
          <w:rFonts w:ascii="Tahoma" w:hAnsi="Tahoma" w:cs="Tahoma" w:hint="eastAsia"/>
          <w:color w:val="000000"/>
          <w:szCs w:val="22"/>
          <w:lang w:eastAsia="en-GB"/>
        </w:rPr>
        <w:t>σε</w:t>
      </w:r>
      <w:r w:rsidRPr="00F6021C">
        <w:rPr>
          <w:rFonts w:ascii="Tahoma" w:hAnsi="Tahoma" w:cs="Tahoma"/>
          <w:color w:val="000000"/>
          <w:szCs w:val="22"/>
          <w:lang w:eastAsia="en-GB"/>
        </w:rPr>
        <w:t xml:space="preserve"> </w:t>
      </w:r>
      <w:r w:rsidRPr="00F6021C">
        <w:rPr>
          <w:rFonts w:ascii="Tahoma" w:hAnsi="Tahoma" w:cs="Tahoma" w:hint="eastAsia"/>
          <w:color w:val="000000"/>
          <w:szCs w:val="22"/>
          <w:lang w:eastAsia="en-GB"/>
        </w:rPr>
        <w:t>επιμέρους</w:t>
      </w:r>
      <w:r w:rsidRPr="00F6021C">
        <w:rPr>
          <w:rFonts w:ascii="Tahoma" w:hAnsi="Tahoma" w:cs="Tahoma"/>
          <w:color w:val="000000"/>
          <w:szCs w:val="22"/>
          <w:lang w:eastAsia="en-GB"/>
        </w:rPr>
        <w:t xml:space="preserve"> </w:t>
      </w:r>
      <w:r w:rsidRPr="00F6021C">
        <w:rPr>
          <w:rFonts w:ascii="Tahoma" w:hAnsi="Tahoma" w:cs="Tahoma" w:hint="eastAsia"/>
          <w:color w:val="000000"/>
          <w:szCs w:val="22"/>
          <w:lang w:eastAsia="en-GB"/>
        </w:rPr>
        <w:t>εργασίες</w:t>
      </w:r>
      <w:r w:rsidRPr="00F6021C">
        <w:rPr>
          <w:rFonts w:ascii="Tahoma" w:hAnsi="Tahoma" w:cs="Tahoma"/>
          <w:color w:val="000000"/>
          <w:szCs w:val="22"/>
          <w:lang w:eastAsia="en-GB"/>
        </w:rPr>
        <w:t>.</w:t>
      </w:r>
    </w:p>
    <w:p w14:paraId="2819AE71" w14:textId="4C5CE7FD" w:rsidR="008060B3" w:rsidRPr="00F6021C" w:rsidRDefault="00B867E2" w:rsidP="00991EF2">
      <w:pPr>
        <w:numPr>
          <w:ilvl w:val="0"/>
          <w:numId w:val="48"/>
        </w:numPr>
        <w:suppressAutoHyphens w:val="0"/>
        <w:spacing w:before="100" w:beforeAutospacing="1" w:after="100" w:afterAutospacing="1"/>
        <w:rPr>
          <w:rFonts w:ascii="Tahoma" w:hAnsi="Tahoma" w:cs="Tahoma"/>
          <w:color w:val="000000"/>
          <w:szCs w:val="22"/>
          <w:lang w:val="el-GR" w:eastAsia="en-GB"/>
        </w:rPr>
      </w:pPr>
      <w:r w:rsidRPr="000B12E3">
        <w:rPr>
          <w:rFonts w:ascii="Tahoma" w:hAnsi="Tahoma" w:cs="Tahoma"/>
          <w:iCs/>
          <w:szCs w:val="22"/>
          <w:lang w:val="el-GR"/>
        </w:rPr>
        <w:t>Κρίν</w:t>
      </w:r>
      <w:r>
        <w:rPr>
          <w:rFonts w:ascii="Tahoma" w:hAnsi="Tahoma" w:cs="Tahoma"/>
          <w:iCs/>
          <w:szCs w:val="22"/>
          <w:lang w:val="el-GR"/>
        </w:rPr>
        <w:t>ονται</w:t>
      </w:r>
      <w:r w:rsidRPr="000B12E3">
        <w:rPr>
          <w:rFonts w:ascii="Tahoma" w:hAnsi="Tahoma" w:cs="Tahoma"/>
          <w:iCs/>
          <w:szCs w:val="22"/>
          <w:lang w:val="el-GR"/>
        </w:rPr>
        <w:t xml:space="preserve"> </w:t>
      </w:r>
      <w:r w:rsidR="008060B3" w:rsidRPr="00F6021C">
        <w:rPr>
          <w:rFonts w:ascii="Tahoma" w:hAnsi="Tahoma" w:cs="Tahoma" w:hint="eastAsia"/>
          <w:color w:val="000000"/>
          <w:szCs w:val="22"/>
          <w:lang w:val="el-GR" w:eastAsia="en-GB"/>
        </w:rPr>
        <w:t>τα</w:t>
      </w:r>
      <w:r w:rsidR="008060B3" w:rsidRPr="00F6021C">
        <w:rPr>
          <w:rFonts w:ascii="Tahoma" w:hAnsi="Tahoma" w:cs="Tahoma"/>
          <w:color w:val="000000"/>
          <w:szCs w:val="22"/>
          <w:lang w:val="el-GR" w:eastAsia="en-GB"/>
        </w:rPr>
        <w:t xml:space="preserve"> </w:t>
      </w:r>
      <w:r w:rsidR="008060B3" w:rsidRPr="00F6021C">
        <w:rPr>
          <w:rFonts w:ascii="Tahoma" w:hAnsi="Tahoma" w:cs="Tahoma" w:hint="eastAsia"/>
          <w:color w:val="000000"/>
          <w:szCs w:val="22"/>
          <w:lang w:val="el-GR" w:eastAsia="en-GB"/>
        </w:rPr>
        <w:t>προσόντα</w:t>
      </w:r>
      <w:r w:rsidR="008060B3" w:rsidRPr="00F6021C">
        <w:rPr>
          <w:rFonts w:ascii="Tahoma" w:hAnsi="Tahoma" w:cs="Tahoma"/>
          <w:color w:val="000000"/>
          <w:szCs w:val="22"/>
          <w:lang w:val="el-GR" w:eastAsia="en-GB"/>
        </w:rPr>
        <w:t xml:space="preserve"> </w:t>
      </w:r>
      <w:r w:rsidR="008060B3" w:rsidRPr="00F6021C">
        <w:rPr>
          <w:rFonts w:ascii="Tahoma" w:hAnsi="Tahoma" w:cs="Tahoma" w:hint="eastAsia"/>
          <w:color w:val="000000"/>
          <w:szCs w:val="22"/>
          <w:lang w:val="el-GR" w:eastAsia="en-GB"/>
        </w:rPr>
        <w:t>και</w:t>
      </w:r>
      <w:r w:rsidR="008060B3" w:rsidRPr="00F6021C">
        <w:rPr>
          <w:rFonts w:ascii="Tahoma" w:hAnsi="Tahoma" w:cs="Tahoma"/>
          <w:color w:val="000000"/>
          <w:szCs w:val="22"/>
          <w:lang w:val="el-GR" w:eastAsia="en-GB"/>
        </w:rPr>
        <w:t xml:space="preserve"> </w:t>
      </w:r>
      <w:r w:rsidR="008060B3" w:rsidRPr="00F6021C">
        <w:rPr>
          <w:rFonts w:ascii="Tahoma" w:hAnsi="Tahoma" w:cs="Tahoma" w:hint="eastAsia"/>
          <w:color w:val="000000"/>
          <w:szCs w:val="22"/>
          <w:lang w:val="el-GR" w:eastAsia="en-GB"/>
        </w:rPr>
        <w:t>η</w:t>
      </w:r>
      <w:r w:rsidR="008060B3" w:rsidRPr="00F6021C">
        <w:rPr>
          <w:rFonts w:ascii="Tahoma" w:hAnsi="Tahoma" w:cs="Tahoma"/>
          <w:color w:val="000000"/>
          <w:szCs w:val="22"/>
          <w:lang w:val="el-GR" w:eastAsia="en-GB"/>
        </w:rPr>
        <w:t xml:space="preserve"> </w:t>
      </w:r>
      <w:r w:rsidR="008060B3" w:rsidRPr="00F6021C">
        <w:rPr>
          <w:rFonts w:ascii="Tahoma" w:hAnsi="Tahoma" w:cs="Tahoma" w:hint="eastAsia"/>
          <w:color w:val="000000"/>
          <w:szCs w:val="22"/>
          <w:lang w:val="el-GR" w:eastAsia="en-GB"/>
        </w:rPr>
        <w:t>εμπειρία</w:t>
      </w:r>
      <w:r w:rsidR="008060B3" w:rsidRPr="00F6021C">
        <w:rPr>
          <w:rFonts w:ascii="Tahoma" w:hAnsi="Tahoma" w:cs="Tahoma"/>
          <w:color w:val="000000"/>
          <w:szCs w:val="22"/>
          <w:lang w:val="el-GR" w:eastAsia="en-GB"/>
        </w:rPr>
        <w:t xml:space="preserve"> </w:t>
      </w:r>
      <w:r w:rsidR="008060B3" w:rsidRPr="00F6021C">
        <w:rPr>
          <w:rFonts w:ascii="Tahoma" w:hAnsi="Tahoma" w:cs="Tahoma" w:hint="eastAsia"/>
          <w:color w:val="000000"/>
          <w:szCs w:val="22"/>
          <w:lang w:val="el-GR" w:eastAsia="en-GB"/>
        </w:rPr>
        <w:t>τ</w:t>
      </w:r>
      <w:r>
        <w:rPr>
          <w:rFonts w:ascii="Tahoma" w:hAnsi="Tahoma" w:cs="Tahoma"/>
          <w:color w:val="000000"/>
          <w:szCs w:val="22"/>
          <w:lang w:val="el-GR" w:eastAsia="en-GB"/>
        </w:rPr>
        <w:t>ων μελών της ομάδας έργου</w:t>
      </w:r>
      <w:r w:rsidR="00D70FFF" w:rsidRPr="00F6021C">
        <w:rPr>
          <w:rFonts w:ascii="Tahoma" w:hAnsi="Tahoma" w:cs="Tahoma"/>
          <w:color w:val="000000"/>
          <w:szCs w:val="22"/>
          <w:lang w:val="el-GR" w:eastAsia="en-GB"/>
        </w:rPr>
        <w:t xml:space="preserve"> (</w:t>
      </w:r>
      <w:r w:rsidR="00D70FFF">
        <w:rPr>
          <w:rFonts w:ascii="Tahoma" w:hAnsi="Tahoma" w:cs="Tahoma"/>
          <w:color w:val="000000"/>
          <w:szCs w:val="22"/>
          <w:lang w:val="el-GR" w:eastAsia="en-GB"/>
        </w:rPr>
        <w:t xml:space="preserve">όσον αφορά τα στελέχη της παραγράφου </w:t>
      </w:r>
      <w:r w:rsidR="001507D5">
        <w:rPr>
          <w:rFonts w:ascii="Tahoma" w:hAnsi="Tahoma" w:cs="Tahoma"/>
          <w:color w:val="000000"/>
          <w:szCs w:val="22"/>
          <w:lang w:val="el-GR" w:eastAsia="en-GB"/>
        </w:rPr>
        <w:fldChar w:fldCharType="begin"/>
      </w:r>
      <w:r w:rsidR="001507D5">
        <w:rPr>
          <w:rFonts w:ascii="Tahoma" w:hAnsi="Tahoma" w:cs="Tahoma"/>
          <w:color w:val="000000"/>
          <w:szCs w:val="22"/>
          <w:lang w:val="el-GR" w:eastAsia="en-GB"/>
        </w:rPr>
        <w:instrText xml:space="preserve"> REF _Ref45781561 \r \h </w:instrText>
      </w:r>
      <w:r w:rsidR="001507D5">
        <w:rPr>
          <w:rFonts w:ascii="Tahoma" w:hAnsi="Tahoma" w:cs="Tahoma"/>
          <w:color w:val="000000"/>
          <w:szCs w:val="22"/>
          <w:lang w:val="el-GR" w:eastAsia="en-GB"/>
        </w:rPr>
      </w:r>
      <w:r w:rsidR="001507D5">
        <w:rPr>
          <w:rFonts w:ascii="Tahoma" w:hAnsi="Tahoma" w:cs="Tahoma"/>
          <w:color w:val="000000"/>
          <w:szCs w:val="22"/>
          <w:lang w:val="el-GR" w:eastAsia="en-GB"/>
        </w:rPr>
        <w:fldChar w:fldCharType="separate"/>
      </w:r>
      <w:r w:rsidR="00CA3E14">
        <w:rPr>
          <w:rFonts w:ascii="Tahoma" w:hAnsi="Tahoma" w:cs="Tahoma"/>
          <w:color w:val="000000"/>
          <w:szCs w:val="22"/>
          <w:cs/>
          <w:lang w:val="el-GR" w:eastAsia="en-GB"/>
        </w:rPr>
        <w:t>‎</w:t>
      </w:r>
      <w:r w:rsidR="00CA3E14">
        <w:rPr>
          <w:rFonts w:ascii="Tahoma" w:hAnsi="Tahoma" w:cs="Tahoma"/>
          <w:color w:val="000000"/>
          <w:szCs w:val="22"/>
          <w:lang w:val="el-GR" w:eastAsia="en-GB"/>
        </w:rPr>
        <w:t>1.3.5.2</w:t>
      </w:r>
      <w:r w:rsidR="001507D5">
        <w:rPr>
          <w:rFonts w:ascii="Tahoma" w:hAnsi="Tahoma" w:cs="Tahoma"/>
          <w:color w:val="000000"/>
          <w:szCs w:val="22"/>
          <w:lang w:val="el-GR" w:eastAsia="en-GB"/>
        </w:rPr>
        <w:fldChar w:fldCharType="end"/>
      </w:r>
      <w:r w:rsidR="00D70FFF">
        <w:rPr>
          <w:rFonts w:ascii="Tahoma" w:hAnsi="Tahoma" w:cs="Tahoma"/>
          <w:color w:val="000000"/>
          <w:szCs w:val="22"/>
          <w:lang w:val="el-GR" w:eastAsia="en-GB"/>
        </w:rPr>
        <w:t>)</w:t>
      </w:r>
      <w:r w:rsidR="001507D5">
        <w:rPr>
          <w:rFonts w:ascii="Tahoma" w:hAnsi="Tahoma" w:cs="Tahoma"/>
          <w:color w:val="000000"/>
          <w:szCs w:val="22"/>
          <w:lang w:val="el-GR" w:eastAsia="en-GB"/>
        </w:rPr>
        <w:t xml:space="preserve">, καθώς και </w:t>
      </w:r>
      <w:r w:rsidR="001507D5" w:rsidRPr="00F6021C">
        <w:rPr>
          <w:rFonts w:ascii="Tahoma" w:hAnsi="Tahoma" w:cs="Tahoma" w:hint="eastAsia"/>
          <w:color w:val="000000"/>
          <w:szCs w:val="22"/>
          <w:lang w:val="el-GR" w:eastAsia="en-GB"/>
        </w:rPr>
        <w:t>η</w:t>
      </w:r>
      <w:r w:rsidR="001507D5" w:rsidRPr="00F6021C">
        <w:rPr>
          <w:rFonts w:ascii="Tahoma" w:hAnsi="Tahoma" w:cs="Tahoma"/>
          <w:color w:val="000000"/>
          <w:szCs w:val="22"/>
          <w:lang w:val="el-GR" w:eastAsia="en-GB"/>
        </w:rPr>
        <w:t xml:space="preserve"> </w:t>
      </w:r>
      <w:r w:rsidR="001507D5" w:rsidRPr="00F6021C">
        <w:rPr>
          <w:rFonts w:ascii="Tahoma" w:hAnsi="Tahoma" w:cs="Tahoma" w:hint="eastAsia"/>
          <w:color w:val="000000"/>
          <w:szCs w:val="22"/>
          <w:lang w:val="el-GR" w:eastAsia="en-GB"/>
        </w:rPr>
        <w:t>επάρκεια</w:t>
      </w:r>
      <w:r w:rsidR="001507D5" w:rsidRPr="00F6021C">
        <w:rPr>
          <w:rFonts w:ascii="Tahoma" w:hAnsi="Tahoma" w:cs="Tahoma"/>
          <w:color w:val="000000"/>
          <w:szCs w:val="22"/>
          <w:lang w:val="el-GR" w:eastAsia="en-GB"/>
        </w:rPr>
        <w:t xml:space="preserve"> </w:t>
      </w:r>
      <w:r w:rsidR="001507D5" w:rsidRPr="00F6021C">
        <w:rPr>
          <w:rFonts w:ascii="Tahoma" w:hAnsi="Tahoma" w:cs="Tahoma" w:hint="eastAsia"/>
          <w:color w:val="000000"/>
          <w:szCs w:val="22"/>
          <w:lang w:val="el-GR" w:eastAsia="en-GB"/>
        </w:rPr>
        <w:t>και</w:t>
      </w:r>
      <w:r w:rsidR="001507D5" w:rsidRPr="00F6021C">
        <w:rPr>
          <w:rFonts w:ascii="Tahoma" w:hAnsi="Tahoma" w:cs="Tahoma"/>
          <w:color w:val="000000"/>
          <w:szCs w:val="22"/>
          <w:lang w:val="el-GR" w:eastAsia="en-GB"/>
        </w:rPr>
        <w:t xml:space="preserve"> </w:t>
      </w:r>
      <w:r w:rsidR="001507D5" w:rsidRPr="00F6021C">
        <w:rPr>
          <w:rFonts w:ascii="Tahoma" w:hAnsi="Tahoma" w:cs="Tahoma" w:hint="eastAsia"/>
          <w:color w:val="000000"/>
          <w:szCs w:val="22"/>
          <w:lang w:val="el-GR" w:eastAsia="en-GB"/>
        </w:rPr>
        <w:t>η</w:t>
      </w:r>
      <w:r w:rsidR="001507D5" w:rsidRPr="00F6021C">
        <w:rPr>
          <w:rFonts w:ascii="Tahoma" w:hAnsi="Tahoma" w:cs="Tahoma"/>
          <w:color w:val="000000"/>
          <w:szCs w:val="22"/>
          <w:lang w:val="el-GR" w:eastAsia="en-GB"/>
        </w:rPr>
        <w:t xml:space="preserve"> </w:t>
      </w:r>
      <w:r w:rsidR="001507D5" w:rsidRPr="00F6021C">
        <w:rPr>
          <w:rFonts w:ascii="Tahoma" w:hAnsi="Tahoma" w:cs="Tahoma" w:hint="eastAsia"/>
          <w:color w:val="000000"/>
          <w:szCs w:val="22"/>
          <w:lang w:val="el-GR" w:eastAsia="en-GB"/>
        </w:rPr>
        <w:t>σαφήνεια</w:t>
      </w:r>
      <w:r w:rsidR="001507D5" w:rsidRPr="00F6021C">
        <w:rPr>
          <w:rFonts w:ascii="Tahoma" w:hAnsi="Tahoma" w:cs="Tahoma"/>
          <w:color w:val="000000"/>
          <w:szCs w:val="22"/>
          <w:lang w:val="el-GR" w:eastAsia="en-GB"/>
        </w:rPr>
        <w:t xml:space="preserve"> </w:t>
      </w:r>
      <w:r w:rsidR="001507D5" w:rsidRPr="00F6021C">
        <w:rPr>
          <w:rFonts w:ascii="Tahoma" w:hAnsi="Tahoma" w:cs="Tahoma" w:hint="eastAsia"/>
          <w:color w:val="000000"/>
          <w:szCs w:val="22"/>
          <w:lang w:val="el-GR" w:eastAsia="en-GB"/>
        </w:rPr>
        <w:t>κατανομής</w:t>
      </w:r>
      <w:r w:rsidR="001507D5" w:rsidRPr="00F6021C">
        <w:rPr>
          <w:rFonts w:ascii="Tahoma" w:hAnsi="Tahoma" w:cs="Tahoma"/>
          <w:color w:val="000000"/>
          <w:szCs w:val="22"/>
          <w:lang w:val="el-GR" w:eastAsia="en-GB"/>
        </w:rPr>
        <w:t xml:space="preserve"> </w:t>
      </w:r>
      <w:r w:rsidR="001507D5" w:rsidRPr="00F6021C">
        <w:rPr>
          <w:rFonts w:ascii="Tahoma" w:hAnsi="Tahoma" w:cs="Tahoma" w:hint="eastAsia"/>
          <w:color w:val="000000"/>
          <w:szCs w:val="22"/>
          <w:lang w:val="el-GR" w:eastAsia="en-GB"/>
        </w:rPr>
        <w:t>αρμοδιοτήτων</w:t>
      </w:r>
      <w:r w:rsidR="001507D5" w:rsidRPr="00F6021C">
        <w:rPr>
          <w:rFonts w:ascii="Tahoma" w:hAnsi="Tahoma" w:cs="Tahoma"/>
          <w:color w:val="000000"/>
          <w:szCs w:val="22"/>
          <w:lang w:val="el-GR" w:eastAsia="en-GB"/>
        </w:rPr>
        <w:t xml:space="preserve"> </w:t>
      </w:r>
      <w:r w:rsidR="001507D5" w:rsidRPr="00F6021C">
        <w:rPr>
          <w:rFonts w:ascii="Tahoma" w:hAnsi="Tahoma" w:cs="Tahoma" w:hint="eastAsia"/>
          <w:color w:val="000000"/>
          <w:szCs w:val="22"/>
          <w:lang w:val="el-GR" w:eastAsia="en-GB"/>
        </w:rPr>
        <w:t>στα</w:t>
      </w:r>
      <w:r w:rsidR="001507D5" w:rsidRPr="00F6021C">
        <w:rPr>
          <w:rFonts w:ascii="Tahoma" w:hAnsi="Tahoma" w:cs="Tahoma"/>
          <w:color w:val="000000"/>
          <w:szCs w:val="22"/>
          <w:lang w:val="el-GR" w:eastAsia="en-GB"/>
        </w:rPr>
        <w:t xml:space="preserve"> </w:t>
      </w:r>
      <w:r w:rsidR="001507D5" w:rsidRPr="00F6021C">
        <w:rPr>
          <w:rFonts w:ascii="Tahoma" w:hAnsi="Tahoma" w:cs="Tahoma" w:hint="eastAsia"/>
          <w:color w:val="000000"/>
          <w:szCs w:val="22"/>
          <w:lang w:val="el-GR" w:eastAsia="en-GB"/>
        </w:rPr>
        <w:t>μέλη</w:t>
      </w:r>
      <w:r w:rsidR="001507D5" w:rsidRPr="00F6021C">
        <w:rPr>
          <w:rFonts w:ascii="Tahoma" w:hAnsi="Tahoma" w:cs="Tahoma"/>
          <w:color w:val="000000"/>
          <w:szCs w:val="22"/>
          <w:lang w:val="el-GR" w:eastAsia="en-GB"/>
        </w:rPr>
        <w:t xml:space="preserve"> </w:t>
      </w:r>
      <w:r w:rsidR="001507D5" w:rsidRPr="00F6021C">
        <w:rPr>
          <w:rFonts w:ascii="Tahoma" w:hAnsi="Tahoma" w:cs="Tahoma" w:hint="eastAsia"/>
          <w:color w:val="000000"/>
          <w:szCs w:val="22"/>
          <w:lang w:val="el-GR" w:eastAsia="en-GB"/>
        </w:rPr>
        <w:t>της</w:t>
      </w:r>
      <w:r w:rsidR="001507D5" w:rsidRPr="00F6021C">
        <w:rPr>
          <w:rFonts w:ascii="Tahoma" w:hAnsi="Tahoma" w:cs="Tahoma"/>
          <w:color w:val="000000"/>
          <w:szCs w:val="22"/>
          <w:lang w:val="el-GR" w:eastAsia="en-GB"/>
        </w:rPr>
        <w:t xml:space="preserve"> </w:t>
      </w:r>
      <w:r w:rsidR="001507D5" w:rsidRPr="00F6021C">
        <w:rPr>
          <w:rFonts w:ascii="Tahoma" w:hAnsi="Tahoma" w:cs="Tahoma" w:hint="eastAsia"/>
          <w:color w:val="000000"/>
          <w:szCs w:val="22"/>
          <w:lang w:val="el-GR" w:eastAsia="en-GB"/>
        </w:rPr>
        <w:t>Ομάδας</w:t>
      </w:r>
      <w:r w:rsidR="001507D5" w:rsidRPr="00F6021C">
        <w:rPr>
          <w:rFonts w:ascii="Tahoma" w:hAnsi="Tahoma" w:cs="Tahoma"/>
          <w:color w:val="000000"/>
          <w:szCs w:val="22"/>
          <w:lang w:val="el-GR" w:eastAsia="en-GB"/>
        </w:rPr>
        <w:t xml:space="preserve"> </w:t>
      </w:r>
      <w:r w:rsidR="001507D5" w:rsidRPr="00F6021C">
        <w:rPr>
          <w:rFonts w:ascii="Tahoma" w:hAnsi="Tahoma" w:cs="Tahoma" w:hint="eastAsia"/>
          <w:color w:val="000000"/>
          <w:szCs w:val="22"/>
          <w:lang w:val="el-GR" w:eastAsia="en-GB"/>
        </w:rPr>
        <w:t>Έργου</w:t>
      </w:r>
      <w:r w:rsidR="001507D5">
        <w:rPr>
          <w:rFonts w:ascii="Tahoma" w:hAnsi="Tahoma" w:cs="Tahoma"/>
          <w:color w:val="000000"/>
          <w:szCs w:val="22"/>
          <w:lang w:val="el-GR" w:eastAsia="en-GB"/>
        </w:rPr>
        <w:t>.</w:t>
      </w:r>
      <w:r w:rsidR="008060B3" w:rsidRPr="00507B8D">
        <w:rPr>
          <w:rFonts w:ascii="Tahoma" w:hAnsi="Tahoma" w:cs="Tahoma"/>
          <w:color w:val="000000"/>
          <w:szCs w:val="22"/>
          <w:lang w:val="el-GR" w:eastAsia="en-GB"/>
        </w:rPr>
        <w:t xml:space="preserve"> </w:t>
      </w:r>
      <w:r w:rsidR="001507D5">
        <w:rPr>
          <w:rFonts w:ascii="Tahoma" w:hAnsi="Tahoma" w:cs="Tahoma"/>
          <w:color w:val="000000"/>
          <w:szCs w:val="22"/>
          <w:lang w:val="el-GR" w:eastAsia="en-GB"/>
        </w:rPr>
        <w:t>Ε</w:t>
      </w:r>
      <w:r>
        <w:rPr>
          <w:rFonts w:ascii="Tahoma" w:hAnsi="Tahoma" w:cs="Tahoma"/>
          <w:color w:val="000000"/>
          <w:szCs w:val="22"/>
          <w:lang w:val="el-GR" w:eastAsia="en-GB"/>
        </w:rPr>
        <w:t xml:space="preserve">πίσης κρίνεται </w:t>
      </w:r>
      <w:r w:rsidR="008060B3" w:rsidRPr="00507B8D">
        <w:rPr>
          <w:rFonts w:ascii="Tahoma" w:hAnsi="Tahoma" w:cs="Tahoma" w:hint="eastAsia"/>
          <w:color w:val="000000"/>
          <w:szCs w:val="22"/>
          <w:lang w:val="el-GR" w:eastAsia="en-GB"/>
        </w:rPr>
        <w:t>ο</w:t>
      </w:r>
      <w:r w:rsidR="008060B3" w:rsidRPr="00507B8D">
        <w:rPr>
          <w:rFonts w:ascii="Tahoma" w:hAnsi="Tahoma" w:cs="Tahoma"/>
          <w:color w:val="000000"/>
          <w:szCs w:val="22"/>
          <w:lang w:val="el-GR" w:eastAsia="en-GB"/>
        </w:rPr>
        <w:t xml:space="preserve"> </w:t>
      </w:r>
      <w:r w:rsidR="008060B3" w:rsidRPr="00507B8D">
        <w:rPr>
          <w:rFonts w:ascii="Tahoma" w:hAnsi="Tahoma" w:cs="Tahoma" w:hint="eastAsia"/>
          <w:color w:val="000000"/>
          <w:szCs w:val="22"/>
          <w:lang w:val="el-GR" w:eastAsia="en-GB"/>
        </w:rPr>
        <w:t>βαθμός</w:t>
      </w:r>
      <w:r w:rsidR="008060B3" w:rsidRPr="00507B8D">
        <w:rPr>
          <w:rFonts w:ascii="Tahoma" w:hAnsi="Tahoma" w:cs="Tahoma"/>
          <w:color w:val="000000"/>
          <w:szCs w:val="22"/>
          <w:lang w:val="el-GR" w:eastAsia="en-GB"/>
        </w:rPr>
        <w:t xml:space="preserve"> </w:t>
      </w:r>
      <w:r w:rsidR="008060B3" w:rsidRPr="00507B8D">
        <w:rPr>
          <w:rFonts w:ascii="Tahoma" w:hAnsi="Tahoma" w:cs="Tahoma" w:hint="eastAsia"/>
          <w:color w:val="000000"/>
          <w:szCs w:val="22"/>
          <w:lang w:val="el-GR" w:eastAsia="en-GB"/>
        </w:rPr>
        <w:t>εμπλοκής</w:t>
      </w:r>
      <w:r w:rsidR="008060B3" w:rsidRPr="00507B8D">
        <w:rPr>
          <w:rFonts w:ascii="Tahoma" w:hAnsi="Tahoma" w:cs="Tahoma"/>
          <w:color w:val="000000"/>
          <w:szCs w:val="22"/>
          <w:lang w:val="el-GR" w:eastAsia="en-GB"/>
        </w:rPr>
        <w:t xml:space="preserve"> (</w:t>
      </w:r>
      <w:r w:rsidR="008060B3" w:rsidRPr="00507B8D">
        <w:rPr>
          <w:rFonts w:ascii="Tahoma" w:hAnsi="Tahoma" w:cs="Tahoma" w:hint="eastAsia"/>
          <w:color w:val="000000"/>
          <w:szCs w:val="22"/>
          <w:lang w:val="el-GR" w:eastAsia="en-GB"/>
        </w:rPr>
        <w:t>ποσοστό</w:t>
      </w:r>
      <w:r w:rsidR="008060B3" w:rsidRPr="00507B8D">
        <w:rPr>
          <w:rFonts w:ascii="Tahoma" w:hAnsi="Tahoma" w:cs="Tahoma"/>
          <w:color w:val="000000"/>
          <w:szCs w:val="22"/>
          <w:lang w:val="el-GR" w:eastAsia="en-GB"/>
        </w:rPr>
        <w:t xml:space="preserve"> </w:t>
      </w:r>
      <w:r w:rsidR="008060B3" w:rsidRPr="00507B8D">
        <w:rPr>
          <w:rFonts w:ascii="Tahoma" w:hAnsi="Tahoma" w:cs="Tahoma" w:hint="eastAsia"/>
          <w:color w:val="000000"/>
          <w:szCs w:val="22"/>
          <w:lang w:val="el-GR" w:eastAsia="en-GB"/>
        </w:rPr>
        <w:t>απασχόλησης</w:t>
      </w:r>
      <w:r w:rsidR="008060B3" w:rsidRPr="00507B8D">
        <w:rPr>
          <w:rFonts w:ascii="Tahoma" w:hAnsi="Tahoma" w:cs="Tahoma"/>
          <w:color w:val="000000"/>
          <w:szCs w:val="22"/>
          <w:lang w:val="el-GR" w:eastAsia="en-GB"/>
        </w:rPr>
        <w:t xml:space="preserve">) </w:t>
      </w:r>
      <w:r w:rsidR="008060B3" w:rsidRPr="00507B8D">
        <w:rPr>
          <w:rFonts w:ascii="Tahoma" w:hAnsi="Tahoma" w:cs="Tahoma" w:hint="eastAsia"/>
          <w:color w:val="000000"/>
          <w:szCs w:val="22"/>
          <w:lang w:val="el-GR" w:eastAsia="en-GB"/>
        </w:rPr>
        <w:t>των</w:t>
      </w:r>
      <w:r w:rsidR="008060B3" w:rsidRPr="00507B8D">
        <w:rPr>
          <w:rFonts w:ascii="Tahoma" w:hAnsi="Tahoma" w:cs="Tahoma"/>
          <w:color w:val="000000"/>
          <w:szCs w:val="22"/>
          <w:lang w:val="el-GR" w:eastAsia="en-GB"/>
        </w:rPr>
        <w:t xml:space="preserve"> </w:t>
      </w:r>
      <w:r w:rsidR="008060B3" w:rsidRPr="00507B8D">
        <w:rPr>
          <w:rFonts w:ascii="Tahoma" w:hAnsi="Tahoma" w:cs="Tahoma" w:hint="eastAsia"/>
          <w:color w:val="000000"/>
          <w:szCs w:val="22"/>
          <w:lang w:val="el-GR" w:eastAsia="en-GB"/>
        </w:rPr>
        <w:t>βασικών</w:t>
      </w:r>
      <w:r w:rsidR="008060B3" w:rsidRPr="00507B8D">
        <w:rPr>
          <w:rFonts w:ascii="Tahoma" w:hAnsi="Tahoma" w:cs="Tahoma"/>
          <w:color w:val="000000"/>
          <w:szCs w:val="22"/>
          <w:lang w:val="el-GR" w:eastAsia="en-GB"/>
        </w:rPr>
        <w:t xml:space="preserve"> </w:t>
      </w:r>
      <w:r w:rsidR="008060B3" w:rsidRPr="00507B8D">
        <w:rPr>
          <w:rFonts w:ascii="Tahoma" w:hAnsi="Tahoma" w:cs="Tahoma" w:hint="eastAsia"/>
          <w:color w:val="000000"/>
          <w:szCs w:val="22"/>
          <w:lang w:val="el-GR" w:eastAsia="en-GB"/>
        </w:rPr>
        <w:t>στελεχών</w:t>
      </w:r>
      <w:r w:rsidR="00D70FFF">
        <w:rPr>
          <w:rFonts w:ascii="Tahoma" w:hAnsi="Tahoma" w:cs="Tahoma"/>
          <w:color w:val="000000"/>
          <w:szCs w:val="22"/>
          <w:lang w:val="el-GR" w:eastAsia="en-GB"/>
        </w:rPr>
        <w:t xml:space="preserve"> (</w:t>
      </w:r>
      <w:r>
        <w:rPr>
          <w:rFonts w:ascii="Tahoma" w:hAnsi="Tahoma" w:cs="Tahoma"/>
          <w:color w:val="000000"/>
          <w:szCs w:val="22"/>
          <w:lang w:val="el-GR" w:eastAsia="en-GB"/>
        </w:rPr>
        <w:t>σ</w:t>
      </w:r>
      <w:r w:rsidR="00D70FFF">
        <w:rPr>
          <w:rFonts w:ascii="Tahoma" w:hAnsi="Tahoma" w:cs="Tahoma"/>
          <w:color w:val="000000"/>
          <w:szCs w:val="22"/>
          <w:lang w:val="el-GR" w:eastAsia="en-GB"/>
        </w:rPr>
        <w:t>το σύνολο της ομάδας έργου)</w:t>
      </w:r>
      <w:r w:rsidR="00B17E6A">
        <w:rPr>
          <w:rFonts w:ascii="Tahoma" w:hAnsi="Tahoma" w:cs="Tahoma"/>
          <w:color w:val="000000"/>
          <w:szCs w:val="22"/>
          <w:lang w:val="el-GR" w:eastAsia="en-GB"/>
        </w:rPr>
        <w:t xml:space="preserve"> και </w:t>
      </w:r>
      <w:r>
        <w:rPr>
          <w:rFonts w:ascii="Tahoma" w:hAnsi="Tahoma" w:cs="Tahoma"/>
          <w:color w:val="000000"/>
          <w:szCs w:val="22"/>
          <w:lang w:val="el-GR" w:eastAsia="en-GB"/>
        </w:rPr>
        <w:t xml:space="preserve">η εμπειρία </w:t>
      </w:r>
      <w:r w:rsidR="00D50E33">
        <w:rPr>
          <w:rFonts w:ascii="Tahoma" w:hAnsi="Tahoma" w:cs="Tahoma"/>
          <w:color w:val="000000"/>
          <w:szCs w:val="22"/>
          <w:lang w:val="el-GR" w:eastAsia="en-GB"/>
        </w:rPr>
        <w:t xml:space="preserve">πέραν της ελάχιστης ζητούμενης </w:t>
      </w:r>
      <w:r w:rsidR="00D16E40">
        <w:rPr>
          <w:rFonts w:ascii="Tahoma" w:hAnsi="Tahoma" w:cs="Tahoma"/>
          <w:color w:val="000000"/>
          <w:szCs w:val="22"/>
          <w:lang w:val="el-GR" w:eastAsia="en-GB"/>
        </w:rPr>
        <w:t>(έτη)</w:t>
      </w:r>
      <w:r w:rsidR="00B17E6A">
        <w:rPr>
          <w:rFonts w:ascii="Tahoma" w:hAnsi="Tahoma" w:cs="Tahoma"/>
          <w:color w:val="000000"/>
          <w:szCs w:val="22"/>
          <w:lang w:val="el-GR" w:eastAsia="en-GB"/>
        </w:rPr>
        <w:t>.</w:t>
      </w:r>
    </w:p>
    <w:p w14:paraId="4292202D" w14:textId="7BB23CBC" w:rsidR="008060B3" w:rsidRDefault="008060B3">
      <w:pPr>
        <w:pStyle w:val="af6"/>
        <w:rPr>
          <w:rFonts w:ascii="Tahoma" w:hAnsi="Tahoma" w:cs="Tahoma"/>
          <w:b/>
          <w:szCs w:val="22"/>
          <w:lang w:val="el-GR"/>
        </w:rPr>
      </w:pPr>
    </w:p>
    <w:p w14:paraId="7FD0F9B2" w14:textId="0F08162E" w:rsidR="00B074DB" w:rsidRDefault="00B074DB">
      <w:pPr>
        <w:pStyle w:val="af6"/>
        <w:rPr>
          <w:rFonts w:ascii="Tahoma" w:hAnsi="Tahoma" w:cs="Tahoma"/>
          <w:b/>
          <w:szCs w:val="22"/>
          <w:lang w:val="el-GR"/>
        </w:rPr>
      </w:pPr>
    </w:p>
    <w:p w14:paraId="4447A792" w14:textId="77777777" w:rsidR="00B074DB" w:rsidRPr="00603221" w:rsidRDefault="00B074DB">
      <w:pPr>
        <w:pStyle w:val="af6"/>
        <w:rPr>
          <w:rFonts w:ascii="Tahoma" w:hAnsi="Tahoma" w:cs="Tahoma"/>
          <w:b/>
          <w:szCs w:val="22"/>
          <w:lang w:val="el-GR"/>
        </w:rPr>
      </w:pPr>
    </w:p>
    <w:p w14:paraId="15AC339E" w14:textId="77777777" w:rsidR="008338F0" w:rsidRPr="00603221" w:rsidRDefault="003355E7" w:rsidP="00991EF2">
      <w:pPr>
        <w:pStyle w:val="4"/>
        <w:numPr>
          <w:ilvl w:val="2"/>
          <w:numId w:val="11"/>
        </w:numPr>
        <w:rPr>
          <w:rFonts w:ascii="Tahoma" w:hAnsi="Tahoma" w:cs="Tahoma"/>
          <w:i/>
          <w:color w:val="5B9BD5"/>
          <w:szCs w:val="22"/>
          <w:lang w:val="el-GR"/>
        </w:rPr>
      </w:pPr>
      <w:bookmarkStart w:id="94" w:name="_Toc56418692"/>
      <w:r w:rsidRPr="00603221">
        <w:rPr>
          <w:rFonts w:ascii="Tahoma" w:hAnsi="Tahoma" w:cs="Tahoma"/>
          <w:szCs w:val="22"/>
          <w:lang w:val="el-GR"/>
        </w:rPr>
        <w:t>Βαθμολόγηση και κατάταξη προσφορών</w:t>
      </w:r>
      <w:bookmarkEnd w:id="94"/>
      <w:r w:rsidRPr="00603221">
        <w:rPr>
          <w:rFonts w:ascii="Tahoma" w:hAnsi="Tahoma" w:cs="Tahoma"/>
          <w:szCs w:val="22"/>
          <w:lang w:val="el-GR"/>
        </w:rPr>
        <w:t xml:space="preserve"> </w:t>
      </w:r>
    </w:p>
    <w:p w14:paraId="0A44EB06" w14:textId="3573BFB6" w:rsidR="008338F0" w:rsidRPr="00603221" w:rsidRDefault="008338F0">
      <w:pPr>
        <w:rPr>
          <w:rFonts w:ascii="Tahoma" w:hAnsi="Tahoma" w:cs="Tahoma"/>
          <w:i/>
          <w:color w:val="5B9BD5"/>
          <w:szCs w:val="22"/>
          <w:lang w:val="el-GR"/>
        </w:rPr>
      </w:pPr>
    </w:p>
    <w:p w14:paraId="10F9089E" w14:textId="77777777" w:rsidR="004717A5" w:rsidRPr="00603221" w:rsidRDefault="004717A5" w:rsidP="00991EF2">
      <w:pPr>
        <w:pStyle w:val="4"/>
        <w:numPr>
          <w:ilvl w:val="3"/>
          <w:numId w:val="11"/>
        </w:numPr>
        <w:rPr>
          <w:rFonts w:ascii="Tahoma" w:hAnsi="Tahoma" w:cs="Tahoma"/>
          <w:szCs w:val="22"/>
          <w:u w:val="single"/>
          <w:lang w:val="el-GR"/>
        </w:rPr>
      </w:pPr>
      <w:bookmarkStart w:id="95" w:name="_Toc56418693"/>
      <w:r w:rsidRPr="00603221">
        <w:rPr>
          <w:rFonts w:ascii="Tahoma" w:hAnsi="Tahoma" w:cs="Tahoma"/>
          <w:szCs w:val="22"/>
          <w:u w:val="single"/>
          <w:lang w:val="el-GR"/>
        </w:rPr>
        <w:t>Βαθμολόγηση Τεχνικών Προσφορών</w:t>
      </w:r>
      <w:bookmarkEnd w:id="95"/>
      <w:r w:rsidRPr="00603221">
        <w:rPr>
          <w:rFonts w:ascii="Tahoma" w:hAnsi="Tahoma" w:cs="Tahoma"/>
          <w:szCs w:val="22"/>
          <w:u w:val="single"/>
          <w:lang w:val="el-GR"/>
        </w:rPr>
        <w:t xml:space="preserve"> </w:t>
      </w:r>
    </w:p>
    <w:p w14:paraId="3CCC5B28" w14:textId="69F1CE74" w:rsidR="00C71722" w:rsidRPr="00603221" w:rsidRDefault="00C71722" w:rsidP="00C71722">
      <w:pPr>
        <w:rPr>
          <w:rFonts w:ascii="Tahoma" w:hAnsi="Tahoma" w:cs="Tahoma"/>
          <w:szCs w:val="22"/>
          <w:lang w:val="el-GR"/>
        </w:rPr>
      </w:pPr>
      <w:r w:rsidRPr="00603221">
        <w:rPr>
          <w:rFonts w:ascii="Tahoma" w:hAnsi="Tahoma" w:cs="Tahoma"/>
          <w:szCs w:val="22"/>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603221">
        <w:rPr>
          <w:rFonts w:ascii="Tahoma" w:hAnsi="Tahoma" w:cs="Tahoma"/>
          <w:szCs w:val="22"/>
          <w:lang w:val="el-GR"/>
        </w:rPr>
        <w:fldChar w:fldCharType="begin"/>
      </w:r>
      <w:r w:rsidR="00F524BD" w:rsidRPr="00603221">
        <w:rPr>
          <w:rFonts w:ascii="Tahoma" w:hAnsi="Tahoma" w:cs="Tahoma"/>
          <w:szCs w:val="22"/>
          <w:lang w:val="el-GR"/>
        </w:rPr>
        <w:instrText xml:space="preserve"> REF _Ref496542191 \r \h </w:instrText>
      </w:r>
      <w:r w:rsidR="00DF02B0" w:rsidRPr="006719D5">
        <w:rPr>
          <w:rFonts w:ascii="Tahoma" w:hAnsi="Tahoma" w:cs="Tahoma"/>
          <w:szCs w:val="22"/>
          <w:lang w:val="el-GR"/>
        </w:rPr>
        <w:instrText xml:space="preserve"> \* MERGEFORMAT </w:instrText>
      </w:r>
      <w:r w:rsidR="00F524BD" w:rsidRPr="00603221">
        <w:rPr>
          <w:rFonts w:ascii="Tahoma" w:hAnsi="Tahoma" w:cs="Tahoma"/>
          <w:szCs w:val="22"/>
          <w:lang w:val="el-GR"/>
        </w:rPr>
      </w:r>
      <w:r w:rsidR="00F524BD"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2.3.1</w:t>
      </w:r>
      <w:r w:rsidR="00F524BD" w:rsidRPr="00603221">
        <w:rPr>
          <w:rFonts w:ascii="Tahoma" w:hAnsi="Tahoma" w:cs="Tahoma"/>
          <w:szCs w:val="22"/>
          <w:lang w:val="el-GR"/>
        </w:rPr>
        <w:fldChar w:fldCharType="end"/>
      </w:r>
      <w:r w:rsidRPr="00603221">
        <w:rPr>
          <w:rFonts w:ascii="Tahoma" w:hAnsi="Tahoma" w:cs="Tahoma"/>
          <w:szCs w:val="22"/>
          <w:lang w:val="el-GR"/>
        </w:rPr>
        <w:t>.</w:t>
      </w:r>
    </w:p>
    <w:p w14:paraId="06D1EB7F" w14:textId="48B96B6D" w:rsidR="008338F0" w:rsidRPr="00603221" w:rsidRDefault="003355E7">
      <w:pPr>
        <w:rPr>
          <w:rFonts w:ascii="Tahoma" w:hAnsi="Tahoma" w:cs="Tahoma"/>
          <w:szCs w:val="22"/>
          <w:lang w:val="el-GR"/>
        </w:rPr>
      </w:pPr>
      <w:r w:rsidRPr="00603221">
        <w:rPr>
          <w:rFonts w:ascii="Tahoma" w:hAnsi="Tahoma" w:cs="Tahoma"/>
          <w:szCs w:val="22"/>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w:t>
      </w:r>
      <w:r w:rsidR="00FE213F">
        <w:rPr>
          <w:rFonts w:ascii="Tahoma" w:hAnsi="Tahoma" w:cs="Tahoma"/>
          <w:szCs w:val="22"/>
          <w:lang w:val="el-GR"/>
        </w:rPr>
        <w:t>150</w:t>
      </w:r>
      <w:r w:rsidR="00FE213F" w:rsidRPr="00603221">
        <w:rPr>
          <w:rFonts w:ascii="Tahoma" w:hAnsi="Tahoma" w:cs="Tahoma"/>
          <w:szCs w:val="22"/>
          <w:lang w:val="el-GR"/>
        </w:rPr>
        <w:t xml:space="preserve"> </w:t>
      </w:r>
      <w:r w:rsidRPr="00603221">
        <w:rPr>
          <w:rFonts w:ascii="Tahoma" w:hAnsi="Tahoma" w:cs="Tahoma"/>
          <w:szCs w:val="22"/>
          <w:lang w:val="el-GR"/>
        </w:rPr>
        <w:t>βαθμούς όταν υπερκαλύπτονται οι απαιτήσεις του συγκεκριμένου κριτηρίου</w:t>
      </w:r>
      <w:r w:rsidRPr="00603221">
        <w:rPr>
          <w:rStyle w:val="15"/>
          <w:rFonts w:ascii="Tahoma" w:hAnsi="Tahoma" w:cs="Tahoma"/>
          <w:b/>
          <w:sz w:val="22"/>
          <w:szCs w:val="22"/>
          <w:lang w:val="el-GR"/>
        </w:rPr>
        <w:t>.</w:t>
      </w:r>
      <w:r w:rsidR="00E1337D" w:rsidRPr="00603221">
        <w:rPr>
          <w:rFonts w:ascii="Tahoma" w:hAnsi="Tahoma" w:cs="Tahoma"/>
          <w:b/>
          <w:szCs w:val="22"/>
          <w:lang w:val="el-GR"/>
        </w:rPr>
        <w:t xml:space="preserve"> </w:t>
      </w:r>
    </w:p>
    <w:p w14:paraId="3E441212" w14:textId="77777777" w:rsidR="008338F0" w:rsidRPr="00603221" w:rsidRDefault="003355E7">
      <w:pPr>
        <w:rPr>
          <w:rFonts w:ascii="Tahoma" w:hAnsi="Tahoma" w:cs="Tahoma"/>
          <w:szCs w:val="22"/>
          <w:lang w:val="el-GR"/>
        </w:rPr>
      </w:pPr>
      <w:r w:rsidRPr="00603221">
        <w:rPr>
          <w:rFonts w:ascii="Tahoma" w:hAnsi="Tahoma" w:cs="Tahoma"/>
          <w:szCs w:val="22"/>
          <w:lang w:val="el-GR"/>
        </w:rPr>
        <w:lastRenderedPageBreak/>
        <w:t xml:space="preserve">Κάθε κριτήριο αξιολόγησης βαθμολογείται αυτόνομα με βάση τα στοιχεία της προσφοράς. </w:t>
      </w:r>
    </w:p>
    <w:p w14:paraId="54761973" w14:textId="04A39848" w:rsidR="0001217D" w:rsidRPr="00603221" w:rsidRDefault="00414212" w:rsidP="0001217D">
      <w:pPr>
        <w:rPr>
          <w:rFonts w:ascii="Tahoma" w:hAnsi="Tahoma" w:cs="Tahoma"/>
          <w:i/>
          <w:color w:val="5B9BD5"/>
          <w:szCs w:val="22"/>
          <w:lang w:val="el-GR"/>
        </w:rPr>
      </w:pPr>
      <w:r w:rsidRPr="00603221">
        <w:rPr>
          <w:rFonts w:ascii="Tahoma" w:hAnsi="Tahoma" w:cs="Tahoma"/>
          <w:szCs w:val="22"/>
          <w:lang w:val="el-GR"/>
        </w:rPr>
        <w:t>Βαθμολογία</w:t>
      </w:r>
      <w:r w:rsidR="0001217D" w:rsidRPr="00603221">
        <w:rPr>
          <w:rFonts w:ascii="Tahoma" w:hAnsi="Tahoma" w:cs="Tahoma"/>
          <w:szCs w:val="22"/>
          <w:lang w:val="el-GR"/>
        </w:rPr>
        <w:t xml:space="preserve"> μικρότερη από 100 βαθμούς (ήτοι </w:t>
      </w:r>
      <w:r w:rsidR="000E1577" w:rsidRPr="00603221">
        <w:rPr>
          <w:rFonts w:ascii="Tahoma" w:hAnsi="Tahoma" w:cs="Tahoma"/>
          <w:szCs w:val="22"/>
          <w:lang w:val="el-GR"/>
        </w:rPr>
        <w:t>προσφορά</w:t>
      </w:r>
      <w:r w:rsidRPr="00603221">
        <w:rPr>
          <w:rFonts w:ascii="Tahoma" w:hAnsi="Tahoma" w:cs="Tahoma"/>
          <w:szCs w:val="22"/>
          <w:lang w:val="el-GR"/>
        </w:rPr>
        <w:t xml:space="preserve"> </w:t>
      </w:r>
      <w:r w:rsidR="0001217D" w:rsidRPr="00603221">
        <w:rPr>
          <w:rFonts w:ascii="Tahoma" w:hAnsi="Tahoma" w:cs="Tahoma"/>
          <w:szCs w:val="22"/>
          <w:lang w:val="el-GR"/>
        </w:rPr>
        <w:t>που δεν καλύπτ</w:t>
      </w:r>
      <w:r w:rsidRPr="00603221">
        <w:rPr>
          <w:rFonts w:ascii="Tahoma" w:hAnsi="Tahoma" w:cs="Tahoma"/>
          <w:szCs w:val="22"/>
          <w:lang w:val="el-GR"/>
        </w:rPr>
        <w:t>ει</w:t>
      </w:r>
      <w:r w:rsidR="0001217D" w:rsidRPr="00603221">
        <w:rPr>
          <w:rFonts w:ascii="Tahoma" w:hAnsi="Tahoma" w:cs="Tahoma"/>
          <w:szCs w:val="22"/>
          <w:lang w:val="el-GR"/>
        </w:rPr>
        <w:t>/παρουσιάζ</w:t>
      </w:r>
      <w:r w:rsidRPr="00603221">
        <w:rPr>
          <w:rFonts w:ascii="Tahoma" w:hAnsi="Tahoma" w:cs="Tahoma"/>
          <w:szCs w:val="22"/>
          <w:lang w:val="el-GR"/>
        </w:rPr>
        <w:t>ει</w:t>
      </w:r>
      <w:r w:rsidR="0001217D" w:rsidRPr="00603221">
        <w:rPr>
          <w:rFonts w:ascii="Tahoma" w:hAnsi="Tahoma" w:cs="Tahoma"/>
          <w:szCs w:val="22"/>
          <w:lang w:val="el-GR"/>
        </w:rPr>
        <w:t xml:space="preserve"> αποκλίσεις από τις τεχνικές προδιαγραφές της παρούσας) επιφέρ</w:t>
      </w:r>
      <w:r w:rsidRPr="00603221">
        <w:rPr>
          <w:rFonts w:ascii="Tahoma" w:hAnsi="Tahoma" w:cs="Tahoma"/>
          <w:szCs w:val="22"/>
          <w:lang w:val="el-GR"/>
        </w:rPr>
        <w:t>ει</w:t>
      </w:r>
      <w:r w:rsidR="0001217D" w:rsidRPr="00603221">
        <w:rPr>
          <w:rFonts w:ascii="Tahoma" w:hAnsi="Tahoma" w:cs="Tahoma"/>
          <w:szCs w:val="22"/>
          <w:lang w:val="el-GR"/>
        </w:rPr>
        <w:t xml:space="preserve"> την απόρριψη της προσφοράς.</w:t>
      </w:r>
    </w:p>
    <w:p w14:paraId="51BB339B"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rFonts w:ascii="Tahoma" w:hAnsi="Tahoma" w:cs="Tahoma"/>
          <w:szCs w:val="22"/>
          <w:lang w:val="el-GR"/>
        </w:rPr>
        <w:t>(Β</w:t>
      </w:r>
      <w:r w:rsidR="00EB4B2B" w:rsidRPr="00603221">
        <w:rPr>
          <w:rFonts w:ascii="Tahoma" w:hAnsi="Tahoma" w:cs="Tahoma"/>
          <w:szCs w:val="22"/>
          <w:vertAlign w:val="subscript"/>
        </w:rPr>
        <w:t>i</w:t>
      </w:r>
      <w:r w:rsidR="00EB4B2B" w:rsidRPr="00603221">
        <w:rPr>
          <w:rFonts w:ascii="Tahoma" w:hAnsi="Tahoma" w:cs="Tahoma"/>
          <w:szCs w:val="22"/>
          <w:lang w:val="el-GR"/>
        </w:rPr>
        <w:t>)</w:t>
      </w:r>
      <w:r w:rsidR="00F242FC" w:rsidRPr="00603221">
        <w:rPr>
          <w:rFonts w:ascii="Tahoma" w:hAnsi="Tahoma" w:cs="Tahoma"/>
          <w:szCs w:val="22"/>
          <w:lang w:val="el-GR"/>
        </w:rPr>
        <w:t xml:space="preserve"> </w:t>
      </w:r>
      <w:r w:rsidRPr="00603221">
        <w:rPr>
          <w:rFonts w:ascii="Tahoma" w:hAnsi="Tahoma" w:cs="Tahoma"/>
          <w:szCs w:val="22"/>
          <w:lang w:val="el-GR"/>
        </w:rPr>
        <w:t>θα προκύπτει από το άθροισμα των σταθμισμένων βαθμολογιών όλων των κριτηρίων.</w:t>
      </w:r>
    </w:p>
    <w:p w14:paraId="368B0590" w14:textId="77777777" w:rsidR="00EA271F" w:rsidRPr="00F20B98" w:rsidRDefault="00EA271F" w:rsidP="00EA271F">
      <w:pPr>
        <w:rPr>
          <w:rFonts w:ascii="Tahoma" w:hAnsi="Tahoma" w:cs="Tahoma"/>
          <w:szCs w:val="22"/>
          <w:lang w:val="el-GR"/>
        </w:rPr>
      </w:pPr>
      <w:r w:rsidRPr="00F20B98">
        <w:rPr>
          <w:rFonts w:ascii="Tahoma" w:hAnsi="Tahoma" w:cs="Tahoma"/>
          <w:szCs w:val="22"/>
          <w:lang w:val="el-GR"/>
        </w:rPr>
        <w:t xml:space="preserve">Η συνολική βαθμολογία της τεχνικής προσφοράς υπολογίζεται με βάση τον παρακάτω τύπο: </w:t>
      </w:r>
    </w:p>
    <w:p w14:paraId="15B7B18E" w14:textId="0E6134BD" w:rsidR="007F03FD" w:rsidRPr="00F20B98" w:rsidRDefault="00EA271F" w:rsidP="00F20B98">
      <w:pPr>
        <w:jc w:val="center"/>
        <w:rPr>
          <w:rFonts w:ascii="Tahoma" w:hAnsi="Tahoma" w:cs="Tahoma"/>
          <w:szCs w:val="22"/>
          <w:lang w:val="el-GR"/>
        </w:rPr>
      </w:pPr>
      <w:r w:rsidRPr="00F20B98">
        <w:rPr>
          <w:rFonts w:ascii="Tahoma" w:hAnsi="Tahoma" w:cs="Tahoma"/>
          <w:szCs w:val="22"/>
          <w:lang w:val="el-GR"/>
        </w:rPr>
        <w:t>Β = σ1χΚ1 + σ2χΚ2 +……+σνχΚν</w:t>
      </w:r>
    </w:p>
    <w:p w14:paraId="43234BCF" w14:textId="77777777" w:rsidR="0001217D" w:rsidRPr="00603221" w:rsidRDefault="007F03FD" w:rsidP="00991EF2">
      <w:pPr>
        <w:pStyle w:val="4"/>
        <w:numPr>
          <w:ilvl w:val="3"/>
          <w:numId w:val="11"/>
        </w:numPr>
        <w:rPr>
          <w:rFonts w:ascii="Tahoma" w:hAnsi="Tahoma" w:cs="Tahoma"/>
          <w:szCs w:val="22"/>
          <w:u w:val="single"/>
          <w:lang w:val="el-GR"/>
        </w:rPr>
      </w:pPr>
      <w:bookmarkStart w:id="96" w:name="_Toc56418694"/>
      <w:r w:rsidRPr="00603221">
        <w:rPr>
          <w:rFonts w:ascii="Tahoma" w:hAnsi="Tahoma" w:cs="Tahoma"/>
          <w:szCs w:val="22"/>
          <w:u w:val="single"/>
          <w:lang w:val="el-GR"/>
        </w:rPr>
        <w:lastRenderedPageBreak/>
        <w:t xml:space="preserve">Α. </w:t>
      </w:r>
      <w:r w:rsidR="0001217D" w:rsidRPr="00603221">
        <w:rPr>
          <w:rFonts w:ascii="Tahoma" w:hAnsi="Tahoma" w:cs="Tahoma"/>
          <w:szCs w:val="22"/>
          <w:u w:val="single"/>
          <w:lang w:val="el-GR"/>
        </w:rPr>
        <w:t>Κατάταξη προσφορών</w:t>
      </w:r>
      <w:bookmarkEnd w:id="96"/>
      <w:r w:rsidR="0001217D" w:rsidRPr="00603221">
        <w:rPr>
          <w:rFonts w:ascii="Tahoma" w:hAnsi="Tahoma" w:cs="Tahoma"/>
          <w:szCs w:val="22"/>
          <w:u w:val="single"/>
          <w:lang w:val="el-GR"/>
        </w:rPr>
        <w:t xml:space="preserve"> </w:t>
      </w:r>
    </w:p>
    <w:p w14:paraId="3C201905" w14:textId="7FE9CA9E" w:rsidR="0001217D" w:rsidRPr="00603221" w:rsidRDefault="0001217D" w:rsidP="0001217D">
      <w:pPr>
        <w:rPr>
          <w:rFonts w:ascii="Tahoma" w:hAnsi="Tahoma" w:cs="Tahoma"/>
          <w:szCs w:val="22"/>
          <w:lang w:val="el-GR"/>
        </w:rPr>
      </w:pPr>
      <w:r w:rsidRPr="00603221">
        <w:rPr>
          <w:rFonts w:ascii="Tahoma" w:hAnsi="Tahoma" w:cs="Tahoma"/>
          <w:szCs w:val="22"/>
          <w:lang w:val="el-GR"/>
        </w:rPr>
        <w:t xml:space="preserve">Πλέον συμφέρουσα από οικονομική άποψη προσφορά </w:t>
      </w:r>
      <w:r w:rsidR="00994B2B">
        <w:rPr>
          <w:rFonts w:ascii="Tahoma" w:hAnsi="Tahoma" w:cs="Tahoma"/>
          <w:szCs w:val="22"/>
          <w:lang w:val="el-GR"/>
        </w:rPr>
        <w:t xml:space="preserve">για κάθε τμήμα </w:t>
      </w:r>
      <w:r w:rsidRPr="00603221">
        <w:rPr>
          <w:rFonts w:ascii="Tahoma" w:hAnsi="Tahoma" w:cs="Tahoma"/>
          <w:szCs w:val="22"/>
          <w:lang w:val="el-GR"/>
        </w:rPr>
        <w:t>είναι εκείνη που παρουσιάζει το μεγαλύτερο Λ ο οποίος υπολογίζεται με βάση τον παρακάτω τύπο:</w:t>
      </w:r>
    </w:p>
    <w:p w14:paraId="366C9FF8" w14:textId="3E46BAD0" w:rsidR="0001217D" w:rsidRPr="00603221" w:rsidRDefault="0001217D" w:rsidP="0001217D">
      <w:pPr>
        <w:jc w:val="center"/>
        <w:rPr>
          <w:rFonts w:ascii="Tahoma" w:hAnsi="Tahoma" w:cs="Tahoma"/>
          <w:szCs w:val="22"/>
          <w:lang w:val="nl-NL"/>
        </w:rPr>
      </w:pPr>
      <w:r w:rsidRPr="00603221">
        <w:rPr>
          <w:rFonts w:ascii="Tahoma" w:hAnsi="Tahoma" w:cs="Tahoma"/>
          <w:szCs w:val="22"/>
          <w:lang w:val="el-GR"/>
        </w:rPr>
        <w:t>Λ</w:t>
      </w:r>
      <w:r w:rsidRPr="00603221">
        <w:rPr>
          <w:rFonts w:ascii="Tahoma" w:hAnsi="Tahoma" w:cs="Tahoma"/>
          <w:szCs w:val="22"/>
          <w:vertAlign w:val="subscript"/>
          <w:lang w:val="nl-NL"/>
        </w:rPr>
        <w:t>i</w:t>
      </w:r>
      <w:r w:rsidRPr="00603221">
        <w:rPr>
          <w:rFonts w:ascii="Tahoma" w:hAnsi="Tahoma" w:cs="Tahoma"/>
          <w:szCs w:val="22"/>
          <w:lang w:val="nl-NL"/>
        </w:rPr>
        <w:t xml:space="preserve"> = </w:t>
      </w:r>
      <w:r w:rsidR="00C47D35" w:rsidRPr="00962631">
        <w:rPr>
          <w:rFonts w:ascii="Tahoma" w:hAnsi="Tahoma" w:cs="Tahoma"/>
          <w:szCs w:val="22"/>
          <w:lang w:val="en-US"/>
        </w:rPr>
        <w:t>80</w:t>
      </w:r>
      <w:r w:rsidRPr="00962631">
        <w:rPr>
          <w:rFonts w:ascii="Tahoma" w:hAnsi="Tahoma" w:cs="Tahoma"/>
          <w:szCs w:val="22"/>
          <w:lang w:val="nl-NL"/>
        </w:rPr>
        <w:t xml:space="preserve"> * ( </w:t>
      </w:r>
      <w:r w:rsidRPr="00962631">
        <w:rPr>
          <w:rFonts w:ascii="Tahoma" w:hAnsi="Tahoma" w:cs="Tahoma"/>
          <w:szCs w:val="22"/>
          <w:lang w:val="el-GR"/>
        </w:rPr>
        <w:t>Β</w:t>
      </w:r>
      <w:r w:rsidRPr="00962631">
        <w:rPr>
          <w:rFonts w:ascii="Tahoma" w:hAnsi="Tahoma" w:cs="Tahoma"/>
          <w:szCs w:val="22"/>
          <w:vertAlign w:val="subscript"/>
          <w:lang w:val="nl-NL"/>
        </w:rPr>
        <w:t xml:space="preserve">i </w:t>
      </w:r>
      <w:r w:rsidRPr="00962631">
        <w:rPr>
          <w:rFonts w:ascii="Tahoma" w:hAnsi="Tahoma" w:cs="Tahoma"/>
          <w:szCs w:val="22"/>
          <w:lang w:val="nl-NL"/>
        </w:rPr>
        <w:t xml:space="preserve">/ </w:t>
      </w:r>
      <w:r w:rsidRPr="00962631">
        <w:rPr>
          <w:rFonts w:ascii="Tahoma" w:hAnsi="Tahoma" w:cs="Tahoma"/>
          <w:szCs w:val="22"/>
          <w:lang w:val="el-GR"/>
        </w:rPr>
        <w:t>Β</w:t>
      </w:r>
      <w:r w:rsidRPr="00962631">
        <w:rPr>
          <w:rFonts w:ascii="Tahoma" w:hAnsi="Tahoma" w:cs="Tahoma"/>
          <w:szCs w:val="22"/>
          <w:vertAlign w:val="subscript"/>
          <w:lang w:val="nl-NL"/>
        </w:rPr>
        <w:t xml:space="preserve">max </w:t>
      </w:r>
      <w:r w:rsidRPr="00962631">
        <w:rPr>
          <w:rFonts w:ascii="Tahoma" w:hAnsi="Tahoma" w:cs="Tahoma"/>
          <w:szCs w:val="22"/>
          <w:lang w:val="nl-NL"/>
        </w:rPr>
        <w:t xml:space="preserve">) + </w:t>
      </w:r>
      <w:r w:rsidR="00C47D35" w:rsidRPr="00962631">
        <w:rPr>
          <w:rFonts w:ascii="Tahoma" w:hAnsi="Tahoma" w:cs="Tahoma"/>
          <w:szCs w:val="22"/>
          <w:lang w:val="en-US"/>
        </w:rPr>
        <w:t>20</w:t>
      </w:r>
      <w:r w:rsidRPr="00962631">
        <w:rPr>
          <w:rFonts w:ascii="Tahoma" w:hAnsi="Tahoma" w:cs="Tahoma"/>
          <w:szCs w:val="22"/>
          <w:lang w:val="nl-NL"/>
        </w:rPr>
        <w:t xml:space="preserve"> * (K</w:t>
      </w:r>
      <w:r w:rsidRPr="00962631">
        <w:rPr>
          <w:rFonts w:ascii="Tahoma" w:hAnsi="Tahoma" w:cs="Tahoma"/>
          <w:szCs w:val="22"/>
          <w:vertAlign w:val="subscript"/>
          <w:lang w:val="nl-NL"/>
        </w:rPr>
        <w:t>min</w:t>
      </w:r>
      <w:r w:rsidRPr="00962631">
        <w:rPr>
          <w:rFonts w:ascii="Tahoma" w:hAnsi="Tahoma" w:cs="Tahoma"/>
          <w:szCs w:val="22"/>
          <w:lang w:val="nl-NL"/>
        </w:rPr>
        <w:t>/K</w:t>
      </w:r>
      <w:r w:rsidRPr="00962631">
        <w:rPr>
          <w:rFonts w:ascii="Tahoma" w:hAnsi="Tahoma" w:cs="Tahoma"/>
          <w:szCs w:val="22"/>
          <w:vertAlign w:val="subscript"/>
          <w:lang w:val="nl-NL"/>
        </w:rPr>
        <w:t>i</w:t>
      </w:r>
      <w:r w:rsidRPr="00962631">
        <w:rPr>
          <w:rFonts w:ascii="Tahoma" w:hAnsi="Tahoma" w:cs="Tahoma"/>
          <w:szCs w:val="22"/>
          <w:lang w:val="nl-NL"/>
        </w:rPr>
        <w:t>)</w:t>
      </w:r>
    </w:p>
    <w:p w14:paraId="0041CE0E" w14:textId="77777777" w:rsidR="0001217D" w:rsidRPr="00603221" w:rsidRDefault="0001217D" w:rsidP="0001217D">
      <w:pPr>
        <w:ind w:left="284"/>
        <w:rPr>
          <w:rFonts w:ascii="Tahoma" w:hAnsi="Tahoma" w:cs="Tahoma"/>
          <w:szCs w:val="22"/>
          <w:lang w:val="el-GR"/>
        </w:rPr>
      </w:pPr>
      <w:r w:rsidRPr="00603221">
        <w:rPr>
          <w:rFonts w:ascii="Tahoma" w:hAnsi="Tahoma" w:cs="Tahoma"/>
          <w:szCs w:val="22"/>
          <w:lang w:val="el-GR"/>
        </w:rPr>
        <w:t>όπου:</w:t>
      </w:r>
    </w:p>
    <w:p w14:paraId="778AA435" w14:textId="77777777" w:rsidR="0001217D" w:rsidRPr="00603221" w:rsidRDefault="0001217D" w:rsidP="0001217D">
      <w:pPr>
        <w:tabs>
          <w:tab w:val="left" w:pos="1080"/>
        </w:tabs>
        <w:ind w:left="284"/>
        <w:rPr>
          <w:rFonts w:ascii="Tahoma" w:hAnsi="Tahoma" w:cs="Tahoma"/>
          <w:szCs w:val="22"/>
          <w:lang w:val="el-GR"/>
        </w:rPr>
      </w:pPr>
      <w:r w:rsidRPr="00603221">
        <w:rPr>
          <w:rFonts w:ascii="Tahoma" w:hAnsi="Tahoma" w:cs="Tahoma"/>
          <w:szCs w:val="22"/>
          <w:lang w:val="el-GR"/>
        </w:rPr>
        <w:t>Β</w:t>
      </w:r>
      <w:r w:rsidRPr="00603221">
        <w:rPr>
          <w:rFonts w:ascii="Tahoma" w:hAnsi="Tahoma" w:cs="Tahoma"/>
          <w:szCs w:val="22"/>
          <w:vertAlign w:val="subscript"/>
        </w:rPr>
        <w:t>max</w:t>
      </w:r>
      <w:r w:rsidRPr="00603221">
        <w:rPr>
          <w:rFonts w:ascii="Tahoma" w:hAnsi="Tahoma" w:cs="Tahoma"/>
          <w:szCs w:val="22"/>
          <w:vertAlign w:val="subscript"/>
          <w:lang w:val="el-GR"/>
        </w:rPr>
        <w:t xml:space="preserve"> </w:t>
      </w:r>
      <w:r w:rsidRPr="00603221">
        <w:rPr>
          <w:rFonts w:ascii="Tahoma" w:hAnsi="Tahoma" w:cs="Tahoma"/>
          <w:szCs w:val="22"/>
          <w:vertAlign w:val="subscript"/>
          <w:lang w:val="el-GR"/>
        </w:rPr>
        <w:tab/>
      </w:r>
      <w:r w:rsidRPr="00603221">
        <w:rPr>
          <w:rFonts w:ascii="Tahoma" w:hAnsi="Tahoma" w:cs="Tahoma"/>
          <w:szCs w:val="22"/>
          <w:lang w:val="el-GR"/>
        </w:rPr>
        <w:t xml:space="preserve">η συνολική βαθμολογία που έλαβε η καλύτερη Τεχνική Προσφορά </w:t>
      </w:r>
    </w:p>
    <w:p w14:paraId="1CCA7D25" w14:textId="77777777" w:rsidR="0001217D" w:rsidRPr="00603221" w:rsidRDefault="0001217D" w:rsidP="0001217D">
      <w:pPr>
        <w:tabs>
          <w:tab w:val="left" w:pos="1080"/>
        </w:tabs>
        <w:ind w:left="284"/>
        <w:rPr>
          <w:rFonts w:ascii="Tahoma" w:hAnsi="Tahoma" w:cs="Tahoma"/>
          <w:szCs w:val="22"/>
          <w:lang w:val="el-GR"/>
        </w:rPr>
      </w:pPr>
      <w:r w:rsidRPr="00603221">
        <w:rPr>
          <w:rFonts w:ascii="Tahoma" w:hAnsi="Tahoma" w:cs="Tahoma"/>
          <w:szCs w:val="22"/>
          <w:lang w:val="el-GR"/>
        </w:rPr>
        <w:t>Β</w:t>
      </w:r>
      <w:r w:rsidRPr="00603221">
        <w:rPr>
          <w:rFonts w:ascii="Tahoma" w:hAnsi="Tahoma" w:cs="Tahoma"/>
          <w:szCs w:val="22"/>
          <w:vertAlign w:val="subscript"/>
        </w:rPr>
        <w:t>i</w:t>
      </w:r>
      <w:r w:rsidRPr="00603221">
        <w:rPr>
          <w:rFonts w:ascii="Tahoma" w:hAnsi="Tahoma" w:cs="Tahoma"/>
          <w:szCs w:val="22"/>
          <w:vertAlign w:val="subscript"/>
          <w:lang w:val="el-GR"/>
        </w:rPr>
        <w:tab/>
      </w:r>
      <w:r w:rsidRPr="00603221">
        <w:rPr>
          <w:rFonts w:ascii="Tahoma" w:hAnsi="Tahoma" w:cs="Tahoma"/>
          <w:szCs w:val="22"/>
          <w:lang w:val="el-GR"/>
        </w:rPr>
        <w:t xml:space="preserve">η συνολική βαθμολογία της Τεχνικής Προσφοράς </w:t>
      </w:r>
      <w:r w:rsidRPr="00603221">
        <w:rPr>
          <w:rFonts w:ascii="Tahoma" w:hAnsi="Tahoma" w:cs="Tahoma"/>
          <w:szCs w:val="22"/>
        </w:rPr>
        <w:t>i</w:t>
      </w:r>
    </w:p>
    <w:p w14:paraId="1F2FA7EB" w14:textId="77777777" w:rsidR="0001217D" w:rsidRPr="00603221" w:rsidRDefault="0001217D" w:rsidP="0001217D">
      <w:pPr>
        <w:tabs>
          <w:tab w:val="left" w:pos="1080"/>
        </w:tabs>
        <w:ind w:left="284"/>
        <w:rPr>
          <w:rFonts w:ascii="Tahoma" w:hAnsi="Tahoma" w:cs="Tahoma"/>
          <w:szCs w:val="22"/>
          <w:lang w:val="el-GR"/>
        </w:rPr>
      </w:pPr>
      <w:r w:rsidRPr="00603221">
        <w:rPr>
          <w:rFonts w:ascii="Tahoma" w:hAnsi="Tahoma" w:cs="Tahoma"/>
          <w:szCs w:val="22"/>
        </w:rPr>
        <w:t>K</w:t>
      </w:r>
      <w:r w:rsidRPr="00603221">
        <w:rPr>
          <w:rFonts w:ascii="Tahoma" w:hAnsi="Tahoma" w:cs="Tahoma"/>
          <w:szCs w:val="22"/>
          <w:vertAlign w:val="subscript"/>
        </w:rPr>
        <w:t>min</w:t>
      </w:r>
      <w:r w:rsidRPr="00603221">
        <w:rPr>
          <w:rFonts w:ascii="Tahoma" w:hAnsi="Tahoma" w:cs="Tahoma"/>
          <w:szCs w:val="22"/>
          <w:vertAlign w:val="subscript"/>
          <w:lang w:val="el-GR"/>
        </w:rPr>
        <w:t xml:space="preserve"> </w:t>
      </w:r>
      <w:r w:rsidRPr="00603221">
        <w:rPr>
          <w:rFonts w:ascii="Tahoma" w:hAnsi="Tahoma" w:cs="Tahoma"/>
          <w:szCs w:val="22"/>
          <w:vertAlign w:val="subscript"/>
          <w:lang w:val="el-GR"/>
        </w:rPr>
        <w:tab/>
      </w:r>
      <w:r w:rsidRPr="00603221">
        <w:rPr>
          <w:rFonts w:ascii="Tahoma" w:hAnsi="Tahoma" w:cs="Tahoma"/>
          <w:szCs w:val="22"/>
          <w:lang w:val="el-GR"/>
        </w:rPr>
        <w:t xml:space="preserve">το συνολικό συγκριτικό κόστος της Προσφοράς με τη μικρότερη τιμή </w:t>
      </w:r>
    </w:p>
    <w:p w14:paraId="0249B40C" w14:textId="77777777" w:rsidR="0001217D" w:rsidRPr="00603221" w:rsidRDefault="0001217D" w:rsidP="0001217D">
      <w:pPr>
        <w:tabs>
          <w:tab w:val="left" w:pos="1080"/>
        </w:tabs>
        <w:ind w:left="284"/>
        <w:rPr>
          <w:rFonts w:ascii="Tahoma" w:hAnsi="Tahoma" w:cs="Tahoma"/>
          <w:szCs w:val="22"/>
          <w:lang w:val="el-GR"/>
        </w:rPr>
      </w:pPr>
      <w:r w:rsidRPr="00603221">
        <w:rPr>
          <w:rFonts w:ascii="Tahoma" w:hAnsi="Tahoma" w:cs="Tahoma"/>
          <w:szCs w:val="22"/>
          <w:lang w:val="el-GR"/>
        </w:rPr>
        <w:t>Κ</w:t>
      </w:r>
      <w:r w:rsidRPr="00603221">
        <w:rPr>
          <w:rFonts w:ascii="Tahoma" w:hAnsi="Tahoma" w:cs="Tahoma"/>
          <w:szCs w:val="22"/>
          <w:vertAlign w:val="subscript"/>
        </w:rPr>
        <w:t>i</w:t>
      </w:r>
      <w:r w:rsidRPr="00603221">
        <w:rPr>
          <w:rFonts w:ascii="Tahoma" w:hAnsi="Tahoma" w:cs="Tahoma"/>
          <w:szCs w:val="22"/>
          <w:vertAlign w:val="subscript"/>
          <w:lang w:val="el-GR"/>
        </w:rPr>
        <w:tab/>
      </w:r>
      <w:r w:rsidRPr="00603221">
        <w:rPr>
          <w:rFonts w:ascii="Tahoma" w:hAnsi="Tahoma" w:cs="Tahoma"/>
          <w:szCs w:val="22"/>
          <w:lang w:val="el-GR"/>
        </w:rPr>
        <w:t xml:space="preserve">το συνολικό συγκριτικό κόστος της Προσφοράς </w:t>
      </w:r>
      <w:r w:rsidRPr="00603221">
        <w:rPr>
          <w:rFonts w:ascii="Tahoma" w:hAnsi="Tahoma" w:cs="Tahoma"/>
          <w:szCs w:val="22"/>
        </w:rPr>
        <w:t>i</w:t>
      </w:r>
      <w:r w:rsidRPr="00603221">
        <w:rPr>
          <w:rFonts w:ascii="Tahoma" w:hAnsi="Tahoma" w:cs="Tahoma"/>
          <w:szCs w:val="22"/>
          <w:lang w:val="el-GR"/>
        </w:rPr>
        <w:t xml:space="preserve"> </w:t>
      </w:r>
    </w:p>
    <w:p w14:paraId="608CE362" w14:textId="1C18832C" w:rsidR="0001217D" w:rsidRDefault="0001217D" w:rsidP="0001217D">
      <w:pPr>
        <w:tabs>
          <w:tab w:val="left" w:pos="1080"/>
        </w:tabs>
        <w:ind w:left="284"/>
        <w:rPr>
          <w:rFonts w:ascii="Tahoma" w:hAnsi="Tahoma" w:cs="Tahoma"/>
          <w:szCs w:val="22"/>
          <w:lang w:val="el-GR"/>
        </w:rPr>
      </w:pPr>
      <w:r w:rsidRPr="00603221">
        <w:rPr>
          <w:rFonts w:ascii="Tahoma" w:hAnsi="Tahoma" w:cs="Tahoma"/>
          <w:szCs w:val="22"/>
          <w:lang w:val="el-GR"/>
        </w:rPr>
        <w:t>Λ</w:t>
      </w:r>
      <w:r w:rsidRPr="00603221">
        <w:rPr>
          <w:rFonts w:ascii="Tahoma" w:hAnsi="Tahoma" w:cs="Tahoma"/>
          <w:szCs w:val="22"/>
          <w:vertAlign w:val="subscript"/>
        </w:rPr>
        <w:t>i</w:t>
      </w:r>
      <w:r w:rsidRPr="00603221">
        <w:rPr>
          <w:rFonts w:ascii="Tahoma" w:hAnsi="Tahoma" w:cs="Tahoma"/>
          <w:szCs w:val="22"/>
          <w:lang w:val="el-GR"/>
        </w:rPr>
        <w:tab/>
        <w:t>το οποίο στρογγυλοποιείται στα 2 δεκαδικά ψηφία.</w:t>
      </w:r>
    </w:p>
    <w:p w14:paraId="736CF0EB" w14:textId="35636195" w:rsidR="004A10CE" w:rsidRDefault="004A10CE" w:rsidP="0001217D">
      <w:pPr>
        <w:tabs>
          <w:tab w:val="left" w:pos="1080"/>
        </w:tabs>
        <w:ind w:left="284"/>
        <w:rPr>
          <w:rFonts w:ascii="Tahoma" w:hAnsi="Tahoma" w:cs="Tahoma"/>
          <w:szCs w:val="22"/>
          <w:lang w:val="el-GR"/>
        </w:rPr>
      </w:pPr>
    </w:p>
    <w:p w14:paraId="54072EE9" w14:textId="77777777" w:rsidR="004A10CE" w:rsidRPr="00562C89" w:rsidRDefault="004A10CE" w:rsidP="004A10CE">
      <w:pPr>
        <w:rPr>
          <w:rFonts w:ascii="Tahoma" w:hAnsi="Tahoma" w:cs="Tahoma"/>
          <w:szCs w:val="22"/>
          <w:lang w:val="el-GR"/>
        </w:rPr>
      </w:pPr>
      <w:r w:rsidRPr="00562C89">
        <w:rPr>
          <w:rFonts w:ascii="Tahoma" w:hAnsi="Tahoma" w:cs="Tahoma"/>
          <w:szCs w:val="22"/>
          <w:lang w:val="el-GR"/>
        </w:rPr>
        <w:t>Η Αναθέτουσα Αρχή διατηρεί το δικαίωμα να αναθέσει δύο (2) κατ’ ανώτατο αριθμό τμήματα ανά ανάδοχο</w:t>
      </w:r>
      <w:r>
        <w:rPr>
          <w:rFonts w:ascii="Tahoma" w:hAnsi="Tahoma" w:cs="Tahoma"/>
          <w:szCs w:val="22"/>
          <w:lang w:val="el-GR"/>
        </w:rPr>
        <w:t xml:space="preserve"> με τους ακόλουθους κανόνες</w:t>
      </w:r>
      <w:r w:rsidRPr="00562C89">
        <w:rPr>
          <w:rFonts w:ascii="Tahoma" w:hAnsi="Tahoma" w:cs="Tahoma"/>
          <w:szCs w:val="22"/>
          <w:lang w:val="el-GR"/>
        </w:rPr>
        <w:t>.</w:t>
      </w:r>
    </w:p>
    <w:p w14:paraId="329F7324" w14:textId="77777777" w:rsidR="004A10CE" w:rsidRPr="004A10CE" w:rsidRDefault="004A10CE" w:rsidP="004A10CE">
      <w:pPr>
        <w:rPr>
          <w:rFonts w:ascii="Tahoma" w:hAnsi="Tahoma" w:cs="Tahoma"/>
          <w:szCs w:val="22"/>
          <w:lang w:val="el-GR"/>
        </w:rPr>
      </w:pPr>
      <w:r w:rsidRPr="004A10CE">
        <w:rPr>
          <w:rFonts w:ascii="Tahoma" w:hAnsi="Tahoma" w:cs="Tahoma"/>
          <w:szCs w:val="22"/>
          <w:lang w:val="el-GR"/>
        </w:rPr>
        <w:t>Στην περίπτωση που η εφαρμογή του κριτηρίου ανάθεσης θα είχε ως αποτέλεσμα την ανάδειξη ενός αναδόχου σε περισσότερα των δύο τμημάτων, οι κανόνες  για τον προσδιορισμό των τμημάτων που θα του ανατεθούν είναι, οι  ακόλουθοι:</w:t>
      </w:r>
    </w:p>
    <w:p w14:paraId="2A110565" w14:textId="77777777" w:rsidR="004A10CE" w:rsidRPr="004A10CE" w:rsidRDefault="004A10CE" w:rsidP="004A10CE">
      <w:pPr>
        <w:rPr>
          <w:rFonts w:ascii="Tahoma" w:hAnsi="Tahoma" w:cs="Tahoma"/>
          <w:szCs w:val="22"/>
          <w:lang w:val="el-GR"/>
        </w:rPr>
      </w:pPr>
      <w:r w:rsidRPr="004A10CE">
        <w:rPr>
          <w:rFonts w:ascii="Tahoma" w:hAnsi="Tahoma" w:cs="Tahoma"/>
          <w:szCs w:val="22"/>
          <w:lang w:val="el-GR"/>
        </w:rPr>
        <w:t xml:space="preserve">α) Κανόνας του μοναδικού προσφέροντος: Με το εν λόγω κανόνα ανατίθενται, κατ’ απόλυτη προτεραιότητα, το τμήμα/τμήματα, στο οποίο/-α, ο ανάδοχος είναι ο μοναδικός που υπέβαλε προσφορά σύμφωνη με τους όρους της παρούσας ή ο μοναδικός που αναδεικνύεται ως προσωρινός ανάδοχος λόγω αποκλεισμού των υπολοίπων συμμετεχόντων σε προηγούμενο στάδιο της Οικονομικής αξιολόγησης προσφορών. Η ανάθεση </w:t>
      </w:r>
      <w:r w:rsidRPr="004A10CE">
        <w:rPr>
          <w:rFonts w:ascii="Tahoma" w:hAnsi="Tahoma" w:cs="Tahoma"/>
          <w:szCs w:val="22"/>
          <w:lang w:val="el-GR"/>
        </w:rPr>
        <w:lastRenderedPageBreak/>
        <w:t>τμημάτων στον ανάδοχο, κατ’ εφαρμογή του εν λόγω κανόνα, δεν αποκλείει την ανάθεση σε αυτόν και άλλων τμημάτων, κατ’ εφαρμογή του δεύτερου κανόνα, ως κατωτέρω.</w:t>
      </w:r>
    </w:p>
    <w:p w14:paraId="6A08BAF2" w14:textId="77777777" w:rsidR="004A10CE" w:rsidRPr="004A10CE" w:rsidRDefault="004A10CE" w:rsidP="004A10CE">
      <w:pPr>
        <w:rPr>
          <w:rFonts w:ascii="Tahoma" w:hAnsi="Tahoma" w:cs="Tahoma"/>
          <w:szCs w:val="22"/>
          <w:lang w:val="el-GR"/>
        </w:rPr>
      </w:pPr>
      <w:r w:rsidRPr="004A10CE">
        <w:rPr>
          <w:rFonts w:ascii="Tahoma" w:hAnsi="Tahoma" w:cs="Tahoma"/>
          <w:szCs w:val="22"/>
          <w:lang w:val="el-GR"/>
        </w:rPr>
        <w:t>β) Κανόνας της πλέον συμφέρουσας προσφοράς βάσει της βέλτιστης σχέσης ποιότητας τιμής με το μεγαλύτερο Λ : Ο εν λόγω κανόνας εφαρμόζεται, μετά την εφαρμογή του πρώτου κανόνα, συγκεκριμένα  :</w:t>
      </w:r>
    </w:p>
    <w:p w14:paraId="6BF8CC26" w14:textId="731D913E" w:rsidR="004A10CE" w:rsidRPr="004A10CE" w:rsidRDefault="004A10CE" w:rsidP="004A10CE">
      <w:pPr>
        <w:rPr>
          <w:rFonts w:ascii="Tahoma" w:hAnsi="Tahoma" w:cs="Tahoma"/>
          <w:szCs w:val="22"/>
          <w:lang w:val="el-GR"/>
        </w:rPr>
      </w:pPr>
      <w:r w:rsidRPr="004A10CE">
        <w:rPr>
          <w:rFonts w:ascii="Tahoma" w:hAnsi="Tahoma" w:cs="Tahoma"/>
          <w:szCs w:val="22"/>
          <w:lang w:val="el-GR"/>
        </w:rPr>
        <w:t>- σε περίπτωση που ο προσφέρων είναι πρώτος στην κατάταξη σε περισσότερα των δύο, τότε του ανατίθ</w:t>
      </w:r>
      <w:r w:rsidR="00841B6B">
        <w:rPr>
          <w:rFonts w:ascii="Tahoma" w:hAnsi="Tahoma" w:cs="Tahoma"/>
          <w:szCs w:val="22"/>
          <w:lang w:val="el-GR"/>
        </w:rPr>
        <w:t>ε</w:t>
      </w:r>
      <w:r w:rsidRPr="004A10CE">
        <w:rPr>
          <w:rFonts w:ascii="Tahoma" w:hAnsi="Tahoma" w:cs="Tahoma"/>
          <w:szCs w:val="22"/>
          <w:lang w:val="el-GR"/>
        </w:rPr>
        <w:t xml:space="preserve">νται τα δύο τμήματα στα οποία λαμβάνει το μεγαλύτερο Λ, </w:t>
      </w:r>
    </w:p>
    <w:p w14:paraId="42BCBFC5" w14:textId="77777777" w:rsidR="004A10CE" w:rsidRPr="004A10CE" w:rsidRDefault="004A10CE" w:rsidP="004A10CE">
      <w:pPr>
        <w:rPr>
          <w:rFonts w:ascii="Tahoma" w:hAnsi="Tahoma" w:cs="Tahoma"/>
          <w:szCs w:val="22"/>
          <w:lang w:val="el-GR"/>
        </w:rPr>
      </w:pPr>
      <w:r w:rsidRPr="004A10CE">
        <w:rPr>
          <w:rFonts w:ascii="Tahoma" w:hAnsi="Tahoma" w:cs="Tahoma"/>
          <w:szCs w:val="22"/>
          <w:lang w:val="el-GR"/>
        </w:rPr>
        <w:t>- σε περίπτωση ίσης τιμής του Λ σε δύο τμήματα στον ίδιο προσφέροντα η ανάθεση γίνεται στο τμήμα στο οποίο ο προσφέρων έχει λάβει τη μεγαλύτερη συνολική βαθμολογία τεχνικής προσφοράς.</w:t>
      </w:r>
    </w:p>
    <w:p w14:paraId="5E15CD0B" w14:textId="25173C9D" w:rsidR="004A10CE" w:rsidRPr="004A10CE" w:rsidRDefault="004A10CE" w:rsidP="004A10CE">
      <w:pPr>
        <w:rPr>
          <w:rFonts w:ascii="Tahoma" w:hAnsi="Tahoma" w:cs="Tahoma"/>
          <w:szCs w:val="22"/>
          <w:lang w:val="el-GR"/>
        </w:rPr>
      </w:pPr>
      <w:r w:rsidRPr="004A10CE">
        <w:rPr>
          <w:rFonts w:ascii="Tahoma" w:hAnsi="Tahoma" w:cs="Tahoma"/>
          <w:szCs w:val="22"/>
          <w:lang w:val="el-GR"/>
        </w:rPr>
        <w:lastRenderedPageBreak/>
        <w:t>γ) Σε περίπτωση που σε όλα τα τμήματα συμμετέχουν περισσότεροι του ενός προσφέροντες έως και το στάδιο της οικονομικής αξιολόγησης προσφορών τότε ανατίθ</w:t>
      </w:r>
      <w:r w:rsidR="00841B6B">
        <w:rPr>
          <w:rFonts w:ascii="Tahoma" w:hAnsi="Tahoma" w:cs="Tahoma"/>
          <w:szCs w:val="22"/>
          <w:lang w:val="el-GR"/>
        </w:rPr>
        <w:t>ε</w:t>
      </w:r>
      <w:r w:rsidRPr="004A10CE">
        <w:rPr>
          <w:rFonts w:ascii="Tahoma" w:hAnsi="Tahoma" w:cs="Tahoma"/>
          <w:szCs w:val="22"/>
          <w:lang w:val="el-GR"/>
        </w:rPr>
        <w:t>νται στον ίδιο ανάδοχο  τα δύο τμήματα με το μεγαλύτερο Λ . Σε περίπτωση ίσης τιμής του Λ σε δύο τμήματα, για τον ίδιο προσφέροντα, η ανάθεση γίνεται στο τμήμα στο οποίο ο προσφέρων έχει λάβει τη μεγαλύτερη συνολική βαθμολογία τεχνικής προσφοράς.</w:t>
      </w:r>
    </w:p>
    <w:p w14:paraId="40A34E7F" w14:textId="77777777" w:rsidR="004A10CE" w:rsidRPr="00603221" w:rsidRDefault="004A10CE" w:rsidP="0001217D">
      <w:pPr>
        <w:tabs>
          <w:tab w:val="left" w:pos="1080"/>
        </w:tabs>
        <w:ind w:left="284"/>
        <w:rPr>
          <w:rFonts w:ascii="Tahoma" w:hAnsi="Tahoma" w:cs="Tahoma"/>
          <w:szCs w:val="22"/>
          <w:lang w:val="el-GR"/>
        </w:rPr>
      </w:pPr>
    </w:p>
    <w:p w14:paraId="17FC1B32" w14:textId="77777777" w:rsidR="00C40FB9" w:rsidRPr="00603221" w:rsidRDefault="00C40FB9" w:rsidP="0001217D">
      <w:pPr>
        <w:rPr>
          <w:rFonts w:ascii="Tahoma" w:hAnsi="Tahoma" w:cs="Tahoma"/>
          <w:szCs w:val="22"/>
          <w:lang w:val="el-GR"/>
        </w:rPr>
      </w:pPr>
    </w:p>
    <w:p w14:paraId="3DAC098F" w14:textId="77777777" w:rsidR="0001217D" w:rsidRPr="00603221" w:rsidRDefault="0001217D" w:rsidP="00991EF2">
      <w:pPr>
        <w:pStyle w:val="4"/>
        <w:numPr>
          <w:ilvl w:val="3"/>
          <w:numId w:val="11"/>
        </w:numPr>
        <w:rPr>
          <w:rFonts w:ascii="Tahoma" w:hAnsi="Tahoma" w:cs="Tahoma"/>
          <w:szCs w:val="22"/>
          <w:u w:val="single"/>
          <w:lang w:val="el-GR"/>
        </w:rPr>
      </w:pPr>
      <w:bookmarkStart w:id="97" w:name="_Toc9049526"/>
      <w:bookmarkStart w:id="98" w:name="_Toc9050798"/>
      <w:bookmarkStart w:id="99" w:name="_Toc16061711"/>
      <w:bookmarkStart w:id="100" w:name="_Toc25743321"/>
      <w:bookmarkStart w:id="101" w:name="_Toc26592535"/>
      <w:bookmarkStart w:id="102" w:name="_Toc43634791"/>
      <w:bookmarkStart w:id="103" w:name="_Toc44821171"/>
      <w:bookmarkStart w:id="104" w:name="_Toc48552963"/>
      <w:bookmarkStart w:id="105" w:name="_Toc49074409"/>
      <w:bookmarkStart w:id="106" w:name="_Toc286055470"/>
      <w:bookmarkStart w:id="107" w:name="_Toc56418695"/>
      <w:r w:rsidRPr="00603221">
        <w:rPr>
          <w:rFonts w:ascii="Tahoma" w:hAnsi="Tahoma" w:cs="Tahoma"/>
          <w:szCs w:val="22"/>
          <w:u w:val="single"/>
          <w:lang w:val="el-GR"/>
        </w:rPr>
        <w:t>Διαμόρφωση συγκριτικού κόστους Προσφοράς</w:t>
      </w:r>
      <w:bookmarkEnd w:id="97"/>
      <w:bookmarkEnd w:id="98"/>
      <w:bookmarkEnd w:id="99"/>
      <w:bookmarkEnd w:id="100"/>
      <w:bookmarkEnd w:id="101"/>
      <w:bookmarkEnd w:id="102"/>
      <w:bookmarkEnd w:id="103"/>
      <w:bookmarkEnd w:id="104"/>
      <w:bookmarkEnd w:id="105"/>
      <w:bookmarkEnd w:id="106"/>
      <w:bookmarkEnd w:id="107"/>
    </w:p>
    <w:p w14:paraId="0BF775DD" w14:textId="6D47B80C" w:rsidR="0001217D" w:rsidRPr="00603221" w:rsidRDefault="0001217D" w:rsidP="0001217D">
      <w:pPr>
        <w:rPr>
          <w:rFonts w:ascii="Tahoma" w:hAnsi="Tahoma" w:cs="Tahoma"/>
          <w:szCs w:val="22"/>
          <w:lang w:val="el-GR"/>
        </w:rPr>
      </w:pPr>
      <w:r w:rsidRPr="00603221">
        <w:rPr>
          <w:rFonts w:ascii="Tahoma" w:hAnsi="Tahoma" w:cs="Tahoma"/>
          <w:szCs w:val="22"/>
          <w:lang w:val="el-GR"/>
        </w:rPr>
        <w:t>Το συγκριτικό κόστος Κ κάθε Προσφοράς</w:t>
      </w:r>
      <w:r w:rsidR="00EA271F">
        <w:rPr>
          <w:rFonts w:ascii="Tahoma" w:hAnsi="Tahoma" w:cs="Tahoma"/>
          <w:szCs w:val="22"/>
          <w:lang w:val="el-GR"/>
        </w:rPr>
        <w:t xml:space="preserve">, για έκαστο Τμήμα, </w:t>
      </w:r>
      <w:r w:rsidRPr="00603221">
        <w:rPr>
          <w:rFonts w:ascii="Tahoma" w:hAnsi="Tahoma" w:cs="Tahoma"/>
          <w:szCs w:val="22"/>
          <w:lang w:val="el-GR"/>
        </w:rPr>
        <w:t xml:space="preserve">περιλαμβάνει: </w:t>
      </w:r>
    </w:p>
    <w:p w14:paraId="2F715AA1" w14:textId="502CA581" w:rsidR="0001217D" w:rsidRPr="00A0278E" w:rsidRDefault="0001217D" w:rsidP="00991EF2">
      <w:pPr>
        <w:numPr>
          <w:ilvl w:val="0"/>
          <w:numId w:val="12"/>
        </w:numPr>
        <w:suppressAutoHyphens w:val="0"/>
        <w:rPr>
          <w:rFonts w:ascii="Tahoma" w:hAnsi="Tahoma" w:cs="Tahoma"/>
          <w:szCs w:val="22"/>
          <w:lang w:val="el-GR"/>
        </w:rPr>
      </w:pPr>
      <w:r w:rsidRPr="004B20B2">
        <w:rPr>
          <w:rFonts w:ascii="Tahoma" w:hAnsi="Tahoma" w:cs="Tahoma"/>
          <w:szCs w:val="22"/>
          <w:lang w:val="el-GR"/>
        </w:rPr>
        <w:t xml:space="preserve">το </w:t>
      </w:r>
      <w:r w:rsidRPr="00A0278E">
        <w:rPr>
          <w:rFonts w:ascii="Tahoma" w:hAnsi="Tahoma" w:cs="Tahoma"/>
          <w:szCs w:val="22"/>
          <w:lang w:val="el-GR"/>
        </w:rPr>
        <w:t xml:space="preserve">συνολικό κόστος για </w:t>
      </w:r>
      <w:r w:rsidR="00994B2B" w:rsidRPr="00A0278E">
        <w:rPr>
          <w:rFonts w:ascii="Tahoma" w:hAnsi="Tahoma" w:cs="Tahoma"/>
          <w:szCs w:val="22"/>
          <w:lang w:val="el-GR"/>
        </w:rPr>
        <w:t>κάθε τμήμα</w:t>
      </w:r>
      <w:r w:rsidRPr="00A0278E">
        <w:rPr>
          <w:rFonts w:ascii="Tahoma" w:hAnsi="Tahoma" w:cs="Tahoma"/>
          <w:szCs w:val="22"/>
          <w:lang w:val="el-GR"/>
        </w:rPr>
        <w:t xml:space="preserve">, χωρίς ΦΠΑ {βλ. </w:t>
      </w:r>
      <w:r w:rsidR="00EA271F" w:rsidRPr="00A0278E">
        <w:rPr>
          <w:rFonts w:ascii="Tahoma" w:hAnsi="Tahoma" w:cs="Tahoma"/>
          <w:szCs w:val="22"/>
          <w:lang w:val="el-GR"/>
        </w:rPr>
        <w:fldChar w:fldCharType="begin"/>
      </w:r>
      <w:r w:rsidR="00EA271F" w:rsidRPr="00A0278E">
        <w:rPr>
          <w:rFonts w:ascii="Tahoma" w:hAnsi="Tahoma" w:cs="Tahoma"/>
          <w:szCs w:val="22"/>
          <w:lang w:val="el-GR"/>
        </w:rPr>
        <w:instrText xml:space="preserve"> REF _Ref510087099 \h </w:instrText>
      </w:r>
      <w:r w:rsidR="00FA0D1E" w:rsidRPr="00A0278E">
        <w:rPr>
          <w:rFonts w:ascii="Tahoma" w:hAnsi="Tahoma" w:cs="Tahoma"/>
          <w:szCs w:val="22"/>
          <w:lang w:val="el-GR"/>
        </w:rPr>
        <w:instrText xml:space="preserve"> \* MERGEFORMAT </w:instrText>
      </w:r>
      <w:r w:rsidR="00EA271F" w:rsidRPr="00A0278E">
        <w:rPr>
          <w:rFonts w:ascii="Tahoma" w:hAnsi="Tahoma" w:cs="Tahoma"/>
          <w:szCs w:val="22"/>
          <w:lang w:val="el-GR"/>
        </w:rPr>
      </w:r>
      <w:r w:rsidR="00EA271F" w:rsidRPr="00A0278E">
        <w:rPr>
          <w:rFonts w:ascii="Tahoma" w:hAnsi="Tahoma" w:cs="Tahoma"/>
          <w:szCs w:val="22"/>
          <w:lang w:val="el-GR"/>
        </w:rPr>
        <w:fldChar w:fldCharType="separate"/>
      </w:r>
      <w:r w:rsidR="00CA3E14" w:rsidRPr="00560F44">
        <w:rPr>
          <w:rFonts w:ascii="Tahoma" w:hAnsi="Tahoma" w:cs="Tahoma"/>
          <w:lang w:val="el-GR"/>
        </w:rPr>
        <w:t xml:space="preserve">ΠΑΡΑΡΤΗΜΑ </w:t>
      </w:r>
      <w:r w:rsidR="00CA3E14" w:rsidRPr="00560F44">
        <w:rPr>
          <w:rFonts w:ascii="Tahoma" w:hAnsi="Tahoma" w:cs="Tahoma"/>
        </w:rPr>
        <w:t>VI</w:t>
      </w:r>
      <w:r w:rsidR="00CA3E14" w:rsidRPr="00560F44">
        <w:rPr>
          <w:rFonts w:ascii="Tahoma" w:hAnsi="Tahoma" w:cs="Tahoma"/>
          <w:lang w:val="el-GR"/>
        </w:rPr>
        <w:t xml:space="preserve"> – Υπόδειγμα Οικονομικής Προσφοράς</w:t>
      </w:r>
      <w:r w:rsidR="00EA271F" w:rsidRPr="00A0278E">
        <w:rPr>
          <w:rFonts w:ascii="Tahoma" w:hAnsi="Tahoma" w:cs="Tahoma"/>
          <w:szCs w:val="22"/>
          <w:lang w:val="el-GR"/>
        </w:rPr>
        <w:fldChar w:fldCharType="end"/>
      </w:r>
      <w:r w:rsidRPr="00A0278E">
        <w:rPr>
          <w:rFonts w:ascii="Tahoma" w:hAnsi="Tahoma" w:cs="Tahoma"/>
          <w:szCs w:val="22"/>
          <w:lang w:val="el-GR"/>
        </w:rPr>
        <w:t xml:space="preserve"> </w:t>
      </w:r>
      <w:r w:rsidR="00EA271F" w:rsidRPr="00A0278E">
        <w:rPr>
          <w:rFonts w:ascii="Tahoma" w:hAnsi="Tahoma" w:cs="Tahoma"/>
          <w:szCs w:val="22"/>
          <w:lang w:val="el-GR"/>
        </w:rPr>
        <w:t>}</w:t>
      </w:r>
    </w:p>
    <w:p w14:paraId="0946ED81" w14:textId="77777777" w:rsidR="0001217D" w:rsidRPr="00603221" w:rsidRDefault="0001217D" w:rsidP="0001217D">
      <w:pPr>
        <w:ind w:left="60"/>
        <w:rPr>
          <w:rFonts w:ascii="Tahoma" w:hAnsi="Tahoma" w:cs="Tahoma"/>
          <w:szCs w:val="22"/>
          <w:lang w:val="el-GR"/>
        </w:rPr>
      </w:pPr>
      <w:r w:rsidRPr="00603221">
        <w:rPr>
          <w:rFonts w:ascii="Tahoma" w:hAnsi="Tahoma" w:cs="Tahoma"/>
          <w:szCs w:val="22"/>
          <w:lang w:val="el-GR"/>
        </w:rPr>
        <w:lastRenderedPageBreak/>
        <w:t xml:space="preserve">όπως προκύπτει από τους Πίνακες Οικονομικής Προσφοράς του υποψηφίου </w:t>
      </w:r>
      <w:r w:rsidR="007F03FD" w:rsidRPr="00603221">
        <w:rPr>
          <w:rFonts w:ascii="Tahoma" w:hAnsi="Tahoma" w:cs="Tahoma"/>
          <w:szCs w:val="22"/>
          <w:lang w:val="el-GR"/>
        </w:rPr>
        <w:t xml:space="preserve">Οικονομικού Φορέα </w:t>
      </w:r>
      <w:r w:rsidRPr="00603221">
        <w:rPr>
          <w:rFonts w:ascii="Tahoma" w:hAnsi="Tahoma" w:cs="Tahoma"/>
          <w:szCs w:val="22"/>
          <w:lang w:val="el-GR"/>
        </w:rPr>
        <w:t xml:space="preserve">. </w:t>
      </w:r>
    </w:p>
    <w:p w14:paraId="0981DD9E" w14:textId="3E67A2A9" w:rsidR="008338F0" w:rsidRPr="00603221" w:rsidRDefault="008338F0">
      <w:pPr>
        <w:rPr>
          <w:rFonts w:ascii="Tahoma" w:hAnsi="Tahoma" w:cs="Tahoma"/>
          <w:i/>
          <w:iCs/>
          <w:color w:val="5B9BD5"/>
          <w:szCs w:val="22"/>
          <w:lang w:val="el-GR"/>
        </w:rPr>
      </w:pPr>
    </w:p>
    <w:p w14:paraId="561FBC75" w14:textId="77777777" w:rsidR="00221291" w:rsidRPr="00603221" w:rsidRDefault="00221291">
      <w:pPr>
        <w:suppressAutoHyphens w:val="0"/>
        <w:spacing w:after="0"/>
        <w:jc w:val="left"/>
        <w:rPr>
          <w:rFonts w:ascii="Tahoma" w:hAnsi="Tahoma" w:cs="Tahoma"/>
          <w:szCs w:val="22"/>
          <w:lang w:val="el-GR"/>
        </w:rPr>
      </w:pPr>
      <w:r w:rsidRPr="00603221">
        <w:rPr>
          <w:rFonts w:ascii="Tahoma" w:hAnsi="Tahoma" w:cs="Tahoma"/>
          <w:szCs w:val="22"/>
          <w:lang w:val="el-GR"/>
        </w:rPr>
        <w:br w:type="page"/>
      </w:r>
    </w:p>
    <w:p w14:paraId="1A8DA7FA" w14:textId="77777777" w:rsidR="004629AE" w:rsidRPr="00603221" w:rsidRDefault="004629AE">
      <w:pPr>
        <w:rPr>
          <w:rFonts w:ascii="Tahoma" w:hAnsi="Tahoma" w:cs="Tahoma"/>
          <w:szCs w:val="22"/>
          <w:lang w:val="el-GR"/>
        </w:rPr>
      </w:pPr>
    </w:p>
    <w:p w14:paraId="4771E2A2" w14:textId="77777777"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tab/>
      </w:r>
      <w:bookmarkStart w:id="108" w:name="_Toc56418696"/>
      <w:r w:rsidRPr="00603221">
        <w:rPr>
          <w:rFonts w:ascii="Tahoma" w:hAnsi="Tahoma" w:cs="Tahoma"/>
          <w:sz w:val="22"/>
          <w:lang w:val="el-GR"/>
        </w:rPr>
        <w:t>Κατάρτιση - Περιεχόμενο Προσφορών</w:t>
      </w:r>
      <w:bookmarkEnd w:id="108"/>
    </w:p>
    <w:p w14:paraId="77103F42" w14:textId="77777777" w:rsidR="008338F0" w:rsidRPr="00603221" w:rsidRDefault="003355E7" w:rsidP="00991EF2">
      <w:pPr>
        <w:pStyle w:val="4"/>
        <w:numPr>
          <w:ilvl w:val="2"/>
          <w:numId w:val="11"/>
        </w:numPr>
        <w:rPr>
          <w:rFonts w:ascii="Tahoma" w:hAnsi="Tahoma" w:cs="Tahoma"/>
          <w:szCs w:val="22"/>
          <w:lang w:val="el-GR"/>
        </w:rPr>
      </w:pPr>
      <w:bookmarkStart w:id="109" w:name="_Ref496542253"/>
      <w:bookmarkStart w:id="110" w:name="_Toc56418697"/>
      <w:r w:rsidRPr="00603221">
        <w:rPr>
          <w:rFonts w:ascii="Tahoma" w:hAnsi="Tahoma" w:cs="Tahoma"/>
          <w:szCs w:val="22"/>
          <w:lang w:val="el-GR"/>
        </w:rPr>
        <w:t>Γενικοί όροι υποβολής προσφορών</w:t>
      </w:r>
      <w:bookmarkEnd w:id="109"/>
      <w:bookmarkEnd w:id="110"/>
    </w:p>
    <w:p w14:paraId="4557C215" w14:textId="321BF79F" w:rsidR="008338F0" w:rsidRPr="00603221" w:rsidRDefault="003355E7">
      <w:pPr>
        <w:rPr>
          <w:rFonts w:ascii="Tahoma" w:hAnsi="Tahoma" w:cs="Tahoma"/>
          <w:szCs w:val="22"/>
          <w:lang w:val="el-GR"/>
        </w:rPr>
      </w:pPr>
      <w:r w:rsidRPr="00603221">
        <w:rPr>
          <w:rFonts w:ascii="Tahoma" w:hAnsi="Tahoma" w:cs="Tahoma"/>
          <w:szCs w:val="22"/>
          <w:lang w:val="el-GR"/>
        </w:rPr>
        <w:t xml:space="preserve">Οι προσφορές υποβάλλονται με βάση τις απαιτήσεις της </w:t>
      </w:r>
      <w:r w:rsidR="00893B0F" w:rsidRPr="00603221">
        <w:rPr>
          <w:rFonts w:ascii="Tahoma" w:hAnsi="Tahoma" w:cs="Tahoma"/>
          <w:szCs w:val="22"/>
          <w:lang w:val="el-GR"/>
        </w:rPr>
        <w:t xml:space="preserve">παρούσας </w:t>
      </w:r>
      <w:r w:rsidRPr="00603221">
        <w:rPr>
          <w:rFonts w:ascii="Tahoma" w:hAnsi="Tahoma" w:cs="Tahoma"/>
          <w:szCs w:val="22"/>
          <w:lang w:val="el-GR"/>
        </w:rPr>
        <w:t>Διακήρυξης, για</w:t>
      </w:r>
      <w:r w:rsidR="00E1337D" w:rsidRPr="00603221">
        <w:rPr>
          <w:rFonts w:ascii="Tahoma" w:hAnsi="Tahoma" w:cs="Tahoma"/>
          <w:szCs w:val="22"/>
          <w:lang w:val="el-GR"/>
        </w:rPr>
        <w:t xml:space="preserve"> </w:t>
      </w:r>
      <w:r w:rsidRPr="00603221">
        <w:rPr>
          <w:rFonts w:ascii="Tahoma" w:hAnsi="Tahoma" w:cs="Tahoma"/>
          <w:szCs w:val="22"/>
          <w:lang w:val="el-GR"/>
        </w:rPr>
        <w:t xml:space="preserve">όλες τις περιγραφόμενες υπηρεσίες. </w:t>
      </w:r>
    </w:p>
    <w:p w14:paraId="52BD8A40" w14:textId="437E32AB" w:rsidR="008338F0" w:rsidRPr="00603221" w:rsidRDefault="003355E7">
      <w:pPr>
        <w:rPr>
          <w:rFonts w:ascii="Tahoma" w:hAnsi="Tahoma" w:cs="Tahoma"/>
          <w:color w:val="000000"/>
          <w:szCs w:val="22"/>
          <w:lang w:val="el-GR" w:eastAsia="el-GR"/>
        </w:rPr>
      </w:pPr>
      <w:r w:rsidRPr="00603221">
        <w:rPr>
          <w:rFonts w:ascii="Tahoma" w:hAnsi="Tahoma" w:cs="Tahoma"/>
          <w:szCs w:val="22"/>
          <w:lang w:val="el-GR"/>
        </w:rPr>
        <w:t>Δεν επιτρέπονται εναλλακτικές προσφορές</w:t>
      </w:r>
      <w:r w:rsidR="00893B0F" w:rsidRPr="00603221">
        <w:rPr>
          <w:rFonts w:ascii="Tahoma" w:hAnsi="Tahoma" w:cs="Tahoma"/>
          <w:i/>
          <w:iCs/>
          <w:color w:val="5B9BD5"/>
          <w:szCs w:val="22"/>
          <w:lang w:val="el-GR"/>
        </w:rPr>
        <w:t>.</w:t>
      </w:r>
    </w:p>
    <w:p w14:paraId="4C6DA54C" w14:textId="77777777" w:rsidR="008338F0" w:rsidRPr="00603221" w:rsidRDefault="003355E7">
      <w:pPr>
        <w:rPr>
          <w:rFonts w:ascii="Tahoma" w:hAnsi="Tahoma" w:cs="Tahoma"/>
          <w:szCs w:val="22"/>
          <w:lang w:val="el-GR"/>
        </w:rPr>
      </w:pPr>
      <w:r w:rsidRPr="00603221">
        <w:rPr>
          <w:rFonts w:ascii="Tahoma" w:hAnsi="Tahoma" w:cs="Tahoma"/>
          <w:color w:val="000000"/>
          <w:szCs w:val="22"/>
          <w:lang w:val="el-GR" w:eastAsia="el-GR"/>
        </w:rPr>
        <w:t xml:space="preserve">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w:t>
      </w:r>
      <w:r w:rsidRPr="00603221">
        <w:rPr>
          <w:rFonts w:ascii="Tahoma" w:hAnsi="Tahoma" w:cs="Tahoma"/>
          <w:color w:val="000000"/>
          <w:szCs w:val="22"/>
          <w:lang w:val="el-GR" w:eastAsia="el-GR"/>
        </w:rPr>
        <w:lastRenderedPageBreak/>
        <w:t>κατανομής αμοιβής μεταξύ τους) κάθε μέλους της ένωσης, καθώς και ο εκπρόσωπος/συντονιστής αυτής.</w:t>
      </w:r>
    </w:p>
    <w:p w14:paraId="256B2B9A" w14:textId="77777777" w:rsidR="008338F0" w:rsidRPr="00603221" w:rsidRDefault="003355E7" w:rsidP="00991EF2">
      <w:pPr>
        <w:pStyle w:val="4"/>
        <w:numPr>
          <w:ilvl w:val="2"/>
          <w:numId w:val="11"/>
        </w:numPr>
        <w:rPr>
          <w:rFonts w:ascii="Tahoma" w:hAnsi="Tahoma" w:cs="Tahoma"/>
          <w:szCs w:val="22"/>
          <w:lang w:val="el-GR"/>
        </w:rPr>
      </w:pPr>
      <w:bookmarkStart w:id="111" w:name="_Ref496542299"/>
      <w:bookmarkStart w:id="112" w:name="_Toc56418698"/>
      <w:r w:rsidRPr="00603221">
        <w:rPr>
          <w:rFonts w:ascii="Tahoma" w:hAnsi="Tahoma" w:cs="Tahoma"/>
          <w:szCs w:val="22"/>
          <w:lang w:val="el-GR"/>
        </w:rPr>
        <w:t>Χρόνος και Τρόπος υποβολής προσφορών</w:t>
      </w:r>
      <w:bookmarkEnd w:id="111"/>
      <w:bookmarkEnd w:id="112"/>
      <w:r w:rsidRPr="00603221">
        <w:rPr>
          <w:rFonts w:ascii="Tahoma" w:hAnsi="Tahoma" w:cs="Tahoma"/>
          <w:szCs w:val="22"/>
          <w:lang w:val="el-GR"/>
        </w:rPr>
        <w:t xml:space="preserve"> </w:t>
      </w:r>
    </w:p>
    <w:p w14:paraId="1B74885E" w14:textId="77777777" w:rsidR="008338F0" w:rsidRPr="00603221" w:rsidRDefault="003355E7">
      <w:pPr>
        <w:rPr>
          <w:rFonts w:ascii="Tahoma" w:hAnsi="Tahoma" w:cs="Tahoma"/>
          <w:b/>
          <w:i/>
          <w:iCs/>
          <w:color w:val="5B9BD5"/>
          <w:szCs w:val="22"/>
          <w:lang w:val="el-GR"/>
        </w:rPr>
      </w:pPr>
      <w:r w:rsidRPr="00603221">
        <w:rPr>
          <w:rFonts w:ascii="Tahoma" w:hAnsi="Tahoma" w:cs="Tahoma"/>
          <w:szCs w:val="22"/>
          <w:lang w:val="el-GR"/>
        </w:rPr>
        <w:t xml:space="preserve">Χρόνος και τρόπος υποβολής Προσφορών </w:t>
      </w:r>
    </w:p>
    <w:p w14:paraId="7D041423" w14:textId="315C2575" w:rsidR="00893B0F" w:rsidRPr="00E46C13" w:rsidRDefault="00893B0F" w:rsidP="00991EF2">
      <w:pPr>
        <w:pStyle w:val="aff"/>
        <w:numPr>
          <w:ilvl w:val="3"/>
          <w:numId w:val="11"/>
        </w:numPr>
        <w:tabs>
          <w:tab w:val="left" w:pos="0"/>
          <w:tab w:val="left" w:pos="284"/>
        </w:tabs>
        <w:spacing w:before="240"/>
        <w:ind w:left="0" w:firstLine="0"/>
        <w:rPr>
          <w:rFonts w:ascii="Tahoma" w:hAnsi="Tahoma" w:cs="Tahoma"/>
          <w:color w:val="000000"/>
          <w:szCs w:val="22"/>
          <w:lang w:val="el-GR"/>
        </w:rPr>
      </w:pPr>
      <w:r w:rsidRPr="00E46C13">
        <w:rPr>
          <w:rFonts w:ascii="Tahoma" w:hAnsi="Tahoma" w:cs="Tahoma"/>
          <w:szCs w:val="22"/>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C30365">
        <w:rPr>
          <w:rFonts w:ascii="Tahoma" w:hAnsi="Tahoma" w:cs="Tahoma"/>
          <w:szCs w:val="22"/>
          <w:lang w:val="el-GR"/>
        </w:rPr>
        <w:t xml:space="preserve"> </w:t>
      </w:r>
      <w:r w:rsidR="00C30365" w:rsidRPr="00E46C13">
        <w:rPr>
          <w:rFonts w:ascii="Tahoma" w:hAnsi="Tahoma" w:cs="Tahoma"/>
          <w:szCs w:val="22"/>
          <w:lang w:val="el-GR"/>
        </w:rPr>
        <w:t>(</w:t>
      </w:r>
      <w:r w:rsidR="00C30365" w:rsidRPr="00C20D1D">
        <w:rPr>
          <w:rFonts w:ascii="Tahoma" w:hAnsi="Tahoma" w:cs="Tahoma"/>
          <w:szCs w:val="22"/>
          <w:lang w:val="el-GR"/>
        </w:rPr>
        <w:t xml:space="preserve">άρθρο </w:t>
      </w:r>
      <w:r w:rsidR="009B06F5">
        <w:rPr>
          <w:rFonts w:ascii="Tahoma" w:hAnsi="Tahoma" w:cs="Tahoma"/>
          <w:szCs w:val="22"/>
          <w:lang w:val="el-GR"/>
        </w:rPr>
        <w:t>1.5</w:t>
      </w:r>
      <w:r w:rsidR="00C30365" w:rsidRPr="00E46C13">
        <w:rPr>
          <w:rFonts w:ascii="Tahoma" w:hAnsi="Tahoma" w:cs="Tahoma"/>
          <w:szCs w:val="22"/>
          <w:lang w:val="el-GR"/>
        </w:rPr>
        <w:t>),</w:t>
      </w:r>
      <w:r w:rsidRPr="00E46C13">
        <w:rPr>
          <w:rFonts w:ascii="Tahoma" w:hAnsi="Tahoma" w:cs="Tahoma"/>
          <w:szCs w:val="22"/>
          <w:lang w:val="el-GR"/>
        </w:rPr>
        <w:t xml:space="preserve"> στην </w:t>
      </w:r>
      <w:r w:rsidRPr="00E46C13">
        <w:rPr>
          <w:rFonts w:ascii="Tahoma" w:hAnsi="Tahoma" w:cs="Tahoma"/>
          <w:color w:val="000000"/>
          <w:szCs w:val="22"/>
          <w:lang w:val="el-GR"/>
        </w:rPr>
        <w:t>Ελληνική</w:t>
      </w:r>
      <w:r w:rsidRPr="00E46C13">
        <w:rPr>
          <w:rFonts w:ascii="Tahoma" w:hAnsi="Tahoma" w:cs="Tahoma"/>
          <w:szCs w:val="22"/>
          <w:lang w:val="el-GR"/>
        </w:rPr>
        <w:t xml:space="preserve"> Γλώσσα, σε ηλεκτρονικό φάκελο, σύμφωνα με τα αναφερόμενα στο ν.4412/2016 , ιδίως άρθρα 36 και 37 και την Υπουργική Απόφαση αριθμ. 56902/215 «</w:t>
      </w:r>
      <w:r w:rsidRPr="00E46C13">
        <w:rPr>
          <w:rFonts w:ascii="Tahoma" w:hAnsi="Tahoma" w:cs="Tahoma"/>
          <w:i/>
          <w:iCs/>
          <w:szCs w:val="22"/>
          <w:lang w:val="el-GR"/>
        </w:rPr>
        <w:t>Τεχνικές λεπτομέρειες και διαδικασίες λειτουργίας του Εθνικού Συστήματος Ηλεκτρονικών Δημοσίων Συμβάσεων</w:t>
      </w:r>
      <w:r w:rsidRPr="00E46C13">
        <w:rPr>
          <w:rFonts w:ascii="Tahoma" w:hAnsi="Tahoma" w:cs="Tahoma"/>
          <w:i/>
          <w:szCs w:val="22"/>
          <w:lang w:val="el-GR"/>
        </w:rPr>
        <w:t xml:space="preserve"> (Ε.Σ.Η.ΔΗ.Σ</w:t>
      </w:r>
      <w:r w:rsidRPr="00E46C13">
        <w:rPr>
          <w:rFonts w:ascii="Tahoma" w:hAnsi="Tahoma" w:cs="Tahoma"/>
          <w:szCs w:val="22"/>
          <w:lang w:val="el-GR"/>
        </w:rPr>
        <w:t>)».</w:t>
      </w:r>
    </w:p>
    <w:p w14:paraId="4B798C6B" w14:textId="77777777" w:rsidR="00C30365" w:rsidRDefault="00893B0F" w:rsidP="00E46C13">
      <w:pPr>
        <w:suppressAutoHyphens w:val="0"/>
        <w:autoSpaceDE w:val="0"/>
        <w:spacing w:after="0"/>
        <w:rPr>
          <w:rFonts w:ascii="Tahoma" w:hAnsi="Tahoma" w:cs="Tahoma"/>
          <w:color w:val="000000"/>
          <w:szCs w:val="22"/>
          <w:lang w:val="el-GR"/>
        </w:rPr>
      </w:pPr>
      <w:r w:rsidRPr="00603221">
        <w:rPr>
          <w:rFonts w:ascii="Tahoma" w:hAnsi="Tahoma" w:cs="Tahoma"/>
          <w:color w:val="000000"/>
          <w:szCs w:val="22"/>
          <w:lang w:val="el-GR"/>
        </w:rPr>
        <w:lastRenderedPageBreak/>
        <w:t>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sidRPr="00603221">
        <w:rPr>
          <w:rFonts w:ascii="Tahoma" w:hAnsi="Tahoma" w:cs="Tahoma"/>
          <w:i/>
          <w:iCs/>
          <w:color w:val="000000"/>
          <w:szCs w:val="22"/>
          <w:lang w:val="el-GR"/>
        </w:rPr>
        <w:t>Τεχνικές λεπτομέρειες και διαδικασίες λειτουργίας του Εθνικού Συστήματος Ηλεκτρονικών Δημοσίων Συμβάσεων</w:t>
      </w:r>
      <w:r w:rsidRPr="00603221">
        <w:rPr>
          <w:rFonts w:ascii="Tahoma" w:hAnsi="Tahoma" w:cs="Tahoma"/>
          <w:color w:val="000000"/>
          <w:szCs w:val="22"/>
          <w:lang w:val="el-GR"/>
        </w:rPr>
        <w:t xml:space="preserve"> (Ε.Σ.Η.ΔΗ.Σ)» και να εγγραφούν στο ηλεκτρονικό σύστημα (ΕΣΗΔΗΣ- Διαδικτυακή πύλη www.promitheus.gov.gr) ακολουθώντας την διαδικασία εγγραφής του άρθρου 5 της ίδιας Υ.Α.</w:t>
      </w:r>
    </w:p>
    <w:p w14:paraId="20858791" w14:textId="110CB75F" w:rsidR="000C4B25" w:rsidRPr="00E46C13" w:rsidRDefault="00C30365" w:rsidP="00E46C13">
      <w:pPr>
        <w:suppressAutoHyphens w:val="0"/>
        <w:autoSpaceDE w:val="0"/>
        <w:spacing w:after="0"/>
        <w:rPr>
          <w:lang w:val="el-GR"/>
        </w:rPr>
      </w:pPr>
      <w:r w:rsidRPr="00C20D1D">
        <w:rPr>
          <w:rFonts w:ascii="Tahoma" w:hAnsi="Tahoma" w:cs="Tahoma"/>
          <w:color w:val="000000"/>
          <w:szCs w:val="22"/>
          <w:lang w:val="el-GR"/>
        </w:rPr>
        <w:t xml:space="preserve">Επισημαίνεται ότι, οι αλλοδαποί οικονομικοί φορείς δεν έχουν την υποχρέωση να υπογράφουν τα δικαιολογητικά που υποβάλλουν με την προσφορά </w:t>
      </w:r>
      <w:r w:rsidRPr="00C20D1D">
        <w:rPr>
          <w:rFonts w:ascii="Tahoma" w:hAnsi="Tahoma" w:cs="Tahoma"/>
          <w:color w:val="000000"/>
          <w:szCs w:val="22"/>
          <w:lang w:val="el-GR"/>
        </w:rPr>
        <w:lastRenderedPageBreak/>
        <w:t>τους, με χρήση προηγμένης ηλεκτρονικής υπογραφής, αλλά μπορεί να τα αυθεντικοποιούν με οποιονδήποτε άλλο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αίτηση συμμετοχής συνοδεύεται με υπεύθυνη δήλωση στην οποία δηλώνεται ότι στην χώρα προέλευσης δεν προβλέπεται η χρήση  προηγμένης ψηφιακής υπογραφής ή ότι στην χώρα προέλευσης δεν είναι υποχρεωτική η χρήση προηγμένης ψηφιακής υπογραφής για την συμμετοχή σε διαδικασίες σύναψης δημοσίων συμβάσεων. Η υπεύθυνη δήλωση του προηγούμενου εδαφίου φέρει υπογραφή έως και δέκα (10) ημέρες πριν την καταληκτική ημερομηνία υποβολής των προσφορών.</w:t>
      </w:r>
      <w:r w:rsidR="00893B0F" w:rsidRPr="00603221">
        <w:rPr>
          <w:rFonts w:ascii="Tahoma" w:hAnsi="Tahoma" w:cs="Tahoma"/>
          <w:color w:val="000000"/>
          <w:szCs w:val="22"/>
          <w:lang w:val="el-GR"/>
        </w:rPr>
        <w:t xml:space="preserve"> </w:t>
      </w:r>
    </w:p>
    <w:p w14:paraId="3DAE7B1A" w14:textId="77777777" w:rsidR="00893B0F" w:rsidRPr="00603221" w:rsidRDefault="00893B0F" w:rsidP="00991EF2">
      <w:pPr>
        <w:pStyle w:val="aff"/>
        <w:numPr>
          <w:ilvl w:val="3"/>
          <w:numId w:val="11"/>
        </w:numPr>
        <w:tabs>
          <w:tab w:val="left" w:pos="0"/>
          <w:tab w:val="left" w:pos="284"/>
          <w:tab w:val="left" w:pos="567"/>
        </w:tabs>
        <w:spacing w:before="240"/>
        <w:ind w:left="0" w:firstLine="0"/>
        <w:rPr>
          <w:rFonts w:ascii="Tahoma" w:hAnsi="Tahoma" w:cs="Tahoma"/>
          <w:szCs w:val="22"/>
          <w:lang w:val="el-GR"/>
        </w:rPr>
      </w:pPr>
      <w:r w:rsidRPr="00603221">
        <w:rPr>
          <w:rFonts w:ascii="Tahoma" w:hAnsi="Tahoma" w:cs="Tahoma"/>
          <w:szCs w:val="22"/>
          <w:lang w:val="el-GR"/>
        </w:rPr>
        <w:t xml:space="preserve">Ο χρόνος υποβολής της προσφοράς και οποιαδήποτε ηλεκτρονική επικοινωνία μέσω του συστήματος βεβαιώνεται αυτόματα από </w:t>
      </w:r>
      <w:r w:rsidRPr="00603221">
        <w:rPr>
          <w:rFonts w:ascii="Tahoma" w:hAnsi="Tahoma" w:cs="Tahoma"/>
          <w:szCs w:val="22"/>
          <w:lang w:val="el-GR"/>
        </w:rPr>
        <w:lastRenderedPageBreak/>
        <w:t>το σύστημα με υπηρεσίες χρονοσήμανσης, σύμφωνα με τα οριζόμενα στο άρθρο 37 του ν. 4412/2016 και το άρθρο 9 της ως άνω Υπουργικής Απόφασης.</w:t>
      </w:r>
    </w:p>
    <w:p w14:paraId="69B55B7A" w14:textId="77777777" w:rsidR="00893B0F" w:rsidRPr="00603221" w:rsidRDefault="00893B0F" w:rsidP="00893B0F">
      <w:pPr>
        <w:rPr>
          <w:rFonts w:ascii="Tahoma" w:hAnsi="Tahoma" w:cs="Tahoma"/>
          <w:b/>
          <w:bCs/>
          <w:szCs w:val="22"/>
          <w:lang w:val="el-GR"/>
        </w:rPr>
      </w:pPr>
      <w:r w:rsidRPr="00603221">
        <w:rPr>
          <w:rFonts w:ascii="Tahoma" w:hAnsi="Tahoma" w:cs="Tahoma"/>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rFonts w:ascii="Tahoma" w:hAnsi="Tahoma"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6D8338A6" w14:textId="77777777" w:rsidR="00893B0F" w:rsidRPr="00603221" w:rsidRDefault="00893B0F" w:rsidP="00991EF2">
      <w:pPr>
        <w:pStyle w:val="aff"/>
        <w:numPr>
          <w:ilvl w:val="3"/>
          <w:numId w:val="11"/>
        </w:numPr>
        <w:tabs>
          <w:tab w:val="left" w:pos="0"/>
          <w:tab w:val="left" w:pos="284"/>
        </w:tabs>
        <w:spacing w:before="240"/>
        <w:ind w:left="0" w:firstLine="0"/>
        <w:rPr>
          <w:rFonts w:ascii="Tahoma" w:hAnsi="Tahoma" w:cs="Tahoma"/>
          <w:szCs w:val="22"/>
          <w:lang w:val="el-GR"/>
        </w:rPr>
      </w:pPr>
      <w:r w:rsidRPr="00603221">
        <w:rPr>
          <w:rFonts w:ascii="Tahoma" w:hAnsi="Tahoma" w:cs="Tahoma"/>
          <w:szCs w:val="22"/>
          <w:lang w:val="el-GR"/>
        </w:rPr>
        <w:t xml:space="preserve">Οι οικονομικοί φορείς υποβάλλουν με την προσφορά τους τα ακόλουθα: </w:t>
      </w:r>
    </w:p>
    <w:p w14:paraId="5E2136A2" w14:textId="77777777" w:rsidR="00893B0F" w:rsidRPr="00603221" w:rsidRDefault="00893B0F" w:rsidP="00893B0F">
      <w:pPr>
        <w:rPr>
          <w:rFonts w:ascii="Tahoma" w:hAnsi="Tahoma" w:cs="Tahoma"/>
          <w:szCs w:val="22"/>
          <w:lang w:val="el-GR"/>
        </w:rPr>
      </w:pPr>
      <w:r w:rsidRPr="00603221">
        <w:rPr>
          <w:rFonts w:ascii="Tahoma" w:hAnsi="Tahoma" w:cs="Tahoma"/>
          <w:szCs w:val="22"/>
          <w:lang w:val="el-GR"/>
        </w:rPr>
        <w:t>(α) έναν (υπο)φάκελο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w:t>
      </w:r>
      <w:r w:rsidR="00E1337D" w:rsidRPr="00603221">
        <w:rPr>
          <w:rFonts w:ascii="Tahoma" w:hAnsi="Tahoma" w:cs="Tahoma"/>
          <w:szCs w:val="22"/>
          <w:lang w:val="el-GR"/>
        </w:rPr>
        <w:t xml:space="preserve"> </w:t>
      </w:r>
      <w:r w:rsidRPr="00603221">
        <w:rPr>
          <w:rFonts w:ascii="Tahoma" w:hAnsi="Tahoma" w:cs="Tahoma"/>
          <w:szCs w:val="22"/>
          <w:lang w:val="el-GR"/>
        </w:rPr>
        <w:t>σύμφωνα με τις διατάξεις της κείμενης νομοθεσίας και την παρούσα.</w:t>
      </w:r>
    </w:p>
    <w:p w14:paraId="3B39C848" w14:textId="77777777" w:rsidR="00893B0F" w:rsidRPr="00603221" w:rsidRDefault="00893B0F" w:rsidP="00893B0F">
      <w:pPr>
        <w:rPr>
          <w:rFonts w:ascii="Tahoma" w:hAnsi="Tahoma" w:cs="Tahoma"/>
          <w:szCs w:val="22"/>
          <w:lang w:val="el-GR"/>
        </w:rPr>
      </w:pPr>
      <w:r w:rsidRPr="00603221">
        <w:rPr>
          <w:rFonts w:ascii="Tahoma" w:hAnsi="Tahoma" w:cs="Tahoma"/>
          <w:szCs w:val="22"/>
          <w:lang w:val="el-GR"/>
        </w:rPr>
        <w:lastRenderedPageBreak/>
        <w:t>(β) έναν (υπο)φάκελο με την ένδειξη</w:t>
      </w:r>
      <w:r w:rsidR="00E1337D" w:rsidRPr="00603221">
        <w:rPr>
          <w:rFonts w:ascii="Tahoma" w:hAnsi="Tahoma" w:cs="Tahoma"/>
          <w:szCs w:val="22"/>
          <w:lang w:val="el-GR"/>
        </w:rPr>
        <w:t xml:space="preserve"> </w:t>
      </w:r>
      <w:r w:rsidRPr="00603221">
        <w:rPr>
          <w:rFonts w:ascii="Tahoma" w:hAnsi="Tahoma" w:cs="Tahoma"/>
          <w:szCs w:val="22"/>
          <w:lang w:val="el-GR"/>
        </w:rPr>
        <w:t>«Οικονομική Προσφορά» στον οποίο</w:t>
      </w:r>
      <w:r w:rsidR="00E1337D" w:rsidRPr="00603221">
        <w:rPr>
          <w:rFonts w:ascii="Tahoma" w:hAnsi="Tahoma" w:cs="Tahoma"/>
          <w:szCs w:val="22"/>
          <w:lang w:val="el-GR"/>
        </w:rPr>
        <w:t xml:space="preserve"> </w:t>
      </w:r>
      <w:r w:rsidRPr="00603221">
        <w:rPr>
          <w:rFonts w:ascii="Tahoma" w:hAnsi="Tahoma" w:cs="Tahoma"/>
          <w:szCs w:val="22"/>
          <w:lang w:val="el-GR"/>
        </w:rPr>
        <w:t xml:space="preserve">περιλαμβάνεται η οικονομική προσφορά του οικονομικού φορέα και τα κατά περίπτωση απαιτούμενα δικαιολογητικά. </w:t>
      </w:r>
    </w:p>
    <w:p w14:paraId="32C54D6C" w14:textId="77777777" w:rsidR="00893B0F" w:rsidRPr="00603221" w:rsidRDefault="00893B0F" w:rsidP="00893B0F">
      <w:pPr>
        <w:rPr>
          <w:rFonts w:ascii="Tahoma" w:hAnsi="Tahoma" w:cs="Tahoma"/>
          <w:szCs w:val="22"/>
          <w:lang w:val="el-GR"/>
        </w:rPr>
      </w:pPr>
      <w:r w:rsidRPr="00603221">
        <w:rPr>
          <w:rFonts w:ascii="Tahoma" w:hAnsi="Tahoma" w:cs="Tahoma"/>
          <w:szCs w:val="22"/>
          <w:lang w:val="el-GR"/>
        </w:rPr>
        <w:t>Από τον προσφέροντα σημαίνονται με χρήση του σχετικού πεδίου του συστήματος τα στοιχεία εκείνα της προσφοράς του που έχουν εμπιστευτικό χαρακτήρα</w:t>
      </w:r>
      <w:r w:rsidR="000E04A1" w:rsidRPr="00603221">
        <w:rPr>
          <w:rFonts w:ascii="Tahoma" w:hAnsi="Tahoma" w:cs="Tahoma"/>
          <w:szCs w:val="22"/>
          <w:lang w:val="el-GR"/>
        </w:rPr>
        <w:t>,</w:t>
      </w:r>
      <w:r w:rsidRPr="00603221">
        <w:rPr>
          <w:rFonts w:ascii="Tahoma" w:hAnsi="Tahoma" w:cs="Tahoma"/>
          <w:szCs w:val="22"/>
          <w:lang w:val="el-GR"/>
        </w:rPr>
        <w:t xml:space="preserve">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637E4DA" w14:textId="77777777" w:rsidR="00893B0F" w:rsidRPr="00603221" w:rsidRDefault="00893B0F" w:rsidP="00893B0F">
      <w:pPr>
        <w:rPr>
          <w:rFonts w:ascii="Tahoma" w:hAnsi="Tahoma" w:cs="Tahoma"/>
          <w:b/>
          <w:bCs/>
          <w:szCs w:val="22"/>
          <w:lang w:val="el-GR"/>
        </w:rPr>
      </w:pPr>
      <w:r w:rsidRPr="00603221">
        <w:rPr>
          <w:rFonts w:ascii="Tahoma" w:hAnsi="Tahoma" w:cs="Tahoma"/>
          <w:szCs w:val="22"/>
          <w:lang w:val="el-GR"/>
        </w:rPr>
        <w:t xml:space="preserve">Δεν χαρακτηρίζονται ως εμπιστευτικές πληροφορίες σχετικά με τις τιμές μονάδας, τις προσφερόμενες ποσότητες, την οικονομική προσφορά και τα </w:t>
      </w:r>
      <w:r w:rsidRPr="00603221">
        <w:rPr>
          <w:rFonts w:ascii="Tahoma" w:hAnsi="Tahoma" w:cs="Tahoma"/>
          <w:szCs w:val="22"/>
          <w:lang w:val="el-GR"/>
        </w:rPr>
        <w:lastRenderedPageBreak/>
        <w:t>στοιχεία της τεχνικής προσφοράς που χρησιμοποιούνται για την αξιολόγησή της.</w:t>
      </w:r>
    </w:p>
    <w:p w14:paraId="39535703" w14:textId="0FCBB953" w:rsidR="00893B0F" w:rsidRPr="00603221" w:rsidRDefault="00893B0F" w:rsidP="00991EF2">
      <w:pPr>
        <w:pStyle w:val="aff"/>
        <w:numPr>
          <w:ilvl w:val="3"/>
          <w:numId w:val="11"/>
        </w:numPr>
        <w:tabs>
          <w:tab w:val="left" w:pos="0"/>
          <w:tab w:val="left" w:pos="284"/>
        </w:tabs>
        <w:spacing w:before="240"/>
        <w:ind w:left="0" w:firstLine="0"/>
        <w:rPr>
          <w:rFonts w:ascii="Tahoma" w:hAnsi="Tahoma" w:cs="Tahoma"/>
          <w:b/>
          <w:bCs/>
          <w:szCs w:val="22"/>
          <w:lang w:val="el-GR"/>
        </w:rPr>
      </w:pPr>
      <w:r w:rsidRPr="00603221">
        <w:rPr>
          <w:rFonts w:ascii="Tahoma" w:hAnsi="Tahoma" w:cs="Tahoma"/>
          <w:szCs w:val="22"/>
          <w:lang w:val="el-GR"/>
        </w:rPr>
        <w:t>Οι οικονομικοί φορείς συντάσσουν την τεχνική και οικονομική τους προσφορά</w:t>
      </w:r>
      <w:r w:rsidR="00CA1F25" w:rsidRPr="00603221">
        <w:rPr>
          <w:rFonts w:ascii="Tahoma" w:hAnsi="Tahoma" w:cs="Tahoma"/>
          <w:i/>
          <w:iCs/>
          <w:szCs w:val="22"/>
          <w:lang w:val="el-GR"/>
        </w:rPr>
        <w:t xml:space="preserve"> </w:t>
      </w:r>
      <w:r w:rsidR="00CA1F25" w:rsidRPr="00603221">
        <w:rPr>
          <w:rFonts w:ascii="Tahoma" w:hAnsi="Tahoma" w:cs="Tahoma"/>
          <w:iCs/>
          <w:szCs w:val="22"/>
          <w:lang w:val="el-GR"/>
        </w:rPr>
        <w:t xml:space="preserve">σύμφωνα με τις απαιτήσεις της παρούσας </w:t>
      </w:r>
      <w:r w:rsidR="00AE32CA" w:rsidRPr="00603221">
        <w:rPr>
          <w:rFonts w:ascii="Tahoma" w:hAnsi="Tahoma" w:cs="Tahoma"/>
          <w:iCs/>
          <w:szCs w:val="22"/>
          <w:lang w:val="el-GR"/>
        </w:rPr>
        <w:fldChar w:fldCharType="begin"/>
      </w:r>
      <w:r w:rsidR="00AE32CA" w:rsidRPr="00603221">
        <w:rPr>
          <w:rFonts w:ascii="Tahoma" w:hAnsi="Tahoma" w:cs="Tahoma"/>
          <w:iCs/>
          <w:szCs w:val="22"/>
          <w:lang w:val="el-GR"/>
        </w:rPr>
        <w:instrText xml:space="preserve"> REF _Ref510087097 \h </w:instrText>
      </w:r>
      <w:r w:rsidR="00DF02B0" w:rsidRPr="00DF02B0">
        <w:rPr>
          <w:rFonts w:ascii="Tahoma" w:hAnsi="Tahoma" w:cs="Tahoma"/>
          <w:iCs/>
          <w:szCs w:val="22"/>
          <w:lang w:val="el-GR"/>
        </w:rPr>
        <w:instrText xml:space="preserve"> \* MERGEFORMAT </w:instrText>
      </w:r>
      <w:r w:rsidR="00AE32CA" w:rsidRPr="00603221">
        <w:rPr>
          <w:rFonts w:ascii="Tahoma" w:hAnsi="Tahoma" w:cs="Tahoma"/>
          <w:iCs/>
          <w:szCs w:val="22"/>
          <w:lang w:val="el-GR"/>
        </w:rPr>
      </w:r>
      <w:r w:rsidR="00AE32CA" w:rsidRPr="00603221">
        <w:rPr>
          <w:rFonts w:ascii="Tahoma" w:hAnsi="Tahoma" w:cs="Tahoma"/>
          <w:iCs/>
          <w:szCs w:val="22"/>
          <w:lang w:val="el-GR"/>
        </w:rPr>
        <w:fldChar w:fldCharType="separate"/>
      </w:r>
      <w:r w:rsidR="00CA3E14" w:rsidRPr="00CA3E14">
        <w:rPr>
          <w:rFonts w:ascii="Tahoma" w:hAnsi="Tahoma" w:cs="Tahoma"/>
          <w:szCs w:val="22"/>
          <w:lang w:val="el-GR"/>
        </w:rPr>
        <w:t xml:space="preserve">ΠΑΡΑΡΤΗΜΑ </w:t>
      </w:r>
      <w:r w:rsidR="00CA3E14" w:rsidRPr="00CA3E14">
        <w:rPr>
          <w:rFonts w:ascii="Tahoma" w:hAnsi="Tahoma" w:cs="Tahoma"/>
          <w:szCs w:val="22"/>
        </w:rPr>
        <w:t>V</w:t>
      </w:r>
      <w:r w:rsidR="00CA3E14" w:rsidRPr="00CA3E14">
        <w:rPr>
          <w:rFonts w:ascii="Tahoma" w:hAnsi="Tahoma" w:cs="Tahoma"/>
          <w:szCs w:val="22"/>
          <w:lang w:val="el-GR"/>
        </w:rPr>
        <w:t xml:space="preserve"> – Υπόδειγμα Τεχνικής Προσφοράς</w:t>
      </w:r>
      <w:r w:rsidR="00AE32CA" w:rsidRPr="00603221">
        <w:rPr>
          <w:rFonts w:ascii="Tahoma" w:hAnsi="Tahoma" w:cs="Tahoma"/>
          <w:iCs/>
          <w:szCs w:val="22"/>
          <w:lang w:val="el-GR"/>
        </w:rPr>
        <w:fldChar w:fldCharType="end"/>
      </w:r>
      <w:r w:rsidR="00AE32CA" w:rsidRPr="00603221">
        <w:rPr>
          <w:rFonts w:ascii="Tahoma" w:hAnsi="Tahoma" w:cs="Tahoma"/>
          <w:iCs/>
          <w:szCs w:val="22"/>
          <w:lang w:val="el-GR"/>
        </w:rPr>
        <w:t xml:space="preserve"> &amp; </w:t>
      </w:r>
      <w:r w:rsidR="00AE32CA" w:rsidRPr="00603221">
        <w:rPr>
          <w:rFonts w:ascii="Tahoma" w:hAnsi="Tahoma" w:cs="Tahoma"/>
          <w:iCs/>
          <w:szCs w:val="22"/>
          <w:lang w:val="el-GR"/>
        </w:rPr>
        <w:fldChar w:fldCharType="begin"/>
      </w:r>
      <w:r w:rsidR="00AE32CA" w:rsidRPr="00603221">
        <w:rPr>
          <w:rFonts w:ascii="Tahoma" w:hAnsi="Tahoma" w:cs="Tahoma"/>
          <w:iCs/>
          <w:szCs w:val="22"/>
          <w:lang w:val="el-GR"/>
        </w:rPr>
        <w:instrText xml:space="preserve"> REF _Ref510087099 \h </w:instrText>
      </w:r>
      <w:r w:rsidR="00DF02B0" w:rsidRPr="00DF02B0">
        <w:rPr>
          <w:rFonts w:ascii="Tahoma" w:hAnsi="Tahoma" w:cs="Tahoma"/>
          <w:iCs/>
          <w:szCs w:val="22"/>
          <w:lang w:val="el-GR"/>
        </w:rPr>
        <w:instrText xml:space="preserve"> \* MERGEFORMAT </w:instrText>
      </w:r>
      <w:r w:rsidR="00AE32CA" w:rsidRPr="00603221">
        <w:rPr>
          <w:rFonts w:ascii="Tahoma" w:hAnsi="Tahoma" w:cs="Tahoma"/>
          <w:iCs/>
          <w:szCs w:val="22"/>
          <w:lang w:val="el-GR"/>
        </w:rPr>
      </w:r>
      <w:r w:rsidR="00AE32CA" w:rsidRPr="00603221">
        <w:rPr>
          <w:rFonts w:ascii="Tahoma" w:hAnsi="Tahoma" w:cs="Tahoma"/>
          <w:iCs/>
          <w:szCs w:val="22"/>
          <w:lang w:val="el-GR"/>
        </w:rPr>
        <w:fldChar w:fldCharType="separate"/>
      </w:r>
      <w:r w:rsidR="00CA3E14" w:rsidRPr="00CA3E14">
        <w:rPr>
          <w:rFonts w:ascii="Tahoma" w:hAnsi="Tahoma" w:cs="Tahoma"/>
          <w:szCs w:val="22"/>
          <w:lang w:val="el-GR"/>
        </w:rPr>
        <w:t xml:space="preserve">ΠΑΡΑΡΤΗΜΑ </w:t>
      </w:r>
      <w:r w:rsidR="00CA3E14" w:rsidRPr="00CA3E14">
        <w:rPr>
          <w:rFonts w:ascii="Tahoma" w:hAnsi="Tahoma" w:cs="Tahoma"/>
          <w:szCs w:val="22"/>
        </w:rPr>
        <w:t>VI</w:t>
      </w:r>
      <w:r w:rsidR="00CA3E14" w:rsidRPr="00CA3E14">
        <w:rPr>
          <w:rFonts w:ascii="Tahoma" w:hAnsi="Tahoma" w:cs="Tahoma"/>
          <w:szCs w:val="22"/>
          <w:lang w:val="el-GR"/>
        </w:rPr>
        <w:t xml:space="preserve"> – Υπόδειγμα Οικονομικής Προσφοράς</w:t>
      </w:r>
      <w:r w:rsidR="00AE32CA" w:rsidRPr="00603221">
        <w:rPr>
          <w:rFonts w:ascii="Tahoma" w:hAnsi="Tahoma" w:cs="Tahoma"/>
          <w:iCs/>
          <w:szCs w:val="22"/>
          <w:lang w:val="el-GR"/>
        </w:rPr>
        <w:fldChar w:fldCharType="end"/>
      </w:r>
      <w:r w:rsidR="00735D69">
        <w:rPr>
          <w:rFonts w:ascii="Tahoma" w:hAnsi="Tahoma" w:cs="Tahoma"/>
          <w:i/>
          <w:iCs/>
          <w:szCs w:val="22"/>
          <w:lang w:val="el-GR"/>
        </w:rPr>
        <w:t>.</w:t>
      </w:r>
    </w:p>
    <w:p w14:paraId="4D3DE36F" w14:textId="0B2FE3A0" w:rsidR="001652F4" w:rsidRDefault="001652F4" w:rsidP="001652F4">
      <w:pPr>
        <w:pStyle w:val="aff"/>
        <w:tabs>
          <w:tab w:val="left" w:pos="0"/>
        </w:tabs>
        <w:spacing w:before="240"/>
        <w:ind w:left="0"/>
        <w:rPr>
          <w:rFonts w:ascii="Tahoma" w:hAnsi="Tahoma" w:cs="Tahoma"/>
          <w:b/>
          <w:bCs/>
          <w:szCs w:val="22"/>
          <w:lang w:val="el-GR"/>
        </w:rPr>
      </w:pPr>
    </w:p>
    <w:p w14:paraId="5A4AEEE4" w14:textId="77777777" w:rsidR="00893B0F" w:rsidRPr="00603221" w:rsidRDefault="00893B0F" w:rsidP="00991EF2">
      <w:pPr>
        <w:pStyle w:val="aff"/>
        <w:numPr>
          <w:ilvl w:val="3"/>
          <w:numId w:val="11"/>
        </w:numPr>
        <w:tabs>
          <w:tab w:val="left" w:pos="0"/>
          <w:tab w:val="left" w:pos="284"/>
        </w:tabs>
        <w:spacing w:before="240"/>
        <w:ind w:left="0" w:firstLine="0"/>
        <w:rPr>
          <w:rFonts w:ascii="Tahoma" w:hAnsi="Tahoma" w:cs="Tahoma"/>
          <w:color w:val="000000"/>
          <w:szCs w:val="22"/>
          <w:lang w:val="el-GR"/>
        </w:rPr>
      </w:pPr>
      <w:r w:rsidRPr="00603221">
        <w:rPr>
          <w:rFonts w:ascii="Tahoma" w:hAnsi="Tahoma" w:cs="Tahoma"/>
          <w:szCs w:val="22"/>
          <w:lang w:val="el-GR"/>
        </w:rPr>
        <w:t>Ο χρήστης - οικονομικός φορέας υποβάλλει τους ανωτέρω (υπο)φακέλους μέσω του Συστήματος, όπως περιγράφεται παρακάτω:</w:t>
      </w:r>
    </w:p>
    <w:p w14:paraId="07BB8B4E" w14:textId="6D98A6C0" w:rsidR="00893B0F" w:rsidRPr="00603221" w:rsidRDefault="000E4C14" w:rsidP="00893B0F">
      <w:pPr>
        <w:rPr>
          <w:rFonts w:ascii="Tahoma" w:hAnsi="Tahoma" w:cs="Tahoma"/>
          <w:szCs w:val="22"/>
          <w:lang w:val="el-GR"/>
        </w:rPr>
      </w:pPr>
      <w:r w:rsidRPr="00603221">
        <w:rPr>
          <w:rFonts w:ascii="Tahoma" w:hAnsi="Tahoma" w:cs="Tahoma"/>
          <w:color w:val="000000"/>
          <w:szCs w:val="22"/>
          <w:lang w:val="el-GR"/>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r w:rsidRPr="00603221">
        <w:rPr>
          <w:rFonts w:ascii="Tahoma" w:hAnsi="Tahoma" w:cs="Tahoma"/>
          <w:color w:val="000000"/>
          <w:szCs w:val="22"/>
        </w:rPr>
        <w:t>pdf</w:t>
      </w:r>
      <w:r w:rsidRPr="00603221">
        <w:rPr>
          <w:rFonts w:ascii="Tahoma" w:hAnsi="Tahoma" w:cs="Tahoma"/>
          <w:color w:val="000000"/>
          <w:szCs w:val="22"/>
          <w:lang w:val="el-GR"/>
        </w:rPr>
        <w:t xml:space="preserve"> και εφόσον έχουν συνταχθεί/παραχθεί από τον ίδιο, φέρουν εγκεκριμένη προηγμένη ηλεκτρονική υπογραφή ή προηγμένη ηλεκτρονική </w:t>
      </w:r>
      <w:r w:rsidRPr="00603221">
        <w:rPr>
          <w:rFonts w:ascii="Tahoma" w:hAnsi="Tahoma" w:cs="Tahoma"/>
          <w:color w:val="000000"/>
          <w:szCs w:val="22"/>
          <w:lang w:val="el-GR"/>
        </w:rPr>
        <w:lastRenderedPageBreak/>
        <w:t>υπογραφή με χρήση εγκεκριμένων πιστοποιητικών, χωρίς να απαιτείται θεώρηση γνησίου της υπογραφής</w:t>
      </w:r>
      <w:r>
        <w:rPr>
          <w:rFonts w:ascii="Tahoma" w:hAnsi="Tahoma" w:cs="Tahoma"/>
          <w:color w:val="000000"/>
          <w:szCs w:val="22"/>
          <w:lang w:val="el-GR"/>
        </w:rPr>
        <w:t xml:space="preserve">, </w:t>
      </w:r>
      <w:r w:rsidRPr="00C20D1D">
        <w:rPr>
          <w:rFonts w:ascii="Tahoma" w:hAnsi="Tahoma" w:cs="Tahoma"/>
          <w:color w:val="000000"/>
          <w:szCs w:val="22"/>
          <w:lang w:val="el-GR"/>
        </w:rPr>
        <w:t xml:space="preserve"> με την επιφύλαξη των αναφερθέντων στην τελευταία υποπαράγραφο της παραγράφου 2.4.2.1 του παρόντος για τους αλλοδαπούς οικονομικούς φορείς</w:t>
      </w:r>
      <w:r>
        <w:rPr>
          <w:rFonts w:ascii="Tahoma" w:hAnsi="Tahoma" w:cs="Tahoma"/>
          <w:color w:val="000000"/>
          <w:szCs w:val="22"/>
          <w:lang w:val="el-GR"/>
        </w:rPr>
        <w:t>.</w:t>
      </w:r>
    </w:p>
    <w:p w14:paraId="40DBE715" w14:textId="77777777" w:rsidR="00893B0F" w:rsidRPr="00603221" w:rsidRDefault="00893B0F" w:rsidP="00893B0F">
      <w:pPr>
        <w:rPr>
          <w:rFonts w:ascii="Tahoma" w:hAnsi="Tahoma" w:cs="Tahoma"/>
          <w:szCs w:val="22"/>
          <w:lang w:val="el-GR"/>
        </w:rPr>
      </w:pPr>
      <w:r w:rsidRPr="00603221">
        <w:rPr>
          <w:rFonts w:ascii="Tahoma" w:hAnsi="Tahoma" w:cs="Tahoma"/>
          <w:szCs w:val="22"/>
          <w:lang w:val="el-GR"/>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603221">
        <w:rPr>
          <w:rFonts w:ascii="Tahoma" w:hAnsi="Tahoma" w:cs="Tahoma"/>
          <w:b/>
          <w:i/>
          <w:iCs/>
          <w:color w:val="000000"/>
          <w:szCs w:val="22"/>
          <w:lang w:val="el-GR"/>
        </w:rPr>
        <w:t xml:space="preserve"> </w:t>
      </w:r>
    </w:p>
    <w:p w14:paraId="06524F0D" w14:textId="1EAF4771" w:rsidR="000E4C14" w:rsidRDefault="000E4C14" w:rsidP="00893B0F">
      <w:pPr>
        <w:rPr>
          <w:rFonts w:ascii="Tahoma" w:hAnsi="Tahoma" w:cs="Tahoma"/>
          <w:szCs w:val="22"/>
          <w:lang w:val="el-GR"/>
        </w:rPr>
      </w:pPr>
      <w:r w:rsidRPr="00611C19">
        <w:rPr>
          <w:rFonts w:ascii="Tahoma" w:hAnsi="Tahoma" w:cs="Tahoma"/>
          <w:bCs/>
          <w:szCs w:val="22"/>
          <w:lang w:val="el-GR"/>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r>
        <w:rPr>
          <w:rFonts w:ascii="Tahoma" w:hAnsi="Tahoma" w:cs="Tahoma"/>
          <w:bCs/>
          <w:szCs w:val="22"/>
          <w:lang w:val="el-GR"/>
        </w:rPr>
        <w:t>.</w:t>
      </w:r>
    </w:p>
    <w:p w14:paraId="4F3CEFDD" w14:textId="031FDD11" w:rsidR="00893B0F" w:rsidRPr="00603221" w:rsidRDefault="000E4C14" w:rsidP="00893B0F">
      <w:pPr>
        <w:rPr>
          <w:rFonts w:ascii="Tahoma" w:hAnsi="Tahoma" w:cs="Tahoma"/>
          <w:szCs w:val="22"/>
          <w:lang w:val="el-GR"/>
        </w:rPr>
      </w:pPr>
      <w:r w:rsidRPr="001B55ED">
        <w:rPr>
          <w:rFonts w:ascii="Tahoma" w:hAnsi="Tahoma" w:cs="Tahoma"/>
          <w:szCs w:val="22"/>
          <w:lang w:val="el-GR"/>
        </w:rPr>
        <w:lastRenderedPageBreak/>
        <w:t xml:space="preserve">Εντός </w:t>
      </w:r>
      <w:r w:rsidRPr="00987177">
        <w:rPr>
          <w:rFonts w:ascii="Tahoma" w:hAnsi="Tahoma" w:cs="Tahoma"/>
          <w:b/>
          <w:bCs/>
          <w:szCs w:val="22"/>
          <w:lang w:val="el-GR"/>
        </w:rPr>
        <w:t>τριών (3) εργασίμων ημερών</w:t>
      </w:r>
      <w:r w:rsidRPr="001B55ED">
        <w:rPr>
          <w:rFonts w:ascii="Tahoma" w:hAnsi="Tahoma" w:cs="Tahoma"/>
          <w:szCs w:val="22"/>
          <w:lang w:val="el-GR"/>
        </w:rPr>
        <w:t xml:space="preserve">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(Apostille). Δεν προσκομίζονται σε έντυπη μορφή στοιχεία και δικαιολογητικά τα οποία φέρουν ηλεκτρονική υπογραφή, τα ΦΕΚ, τα τεχνικά φυλλάδια και όσα </w:t>
      </w:r>
      <w:r w:rsidRPr="001B55ED">
        <w:rPr>
          <w:rFonts w:ascii="Tahoma" w:hAnsi="Tahoma" w:cs="Tahoma"/>
          <w:szCs w:val="22"/>
          <w:lang w:val="el-GR"/>
        </w:rPr>
        <w:lastRenderedPageBreak/>
        <w:t>προβλέπεται από το ν. 4250/2014 ότι οι φορείς υποχρεούνται να αποδέχονται σε αντίγραφα των πρωτοτύπων.</w:t>
      </w:r>
    </w:p>
    <w:p w14:paraId="6FCAC5F4" w14:textId="77777777" w:rsidR="00893B0F" w:rsidRPr="00603221" w:rsidRDefault="00893B0F" w:rsidP="00893B0F">
      <w:pPr>
        <w:rPr>
          <w:rFonts w:ascii="Tahoma" w:hAnsi="Tahoma" w:cs="Tahoma"/>
          <w:szCs w:val="22"/>
          <w:lang w:val="el-GR"/>
        </w:rPr>
      </w:pPr>
      <w:r w:rsidRPr="00603221">
        <w:rPr>
          <w:rFonts w:ascii="Tahoma" w:hAnsi="Tahoma" w:cs="Tahoma"/>
          <w:szCs w:val="22"/>
          <w:lang w:val="el-GR"/>
        </w:rPr>
        <w:t>Η</w:t>
      </w:r>
      <w:r w:rsidR="00E1337D" w:rsidRPr="00603221">
        <w:rPr>
          <w:rFonts w:ascii="Tahoma" w:hAnsi="Tahoma" w:cs="Tahoma"/>
          <w:szCs w:val="22"/>
          <w:lang w:val="el-GR"/>
        </w:rPr>
        <w:t xml:space="preserve"> </w:t>
      </w:r>
      <w:r w:rsidRPr="00603221">
        <w:rPr>
          <w:rFonts w:ascii="Tahoma" w:hAnsi="Tahoma" w:cs="Tahoma"/>
          <w:szCs w:val="22"/>
          <w:lang w:val="el-GR"/>
        </w:rPr>
        <w:t>αναθέτουσα αρχή μπορεί να ζητεί</w:t>
      </w:r>
      <w:r w:rsidR="00E1337D" w:rsidRPr="00603221">
        <w:rPr>
          <w:rFonts w:ascii="Tahoma" w:hAnsi="Tahoma" w:cs="Tahoma"/>
          <w:szCs w:val="22"/>
          <w:lang w:val="el-GR"/>
        </w:rPr>
        <w:t xml:space="preserve"> </w:t>
      </w:r>
      <w:r w:rsidRPr="00603221">
        <w:rPr>
          <w:rFonts w:ascii="Tahoma" w:hAnsi="Tahoma" w:cs="Tahoma"/>
          <w:szCs w:val="22"/>
          <w:lang w:val="el-GR"/>
        </w:rPr>
        <w:t>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w:t>
      </w:r>
      <w:r w:rsidR="00E1337D" w:rsidRPr="00603221">
        <w:rPr>
          <w:rFonts w:ascii="Tahoma" w:hAnsi="Tahoma" w:cs="Tahoma"/>
          <w:szCs w:val="22"/>
          <w:lang w:val="el-GR"/>
        </w:rPr>
        <w:t xml:space="preserve"> </w:t>
      </w:r>
      <w:r w:rsidRPr="00603221">
        <w:rPr>
          <w:rFonts w:ascii="Tahoma" w:hAnsi="Tahoma" w:cs="Tahoma"/>
          <w:szCs w:val="22"/>
          <w:lang w:val="el-GR"/>
        </w:rPr>
        <w:t>που έχουν υποβάλει ηλεκτρονικά,</w:t>
      </w:r>
      <w:r w:rsidR="00E1337D" w:rsidRPr="00603221">
        <w:rPr>
          <w:rFonts w:ascii="Tahoma" w:hAnsi="Tahoma" w:cs="Tahoma"/>
          <w:szCs w:val="22"/>
          <w:lang w:val="el-GR"/>
        </w:rPr>
        <w:t xml:space="preserve"> </w:t>
      </w:r>
      <w:r w:rsidRPr="00603221">
        <w:rPr>
          <w:rFonts w:ascii="Tahoma" w:hAnsi="Tahoma" w:cs="Tahoma"/>
          <w:szCs w:val="22"/>
          <w:lang w:val="el-GR"/>
        </w:rPr>
        <w:t>όταν αυτό απαιτείται για την ορθή διεξαγωγή της διαδικασίας.</w:t>
      </w:r>
    </w:p>
    <w:p w14:paraId="51190538" w14:textId="77777777" w:rsidR="00CA1F25" w:rsidRPr="00603221" w:rsidRDefault="00CA1F25" w:rsidP="00893B0F">
      <w:pPr>
        <w:rPr>
          <w:rFonts w:ascii="Tahoma" w:hAnsi="Tahoma" w:cs="Tahoma"/>
          <w:i/>
          <w:iCs/>
          <w:color w:val="5B9BD5"/>
          <w:szCs w:val="22"/>
          <w:lang w:val="el-GR"/>
        </w:rPr>
      </w:pPr>
    </w:p>
    <w:p w14:paraId="47EA1E9E" w14:textId="77777777" w:rsidR="008338F0" w:rsidRPr="00603221" w:rsidRDefault="003355E7" w:rsidP="00991EF2">
      <w:pPr>
        <w:pStyle w:val="4"/>
        <w:numPr>
          <w:ilvl w:val="2"/>
          <w:numId w:val="11"/>
        </w:numPr>
        <w:rPr>
          <w:rFonts w:ascii="Tahoma" w:hAnsi="Tahoma" w:cs="Tahoma"/>
          <w:i/>
          <w:iCs/>
          <w:color w:val="5B9BD5"/>
          <w:szCs w:val="22"/>
          <w:lang w:val="el-GR"/>
        </w:rPr>
      </w:pPr>
      <w:bookmarkStart w:id="113" w:name="_Ref496542340"/>
      <w:bookmarkStart w:id="114" w:name="_Toc56418699"/>
      <w:r w:rsidRPr="00603221">
        <w:rPr>
          <w:rFonts w:ascii="Tahoma" w:hAnsi="Tahoma" w:cs="Tahoma"/>
          <w:szCs w:val="22"/>
          <w:lang w:val="el-GR"/>
        </w:rPr>
        <w:t>Περιεχόμενα Φακέλου «Δικαιολογητικά Συμμετοχής - Τεχνική Προσφορά»</w:t>
      </w:r>
      <w:bookmarkEnd w:id="113"/>
      <w:bookmarkEnd w:id="114"/>
      <w:r w:rsidRPr="00603221">
        <w:rPr>
          <w:rFonts w:ascii="Tahoma" w:hAnsi="Tahoma" w:cs="Tahoma"/>
          <w:szCs w:val="22"/>
          <w:lang w:val="el-GR"/>
        </w:rPr>
        <w:t xml:space="preserve"> </w:t>
      </w:r>
    </w:p>
    <w:p w14:paraId="7BA5751A" w14:textId="5AE6A13D" w:rsidR="008338F0" w:rsidRPr="00603221" w:rsidRDefault="008338F0">
      <w:pPr>
        <w:rPr>
          <w:rFonts w:ascii="Tahoma" w:hAnsi="Tahoma" w:cs="Tahoma"/>
          <w:b/>
          <w:bCs/>
          <w:szCs w:val="22"/>
          <w:lang w:val="el-GR"/>
        </w:rPr>
      </w:pPr>
    </w:p>
    <w:p w14:paraId="158A6141" w14:textId="77777777" w:rsidR="002C7E9A" w:rsidRPr="00603221" w:rsidRDefault="002C7E9A" w:rsidP="00991EF2">
      <w:pPr>
        <w:pStyle w:val="4"/>
        <w:numPr>
          <w:ilvl w:val="3"/>
          <w:numId w:val="11"/>
        </w:numPr>
        <w:rPr>
          <w:rStyle w:val="Heading4Char"/>
          <w:rFonts w:ascii="Tahoma" w:hAnsi="Tahoma" w:cs="Tahoma"/>
          <w:sz w:val="22"/>
          <w:szCs w:val="22"/>
          <w:lang w:val="el-GR"/>
        </w:rPr>
      </w:pPr>
      <w:bookmarkStart w:id="115" w:name="_Toc56418700"/>
      <w:r w:rsidRPr="00603221">
        <w:rPr>
          <w:rStyle w:val="Heading4Char"/>
          <w:rFonts w:ascii="Tahoma" w:hAnsi="Tahoma" w:cs="Tahoma"/>
          <w:b/>
          <w:bCs/>
          <w:sz w:val="22"/>
          <w:szCs w:val="22"/>
          <w:lang w:val="el-GR"/>
        </w:rPr>
        <w:lastRenderedPageBreak/>
        <w:t>Δικαιολογητικά Συμμετοχής</w:t>
      </w:r>
      <w:bookmarkEnd w:id="115"/>
    </w:p>
    <w:p w14:paraId="78C1C95C" w14:textId="77777777" w:rsidR="00CA1F25" w:rsidRPr="00603221" w:rsidRDefault="003355E7" w:rsidP="002C7E9A">
      <w:pPr>
        <w:rPr>
          <w:rFonts w:ascii="Tahoma" w:hAnsi="Tahoma" w:cs="Tahoma"/>
          <w:szCs w:val="22"/>
          <w:lang w:val="el-GR"/>
        </w:rPr>
      </w:pPr>
      <w:r w:rsidRPr="00603221">
        <w:rPr>
          <w:rFonts w:ascii="Tahoma" w:hAnsi="Tahoma" w:cs="Tahoma"/>
          <w:szCs w:val="22"/>
          <w:lang w:val="el-GR"/>
        </w:rPr>
        <w:t xml:space="preserve">Τα στοιχεία και δικαιολογητικά για την συμμετοχή των προσφερόντων στη διαγωνιστική διαδικασία περιλαμβάνουν: </w:t>
      </w:r>
    </w:p>
    <w:p w14:paraId="3D56CAF4" w14:textId="5843FAD7" w:rsidR="00D9390F" w:rsidRPr="00603221" w:rsidRDefault="003355E7">
      <w:pPr>
        <w:rPr>
          <w:rFonts w:ascii="Tahoma" w:hAnsi="Tahoma" w:cs="Tahoma"/>
          <w:szCs w:val="22"/>
          <w:lang w:val="el-GR"/>
        </w:rPr>
      </w:pPr>
      <w:r w:rsidRPr="00603221">
        <w:rPr>
          <w:rFonts w:ascii="Tahoma" w:hAnsi="Tahoma" w:cs="Tahoma"/>
          <w:szCs w:val="22"/>
          <w:lang w:val="el-GR"/>
        </w:rPr>
        <w:t xml:space="preserve">α) το Ευρωπαϊκό Ενιαίο Έγγραφο Σύμβασης (Ε.Ε.Ε.Σ.), όπως προβλέπεται στην παρ. 1 </w:t>
      </w:r>
      <w:r w:rsidR="00C066AE">
        <w:rPr>
          <w:rFonts w:ascii="Tahoma" w:hAnsi="Tahoma" w:cs="Tahoma"/>
          <w:szCs w:val="22"/>
          <w:lang w:val="el-GR"/>
        </w:rPr>
        <w:t>,</w:t>
      </w:r>
      <w:r w:rsidRPr="00603221">
        <w:rPr>
          <w:rFonts w:ascii="Tahoma" w:hAnsi="Tahoma" w:cs="Tahoma"/>
          <w:szCs w:val="22"/>
          <w:lang w:val="el-GR"/>
        </w:rPr>
        <w:t>3</w:t>
      </w:r>
      <w:r w:rsidR="00C066AE">
        <w:rPr>
          <w:rFonts w:ascii="Tahoma" w:hAnsi="Tahoma" w:cs="Tahoma"/>
          <w:szCs w:val="22"/>
          <w:lang w:val="el-GR"/>
        </w:rPr>
        <w:t xml:space="preserve"> και 4 </w:t>
      </w:r>
      <w:r w:rsidRPr="00603221">
        <w:rPr>
          <w:rFonts w:ascii="Tahoma" w:hAnsi="Tahoma" w:cs="Tahoma"/>
          <w:szCs w:val="22"/>
          <w:lang w:val="el-GR"/>
        </w:rPr>
        <w:t xml:space="preserve"> του άρθρου 79 του ν. 4412/2016</w:t>
      </w:r>
      <w:r w:rsidR="00D9390F" w:rsidRPr="00603221">
        <w:rPr>
          <w:rFonts w:ascii="Tahoma" w:hAnsi="Tahoma" w:cs="Tahoma"/>
          <w:szCs w:val="22"/>
          <w:lang w:val="el-GR"/>
        </w:rPr>
        <w:t xml:space="preserve"> σύμφωνα με τα κατωτέρω αναφερόμενα</w:t>
      </w:r>
      <w:r w:rsidR="00E1337D" w:rsidRPr="00603221">
        <w:rPr>
          <w:rFonts w:ascii="Tahoma" w:hAnsi="Tahoma" w:cs="Tahoma"/>
          <w:szCs w:val="22"/>
          <w:lang w:val="el-GR"/>
        </w:rPr>
        <w:t xml:space="preserve"> </w:t>
      </w:r>
      <w:r w:rsidRPr="00603221">
        <w:rPr>
          <w:rFonts w:ascii="Tahoma" w:hAnsi="Tahoma" w:cs="Tahoma"/>
          <w:szCs w:val="22"/>
          <w:lang w:val="el-GR"/>
        </w:rPr>
        <w:t>και</w:t>
      </w:r>
    </w:p>
    <w:p w14:paraId="45B4C849" w14:textId="173658BD" w:rsidR="008338F0" w:rsidRPr="00603221" w:rsidRDefault="003355E7">
      <w:pPr>
        <w:rPr>
          <w:rFonts w:ascii="Tahoma" w:hAnsi="Tahoma" w:cs="Tahoma"/>
          <w:szCs w:val="22"/>
          <w:lang w:val="el-GR"/>
        </w:rPr>
      </w:pPr>
      <w:r w:rsidRPr="00603221">
        <w:rPr>
          <w:rFonts w:ascii="Tahoma" w:hAnsi="Tahoma" w:cs="Tahoma"/>
          <w:szCs w:val="22"/>
          <w:lang w:val="el-GR"/>
        </w:rPr>
        <w:t>β) την εγγύηση συμμετοχής, όπως προβλέπεται στο άρθρο 72 του Ν.4412/2016 και τ</w:t>
      </w:r>
      <w:r w:rsidR="004629AE" w:rsidRPr="00603221">
        <w:rPr>
          <w:rFonts w:ascii="Tahoma" w:hAnsi="Tahoma" w:cs="Tahoma"/>
          <w:szCs w:val="22"/>
          <w:lang w:val="el-GR"/>
        </w:rPr>
        <w:t xml:space="preserve">ις παρ. </w:t>
      </w:r>
      <w:r w:rsidR="004629AE" w:rsidRPr="00603221">
        <w:rPr>
          <w:rFonts w:ascii="Tahoma" w:hAnsi="Tahoma" w:cs="Tahoma"/>
          <w:szCs w:val="22"/>
          <w:lang w:val="el-GR"/>
        </w:rPr>
        <w:fldChar w:fldCharType="begin"/>
      </w:r>
      <w:r w:rsidR="004629AE" w:rsidRPr="00603221">
        <w:rPr>
          <w:rFonts w:ascii="Tahoma" w:hAnsi="Tahoma" w:cs="Tahoma"/>
          <w:szCs w:val="22"/>
          <w:lang w:val="el-GR"/>
        </w:rPr>
        <w:instrText xml:space="preserve"> REF _Ref496624630 \r \h </w:instrText>
      </w:r>
      <w:r w:rsidR="00DF02B0" w:rsidRPr="006719D5">
        <w:rPr>
          <w:rFonts w:ascii="Tahoma" w:hAnsi="Tahoma" w:cs="Tahoma"/>
          <w:szCs w:val="22"/>
          <w:lang w:val="el-GR"/>
        </w:rPr>
        <w:instrText xml:space="preserve"> \* MERGEFORMAT </w:instrText>
      </w:r>
      <w:r w:rsidR="004629AE" w:rsidRPr="00603221">
        <w:rPr>
          <w:rFonts w:ascii="Tahoma" w:hAnsi="Tahoma" w:cs="Tahoma"/>
          <w:szCs w:val="22"/>
          <w:lang w:val="el-GR"/>
        </w:rPr>
      </w:r>
      <w:r w:rsidR="004629AE"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2.1.5</w:t>
      </w:r>
      <w:r w:rsidR="004629AE" w:rsidRPr="00603221">
        <w:rPr>
          <w:rFonts w:ascii="Tahoma" w:hAnsi="Tahoma" w:cs="Tahoma"/>
          <w:szCs w:val="22"/>
          <w:lang w:val="el-GR"/>
        </w:rPr>
        <w:fldChar w:fldCharType="end"/>
      </w:r>
      <w:r w:rsidRPr="00603221">
        <w:rPr>
          <w:rFonts w:ascii="Tahoma" w:hAnsi="Tahoma" w:cs="Tahoma"/>
          <w:szCs w:val="22"/>
          <w:lang w:val="el-GR"/>
        </w:rPr>
        <w:t xml:space="preserve"> και </w:t>
      </w:r>
      <w:r w:rsidR="00F524BD" w:rsidRPr="00603221">
        <w:rPr>
          <w:rFonts w:ascii="Tahoma" w:hAnsi="Tahoma" w:cs="Tahoma"/>
          <w:color w:val="000000"/>
          <w:szCs w:val="22"/>
          <w:lang w:val="el-GR"/>
        </w:rPr>
        <w:fldChar w:fldCharType="begin"/>
      </w:r>
      <w:r w:rsidR="00F524BD" w:rsidRPr="00603221">
        <w:rPr>
          <w:rFonts w:ascii="Tahoma" w:hAnsi="Tahoma" w:cs="Tahoma"/>
          <w:color w:val="000000"/>
          <w:szCs w:val="22"/>
          <w:lang w:val="el-GR"/>
        </w:rPr>
        <w:instrText xml:space="preserve"> REF _Ref496542081 \r \h </w:instrText>
      </w:r>
      <w:r w:rsidR="00DF02B0" w:rsidRPr="006719D5">
        <w:rPr>
          <w:rFonts w:ascii="Tahoma" w:hAnsi="Tahoma" w:cs="Tahoma"/>
          <w:color w:val="000000"/>
          <w:szCs w:val="22"/>
          <w:lang w:val="el-GR"/>
        </w:rPr>
        <w:instrText xml:space="preserve"> \* MERGEFORMAT </w:instrText>
      </w:r>
      <w:r w:rsidR="00F524BD" w:rsidRPr="00603221">
        <w:rPr>
          <w:rFonts w:ascii="Tahoma" w:hAnsi="Tahoma" w:cs="Tahoma"/>
          <w:color w:val="000000"/>
          <w:szCs w:val="22"/>
          <w:lang w:val="el-GR"/>
        </w:rPr>
      </w:r>
      <w:r w:rsidR="00F524BD" w:rsidRPr="00603221">
        <w:rPr>
          <w:rFonts w:ascii="Tahoma" w:hAnsi="Tahoma" w:cs="Tahoma"/>
          <w:color w:val="000000"/>
          <w:szCs w:val="22"/>
          <w:lang w:val="el-GR"/>
        </w:rPr>
        <w:fldChar w:fldCharType="separate"/>
      </w:r>
      <w:r w:rsidR="00CA3E14">
        <w:rPr>
          <w:rFonts w:ascii="Tahoma" w:hAnsi="Tahoma" w:cs="Tahoma"/>
          <w:color w:val="000000"/>
          <w:szCs w:val="22"/>
          <w:cs/>
          <w:lang w:val="el-GR"/>
        </w:rPr>
        <w:t>‎</w:t>
      </w:r>
      <w:r w:rsidR="00CA3E14">
        <w:rPr>
          <w:rFonts w:ascii="Tahoma" w:hAnsi="Tahoma" w:cs="Tahoma"/>
          <w:color w:val="000000"/>
          <w:szCs w:val="22"/>
          <w:lang w:val="el-GR"/>
        </w:rPr>
        <w:t>2.2.2</w:t>
      </w:r>
      <w:r w:rsidR="00F524BD" w:rsidRPr="00603221">
        <w:rPr>
          <w:rFonts w:ascii="Tahoma" w:hAnsi="Tahoma" w:cs="Tahoma"/>
          <w:color w:val="000000"/>
          <w:szCs w:val="22"/>
          <w:lang w:val="el-GR"/>
        </w:rPr>
        <w:fldChar w:fldCharType="end"/>
      </w:r>
      <w:r w:rsidR="00F524BD" w:rsidRPr="00603221">
        <w:rPr>
          <w:rFonts w:ascii="Tahoma" w:hAnsi="Tahoma" w:cs="Tahoma"/>
          <w:color w:val="000000"/>
          <w:szCs w:val="22"/>
          <w:lang w:val="el-GR"/>
        </w:rPr>
        <w:t xml:space="preserve"> </w:t>
      </w:r>
      <w:r w:rsidRPr="00603221">
        <w:rPr>
          <w:rFonts w:ascii="Tahoma" w:hAnsi="Tahoma" w:cs="Tahoma"/>
          <w:szCs w:val="22"/>
          <w:lang w:val="el-GR"/>
        </w:rPr>
        <w:t>αντίστοιχα της παρούσας διακήρυξης.</w:t>
      </w:r>
    </w:p>
    <w:p w14:paraId="43746399" w14:textId="6E39519E" w:rsidR="00A01EC2" w:rsidRDefault="00A01EC2" w:rsidP="00A01EC2">
      <w:pPr>
        <w:rPr>
          <w:rFonts w:ascii="Tahoma" w:hAnsi="Tahoma" w:cs="Tahoma"/>
          <w:szCs w:val="22"/>
          <w:lang w:val="el-GR"/>
        </w:rPr>
      </w:pPr>
      <w:r w:rsidRPr="00603221">
        <w:rPr>
          <w:rFonts w:ascii="Tahoma" w:hAnsi="Tahoma" w:cs="Tahoma"/>
          <w:szCs w:val="22"/>
          <w:lang w:val="el-GR"/>
        </w:rPr>
        <w:t xml:space="preserve">Η εγγυητική επιστολή συμμετοχής προσκομίζεται σε έντυπη μορφή (πρωτότυπο) εντός τριών (3) εργασίμων ημερών από την ηλεκτρονική υποβολή, συμπληρωμένη σύμφωνα με το </w:t>
      </w:r>
      <w:r w:rsidR="004629AE" w:rsidRPr="00603221">
        <w:rPr>
          <w:rFonts w:ascii="Tahoma" w:hAnsi="Tahoma" w:cs="Tahoma"/>
          <w:szCs w:val="22"/>
          <w:lang w:val="el-GR"/>
        </w:rPr>
        <w:t xml:space="preserve">αντίστοιχο </w:t>
      </w:r>
      <w:r w:rsidRPr="00603221">
        <w:rPr>
          <w:rFonts w:ascii="Tahoma" w:hAnsi="Tahoma" w:cs="Tahoma"/>
          <w:szCs w:val="22"/>
          <w:lang w:val="el-GR"/>
        </w:rPr>
        <w:t xml:space="preserve">υπόδειγμα </w:t>
      </w:r>
      <w:r w:rsidR="004629AE" w:rsidRPr="00603221">
        <w:rPr>
          <w:rFonts w:ascii="Tahoma" w:hAnsi="Tahoma" w:cs="Tahoma"/>
          <w:szCs w:val="22"/>
          <w:lang w:val="el-GR"/>
        </w:rPr>
        <w:t>στο «</w:t>
      </w:r>
      <w:r w:rsidR="004629AE" w:rsidRPr="00603221">
        <w:rPr>
          <w:rFonts w:ascii="Tahoma" w:hAnsi="Tahoma" w:cs="Tahoma"/>
          <w:szCs w:val="22"/>
          <w:lang w:val="el-GR"/>
        </w:rPr>
        <w:fldChar w:fldCharType="begin"/>
      </w:r>
      <w:r w:rsidR="004629AE" w:rsidRPr="00603221">
        <w:rPr>
          <w:rFonts w:ascii="Tahoma" w:hAnsi="Tahoma" w:cs="Tahoma"/>
          <w:szCs w:val="22"/>
          <w:lang w:val="el-GR"/>
        </w:rPr>
        <w:instrText xml:space="preserve"> REF _Ref496624676 \h </w:instrText>
      </w:r>
      <w:r w:rsidR="00DF02B0" w:rsidRPr="006719D5">
        <w:rPr>
          <w:rFonts w:ascii="Tahoma" w:hAnsi="Tahoma" w:cs="Tahoma"/>
          <w:szCs w:val="22"/>
          <w:lang w:val="el-GR"/>
        </w:rPr>
        <w:instrText xml:space="preserve"> \* MERGEFORMAT </w:instrText>
      </w:r>
      <w:r w:rsidR="004629AE" w:rsidRPr="00603221">
        <w:rPr>
          <w:rFonts w:ascii="Tahoma" w:hAnsi="Tahoma" w:cs="Tahoma"/>
          <w:szCs w:val="22"/>
          <w:lang w:val="el-GR"/>
        </w:rPr>
      </w:r>
      <w:r w:rsidR="004629AE" w:rsidRPr="00603221">
        <w:rPr>
          <w:rFonts w:ascii="Tahoma" w:hAnsi="Tahoma" w:cs="Tahoma"/>
          <w:szCs w:val="22"/>
          <w:lang w:val="el-GR"/>
        </w:rPr>
        <w:fldChar w:fldCharType="separate"/>
      </w:r>
      <w:r w:rsidR="00CA3E14" w:rsidRPr="00CA3E14">
        <w:rPr>
          <w:rFonts w:ascii="Tahoma" w:hAnsi="Tahoma" w:cs="Tahoma"/>
          <w:szCs w:val="22"/>
          <w:lang w:val="el-GR"/>
        </w:rPr>
        <w:t xml:space="preserve">ΠΑΡΑΡΤΗΜΑ </w:t>
      </w:r>
      <w:r w:rsidR="00CA3E14" w:rsidRPr="00CA3E14">
        <w:rPr>
          <w:rFonts w:ascii="Tahoma" w:hAnsi="Tahoma" w:cs="Tahoma"/>
          <w:szCs w:val="22"/>
        </w:rPr>
        <w:t>VII</w:t>
      </w:r>
      <w:r w:rsidR="00CA3E14" w:rsidRPr="00CA3E14">
        <w:rPr>
          <w:rFonts w:ascii="Tahoma" w:hAnsi="Tahoma" w:cs="Tahoma"/>
          <w:szCs w:val="22"/>
          <w:lang w:val="el-GR"/>
        </w:rPr>
        <w:t xml:space="preserve"> – Υποδείγματα Εγγυητικών Επιστολών</w:t>
      </w:r>
      <w:r w:rsidR="004629AE" w:rsidRPr="00603221">
        <w:rPr>
          <w:rFonts w:ascii="Tahoma" w:hAnsi="Tahoma" w:cs="Tahoma"/>
          <w:szCs w:val="22"/>
          <w:lang w:val="el-GR"/>
        </w:rPr>
        <w:fldChar w:fldCharType="end"/>
      </w:r>
      <w:r w:rsidR="004629AE" w:rsidRPr="00603221">
        <w:rPr>
          <w:rFonts w:ascii="Tahoma" w:hAnsi="Tahoma" w:cs="Tahoma"/>
          <w:szCs w:val="22"/>
          <w:lang w:val="el-GR"/>
        </w:rPr>
        <w:t>»</w:t>
      </w:r>
      <w:r w:rsidR="00E33A1B">
        <w:rPr>
          <w:rFonts w:ascii="Tahoma" w:hAnsi="Tahoma" w:cs="Tahoma"/>
          <w:szCs w:val="22"/>
          <w:lang w:val="el-GR"/>
        </w:rPr>
        <w:t xml:space="preserve">. </w:t>
      </w:r>
    </w:p>
    <w:p w14:paraId="6CEDF0BA" w14:textId="77777777" w:rsidR="00E33A1B" w:rsidRPr="00A0278E" w:rsidRDefault="00E33A1B" w:rsidP="00E33A1B">
      <w:pPr>
        <w:rPr>
          <w:rFonts w:ascii="Tahoma" w:hAnsi="Tahoma" w:cs="Tahoma"/>
          <w:szCs w:val="22"/>
          <w:lang w:val="el-GR"/>
        </w:rPr>
      </w:pPr>
      <w:r w:rsidRPr="00A0278E">
        <w:rPr>
          <w:rFonts w:ascii="Tahoma" w:hAnsi="Tahoma" w:cs="Tahoma"/>
          <w:lang w:val="el-GR"/>
        </w:rPr>
        <w:lastRenderedPageBreak/>
        <w:t>Επισημαίνεται ότι η εν λόγω υποχρέωση δεν ισχύει για τις εγγυήσεις ηλεκτρονικής έκδοσης (π.χ. εγγυήσεις του Τ.Σ.Μ.Ε.Δ.Ε.).</w:t>
      </w:r>
    </w:p>
    <w:p w14:paraId="2C19DD1D" w14:textId="77777777" w:rsidR="004B20B2" w:rsidRPr="00BF4414" w:rsidRDefault="00F82263" w:rsidP="004B20B2">
      <w:pPr>
        <w:pStyle w:val="Normal2"/>
        <w:rPr>
          <w:rFonts w:ascii="Tahoma" w:hAnsi="Tahoma" w:cs="Tahoma"/>
        </w:rPr>
      </w:pPr>
      <w:r w:rsidRPr="00EF20FF">
        <w:rPr>
          <w:rFonts w:ascii="Tahoma" w:hAnsi="Tahoma" w:cs="Tahoma"/>
          <w:szCs w:val="22"/>
        </w:rPr>
        <w:t xml:space="preserve">Το </w:t>
      </w:r>
      <w:r>
        <w:rPr>
          <w:rFonts w:ascii="Tahoma" w:hAnsi="Tahoma" w:cs="Tahoma"/>
          <w:szCs w:val="22"/>
        </w:rPr>
        <w:t>ΕΕΕΣ</w:t>
      </w:r>
      <w:r w:rsidRPr="00EF20FF">
        <w:rPr>
          <w:rFonts w:ascii="Tahoma" w:hAnsi="Tahoma" w:cs="Tahoma"/>
          <w:szCs w:val="22"/>
        </w:rPr>
        <w:t xml:space="preserve"> μπορεί να υπογράφεται ψηφιακά έως και δέκα (10) ημέρες πριν την καταληκτική ημε</w:t>
      </w:r>
      <w:r w:rsidR="000E1577">
        <w:rPr>
          <w:rFonts w:ascii="Tahoma" w:hAnsi="Tahoma" w:cs="Tahoma"/>
          <w:szCs w:val="22"/>
        </w:rPr>
        <w:t>ρ</w:t>
      </w:r>
      <w:r w:rsidRPr="00EF20FF">
        <w:rPr>
          <w:rFonts w:ascii="Tahoma" w:hAnsi="Tahoma" w:cs="Tahoma"/>
          <w:szCs w:val="22"/>
        </w:rPr>
        <w:t xml:space="preserve">ομηνία υποβολής προσφορών. </w:t>
      </w:r>
      <w:r w:rsidR="004B20B2" w:rsidRPr="00BF4414">
        <w:rPr>
          <w:rFonts w:ascii="Tahoma" w:hAnsi="Tahoma" w:cs="Tahoma"/>
        </w:rPr>
        <w:t>Το εν λόγω πρότυπο υποβάλλεται σε μορφή pdf (ΥΑ 56902/215/2017) ψηφιακά υπογεγραμμένο κατά τα οριζόμενα στο άρθρο 79 του ν.4412/16 και την διακήρυξη.</w:t>
      </w:r>
    </w:p>
    <w:p w14:paraId="28E59F74" w14:textId="480CBB02" w:rsidR="00151DC8" w:rsidRPr="00603221" w:rsidRDefault="00151DC8" w:rsidP="00A01EC2">
      <w:pPr>
        <w:rPr>
          <w:rFonts w:ascii="Tahoma" w:hAnsi="Tahoma" w:cs="Tahoma"/>
          <w:szCs w:val="22"/>
          <w:lang w:val="el-GR"/>
        </w:rPr>
      </w:pPr>
      <w:r>
        <w:rPr>
          <w:rFonts w:ascii="Tahoma" w:hAnsi="Tahoma" w:cs="Tahoma"/>
          <w:szCs w:val="22"/>
          <w:lang w:val="el-GR"/>
        </w:rPr>
        <w:t>Επισημαίνεται ότι οι προσφέροντες θα πρέπει να είναι σε θέση να αποδείξουν κατά την υποβολ</w:t>
      </w:r>
      <w:r w:rsidR="00725FEA">
        <w:rPr>
          <w:rFonts w:ascii="Tahoma" w:hAnsi="Tahoma" w:cs="Tahoma"/>
          <w:szCs w:val="22"/>
          <w:lang w:val="el-GR"/>
        </w:rPr>
        <w:t xml:space="preserve">ή των αποδεικτικών της παρ. </w:t>
      </w:r>
      <w:r w:rsidR="009B06F5">
        <w:rPr>
          <w:rFonts w:ascii="Tahoma" w:hAnsi="Tahoma" w:cs="Tahoma"/>
          <w:szCs w:val="22"/>
          <w:lang w:val="el-GR"/>
        </w:rPr>
        <w:t>2.2.9.2</w:t>
      </w:r>
      <w:r w:rsidR="00725FEA">
        <w:rPr>
          <w:rFonts w:ascii="Tahoma" w:hAnsi="Tahoma" w:cs="Tahoma"/>
          <w:szCs w:val="22"/>
          <w:lang w:val="el-GR"/>
        </w:rPr>
        <w:t xml:space="preserve"> ότι ήταν α</w:t>
      </w:r>
      <w:r w:rsidR="000E1577">
        <w:rPr>
          <w:rFonts w:ascii="Tahoma" w:hAnsi="Tahoma" w:cs="Tahoma"/>
          <w:szCs w:val="22"/>
          <w:lang w:val="el-GR"/>
        </w:rPr>
        <w:t>σ</w:t>
      </w:r>
      <w:r w:rsidR="00725FEA">
        <w:rPr>
          <w:rFonts w:ascii="Tahoma" w:hAnsi="Tahoma" w:cs="Tahoma"/>
          <w:szCs w:val="22"/>
          <w:lang w:val="el-GR"/>
        </w:rPr>
        <w:t>φαλιστικά και φορολογικά ενήμεροι κατά τ</w:t>
      </w:r>
      <w:r w:rsidR="007A29CC">
        <w:rPr>
          <w:rFonts w:ascii="Tahoma" w:hAnsi="Tahoma" w:cs="Tahoma"/>
          <w:szCs w:val="22"/>
          <w:lang w:val="el-GR"/>
        </w:rPr>
        <w:t xml:space="preserve">ο χρόνο υποβολής της </w:t>
      </w:r>
      <w:r w:rsidR="00725FEA">
        <w:rPr>
          <w:rFonts w:ascii="Tahoma" w:hAnsi="Tahoma" w:cs="Tahoma"/>
          <w:szCs w:val="22"/>
          <w:lang w:val="el-GR"/>
        </w:rPr>
        <w:t xml:space="preserve">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w:t>
      </w:r>
      <w:r w:rsidR="00725FEA">
        <w:rPr>
          <w:rFonts w:ascii="Tahoma" w:hAnsi="Tahoma" w:cs="Tahoma"/>
          <w:szCs w:val="22"/>
          <w:lang w:val="el-GR"/>
        </w:rPr>
        <w:lastRenderedPageBreak/>
        <w:t xml:space="preserve">να αποδείξει ότι </w:t>
      </w:r>
      <w:r w:rsidR="006719D5">
        <w:rPr>
          <w:rFonts w:ascii="Tahoma" w:hAnsi="Tahoma" w:cs="Tahoma"/>
          <w:szCs w:val="22"/>
          <w:lang w:val="el-GR"/>
        </w:rPr>
        <w:t xml:space="preserve">κατά το χρόνο </w:t>
      </w:r>
      <w:r w:rsidR="00725FEA">
        <w:rPr>
          <w:rFonts w:ascii="Tahoma" w:hAnsi="Tahoma" w:cs="Tahoma"/>
          <w:szCs w:val="22"/>
          <w:lang w:val="el-GR"/>
        </w:rPr>
        <w:t xml:space="preserve">υποβολής της προσφοράς ήταν </w:t>
      </w:r>
      <w:r w:rsidR="006719D5">
        <w:rPr>
          <w:rFonts w:ascii="Tahoma" w:hAnsi="Tahoma" w:cs="Tahoma"/>
          <w:szCs w:val="22"/>
          <w:lang w:val="el-GR"/>
        </w:rPr>
        <w:t>α</w:t>
      </w:r>
      <w:r w:rsidR="000E1577">
        <w:rPr>
          <w:rFonts w:ascii="Tahoma" w:hAnsi="Tahoma" w:cs="Tahoma"/>
          <w:szCs w:val="22"/>
          <w:lang w:val="el-GR"/>
        </w:rPr>
        <w:t>σ</w:t>
      </w:r>
      <w:r w:rsidR="006719D5">
        <w:rPr>
          <w:rFonts w:ascii="Tahoma" w:hAnsi="Tahoma" w:cs="Tahoma"/>
          <w:szCs w:val="22"/>
          <w:lang w:val="el-GR"/>
        </w:rPr>
        <w:t xml:space="preserve">φαλιστικά και φορολογικά ενήμερος. </w:t>
      </w:r>
    </w:p>
    <w:p w14:paraId="33FBE79C" w14:textId="45474840" w:rsidR="00606EF6" w:rsidRPr="0045601B" w:rsidRDefault="000E4C14" w:rsidP="00606EF6">
      <w:pPr>
        <w:rPr>
          <w:rFonts w:ascii="Tahoma" w:hAnsi="Tahoma" w:cs="Tahoma"/>
          <w:szCs w:val="22"/>
          <w:lang w:val="el-GR"/>
        </w:rPr>
      </w:pPr>
      <w:r w:rsidRPr="00C20D1D">
        <w:rPr>
          <w:rFonts w:ascii="Tahoma" w:hAnsi="Tahoma" w:cs="Tahoma"/>
          <w:szCs w:val="22"/>
          <w:lang w:val="el-GR"/>
        </w:rPr>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w:t>
      </w:r>
      <w:r>
        <w:rPr>
          <w:rFonts w:ascii="Tahoma" w:hAnsi="Tahoma" w:cs="Tahoma"/>
          <w:szCs w:val="22"/>
          <w:lang w:val="el-GR"/>
        </w:rPr>
        <w:t xml:space="preserve"> (Παράρτημα </w:t>
      </w:r>
      <w:r>
        <w:rPr>
          <w:rFonts w:ascii="Tahoma" w:hAnsi="Tahoma" w:cs="Tahoma"/>
          <w:szCs w:val="22"/>
          <w:lang w:val="el-GR"/>
        </w:rPr>
        <w:fldChar w:fldCharType="begin"/>
      </w:r>
      <w:r>
        <w:rPr>
          <w:rFonts w:ascii="Tahoma" w:hAnsi="Tahoma" w:cs="Tahoma"/>
          <w:szCs w:val="22"/>
          <w:lang w:val="el-GR"/>
        </w:rPr>
        <w:instrText xml:space="preserve"> REF _Ref496624736 \h </w:instrText>
      </w:r>
      <w:r>
        <w:rPr>
          <w:rFonts w:ascii="Tahoma" w:hAnsi="Tahoma" w:cs="Tahoma"/>
          <w:szCs w:val="22"/>
          <w:lang w:val="el-GR"/>
        </w:rPr>
      </w:r>
      <w:r>
        <w:rPr>
          <w:rFonts w:ascii="Tahoma" w:hAnsi="Tahoma" w:cs="Tahoma"/>
          <w:szCs w:val="22"/>
          <w:lang w:val="el-GR"/>
        </w:rPr>
        <w:fldChar w:fldCharType="separate"/>
      </w:r>
      <w:r w:rsidR="00CA3E14" w:rsidRPr="00603221">
        <w:rPr>
          <w:rFonts w:ascii="Tahoma" w:hAnsi="Tahoma" w:cs="Tahoma"/>
          <w:color w:val="000099"/>
          <w:lang w:val="el-GR"/>
        </w:rPr>
        <w:t xml:space="preserve">ΠΑΡΑΡΤΗΜΑ ΙΙI – ΕΥΡΩΠΑΙΚΟ ΕΝΙΑΙΟ ΕΓΓΡΑΦΟ ΣΥΜΒΑΣΗΣ (ΕΕΕΣ) </w:t>
      </w:r>
      <w:r>
        <w:rPr>
          <w:rFonts w:ascii="Tahoma" w:hAnsi="Tahoma" w:cs="Tahoma"/>
          <w:szCs w:val="22"/>
          <w:lang w:val="el-GR"/>
        </w:rPr>
        <w:fldChar w:fldCharType="end"/>
      </w:r>
      <w:r>
        <w:rPr>
          <w:rFonts w:ascii="Tahoma" w:hAnsi="Tahoma" w:cs="Tahoma"/>
          <w:szCs w:val="22"/>
          <w:lang w:val="el-GR"/>
        </w:rPr>
        <w:t>)</w:t>
      </w:r>
      <w:r w:rsidRPr="00C20D1D">
        <w:rPr>
          <w:rFonts w:ascii="Tahoma" w:hAnsi="Tahoma" w:cs="Tahoma"/>
          <w:szCs w:val="22"/>
          <w:lang w:val="el-GR"/>
        </w:rPr>
        <w:t>.</w:t>
      </w:r>
      <w:r w:rsidR="00606EF6" w:rsidRPr="0045601B">
        <w:rPr>
          <w:rFonts w:ascii="Tahoma" w:hAnsi="Tahoma" w:cs="Tahoma"/>
          <w:szCs w:val="22"/>
          <w:lang w:val="el-GR"/>
        </w:rPr>
        <w:t xml:space="preserve"> </w:t>
      </w:r>
    </w:p>
    <w:p w14:paraId="61F114CD" w14:textId="77777777" w:rsidR="00606EF6" w:rsidRPr="00603221" w:rsidRDefault="00606EF6" w:rsidP="00606EF6">
      <w:pPr>
        <w:rPr>
          <w:rFonts w:ascii="Tahoma" w:hAnsi="Tahoma" w:cs="Tahoma"/>
          <w:szCs w:val="22"/>
          <w:lang w:val="el-GR"/>
        </w:rPr>
      </w:pPr>
      <w:r w:rsidRPr="0045601B">
        <w:rPr>
          <w:rFonts w:ascii="Tahoma" w:hAnsi="Tahoma"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78B7E119" w14:textId="77777777" w:rsidR="00606EF6" w:rsidRPr="00603221" w:rsidRDefault="00606EF6">
      <w:pPr>
        <w:rPr>
          <w:rFonts w:ascii="Tahoma" w:hAnsi="Tahoma" w:cs="Tahoma"/>
          <w:b/>
          <w:szCs w:val="22"/>
          <w:u w:val="single"/>
          <w:lang w:val="el-GR"/>
        </w:rPr>
      </w:pPr>
    </w:p>
    <w:p w14:paraId="41437A1D" w14:textId="77777777" w:rsidR="00704D1F" w:rsidRPr="00603221" w:rsidRDefault="00704D1F">
      <w:pPr>
        <w:rPr>
          <w:rFonts w:ascii="Tahoma" w:hAnsi="Tahoma" w:cs="Tahoma"/>
          <w:b/>
          <w:szCs w:val="22"/>
          <w:u w:val="single"/>
          <w:lang w:val="el-GR"/>
        </w:rPr>
      </w:pPr>
      <w:r w:rsidRPr="00603221">
        <w:rPr>
          <w:rFonts w:ascii="Tahoma" w:hAnsi="Tahoma" w:cs="Tahoma"/>
          <w:b/>
          <w:szCs w:val="22"/>
          <w:u w:val="single"/>
          <w:lang w:val="el-GR"/>
        </w:rPr>
        <w:t>ΕΕΕΣ</w:t>
      </w:r>
      <w:r w:rsidR="00E1337D" w:rsidRPr="00603221">
        <w:rPr>
          <w:rFonts w:ascii="Tahoma" w:hAnsi="Tahoma" w:cs="Tahoma"/>
          <w:b/>
          <w:szCs w:val="22"/>
          <w:u w:val="single"/>
          <w:lang w:val="el-GR"/>
        </w:rPr>
        <w:t xml:space="preserve"> </w:t>
      </w:r>
    </w:p>
    <w:p w14:paraId="54B07217" w14:textId="75F75F62" w:rsidR="00704D1F" w:rsidRPr="00603221" w:rsidRDefault="00704D1F" w:rsidP="00603221">
      <w:pPr>
        <w:suppressAutoHyphens w:val="0"/>
        <w:autoSpaceDE w:val="0"/>
        <w:autoSpaceDN w:val="0"/>
        <w:adjustRightInd w:val="0"/>
        <w:spacing w:after="0"/>
        <w:rPr>
          <w:rFonts w:ascii="Tahoma" w:hAnsi="Tahoma" w:cs="Tahoma"/>
          <w:szCs w:val="22"/>
          <w:lang w:val="el-GR" w:eastAsia="el-GR"/>
        </w:rPr>
      </w:pPr>
      <w:r w:rsidRPr="00603221">
        <w:rPr>
          <w:rFonts w:ascii="Tahoma" w:hAnsi="Tahoma" w:cs="Tahoma"/>
          <w:szCs w:val="22"/>
          <w:lang w:val="el-GR" w:eastAsia="el-GR"/>
        </w:rPr>
        <w:lastRenderedPageBreak/>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rFonts w:ascii="Tahoma" w:hAnsi="Tahoma" w:cs="Tahoma"/>
          <w:szCs w:val="22"/>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rFonts w:ascii="Tahoma" w:hAnsi="Tahoma" w:cs="Tahoma"/>
          <w:szCs w:val="22"/>
          <w:lang w:val="el-GR" w:eastAsia="el-GR"/>
        </w:rPr>
        <w:t xml:space="preserve"> </w:t>
      </w:r>
      <w:r w:rsidR="00796046" w:rsidRPr="00603221">
        <w:rPr>
          <w:rFonts w:ascii="Tahoma" w:hAnsi="Tahoma"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rFonts w:ascii="Tahoma" w:hAnsi="Tahoma" w:cs="Tahoma"/>
          <w:szCs w:val="22"/>
          <w:lang w:val="el-GR" w:eastAsia="el-GR"/>
        </w:rPr>
        <w:t xml:space="preserve">). </w:t>
      </w:r>
    </w:p>
    <w:p w14:paraId="1015C81B" w14:textId="77777777" w:rsidR="00704D1F" w:rsidRPr="00603221" w:rsidRDefault="00704D1F">
      <w:pPr>
        <w:rPr>
          <w:rFonts w:ascii="Tahoma" w:hAnsi="Tahoma" w:cs="Tahoma"/>
          <w:b/>
          <w:szCs w:val="22"/>
          <w:u w:val="single"/>
          <w:lang w:val="el-GR"/>
        </w:rPr>
      </w:pPr>
    </w:p>
    <w:p w14:paraId="2EAA6EEE" w14:textId="4B7AD71D" w:rsidR="008338F0" w:rsidRPr="00603221" w:rsidRDefault="003355E7">
      <w:pPr>
        <w:rPr>
          <w:rFonts w:ascii="Tahoma" w:hAnsi="Tahoma" w:cs="Tahoma"/>
          <w:szCs w:val="22"/>
          <w:lang w:val="el-GR"/>
        </w:rPr>
      </w:pPr>
      <w:r w:rsidRPr="00603221">
        <w:rPr>
          <w:rFonts w:ascii="Tahoma" w:hAnsi="Tahoma" w:cs="Tahoma"/>
          <w:szCs w:val="22"/>
          <w:lang w:val="el-GR"/>
        </w:rPr>
        <w:t>Οι προσφέροντες συμπληρώνουν το σχετικό πρότυπο ΕΕΕΣ</w:t>
      </w:r>
      <w:r w:rsidR="00E1337D" w:rsidRPr="00603221">
        <w:rPr>
          <w:rFonts w:ascii="Tahoma" w:hAnsi="Tahoma" w:cs="Tahoma"/>
          <w:szCs w:val="22"/>
          <w:lang w:val="el-GR"/>
        </w:rPr>
        <w:t xml:space="preserve"> </w:t>
      </w:r>
      <w:r w:rsidRPr="00603221">
        <w:rPr>
          <w:rFonts w:ascii="Tahoma" w:hAnsi="Tahoma"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w:t>
      </w:r>
      <w:r w:rsidRPr="00603221">
        <w:rPr>
          <w:rFonts w:ascii="Tahoma" w:hAnsi="Tahoma" w:cs="Tahoma"/>
          <w:szCs w:val="22"/>
          <w:lang w:val="el-GR"/>
        </w:rPr>
        <w:lastRenderedPageBreak/>
        <w:t xml:space="preserve">διακήρυξης </w:t>
      </w:r>
      <w:r w:rsidR="00B22F8D" w:rsidRPr="00603221">
        <w:rPr>
          <w:rFonts w:ascii="Tahoma" w:hAnsi="Tahoma" w:cs="Tahoma"/>
          <w:szCs w:val="22"/>
          <w:lang w:val="el-GR"/>
        </w:rPr>
        <w:fldChar w:fldCharType="begin"/>
      </w:r>
      <w:r w:rsidR="00B22F8D" w:rsidRPr="00603221">
        <w:rPr>
          <w:rFonts w:ascii="Tahoma" w:hAnsi="Tahoma" w:cs="Tahoma"/>
          <w:szCs w:val="22"/>
          <w:lang w:val="el-GR"/>
        </w:rPr>
        <w:instrText xml:space="preserve"> REF _Ref496624736 \h </w:instrText>
      </w:r>
      <w:r w:rsidR="00DF02B0" w:rsidRPr="006719D5">
        <w:rPr>
          <w:rFonts w:ascii="Tahoma" w:hAnsi="Tahoma" w:cs="Tahoma"/>
          <w:szCs w:val="22"/>
          <w:lang w:val="el-GR"/>
        </w:rPr>
        <w:instrText xml:space="preserve"> \* MERGEFORMAT </w:instrText>
      </w:r>
      <w:r w:rsidR="00B22F8D" w:rsidRPr="00603221">
        <w:rPr>
          <w:rFonts w:ascii="Tahoma" w:hAnsi="Tahoma" w:cs="Tahoma"/>
          <w:szCs w:val="22"/>
          <w:lang w:val="el-GR"/>
        </w:rPr>
      </w:r>
      <w:r w:rsidR="00B22F8D" w:rsidRPr="00603221">
        <w:rPr>
          <w:rFonts w:ascii="Tahoma" w:hAnsi="Tahoma" w:cs="Tahoma"/>
          <w:szCs w:val="22"/>
          <w:lang w:val="el-GR"/>
        </w:rPr>
        <w:fldChar w:fldCharType="separate"/>
      </w:r>
      <w:r w:rsidR="00CA3E14" w:rsidRPr="00CA3E14">
        <w:rPr>
          <w:rFonts w:ascii="Tahoma" w:hAnsi="Tahoma" w:cs="Tahoma"/>
          <w:color w:val="000099"/>
          <w:szCs w:val="22"/>
          <w:lang w:val="el-GR"/>
        </w:rPr>
        <w:t xml:space="preserve">ΠΑΡΑΡΤΗΜΑ ΙΙI – ΕΥΡΩΠΑΙΚΟ ΕΝΙΑΙΟ ΕΓΓΡΑΦΟ ΣΥΜΒΑΣΗΣ (ΕΕΕΣ) </w:t>
      </w:r>
      <w:r w:rsidR="00B22F8D" w:rsidRPr="00603221">
        <w:rPr>
          <w:rFonts w:ascii="Tahoma" w:hAnsi="Tahoma" w:cs="Tahoma"/>
          <w:szCs w:val="22"/>
          <w:lang w:val="el-GR"/>
        </w:rPr>
        <w:fldChar w:fldCharType="end"/>
      </w:r>
      <w:r w:rsidRPr="00603221">
        <w:rPr>
          <w:rFonts w:ascii="Tahoma" w:hAnsi="Tahoma" w:cs="Tahoma"/>
          <w:szCs w:val="22"/>
          <w:lang w:val="el-GR"/>
        </w:rPr>
        <w:t xml:space="preserve">. </w:t>
      </w:r>
    </w:p>
    <w:p w14:paraId="5B6E6000"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Το εν λόγω πρότυπο υποβάλλεται </w:t>
      </w:r>
      <w:r w:rsidR="00D9390F" w:rsidRPr="00603221">
        <w:rPr>
          <w:rFonts w:ascii="Tahoma" w:hAnsi="Tahoma" w:cs="Tahoma"/>
          <w:szCs w:val="22"/>
          <w:lang w:val="el-GR"/>
        </w:rPr>
        <w:t>ως εξής :</w:t>
      </w:r>
    </w:p>
    <w:p w14:paraId="3DC53CB5" w14:textId="2E131D87" w:rsidR="00704D1F" w:rsidRPr="00603221" w:rsidRDefault="004E535D" w:rsidP="004E535D">
      <w:pPr>
        <w:rPr>
          <w:rFonts w:ascii="Tahoma" w:hAnsi="Tahoma" w:cs="Tahoma"/>
          <w:szCs w:val="22"/>
          <w:lang w:val="el-GR"/>
        </w:rPr>
      </w:pPr>
      <w:r w:rsidRPr="00603221">
        <w:rPr>
          <w:rFonts w:ascii="Tahoma" w:hAnsi="Tahoma" w:cs="Tahoma"/>
          <w:szCs w:val="22"/>
          <w:lang w:val="el-GR"/>
        </w:rPr>
        <w:t>Το Ευρωπαϊκό Ενιαίο Έγγραφο Σύμβασης (ΕΕΕΣ) του άρθρου 79 του Ν. 4412/2016 συμπληρώνεται από τον</w:t>
      </w:r>
      <w:r w:rsidR="00B074DB">
        <w:rPr>
          <w:rFonts w:ascii="Tahoma" w:hAnsi="Tahoma" w:cs="Tahoma"/>
          <w:szCs w:val="22"/>
          <w:lang w:val="el-GR"/>
        </w:rPr>
        <w:t xml:space="preserve"> </w:t>
      </w:r>
      <w:r w:rsidRPr="00603221">
        <w:rPr>
          <w:rFonts w:ascii="Tahoma" w:hAnsi="Tahoma" w:cs="Tahoma"/>
          <w:szCs w:val="22"/>
          <w:lang w:val="el-GR"/>
        </w:rPr>
        <w:t>υποψήφιο οικονομικό φορέα, εξάγεται, αποθηκεύεται και υποβάλλεται ηλεκτρονικά μέσω της διαδικτυακής πύλης www.promitheus.gov.gr του ΕΣΗΔΗΣ από την ηλεκτρονική διεύθυνση -</w:t>
      </w:r>
      <w:r w:rsidR="00704D1F" w:rsidRPr="00603221">
        <w:rPr>
          <w:rFonts w:ascii="Tahoma" w:hAnsi="Tahoma" w:cs="Tahoma"/>
          <w:szCs w:val="22"/>
          <w:lang w:val="el-GR"/>
        </w:rPr>
        <w:t xml:space="preserve"> </w:t>
      </w:r>
      <w:hyperlink r:id="rId20" w:history="1">
        <w:r w:rsidR="0058242E" w:rsidRPr="00282A3D">
          <w:rPr>
            <w:rStyle w:val="-"/>
            <w:rFonts w:ascii="Tahoma" w:hAnsi="Tahoma" w:cs="Tahoma"/>
            <w:szCs w:val="22"/>
            <w:lang w:val="el-GR"/>
          </w:rPr>
          <w:t>https://espdint.eprocurement.gov.gr/</w:t>
        </w:r>
      </w:hyperlink>
      <w:r w:rsidR="0058242E">
        <w:rPr>
          <w:rFonts w:ascii="Tahoma" w:hAnsi="Tahoma" w:cs="Tahoma"/>
          <w:szCs w:val="22"/>
          <w:lang w:val="el-GR"/>
        </w:rPr>
        <w:t xml:space="preserve">. </w:t>
      </w:r>
    </w:p>
    <w:p w14:paraId="52B6CFEF" w14:textId="77777777" w:rsidR="004E535D" w:rsidRPr="00603221" w:rsidRDefault="00704D1F" w:rsidP="004E535D">
      <w:pPr>
        <w:rPr>
          <w:rFonts w:ascii="Tahoma" w:hAnsi="Tahoma" w:cs="Tahoma"/>
          <w:szCs w:val="22"/>
          <w:lang w:val="el-GR"/>
        </w:rPr>
      </w:pPr>
      <w:r w:rsidRPr="00603221">
        <w:rPr>
          <w:rFonts w:ascii="Tahoma" w:hAnsi="Tahoma" w:cs="Tahoma"/>
          <w:szCs w:val="22"/>
          <w:lang w:val="el-GR"/>
        </w:rPr>
        <w:t>Π</w:t>
      </w:r>
      <w:r w:rsidR="004E535D" w:rsidRPr="00603221">
        <w:rPr>
          <w:rFonts w:ascii="Tahoma" w:hAnsi="Tahoma" w:cs="Tahoma"/>
          <w:szCs w:val="22"/>
          <w:lang w:val="el-GR"/>
        </w:rPr>
        <w:t>ληροφορίες για τη συμπλήρωσή</w:t>
      </w:r>
      <w:r w:rsidRPr="00603221">
        <w:rPr>
          <w:rFonts w:ascii="Tahoma" w:hAnsi="Tahoma" w:cs="Tahoma"/>
          <w:szCs w:val="22"/>
          <w:lang w:val="el-GR"/>
        </w:rPr>
        <w:t xml:space="preserve"> </w:t>
      </w:r>
      <w:r w:rsidR="004E535D" w:rsidRPr="00603221">
        <w:rPr>
          <w:rFonts w:ascii="Tahoma" w:hAnsi="Tahoma" w:cs="Tahoma"/>
          <w:szCs w:val="22"/>
          <w:lang w:val="el-GR"/>
        </w:rPr>
        <w:t>του</w:t>
      </w:r>
      <w:r w:rsidRPr="00603221">
        <w:rPr>
          <w:rFonts w:ascii="Tahoma" w:hAnsi="Tahoma" w:cs="Tahoma"/>
          <w:szCs w:val="22"/>
          <w:lang w:val="el-GR"/>
        </w:rPr>
        <w:t xml:space="preserve"> ΕΕΕΣ βρίσκονται</w:t>
      </w:r>
      <w:r w:rsidR="004E535D" w:rsidRPr="00603221">
        <w:rPr>
          <w:rFonts w:ascii="Tahoma" w:hAnsi="Tahoma" w:cs="Tahoma"/>
          <w:szCs w:val="22"/>
          <w:lang w:val="el-GR"/>
        </w:rPr>
        <w:t xml:space="preserve"> στην ηλεκτρονική διεύθυνση:</w:t>
      </w:r>
    </w:p>
    <w:p w14:paraId="14D35DF8" w14:textId="4700ED8A" w:rsidR="00B074DB" w:rsidRPr="00603221" w:rsidRDefault="007810BC" w:rsidP="004E535D">
      <w:pPr>
        <w:rPr>
          <w:rFonts w:ascii="Tahoma" w:hAnsi="Tahoma" w:cs="Tahoma"/>
          <w:szCs w:val="22"/>
          <w:lang w:val="el-GR"/>
        </w:rPr>
      </w:pPr>
      <w:hyperlink r:id="rId21" w:anchor="%40%3F_afrLoop%3D3486624636403629%26_adf.ctrl-state%3Dcoa43tonq_61" w:history="1">
        <w:r w:rsidR="00B074DB" w:rsidRPr="00A66B0A">
          <w:rPr>
            <w:rStyle w:val="-"/>
            <w:rFonts w:ascii="Tahoma" w:hAnsi="Tahoma" w:cs="Tahoma"/>
            <w:szCs w:val="22"/>
            <w:lang w:val="el-GR"/>
          </w:rPr>
          <w:t>http://www.promitheus.gov.gr/webcenter/faces/oracle/webcenter/page/scopedMD/sd0cb90ef_26cf_4703_99d5_1561ceff660f/Page226.jspx?_afrLoo</w:t>
        </w:r>
        <w:r w:rsidR="00B074DB" w:rsidRPr="00A66B0A">
          <w:rPr>
            <w:rStyle w:val="-"/>
            <w:rFonts w:ascii="Tahoma" w:hAnsi="Tahoma" w:cs="Tahoma"/>
            <w:szCs w:val="22"/>
            <w:lang w:val="el-GR"/>
          </w:rPr>
          <w:lastRenderedPageBreak/>
          <w:t>p=3486624636403629#%40%3F_afrLoop%3D3486624636403629%26_adf.ctrl-state%3Dcoa43tonq_61</w:t>
        </w:r>
      </w:hyperlink>
      <w:r w:rsidR="00B074DB" w:rsidRPr="00B074DB">
        <w:rPr>
          <w:rFonts w:ascii="Tahoma" w:hAnsi="Tahoma" w:cs="Tahoma"/>
          <w:szCs w:val="22"/>
          <w:lang w:val="el-GR"/>
        </w:rPr>
        <w:t>.</w:t>
      </w:r>
    </w:p>
    <w:p w14:paraId="02BFE0B8" w14:textId="77777777" w:rsidR="00D9390F" w:rsidRPr="00603221" w:rsidRDefault="00D9390F" w:rsidP="00704D1F">
      <w:pPr>
        <w:rPr>
          <w:rFonts w:ascii="Tahoma" w:hAnsi="Tahoma" w:cs="Tahoma"/>
          <w:szCs w:val="22"/>
          <w:lang w:val="el-GR"/>
        </w:rPr>
      </w:pPr>
      <w:r w:rsidRPr="00603221">
        <w:rPr>
          <w:rFonts w:ascii="Tahoma" w:hAnsi="Tahoma" w:cs="Tahoma"/>
          <w:szCs w:val="22"/>
          <w:lang w:val="el-GR"/>
        </w:rPr>
        <w:t xml:space="preserve">Επισημαίνονται τα ακόλουθα, </w:t>
      </w:r>
      <w:r w:rsidR="004E535D" w:rsidRPr="00603221">
        <w:rPr>
          <w:rFonts w:ascii="Tahoma" w:hAnsi="Tahoma" w:cs="Tahoma"/>
          <w:szCs w:val="22"/>
          <w:lang w:val="el-GR"/>
        </w:rPr>
        <w:t xml:space="preserve">αναφορικά με την </w:t>
      </w:r>
      <w:r w:rsidR="00542891" w:rsidRPr="00603221">
        <w:rPr>
          <w:rFonts w:ascii="Tahoma" w:hAnsi="Tahoma" w:cs="Tahoma"/>
          <w:szCs w:val="22"/>
          <w:lang w:val="el-GR"/>
        </w:rPr>
        <w:t xml:space="preserve">συμπλήρωση και </w:t>
      </w:r>
      <w:r w:rsidR="004E535D" w:rsidRPr="00603221">
        <w:rPr>
          <w:rFonts w:ascii="Tahoma" w:hAnsi="Tahoma" w:cs="Tahoma"/>
          <w:szCs w:val="22"/>
          <w:lang w:val="el-GR"/>
        </w:rPr>
        <w:t xml:space="preserve">υποβολή </w:t>
      </w:r>
      <w:r w:rsidRPr="00603221">
        <w:rPr>
          <w:rFonts w:ascii="Tahoma" w:hAnsi="Tahoma" w:cs="Tahoma"/>
          <w:szCs w:val="22"/>
          <w:lang w:val="el-GR"/>
        </w:rPr>
        <w:t>του</w:t>
      </w:r>
      <w:r w:rsidR="004E535D" w:rsidRPr="00603221">
        <w:rPr>
          <w:rFonts w:ascii="Tahoma" w:hAnsi="Tahoma" w:cs="Tahoma"/>
          <w:szCs w:val="22"/>
          <w:lang w:val="el-GR"/>
        </w:rPr>
        <w:t xml:space="preserve"> </w:t>
      </w:r>
      <w:r w:rsidRPr="00603221">
        <w:rPr>
          <w:rFonts w:ascii="Tahoma" w:hAnsi="Tahoma" w:cs="Tahoma"/>
          <w:szCs w:val="22"/>
          <w:lang w:val="el-GR"/>
        </w:rPr>
        <w:t>ΕΕΕΣ:</w:t>
      </w:r>
    </w:p>
    <w:p w14:paraId="161C93D1" w14:textId="77777777" w:rsidR="00AC6490" w:rsidRPr="00603221" w:rsidRDefault="00D9390F" w:rsidP="00D9390F">
      <w:pPr>
        <w:rPr>
          <w:rFonts w:ascii="Tahoma" w:hAnsi="Tahoma" w:cs="Tahoma"/>
          <w:szCs w:val="22"/>
          <w:u w:val="single"/>
          <w:lang w:val="el-GR" w:eastAsia="el-GR"/>
        </w:rPr>
      </w:pPr>
      <w:r w:rsidRPr="00603221">
        <w:rPr>
          <w:rFonts w:ascii="Tahoma" w:hAnsi="Tahoma" w:cs="Tahoma"/>
          <w:szCs w:val="22"/>
          <w:lang w:val="el-GR"/>
        </w:rPr>
        <w:t xml:space="preserve">α. </w:t>
      </w:r>
      <w:r w:rsidR="00AC6490" w:rsidRPr="00603221">
        <w:rPr>
          <w:rFonts w:ascii="Tahoma" w:hAnsi="Tahoma" w:cs="Tahoma"/>
          <w:szCs w:val="22"/>
          <w:u w:val="single"/>
          <w:lang w:val="el-GR" w:eastAsia="el-GR"/>
        </w:rPr>
        <w:t xml:space="preserve">ΕΕΕΣ –Οικονομικού Φορέα </w:t>
      </w:r>
    </w:p>
    <w:p w14:paraId="615F74E7" w14:textId="77777777" w:rsidR="00D9390F" w:rsidRPr="00603221" w:rsidRDefault="00D9390F" w:rsidP="00D9390F">
      <w:pPr>
        <w:rPr>
          <w:rFonts w:ascii="Tahoma" w:hAnsi="Tahoma" w:cs="Tahoma"/>
          <w:szCs w:val="22"/>
          <w:lang w:val="el-GR"/>
        </w:rPr>
      </w:pPr>
      <w:r w:rsidRPr="00603221">
        <w:rPr>
          <w:rFonts w:ascii="Tahoma" w:hAnsi="Tahoma" w:cs="Tahoma"/>
          <w:szCs w:val="22"/>
          <w:lang w:val="el-GR"/>
        </w:rPr>
        <w:t>Στην περίπτωση που ένας οικονομικός φορέας συμμετέχει μόνος του στο διαγωνισμό και δεν στηρίζεται</w:t>
      </w:r>
      <w:r w:rsidR="00704D1F" w:rsidRPr="00603221">
        <w:rPr>
          <w:rFonts w:ascii="Tahoma" w:hAnsi="Tahoma" w:cs="Tahoma"/>
          <w:szCs w:val="22"/>
          <w:lang w:val="el-GR"/>
        </w:rPr>
        <w:t xml:space="preserve"> </w:t>
      </w:r>
      <w:r w:rsidRPr="00603221">
        <w:rPr>
          <w:rFonts w:ascii="Tahoma" w:hAnsi="Tahoma" w:cs="Tahoma"/>
          <w:szCs w:val="22"/>
          <w:lang w:val="el-GR"/>
        </w:rPr>
        <w:t>στις ικανότητες άλλων οντοτήτων προκειμένου να ανταποκριθεί στα κριτήρια επιλογής, συμπληρώνει</w:t>
      </w:r>
      <w:r w:rsidR="004E535D" w:rsidRPr="00603221">
        <w:rPr>
          <w:rFonts w:ascii="Tahoma" w:hAnsi="Tahoma" w:cs="Tahoma"/>
          <w:szCs w:val="22"/>
          <w:lang w:val="el-GR"/>
        </w:rPr>
        <w:t xml:space="preserve"> </w:t>
      </w:r>
      <w:r w:rsidRPr="00603221">
        <w:rPr>
          <w:rFonts w:ascii="Tahoma" w:hAnsi="Tahoma" w:cs="Tahoma"/>
          <w:szCs w:val="22"/>
          <w:lang w:val="el-GR"/>
        </w:rPr>
        <w:t>και υποβάλλει ένα (1) ΕΕΕΣ.</w:t>
      </w:r>
    </w:p>
    <w:p w14:paraId="2614A769" w14:textId="77777777" w:rsidR="00730FB9" w:rsidRPr="00603221" w:rsidRDefault="00D9390F" w:rsidP="004E535D">
      <w:pPr>
        <w:rPr>
          <w:rFonts w:ascii="Tahoma" w:hAnsi="Tahoma" w:cs="Tahoma"/>
          <w:szCs w:val="22"/>
          <w:u w:val="single"/>
          <w:lang w:val="el-GR"/>
        </w:rPr>
      </w:pPr>
      <w:r w:rsidRPr="00603221">
        <w:rPr>
          <w:rFonts w:ascii="Tahoma" w:hAnsi="Tahoma" w:cs="Tahoma"/>
          <w:szCs w:val="22"/>
          <w:u w:val="single"/>
          <w:lang w:val="el-GR"/>
        </w:rPr>
        <w:t>β.</w:t>
      </w:r>
      <w:r w:rsidR="00730FB9" w:rsidRPr="00603221">
        <w:rPr>
          <w:rFonts w:ascii="Tahoma" w:hAnsi="Tahoma" w:cs="Tahoma"/>
          <w:szCs w:val="22"/>
          <w:u w:val="single"/>
          <w:lang w:val="el-GR" w:eastAsia="el-GR"/>
        </w:rPr>
        <w:t xml:space="preserve"> ΕΕΕΣ – Στήριξη Οικονομικού Φορέα στις ικανότητες άλλων </w:t>
      </w:r>
      <w:r w:rsidR="00730FB9" w:rsidRPr="00603221">
        <w:rPr>
          <w:rFonts w:ascii="Tahoma" w:hAnsi="Tahoma" w:cs="Tahoma"/>
          <w:szCs w:val="22"/>
          <w:u w:val="single"/>
          <w:lang w:val="el-GR"/>
        </w:rPr>
        <w:t>φορέων</w:t>
      </w:r>
    </w:p>
    <w:p w14:paraId="01672F14" w14:textId="0FC4FD9C" w:rsidR="004E535D" w:rsidRPr="00603221" w:rsidRDefault="00D9390F" w:rsidP="004E535D">
      <w:pPr>
        <w:rPr>
          <w:rFonts w:ascii="Tahoma" w:hAnsi="Tahoma" w:cs="Tahoma"/>
          <w:szCs w:val="22"/>
          <w:lang w:val="el-GR"/>
        </w:rPr>
      </w:pPr>
      <w:r w:rsidRPr="00603221">
        <w:rPr>
          <w:rFonts w:ascii="Tahoma" w:hAnsi="Tahoma" w:cs="Tahoma"/>
          <w:szCs w:val="22"/>
          <w:lang w:val="el-GR"/>
        </w:rPr>
        <w:t>Στην περίπτωση που ένας οικονομικός φορέας στηρίζεται</w:t>
      </w:r>
      <w:r w:rsidR="004E535D" w:rsidRPr="00603221">
        <w:rPr>
          <w:rFonts w:ascii="Tahoma" w:hAnsi="Tahoma" w:cs="Tahoma"/>
          <w:szCs w:val="22"/>
          <w:lang w:val="el-GR"/>
        </w:rPr>
        <w:t xml:space="preserve"> </w:t>
      </w:r>
      <w:r w:rsidRPr="00603221">
        <w:rPr>
          <w:rFonts w:ascii="Tahoma" w:hAnsi="Tahoma" w:cs="Tahoma"/>
          <w:szCs w:val="22"/>
          <w:lang w:val="el-GR"/>
        </w:rPr>
        <w:t>στις ικανότητες μίας ή περισσότερων άλλων οντοτήτων προκειμένου να ανταποκριθεί στα κριτήρια</w:t>
      </w:r>
      <w:r w:rsidR="004E535D" w:rsidRPr="00603221">
        <w:rPr>
          <w:rFonts w:ascii="Tahoma" w:hAnsi="Tahoma" w:cs="Tahoma"/>
          <w:szCs w:val="22"/>
          <w:lang w:val="el-GR"/>
        </w:rPr>
        <w:t xml:space="preserve"> </w:t>
      </w:r>
      <w:r w:rsidRPr="00603221">
        <w:rPr>
          <w:rFonts w:ascii="Tahoma" w:hAnsi="Tahoma" w:cs="Tahoma"/>
          <w:szCs w:val="22"/>
          <w:lang w:val="el-GR"/>
        </w:rPr>
        <w:t>επιλογής,</w:t>
      </w:r>
      <w:r w:rsidR="00E1337D" w:rsidRPr="00603221">
        <w:rPr>
          <w:rFonts w:ascii="Tahoma" w:hAnsi="Tahoma" w:cs="Tahoma"/>
          <w:szCs w:val="22"/>
          <w:lang w:val="el-GR"/>
        </w:rPr>
        <w:t xml:space="preserve"> </w:t>
      </w:r>
      <w:r w:rsidR="004E535D" w:rsidRPr="00603221">
        <w:rPr>
          <w:rFonts w:ascii="Tahoma" w:hAnsi="Tahoma" w:cs="Tahoma"/>
          <w:szCs w:val="22"/>
          <w:lang w:val="el-GR"/>
        </w:rPr>
        <w:t>με την προσφορά υποβάλ</w:t>
      </w:r>
      <w:r w:rsidR="000E1577">
        <w:rPr>
          <w:rFonts w:ascii="Tahoma" w:hAnsi="Tahoma" w:cs="Tahoma"/>
          <w:szCs w:val="22"/>
          <w:lang w:val="el-GR"/>
        </w:rPr>
        <w:t>λ</w:t>
      </w:r>
      <w:r w:rsidR="004E535D" w:rsidRPr="00603221">
        <w:rPr>
          <w:rFonts w:ascii="Tahoma" w:hAnsi="Tahoma" w:cs="Tahoma"/>
          <w:szCs w:val="22"/>
          <w:lang w:val="el-GR"/>
        </w:rPr>
        <w:t xml:space="preserve">εται χωριστό ΕΕΕΣ, που </w:t>
      </w:r>
      <w:r w:rsidR="004E535D" w:rsidRPr="00603221">
        <w:rPr>
          <w:rFonts w:ascii="Tahoma" w:hAnsi="Tahoma" w:cs="Tahoma"/>
          <w:szCs w:val="22"/>
          <w:lang w:val="el-GR"/>
        </w:rPr>
        <w:lastRenderedPageBreak/>
        <w:t>συμπληρ</w:t>
      </w:r>
      <w:r w:rsidR="000E1577">
        <w:rPr>
          <w:rFonts w:ascii="Tahoma" w:hAnsi="Tahoma" w:cs="Tahoma"/>
          <w:szCs w:val="22"/>
          <w:lang w:val="el-GR"/>
        </w:rPr>
        <w:t>ώ</w:t>
      </w:r>
      <w:r w:rsidR="004E535D" w:rsidRPr="00603221">
        <w:rPr>
          <w:rFonts w:ascii="Tahoma" w:hAnsi="Tahoma" w:cs="Tahoma"/>
          <w:szCs w:val="22"/>
          <w:lang w:val="el-GR"/>
        </w:rPr>
        <w:t>νεται και υπογράφεται ψηφιακά από τον τρίτο/ους, συμπληρώνοντας:</w:t>
      </w:r>
    </w:p>
    <w:p w14:paraId="6E85D420" w14:textId="77777777" w:rsidR="00704D1F" w:rsidRPr="00603221" w:rsidRDefault="00704D1F" w:rsidP="0027319B">
      <w:pPr>
        <w:pStyle w:val="aff"/>
        <w:numPr>
          <w:ilvl w:val="0"/>
          <w:numId w:val="7"/>
        </w:numPr>
        <w:rPr>
          <w:rFonts w:ascii="Tahoma" w:hAnsi="Tahoma" w:cs="Tahoma"/>
          <w:szCs w:val="22"/>
          <w:lang w:val="el-GR" w:eastAsia="el-GR"/>
        </w:rPr>
      </w:pPr>
      <w:r w:rsidRPr="00603221">
        <w:rPr>
          <w:rFonts w:ascii="Tahoma" w:hAnsi="Tahoma" w:cs="Tahoma"/>
          <w:szCs w:val="22"/>
          <w:lang w:val="el-GR"/>
        </w:rPr>
        <w:t xml:space="preserve">τις ενότητες των Α και Β του Μέρους ΙΙ , το Μέρος ΙΙΙ , </w:t>
      </w:r>
      <w:r w:rsidR="00730FB9" w:rsidRPr="00603221">
        <w:rPr>
          <w:rFonts w:ascii="Tahoma" w:hAnsi="Tahoma" w:cs="Tahoma"/>
          <w:szCs w:val="22"/>
          <w:lang w:val="el-GR"/>
        </w:rPr>
        <w:t xml:space="preserve">το Μέρος </w:t>
      </w:r>
      <w:r w:rsidR="00730FB9" w:rsidRPr="00603221">
        <w:rPr>
          <w:rFonts w:ascii="Tahoma" w:hAnsi="Tahoma" w:cs="Tahoma"/>
          <w:szCs w:val="22"/>
          <w:lang w:eastAsia="el-GR"/>
        </w:rPr>
        <w:t>IV</w:t>
      </w:r>
      <w:r w:rsidR="00E1337D" w:rsidRPr="00603221">
        <w:rPr>
          <w:rFonts w:ascii="Tahoma" w:hAnsi="Tahoma" w:cs="Tahoma"/>
          <w:szCs w:val="22"/>
          <w:lang w:val="el-GR" w:eastAsia="el-GR"/>
        </w:rPr>
        <w:t xml:space="preserve"> </w:t>
      </w:r>
      <w:r w:rsidRPr="00603221">
        <w:rPr>
          <w:rFonts w:ascii="Tahoma" w:hAnsi="Tahoma" w:cs="Tahoma"/>
          <w:szCs w:val="22"/>
          <w:lang w:val="el-GR"/>
        </w:rPr>
        <w:t xml:space="preserve">σχετικά με τις ικανότητες που δανείζει στον υποψήφιο οικονομικό φορέα </w:t>
      </w:r>
      <w:r w:rsidRPr="00603221">
        <w:rPr>
          <w:rFonts w:ascii="Tahoma" w:hAnsi="Tahoma" w:cs="Tahoma"/>
          <w:szCs w:val="22"/>
          <w:lang w:val="el-GR" w:eastAsia="el-GR"/>
        </w:rPr>
        <w:t xml:space="preserve">καθώς και το Μέρος </w:t>
      </w:r>
      <w:r w:rsidRPr="00603221">
        <w:rPr>
          <w:rFonts w:ascii="Tahoma" w:hAnsi="Tahoma" w:cs="Tahoma"/>
          <w:szCs w:val="22"/>
          <w:lang w:val="en-US" w:eastAsia="el-GR"/>
        </w:rPr>
        <w:t>VI</w:t>
      </w:r>
      <w:r w:rsidRPr="00603221">
        <w:rPr>
          <w:rFonts w:ascii="Tahoma" w:hAnsi="Tahoma" w:cs="Tahoma"/>
          <w:szCs w:val="22"/>
          <w:lang w:val="el-GR" w:eastAsia="el-GR"/>
        </w:rPr>
        <w:t xml:space="preserve"> Τελικές Δηλώσεις </w:t>
      </w:r>
    </w:p>
    <w:p w14:paraId="1F27C2DE" w14:textId="77777777" w:rsidR="004E535D" w:rsidRPr="00603221" w:rsidRDefault="004E535D" w:rsidP="004E535D">
      <w:pPr>
        <w:rPr>
          <w:rFonts w:ascii="Tahoma" w:hAnsi="Tahoma" w:cs="Tahoma"/>
          <w:szCs w:val="22"/>
          <w:lang w:val="el-GR" w:eastAsia="el-GR"/>
        </w:rPr>
      </w:pPr>
      <w:r w:rsidRPr="00603221">
        <w:rPr>
          <w:rFonts w:ascii="Tahoma" w:hAnsi="Tahoma"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36B8B99" w14:textId="77777777" w:rsidR="00730FB9" w:rsidRPr="00603221" w:rsidRDefault="00D9390F" w:rsidP="00D9390F">
      <w:pPr>
        <w:rPr>
          <w:rFonts w:ascii="Tahoma" w:hAnsi="Tahoma" w:cs="Tahoma"/>
          <w:szCs w:val="22"/>
          <w:u w:val="single"/>
          <w:lang w:val="el-GR" w:eastAsia="el-GR"/>
        </w:rPr>
      </w:pPr>
      <w:r w:rsidRPr="00603221">
        <w:rPr>
          <w:rFonts w:ascii="Tahoma" w:hAnsi="Tahoma" w:cs="Tahoma"/>
          <w:szCs w:val="22"/>
          <w:u w:val="single"/>
          <w:lang w:val="el-GR"/>
        </w:rPr>
        <w:t xml:space="preserve">γ. </w:t>
      </w:r>
      <w:r w:rsidR="00730FB9" w:rsidRPr="00603221">
        <w:rPr>
          <w:rFonts w:ascii="Tahoma" w:hAnsi="Tahoma" w:cs="Tahoma"/>
          <w:szCs w:val="22"/>
          <w:u w:val="single"/>
          <w:lang w:val="el-GR"/>
        </w:rPr>
        <w:t>ΕΕΕΣ</w:t>
      </w:r>
      <w:r w:rsidR="00730FB9" w:rsidRPr="00603221">
        <w:rPr>
          <w:rFonts w:ascii="Tahoma" w:hAnsi="Tahoma" w:cs="Tahoma"/>
          <w:szCs w:val="22"/>
          <w:u w:val="single"/>
          <w:lang w:val="el-GR" w:eastAsia="el-GR"/>
        </w:rPr>
        <w:t xml:space="preserve"> - Ενώσεις οικονομικών φορέων Κοινοπραξίες </w:t>
      </w:r>
      <w:r w:rsidR="00542891" w:rsidRPr="00603221">
        <w:rPr>
          <w:rFonts w:ascii="Tahoma" w:hAnsi="Tahoma" w:cs="Tahoma"/>
          <w:szCs w:val="22"/>
          <w:u w:val="single"/>
          <w:lang w:val="el-GR" w:eastAsia="el-GR"/>
        </w:rPr>
        <w:t>κλπ</w:t>
      </w:r>
    </w:p>
    <w:p w14:paraId="5FD75B53" w14:textId="77777777" w:rsidR="00D9390F" w:rsidRPr="00603221" w:rsidRDefault="00D9390F">
      <w:pPr>
        <w:rPr>
          <w:rFonts w:ascii="Tahoma" w:hAnsi="Tahoma" w:cs="Tahoma"/>
          <w:szCs w:val="22"/>
          <w:lang w:val="el-GR"/>
        </w:rPr>
      </w:pPr>
      <w:r w:rsidRPr="00603221">
        <w:rPr>
          <w:rFonts w:ascii="Tahoma" w:hAnsi="Tahoma" w:cs="Tahoma"/>
          <w:szCs w:val="22"/>
          <w:lang w:val="el-GR"/>
        </w:rPr>
        <w:t>Στην περίπτωση συμμετοχής στο διαγωνισμό από κοινού ομίλων οικονομικών φορέων (λ.χ ενώσεων,</w:t>
      </w:r>
      <w:r w:rsidR="00A01EC2" w:rsidRPr="00603221">
        <w:rPr>
          <w:rFonts w:ascii="Tahoma" w:hAnsi="Tahoma" w:cs="Tahoma"/>
          <w:szCs w:val="22"/>
          <w:lang w:val="el-GR"/>
        </w:rPr>
        <w:t xml:space="preserve"> </w:t>
      </w:r>
      <w:r w:rsidRPr="00603221">
        <w:rPr>
          <w:rFonts w:ascii="Tahoma" w:hAnsi="Tahoma" w:cs="Tahoma"/>
          <w:szCs w:val="22"/>
          <w:lang w:val="el-GR"/>
        </w:rPr>
        <w:t xml:space="preserve">κοινοπραξιών, συνεταιρισμών κλπ), </w:t>
      </w:r>
      <w:r w:rsidR="00A01EC2" w:rsidRPr="00603221">
        <w:rPr>
          <w:rFonts w:ascii="Tahoma" w:hAnsi="Tahoma" w:cs="Tahoma"/>
          <w:szCs w:val="22"/>
          <w:lang w:val="el-GR"/>
        </w:rPr>
        <w:t>υποβάλλεται χωριστό ΕΕΕΣ</w:t>
      </w:r>
      <w:r w:rsidR="00A01EC2" w:rsidRPr="00603221" w:rsidDel="00A01EC2">
        <w:rPr>
          <w:rFonts w:ascii="Tahoma" w:hAnsi="Tahoma" w:cs="Tahoma"/>
          <w:szCs w:val="22"/>
          <w:lang w:val="el-GR"/>
        </w:rPr>
        <w:t xml:space="preserve"> </w:t>
      </w:r>
      <w:r w:rsidRPr="00603221">
        <w:rPr>
          <w:rFonts w:ascii="Tahoma" w:hAnsi="Tahoma" w:cs="Tahoma"/>
          <w:szCs w:val="22"/>
          <w:lang w:val="el-GR"/>
        </w:rPr>
        <w:t>για κάθε έναν συμμετέχοντα οικονομικό φορέα</w:t>
      </w:r>
      <w:r w:rsidR="00A01EC2" w:rsidRPr="00603221">
        <w:rPr>
          <w:rFonts w:ascii="Tahoma" w:hAnsi="Tahoma" w:cs="Tahoma"/>
          <w:szCs w:val="22"/>
          <w:lang w:val="el-GR"/>
        </w:rPr>
        <w:t>.</w:t>
      </w:r>
    </w:p>
    <w:p w14:paraId="63D76AD3" w14:textId="77777777" w:rsidR="00730FB9" w:rsidRPr="00603221" w:rsidRDefault="00730FB9" w:rsidP="00730FB9">
      <w:pPr>
        <w:rPr>
          <w:rFonts w:ascii="Tahoma" w:hAnsi="Tahoma" w:cs="Tahoma"/>
          <w:szCs w:val="22"/>
          <w:u w:val="single"/>
          <w:lang w:val="el-GR" w:eastAsia="el-GR"/>
        </w:rPr>
      </w:pPr>
      <w:r w:rsidRPr="00603221">
        <w:rPr>
          <w:rFonts w:ascii="Tahoma" w:hAnsi="Tahoma" w:cs="Tahoma"/>
          <w:szCs w:val="22"/>
          <w:u w:val="single"/>
          <w:lang w:val="el-GR" w:eastAsia="el-GR"/>
        </w:rPr>
        <w:t>δ. ΕΕΕΣ - Υπεργολάβοι:</w:t>
      </w:r>
    </w:p>
    <w:p w14:paraId="5A29FB2A" w14:textId="77777777" w:rsidR="00730FB9" w:rsidRPr="00603221" w:rsidRDefault="00730FB9" w:rsidP="00730FB9">
      <w:pPr>
        <w:rPr>
          <w:rFonts w:ascii="Tahoma" w:hAnsi="Tahoma" w:cs="Tahoma"/>
          <w:szCs w:val="22"/>
          <w:lang w:val="el-GR"/>
        </w:rPr>
      </w:pPr>
      <w:r w:rsidRPr="00603221">
        <w:rPr>
          <w:rFonts w:ascii="Tahoma" w:hAnsi="Tahoma" w:cs="Tahoma"/>
          <w:szCs w:val="22"/>
          <w:lang w:val="el-GR"/>
        </w:rPr>
        <w:lastRenderedPageBreak/>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rFonts w:ascii="Tahoma" w:hAnsi="Tahoma" w:cs="Tahoma"/>
          <w:szCs w:val="22"/>
          <w:lang w:val="el-GR" w:eastAsia="el-GR"/>
        </w:rPr>
        <w:t xml:space="preserve">καθώς και το Μέρος </w:t>
      </w:r>
      <w:r w:rsidRPr="00603221">
        <w:rPr>
          <w:rFonts w:ascii="Tahoma" w:hAnsi="Tahoma" w:cs="Tahoma"/>
          <w:szCs w:val="22"/>
          <w:lang w:val="en-US" w:eastAsia="el-GR"/>
        </w:rPr>
        <w:t>VI</w:t>
      </w:r>
      <w:r w:rsidRPr="00603221">
        <w:rPr>
          <w:rFonts w:ascii="Tahoma" w:hAnsi="Tahoma" w:cs="Tahoma"/>
          <w:szCs w:val="22"/>
          <w:lang w:val="el-GR" w:eastAsia="el-GR"/>
        </w:rPr>
        <w:t xml:space="preserve"> Τελικές Δηλώσεις</w:t>
      </w:r>
      <w:r w:rsidRPr="00603221">
        <w:rPr>
          <w:rFonts w:ascii="Tahoma" w:hAnsi="Tahoma" w:cs="Tahoma"/>
          <w:szCs w:val="22"/>
          <w:lang w:val="el-GR"/>
        </w:rPr>
        <w:t xml:space="preserve">. </w:t>
      </w:r>
    </w:p>
    <w:p w14:paraId="17956449" w14:textId="77777777" w:rsidR="00730FB9" w:rsidRPr="00603221" w:rsidRDefault="00730FB9" w:rsidP="00730FB9">
      <w:pPr>
        <w:rPr>
          <w:rFonts w:ascii="Tahoma" w:hAnsi="Tahoma" w:cs="Tahoma"/>
          <w:szCs w:val="22"/>
          <w:lang w:val="el-GR"/>
        </w:rPr>
      </w:pPr>
      <w:r w:rsidRPr="00603221">
        <w:rPr>
          <w:rFonts w:ascii="Tahoma" w:hAnsi="Tahoma"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14F20599" w14:textId="77777777" w:rsidR="00FB65FD" w:rsidRPr="00603221" w:rsidRDefault="00FB65FD">
      <w:pPr>
        <w:rPr>
          <w:rFonts w:ascii="Tahoma" w:hAnsi="Tahoma" w:cs="Tahoma"/>
          <w:b/>
          <w:bCs/>
          <w:szCs w:val="22"/>
          <w:lang w:val="el-GR"/>
        </w:rPr>
      </w:pPr>
    </w:p>
    <w:p w14:paraId="23CD7788" w14:textId="77777777" w:rsidR="002C7E9A" w:rsidRPr="00603221" w:rsidRDefault="002C7E9A" w:rsidP="00991EF2">
      <w:pPr>
        <w:pStyle w:val="4"/>
        <w:numPr>
          <w:ilvl w:val="3"/>
          <w:numId w:val="11"/>
        </w:numPr>
        <w:rPr>
          <w:rFonts w:ascii="Tahoma" w:hAnsi="Tahoma" w:cs="Tahoma"/>
          <w:szCs w:val="22"/>
          <w:lang w:val="el-GR"/>
        </w:rPr>
      </w:pPr>
      <w:bookmarkStart w:id="116" w:name="_Toc56418701"/>
      <w:r w:rsidRPr="00603221">
        <w:rPr>
          <w:rFonts w:ascii="Tahoma" w:hAnsi="Tahoma" w:cs="Tahoma"/>
          <w:szCs w:val="22"/>
          <w:lang w:val="el-GR"/>
        </w:rPr>
        <w:lastRenderedPageBreak/>
        <w:t>Τεχνική Προσφορά</w:t>
      </w:r>
      <w:bookmarkEnd w:id="116"/>
      <w:r w:rsidRPr="00603221">
        <w:rPr>
          <w:rFonts w:ascii="Tahoma" w:hAnsi="Tahoma" w:cs="Tahoma"/>
          <w:szCs w:val="22"/>
          <w:lang w:val="el-GR"/>
        </w:rPr>
        <w:t xml:space="preserve"> </w:t>
      </w:r>
      <w:r w:rsidR="00E1337D" w:rsidRPr="00603221">
        <w:rPr>
          <w:rFonts w:ascii="Tahoma" w:hAnsi="Tahoma" w:cs="Tahoma"/>
          <w:szCs w:val="22"/>
          <w:lang w:val="el-GR"/>
        </w:rPr>
        <w:t xml:space="preserve"> </w:t>
      </w:r>
    </w:p>
    <w:p w14:paraId="1C6F51AF" w14:textId="186C1E8E" w:rsidR="007A3AC0" w:rsidRPr="00603221" w:rsidRDefault="007A3AC0" w:rsidP="007A3AC0">
      <w:pPr>
        <w:rPr>
          <w:rFonts w:ascii="Tahoma" w:hAnsi="Tahoma" w:cs="Tahoma"/>
          <w:i/>
          <w:iCs/>
          <w:color w:val="5B9BD5"/>
          <w:szCs w:val="22"/>
          <w:lang w:val="el-GR"/>
        </w:rPr>
      </w:pPr>
      <w:r w:rsidRPr="00603221">
        <w:rPr>
          <w:rFonts w:ascii="Tahoma" w:hAnsi="Tahoma" w:cs="Tahoma"/>
          <w:szCs w:val="22"/>
          <w:lang w:val="en-US"/>
        </w:rPr>
        <w:t>H</w:t>
      </w:r>
      <w:r w:rsidRPr="00603221">
        <w:rPr>
          <w:rFonts w:ascii="Tahoma" w:hAnsi="Tahoma" w:cs="Tahoma"/>
          <w:szCs w:val="22"/>
          <w:lang w:val="el-GR"/>
        </w:rPr>
        <w:t xml:space="preserve"> τεχνική προσφορά </w:t>
      </w:r>
      <w:r w:rsidR="00994B2B">
        <w:rPr>
          <w:rFonts w:ascii="Tahoma" w:hAnsi="Tahoma" w:cs="Tahoma"/>
          <w:szCs w:val="22"/>
          <w:lang w:val="el-GR"/>
        </w:rPr>
        <w:t xml:space="preserve">για κάθε τμήμα </w:t>
      </w:r>
      <w:r w:rsidRPr="00603221">
        <w:rPr>
          <w:rFonts w:ascii="Tahoma" w:hAnsi="Tahoma" w:cs="Tahoma"/>
          <w:szCs w:val="22"/>
          <w:lang w:val="el-GR"/>
        </w:rPr>
        <w:t>θα πρέπει να καλύπτει όλες τις απαιτήσεις και τις προδιαγραφές της παρούσας και συγκεκριμένα των Παραρτημάτων Ι &amp; ΙΙ τις παρούσας</w:t>
      </w:r>
      <w:r w:rsidR="00E1337D" w:rsidRPr="00603221">
        <w:rPr>
          <w:rFonts w:ascii="Tahoma" w:hAnsi="Tahoma" w:cs="Tahoma"/>
          <w:szCs w:val="22"/>
          <w:lang w:val="el-GR"/>
        </w:rPr>
        <w:t xml:space="preserve"> </w:t>
      </w:r>
      <w:r w:rsidRPr="00603221">
        <w:rPr>
          <w:rFonts w:ascii="Tahoma" w:hAnsi="Tahoma"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603221">
        <w:rPr>
          <w:rStyle w:val="WW-FootnoteReference9"/>
          <w:rFonts w:ascii="Tahoma" w:hAnsi="Tahoma" w:cs="Tahoma"/>
          <w:szCs w:val="22"/>
          <w:lang w:val="el-GR"/>
        </w:rPr>
        <w:t>.</w:t>
      </w:r>
      <w:r w:rsidRPr="00603221">
        <w:rPr>
          <w:rFonts w:ascii="Tahoma" w:hAnsi="Tahoma" w:cs="Tahoma"/>
          <w:szCs w:val="22"/>
          <w:lang w:val="el-GR"/>
        </w:rPr>
        <w:t xml:space="preserve"> </w:t>
      </w:r>
    </w:p>
    <w:p w14:paraId="759D5FAB" w14:textId="13420F95" w:rsidR="007A3AC0" w:rsidRDefault="007A3AC0" w:rsidP="009C3C60">
      <w:pPr>
        <w:suppressAutoHyphens w:val="0"/>
        <w:spacing w:line="276" w:lineRule="auto"/>
        <w:rPr>
          <w:rFonts w:ascii="Tahoma" w:hAnsi="Tahoma" w:cs="Tahoma"/>
          <w:szCs w:val="22"/>
          <w:lang w:val="el-GR"/>
        </w:rPr>
      </w:pPr>
      <w:r w:rsidRPr="00603221">
        <w:rPr>
          <w:rFonts w:ascii="Tahoma" w:hAnsi="Tahoma"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rFonts w:ascii="Tahoma" w:hAnsi="Tahoma" w:cs="Tahoma"/>
          <w:szCs w:val="22"/>
          <w:lang w:val="el-GR"/>
        </w:rPr>
        <w:lastRenderedPageBreak/>
        <w:t xml:space="preserve">σύμφωνα με </w:t>
      </w:r>
      <w:r w:rsidR="00C84B11" w:rsidRPr="0045601B">
        <w:rPr>
          <w:rFonts w:ascii="Tahoma" w:hAnsi="Tahoma" w:cs="Tahoma"/>
          <w:szCs w:val="22"/>
          <w:lang w:val="el-GR"/>
        </w:rPr>
        <w:t>το Υπόδειγμα V</w:t>
      </w:r>
      <w:r w:rsidR="00C84B11" w:rsidRPr="00603221">
        <w:rPr>
          <w:rFonts w:ascii="Tahoma" w:hAnsi="Tahoma" w:cs="Tahoma"/>
          <w:szCs w:val="22"/>
          <w:lang w:val="el-GR"/>
        </w:rPr>
        <w:t xml:space="preserve"> της παρ</w:t>
      </w:r>
      <w:r w:rsidR="003A206A" w:rsidRPr="00603221">
        <w:rPr>
          <w:rFonts w:ascii="Tahoma" w:hAnsi="Tahoma" w:cs="Tahoma"/>
          <w:szCs w:val="22"/>
          <w:lang w:val="el-GR"/>
        </w:rPr>
        <w:t>ο</w:t>
      </w:r>
      <w:r w:rsidR="00C84B11" w:rsidRPr="00603221">
        <w:rPr>
          <w:rFonts w:ascii="Tahoma" w:hAnsi="Tahoma" w:cs="Tahoma"/>
          <w:szCs w:val="22"/>
          <w:lang w:val="el-GR"/>
        </w:rPr>
        <w:t>ύσας διακήρυξης</w:t>
      </w:r>
      <w:r w:rsidR="000E1577" w:rsidRPr="0045601B">
        <w:rPr>
          <w:rFonts w:ascii="Tahoma" w:hAnsi="Tahoma" w:cs="Tahoma"/>
          <w:szCs w:val="22"/>
          <w:lang w:val="el-GR"/>
        </w:rPr>
        <w:t xml:space="preserve"> </w:t>
      </w:r>
      <w:r w:rsidR="003A206A" w:rsidRPr="0045601B">
        <w:rPr>
          <w:rFonts w:ascii="Tahoma" w:hAnsi="Tahoma" w:cs="Tahoma"/>
          <w:szCs w:val="22"/>
          <w:lang w:val="el-GR"/>
        </w:rPr>
        <w:t>(</w:t>
      </w:r>
      <w:r w:rsidRPr="00603221">
        <w:rPr>
          <w:rFonts w:ascii="Tahoma" w:hAnsi="Tahoma" w:cs="Tahoma"/>
          <w:szCs w:val="22"/>
          <w:lang w:val="el-GR"/>
        </w:rPr>
        <w:t>σε συμπιεσμένη μορφή</w:t>
      </w:r>
      <w:r w:rsidR="003A206A" w:rsidRPr="00603221">
        <w:rPr>
          <w:rFonts w:ascii="Tahoma" w:hAnsi="Tahoma" w:cs="Tahoma"/>
          <w:szCs w:val="22"/>
          <w:lang w:val="el-GR"/>
        </w:rPr>
        <w:t xml:space="preserve"> και</w:t>
      </w:r>
      <w:r w:rsidRPr="00603221">
        <w:rPr>
          <w:rFonts w:ascii="Tahoma" w:hAnsi="Tahoma" w:cs="Tahoma"/>
          <w:szCs w:val="22"/>
          <w:lang w:val="el-GR"/>
        </w:rPr>
        <w:t xml:space="preserve"> κατά προτίμηση</w:t>
      </w:r>
      <w:r w:rsidR="003A206A" w:rsidRPr="00603221">
        <w:rPr>
          <w:rFonts w:ascii="Tahoma" w:hAnsi="Tahoma" w:cs="Tahoma"/>
          <w:szCs w:val="22"/>
          <w:lang w:val="el-GR"/>
        </w:rPr>
        <w:t xml:space="preserve"> σε</w:t>
      </w:r>
      <w:r w:rsidRPr="00603221">
        <w:rPr>
          <w:rFonts w:ascii="Tahoma" w:hAnsi="Tahoma" w:cs="Tahoma"/>
          <w:szCs w:val="22"/>
          <w:lang w:val="el-GR"/>
        </w:rPr>
        <w:t xml:space="preserve"> ένα (1) αρχείο </w:t>
      </w:r>
      <w:r w:rsidRPr="00603221">
        <w:rPr>
          <w:rFonts w:ascii="Tahoma" w:hAnsi="Tahoma" w:cs="Tahoma"/>
          <w:szCs w:val="22"/>
          <w:lang w:val="en-US"/>
        </w:rPr>
        <w:t>pdf</w:t>
      </w:r>
      <w:r w:rsidR="003A206A" w:rsidRPr="00603221">
        <w:rPr>
          <w:rFonts w:ascii="Tahoma" w:hAnsi="Tahoma" w:cs="Tahoma"/>
          <w:szCs w:val="22"/>
          <w:lang w:val="el-GR"/>
        </w:rPr>
        <w:t>).</w:t>
      </w:r>
      <w:r w:rsidR="00E1337D" w:rsidRPr="00603221">
        <w:rPr>
          <w:rFonts w:ascii="Tahoma" w:hAnsi="Tahoma" w:cs="Tahoma"/>
          <w:szCs w:val="22"/>
          <w:lang w:val="el-GR"/>
        </w:rPr>
        <w:t xml:space="preserve"> </w:t>
      </w:r>
      <w:r w:rsidR="0034186C" w:rsidRPr="00603221">
        <w:rPr>
          <w:rFonts w:ascii="Tahoma" w:hAnsi="Tahoma" w:cs="Tahoma"/>
          <w:szCs w:val="22"/>
          <w:lang w:val="el-GR"/>
        </w:rPr>
        <w:t>Επιπλέον ο</w:t>
      </w:r>
      <w:r w:rsidRPr="00603221">
        <w:rPr>
          <w:rFonts w:ascii="Tahoma" w:hAnsi="Tahoma" w:cs="Tahoma"/>
          <w:szCs w:val="22"/>
          <w:lang w:val="el-GR"/>
        </w:rPr>
        <w:t>ι οικονομικοί φορείς αναφέρουν</w:t>
      </w:r>
      <w:r w:rsidR="0034186C" w:rsidRPr="00603221">
        <w:rPr>
          <w:rFonts w:ascii="Tahoma" w:hAnsi="Tahoma" w:cs="Tahoma"/>
          <w:szCs w:val="22"/>
          <w:lang w:val="el-GR"/>
        </w:rPr>
        <w:t xml:space="preserve"> στην τεχνική προσφορά τους</w:t>
      </w:r>
      <w:r w:rsidR="00E1337D" w:rsidRPr="00603221">
        <w:rPr>
          <w:rFonts w:ascii="Tahoma" w:hAnsi="Tahoma" w:cs="Tahoma"/>
          <w:szCs w:val="22"/>
          <w:lang w:val="el-GR"/>
        </w:rPr>
        <w:t xml:space="preserve"> </w:t>
      </w:r>
      <w:r w:rsidRPr="00603221">
        <w:rPr>
          <w:rFonts w:ascii="Tahoma" w:hAnsi="Tahoma"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192FDFF5" w14:textId="77777777" w:rsidR="008338F0" w:rsidRPr="00603221" w:rsidRDefault="003355E7" w:rsidP="00991EF2">
      <w:pPr>
        <w:pStyle w:val="4"/>
        <w:numPr>
          <w:ilvl w:val="2"/>
          <w:numId w:val="11"/>
        </w:numPr>
        <w:rPr>
          <w:rFonts w:ascii="Tahoma" w:hAnsi="Tahoma" w:cs="Tahoma"/>
          <w:szCs w:val="22"/>
          <w:lang w:val="el-GR"/>
        </w:rPr>
      </w:pPr>
      <w:bookmarkStart w:id="117" w:name="_Toc52456601"/>
      <w:bookmarkStart w:id="118" w:name="_Toc53667664"/>
      <w:bookmarkStart w:id="119" w:name="_Toc53667769"/>
      <w:bookmarkStart w:id="120" w:name="_Toc53667874"/>
      <w:bookmarkStart w:id="121" w:name="_Toc52456602"/>
      <w:bookmarkStart w:id="122" w:name="_Toc53667665"/>
      <w:bookmarkStart w:id="123" w:name="_Toc53667770"/>
      <w:bookmarkStart w:id="124" w:name="_Toc53667875"/>
      <w:bookmarkStart w:id="125" w:name="_Ref496542376"/>
      <w:bookmarkStart w:id="126" w:name="_Toc56418702"/>
      <w:bookmarkEnd w:id="117"/>
      <w:bookmarkEnd w:id="118"/>
      <w:bookmarkEnd w:id="119"/>
      <w:bookmarkEnd w:id="120"/>
      <w:bookmarkEnd w:id="121"/>
      <w:bookmarkEnd w:id="122"/>
      <w:bookmarkEnd w:id="123"/>
      <w:bookmarkEnd w:id="124"/>
      <w:r w:rsidRPr="00603221">
        <w:rPr>
          <w:rFonts w:ascii="Tahoma" w:hAnsi="Tahoma" w:cs="Tahoma"/>
          <w:szCs w:val="22"/>
          <w:lang w:val="el-GR"/>
        </w:rPr>
        <w:t>Περιεχόμενα Φακέλου «Οικονομική Προσφορά» / Τρόπος σύνταξης και υποβολής οικονομικών προσφορών</w:t>
      </w:r>
      <w:bookmarkEnd w:id="125"/>
      <w:bookmarkEnd w:id="126"/>
    </w:p>
    <w:p w14:paraId="5CAF84EE" w14:textId="77777777" w:rsidR="001E3C20" w:rsidRPr="00603221" w:rsidRDefault="001E3C20" w:rsidP="00422D27">
      <w:pPr>
        <w:autoSpaceDE w:val="0"/>
        <w:autoSpaceDN w:val="0"/>
        <w:adjustRightInd w:val="0"/>
        <w:spacing w:after="0" w:line="276" w:lineRule="auto"/>
        <w:rPr>
          <w:rFonts w:ascii="Tahoma" w:hAnsi="Tahoma" w:cs="Tahoma"/>
          <w:szCs w:val="22"/>
          <w:lang w:val="el-GR"/>
        </w:rPr>
      </w:pPr>
    </w:p>
    <w:p w14:paraId="548B90E0" w14:textId="5C5810A7" w:rsidR="001E3C20" w:rsidRPr="00603221" w:rsidRDefault="001E3C20" w:rsidP="001E3C20">
      <w:pPr>
        <w:autoSpaceDE w:val="0"/>
        <w:autoSpaceDN w:val="0"/>
        <w:adjustRightInd w:val="0"/>
        <w:spacing w:after="0" w:line="276" w:lineRule="auto"/>
        <w:rPr>
          <w:rFonts w:ascii="Tahoma" w:hAnsi="Tahoma" w:cs="Tahoma"/>
          <w:szCs w:val="22"/>
          <w:lang w:val="el-GR"/>
        </w:rPr>
      </w:pPr>
      <w:r w:rsidRPr="00603221">
        <w:rPr>
          <w:rFonts w:ascii="Tahoma" w:hAnsi="Tahoma" w:cs="Tahoma"/>
          <w:szCs w:val="22"/>
          <w:lang w:val="el-GR" w:eastAsia="el-GR"/>
        </w:rPr>
        <w:t xml:space="preserve">Η οικονομική προσφορά συντάσσεται </w:t>
      </w:r>
      <w:r w:rsidR="00994B2B">
        <w:rPr>
          <w:rFonts w:ascii="Tahoma" w:hAnsi="Tahoma" w:cs="Tahoma"/>
          <w:szCs w:val="22"/>
          <w:lang w:val="el-GR" w:eastAsia="el-GR"/>
        </w:rPr>
        <w:t xml:space="preserve">για κάθε τμήμα </w:t>
      </w:r>
      <w:r w:rsidR="00F42E1F" w:rsidRPr="00603221">
        <w:rPr>
          <w:rFonts w:ascii="Tahoma" w:hAnsi="Tahoma" w:cs="Tahoma"/>
          <w:szCs w:val="22"/>
          <w:lang w:val="el-GR" w:eastAsia="el-GR"/>
        </w:rPr>
        <w:t xml:space="preserve">με βάση το κριτήριο ανάθεσης και </w:t>
      </w:r>
      <w:r w:rsidRPr="00603221">
        <w:rPr>
          <w:rFonts w:ascii="Tahoma" w:hAnsi="Tahoma" w:cs="Tahoma"/>
          <w:szCs w:val="22"/>
          <w:lang w:val="el-GR" w:eastAsia="el-GR"/>
        </w:rPr>
        <w:t xml:space="preserve">σύμφωνα με το υπόδειγμα του </w:t>
      </w:r>
      <w:r w:rsidRPr="00962631">
        <w:rPr>
          <w:rFonts w:ascii="Tahoma" w:hAnsi="Tahoma" w:cs="Tahoma"/>
          <w:b/>
          <w:bCs/>
          <w:szCs w:val="22"/>
          <w:lang w:val="el-GR" w:eastAsia="el-GR"/>
        </w:rPr>
        <w:t xml:space="preserve">ΠΑΡΑΡΤΗΜΑΤΟΣ </w:t>
      </w:r>
      <w:r w:rsidR="00962631" w:rsidRPr="00962631">
        <w:rPr>
          <w:rFonts w:ascii="Tahoma" w:hAnsi="Tahoma" w:cs="Tahoma"/>
          <w:b/>
          <w:bCs/>
          <w:szCs w:val="22"/>
          <w:lang w:val="en-US" w:eastAsia="el-GR"/>
        </w:rPr>
        <w:t>VI</w:t>
      </w:r>
      <w:r w:rsidRPr="00603221">
        <w:rPr>
          <w:rFonts w:ascii="Tahoma" w:hAnsi="Tahoma" w:cs="Tahoma"/>
          <w:szCs w:val="22"/>
          <w:lang w:val="el-GR" w:eastAsia="el-GR"/>
        </w:rPr>
        <w:t xml:space="preserve"> της παρούσας Διακήρυξης και υποβάλλεται </w:t>
      </w:r>
      <w:r w:rsidRPr="00603221">
        <w:rPr>
          <w:rFonts w:ascii="Tahoma" w:hAnsi="Tahoma" w:cs="Tahoma"/>
          <w:szCs w:val="22"/>
          <w:lang w:val="el-GR"/>
        </w:rPr>
        <w:t>ηλεκτρονικά</w:t>
      </w:r>
      <w:r w:rsidR="001852F3" w:rsidRPr="00603221">
        <w:rPr>
          <w:rFonts w:ascii="Tahoma" w:hAnsi="Tahoma" w:cs="Tahoma"/>
          <w:szCs w:val="22"/>
          <w:lang w:val="el-GR"/>
        </w:rPr>
        <w:t xml:space="preserve"> σε μορφή αρχείου .</w:t>
      </w:r>
      <w:r w:rsidR="001852F3" w:rsidRPr="00603221">
        <w:rPr>
          <w:rFonts w:ascii="Tahoma" w:hAnsi="Tahoma" w:cs="Tahoma"/>
          <w:szCs w:val="22"/>
          <w:lang w:val="en-US"/>
        </w:rPr>
        <w:t>pdf</w:t>
      </w:r>
      <w:r w:rsidR="001852F3" w:rsidRPr="00603221">
        <w:rPr>
          <w:rFonts w:ascii="Tahoma" w:hAnsi="Tahoma" w:cs="Tahoma"/>
          <w:szCs w:val="22"/>
          <w:lang w:val="el-GR"/>
        </w:rPr>
        <w:t xml:space="preserve"> </w:t>
      </w:r>
      <w:r w:rsidR="001852F3" w:rsidRPr="00603221">
        <w:rPr>
          <w:rFonts w:ascii="Tahoma" w:hAnsi="Tahoma" w:cs="Tahoma"/>
          <w:szCs w:val="22"/>
          <w:lang w:val="el-GR"/>
        </w:rPr>
        <w:lastRenderedPageBreak/>
        <w:t>ψηφιακά υπογεγραμμένη</w:t>
      </w:r>
      <w:r w:rsidR="001911D0">
        <w:rPr>
          <w:rFonts w:ascii="Tahoma" w:hAnsi="Tahoma" w:cs="Tahoma"/>
          <w:szCs w:val="22"/>
          <w:lang w:val="el-GR"/>
        </w:rPr>
        <w:t xml:space="preserve"> για κάθε τμήμα</w:t>
      </w:r>
      <w:r w:rsidR="001852F3" w:rsidRPr="00603221">
        <w:rPr>
          <w:rFonts w:ascii="Tahoma" w:hAnsi="Tahoma" w:cs="Tahoma"/>
          <w:szCs w:val="22"/>
          <w:lang w:val="el-GR"/>
        </w:rPr>
        <w:t xml:space="preserve">, </w:t>
      </w:r>
      <w:r w:rsidRPr="00603221">
        <w:rPr>
          <w:rFonts w:ascii="Tahoma" w:hAnsi="Tahoma" w:cs="Tahoma"/>
          <w:szCs w:val="22"/>
          <w:lang w:val="el-GR"/>
        </w:rPr>
        <w:t xml:space="preserve">στον Υποφάκελο «Οικονομική Προσφορά». </w:t>
      </w:r>
    </w:p>
    <w:p w14:paraId="0941C93B" w14:textId="77777777" w:rsidR="001E3C20" w:rsidRPr="00603221" w:rsidRDefault="001E3C20" w:rsidP="001E3C20">
      <w:pPr>
        <w:suppressAutoHyphens w:val="0"/>
        <w:autoSpaceDE w:val="0"/>
        <w:autoSpaceDN w:val="0"/>
        <w:adjustRightInd w:val="0"/>
        <w:spacing w:after="0"/>
        <w:jc w:val="left"/>
        <w:rPr>
          <w:rFonts w:ascii="Tahoma" w:hAnsi="Tahoma" w:cs="Tahoma"/>
          <w:szCs w:val="22"/>
          <w:lang w:val="el-GR" w:eastAsia="el-GR"/>
        </w:rPr>
      </w:pPr>
    </w:p>
    <w:p w14:paraId="3BD18678" w14:textId="12DE7C12" w:rsidR="001852F3" w:rsidRPr="00603221" w:rsidRDefault="001852F3" w:rsidP="001852F3">
      <w:pPr>
        <w:rPr>
          <w:rFonts w:ascii="Tahoma" w:hAnsi="Tahoma" w:cs="Tahoma"/>
          <w:szCs w:val="22"/>
          <w:lang w:val="el-GR"/>
        </w:rPr>
      </w:pPr>
      <w:r w:rsidRPr="00603221">
        <w:rPr>
          <w:rFonts w:ascii="Tahoma" w:hAnsi="Tahoma" w:cs="Tahoma"/>
          <w:szCs w:val="22"/>
          <w:lang w:val="el-GR" w:eastAsia="el-GR"/>
        </w:rPr>
        <w:t>Η τιμή δίνεται</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σε ευρώ ανά μονάδα μέτρησης</w:t>
      </w:r>
      <w:r w:rsidR="00AD0E65">
        <w:rPr>
          <w:rFonts w:ascii="Tahoma" w:hAnsi="Tahoma" w:cs="Tahoma"/>
          <w:szCs w:val="22"/>
          <w:lang w:val="el-GR" w:eastAsia="el-GR"/>
        </w:rPr>
        <w:t>.</w:t>
      </w:r>
      <w:r w:rsidRPr="00603221">
        <w:rPr>
          <w:rStyle w:val="WW-FootnoteReference2"/>
          <w:rFonts w:ascii="Tahoma" w:hAnsi="Tahoma" w:cs="Tahoma"/>
          <w:color w:val="000000"/>
          <w:szCs w:val="22"/>
          <w:lang w:val="el-GR" w:eastAsia="el-GR"/>
        </w:rPr>
        <w:t xml:space="preserve"> </w:t>
      </w:r>
    </w:p>
    <w:p w14:paraId="70207F9C" w14:textId="77777777" w:rsidR="008338F0" w:rsidRPr="00603221" w:rsidRDefault="003355E7">
      <w:pPr>
        <w:rPr>
          <w:rFonts w:ascii="Tahoma" w:hAnsi="Tahoma" w:cs="Tahoma"/>
          <w:szCs w:val="22"/>
          <w:lang w:val="el-GR"/>
        </w:rPr>
      </w:pPr>
      <w:r w:rsidRPr="00603221">
        <w:rPr>
          <w:rFonts w:ascii="Tahoma" w:hAnsi="Tahoma"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rFonts w:ascii="Tahoma" w:hAnsi="Tahoma" w:cs="Tahoma"/>
          <w:szCs w:val="22"/>
          <w:lang w:val="el-GR" w:eastAsia="el-GR"/>
        </w:rPr>
        <w:t xml:space="preserve"> </w:t>
      </w:r>
      <w:r w:rsidR="001852F3" w:rsidRPr="00603221">
        <w:rPr>
          <w:rFonts w:ascii="Tahoma" w:hAnsi="Tahoma" w:cs="Tahoma"/>
          <w:szCs w:val="22"/>
          <w:lang w:val="el-GR" w:eastAsia="el-GR"/>
        </w:rPr>
        <w:t xml:space="preserve">της παρούσας. </w:t>
      </w:r>
      <w:r w:rsidRPr="00603221">
        <w:rPr>
          <w:rStyle w:val="WW-FootnoteReference9"/>
          <w:rFonts w:ascii="Tahoma" w:hAnsi="Tahoma" w:cs="Tahoma"/>
          <w:szCs w:val="22"/>
          <w:lang w:val="el-GR" w:eastAsia="el-GR"/>
        </w:rPr>
        <w:t>.</w:t>
      </w:r>
    </w:p>
    <w:p w14:paraId="29CC7198"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Οι υπέρ τρίτων κρατήσεις υπόκεινται στο εκάστοτε ισχύον αναλογικό τέλος χαρτοσήμου και </w:t>
      </w:r>
      <w:r w:rsidR="00043D44" w:rsidRPr="00603221">
        <w:rPr>
          <w:rFonts w:ascii="Tahoma" w:hAnsi="Tahoma" w:cs="Tahoma"/>
          <w:szCs w:val="22"/>
          <w:lang w:val="el-GR"/>
        </w:rPr>
        <w:t>στην επ’ αυτού εισφορά υπέρ ΟΓΑ.</w:t>
      </w:r>
    </w:p>
    <w:p w14:paraId="232E99AE"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4DCA6A4C" w14:textId="47E74510" w:rsidR="008338F0" w:rsidRPr="00603221" w:rsidRDefault="003355E7">
      <w:pPr>
        <w:rPr>
          <w:rFonts w:ascii="Tahoma" w:hAnsi="Tahoma" w:cs="Tahoma"/>
          <w:szCs w:val="22"/>
          <w:lang w:val="el-GR"/>
        </w:rPr>
      </w:pPr>
      <w:r w:rsidRPr="00603221">
        <w:rPr>
          <w:rFonts w:ascii="Tahoma" w:hAnsi="Tahoma" w:cs="Tahoma"/>
          <w:szCs w:val="22"/>
          <w:lang w:val="el-GR"/>
        </w:rPr>
        <w:lastRenderedPageBreak/>
        <w:t>Οι προσφερόμενες τιμές είναι σταθερές καθ’ όλη τη διάρκεια της σύμβασης και δεν αναπροσαρμόζονται</w:t>
      </w:r>
      <w:r w:rsidR="00D50E33">
        <w:rPr>
          <w:rFonts w:ascii="Tahoma" w:hAnsi="Tahoma" w:cs="Tahoma"/>
          <w:szCs w:val="22"/>
          <w:lang w:val="el-GR"/>
        </w:rPr>
        <w:t>.</w:t>
      </w:r>
      <w:r w:rsidRPr="00603221">
        <w:rPr>
          <w:rFonts w:ascii="Tahoma" w:hAnsi="Tahoma" w:cs="Tahoma"/>
          <w:szCs w:val="22"/>
          <w:lang w:val="el-GR"/>
        </w:rPr>
        <w:t xml:space="preserve"> </w:t>
      </w:r>
    </w:p>
    <w:p w14:paraId="695CC763" w14:textId="77777777" w:rsidR="001852F3" w:rsidRPr="00603221" w:rsidRDefault="003355E7">
      <w:pPr>
        <w:rPr>
          <w:rFonts w:ascii="Tahoma" w:hAnsi="Tahoma" w:cs="Tahoma"/>
          <w:szCs w:val="22"/>
          <w:lang w:val="el-GR"/>
        </w:rPr>
      </w:pPr>
      <w:r w:rsidRPr="00603221">
        <w:rPr>
          <w:rFonts w:ascii="Tahoma" w:hAnsi="Tahoma" w:cs="Tahoma"/>
          <w:szCs w:val="22"/>
          <w:lang w:val="el-GR"/>
        </w:rPr>
        <w:t xml:space="preserve">Ως απαράδεκτες θα απορρίπτονται προσφορές στις οποίες: </w:t>
      </w:r>
    </w:p>
    <w:p w14:paraId="275A22BE" w14:textId="77777777" w:rsidR="001852F3" w:rsidRPr="00603221" w:rsidRDefault="003355E7">
      <w:pPr>
        <w:rPr>
          <w:rFonts w:ascii="Tahoma" w:hAnsi="Tahoma" w:cs="Tahoma"/>
          <w:szCs w:val="22"/>
          <w:lang w:val="el-GR"/>
        </w:rPr>
      </w:pPr>
      <w:r w:rsidRPr="00603221">
        <w:rPr>
          <w:rFonts w:ascii="Tahoma" w:hAnsi="Tahoma" w:cs="Tahoma"/>
          <w:szCs w:val="22"/>
          <w:lang w:val="el-GR"/>
        </w:rPr>
        <w:t>α) δεν δίνεται τιμή σε ΕΥΡΩ ή που καθορίζεται</w:t>
      </w:r>
      <w:r w:rsidR="00E1337D" w:rsidRPr="00603221">
        <w:rPr>
          <w:rFonts w:ascii="Tahoma" w:hAnsi="Tahoma" w:cs="Tahoma"/>
          <w:szCs w:val="22"/>
          <w:lang w:val="el-GR"/>
        </w:rPr>
        <w:t xml:space="preserve"> </w:t>
      </w:r>
      <w:r w:rsidRPr="00603221">
        <w:rPr>
          <w:rFonts w:ascii="Tahoma" w:hAnsi="Tahoma" w:cs="Tahoma"/>
          <w:szCs w:val="22"/>
          <w:lang w:val="el-GR"/>
        </w:rPr>
        <w:t xml:space="preserve">σχέση ΕΥΡΩ προς ξένο νόμισμα, </w:t>
      </w:r>
    </w:p>
    <w:p w14:paraId="47F39D94" w14:textId="77777777" w:rsidR="001852F3" w:rsidRPr="00603221" w:rsidRDefault="003355E7">
      <w:pPr>
        <w:rPr>
          <w:rFonts w:ascii="Tahoma" w:hAnsi="Tahoma" w:cs="Tahoma"/>
          <w:szCs w:val="22"/>
          <w:lang w:val="el-GR"/>
        </w:rPr>
      </w:pPr>
      <w:r w:rsidRPr="00603221">
        <w:rPr>
          <w:rFonts w:ascii="Tahoma" w:hAnsi="Tahoma" w:cs="Tahoma"/>
          <w:szCs w:val="22"/>
          <w:lang w:val="el-GR"/>
        </w:rPr>
        <w:t>β) δεν προκύπτει με σαφήνεια η προσφερόμενη τιμή, με την επιφύλαξη της παρ. 4 του άρθρου 102 του ν. 4412/2016 και</w:t>
      </w:r>
    </w:p>
    <w:p w14:paraId="67F10656"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 γ) η τιμή υπερβαίνει τον προϋπολογισμό της σύμβασης που καθορίζεται </w:t>
      </w:r>
      <w:r w:rsidR="001852F3" w:rsidRPr="00603221">
        <w:rPr>
          <w:rFonts w:ascii="Tahoma" w:hAnsi="Tahoma" w:cs="Tahoma"/>
          <w:szCs w:val="22"/>
          <w:lang w:val="el-GR"/>
        </w:rPr>
        <w:t>στην</w:t>
      </w:r>
      <w:r w:rsidR="00E1337D" w:rsidRPr="00603221">
        <w:rPr>
          <w:rFonts w:ascii="Tahoma" w:hAnsi="Tahoma" w:cs="Tahoma"/>
          <w:szCs w:val="22"/>
          <w:lang w:val="el-GR"/>
        </w:rPr>
        <w:t xml:space="preserve"> </w:t>
      </w:r>
      <w:r w:rsidRPr="00603221">
        <w:rPr>
          <w:rFonts w:ascii="Tahoma" w:hAnsi="Tahoma" w:cs="Tahoma"/>
          <w:szCs w:val="22"/>
          <w:lang w:val="el-GR"/>
        </w:rPr>
        <w:t xml:space="preserve">παρούσα διακήρυξη. </w:t>
      </w:r>
    </w:p>
    <w:p w14:paraId="248D0DB3" w14:textId="5BB4C4E1" w:rsidR="001852F3" w:rsidRPr="00603221" w:rsidRDefault="003355E7">
      <w:pPr>
        <w:rPr>
          <w:rFonts w:ascii="Tahoma" w:hAnsi="Tahoma" w:cs="Tahoma"/>
          <w:b/>
          <w:bCs/>
          <w:i/>
          <w:iCs/>
          <w:color w:val="5B9BD5"/>
          <w:szCs w:val="22"/>
          <w:lang w:val="el-GR"/>
        </w:rPr>
      </w:pPr>
      <w:r w:rsidRPr="00603221">
        <w:rPr>
          <w:rFonts w:ascii="Tahoma" w:hAnsi="Tahoma"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rFonts w:ascii="Tahoma" w:hAnsi="Tahoma" w:cs="Tahoma"/>
          <w:szCs w:val="22"/>
          <w:lang w:val="el-GR"/>
        </w:rPr>
        <w:fldChar w:fldCharType="begin"/>
      </w:r>
      <w:r w:rsidR="00194C49" w:rsidRPr="00603221">
        <w:rPr>
          <w:rFonts w:ascii="Tahoma" w:hAnsi="Tahoma" w:cs="Tahoma"/>
          <w:szCs w:val="22"/>
          <w:lang w:val="el-GR"/>
        </w:rPr>
        <w:instrText xml:space="preserve"> REF _Ref496607306 \r \h </w:instrText>
      </w:r>
      <w:r w:rsidR="00DF02B0" w:rsidRPr="006719D5">
        <w:rPr>
          <w:rFonts w:ascii="Tahoma" w:hAnsi="Tahoma" w:cs="Tahoma"/>
          <w:szCs w:val="22"/>
          <w:lang w:val="el-GR"/>
        </w:rPr>
        <w:instrText xml:space="preserve"> \* MERGEFORMAT </w:instrText>
      </w:r>
      <w:r w:rsidR="00194C49" w:rsidRPr="00603221">
        <w:rPr>
          <w:rFonts w:ascii="Tahoma" w:hAnsi="Tahoma" w:cs="Tahoma"/>
          <w:szCs w:val="22"/>
          <w:lang w:val="el-GR"/>
        </w:rPr>
      </w:r>
      <w:r w:rsidR="00194C49"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5.1</w:t>
      </w:r>
      <w:r w:rsidR="00194C49" w:rsidRPr="00603221">
        <w:rPr>
          <w:rFonts w:ascii="Tahoma" w:hAnsi="Tahoma" w:cs="Tahoma"/>
          <w:szCs w:val="22"/>
          <w:lang w:val="el-GR"/>
        </w:rPr>
        <w:fldChar w:fldCharType="end"/>
      </w:r>
      <w:r w:rsidRPr="00603221">
        <w:rPr>
          <w:rFonts w:ascii="Tahoma" w:hAnsi="Tahoma" w:cs="Tahoma"/>
          <w:szCs w:val="22"/>
          <w:lang w:val="el-GR"/>
        </w:rPr>
        <w:t xml:space="preserve"> της παρούσας διακήρυξης.</w:t>
      </w:r>
      <w:r w:rsidRPr="00603221">
        <w:rPr>
          <w:rFonts w:ascii="Tahoma" w:hAnsi="Tahoma" w:cs="Tahoma"/>
          <w:b/>
          <w:bCs/>
          <w:i/>
          <w:iCs/>
          <w:color w:val="5B9BD5"/>
          <w:szCs w:val="22"/>
          <w:lang w:val="el-GR"/>
        </w:rPr>
        <w:t xml:space="preserve"> </w:t>
      </w:r>
    </w:p>
    <w:p w14:paraId="29CBB283" w14:textId="76CEA473" w:rsidR="008338F0" w:rsidRPr="00603221" w:rsidRDefault="003355E7">
      <w:pPr>
        <w:rPr>
          <w:rFonts w:ascii="Tahoma" w:hAnsi="Tahoma" w:cs="Tahoma"/>
          <w:szCs w:val="22"/>
          <w:lang w:val="el-GR"/>
        </w:rPr>
      </w:pPr>
      <w:r w:rsidRPr="00603221">
        <w:rPr>
          <w:rFonts w:ascii="Tahoma" w:hAnsi="Tahoma" w:cs="Tahoma"/>
          <w:i/>
          <w:iCs/>
          <w:color w:val="5B9BD5"/>
          <w:szCs w:val="22"/>
          <w:lang w:val="el-GR"/>
        </w:rPr>
        <w:lastRenderedPageBreak/>
        <w:t xml:space="preserve"> </w:t>
      </w:r>
    </w:p>
    <w:p w14:paraId="068C1912" w14:textId="77777777" w:rsidR="008338F0" w:rsidRPr="00603221" w:rsidRDefault="003355E7" w:rsidP="00991EF2">
      <w:pPr>
        <w:pStyle w:val="4"/>
        <w:numPr>
          <w:ilvl w:val="2"/>
          <w:numId w:val="11"/>
        </w:numPr>
        <w:rPr>
          <w:rFonts w:ascii="Tahoma" w:hAnsi="Tahoma" w:cs="Tahoma"/>
          <w:szCs w:val="22"/>
          <w:lang w:val="el-GR" w:eastAsia="el-GR"/>
        </w:rPr>
      </w:pPr>
      <w:bookmarkStart w:id="127" w:name="_Ref496542395"/>
      <w:bookmarkStart w:id="128" w:name="_Ref496542431"/>
      <w:bookmarkStart w:id="129" w:name="_Toc56418703"/>
      <w:r w:rsidRPr="00603221">
        <w:rPr>
          <w:rFonts w:ascii="Tahoma" w:hAnsi="Tahoma" w:cs="Tahoma"/>
          <w:szCs w:val="22"/>
          <w:lang w:val="el-GR"/>
        </w:rPr>
        <w:t>Χρόνος ισχύος των προσφορών</w:t>
      </w:r>
      <w:bookmarkEnd w:id="127"/>
      <w:bookmarkEnd w:id="128"/>
      <w:bookmarkEnd w:id="129"/>
      <w:r w:rsidR="00E1337D" w:rsidRPr="00603221">
        <w:rPr>
          <w:rFonts w:ascii="Tahoma" w:hAnsi="Tahoma" w:cs="Tahoma"/>
          <w:szCs w:val="22"/>
          <w:lang w:val="el-GR"/>
        </w:rPr>
        <w:t xml:space="preserve"> </w:t>
      </w:r>
    </w:p>
    <w:p w14:paraId="47AA73F9" w14:textId="77777777" w:rsidR="00263C2C" w:rsidRPr="00603221" w:rsidRDefault="003355E7">
      <w:pPr>
        <w:rPr>
          <w:rFonts w:ascii="Tahoma" w:hAnsi="Tahoma" w:cs="Tahoma"/>
          <w:szCs w:val="22"/>
          <w:lang w:val="el-GR" w:eastAsia="el-GR"/>
        </w:rPr>
      </w:pPr>
      <w:r w:rsidRPr="00603221">
        <w:rPr>
          <w:rFonts w:ascii="Tahoma" w:hAnsi="Tahoma" w:cs="Tahoma"/>
          <w:szCs w:val="22"/>
          <w:lang w:val="el-GR" w:eastAsia="el-GR"/>
        </w:rPr>
        <w:t xml:space="preserve">Οι υποβαλλόμενες προσφορές ισχύουν και δεσμεύουν τους οικονομικούς φορείς για διάστημα </w:t>
      </w:r>
      <w:r w:rsidR="00263C2C" w:rsidRPr="00BF497A">
        <w:rPr>
          <w:rFonts w:ascii="Tahoma" w:hAnsi="Tahoma" w:cs="Tahoma"/>
          <w:b/>
          <w:bCs/>
          <w:iCs/>
          <w:szCs w:val="22"/>
          <w:lang w:val="el-GR" w:eastAsia="el-GR"/>
        </w:rPr>
        <w:t>δώδεκα (12) μηνών</w:t>
      </w:r>
      <w:r w:rsidR="00E1337D" w:rsidRPr="00BF497A">
        <w:rPr>
          <w:rFonts w:ascii="Tahoma" w:hAnsi="Tahoma" w:cs="Tahoma"/>
          <w:i/>
          <w:szCs w:val="22"/>
          <w:lang w:val="el-GR" w:eastAsia="el-GR"/>
        </w:rPr>
        <w:t xml:space="preserve"> </w:t>
      </w:r>
      <w:r w:rsidRPr="00603221">
        <w:rPr>
          <w:rFonts w:ascii="Tahoma" w:hAnsi="Tahoma" w:cs="Tahoma"/>
          <w:szCs w:val="22"/>
          <w:lang w:val="el-GR" w:eastAsia="el-GR"/>
        </w:rPr>
        <w:t xml:space="preserve">από την επόμενη </w:t>
      </w:r>
      <w:r w:rsidR="00AE21AF" w:rsidRPr="00603221">
        <w:rPr>
          <w:rFonts w:ascii="Tahoma" w:hAnsi="Tahoma" w:cs="Tahoma"/>
          <w:szCs w:val="22"/>
          <w:lang w:val="el-GR" w:eastAsia="el-GR"/>
        </w:rPr>
        <w:t>της καταληκτικής ημερομηνίας υποβολής τους</w:t>
      </w:r>
      <w:r w:rsidR="00AE21AF">
        <w:rPr>
          <w:rFonts w:ascii="Tahoma" w:hAnsi="Tahoma" w:cs="Tahoma"/>
          <w:szCs w:val="22"/>
          <w:lang w:val="el-GR" w:eastAsia="el-GR"/>
        </w:rPr>
        <w:t>.</w:t>
      </w:r>
    </w:p>
    <w:p w14:paraId="712FE647" w14:textId="77777777" w:rsidR="008338F0" w:rsidRPr="00603221" w:rsidRDefault="003355E7">
      <w:pPr>
        <w:rPr>
          <w:rFonts w:ascii="Tahoma" w:hAnsi="Tahoma" w:cs="Tahoma"/>
          <w:szCs w:val="22"/>
          <w:lang w:val="el-GR" w:eastAsia="el-GR"/>
        </w:rPr>
      </w:pPr>
      <w:r w:rsidRPr="00603221">
        <w:rPr>
          <w:rFonts w:ascii="Tahoma" w:hAnsi="Tahoma" w:cs="Tahoma"/>
          <w:szCs w:val="22"/>
          <w:lang w:val="el-GR" w:eastAsia="el-GR"/>
        </w:rPr>
        <w:t>Προσφορά η οποία ορίζει χρόνο ισχύος μικρότερο από τον ανωτέρω προβλεπόμενο απορρίπτεται.</w:t>
      </w:r>
    </w:p>
    <w:p w14:paraId="55A2354B" w14:textId="1AC1BC10" w:rsidR="008338F0" w:rsidRPr="00603221" w:rsidRDefault="003355E7">
      <w:pPr>
        <w:rPr>
          <w:rFonts w:ascii="Tahoma" w:hAnsi="Tahoma" w:cs="Tahoma"/>
          <w:szCs w:val="22"/>
          <w:lang w:val="el-GR" w:eastAsia="el-GR"/>
        </w:rPr>
      </w:pPr>
      <w:r w:rsidRPr="00603221">
        <w:rPr>
          <w:rFonts w:ascii="Tahoma" w:hAnsi="Tahoma"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rFonts w:ascii="Tahoma" w:hAnsi="Tahoma" w:cs="Tahoma"/>
          <w:szCs w:val="22"/>
          <w:lang w:val="el-GR"/>
        </w:rPr>
        <w:t xml:space="preserve">την παράγραφο </w:t>
      </w:r>
      <w:r w:rsidR="00F524BD" w:rsidRPr="00603221">
        <w:rPr>
          <w:rFonts w:ascii="Tahoma" w:hAnsi="Tahoma" w:cs="Tahoma"/>
          <w:color w:val="000000"/>
          <w:szCs w:val="22"/>
          <w:lang w:val="el-GR"/>
        </w:rPr>
        <w:fldChar w:fldCharType="begin"/>
      </w:r>
      <w:r w:rsidR="00F524BD" w:rsidRPr="00603221">
        <w:rPr>
          <w:rFonts w:ascii="Tahoma" w:hAnsi="Tahoma" w:cs="Tahoma"/>
          <w:color w:val="000000"/>
          <w:szCs w:val="22"/>
          <w:lang w:val="el-GR"/>
        </w:rPr>
        <w:instrText xml:space="preserve"> REF _Ref496542081 \r \h </w:instrText>
      </w:r>
      <w:r w:rsidR="00DF02B0" w:rsidRPr="006719D5">
        <w:rPr>
          <w:rFonts w:ascii="Tahoma" w:hAnsi="Tahoma" w:cs="Tahoma"/>
          <w:color w:val="000000"/>
          <w:szCs w:val="22"/>
          <w:lang w:val="el-GR"/>
        </w:rPr>
        <w:instrText xml:space="preserve"> \* MERGEFORMAT </w:instrText>
      </w:r>
      <w:r w:rsidR="00F524BD" w:rsidRPr="00603221">
        <w:rPr>
          <w:rFonts w:ascii="Tahoma" w:hAnsi="Tahoma" w:cs="Tahoma"/>
          <w:color w:val="000000"/>
          <w:szCs w:val="22"/>
          <w:lang w:val="el-GR"/>
        </w:rPr>
      </w:r>
      <w:r w:rsidR="00F524BD" w:rsidRPr="00603221">
        <w:rPr>
          <w:rFonts w:ascii="Tahoma" w:hAnsi="Tahoma" w:cs="Tahoma"/>
          <w:color w:val="000000"/>
          <w:szCs w:val="22"/>
          <w:lang w:val="el-GR"/>
        </w:rPr>
        <w:fldChar w:fldCharType="separate"/>
      </w:r>
      <w:r w:rsidR="00CA3E14">
        <w:rPr>
          <w:rFonts w:ascii="Tahoma" w:hAnsi="Tahoma" w:cs="Tahoma"/>
          <w:color w:val="000000"/>
          <w:szCs w:val="22"/>
          <w:cs/>
          <w:lang w:val="el-GR"/>
        </w:rPr>
        <w:t>‎</w:t>
      </w:r>
      <w:r w:rsidR="00CA3E14">
        <w:rPr>
          <w:rFonts w:ascii="Tahoma" w:hAnsi="Tahoma" w:cs="Tahoma"/>
          <w:color w:val="000000"/>
          <w:szCs w:val="22"/>
          <w:lang w:val="el-GR"/>
        </w:rPr>
        <w:t>2.2.2</w:t>
      </w:r>
      <w:r w:rsidR="00F524BD" w:rsidRPr="00603221">
        <w:rPr>
          <w:rFonts w:ascii="Tahoma" w:hAnsi="Tahoma" w:cs="Tahoma"/>
          <w:color w:val="000000"/>
          <w:szCs w:val="22"/>
          <w:lang w:val="el-GR"/>
        </w:rPr>
        <w:fldChar w:fldCharType="end"/>
      </w:r>
      <w:r w:rsidRPr="00603221">
        <w:rPr>
          <w:rFonts w:ascii="Tahoma" w:hAnsi="Tahoma" w:cs="Tahoma"/>
          <w:szCs w:val="22"/>
          <w:lang w:val="el-GR" w:eastAsia="el-GR"/>
        </w:rPr>
        <w:t xml:space="preserve"> της παρούσας, κατ' ανώτατο όριο για χρονικό διάστημα ίσο με την προβλεπόμενη ως άνω αρχική διάρκεια.</w:t>
      </w:r>
    </w:p>
    <w:p w14:paraId="4AE34FB1" w14:textId="00678D1C" w:rsidR="003528AF" w:rsidRPr="00FF2F4F" w:rsidRDefault="003355E7"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ahoma" w:hAnsi="Tahoma" w:cs="Tahoma"/>
          <w:szCs w:val="22"/>
          <w:lang w:val="el-GR" w:eastAsia="el-GR"/>
        </w:rPr>
      </w:pPr>
      <w:r w:rsidRPr="00603221">
        <w:rPr>
          <w:rFonts w:ascii="Tahoma" w:hAnsi="Tahoma" w:cs="Tahoma"/>
          <w:szCs w:val="22"/>
          <w:lang w:val="el-GR" w:eastAsia="el-GR"/>
        </w:rPr>
        <w:lastRenderedPageBreak/>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0E59FD">
        <w:rPr>
          <w:rFonts w:ascii="Tahoma" w:hAnsi="Tahoma" w:cs="Tahoma"/>
          <w:szCs w:val="22"/>
          <w:lang w:val="el-GR" w:eastAsia="el-GR"/>
        </w:rPr>
        <w:t>παρατείναν</w:t>
      </w:r>
      <w:r w:rsidRPr="00603221">
        <w:rPr>
          <w:rFonts w:ascii="Tahoma" w:hAnsi="Tahoma" w:cs="Tahoma"/>
          <w:szCs w:val="22"/>
          <w:lang w:val="el-GR" w:eastAsia="el-GR"/>
        </w:rPr>
        <w:t xml:space="preserve"> τις προσφορές τους και αποκλείονται οι λοιποί οικονομικοί φορείς</w:t>
      </w:r>
      <w:bookmarkStart w:id="130" w:name="_Hlk9420445"/>
      <w:r w:rsidRPr="00603221">
        <w:rPr>
          <w:rFonts w:ascii="Tahoma" w:hAnsi="Tahoma" w:cs="Tahoma"/>
          <w:szCs w:val="22"/>
          <w:lang w:val="el-GR" w:eastAsia="el-GR"/>
        </w:rPr>
        <w:t>.</w:t>
      </w:r>
      <w:r w:rsidR="003528AF">
        <w:rPr>
          <w:rFonts w:ascii="Tahoma" w:hAnsi="Tahoma" w:cs="Tahoma"/>
          <w:szCs w:val="22"/>
          <w:lang w:val="el-GR" w:eastAsia="el-GR"/>
        </w:rPr>
        <w:t xml:space="preserve"> </w:t>
      </w:r>
      <w:r w:rsidR="003528AF" w:rsidRPr="00FF2F4F">
        <w:rPr>
          <w:rFonts w:ascii="Tahoma" w:hAnsi="Tahoma" w:cs="Tahoma"/>
          <w:szCs w:val="22"/>
          <w:lang w:val="el-GR" w:eastAsia="el-GR"/>
        </w:rPr>
        <w:t xml:space="preserve">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w:t>
      </w:r>
      <w:r w:rsidR="003528AF" w:rsidRPr="00FF2F4F">
        <w:rPr>
          <w:rFonts w:ascii="Tahoma" w:hAnsi="Tahoma" w:cs="Tahoma"/>
          <w:szCs w:val="22"/>
          <w:lang w:val="el-GR" w:eastAsia="el-GR"/>
        </w:rPr>
        <w:lastRenderedPageBreak/>
        <w:t>των υστέρων από τους οικονομικούς φορείς που συμμετέχουν στη διαδικασία είτε να παρατείνουν την προσφορά τους είτε όχι.</w:t>
      </w:r>
      <w:r w:rsidR="00F41338">
        <w:rPr>
          <w:rFonts w:ascii="Tahoma" w:hAnsi="Tahoma" w:cs="Tahoma"/>
          <w:szCs w:val="22"/>
          <w:lang w:val="el-GR" w:eastAsia="el-GR"/>
        </w:rPr>
        <w:t xml:space="preserve"> </w:t>
      </w:r>
      <w:r w:rsidR="00F41338" w:rsidRPr="00C20D1D">
        <w:rPr>
          <w:rFonts w:ascii="Tahoma" w:hAnsi="Tahoma" w:cs="Tahoma"/>
          <w:szCs w:val="22"/>
          <w:lang w:val="el-GR" w:eastAsia="el-GR"/>
        </w:rPr>
        <w:t xml:space="preserve">Στην τελευταία περίπτωση, η διαδικασία συνεχίζεται με όσους </w:t>
      </w:r>
      <w:r w:rsidR="000E59FD" w:rsidRPr="00C20D1D">
        <w:rPr>
          <w:rFonts w:ascii="Tahoma" w:hAnsi="Tahoma" w:cs="Tahoma"/>
          <w:szCs w:val="22"/>
          <w:lang w:val="el-GR" w:eastAsia="el-GR"/>
        </w:rPr>
        <w:t>παρ</w:t>
      </w:r>
      <w:r w:rsidR="000E59FD">
        <w:rPr>
          <w:rFonts w:ascii="Tahoma" w:hAnsi="Tahoma" w:cs="Tahoma"/>
          <w:szCs w:val="22"/>
          <w:lang w:val="el-GR" w:eastAsia="el-GR"/>
        </w:rPr>
        <w:t>α</w:t>
      </w:r>
      <w:r w:rsidR="000E59FD" w:rsidRPr="00C20D1D">
        <w:rPr>
          <w:rFonts w:ascii="Tahoma" w:hAnsi="Tahoma" w:cs="Tahoma"/>
          <w:szCs w:val="22"/>
          <w:lang w:val="el-GR" w:eastAsia="el-GR"/>
        </w:rPr>
        <w:t>τείναν</w:t>
      </w:r>
      <w:r w:rsidR="00F41338" w:rsidRPr="00C20D1D">
        <w:rPr>
          <w:rFonts w:ascii="Tahoma" w:hAnsi="Tahoma" w:cs="Tahoma"/>
          <w:szCs w:val="22"/>
          <w:lang w:val="el-GR" w:eastAsia="el-GR"/>
        </w:rPr>
        <w:t xml:space="preserve"> τις προσφορές τους.</w:t>
      </w:r>
    </w:p>
    <w:bookmarkEnd w:id="130"/>
    <w:p w14:paraId="0D752427" w14:textId="77777777" w:rsidR="008338F0" w:rsidRPr="00603221" w:rsidRDefault="008338F0">
      <w:pPr>
        <w:rPr>
          <w:rFonts w:ascii="Tahoma" w:hAnsi="Tahoma" w:cs="Tahoma"/>
          <w:szCs w:val="22"/>
          <w:lang w:val="el-GR"/>
        </w:rPr>
      </w:pPr>
    </w:p>
    <w:p w14:paraId="61F8A064" w14:textId="77777777" w:rsidR="008338F0" w:rsidRPr="00603221" w:rsidRDefault="003355E7" w:rsidP="00991EF2">
      <w:pPr>
        <w:pStyle w:val="4"/>
        <w:numPr>
          <w:ilvl w:val="2"/>
          <w:numId w:val="11"/>
        </w:numPr>
        <w:rPr>
          <w:rFonts w:ascii="Tahoma" w:hAnsi="Tahoma" w:cs="Tahoma"/>
          <w:szCs w:val="22"/>
          <w:lang w:val="el-GR"/>
        </w:rPr>
      </w:pPr>
      <w:bookmarkStart w:id="131" w:name="_Toc56418704"/>
      <w:r w:rsidRPr="00603221">
        <w:rPr>
          <w:rFonts w:ascii="Tahoma" w:hAnsi="Tahoma" w:cs="Tahoma"/>
          <w:szCs w:val="22"/>
          <w:lang w:val="el-GR"/>
        </w:rPr>
        <w:t>Λόγοι απόρριψης προσφορών</w:t>
      </w:r>
      <w:bookmarkEnd w:id="131"/>
    </w:p>
    <w:p w14:paraId="1A2E0D53" w14:textId="77777777" w:rsidR="00DE6525" w:rsidRPr="00603221" w:rsidRDefault="00DE6525" w:rsidP="00DE6525">
      <w:pPr>
        <w:rPr>
          <w:rFonts w:ascii="Tahoma" w:hAnsi="Tahoma" w:cs="Tahoma"/>
          <w:szCs w:val="22"/>
          <w:lang w:val="el-GR"/>
        </w:rPr>
      </w:pPr>
      <w:r w:rsidRPr="00603221">
        <w:rPr>
          <w:rFonts w:ascii="Tahoma" w:hAnsi="Tahoma" w:cs="Tahoma"/>
          <w:szCs w:val="22"/>
          <w:lang w:val="en-US"/>
        </w:rPr>
        <w:t>H</w:t>
      </w:r>
      <w:r w:rsidRPr="00603221">
        <w:rPr>
          <w:rFonts w:ascii="Tahoma" w:hAnsi="Tahoma"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3C1D954" w14:textId="75D3ABB5" w:rsidR="00DE6525" w:rsidRPr="00603221" w:rsidRDefault="00DE6525" w:rsidP="00991EF2">
      <w:pPr>
        <w:pStyle w:val="aff"/>
        <w:numPr>
          <w:ilvl w:val="0"/>
          <w:numId w:val="19"/>
        </w:numPr>
        <w:spacing w:before="120"/>
        <w:ind w:left="284" w:hanging="142"/>
        <w:contextualSpacing w:val="0"/>
        <w:rPr>
          <w:rFonts w:ascii="Tahoma" w:hAnsi="Tahoma" w:cs="Tahoma"/>
          <w:szCs w:val="22"/>
          <w:lang w:val="el-GR"/>
        </w:rPr>
      </w:pPr>
      <w:r w:rsidRPr="00603221">
        <w:rPr>
          <w:rFonts w:ascii="Tahoma" w:hAnsi="Tahoma" w:cs="Tahoma"/>
          <w:szCs w:val="22"/>
          <w:lang w:val="el-GR"/>
        </w:rPr>
        <w:t xml:space="preserve">η οποία δεν υποβάλλεται εμπρόθεσμα, με τον τρόπο και με το περιεχόμενο που ορίζεται πιο πάνω και συγκεκριμένα στις παραγράφους </w:t>
      </w:r>
      <w:r w:rsidR="00F524BD" w:rsidRPr="00603221">
        <w:rPr>
          <w:rFonts w:ascii="Tahoma" w:hAnsi="Tahoma" w:cs="Tahoma"/>
          <w:szCs w:val="22"/>
          <w:lang w:val="el-GR"/>
        </w:rPr>
        <w:fldChar w:fldCharType="begin"/>
      </w:r>
      <w:r w:rsidR="00F524BD" w:rsidRPr="00603221">
        <w:rPr>
          <w:rFonts w:ascii="Tahoma" w:hAnsi="Tahoma" w:cs="Tahoma"/>
          <w:szCs w:val="22"/>
          <w:lang w:val="el-GR"/>
        </w:rPr>
        <w:instrText xml:space="preserve"> REF _Ref496542253 \r \h </w:instrText>
      </w:r>
      <w:r w:rsidR="00DF02B0" w:rsidRPr="006719D5">
        <w:rPr>
          <w:rFonts w:ascii="Tahoma" w:hAnsi="Tahoma" w:cs="Tahoma"/>
          <w:szCs w:val="22"/>
          <w:lang w:val="el-GR"/>
        </w:rPr>
        <w:instrText xml:space="preserve"> \* MERGEFORMAT </w:instrText>
      </w:r>
      <w:r w:rsidR="00F524BD" w:rsidRPr="00603221">
        <w:rPr>
          <w:rFonts w:ascii="Tahoma" w:hAnsi="Tahoma" w:cs="Tahoma"/>
          <w:szCs w:val="22"/>
          <w:lang w:val="el-GR"/>
        </w:rPr>
      </w:r>
      <w:r w:rsidR="00F524BD"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2.4.1</w:t>
      </w:r>
      <w:r w:rsidR="00F524BD" w:rsidRPr="00603221">
        <w:rPr>
          <w:rFonts w:ascii="Tahoma" w:hAnsi="Tahoma" w:cs="Tahoma"/>
          <w:szCs w:val="22"/>
          <w:lang w:val="el-GR"/>
        </w:rPr>
        <w:fldChar w:fldCharType="end"/>
      </w:r>
      <w:r w:rsidRPr="00603221">
        <w:rPr>
          <w:rFonts w:ascii="Tahoma" w:hAnsi="Tahoma" w:cs="Tahoma"/>
          <w:szCs w:val="22"/>
          <w:lang w:val="el-GR"/>
        </w:rPr>
        <w:t xml:space="preserve"> (Γενικοί όροι υποβολής προσφορών),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_Ref496542299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2.4.2</w:t>
      </w:r>
      <w:r w:rsidR="00061ADD" w:rsidRPr="00603221">
        <w:rPr>
          <w:rFonts w:ascii="Tahoma" w:hAnsi="Tahoma" w:cs="Tahoma"/>
          <w:szCs w:val="22"/>
          <w:lang w:val="el-GR"/>
        </w:rPr>
        <w:fldChar w:fldCharType="end"/>
      </w:r>
      <w:r w:rsidRPr="00603221">
        <w:rPr>
          <w:rFonts w:ascii="Tahoma" w:hAnsi="Tahoma" w:cs="Tahoma"/>
          <w:szCs w:val="22"/>
          <w:lang w:val="el-GR"/>
        </w:rPr>
        <w:t xml:space="preserve"> (Χρόνος και τρόπος υποβολής προσφορών),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_Ref496542340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2.4.3</w:t>
      </w:r>
      <w:r w:rsidR="00061ADD" w:rsidRPr="00603221">
        <w:rPr>
          <w:rFonts w:ascii="Tahoma" w:hAnsi="Tahoma" w:cs="Tahoma"/>
          <w:szCs w:val="22"/>
          <w:lang w:val="el-GR"/>
        </w:rPr>
        <w:fldChar w:fldCharType="end"/>
      </w:r>
      <w:r w:rsidRPr="00603221">
        <w:rPr>
          <w:rFonts w:ascii="Tahoma" w:hAnsi="Tahoma" w:cs="Tahoma"/>
          <w:szCs w:val="22"/>
          <w:lang w:val="el-GR"/>
        </w:rPr>
        <w:t xml:space="preserve"> (Περιεχόμενο φακέλων δικαιολογητικών συμμετοχής, τεχνικής προσφοράς),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_Ref496542376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2.4.4</w:t>
      </w:r>
      <w:r w:rsidR="00061ADD" w:rsidRPr="00603221">
        <w:rPr>
          <w:rFonts w:ascii="Tahoma" w:hAnsi="Tahoma" w:cs="Tahoma"/>
          <w:szCs w:val="22"/>
          <w:lang w:val="el-GR"/>
        </w:rPr>
        <w:fldChar w:fldCharType="end"/>
      </w:r>
      <w:r w:rsidRPr="00603221">
        <w:rPr>
          <w:rFonts w:ascii="Tahoma" w:hAnsi="Tahoma" w:cs="Tahoma"/>
          <w:szCs w:val="22"/>
          <w:lang w:val="el-GR"/>
        </w:rPr>
        <w:t xml:space="preserve"> (Περιεχόμενο φακέλου οικονομικής </w:t>
      </w:r>
      <w:r w:rsidRPr="00603221">
        <w:rPr>
          <w:rFonts w:ascii="Tahoma" w:hAnsi="Tahoma" w:cs="Tahoma"/>
          <w:szCs w:val="22"/>
          <w:lang w:val="el-GR"/>
        </w:rPr>
        <w:lastRenderedPageBreak/>
        <w:t xml:space="preserve">προσφοράς, τρόπος σύνταξης και </w:t>
      </w:r>
      <w:r w:rsidR="00043D44" w:rsidRPr="00603221">
        <w:rPr>
          <w:rFonts w:ascii="Tahoma" w:hAnsi="Tahoma" w:cs="Tahoma"/>
          <w:szCs w:val="22"/>
          <w:lang w:val="el-GR"/>
        </w:rPr>
        <w:t>υποβολής οικονομικών προσφορών)</w:t>
      </w:r>
      <w:r w:rsidRPr="00603221">
        <w:rPr>
          <w:rFonts w:ascii="Tahoma" w:hAnsi="Tahoma" w:cs="Tahoma"/>
          <w:szCs w:val="22"/>
          <w:lang w:val="el-GR"/>
        </w:rPr>
        <w:t xml:space="preserve">,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_Ref496542395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2.4.5</w:t>
      </w:r>
      <w:r w:rsidR="00061ADD" w:rsidRPr="00603221">
        <w:rPr>
          <w:rFonts w:ascii="Tahoma" w:hAnsi="Tahoma" w:cs="Tahoma"/>
          <w:szCs w:val="22"/>
          <w:lang w:val="el-GR"/>
        </w:rPr>
        <w:fldChar w:fldCharType="end"/>
      </w:r>
      <w:r w:rsidRPr="00603221">
        <w:rPr>
          <w:rFonts w:ascii="Tahoma" w:hAnsi="Tahoma" w:cs="Tahoma"/>
          <w:szCs w:val="22"/>
          <w:lang w:val="el-GR"/>
        </w:rPr>
        <w:t xml:space="preserve"> (Χρόνος ισχύος προσφορών),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_Ref496542534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3.1</w:t>
      </w:r>
      <w:r w:rsidR="00061ADD" w:rsidRPr="00603221">
        <w:rPr>
          <w:rFonts w:ascii="Tahoma" w:hAnsi="Tahoma" w:cs="Tahoma"/>
          <w:szCs w:val="22"/>
          <w:lang w:val="el-GR"/>
        </w:rPr>
        <w:fldChar w:fldCharType="end"/>
      </w:r>
      <w:r w:rsidRPr="00603221">
        <w:rPr>
          <w:rFonts w:ascii="Tahoma" w:hAnsi="Tahoma" w:cs="Tahoma"/>
          <w:szCs w:val="22"/>
          <w:lang w:val="el-GR"/>
        </w:rPr>
        <w:t xml:space="preserve"> (Αποσφράγιση και αξιολόγηση προσφορών),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_Ref496542592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3.2</w:t>
      </w:r>
      <w:r w:rsidR="00061ADD" w:rsidRPr="00603221">
        <w:rPr>
          <w:rFonts w:ascii="Tahoma" w:hAnsi="Tahoma" w:cs="Tahoma"/>
          <w:szCs w:val="22"/>
          <w:lang w:val="el-GR"/>
        </w:rPr>
        <w:fldChar w:fldCharType="end"/>
      </w:r>
      <w:r w:rsidRPr="00603221">
        <w:rPr>
          <w:rFonts w:ascii="Tahoma" w:hAnsi="Tahoma" w:cs="Tahoma"/>
          <w:szCs w:val="22"/>
          <w:lang w:val="el-GR"/>
        </w:rPr>
        <w:t xml:space="preserve"> (Πρόσκληση υποβολής δικαιολογητικών προσωρινού αναδόχου) της παρούσας,</w:t>
      </w:r>
    </w:p>
    <w:p w14:paraId="6EBB63D9" w14:textId="49482057" w:rsidR="00DE6525" w:rsidRPr="00603221" w:rsidRDefault="00DE6525" w:rsidP="00991EF2">
      <w:pPr>
        <w:pStyle w:val="aff"/>
        <w:numPr>
          <w:ilvl w:val="0"/>
          <w:numId w:val="19"/>
        </w:numPr>
        <w:spacing w:before="120"/>
        <w:ind w:left="284" w:hanging="142"/>
        <w:contextualSpacing w:val="0"/>
        <w:rPr>
          <w:rFonts w:ascii="Tahoma" w:hAnsi="Tahoma" w:cs="Tahoma"/>
          <w:szCs w:val="22"/>
          <w:lang w:val="el-GR"/>
        </w:rPr>
      </w:pPr>
      <w:r w:rsidRPr="00603221">
        <w:rPr>
          <w:rFonts w:ascii="Tahoma" w:hAnsi="Tahoma" w:cs="Tahoma"/>
          <w:szCs w:val="22"/>
          <w:lang w:val="el-GR"/>
        </w:rPr>
        <w:t xml:space="preserve">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_Ref496542486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3.1.1</w:t>
      </w:r>
      <w:r w:rsidR="00061ADD" w:rsidRPr="00603221">
        <w:rPr>
          <w:rFonts w:ascii="Tahoma" w:hAnsi="Tahoma" w:cs="Tahoma"/>
          <w:szCs w:val="22"/>
          <w:lang w:val="el-GR"/>
        </w:rPr>
        <w:fldChar w:fldCharType="end"/>
      </w:r>
      <w:r w:rsidRPr="00603221">
        <w:rPr>
          <w:rFonts w:ascii="Tahoma" w:hAnsi="Tahoma" w:cs="Tahoma"/>
          <w:szCs w:val="22"/>
          <w:lang w:val="el-GR"/>
        </w:rPr>
        <w:t xml:space="preserve"> της παρούσης διακήρυξης,</w:t>
      </w:r>
    </w:p>
    <w:p w14:paraId="25F2713F" w14:textId="7333ACB2" w:rsidR="00DE6525" w:rsidRPr="00603221" w:rsidRDefault="00DE6525" w:rsidP="00991EF2">
      <w:pPr>
        <w:pStyle w:val="aff"/>
        <w:numPr>
          <w:ilvl w:val="0"/>
          <w:numId w:val="19"/>
        </w:numPr>
        <w:spacing w:before="120"/>
        <w:ind w:left="284" w:hanging="142"/>
        <w:contextualSpacing w:val="0"/>
        <w:rPr>
          <w:rFonts w:ascii="Tahoma" w:hAnsi="Tahoma" w:cs="Tahoma"/>
          <w:szCs w:val="22"/>
          <w:lang w:val="el-GR"/>
        </w:rPr>
      </w:pPr>
      <w:r w:rsidRPr="00603221">
        <w:rPr>
          <w:rFonts w:ascii="Tahoma" w:hAnsi="Tahoma"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_Ref496542486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3.1.1</w:t>
      </w:r>
      <w:r w:rsidR="00061ADD" w:rsidRPr="00603221">
        <w:rPr>
          <w:rFonts w:ascii="Tahoma" w:hAnsi="Tahoma" w:cs="Tahoma"/>
          <w:szCs w:val="22"/>
          <w:lang w:val="el-GR"/>
        </w:rPr>
        <w:fldChar w:fldCharType="end"/>
      </w:r>
      <w:r w:rsidRPr="00603221">
        <w:rPr>
          <w:rFonts w:ascii="Tahoma" w:hAnsi="Tahoma" w:cs="Tahoma"/>
          <w:szCs w:val="22"/>
          <w:lang w:val="el-GR"/>
        </w:rPr>
        <w:t>. της παρούσας και το άρθρο 102 του ν. 4412/2016,</w:t>
      </w:r>
    </w:p>
    <w:p w14:paraId="60EF49A3" w14:textId="7234F33F" w:rsidR="00DE6525" w:rsidRPr="00603221" w:rsidRDefault="00DE6525" w:rsidP="00991EF2">
      <w:pPr>
        <w:pStyle w:val="aff"/>
        <w:numPr>
          <w:ilvl w:val="0"/>
          <w:numId w:val="19"/>
        </w:numPr>
        <w:spacing w:before="120"/>
        <w:ind w:left="284" w:hanging="142"/>
        <w:contextualSpacing w:val="0"/>
        <w:rPr>
          <w:rFonts w:ascii="Tahoma" w:hAnsi="Tahoma" w:cs="Tahoma"/>
          <w:color w:val="9CC2E5" w:themeColor="accent1" w:themeTint="99"/>
          <w:szCs w:val="22"/>
          <w:lang w:val="el-GR"/>
        </w:rPr>
      </w:pPr>
      <w:r w:rsidRPr="00603221">
        <w:rPr>
          <w:rFonts w:ascii="Tahoma" w:hAnsi="Tahoma" w:cs="Tahoma"/>
          <w:szCs w:val="22"/>
          <w:lang w:val="el-GR"/>
        </w:rPr>
        <w:lastRenderedPageBreak/>
        <w:t>η οποία είναι εναλλακτική προσφορά</w:t>
      </w:r>
      <w:r w:rsidR="00433E35" w:rsidRPr="00603221">
        <w:rPr>
          <w:rFonts w:ascii="Tahoma" w:hAnsi="Tahoma" w:cs="Tahoma"/>
          <w:color w:val="9CC2E5" w:themeColor="accent1" w:themeTint="99"/>
          <w:szCs w:val="22"/>
          <w:lang w:val="el-GR"/>
        </w:rPr>
        <w:t xml:space="preserve">. </w:t>
      </w:r>
    </w:p>
    <w:p w14:paraId="56E8E48E" w14:textId="4A6B55DC" w:rsidR="00DE6525" w:rsidRPr="00603221" w:rsidRDefault="00DE6525" w:rsidP="00991EF2">
      <w:pPr>
        <w:pStyle w:val="aff"/>
        <w:numPr>
          <w:ilvl w:val="0"/>
          <w:numId w:val="19"/>
        </w:numPr>
        <w:spacing w:before="120"/>
        <w:ind w:left="284" w:hanging="142"/>
        <w:contextualSpacing w:val="0"/>
        <w:rPr>
          <w:rFonts w:ascii="Tahoma" w:hAnsi="Tahoma" w:cs="Tahoma"/>
          <w:szCs w:val="22"/>
          <w:lang w:val="el-GR"/>
        </w:rPr>
      </w:pPr>
      <w:r w:rsidRPr="00603221">
        <w:rPr>
          <w:rFonts w:ascii="Tahoma" w:hAnsi="Tahoma" w:cs="Tahoma"/>
          <w:szCs w:val="22"/>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rFonts w:ascii="Tahoma" w:hAnsi="Tahoma" w:cs="Tahoma"/>
          <w:szCs w:val="22"/>
          <w:lang w:val="el-GR"/>
        </w:rPr>
        <w:fldChar w:fldCharType="begin"/>
      </w:r>
      <w:r w:rsidR="00565241" w:rsidRPr="00603221">
        <w:rPr>
          <w:rFonts w:ascii="Tahoma" w:hAnsi="Tahoma" w:cs="Tahoma"/>
          <w:szCs w:val="22"/>
          <w:lang w:val="el-GR"/>
        </w:rPr>
        <w:instrText xml:space="preserve"> REF _Ref496540586 \r \h </w:instrText>
      </w:r>
      <w:r w:rsidR="00250252" w:rsidRPr="00603221">
        <w:rPr>
          <w:rFonts w:ascii="Tahoma" w:hAnsi="Tahoma" w:cs="Tahoma"/>
          <w:szCs w:val="22"/>
          <w:lang w:val="el-GR"/>
        </w:rPr>
        <w:instrText xml:space="preserve"> \* MERGEFORMAT </w:instrText>
      </w:r>
      <w:r w:rsidR="00565241" w:rsidRPr="00603221">
        <w:rPr>
          <w:rFonts w:ascii="Tahoma" w:hAnsi="Tahoma" w:cs="Tahoma"/>
          <w:szCs w:val="22"/>
          <w:lang w:val="el-GR"/>
        </w:rPr>
      </w:r>
      <w:r w:rsidR="00565241"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2.2.3.3</w:t>
      </w:r>
      <w:r w:rsidR="00565241" w:rsidRPr="00603221">
        <w:rPr>
          <w:rFonts w:ascii="Tahoma" w:hAnsi="Tahoma" w:cs="Tahoma"/>
          <w:szCs w:val="22"/>
          <w:lang w:val="el-GR"/>
        </w:rPr>
        <w:fldChar w:fldCharType="end"/>
      </w:r>
      <w:r w:rsidRPr="00603221">
        <w:rPr>
          <w:rFonts w:ascii="Tahoma" w:hAnsi="Tahoma" w:cs="Tahoma"/>
          <w:szCs w:val="22"/>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F94FC78" w14:textId="77777777" w:rsidR="00DE6525" w:rsidRPr="00603221" w:rsidRDefault="00DE6525" w:rsidP="00991EF2">
      <w:pPr>
        <w:pStyle w:val="aff"/>
        <w:numPr>
          <w:ilvl w:val="0"/>
          <w:numId w:val="19"/>
        </w:numPr>
        <w:spacing w:before="120"/>
        <w:ind w:left="284" w:hanging="142"/>
        <w:contextualSpacing w:val="0"/>
        <w:rPr>
          <w:rFonts w:ascii="Tahoma" w:hAnsi="Tahoma" w:cs="Tahoma"/>
          <w:szCs w:val="22"/>
          <w:lang w:val="el-GR"/>
        </w:rPr>
      </w:pPr>
      <w:r w:rsidRPr="00603221">
        <w:rPr>
          <w:rFonts w:ascii="Tahoma" w:hAnsi="Tahoma" w:cs="Tahoma"/>
          <w:szCs w:val="22"/>
          <w:lang w:val="el-GR"/>
        </w:rPr>
        <w:t>η οποία είναι υπό αίρεση,</w:t>
      </w:r>
    </w:p>
    <w:p w14:paraId="51A65C1D" w14:textId="77777777" w:rsidR="00DE6525" w:rsidRPr="00603221" w:rsidRDefault="00DE6525" w:rsidP="00991EF2">
      <w:pPr>
        <w:pStyle w:val="aff"/>
        <w:numPr>
          <w:ilvl w:val="0"/>
          <w:numId w:val="19"/>
        </w:numPr>
        <w:spacing w:before="120"/>
        <w:ind w:left="284" w:hanging="142"/>
        <w:contextualSpacing w:val="0"/>
        <w:rPr>
          <w:rFonts w:ascii="Tahoma" w:hAnsi="Tahoma" w:cs="Tahoma"/>
          <w:szCs w:val="22"/>
          <w:lang w:val="el-GR"/>
        </w:rPr>
      </w:pPr>
      <w:r w:rsidRPr="00603221">
        <w:rPr>
          <w:rFonts w:ascii="Tahoma" w:hAnsi="Tahoma" w:cs="Tahoma"/>
          <w:szCs w:val="22"/>
          <w:lang w:val="el-GR"/>
        </w:rPr>
        <w:t>η οποία θέτει όρο αναπροσαρμογής,</w:t>
      </w:r>
    </w:p>
    <w:p w14:paraId="76289A2D" w14:textId="77777777" w:rsidR="00DE6525" w:rsidRPr="00603221" w:rsidRDefault="00DE6525" w:rsidP="00991EF2">
      <w:pPr>
        <w:pStyle w:val="aff"/>
        <w:numPr>
          <w:ilvl w:val="0"/>
          <w:numId w:val="19"/>
        </w:numPr>
        <w:spacing w:before="120"/>
        <w:ind w:left="284" w:hanging="142"/>
        <w:contextualSpacing w:val="0"/>
        <w:rPr>
          <w:rFonts w:ascii="Tahoma" w:hAnsi="Tahoma" w:cs="Tahoma"/>
          <w:szCs w:val="22"/>
          <w:lang w:val="el-GR"/>
        </w:rPr>
      </w:pPr>
      <w:r w:rsidRPr="00603221">
        <w:rPr>
          <w:rFonts w:ascii="Tahoma" w:hAnsi="Tahoma" w:cs="Tahoma"/>
          <w:szCs w:val="22"/>
          <w:lang w:val="el-GR"/>
        </w:rPr>
        <w:t>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0EAFA1CB" w14:textId="5DE3EF39" w:rsidR="00250252" w:rsidRPr="00603221" w:rsidRDefault="00250252" w:rsidP="00991EF2">
      <w:pPr>
        <w:pStyle w:val="aff"/>
        <w:numPr>
          <w:ilvl w:val="0"/>
          <w:numId w:val="19"/>
        </w:numPr>
        <w:spacing w:before="120"/>
        <w:ind w:left="284" w:hanging="142"/>
        <w:contextualSpacing w:val="0"/>
        <w:rPr>
          <w:rFonts w:ascii="Tahoma" w:hAnsi="Tahoma" w:cs="Tahoma"/>
          <w:szCs w:val="22"/>
          <w:lang w:val="el-GR"/>
        </w:rPr>
      </w:pPr>
      <w:r w:rsidRPr="00603221">
        <w:rPr>
          <w:rFonts w:ascii="Tahoma" w:hAnsi="Tahoma" w:cs="Tahoma"/>
          <w:szCs w:val="22"/>
          <w:lang w:val="el-GR"/>
        </w:rPr>
        <w:lastRenderedPageBreak/>
        <w:t>η οποία εμφανίζει οποιοδήποτε στοιχείο του προσφερ</w:t>
      </w:r>
      <w:r w:rsidR="000E1577">
        <w:rPr>
          <w:rFonts w:ascii="Tahoma" w:hAnsi="Tahoma" w:cs="Tahoma"/>
          <w:szCs w:val="22"/>
          <w:lang w:val="el-GR"/>
        </w:rPr>
        <w:t>ό</w:t>
      </w:r>
      <w:r w:rsidRPr="00603221">
        <w:rPr>
          <w:rFonts w:ascii="Tahoma" w:hAnsi="Tahoma" w:cs="Tahoma"/>
          <w:szCs w:val="22"/>
          <w:lang w:val="el-GR"/>
        </w:rPr>
        <w:t>μ</w:t>
      </w:r>
      <w:r w:rsidR="000E1577">
        <w:rPr>
          <w:rFonts w:ascii="Tahoma" w:hAnsi="Tahoma" w:cs="Tahoma"/>
          <w:szCs w:val="22"/>
          <w:lang w:val="el-GR"/>
        </w:rPr>
        <w:t>ε</w:t>
      </w:r>
      <w:r w:rsidRPr="00603221">
        <w:rPr>
          <w:rFonts w:ascii="Tahoma" w:hAnsi="Tahoma" w:cs="Tahoma"/>
          <w:szCs w:val="22"/>
          <w:lang w:val="el-GR"/>
        </w:rPr>
        <w:t>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6DECFEC6" w14:textId="77777777" w:rsidR="00F41338" w:rsidRPr="00603221" w:rsidRDefault="00F41338" w:rsidP="00991EF2">
      <w:pPr>
        <w:pStyle w:val="aff"/>
        <w:numPr>
          <w:ilvl w:val="0"/>
          <w:numId w:val="19"/>
        </w:numPr>
        <w:spacing w:before="120"/>
        <w:ind w:left="284" w:hanging="142"/>
        <w:contextualSpacing w:val="0"/>
        <w:rPr>
          <w:rFonts w:ascii="Tahoma" w:hAnsi="Tahoma" w:cs="Tahoma"/>
          <w:szCs w:val="22"/>
          <w:lang w:val="el-GR"/>
        </w:rPr>
      </w:pPr>
      <w:r w:rsidRPr="00603221">
        <w:rPr>
          <w:rFonts w:ascii="Tahoma" w:hAnsi="Tahoma"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37F6E326" w14:textId="77777777" w:rsidR="00F41338" w:rsidRDefault="00F41338" w:rsidP="00991EF2">
      <w:pPr>
        <w:pStyle w:val="aff"/>
        <w:numPr>
          <w:ilvl w:val="0"/>
          <w:numId w:val="19"/>
        </w:numPr>
        <w:spacing w:before="120"/>
        <w:ind w:left="284" w:hanging="142"/>
        <w:contextualSpacing w:val="0"/>
        <w:rPr>
          <w:rFonts w:ascii="Tahoma" w:hAnsi="Tahoma" w:cs="Tahoma"/>
          <w:szCs w:val="22"/>
          <w:lang w:val="el-GR"/>
        </w:rPr>
      </w:pPr>
      <w:r w:rsidRPr="00603221">
        <w:rPr>
          <w:rFonts w:ascii="Tahoma" w:hAnsi="Tahoma" w:cs="Tahoma"/>
          <w:szCs w:val="22"/>
          <w:lang w:val="el-GR"/>
        </w:rPr>
        <w:t xml:space="preserve">της οποίας το συνολικό τίμημα υπερβαίνει τον προϋπολογισμό του Έργου, </w:t>
      </w:r>
    </w:p>
    <w:p w14:paraId="22829E02" w14:textId="0F617568" w:rsidR="00250252" w:rsidRPr="00603221" w:rsidRDefault="00F41338" w:rsidP="00250252">
      <w:pPr>
        <w:rPr>
          <w:rFonts w:ascii="Tahoma" w:hAnsi="Tahoma" w:cs="Tahoma"/>
          <w:i/>
          <w:color w:val="9CC2E5" w:themeColor="accent1" w:themeTint="99"/>
          <w:szCs w:val="22"/>
          <w:lang w:val="el-GR"/>
        </w:rPr>
      </w:pPr>
      <w:r w:rsidRPr="00FF6021">
        <w:rPr>
          <w:rFonts w:ascii="Tahoma" w:hAnsi="Tahoma" w:cs="Tahoma"/>
          <w:szCs w:val="22"/>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r w:rsidR="00250252" w:rsidRPr="00FF6021">
        <w:rPr>
          <w:rFonts w:ascii="Tahoma" w:hAnsi="Tahoma" w:cs="Tahoma"/>
          <w:szCs w:val="22"/>
          <w:lang w:val="el-GR"/>
        </w:rPr>
        <w:t xml:space="preserve"> </w:t>
      </w:r>
    </w:p>
    <w:p w14:paraId="07F479D6" w14:textId="77777777" w:rsidR="00250252" w:rsidRPr="00603221" w:rsidRDefault="00250252" w:rsidP="00DE6525">
      <w:pPr>
        <w:rPr>
          <w:rFonts w:ascii="Tahoma" w:hAnsi="Tahoma" w:cs="Tahoma"/>
          <w:i/>
          <w:szCs w:val="22"/>
          <w:lang w:val="el-GR"/>
        </w:rPr>
      </w:pPr>
    </w:p>
    <w:p w14:paraId="48F2C8AE" w14:textId="77777777" w:rsidR="008338F0" w:rsidRPr="00603221" w:rsidRDefault="003355E7" w:rsidP="002D0CD6">
      <w:pPr>
        <w:pStyle w:val="1"/>
        <w:rPr>
          <w:rFonts w:ascii="Tahoma" w:hAnsi="Tahoma" w:cs="Tahoma"/>
          <w:sz w:val="22"/>
          <w:szCs w:val="22"/>
        </w:rPr>
      </w:pPr>
      <w:r w:rsidRPr="00603221">
        <w:rPr>
          <w:rFonts w:ascii="Tahoma" w:hAnsi="Tahoma" w:cs="Tahoma"/>
          <w:sz w:val="22"/>
          <w:szCs w:val="22"/>
        </w:rPr>
        <w:lastRenderedPageBreak/>
        <w:t>ΔΙΕΝΕΡΓΕΙΑ ΔΙΑΔΙΚΑΣΙΑΣ - ΑΞΙΟΛΟΓΗΣΗ ΠΡΟΣΦΟΡΩΝ</w:t>
      </w:r>
      <w:r w:rsidR="00E1337D" w:rsidRPr="00603221">
        <w:rPr>
          <w:rFonts w:ascii="Tahoma" w:hAnsi="Tahoma" w:cs="Tahoma"/>
          <w:sz w:val="22"/>
          <w:szCs w:val="22"/>
        </w:rPr>
        <w:t xml:space="preserve"> </w:t>
      </w:r>
    </w:p>
    <w:p w14:paraId="25098F0F" w14:textId="77777777"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tab/>
      </w:r>
      <w:bookmarkStart w:id="132" w:name="_Ref496542534"/>
      <w:bookmarkStart w:id="133" w:name="_Toc56418705"/>
      <w:r w:rsidRPr="00603221">
        <w:rPr>
          <w:rFonts w:ascii="Tahoma" w:hAnsi="Tahoma" w:cs="Tahoma"/>
          <w:sz w:val="22"/>
          <w:lang w:val="el-GR"/>
        </w:rPr>
        <w:t>Αποσφράγιση και αξιολόγηση προσφορών</w:t>
      </w:r>
      <w:bookmarkEnd w:id="132"/>
      <w:bookmarkEnd w:id="133"/>
      <w:r w:rsidRPr="00603221">
        <w:rPr>
          <w:rFonts w:ascii="Tahoma" w:hAnsi="Tahoma" w:cs="Tahoma"/>
          <w:sz w:val="22"/>
          <w:lang w:val="el-GR"/>
        </w:rPr>
        <w:t xml:space="preserve"> </w:t>
      </w:r>
    </w:p>
    <w:p w14:paraId="7AC1EFBD" w14:textId="77777777" w:rsidR="008338F0" w:rsidRPr="00603221" w:rsidRDefault="003355E7" w:rsidP="00991EF2">
      <w:pPr>
        <w:pStyle w:val="4"/>
        <w:numPr>
          <w:ilvl w:val="2"/>
          <w:numId w:val="11"/>
        </w:numPr>
        <w:rPr>
          <w:rFonts w:ascii="Tahoma" w:hAnsi="Tahoma" w:cs="Tahoma"/>
          <w:szCs w:val="22"/>
          <w:lang w:val="el-GR"/>
        </w:rPr>
      </w:pPr>
      <w:bookmarkStart w:id="134" w:name="_Ref496542486"/>
      <w:bookmarkStart w:id="135" w:name="_Toc56418706"/>
      <w:r w:rsidRPr="00603221">
        <w:rPr>
          <w:rFonts w:ascii="Tahoma" w:hAnsi="Tahoma" w:cs="Tahoma"/>
          <w:szCs w:val="22"/>
          <w:lang w:val="el-GR"/>
        </w:rPr>
        <w:t>Ηλεκτρονική αποσφράγιση προσφορών</w:t>
      </w:r>
      <w:bookmarkEnd w:id="134"/>
      <w:bookmarkEnd w:id="135"/>
    </w:p>
    <w:p w14:paraId="7D1715D3" w14:textId="46AA1C06" w:rsidR="00B23FCC" w:rsidRPr="00603221" w:rsidRDefault="00B23FCC" w:rsidP="00B23FCC">
      <w:pPr>
        <w:rPr>
          <w:rFonts w:ascii="Tahoma" w:hAnsi="Tahoma" w:cs="Tahoma"/>
          <w:szCs w:val="22"/>
          <w:lang w:val="el-GR"/>
        </w:rPr>
      </w:pPr>
      <w:r w:rsidRPr="00603221">
        <w:rPr>
          <w:rFonts w:ascii="Tahoma" w:hAnsi="Tahoma" w:cs="Tahoma"/>
          <w:szCs w:val="22"/>
          <w:lang w:val="el-GR"/>
        </w:rPr>
        <w:t>Το πιστοποιημένο στο ΕΣΗΔΗΣ, για την αποσφράγιση των</w:t>
      </w:r>
      <w:r w:rsidR="00E1337D" w:rsidRPr="00603221">
        <w:rPr>
          <w:rFonts w:ascii="Tahoma" w:hAnsi="Tahoma" w:cs="Tahoma"/>
          <w:szCs w:val="22"/>
          <w:lang w:val="el-GR"/>
        </w:rPr>
        <w:t xml:space="preserve"> </w:t>
      </w:r>
      <w:r w:rsidRPr="00603221">
        <w:rPr>
          <w:rFonts w:ascii="Tahoma" w:hAnsi="Tahoma" w:cs="Tahoma"/>
          <w:szCs w:val="22"/>
          <w:lang w:val="el-GR"/>
        </w:rPr>
        <w:t>προσφορών</w:t>
      </w:r>
      <w:r w:rsidR="00E1337D" w:rsidRPr="00603221">
        <w:rPr>
          <w:rFonts w:ascii="Tahoma" w:hAnsi="Tahoma" w:cs="Tahoma"/>
          <w:szCs w:val="22"/>
          <w:lang w:val="el-GR"/>
        </w:rPr>
        <w:t xml:space="preserve"> </w:t>
      </w:r>
      <w:r w:rsidRPr="00603221">
        <w:rPr>
          <w:rFonts w:ascii="Tahoma" w:hAnsi="Tahoma"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r w:rsidR="001911D0">
        <w:rPr>
          <w:rFonts w:ascii="Tahoma" w:hAnsi="Tahoma" w:cs="Tahoma"/>
          <w:szCs w:val="22"/>
          <w:lang w:val="el-GR"/>
        </w:rPr>
        <w:t xml:space="preserve"> ανά τμήμα </w:t>
      </w:r>
      <w:r w:rsidRPr="00603221">
        <w:rPr>
          <w:rFonts w:ascii="Tahoma" w:hAnsi="Tahoma" w:cs="Tahoma"/>
          <w:szCs w:val="22"/>
          <w:lang w:val="el-GR"/>
        </w:rPr>
        <w:t>:</w:t>
      </w:r>
    </w:p>
    <w:p w14:paraId="05FECBBE" w14:textId="087A1315" w:rsidR="00E03665" w:rsidRPr="00936791" w:rsidRDefault="00B23FCC">
      <w:pPr>
        <w:pStyle w:val="normalwithoutspacing"/>
        <w:numPr>
          <w:ilvl w:val="0"/>
          <w:numId w:val="51"/>
        </w:numPr>
        <w:rPr>
          <w:rFonts w:ascii="Tahoma" w:hAnsi="Tahoma" w:cs="Tahoma"/>
          <w:szCs w:val="22"/>
        </w:rPr>
      </w:pPr>
      <w:r w:rsidRPr="00936791">
        <w:rPr>
          <w:rFonts w:ascii="Tahoma" w:hAnsi="Tahoma" w:cs="Tahoma"/>
          <w:szCs w:val="22"/>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w:t>
      </w:r>
      <w:r w:rsidR="0031527A" w:rsidRPr="00936791">
        <w:rPr>
          <w:rFonts w:ascii="Tahoma" w:hAnsi="Tahoma" w:cs="Tahoma"/>
          <w:b/>
          <w:szCs w:val="22"/>
        </w:rPr>
        <w:t xml:space="preserve">ήτοι </w:t>
      </w:r>
      <w:r w:rsidR="00A74BBE" w:rsidRPr="00A74BBE">
        <w:rPr>
          <w:rFonts w:ascii="Tahoma" w:hAnsi="Tahoma" w:cs="Tahoma"/>
          <w:b/>
          <w:szCs w:val="22"/>
        </w:rPr>
        <w:t>26/01/2021</w:t>
      </w:r>
      <w:r w:rsidR="0031527A" w:rsidRPr="00A74BBE">
        <w:rPr>
          <w:rFonts w:ascii="Tahoma" w:hAnsi="Tahoma" w:cs="Tahoma"/>
          <w:b/>
          <w:szCs w:val="22"/>
        </w:rPr>
        <w:t xml:space="preserve"> και ώρα </w:t>
      </w:r>
      <w:r w:rsidR="00A74BBE" w:rsidRPr="00A74BBE">
        <w:rPr>
          <w:rFonts w:ascii="Tahoma" w:hAnsi="Tahoma" w:cs="Tahoma"/>
          <w:b/>
          <w:szCs w:val="22"/>
        </w:rPr>
        <w:t>14</w:t>
      </w:r>
      <w:r w:rsidR="0031527A" w:rsidRPr="00A74BBE">
        <w:rPr>
          <w:rFonts w:ascii="Tahoma" w:hAnsi="Tahoma" w:cs="Tahoma"/>
          <w:b/>
          <w:szCs w:val="22"/>
        </w:rPr>
        <w:t>:00</w:t>
      </w:r>
      <w:r w:rsidR="00E03665" w:rsidRPr="00936791">
        <w:rPr>
          <w:rFonts w:ascii="Tahoma" w:hAnsi="Tahoma" w:cs="Tahoma"/>
          <w:szCs w:val="22"/>
        </w:rPr>
        <w:t xml:space="preserve">. Στη συνέχεια και την ίδια μέρα αν δεν έχει άλλως προσδιοριστεί, </w:t>
      </w:r>
      <w:r w:rsidR="00E03665" w:rsidRPr="00936791">
        <w:rPr>
          <w:rFonts w:ascii="Tahoma" w:hAnsi="Tahoma" w:cs="Tahoma"/>
          <w:szCs w:val="22"/>
        </w:rPr>
        <w:lastRenderedPageBreak/>
        <w:t>η αρμόδια Επιτροπή προβαίνει στην έναρξη αποσφράγισης και του έντυπου φακέλου της προσφοράς , κατά την οποία μονογράφονται και σφραγίζονται από την αρμόδια Επιτροπή όλα τα πρωτότυπα στοιχεία αυτών κατά φύλλο ή γίνεται διάτρηση αυτών με την ειδική διατρητική μηχανή της ΚτΠ Α.Ε.</w:t>
      </w:r>
    </w:p>
    <w:p w14:paraId="1ADADF5D" w14:textId="77777777" w:rsidR="00B23FCC" w:rsidRPr="00603221" w:rsidRDefault="00B23FCC" w:rsidP="00991EF2">
      <w:pPr>
        <w:pStyle w:val="normalwithoutspacing"/>
        <w:numPr>
          <w:ilvl w:val="0"/>
          <w:numId w:val="51"/>
        </w:numPr>
        <w:rPr>
          <w:rFonts w:ascii="Tahoma" w:hAnsi="Tahoma" w:cs="Tahoma"/>
          <w:szCs w:val="22"/>
        </w:rPr>
      </w:pPr>
      <w:r w:rsidRPr="00603221">
        <w:rPr>
          <w:rFonts w:ascii="Tahoma" w:hAnsi="Tahoma" w:cs="Tahoma"/>
          <w:szCs w:val="22"/>
        </w:rPr>
        <w:t xml:space="preserve">Ηλεκτρονική Αποσφράγιση του (υπό)φακέλου «Οικονομική Προσφορά», κατά την ημερομηνία και ώρα που θα ορίσει η αναθέτουσα αρχή </w:t>
      </w:r>
    </w:p>
    <w:p w14:paraId="7785F215" w14:textId="787F3B30" w:rsidR="00B65713" w:rsidRPr="00603221" w:rsidRDefault="00B65713" w:rsidP="00603221">
      <w:pPr>
        <w:rPr>
          <w:rFonts w:ascii="Tahoma" w:hAnsi="Tahoma" w:cs="Tahoma"/>
          <w:szCs w:val="22"/>
          <w:lang w:val="el-GR"/>
        </w:rPr>
      </w:pPr>
      <w:r w:rsidRPr="00603221">
        <w:rPr>
          <w:rFonts w:ascii="Tahoma" w:hAnsi="Tahoma" w:cs="Tahoma"/>
          <w:szCs w:val="22"/>
          <w:lang w:val="el-GR"/>
        </w:rPr>
        <w:t xml:space="preserve">Με την αποσφράγιση των ως άνω φακέλων, σύμφωνα με τα ειδικότερα προβλεπόμενα στο άρθρο </w:t>
      </w:r>
      <w:r w:rsidR="00583AB2">
        <w:rPr>
          <w:rFonts w:ascii="Tahoma" w:hAnsi="Tahoma" w:cs="Tahoma"/>
          <w:szCs w:val="22"/>
          <w:lang w:val="el-GR"/>
        </w:rPr>
        <w:t>3.1.2</w:t>
      </w:r>
      <w:r w:rsidRPr="00603221">
        <w:rPr>
          <w:rFonts w:ascii="Tahoma" w:hAnsi="Tahoma" w:cs="Tahoma"/>
          <w:szCs w:val="22"/>
          <w:lang w:val="el-GR"/>
        </w:rPr>
        <w:t xml:space="preserve">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14:paraId="68A51440" w14:textId="77777777" w:rsidR="00B23FCC" w:rsidRPr="00603221" w:rsidRDefault="00B23FCC" w:rsidP="00B23FCC">
      <w:pPr>
        <w:rPr>
          <w:rFonts w:ascii="Tahoma" w:hAnsi="Tahoma" w:cs="Tahoma"/>
          <w:szCs w:val="22"/>
          <w:lang w:val="el-GR"/>
        </w:rPr>
      </w:pPr>
      <w:r w:rsidRPr="00603221">
        <w:rPr>
          <w:rFonts w:ascii="Tahoma" w:hAnsi="Tahoma" w:cs="Tahoma"/>
          <w:szCs w:val="22"/>
          <w:lang w:val="el-GR"/>
        </w:rPr>
        <w:lastRenderedPageBreak/>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2006C893" w14:textId="77777777" w:rsidR="008338F0" w:rsidRPr="00603221" w:rsidRDefault="003355E7" w:rsidP="00991EF2">
      <w:pPr>
        <w:pStyle w:val="4"/>
        <w:numPr>
          <w:ilvl w:val="2"/>
          <w:numId w:val="11"/>
        </w:numPr>
        <w:rPr>
          <w:rFonts w:ascii="Tahoma" w:hAnsi="Tahoma" w:cs="Tahoma"/>
          <w:szCs w:val="22"/>
          <w:lang w:val="el-GR"/>
        </w:rPr>
      </w:pPr>
      <w:bookmarkStart w:id="136" w:name="_Toc56418707"/>
      <w:r w:rsidRPr="00603221">
        <w:rPr>
          <w:rFonts w:ascii="Tahoma" w:hAnsi="Tahoma" w:cs="Tahoma"/>
          <w:szCs w:val="22"/>
          <w:lang w:val="el-GR"/>
        </w:rPr>
        <w:t>Αξιολόγηση προσφορών</w:t>
      </w:r>
      <w:bookmarkEnd w:id="136"/>
    </w:p>
    <w:p w14:paraId="3F496367" w14:textId="05221C7F" w:rsidR="00E03665" w:rsidRPr="00603221" w:rsidRDefault="00E03665" w:rsidP="00E03665">
      <w:pPr>
        <w:rPr>
          <w:rFonts w:ascii="Tahoma" w:hAnsi="Tahoma" w:cs="Tahoma"/>
          <w:szCs w:val="22"/>
          <w:lang w:val="el-GR"/>
        </w:rPr>
      </w:pPr>
      <w:r w:rsidRPr="00603221">
        <w:rPr>
          <w:rFonts w:ascii="Tahoma" w:hAnsi="Tahoma" w:cs="Tahoma"/>
          <w:szCs w:val="22"/>
          <w:lang w:val="el-GR"/>
        </w:rPr>
        <w:t xml:space="preserve">Μετά την κατά περίπτωση ηλεκτρονική αποσφράγιση των προσφορών </w:t>
      </w:r>
      <w:r w:rsidR="001911D0">
        <w:rPr>
          <w:rFonts w:ascii="Tahoma" w:hAnsi="Tahoma" w:cs="Tahoma"/>
          <w:szCs w:val="22"/>
          <w:lang w:val="el-GR"/>
        </w:rPr>
        <w:t xml:space="preserve">ανά Τμήμα </w:t>
      </w:r>
      <w:r w:rsidRPr="00603221">
        <w:rPr>
          <w:rFonts w:ascii="Tahoma" w:hAnsi="Tahoma" w:cs="Tahoma"/>
          <w:szCs w:val="22"/>
          <w:lang w:val="el-GR"/>
        </w:rPr>
        <w:t>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7D774280" w14:textId="77777777" w:rsidR="00414507" w:rsidRPr="00603221" w:rsidRDefault="00414507" w:rsidP="00414507">
      <w:pPr>
        <w:textAlignment w:val="baseline"/>
        <w:rPr>
          <w:rFonts w:ascii="Tahoma" w:hAnsi="Tahoma" w:cs="Tahoma"/>
          <w:szCs w:val="22"/>
          <w:lang w:val="el-GR"/>
        </w:rPr>
      </w:pPr>
      <w:r w:rsidRPr="00603221">
        <w:rPr>
          <w:rFonts w:ascii="Tahoma" w:hAnsi="Tahoma" w:cs="Tahoma"/>
          <w:kern w:val="1"/>
          <w:szCs w:val="22"/>
          <w:lang w:val="el-GR"/>
        </w:rPr>
        <w:t>Ειδικότερα :</w:t>
      </w:r>
    </w:p>
    <w:p w14:paraId="4AB59496" w14:textId="77777777" w:rsidR="003744A8" w:rsidRPr="00603221" w:rsidRDefault="003744A8" w:rsidP="003744A8">
      <w:pPr>
        <w:textAlignment w:val="baseline"/>
        <w:rPr>
          <w:rFonts w:ascii="Tahoma" w:hAnsi="Tahoma" w:cs="Tahoma"/>
          <w:szCs w:val="22"/>
          <w:lang w:val="el-GR"/>
        </w:rPr>
      </w:pPr>
      <w:r w:rsidRPr="00603221">
        <w:rPr>
          <w:rFonts w:ascii="Tahoma" w:hAnsi="Tahoma" w:cs="Tahoma"/>
          <w:kern w:val="1"/>
          <w:szCs w:val="22"/>
          <w:lang w:val="el-GR"/>
        </w:rPr>
        <w:t xml:space="preserve">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w:t>
      </w:r>
      <w:r w:rsidRPr="00603221">
        <w:rPr>
          <w:rFonts w:ascii="Tahoma" w:hAnsi="Tahoma" w:cs="Tahoma"/>
          <w:kern w:val="1"/>
          <w:szCs w:val="22"/>
          <w:lang w:val="el-GR"/>
        </w:rPr>
        <w:lastRenderedPageBreak/>
        <w:t>οργάνου.</w:t>
      </w:r>
      <w:r w:rsidRPr="00603221">
        <w:rPr>
          <w:rFonts w:ascii="Tahoma" w:hAnsi="Tahoma" w:cs="Tahoma"/>
          <w:szCs w:val="22"/>
          <w:lang w:val="el-GR"/>
        </w:rPr>
        <w:t xml:space="preserve"> Η αναθέτουσα αρχή επικοινωνεί με τους φορείς που φέρονται να</w:t>
      </w:r>
      <w:r w:rsidR="00E1337D" w:rsidRPr="00603221">
        <w:rPr>
          <w:rFonts w:ascii="Tahoma" w:hAnsi="Tahoma" w:cs="Tahoma"/>
          <w:szCs w:val="22"/>
          <w:lang w:val="el-GR"/>
        </w:rPr>
        <w:t xml:space="preserve"> </w:t>
      </w:r>
      <w:r w:rsidRPr="00603221">
        <w:rPr>
          <w:rFonts w:ascii="Tahoma" w:hAnsi="Tahoma" w:cs="Tahoma"/>
          <w:szCs w:val="22"/>
          <w:lang w:val="el-GR"/>
        </w:rPr>
        <w:t xml:space="preserve"> έχουν εκδώσει τις εγγυητικές επιστολές προκειμένου να διαπιστώσει την εγκυρότητά τους</w:t>
      </w:r>
    </w:p>
    <w:p w14:paraId="3312231F" w14:textId="77777777" w:rsidR="003744A8" w:rsidRPr="00603221" w:rsidRDefault="003744A8" w:rsidP="003744A8">
      <w:pPr>
        <w:textAlignment w:val="baseline"/>
        <w:rPr>
          <w:rFonts w:ascii="Tahoma" w:hAnsi="Tahoma" w:cs="Tahoma"/>
          <w:szCs w:val="22"/>
          <w:lang w:val="el-GR"/>
        </w:rPr>
      </w:pPr>
      <w:r w:rsidRPr="00603221">
        <w:rPr>
          <w:rFonts w:ascii="Tahoma" w:hAnsi="Tahoma" w:cs="Tahoma"/>
          <w:kern w:val="1"/>
          <w:szCs w:val="22"/>
          <w:lang w:val="el-GR"/>
        </w:rPr>
        <w:t>β) Στη συνέχεια το αρμόδιο γνωμοδοτικό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2.3.1 και 2.3.2 της παρούσας.</w:t>
      </w:r>
    </w:p>
    <w:p w14:paraId="59DA33ED" w14:textId="77777777" w:rsidR="003B211F" w:rsidRPr="00603221" w:rsidRDefault="00BB3801" w:rsidP="003744A8">
      <w:pPr>
        <w:textAlignment w:val="baseline"/>
        <w:rPr>
          <w:rFonts w:ascii="Tahoma" w:hAnsi="Tahoma" w:cs="Tahoma"/>
          <w:kern w:val="1"/>
          <w:szCs w:val="22"/>
          <w:lang w:val="el-GR"/>
        </w:rPr>
      </w:pPr>
      <w:bookmarkStart w:id="137" w:name="_Hlk508894603"/>
      <w:r w:rsidRPr="00603221">
        <w:rPr>
          <w:rFonts w:ascii="Tahoma" w:hAnsi="Tahoma" w:cs="Tahoma"/>
          <w:kern w:val="1"/>
          <w:szCs w:val="22"/>
          <w:lang w:val="el-GR"/>
        </w:rPr>
        <w:lastRenderedPageBreak/>
        <w:t>Για την αξιολόγηση των δικαιολογητικών συμμετοχής και των τεχνικών προσφορών μπορεί να συντάσσεται ενιαίο πρακτικό,</w:t>
      </w:r>
      <w:r w:rsidR="00E1337D" w:rsidRPr="00603221">
        <w:rPr>
          <w:rFonts w:ascii="Tahoma" w:hAnsi="Tahoma" w:cs="Tahoma"/>
          <w:kern w:val="1"/>
          <w:szCs w:val="22"/>
          <w:lang w:val="el-GR"/>
        </w:rPr>
        <w:t xml:space="preserve"> </w:t>
      </w:r>
      <w:r w:rsidRPr="00603221">
        <w:rPr>
          <w:rFonts w:ascii="Tahoma" w:hAnsi="Tahoma" w:cs="Tahoma"/>
          <w:kern w:val="1"/>
          <w:szCs w:val="22"/>
          <w:lang w:val="el-GR"/>
        </w:rPr>
        <w:t xml:space="preserve">το οποίο </w:t>
      </w:r>
      <w:r w:rsidR="00501C7A" w:rsidRPr="00603221">
        <w:rPr>
          <w:rFonts w:ascii="Tahoma" w:hAnsi="Tahoma" w:cs="Tahoma"/>
          <w:kern w:val="1"/>
          <w:szCs w:val="22"/>
          <w:lang w:val="el-GR"/>
        </w:rPr>
        <w:t>υποβάλλεται στην αναθέτουσα αρχή και αναρτάται στο ΕΣΗΔΗΣ προκειμένου να εγκριθεί από αυτή.</w:t>
      </w:r>
    </w:p>
    <w:p w14:paraId="2306F8DF" w14:textId="77777777" w:rsidR="003B211F" w:rsidRPr="00603221" w:rsidRDefault="003B211F" w:rsidP="003B211F">
      <w:pPr>
        <w:textAlignment w:val="baseline"/>
        <w:rPr>
          <w:rFonts w:ascii="Tahoma" w:hAnsi="Tahoma" w:cs="Tahoma"/>
          <w:kern w:val="1"/>
          <w:szCs w:val="22"/>
          <w:lang w:val="el-GR"/>
        </w:rPr>
      </w:pPr>
      <w:r w:rsidRPr="00603221">
        <w:rPr>
          <w:rFonts w:ascii="Tahoma" w:hAnsi="Tahoma" w:cs="Tahoma"/>
          <w:kern w:val="1"/>
          <w:szCs w:val="22"/>
          <w:lang w:val="el-GR"/>
        </w:rPr>
        <w:t>Στην περίπτωση που τα μέλη της επιτροπής δεν διαθέτουν ψηφιακή υπογραφή υποβάλλουν τα κατά περίπτωση πρακτικά</w:t>
      </w:r>
      <w:r w:rsidR="00E1337D" w:rsidRPr="00603221">
        <w:rPr>
          <w:rFonts w:ascii="Tahoma" w:hAnsi="Tahoma" w:cs="Tahoma"/>
          <w:kern w:val="1"/>
          <w:szCs w:val="22"/>
          <w:lang w:val="el-GR"/>
        </w:rPr>
        <w:t xml:space="preserve"> </w:t>
      </w:r>
      <w:r w:rsidRPr="00603221">
        <w:rPr>
          <w:rFonts w:ascii="Tahoma" w:hAnsi="Tahoma" w:cs="Tahoma"/>
          <w:kern w:val="1"/>
          <w:szCs w:val="22"/>
          <w:lang w:val="el-GR"/>
        </w:rPr>
        <w:t>στο πρωτόκολλο της αναθέτουσας αρχής για να υπογραφούν ψηφιακά από κατάλληλα εξουσιοδοτημένο εκπρόσωπο της αναθέτουσας αρχής και στη συνέχεια αναρτώνται στο ΕΣΗΔΗΣ.</w:t>
      </w:r>
    </w:p>
    <w:bookmarkEnd w:id="137"/>
    <w:p w14:paraId="5D863A75" w14:textId="556B5F34" w:rsidR="003744A8" w:rsidRPr="00603221" w:rsidRDefault="003744A8" w:rsidP="003744A8">
      <w:pPr>
        <w:textAlignment w:val="baseline"/>
        <w:rPr>
          <w:rFonts w:ascii="Tahoma" w:hAnsi="Tahoma" w:cs="Tahoma"/>
          <w:szCs w:val="22"/>
          <w:lang w:val="el-GR"/>
        </w:rPr>
      </w:pPr>
      <w:r w:rsidRPr="00603221">
        <w:rPr>
          <w:rFonts w:ascii="Tahoma" w:hAnsi="Tahoma" w:cs="Tahoma"/>
          <w:b/>
          <w:bCs/>
          <w:kern w:val="1"/>
          <w:szCs w:val="22"/>
          <w:lang w:val="el-GR" w:eastAsia="el-GR"/>
        </w:rPr>
        <w:t xml:space="preserve">Τα αποτελέσματα των εν λόγω σταδίων («Δικαιολογητικά Συμμετοχής» &amp; «Τεχνική Προσφορά» </w:t>
      </w:r>
      <w:r w:rsidR="001911D0">
        <w:rPr>
          <w:rFonts w:ascii="Tahoma" w:hAnsi="Tahoma" w:cs="Tahoma"/>
          <w:b/>
          <w:bCs/>
          <w:kern w:val="1"/>
          <w:szCs w:val="22"/>
          <w:lang w:val="el-GR" w:eastAsia="el-GR"/>
        </w:rPr>
        <w:t xml:space="preserve">ανά τμήμα </w:t>
      </w:r>
      <w:r w:rsidRPr="00603221">
        <w:rPr>
          <w:rFonts w:ascii="Tahoma" w:hAnsi="Tahoma" w:cs="Tahoma"/>
          <w:b/>
          <w:bCs/>
          <w:kern w:val="1"/>
          <w:szCs w:val="22"/>
          <w:lang w:val="el-GR" w:eastAsia="el-GR"/>
        </w:rPr>
        <w:t xml:space="preserve">επικυρώνονται με απόφαση του αποφαινόμενου οργάνου της αναθέτουσας αρχής, η οποία κοινοποιείται με επιμέλεια αυτής, μέσω της </w:t>
      </w:r>
      <w:r w:rsidRPr="00603221">
        <w:rPr>
          <w:rFonts w:ascii="Tahoma" w:hAnsi="Tahoma" w:cs="Tahoma"/>
          <w:b/>
          <w:bCs/>
          <w:kern w:val="1"/>
          <w:szCs w:val="22"/>
          <w:lang w:val="el-GR" w:eastAsia="el-GR"/>
        </w:rPr>
        <w:lastRenderedPageBreak/>
        <w:t>λειτουργικότητας της «Επικοινωνίας» του συστήματος ΕΣΗΔΗΣ,</w:t>
      </w:r>
      <w:r w:rsidR="00E1337D" w:rsidRPr="00603221">
        <w:rPr>
          <w:rFonts w:ascii="Tahoma" w:hAnsi="Tahoma" w:cs="Tahoma"/>
          <w:b/>
          <w:bCs/>
          <w:kern w:val="1"/>
          <w:szCs w:val="22"/>
          <w:lang w:val="el-GR" w:eastAsia="el-GR"/>
        </w:rPr>
        <w:t xml:space="preserve"> </w:t>
      </w:r>
      <w:r w:rsidR="00D654B1" w:rsidRPr="00603221">
        <w:rPr>
          <w:rFonts w:ascii="Tahoma" w:hAnsi="Tahoma" w:cs="Tahoma"/>
          <w:b/>
          <w:bCs/>
          <w:kern w:val="1"/>
          <w:szCs w:val="22"/>
          <w:lang w:val="el-GR" w:eastAsia="el-GR"/>
        </w:rPr>
        <w:t>στους προσφέροντες</w:t>
      </w:r>
      <w:r w:rsidR="00D654B1" w:rsidRPr="00603221">
        <w:rPr>
          <w:rStyle w:val="ab"/>
          <w:rFonts w:ascii="Tahoma" w:hAnsi="Tahoma" w:cs="Tahoma"/>
          <w:kern w:val="1"/>
          <w:szCs w:val="22"/>
          <w:lang w:val="el-GR" w:eastAsia="el-GR"/>
        </w:rPr>
        <w:footnoteReference w:id="2"/>
      </w:r>
      <w:r w:rsidR="00D654B1" w:rsidRPr="00603221">
        <w:rPr>
          <w:rFonts w:ascii="Tahoma" w:hAnsi="Tahoma" w:cs="Tahoma"/>
          <w:b/>
          <w:bCs/>
          <w:kern w:val="1"/>
          <w:szCs w:val="22"/>
          <w:lang w:val="el-GR" w:eastAsia="el-GR"/>
        </w:rPr>
        <w:t>.</w:t>
      </w:r>
      <w:r w:rsidRPr="00603221">
        <w:rPr>
          <w:rFonts w:ascii="Tahoma" w:hAnsi="Tahoma" w:cs="Tahoma"/>
          <w:b/>
          <w:bCs/>
          <w:kern w:val="1"/>
          <w:szCs w:val="22"/>
          <w:lang w:val="el-GR" w:eastAsia="el-GR"/>
        </w:rPr>
        <w:t xml:space="preserve"> Κατά της εν λόγω απόφασης χωρεί προδικαστική προσφυγή, σύμφωνα με τα οριζόμενα στο </w:t>
      </w:r>
      <w:r w:rsidR="00BB3801" w:rsidRPr="00603221">
        <w:rPr>
          <w:rFonts w:ascii="Tahoma" w:hAnsi="Tahoma" w:cs="Tahoma"/>
          <w:b/>
          <w:bCs/>
          <w:kern w:val="1"/>
          <w:szCs w:val="22"/>
          <w:lang w:val="el-GR" w:eastAsia="el-GR"/>
        </w:rPr>
        <w:t xml:space="preserve">παρ. </w:t>
      </w:r>
      <w:r w:rsidRPr="00603221">
        <w:rPr>
          <w:rFonts w:ascii="Tahoma" w:hAnsi="Tahoma" w:cs="Tahoma"/>
          <w:b/>
          <w:bCs/>
          <w:kern w:val="1"/>
          <w:szCs w:val="22"/>
          <w:lang w:val="el-GR" w:eastAsia="el-GR"/>
        </w:rPr>
        <w:t>3.4 της παρούσας.</w:t>
      </w:r>
    </w:p>
    <w:p w14:paraId="017D843B" w14:textId="6F73842B" w:rsidR="003744A8" w:rsidRPr="00603221" w:rsidRDefault="003744A8" w:rsidP="003744A8">
      <w:pPr>
        <w:textAlignment w:val="baseline"/>
        <w:rPr>
          <w:rFonts w:ascii="Tahoma" w:hAnsi="Tahoma" w:cs="Tahoma"/>
          <w:szCs w:val="22"/>
          <w:lang w:val="el-GR"/>
        </w:rPr>
      </w:pPr>
      <w:r w:rsidRPr="00603221">
        <w:rPr>
          <w:rFonts w:ascii="Tahoma" w:hAnsi="Tahoma" w:cs="Tahoma"/>
          <w:kern w:val="1"/>
          <w:szCs w:val="22"/>
          <w:lang w:val="el-GR"/>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w:t>
      </w:r>
      <w:r w:rsidR="001911D0">
        <w:rPr>
          <w:rFonts w:ascii="Tahoma" w:hAnsi="Tahoma" w:cs="Tahoma"/>
          <w:kern w:val="1"/>
          <w:szCs w:val="22"/>
          <w:lang w:val="el-GR"/>
        </w:rPr>
        <w:t xml:space="preserve"> για κάθε τμήμα </w:t>
      </w:r>
      <w:r w:rsidRPr="00603221">
        <w:rPr>
          <w:rFonts w:ascii="Tahoma" w:hAnsi="Tahoma" w:cs="Tahoma"/>
          <w:kern w:val="1"/>
          <w:szCs w:val="22"/>
          <w:lang w:val="el-GR"/>
        </w:rPr>
        <w:t>εκείνων των προσφερόντων που δεν έχουν απορριφθεί σύμφωνα με τα ανωτέρω.</w:t>
      </w:r>
    </w:p>
    <w:p w14:paraId="47468A39" w14:textId="703D1F4C" w:rsidR="003744A8" w:rsidRPr="00603221" w:rsidRDefault="003744A8" w:rsidP="003744A8">
      <w:pPr>
        <w:textAlignment w:val="baseline"/>
        <w:rPr>
          <w:rFonts w:ascii="Tahoma" w:hAnsi="Tahoma" w:cs="Tahoma"/>
          <w:szCs w:val="22"/>
          <w:lang w:val="el-GR"/>
        </w:rPr>
      </w:pPr>
      <w:r w:rsidRPr="00603221">
        <w:rPr>
          <w:rFonts w:ascii="Tahoma" w:hAnsi="Tahoma" w:cs="Tahoma"/>
          <w:kern w:val="1"/>
          <w:szCs w:val="22"/>
          <w:lang w:val="el-GR"/>
        </w:rPr>
        <w:lastRenderedPageBreak/>
        <w:t>δ) Η Επιτροπή Αξιολόγησης προβαίνει στην αξιολόγηση των οικονομικών προσφορών</w:t>
      </w:r>
      <w:r w:rsidR="00E1337D" w:rsidRPr="00603221">
        <w:rPr>
          <w:rFonts w:ascii="Tahoma" w:hAnsi="Tahoma" w:cs="Tahoma"/>
          <w:kern w:val="1"/>
          <w:szCs w:val="22"/>
          <w:lang w:val="el-GR"/>
        </w:rPr>
        <w:t xml:space="preserve"> </w:t>
      </w:r>
      <w:r w:rsidR="001911D0">
        <w:rPr>
          <w:rFonts w:ascii="Tahoma" w:hAnsi="Tahoma" w:cs="Tahoma"/>
          <w:kern w:val="1"/>
          <w:szCs w:val="22"/>
          <w:lang w:val="el-GR"/>
        </w:rPr>
        <w:t xml:space="preserve">ανά τμήμα </w:t>
      </w:r>
      <w:r w:rsidRPr="00603221">
        <w:rPr>
          <w:rFonts w:ascii="Tahoma" w:hAnsi="Tahoma" w:cs="Tahoma"/>
          <w:kern w:val="1"/>
          <w:szCs w:val="22"/>
          <w:lang w:val="el-GR"/>
        </w:rPr>
        <w:t>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p>
    <w:p w14:paraId="78318EC9" w14:textId="390F4701" w:rsidR="003744A8" w:rsidRPr="00603221" w:rsidRDefault="003744A8" w:rsidP="003744A8">
      <w:pPr>
        <w:textAlignment w:val="baseline"/>
        <w:rPr>
          <w:rFonts w:ascii="Tahoma" w:hAnsi="Tahoma" w:cs="Tahoma"/>
          <w:szCs w:val="22"/>
          <w:lang w:val="el-GR"/>
        </w:rPr>
      </w:pPr>
      <w:r w:rsidRPr="00603221">
        <w:rPr>
          <w:rFonts w:ascii="Tahoma" w:hAnsi="Tahoma" w:cs="Tahoma"/>
          <w:kern w:val="1"/>
          <w:szCs w:val="22"/>
          <w:lang w:val="el-GR"/>
        </w:rPr>
        <w:t xml:space="preserve">Εάν οι προσφορές φαίνονται ασυνήθιστα χαμηλές σε σχέση με το αντικείμενο της σύμβασης, η </w:t>
      </w:r>
      <w:r w:rsidR="00D654B1" w:rsidRPr="00603221">
        <w:rPr>
          <w:rFonts w:ascii="Tahoma" w:hAnsi="Tahoma" w:cs="Tahoma"/>
          <w:kern w:val="1"/>
          <w:szCs w:val="22"/>
          <w:lang w:val="el-GR"/>
        </w:rPr>
        <w:t>αναθέτουσα αρχή</w:t>
      </w:r>
      <w:r w:rsidR="00D654B1" w:rsidRPr="00603221">
        <w:rPr>
          <w:rStyle w:val="ab"/>
          <w:rFonts w:ascii="Tahoma" w:hAnsi="Tahoma" w:cs="Tahoma"/>
          <w:kern w:val="1"/>
          <w:szCs w:val="22"/>
          <w:lang w:val="el-GR"/>
        </w:rPr>
        <w:footnoteReference w:id="3"/>
      </w:r>
      <w:r w:rsidRPr="00603221">
        <w:rPr>
          <w:rFonts w:ascii="Tahoma" w:hAnsi="Tahoma" w:cs="Tahoma"/>
          <w:kern w:val="1"/>
          <w:szCs w:val="22"/>
          <w:lang w:val="el-GR"/>
        </w:rPr>
        <w:t xml:space="preserve">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w:t>
      </w:r>
      <w:r w:rsidRPr="00603221">
        <w:rPr>
          <w:rFonts w:ascii="Tahoma" w:hAnsi="Tahoma" w:cs="Tahoma"/>
          <w:i/>
          <w:iCs/>
          <w:color w:val="5B9BD5"/>
          <w:kern w:val="1"/>
          <w:szCs w:val="22"/>
          <w:lang w:val="el-GR" w:eastAsia="el-GR"/>
        </w:rPr>
        <w:t xml:space="preserve"> </w:t>
      </w:r>
    </w:p>
    <w:p w14:paraId="203FB7C6" w14:textId="7009D823" w:rsidR="003744A8" w:rsidRPr="00603221" w:rsidRDefault="003744A8" w:rsidP="003744A8">
      <w:pPr>
        <w:textAlignment w:val="baseline"/>
        <w:rPr>
          <w:rFonts w:ascii="Tahoma" w:hAnsi="Tahoma" w:cs="Tahoma"/>
          <w:szCs w:val="22"/>
          <w:lang w:val="el-GR"/>
        </w:rPr>
      </w:pPr>
      <w:r w:rsidRPr="00603221">
        <w:rPr>
          <w:rFonts w:ascii="Tahoma" w:hAnsi="Tahoma" w:cs="Tahoma"/>
          <w:kern w:val="1"/>
          <w:szCs w:val="22"/>
          <w:lang w:val="el-GR"/>
        </w:rPr>
        <w:lastRenderedPageBreak/>
        <w:t>Στην περίπτωση ισοδύναμων προφορών, δηλαδή προσφορών με την ίδια συνολική τελική βαθμολογία μεταξύ δύο ή περισσοτέρων προσφερόντων η ανάθεση γίνεται</w:t>
      </w:r>
      <w:r w:rsidR="0070724F">
        <w:rPr>
          <w:rFonts w:ascii="Tahoma" w:hAnsi="Tahoma" w:cs="Tahoma"/>
          <w:kern w:val="1"/>
          <w:szCs w:val="22"/>
          <w:lang w:val="el-GR"/>
        </w:rPr>
        <w:t xml:space="preserve"> </w:t>
      </w:r>
      <w:r w:rsidRPr="003E7D14">
        <w:rPr>
          <w:rFonts w:ascii="Tahoma" w:hAnsi="Tahoma" w:cs="Tahoma"/>
          <w:iCs/>
          <w:kern w:val="1"/>
          <w:szCs w:val="22"/>
          <w:lang w:val="el-GR" w:eastAsia="el-GR"/>
        </w:rPr>
        <w:t>στην προσφορά με την μεγαλύτερη βαθμολογία τεχνικής προσφοράς</w:t>
      </w:r>
      <w:r w:rsidRPr="003E7D14">
        <w:rPr>
          <w:rFonts w:ascii="Tahoma" w:hAnsi="Tahoma" w:cs="Tahoma"/>
          <w:i/>
          <w:color w:val="5B9BD5"/>
          <w:kern w:val="1"/>
          <w:szCs w:val="22"/>
          <w:lang w:val="el-GR" w:eastAsia="el-GR"/>
        </w:rPr>
        <w:t>.</w:t>
      </w:r>
    </w:p>
    <w:p w14:paraId="4779D90E" w14:textId="1DD05844" w:rsidR="003744A8" w:rsidRPr="00603221" w:rsidRDefault="003744A8" w:rsidP="003744A8">
      <w:pPr>
        <w:textAlignment w:val="baseline"/>
        <w:rPr>
          <w:rFonts w:ascii="Tahoma" w:hAnsi="Tahoma" w:cs="Tahoma"/>
          <w:szCs w:val="22"/>
          <w:lang w:val="el-GR"/>
        </w:rPr>
      </w:pPr>
      <w:r w:rsidRPr="00603221">
        <w:rPr>
          <w:rFonts w:ascii="Tahoma" w:hAnsi="Tahoma" w:cs="Tahoma"/>
          <w:kern w:val="1"/>
          <w:szCs w:val="22"/>
          <w:lang w:val="el-GR"/>
        </w:rPr>
        <w:t xml:space="preserve">Αν οι ισοδύναμες προσφορές έχουν την ίδια </w:t>
      </w:r>
      <w:r w:rsidRPr="003E7D14">
        <w:rPr>
          <w:rFonts w:ascii="Tahoma" w:hAnsi="Tahoma" w:cs="Tahoma"/>
          <w:iCs/>
          <w:kern w:val="1"/>
          <w:szCs w:val="22"/>
          <w:lang w:val="el-GR" w:eastAsia="el-GR"/>
        </w:rPr>
        <w:t>βαθμολογία τεχνικής προσφοράς</w:t>
      </w:r>
      <w:r w:rsidRPr="003E7D14">
        <w:rPr>
          <w:rFonts w:ascii="Tahoma" w:hAnsi="Tahoma" w:cs="Tahoma"/>
          <w:iCs/>
          <w:color w:val="5B9BD5"/>
          <w:kern w:val="1"/>
          <w:szCs w:val="22"/>
          <w:lang w:val="el-GR" w:eastAsia="el-GR"/>
        </w:rPr>
        <w:t>,</w:t>
      </w:r>
      <w:r w:rsidRPr="00603221">
        <w:rPr>
          <w:rFonts w:ascii="Tahoma" w:hAnsi="Tahoma" w:cs="Tahoma"/>
          <w:i/>
          <w:color w:val="5B9BD5"/>
          <w:kern w:val="1"/>
          <w:szCs w:val="22"/>
          <w:lang w:val="el-GR" w:eastAsia="el-GR"/>
        </w:rPr>
        <w:t xml:space="preserve"> </w:t>
      </w:r>
      <w:r w:rsidRPr="00603221">
        <w:rPr>
          <w:rFonts w:ascii="Tahoma" w:hAnsi="Tahoma" w:cs="Tahoma"/>
          <w:kern w:val="1"/>
          <w:szCs w:val="22"/>
          <w:lang w:val="el-GR"/>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r w:rsidRPr="00603221">
        <w:rPr>
          <w:rFonts w:ascii="Tahoma" w:hAnsi="Tahoma" w:cs="Tahoma"/>
          <w:i/>
          <w:color w:val="5B9BD5"/>
          <w:kern w:val="1"/>
          <w:szCs w:val="22"/>
          <w:lang w:val="el-GR" w:eastAsia="el-GR"/>
        </w:rPr>
        <w:t xml:space="preserve"> </w:t>
      </w:r>
    </w:p>
    <w:p w14:paraId="2888DBC8" w14:textId="1588D6AF" w:rsidR="003744A8" w:rsidRPr="00603221" w:rsidRDefault="003744A8" w:rsidP="003744A8">
      <w:pPr>
        <w:textAlignment w:val="baseline"/>
        <w:rPr>
          <w:rFonts w:ascii="Tahoma" w:hAnsi="Tahoma" w:cs="Tahoma"/>
          <w:szCs w:val="22"/>
          <w:lang w:val="el-GR"/>
        </w:rPr>
      </w:pPr>
      <w:r w:rsidRPr="00603221">
        <w:rPr>
          <w:rFonts w:ascii="Tahoma" w:hAnsi="Tahoma" w:cs="Tahoma"/>
          <w:b/>
          <w:bCs/>
          <w:kern w:val="1"/>
          <w:szCs w:val="22"/>
          <w:lang w:val="el-GR" w:eastAsia="el-GR"/>
        </w:rPr>
        <w:t>Τα αποτελέσματα του εν λόγω σταδίου</w:t>
      </w:r>
      <w:r w:rsidR="001911D0">
        <w:rPr>
          <w:rFonts w:ascii="Tahoma" w:hAnsi="Tahoma" w:cs="Tahoma"/>
          <w:b/>
          <w:bCs/>
          <w:kern w:val="1"/>
          <w:szCs w:val="22"/>
          <w:lang w:val="el-GR" w:eastAsia="el-GR"/>
        </w:rPr>
        <w:t xml:space="preserve"> </w:t>
      </w:r>
      <w:r w:rsidRPr="00603221">
        <w:rPr>
          <w:rFonts w:ascii="Tahoma" w:hAnsi="Tahoma" w:cs="Tahoma"/>
          <w:b/>
          <w:bCs/>
          <w:kern w:val="1"/>
          <w:szCs w:val="22"/>
          <w:lang w:val="el-GR" w:eastAsia="el-GR"/>
        </w:rPr>
        <w:t xml:space="preserve"> («Οικονομική Προσφορά») </w:t>
      </w:r>
      <w:r w:rsidR="001911D0">
        <w:rPr>
          <w:rFonts w:ascii="Tahoma" w:hAnsi="Tahoma" w:cs="Tahoma"/>
          <w:b/>
          <w:bCs/>
          <w:kern w:val="1"/>
          <w:szCs w:val="22"/>
          <w:lang w:val="el-GR" w:eastAsia="el-GR"/>
        </w:rPr>
        <w:t xml:space="preserve">ανά τμήμα </w:t>
      </w:r>
      <w:r w:rsidRPr="00603221">
        <w:rPr>
          <w:rFonts w:ascii="Tahoma" w:hAnsi="Tahoma" w:cs="Tahoma"/>
          <w:b/>
          <w:bCs/>
          <w:kern w:val="1"/>
          <w:szCs w:val="22"/>
          <w:lang w:val="el-GR" w:eastAsia="el-GR"/>
        </w:rPr>
        <w:t>επικυρώνονται με απόφαση του αποφαιν</w:t>
      </w:r>
      <w:r w:rsidR="003B0DA9">
        <w:rPr>
          <w:rFonts w:ascii="Tahoma" w:hAnsi="Tahoma" w:cs="Tahoma"/>
          <w:b/>
          <w:bCs/>
          <w:kern w:val="1"/>
          <w:szCs w:val="22"/>
          <w:lang w:val="el-GR" w:eastAsia="el-GR"/>
        </w:rPr>
        <w:t>ό</w:t>
      </w:r>
      <w:r w:rsidRPr="00603221">
        <w:rPr>
          <w:rFonts w:ascii="Tahoma" w:hAnsi="Tahoma" w:cs="Tahoma"/>
          <w:b/>
          <w:bCs/>
          <w:kern w:val="1"/>
          <w:szCs w:val="22"/>
          <w:lang w:val="el-GR" w:eastAsia="el-GR"/>
        </w:rPr>
        <w:t>μ</w:t>
      </w:r>
      <w:r w:rsidR="003B0DA9">
        <w:rPr>
          <w:rFonts w:ascii="Tahoma" w:hAnsi="Tahoma" w:cs="Tahoma"/>
          <w:b/>
          <w:bCs/>
          <w:kern w:val="1"/>
          <w:szCs w:val="22"/>
          <w:lang w:val="el-GR" w:eastAsia="el-GR"/>
        </w:rPr>
        <w:t>ε</w:t>
      </w:r>
      <w:r w:rsidRPr="00603221">
        <w:rPr>
          <w:rFonts w:ascii="Tahoma" w:hAnsi="Tahoma" w:cs="Tahoma"/>
          <w:b/>
          <w:bCs/>
          <w:kern w:val="1"/>
          <w:szCs w:val="22"/>
          <w:lang w:val="el-GR" w:eastAsia="el-GR"/>
        </w:rPr>
        <w:t xml:space="preserve">νου οργάνου της αναθέτουσας αρχής, η οποία κοινοποιείται με επιμέλεια αυτής, μέσω της λειτουργικότητας της </w:t>
      </w:r>
      <w:r w:rsidRPr="00603221">
        <w:rPr>
          <w:rFonts w:ascii="Tahoma" w:hAnsi="Tahoma" w:cs="Tahoma"/>
          <w:b/>
          <w:bCs/>
          <w:kern w:val="1"/>
          <w:szCs w:val="22"/>
          <w:lang w:val="el-GR" w:eastAsia="el-GR"/>
        </w:rPr>
        <w:lastRenderedPageBreak/>
        <w:t>«Επικοινωνίας» του συστήματος ΕΣΗΔΗΣ,</w:t>
      </w:r>
      <w:r w:rsidR="00E1337D" w:rsidRPr="00603221">
        <w:rPr>
          <w:rFonts w:ascii="Tahoma" w:hAnsi="Tahoma" w:cs="Tahoma"/>
          <w:b/>
          <w:bCs/>
          <w:kern w:val="1"/>
          <w:szCs w:val="22"/>
          <w:lang w:val="el-GR" w:eastAsia="el-GR"/>
        </w:rPr>
        <w:t xml:space="preserve"> </w:t>
      </w:r>
      <w:r w:rsidRPr="00603221">
        <w:rPr>
          <w:rFonts w:ascii="Tahoma" w:hAnsi="Tahoma" w:cs="Tahoma"/>
          <w:b/>
          <w:bCs/>
          <w:kern w:val="1"/>
          <w:szCs w:val="22"/>
          <w:lang w:val="el-GR" w:eastAsia="el-GR"/>
        </w:rPr>
        <w:t xml:space="preserve">στους προσφέροντες. Κατά της εν λόγω απόφασης χωρεί προδικαστική προσφυγή, σύμφωνα με τα οριζόμενα στο </w:t>
      </w:r>
      <w:r w:rsidR="00BB3801" w:rsidRPr="00603221">
        <w:rPr>
          <w:rFonts w:ascii="Tahoma" w:hAnsi="Tahoma" w:cs="Tahoma"/>
          <w:b/>
          <w:bCs/>
          <w:kern w:val="1"/>
          <w:szCs w:val="22"/>
          <w:lang w:val="el-GR" w:eastAsia="el-GR"/>
        </w:rPr>
        <w:t xml:space="preserve">παρ. </w:t>
      </w:r>
      <w:r w:rsidRPr="00603221">
        <w:rPr>
          <w:rFonts w:ascii="Tahoma" w:hAnsi="Tahoma" w:cs="Tahoma"/>
          <w:b/>
          <w:bCs/>
          <w:kern w:val="1"/>
          <w:szCs w:val="22"/>
          <w:lang w:val="el-GR" w:eastAsia="el-GR"/>
        </w:rPr>
        <w:t>3.4 της παρούσας.</w:t>
      </w:r>
    </w:p>
    <w:p w14:paraId="25645E80" w14:textId="77777777" w:rsidR="00E03665" w:rsidRPr="00603221" w:rsidRDefault="00E03665" w:rsidP="00E03665">
      <w:pPr>
        <w:rPr>
          <w:rFonts w:ascii="Tahoma" w:hAnsi="Tahoma" w:cs="Tahoma"/>
          <w:szCs w:val="22"/>
          <w:lang w:val="el-GR"/>
        </w:rPr>
      </w:pPr>
      <w:bookmarkStart w:id="138" w:name="__RefHeading___Toc491950129"/>
      <w:bookmarkEnd w:id="138"/>
      <w:r w:rsidRPr="00603221">
        <w:rPr>
          <w:rFonts w:ascii="Tahoma" w:hAnsi="Tahoma" w:cs="Tahoma"/>
          <w:szCs w:val="22"/>
          <w:lang w:val="el-GR"/>
        </w:rPr>
        <w:t xml:space="preserve"> </w:t>
      </w:r>
    </w:p>
    <w:p w14:paraId="168A1BFC" w14:textId="3DA0BB76"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tab/>
      </w:r>
      <w:bookmarkStart w:id="139" w:name="_Ref496542592"/>
      <w:bookmarkStart w:id="140" w:name="_Toc56418708"/>
      <w:r w:rsidRPr="00603221">
        <w:rPr>
          <w:rFonts w:ascii="Tahoma" w:hAnsi="Tahoma" w:cs="Tahoma"/>
          <w:sz w:val="22"/>
          <w:lang w:val="el-GR"/>
        </w:rPr>
        <w:t xml:space="preserve">Πρόσκληση υποβολής </w:t>
      </w:r>
      <w:r w:rsidR="00BB3801" w:rsidRPr="00603221">
        <w:rPr>
          <w:rFonts w:ascii="Tahoma" w:hAnsi="Tahoma" w:cs="Tahoma"/>
          <w:sz w:val="22"/>
          <w:lang w:val="el-GR"/>
        </w:rPr>
        <w:t>δικαιολογητικών προσωρινού αναδόχου</w:t>
      </w:r>
      <w:r w:rsidR="00E1337D" w:rsidRPr="00603221">
        <w:rPr>
          <w:rFonts w:ascii="Tahoma" w:hAnsi="Tahoma" w:cs="Tahoma"/>
          <w:sz w:val="22"/>
          <w:lang w:val="el-GR"/>
        </w:rPr>
        <w:t xml:space="preserve"> </w:t>
      </w:r>
      <w:r w:rsidRPr="00603221">
        <w:rPr>
          <w:rFonts w:ascii="Tahoma" w:hAnsi="Tahoma" w:cs="Tahoma"/>
          <w:sz w:val="22"/>
          <w:lang w:val="el-GR"/>
        </w:rPr>
        <w:t xml:space="preserve">- Δικαιολογητικά </w:t>
      </w:r>
      <w:bookmarkEnd w:id="139"/>
      <w:r w:rsidR="00BB3801" w:rsidRPr="00603221">
        <w:rPr>
          <w:rFonts w:ascii="Tahoma" w:hAnsi="Tahoma" w:cs="Tahoma"/>
          <w:sz w:val="22"/>
          <w:lang w:val="el-GR"/>
        </w:rPr>
        <w:t>προσωρινού αναδόχου</w:t>
      </w:r>
      <w:bookmarkEnd w:id="140"/>
      <w:r w:rsidR="00BB3801" w:rsidRPr="00603221">
        <w:rPr>
          <w:rFonts w:ascii="Tahoma" w:hAnsi="Tahoma" w:cs="Tahoma"/>
          <w:sz w:val="22"/>
          <w:lang w:val="el-GR"/>
        </w:rPr>
        <w:t xml:space="preserve"> </w:t>
      </w:r>
    </w:p>
    <w:p w14:paraId="663B0752" w14:textId="49B7E9B9" w:rsidR="004E704A" w:rsidRPr="00603221" w:rsidRDefault="004E7C7E">
      <w:pPr>
        <w:rPr>
          <w:rFonts w:ascii="Tahoma" w:hAnsi="Tahoma" w:cs="Tahoma"/>
          <w:szCs w:val="22"/>
          <w:lang w:val="el-GR"/>
        </w:rPr>
      </w:pPr>
      <w:r w:rsidRPr="00603221">
        <w:rPr>
          <w:rFonts w:ascii="Tahoma" w:hAnsi="Tahoma" w:cs="Tahoma"/>
          <w:szCs w:val="22"/>
          <w:lang w:val="el-GR"/>
        </w:rPr>
        <w:t xml:space="preserve">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έγγραφης ειδοποίησης σε αυτόν, </w:t>
      </w:r>
      <w:r w:rsidRPr="00DD4963">
        <w:rPr>
          <w:rFonts w:ascii="Tahoma" w:hAnsi="Tahoma" w:cs="Tahoma"/>
          <w:szCs w:val="22"/>
          <w:lang w:val="el-GR"/>
        </w:rPr>
        <w:t xml:space="preserve">τα αποδεικτικά έγγραφα νομιμοποίησης  </w:t>
      </w:r>
      <w:r w:rsidRPr="0096742F">
        <w:rPr>
          <w:rFonts w:ascii="Tahoma" w:hAnsi="Tahoma" w:cs="Tahoma"/>
          <w:szCs w:val="22"/>
          <w:lang w:val="el-GR"/>
        </w:rPr>
        <w:t xml:space="preserve">και </w:t>
      </w:r>
      <w:r w:rsidRPr="00603221">
        <w:rPr>
          <w:rFonts w:ascii="Tahoma" w:hAnsi="Tahoma" w:cs="Tahoma"/>
          <w:szCs w:val="22"/>
          <w:lang w:val="el-GR"/>
        </w:rPr>
        <w:t xml:space="preserve">τα πρωτότυπα ή αντίγραφα που εκδίδονται, σύμφωνα με τις διατάξεις του άρθρου 1 του ν. 4250/2014 (Α΄ 74) όλων </w:t>
      </w:r>
      <w:r w:rsidRPr="00603221">
        <w:rPr>
          <w:rFonts w:ascii="Tahoma" w:hAnsi="Tahoma" w:cs="Tahoma"/>
          <w:szCs w:val="22"/>
          <w:lang w:val="el-GR"/>
        </w:rPr>
        <w:lastRenderedPageBreak/>
        <w:t xml:space="preserve">των δικαιολογητικών που περιγράφονται στην παράγραφο </w:t>
      </w:r>
      <w:r w:rsidR="00583AB2">
        <w:rPr>
          <w:rFonts w:ascii="Tahoma" w:hAnsi="Tahoma" w:cs="Tahoma"/>
          <w:szCs w:val="22"/>
          <w:lang w:val="el-GR"/>
        </w:rPr>
        <w:t>2.2.9.2</w:t>
      </w:r>
      <w:r>
        <w:rPr>
          <w:rFonts w:ascii="Tahoma" w:hAnsi="Tahoma" w:cs="Tahoma"/>
          <w:szCs w:val="22"/>
          <w:lang w:val="el-GR"/>
        </w:rPr>
        <w:t xml:space="preserve"> </w:t>
      </w:r>
      <w:r w:rsidRPr="00603221">
        <w:rPr>
          <w:rFonts w:ascii="Tahoma" w:hAnsi="Tahoma" w:cs="Tahoma"/>
          <w:szCs w:val="22"/>
          <w:lang w:val="el-GR"/>
        </w:rPr>
        <w:t xml:space="preserve">της παρούσας διακήρυξης </w:t>
      </w:r>
      <w:r w:rsidRPr="004E7C1F">
        <w:rPr>
          <w:rFonts w:ascii="Tahoma" w:hAnsi="Tahoma" w:cs="Tahoma"/>
          <w:color w:val="000000"/>
          <w:lang w:val="el-GR"/>
        </w:rPr>
        <w:t xml:space="preserve">για τη μη συνδρομή των λόγων αποκλεισμού της παραγράφου 2.2.3 της διακήρυξης, καθώς και για την πλήρωση των κριτηρίων ποιοτικής επιλογής των παραγράφων </w:t>
      </w:r>
      <w:r w:rsidRPr="004E7C1F">
        <w:rPr>
          <w:rFonts w:ascii="Tahoma" w:hAnsi="Tahoma" w:cs="Tahoma"/>
          <w:color w:val="000000"/>
          <w:lang w:val="el-GR"/>
        </w:rPr>
        <w:fldChar w:fldCharType="begin"/>
      </w:r>
      <w:r w:rsidRPr="004E7C1F">
        <w:rPr>
          <w:rFonts w:ascii="Tahoma" w:hAnsi="Tahoma" w:cs="Tahoma"/>
          <w:color w:val="000000"/>
          <w:lang w:val="el-GR"/>
        </w:rPr>
        <w:instrText xml:space="preserve"> REF _Ref496541162 \r \h </w:instrText>
      </w:r>
      <w:r>
        <w:rPr>
          <w:rFonts w:ascii="Tahoma" w:hAnsi="Tahoma" w:cs="Tahoma"/>
          <w:color w:val="000000"/>
          <w:lang w:val="el-GR"/>
        </w:rPr>
        <w:instrText xml:space="preserve"> \* MERGEFORMAT </w:instrText>
      </w:r>
      <w:r w:rsidRPr="004E7C1F">
        <w:rPr>
          <w:rFonts w:ascii="Tahoma" w:hAnsi="Tahoma" w:cs="Tahoma"/>
          <w:color w:val="000000"/>
          <w:lang w:val="el-GR"/>
        </w:rPr>
      </w:r>
      <w:r w:rsidRPr="004E7C1F">
        <w:rPr>
          <w:rFonts w:ascii="Tahoma" w:hAnsi="Tahoma" w:cs="Tahoma"/>
          <w:color w:val="000000"/>
          <w:lang w:val="el-GR"/>
        </w:rPr>
        <w:fldChar w:fldCharType="separate"/>
      </w:r>
      <w:r w:rsidR="00CA3E14">
        <w:rPr>
          <w:rFonts w:ascii="Tahoma" w:hAnsi="Tahoma" w:cs="Tahoma"/>
          <w:color w:val="000000"/>
          <w:cs/>
          <w:lang w:val="el-GR"/>
        </w:rPr>
        <w:t>‎</w:t>
      </w:r>
      <w:r w:rsidR="00CA3E14">
        <w:rPr>
          <w:rFonts w:ascii="Tahoma" w:hAnsi="Tahoma" w:cs="Tahoma"/>
          <w:color w:val="000000"/>
          <w:lang w:val="el-GR"/>
        </w:rPr>
        <w:t>2.2.4</w:t>
      </w:r>
      <w:r w:rsidRPr="004E7C1F">
        <w:rPr>
          <w:rFonts w:ascii="Tahoma" w:hAnsi="Tahoma" w:cs="Tahoma"/>
          <w:color w:val="000000"/>
          <w:lang w:val="el-GR"/>
        </w:rPr>
        <w:fldChar w:fldCharType="end"/>
      </w:r>
      <w:r w:rsidRPr="004E7C1F">
        <w:rPr>
          <w:rFonts w:ascii="Tahoma" w:hAnsi="Tahoma" w:cs="Tahoma"/>
          <w:color w:val="000000"/>
          <w:lang w:val="el-GR"/>
        </w:rPr>
        <w:t xml:space="preserve">- </w:t>
      </w:r>
      <w:r w:rsidRPr="004E7C1F">
        <w:rPr>
          <w:rFonts w:ascii="Tahoma" w:hAnsi="Tahoma" w:cs="Tahoma"/>
          <w:color w:val="000000"/>
          <w:lang w:val="el-GR"/>
        </w:rPr>
        <w:fldChar w:fldCharType="begin"/>
      </w:r>
      <w:r w:rsidRPr="004E7C1F">
        <w:rPr>
          <w:rFonts w:ascii="Tahoma" w:hAnsi="Tahoma" w:cs="Tahoma"/>
          <w:color w:val="000000"/>
          <w:lang w:val="el-GR"/>
        </w:rPr>
        <w:instrText xml:space="preserve"> REF _Ref496541185 \r \h </w:instrText>
      </w:r>
      <w:r>
        <w:rPr>
          <w:rFonts w:ascii="Tahoma" w:hAnsi="Tahoma" w:cs="Tahoma"/>
          <w:color w:val="000000"/>
          <w:lang w:val="el-GR"/>
        </w:rPr>
        <w:instrText xml:space="preserve"> \* MERGEFORMAT </w:instrText>
      </w:r>
      <w:r w:rsidRPr="004E7C1F">
        <w:rPr>
          <w:rFonts w:ascii="Tahoma" w:hAnsi="Tahoma" w:cs="Tahoma"/>
          <w:color w:val="000000"/>
          <w:lang w:val="el-GR"/>
        </w:rPr>
      </w:r>
      <w:r w:rsidRPr="004E7C1F">
        <w:rPr>
          <w:rFonts w:ascii="Tahoma" w:hAnsi="Tahoma" w:cs="Tahoma"/>
          <w:color w:val="000000"/>
          <w:lang w:val="el-GR"/>
        </w:rPr>
        <w:fldChar w:fldCharType="separate"/>
      </w:r>
      <w:r w:rsidR="00CA3E14">
        <w:rPr>
          <w:rFonts w:ascii="Tahoma" w:hAnsi="Tahoma" w:cs="Tahoma"/>
          <w:color w:val="000000"/>
          <w:cs/>
          <w:lang w:val="el-GR"/>
        </w:rPr>
        <w:t>‎</w:t>
      </w:r>
      <w:r w:rsidR="00CA3E14">
        <w:rPr>
          <w:rFonts w:ascii="Tahoma" w:hAnsi="Tahoma" w:cs="Tahoma"/>
          <w:color w:val="000000"/>
          <w:lang w:val="el-GR"/>
        </w:rPr>
        <w:t>2.2.8</w:t>
      </w:r>
      <w:r w:rsidRPr="004E7C1F">
        <w:rPr>
          <w:rFonts w:ascii="Tahoma" w:hAnsi="Tahoma" w:cs="Tahoma"/>
          <w:color w:val="000000"/>
          <w:lang w:val="el-GR"/>
        </w:rPr>
        <w:fldChar w:fldCharType="end"/>
      </w:r>
      <w:r w:rsidRPr="004E7C1F">
        <w:rPr>
          <w:rFonts w:ascii="Tahoma" w:hAnsi="Tahoma" w:cs="Tahoma"/>
          <w:color w:val="000000"/>
          <w:lang w:val="el-GR"/>
        </w:rPr>
        <w:t xml:space="preserve"> αυτής.</w:t>
      </w:r>
    </w:p>
    <w:p w14:paraId="0194B779" w14:textId="1A15037C" w:rsidR="008338F0" w:rsidRPr="00603221" w:rsidRDefault="004E7C7E">
      <w:pPr>
        <w:rPr>
          <w:rFonts w:ascii="Tahoma" w:hAnsi="Tahoma" w:cs="Tahoma"/>
          <w:szCs w:val="22"/>
          <w:lang w:val="el-GR"/>
        </w:rPr>
      </w:pPr>
      <w:r w:rsidRPr="004E7C1F">
        <w:rPr>
          <w:rFonts w:ascii="Tahoma" w:hAnsi="Tahoma" w:cs="Tahoma"/>
          <w:color w:val="000000"/>
          <w:lang w:val="el-GR"/>
        </w:rPr>
        <w:t xml:space="preserve">Τα εν λόγω δικαιολογητικά, υποβάλλονται από τον προσφέροντα («προσωρινό ανάδοχο»), ηλεκτρονικά μέσω του συστήματος, σε μορφή αρχείων </w:t>
      </w:r>
      <w:r w:rsidRPr="004E7C1F">
        <w:rPr>
          <w:rFonts w:ascii="Tahoma" w:hAnsi="Tahoma" w:cs="Tahoma"/>
          <w:color w:val="000000"/>
          <w:lang w:val="en-US"/>
        </w:rPr>
        <w:t>pdf</w:t>
      </w:r>
      <w:r w:rsidRPr="004E7C1F">
        <w:rPr>
          <w:rFonts w:ascii="Tahoma" w:hAnsi="Tahoma" w:cs="Tahoma"/>
          <w:color w:val="000000"/>
          <w:lang w:val="el-GR"/>
        </w:rPr>
        <w:t xml:space="preserve"> και προσκομίζονται κατά περίπτωση από αυτόν εντός τριών (3) εργάσιμων ημερών από την ημερομηνία υποβολής  τους, κατά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w:t>
      </w:r>
      <w:r w:rsidRPr="004E7C1F">
        <w:rPr>
          <w:rFonts w:ascii="Tahoma" w:hAnsi="Tahoma" w:cs="Tahoma"/>
          <w:color w:val="000000"/>
          <w:lang w:val="el-GR"/>
        </w:rPr>
        <w:lastRenderedPageBreak/>
        <w:t>της πρόσκλησης για την υποβολή των δικαιολογητικών</w:t>
      </w:r>
      <w:r w:rsidRPr="004E7C1F">
        <w:rPr>
          <w:rStyle w:val="ab"/>
          <w:rFonts w:ascii="Tahoma" w:hAnsi="Tahoma" w:cs="Tahoma"/>
          <w:color w:val="000000"/>
          <w:lang w:val="el-GR"/>
        </w:rPr>
        <w:footnoteReference w:id="4"/>
      </w:r>
      <w:r w:rsidRPr="004E7C1F">
        <w:rPr>
          <w:rFonts w:ascii="Tahoma" w:hAnsi="Tahoma" w:cs="Tahoma"/>
          <w:color w:val="000000"/>
          <w:lang w:val="el-GR"/>
        </w:rPr>
        <w:t>. Όταν υπογράφονται από τον ίδιο φέρουν ηλεκτρονική υπογραφή</w:t>
      </w:r>
      <w:r>
        <w:rPr>
          <w:rFonts w:ascii="Tahoma" w:hAnsi="Tahoma" w:cs="Tahoma"/>
          <w:color w:val="000000"/>
          <w:lang w:val="el-GR"/>
        </w:rPr>
        <w:t>.</w:t>
      </w:r>
      <w:r w:rsidR="003355E7" w:rsidRPr="00603221">
        <w:rPr>
          <w:rFonts w:ascii="Tahoma" w:hAnsi="Tahoma" w:cs="Tahoma"/>
          <w:szCs w:val="22"/>
          <w:lang w:val="el-GR"/>
        </w:rPr>
        <w:t xml:space="preserve"> </w:t>
      </w:r>
    </w:p>
    <w:p w14:paraId="414F58E6" w14:textId="77777777" w:rsidR="007E6DF3" w:rsidRDefault="007E6DF3" w:rsidP="007E6DF3">
      <w:pPr>
        <w:rPr>
          <w:rFonts w:ascii="Tahoma" w:hAnsi="Tahoma" w:cs="Tahoma"/>
          <w:szCs w:val="22"/>
          <w:lang w:val="el-GR"/>
        </w:rPr>
      </w:pPr>
      <w:r w:rsidRPr="00603221">
        <w:rPr>
          <w:rFonts w:ascii="Tahoma" w:hAnsi="Tahoma" w:cs="Tahoma"/>
          <w:szCs w:val="22"/>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5493CCDD" w14:textId="77777777" w:rsidR="004E7C7E" w:rsidRDefault="004E7C7E" w:rsidP="004E7C7E">
      <w:pPr>
        <w:rPr>
          <w:rFonts w:ascii="Tahoma" w:hAnsi="Tahoma" w:cs="Tahoma"/>
          <w:szCs w:val="22"/>
          <w:lang w:val="el-GR"/>
        </w:rPr>
      </w:pPr>
      <w:bookmarkStart w:id="141" w:name="_Hlk9420749"/>
      <w:r w:rsidRPr="0096742F">
        <w:rPr>
          <w:rFonts w:ascii="Tahoma" w:hAnsi="Tahoma" w:cs="Tahoma"/>
          <w:szCs w:val="22"/>
          <w:lang w:val="el-GR"/>
        </w:rPr>
        <w:t xml:space="preserve">Αν δεν προσκομισθούν τα παραπάνω δικαιολογητικά ή υπάρχουν ελλείψεις σε αυτά που υποβλήθηκαν, και ο προσωρινός ανάδοχος υποβάλει εντός της προθεσμίας της παρ. 5.3.1 του παρόντος,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w:t>
      </w:r>
      <w:r w:rsidRPr="0096742F">
        <w:rPr>
          <w:rFonts w:ascii="Tahoma" w:hAnsi="Tahoma" w:cs="Tahoma"/>
          <w:szCs w:val="22"/>
          <w:lang w:val="el-GR"/>
        </w:rPr>
        <w:lastRenderedPageBreak/>
        <w:t>έχει αιτηθεί την χορήγηση των δικαιολογητικών, η αναθέτουσα αρχή παρατείνει την προθεσμία υποβολής των δικαιολογητικών για όσο χρόνο απαιτηθεί για την χορήγηση των δικαιολογητικών από τις αρμόδιες αρχές</w:t>
      </w:r>
    </w:p>
    <w:p w14:paraId="122946F4" w14:textId="45272C67" w:rsidR="004E7C7E" w:rsidRDefault="004E7C7E" w:rsidP="004E7C7E">
      <w:pPr>
        <w:rPr>
          <w:rFonts w:ascii="Tahoma" w:hAnsi="Tahoma" w:cs="Tahoma"/>
          <w:szCs w:val="22"/>
          <w:lang w:val="el-GR"/>
        </w:rPr>
      </w:pPr>
      <w:r w:rsidRPr="0096742F">
        <w:rPr>
          <w:rFonts w:ascii="Tahoma" w:hAnsi="Tahoma" w:cs="Tahoma"/>
          <w:szCs w:val="22"/>
          <w:lang w:val="el-GR"/>
        </w:rPr>
        <w:t>Το παρόν εφαρμόζεται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 5 εδαφ. α’ του ν. 4412/2016, τηρουμένων των αρχών της ίσης μεταχείρισης και της διαφάνειας.</w:t>
      </w:r>
    </w:p>
    <w:p w14:paraId="1C125563" w14:textId="045A2AD1" w:rsidR="00BE73E8" w:rsidRPr="00603221" w:rsidRDefault="00BE73E8" w:rsidP="00BE73E8">
      <w:pPr>
        <w:rPr>
          <w:rFonts w:ascii="Tahoma" w:hAnsi="Tahoma" w:cs="Tahoma"/>
          <w:szCs w:val="22"/>
          <w:lang w:val="el-GR"/>
        </w:rPr>
      </w:pPr>
      <w:r w:rsidRPr="00603221">
        <w:rPr>
          <w:rFonts w:ascii="Tahoma" w:hAnsi="Tahoma" w:cs="Tahoma"/>
          <w:szCs w:val="22"/>
          <w:lang w:val="el-GR"/>
        </w:rPr>
        <w:t xml:space="preserve">Όσοι </w:t>
      </w:r>
      <w:r w:rsidRPr="00CF3CCB">
        <w:rPr>
          <w:rFonts w:ascii="Tahoma" w:hAnsi="Tahoma" w:cs="Tahoma"/>
          <w:szCs w:val="22"/>
          <w:lang w:val="el-GR"/>
        </w:rPr>
        <w:t>προσφέροντες δεν έχουν αποκλειστεί οριστικά</w:t>
      </w:r>
      <w:r w:rsidRPr="00603221">
        <w:rPr>
          <w:rFonts w:ascii="Tahoma" w:hAnsi="Tahoma" w:cs="Tahoma"/>
          <w:szCs w:val="22"/>
          <w:lang w:val="el-GR"/>
        </w:rPr>
        <w:t xml:space="preserve"> λαμβάνουν γνώση των παραπάνω δικαιολογητικών που κατατέθηκαν.</w:t>
      </w:r>
    </w:p>
    <w:p w14:paraId="06627024" w14:textId="52F4E116" w:rsidR="00CF3CCB" w:rsidRDefault="00CF3CCB" w:rsidP="007E6DF3">
      <w:pPr>
        <w:rPr>
          <w:rFonts w:ascii="Tahoma" w:hAnsi="Tahoma" w:cs="Tahoma"/>
          <w:szCs w:val="22"/>
          <w:lang w:val="el-GR"/>
        </w:rPr>
      </w:pPr>
      <w:r w:rsidRPr="00FF2F4F">
        <w:rPr>
          <w:rFonts w:ascii="Tahoma" w:hAnsi="Tahoma" w:cs="Tahoma"/>
          <w:szCs w:val="22"/>
          <w:lang w:val="el-GR"/>
        </w:rPr>
        <w:t xml:space="preserve">Αν δεν προσκομισθούν τα παραπάνω δικαιολογητικά ή υπάρχουν ελλείψεις σε αυτά που </w:t>
      </w:r>
      <w:r w:rsidR="003B0DA9" w:rsidRPr="00FF2F4F">
        <w:rPr>
          <w:rFonts w:ascii="Tahoma" w:hAnsi="Tahoma" w:cs="Tahoma"/>
          <w:szCs w:val="22"/>
          <w:lang w:val="el-GR"/>
        </w:rPr>
        <w:t>υποβλήθηκαν</w:t>
      </w:r>
      <w:r w:rsidRPr="00FF2F4F">
        <w:rPr>
          <w:rFonts w:ascii="Tahoma" w:hAnsi="Tahoma" w:cs="Tahoma"/>
          <w:szCs w:val="22"/>
          <w:lang w:val="el-GR"/>
        </w:rPr>
        <w:t xml:space="preserve"> και ο προσωρινός ανάδοχος υποβάλλει εντός της προθεσμίας των δέκα (10) ημερών αίτημα προς το αρμόδιο όργανο </w:t>
      </w:r>
      <w:r w:rsidRPr="00FF2F4F">
        <w:rPr>
          <w:rFonts w:ascii="Tahoma" w:hAnsi="Tahoma" w:cs="Tahoma"/>
          <w:szCs w:val="22"/>
          <w:lang w:val="el-GR"/>
        </w:rPr>
        <w:lastRenderedPageBreak/>
        <w:t>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w:t>
      </w:r>
      <w:r w:rsidR="003B0DA9">
        <w:rPr>
          <w:rFonts w:ascii="Tahoma" w:hAnsi="Tahoma" w:cs="Tahoma"/>
          <w:szCs w:val="22"/>
          <w:lang w:val="el-GR"/>
        </w:rPr>
        <w:t>’</w:t>
      </w:r>
      <w:r w:rsidRPr="00FF2F4F">
        <w:rPr>
          <w:rFonts w:ascii="Tahoma" w:hAnsi="Tahoma" w:cs="Tahoma"/>
          <w:szCs w:val="22"/>
          <w:lang w:val="el-GR"/>
        </w:rPr>
        <w:t xml:space="preserve"> εφαρμογή της διάταξης του άρθρου 79 παράγραφος 5 εδάφιο α΄, τηρουμένων των αρχών της ίσης μεταχείρισης και της διαφάνειας.</w:t>
      </w:r>
    </w:p>
    <w:p w14:paraId="176BE8AE" w14:textId="21CA0CF7" w:rsidR="004E7C7E" w:rsidRDefault="004E7C7E" w:rsidP="007E6DF3">
      <w:pPr>
        <w:rPr>
          <w:rFonts w:ascii="Tahoma" w:hAnsi="Tahoma" w:cs="Tahoma"/>
          <w:szCs w:val="22"/>
          <w:lang w:val="el-GR"/>
        </w:rPr>
      </w:pPr>
      <w:r>
        <w:rPr>
          <w:rFonts w:ascii="Tahoma" w:hAnsi="Tahoma" w:cs="Tahoma"/>
          <w:szCs w:val="22"/>
          <w:lang w:val="el-GR"/>
        </w:rPr>
        <w:t>Όσοι δεν έχουν αποκλειστεί οριστικά λαμβάνουν γνώση των παραπάνω δικαιολογητικών που κατατέθηκαν.</w:t>
      </w:r>
    </w:p>
    <w:p w14:paraId="0974B8E6" w14:textId="77777777" w:rsidR="00BE73E8" w:rsidRPr="00FF2F4F" w:rsidRDefault="007A36BD" w:rsidP="007E6DF3">
      <w:pPr>
        <w:rPr>
          <w:rFonts w:ascii="Tahoma" w:hAnsi="Tahoma" w:cs="Tahoma"/>
          <w:lang w:val="el-GR"/>
        </w:rPr>
      </w:pPr>
      <w:r w:rsidRPr="00FF2F4F">
        <w:rPr>
          <w:rFonts w:ascii="Tahoma" w:hAnsi="Tahoma" w:cs="Tahoma"/>
          <w:lang w:val="el-GR"/>
        </w:rPr>
        <w:lastRenderedPageBreak/>
        <w:t xml:space="preserve">Η διαδικασία ελέγχου των παραπάνω δικαιολογητικών ολοκληρώνεται </w:t>
      </w:r>
      <w:r w:rsidR="00BE73E8">
        <w:rPr>
          <w:rFonts w:ascii="Tahoma" w:hAnsi="Tahoma" w:cs="Tahoma"/>
          <w:lang w:val="el-GR"/>
        </w:rPr>
        <w:t>με</w:t>
      </w:r>
      <w:r w:rsidR="00BE73E8" w:rsidRPr="00FF2F4F">
        <w:rPr>
          <w:rFonts w:ascii="Tahoma" w:hAnsi="Tahoma" w:cs="Tahoma"/>
          <w:lang w:val="el-GR"/>
        </w:rPr>
        <w:t>:</w:t>
      </w:r>
    </w:p>
    <w:p w14:paraId="5DE5FC49" w14:textId="77777777" w:rsidR="00BE73E8" w:rsidRPr="00FF2F4F" w:rsidRDefault="007A36BD" w:rsidP="00991EF2">
      <w:pPr>
        <w:pStyle w:val="aff"/>
        <w:numPr>
          <w:ilvl w:val="0"/>
          <w:numId w:val="20"/>
        </w:numPr>
        <w:rPr>
          <w:rFonts w:ascii="Tahoma" w:hAnsi="Tahoma" w:cs="Tahoma"/>
          <w:lang w:val="el-GR"/>
        </w:rPr>
      </w:pPr>
      <w:r w:rsidRPr="00FF2F4F">
        <w:rPr>
          <w:rFonts w:ascii="Tahoma" w:hAnsi="Tahoma" w:cs="Tahoma"/>
          <w:lang w:val="el-GR"/>
        </w:rPr>
        <w:t xml:space="preserve">τη σύνταξη πρακτικού από το αρμόδιο γνωμοδοτικό όργανο </w:t>
      </w:r>
      <w:r w:rsidR="00BE73E8" w:rsidRPr="00FF2F4F">
        <w:rPr>
          <w:rFonts w:ascii="Tahoma" w:hAnsi="Tahoma" w:cs="Tahoma"/>
          <w:lang w:val="el-GR"/>
        </w:rPr>
        <w:t>,</w:t>
      </w:r>
      <w:r w:rsidRPr="00FF2F4F">
        <w:rPr>
          <w:rFonts w:ascii="Tahoma" w:hAnsi="Tahoma" w:cs="Tahoma"/>
          <w:lang w:val="el-GR"/>
        </w:rPr>
        <w:t xml:space="preserve">στο οποίο αναγράφεται </w:t>
      </w:r>
      <w:r w:rsidR="00BE73E8" w:rsidRPr="00FF2F4F">
        <w:rPr>
          <w:rFonts w:ascii="Tahoma" w:hAnsi="Tahoma" w:cs="Tahoma"/>
          <w:lang w:val="el-GR"/>
        </w:rPr>
        <w:t>η τυχόν συμπλήρωση δικαιολογητικών σύμφωνα με τα παραπάνω αναφερόμενα κ</w:t>
      </w:r>
      <w:r w:rsidRPr="00FF2F4F">
        <w:rPr>
          <w:rFonts w:ascii="Tahoma" w:hAnsi="Tahoma" w:cs="Tahoma"/>
          <w:lang w:val="el-GR"/>
        </w:rPr>
        <w:t>αι</w:t>
      </w:r>
    </w:p>
    <w:p w14:paraId="5B0C6737" w14:textId="77777777" w:rsidR="00BE73E8" w:rsidRPr="00BE73E8" w:rsidRDefault="007A36BD" w:rsidP="00991EF2">
      <w:pPr>
        <w:pStyle w:val="aff"/>
        <w:numPr>
          <w:ilvl w:val="0"/>
          <w:numId w:val="20"/>
        </w:numPr>
        <w:rPr>
          <w:rFonts w:ascii="Tahoma" w:hAnsi="Tahoma" w:cs="Tahoma"/>
          <w:szCs w:val="22"/>
          <w:lang w:val="el-GR"/>
        </w:rPr>
      </w:pPr>
      <w:r w:rsidRPr="00FF2F4F">
        <w:rPr>
          <w:rFonts w:ascii="Tahoma" w:hAnsi="Tahoma" w:cs="Tahoma"/>
          <w:lang w:val="el-GR"/>
        </w:rPr>
        <w:t xml:space="preserve"> τη διαβίβαση του φακέλου στο αποφαινόμενο όργανο της αναθέτουσας αρχής για τη λήψη απόφασης είτε για τη ματαίωση της διαδικασίας είτε κατακύρωσης της σύμβασης. </w:t>
      </w:r>
    </w:p>
    <w:bookmarkEnd w:id="141"/>
    <w:p w14:paraId="59031DD4" w14:textId="77777777" w:rsidR="007E6DF3" w:rsidRPr="00603221" w:rsidRDefault="00833A04" w:rsidP="007E6DF3">
      <w:pPr>
        <w:rPr>
          <w:rFonts w:ascii="Tahoma" w:hAnsi="Tahoma" w:cs="Tahoma"/>
          <w:szCs w:val="22"/>
          <w:lang w:val="el-GR"/>
        </w:rPr>
      </w:pPr>
      <w:r w:rsidRPr="00603221">
        <w:rPr>
          <w:rFonts w:ascii="Tahoma" w:hAnsi="Tahoma" w:cs="Tahoma"/>
          <w:szCs w:val="22"/>
          <w:lang w:val="el-GR"/>
        </w:rPr>
        <w:t>Η προσφορά του προσωρινού αναδόχου απορρίπτετα</w:t>
      </w:r>
      <w:r w:rsidR="00240449" w:rsidRPr="00603221">
        <w:rPr>
          <w:rFonts w:ascii="Tahoma" w:hAnsi="Tahoma" w:cs="Tahoma"/>
          <w:szCs w:val="22"/>
          <w:lang w:val="el-GR"/>
        </w:rPr>
        <w:t>ι και κ</w:t>
      </w:r>
      <w:r w:rsidR="007E6DF3" w:rsidRPr="00603221">
        <w:rPr>
          <w:rFonts w:ascii="Tahoma" w:hAnsi="Tahoma" w:cs="Tahoma"/>
          <w:szCs w:val="22"/>
          <w:lang w:val="el-GR"/>
        </w:rPr>
        <w:t>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713B19FB" w14:textId="6A2310B3" w:rsidR="007E6DF3" w:rsidRPr="00603221" w:rsidRDefault="007E6DF3" w:rsidP="007E6DF3">
      <w:pPr>
        <w:rPr>
          <w:rFonts w:ascii="Tahoma" w:hAnsi="Tahoma" w:cs="Tahoma"/>
          <w:szCs w:val="22"/>
          <w:lang w:val="el-GR"/>
        </w:rPr>
      </w:pPr>
      <w:r w:rsidRPr="00603221">
        <w:rPr>
          <w:rFonts w:ascii="Tahoma" w:hAnsi="Tahoma" w:cs="Tahoma"/>
          <w:szCs w:val="22"/>
          <w:lang w:val="el-GR"/>
        </w:rPr>
        <w:lastRenderedPageBreak/>
        <w:t>i)</w:t>
      </w:r>
      <w:r w:rsidR="00E1337D" w:rsidRPr="00603221">
        <w:rPr>
          <w:rFonts w:ascii="Tahoma" w:hAnsi="Tahoma" w:cs="Tahoma"/>
          <w:szCs w:val="22"/>
          <w:lang w:val="el-GR"/>
        </w:rPr>
        <w:t xml:space="preserve"> </w:t>
      </w:r>
      <w:r w:rsidRPr="00603221">
        <w:rPr>
          <w:rFonts w:ascii="Tahoma" w:hAnsi="Tahoma" w:cs="Tahoma"/>
          <w:szCs w:val="22"/>
          <w:lang w:val="el-GR"/>
        </w:rPr>
        <w:t xml:space="preserve">κατά τον έλεγχο των παραπάνω δικαιολογητικών διαπιστωθεί ότι τα στοιχεία που δηλώθηκαν με </w:t>
      </w:r>
      <w:r w:rsidRPr="0070724F">
        <w:rPr>
          <w:rFonts w:ascii="Tahoma" w:hAnsi="Tahoma" w:cs="Tahoma"/>
          <w:szCs w:val="22"/>
          <w:lang w:val="el-GR"/>
        </w:rPr>
        <w:t>το Ευρωπαϊκό Ενιαίο Έγγραφο Σύμβασης</w:t>
      </w:r>
      <w:r w:rsidRPr="00603221">
        <w:rPr>
          <w:rFonts w:ascii="Tahoma" w:hAnsi="Tahoma" w:cs="Tahoma"/>
          <w:szCs w:val="22"/>
          <w:lang w:val="el-GR"/>
        </w:rPr>
        <w:t xml:space="preserve"> είναι ψευδή ή ανακριβή, ή </w:t>
      </w:r>
    </w:p>
    <w:p w14:paraId="0360A2A8" w14:textId="77777777" w:rsidR="007E6DF3" w:rsidRPr="00603221" w:rsidRDefault="007E6DF3" w:rsidP="007E6DF3">
      <w:pPr>
        <w:rPr>
          <w:rFonts w:ascii="Tahoma" w:hAnsi="Tahoma" w:cs="Tahoma"/>
          <w:szCs w:val="22"/>
          <w:lang w:val="el-GR"/>
        </w:rPr>
      </w:pPr>
      <w:r w:rsidRPr="00603221">
        <w:rPr>
          <w:rFonts w:ascii="Tahoma" w:hAnsi="Tahoma" w:cs="Tahoma"/>
          <w:szCs w:val="22"/>
          <w:lang w:val="el-GR"/>
        </w:rPr>
        <w:t>ii)</w:t>
      </w:r>
      <w:r w:rsidR="00E1337D" w:rsidRPr="00603221">
        <w:rPr>
          <w:rFonts w:ascii="Tahoma" w:hAnsi="Tahoma" w:cs="Tahoma"/>
          <w:szCs w:val="22"/>
          <w:lang w:val="el-GR"/>
        </w:rPr>
        <w:t xml:space="preserve"> </w:t>
      </w:r>
      <w:r w:rsidRPr="00603221">
        <w:rPr>
          <w:rFonts w:ascii="Tahoma" w:hAnsi="Tahoma" w:cs="Tahoma"/>
          <w:szCs w:val="22"/>
          <w:lang w:val="el-GR"/>
        </w:rPr>
        <w:t xml:space="preserve">δεν υποβληθούν στο προκαθορισμένο χρονικό διάστημα τα απαιτούμενα πρωτότυπα ή αντίγραφα των παραπάνω δικαιολογητικών ή </w:t>
      </w:r>
    </w:p>
    <w:p w14:paraId="2D4CACDF" w14:textId="631FF929" w:rsidR="007E6DF3" w:rsidRPr="00603221" w:rsidRDefault="007E6DF3" w:rsidP="007E6DF3">
      <w:pPr>
        <w:rPr>
          <w:rFonts w:ascii="Tahoma" w:hAnsi="Tahoma" w:cs="Tahoma"/>
          <w:szCs w:val="22"/>
          <w:lang w:val="el-GR"/>
        </w:rPr>
      </w:pPr>
      <w:r w:rsidRPr="00603221">
        <w:rPr>
          <w:rFonts w:ascii="Tahoma" w:hAnsi="Tahoma" w:cs="Tahoma"/>
          <w:szCs w:val="22"/>
          <w:lang w:val="el-GR"/>
        </w:rPr>
        <w:t>iii) από τα δικαιολογητικά που προσκομίσθηκαν νομίμως και εμπροθέσμως, δεν αποδεικνύονται οι όροι και οι προϋποθέσεις συμμετοχής σύμφωνα με τ</w:t>
      </w:r>
      <w:r w:rsidR="00673490" w:rsidRPr="00603221">
        <w:rPr>
          <w:rFonts w:ascii="Tahoma" w:hAnsi="Tahoma" w:cs="Tahoma"/>
          <w:szCs w:val="22"/>
          <w:lang w:val="el-GR"/>
        </w:rPr>
        <w:t xml:space="preserve">ις παρ. </w:t>
      </w:r>
      <w:r w:rsidR="006607CE" w:rsidRPr="00603221">
        <w:rPr>
          <w:rFonts w:ascii="Tahoma" w:hAnsi="Tahoma" w:cs="Tahoma"/>
          <w:szCs w:val="22"/>
          <w:lang w:val="el-GR"/>
        </w:rPr>
        <w:fldChar w:fldCharType="begin"/>
      </w:r>
      <w:r w:rsidR="006607CE" w:rsidRPr="00603221">
        <w:rPr>
          <w:rFonts w:ascii="Tahoma" w:hAnsi="Tahoma" w:cs="Tahoma"/>
          <w:szCs w:val="22"/>
          <w:lang w:val="el-GR"/>
        </w:rPr>
        <w:instrText xml:space="preserve"> REF _Ref496541775 \r \h </w:instrText>
      </w:r>
      <w:r w:rsidR="00DF02B0" w:rsidRPr="006719D5">
        <w:rPr>
          <w:rFonts w:ascii="Tahoma" w:hAnsi="Tahoma" w:cs="Tahoma"/>
          <w:szCs w:val="22"/>
          <w:lang w:val="el-GR"/>
        </w:rPr>
        <w:instrText xml:space="preserve"> \* MERGEFORMAT </w:instrText>
      </w:r>
      <w:r w:rsidR="006607CE" w:rsidRPr="00603221">
        <w:rPr>
          <w:rFonts w:ascii="Tahoma" w:hAnsi="Tahoma" w:cs="Tahoma"/>
          <w:szCs w:val="22"/>
          <w:lang w:val="el-GR"/>
        </w:rPr>
      </w:r>
      <w:r w:rsidR="006607CE"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2.2.3</w:t>
      </w:r>
      <w:r w:rsidR="006607CE" w:rsidRPr="00603221">
        <w:rPr>
          <w:rFonts w:ascii="Tahoma" w:hAnsi="Tahoma" w:cs="Tahoma"/>
          <w:szCs w:val="22"/>
          <w:lang w:val="el-GR"/>
        </w:rPr>
        <w:fldChar w:fldCharType="end"/>
      </w:r>
      <w:r w:rsidRPr="00603221">
        <w:rPr>
          <w:rFonts w:ascii="Tahoma" w:hAnsi="Tahoma" w:cs="Tahoma"/>
          <w:szCs w:val="22"/>
          <w:lang w:val="el-GR"/>
        </w:rPr>
        <w:t xml:space="preserve"> (λόγοι αποκλεισμού) και</w:t>
      </w:r>
      <w:r w:rsidR="00B622FA" w:rsidRPr="00603221">
        <w:rPr>
          <w:rFonts w:ascii="Tahoma" w:hAnsi="Tahoma" w:cs="Tahoma"/>
          <w:szCs w:val="22"/>
          <w:lang w:val="el-GR"/>
        </w:rPr>
        <w:t xml:space="preserve">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_Ref496541230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2.2.4</w:t>
      </w:r>
      <w:r w:rsidR="00B622FA" w:rsidRPr="00603221">
        <w:rPr>
          <w:rFonts w:ascii="Tahoma" w:hAnsi="Tahoma" w:cs="Tahoma"/>
          <w:szCs w:val="22"/>
          <w:lang w:val="el-GR"/>
        </w:rPr>
        <w:fldChar w:fldCharType="end"/>
      </w:r>
      <w:r w:rsidR="00B622FA" w:rsidRPr="00603221">
        <w:rPr>
          <w:rFonts w:ascii="Tahoma" w:hAnsi="Tahoma" w:cs="Tahoma"/>
          <w:szCs w:val="22"/>
          <w:lang w:val="el-GR"/>
        </w:rPr>
        <w:t xml:space="preserve"> -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_Ref496541244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2.2.8</w:t>
      </w:r>
      <w:r w:rsidR="00B622FA" w:rsidRPr="00603221">
        <w:rPr>
          <w:rFonts w:ascii="Tahoma" w:hAnsi="Tahoma" w:cs="Tahoma"/>
          <w:szCs w:val="22"/>
          <w:lang w:val="el-GR"/>
        </w:rPr>
        <w:fldChar w:fldCharType="end"/>
      </w:r>
      <w:r w:rsidRPr="00603221">
        <w:rPr>
          <w:rFonts w:ascii="Tahoma" w:hAnsi="Tahoma" w:cs="Tahoma"/>
          <w:szCs w:val="22"/>
          <w:lang w:val="el-GR"/>
        </w:rPr>
        <w:t xml:space="preserve"> (κριτήρια ποιοτικής επιλογής) της παρούσας</w:t>
      </w:r>
      <w:r w:rsidR="004E7C7E">
        <w:rPr>
          <w:rFonts w:ascii="Tahoma" w:hAnsi="Tahoma" w:cs="Tahoma"/>
          <w:szCs w:val="22"/>
          <w:lang w:val="el-GR"/>
        </w:rPr>
        <w:t>.</w:t>
      </w:r>
      <w:r w:rsidRPr="00603221">
        <w:rPr>
          <w:rFonts w:ascii="Tahoma" w:hAnsi="Tahoma" w:cs="Tahoma"/>
          <w:szCs w:val="22"/>
          <w:lang w:val="el-GR"/>
        </w:rPr>
        <w:t xml:space="preserve"> </w:t>
      </w:r>
    </w:p>
    <w:p w14:paraId="05ECA38C" w14:textId="06CBD481" w:rsidR="007E6DF3" w:rsidRPr="00603221" w:rsidRDefault="007E6DF3" w:rsidP="007E6DF3">
      <w:pPr>
        <w:rPr>
          <w:rFonts w:ascii="Tahoma" w:hAnsi="Tahoma" w:cs="Tahoma"/>
          <w:szCs w:val="22"/>
          <w:lang w:val="el-GR"/>
        </w:rPr>
      </w:pPr>
      <w:r w:rsidRPr="00603221">
        <w:rPr>
          <w:rFonts w:ascii="Tahoma" w:hAnsi="Tahoma" w:cs="Tahoma"/>
          <w:szCs w:val="22"/>
          <w:lang w:val="el-GR"/>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0070724F">
        <w:rPr>
          <w:rFonts w:ascii="Tahoma" w:hAnsi="Tahoma" w:cs="Tahoma"/>
          <w:szCs w:val="22"/>
          <w:lang w:val="el-GR"/>
        </w:rPr>
        <w:t xml:space="preserve"> </w:t>
      </w:r>
      <w:r w:rsidRPr="0070724F">
        <w:rPr>
          <w:rFonts w:ascii="Tahoma" w:hAnsi="Tahoma" w:cs="Tahoma"/>
          <w:szCs w:val="22"/>
          <w:lang w:val="el-GR"/>
        </w:rPr>
        <w:t>το Ευρωπαϊκό Ενιαίο Έγγραφο Σύμβασης</w:t>
      </w:r>
      <w:r w:rsidR="0070724F">
        <w:rPr>
          <w:rFonts w:ascii="Tahoma" w:hAnsi="Tahoma" w:cs="Tahoma"/>
          <w:szCs w:val="22"/>
          <w:lang w:val="el-GR"/>
        </w:rPr>
        <w:t xml:space="preserve"> </w:t>
      </w:r>
      <w:r w:rsidRPr="00603221">
        <w:rPr>
          <w:rFonts w:ascii="Tahoma" w:hAnsi="Tahoma" w:cs="Tahoma"/>
          <w:szCs w:val="22"/>
          <w:lang w:val="el-GR"/>
        </w:rPr>
        <w:t xml:space="preserve">ότι πληροί, οι οποίες επήλθαν ή για τις οποίες έλαβε γνώση μετά την δήλωση και μέχρι </w:t>
      </w:r>
      <w:r w:rsidRPr="00603221">
        <w:rPr>
          <w:rFonts w:ascii="Tahoma" w:hAnsi="Tahoma" w:cs="Tahoma"/>
          <w:szCs w:val="22"/>
          <w:lang w:val="el-GR"/>
        </w:rPr>
        <w:lastRenderedPageBreak/>
        <w:t xml:space="preserve">την ημέρα της έγγραφης ειδοποίησης για την προσκόμιση των δικαιολογητικών προσωρινού αναδόχου (οψιγενείς μεταβολές), δεν καταπίπτει υπέρ της αναθέτουσας αρχής η εγγύηση συμμετοχής του. </w:t>
      </w:r>
    </w:p>
    <w:p w14:paraId="624AF046" w14:textId="08FDCF25" w:rsidR="007E6DF3" w:rsidRPr="00603221" w:rsidRDefault="007E6DF3" w:rsidP="007E6DF3">
      <w:pPr>
        <w:rPr>
          <w:rFonts w:ascii="Tahoma" w:hAnsi="Tahoma" w:cs="Tahoma"/>
          <w:szCs w:val="22"/>
          <w:lang w:val="el-GR"/>
        </w:rPr>
      </w:pPr>
      <w:r w:rsidRPr="00603221">
        <w:rPr>
          <w:rFonts w:ascii="Tahoma" w:hAnsi="Tahoma" w:cs="Tahoma"/>
          <w:szCs w:val="22"/>
          <w:lang w:val="el-GR"/>
        </w:rPr>
        <w:t xml:space="preserve">Αν κανένας από τους προσφέροντες δεν υποβάλλει αληθή ή ακριβή δήλωση </w:t>
      </w:r>
      <w:r w:rsidRPr="00603221">
        <w:rPr>
          <w:rFonts w:ascii="Tahoma" w:hAnsi="Tahoma" w:cs="Tahoma"/>
          <w:b/>
          <w:szCs w:val="22"/>
          <w:lang w:val="el-GR"/>
        </w:rPr>
        <w:t>ή</w:t>
      </w:r>
      <w:r w:rsidRPr="00603221">
        <w:rPr>
          <w:rFonts w:ascii="Tahoma" w:hAnsi="Tahoma" w:cs="Tahoma"/>
          <w:szCs w:val="22"/>
          <w:lang w:val="el-GR"/>
        </w:rPr>
        <w:t xml:space="preserve"> δεν προσκομίσει ένα ή περισσότερα από τα απαιτούμενα δικαιολογητικά </w:t>
      </w:r>
      <w:r w:rsidRPr="00603221">
        <w:rPr>
          <w:rFonts w:ascii="Tahoma" w:hAnsi="Tahoma" w:cs="Tahoma"/>
          <w:b/>
          <w:szCs w:val="22"/>
          <w:lang w:val="el-GR"/>
        </w:rPr>
        <w:t>ή</w:t>
      </w:r>
      <w:r w:rsidRPr="00603221">
        <w:rPr>
          <w:rFonts w:ascii="Tahoma" w:hAnsi="Tahoma" w:cs="Tahoma"/>
          <w:szCs w:val="22"/>
          <w:lang w:val="el-GR"/>
        </w:rPr>
        <w:t xml:space="preserve"> δεν αποδείξει ότι πληροί τα κριτήρια ποιοτικής επιλογής σύμφωνα με τις παραγράφους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_Ref496541230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2.2.4</w:t>
      </w:r>
      <w:r w:rsidR="00B622FA" w:rsidRPr="00603221">
        <w:rPr>
          <w:rFonts w:ascii="Tahoma" w:hAnsi="Tahoma" w:cs="Tahoma"/>
          <w:szCs w:val="22"/>
          <w:lang w:val="el-GR"/>
        </w:rPr>
        <w:fldChar w:fldCharType="end"/>
      </w:r>
      <w:r w:rsidR="00B622FA" w:rsidRPr="00603221">
        <w:rPr>
          <w:rFonts w:ascii="Tahoma" w:hAnsi="Tahoma" w:cs="Tahoma"/>
          <w:szCs w:val="22"/>
          <w:lang w:val="el-GR"/>
        </w:rPr>
        <w:t xml:space="preserve"> -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_Ref496541244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2.2.8</w:t>
      </w:r>
      <w:r w:rsidR="00B622FA" w:rsidRPr="00603221">
        <w:rPr>
          <w:rFonts w:ascii="Tahoma" w:hAnsi="Tahoma" w:cs="Tahoma"/>
          <w:szCs w:val="22"/>
          <w:lang w:val="el-GR"/>
        </w:rPr>
        <w:fldChar w:fldCharType="end"/>
      </w:r>
      <w:r w:rsidR="00B622FA" w:rsidRPr="00603221">
        <w:rPr>
          <w:rFonts w:ascii="Tahoma" w:hAnsi="Tahoma" w:cs="Tahoma"/>
          <w:szCs w:val="22"/>
          <w:lang w:val="el-GR"/>
        </w:rPr>
        <w:t xml:space="preserve"> </w:t>
      </w:r>
      <w:r w:rsidRPr="00603221">
        <w:rPr>
          <w:rFonts w:ascii="Tahoma" w:hAnsi="Tahoma" w:cs="Tahoma"/>
          <w:szCs w:val="22"/>
          <w:lang w:val="el-GR"/>
        </w:rPr>
        <w:t xml:space="preserve">της παρούσας διακήρυξης, η διαδικασία ματαιώνεται. </w:t>
      </w:r>
    </w:p>
    <w:p w14:paraId="15F6A8D4" w14:textId="77777777" w:rsidR="00D578C3" w:rsidRPr="00C20D1D" w:rsidRDefault="00D578C3" w:rsidP="00D578C3">
      <w:pPr>
        <w:rPr>
          <w:rFonts w:ascii="Tahoma" w:hAnsi="Tahoma" w:cs="Tahoma"/>
          <w:szCs w:val="22"/>
          <w:lang w:val="el-GR"/>
        </w:rPr>
      </w:pPr>
      <w:r w:rsidRPr="00603221">
        <w:rPr>
          <w:rFonts w:ascii="Tahoma" w:hAnsi="Tahoma" w:cs="Tahoma"/>
          <w:szCs w:val="22"/>
          <w:lang w:val="el-GR"/>
        </w:rPr>
        <w:t>Η διαδικασία ελέγχου των παραπάνω δικαιολογητικών ολοκληρώνεται με τη σύνταξη πρακτικού από την Επιτροπή του Διαγωνισμού</w:t>
      </w:r>
      <w:r w:rsidRPr="00F018B4">
        <w:rPr>
          <w:rFonts w:cs="Tahoma"/>
          <w:szCs w:val="22"/>
          <w:lang w:val="el-GR"/>
        </w:rPr>
        <w:t xml:space="preserve">, </w:t>
      </w:r>
      <w:r w:rsidRPr="00C20D1D">
        <w:rPr>
          <w:rFonts w:ascii="Tahoma" w:hAnsi="Tahoma" w:cs="Tahoma"/>
          <w:szCs w:val="22"/>
          <w:lang w:val="el-GR"/>
        </w:rPr>
        <w:t xml:space="preserve">στο οποίο αναγράφεται η τυχόν συμπλήρωση δικαιολογητικών κατά τα οριζόμενα ανωτέρω  </w:t>
      </w:r>
      <w:r w:rsidRPr="00603221">
        <w:rPr>
          <w:rFonts w:ascii="Tahoma" w:hAnsi="Tahoma" w:cs="Tahoma"/>
          <w:szCs w:val="22"/>
          <w:lang w:val="el-GR"/>
        </w:rPr>
        <w:t xml:space="preserve"> και τη διαβίβαση του φακέλου στο αποφαινόμενο όργανο της αναθέτουσας αρχής για τη λήψη απόφασης είτε για την κατακύρωση της </w:t>
      </w:r>
      <w:r w:rsidRPr="00603221">
        <w:rPr>
          <w:rFonts w:ascii="Tahoma" w:hAnsi="Tahoma" w:cs="Tahoma"/>
          <w:szCs w:val="22"/>
          <w:lang w:val="el-GR"/>
        </w:rPr>
        <w:lastRenderedPageBreak/>
        <w:t>σύμβασης είτε για τη ματαίωση της διαδικασίας</w:t>
      </w:r>
      <w:r>
        <w:rPr>
          <w:rFonts w:ascii="Tahoma" w:hAnsi="Tahoma" w:cs="Tahoma"/>
          <w:szCs w:val="22"/>
          <w:lang w:val="el-GR"/>
        </w:rPr>
        <w:t xml:space="preserve"> </w:t>
      </w:r>
      <w:r w:rsidRPr="00C20D1D">
        <w:rPr>
          <w:rFonts w:ascii="Tahoma" w:hAnsi="Tahoma" w:cs="Tahoma"/>
          <w:szCs w:val="22"/>
          <w:lang w:val="el-GR"/>
        </w:rPr>
        <w:t xml:space="preserve">είτε για την κήρυξη του προσωρινού αναδόχου ως εκπτώτου. </w:t>
      </w:r>
    </w:p>
    <w:p w14:paraId="7B457F6E" w14:textId="22268977" w:rsidR="007E6DF3" w:rsidRPr="00603221" w:rsidRDefault="00D578C3" w:rsidP="00D578C3">
      <w:pPr>
        <w:rPr>
          <w:rFonts w:ascii="Tahoma" w:hAnsi="Tahoma" w:cs="Tahoma"/>
          <w:szCs w:val="22"/>
          <w:lang w:val="el-GR"/>
        </w:rPr>
      </w:pPr>
      <w:r w:rsidRPr="00603221">
        <w:rPr>
          <w:rFonts w:ascii="Tahoma" w:hAnsi="Tahoma" w:cs="Tahoma"/>
          <w:szCs w:val="22"/>
          <w:lang w:val="el-GR"/>
        </w:rPr>
        <w:t>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w:t>
      </w:r>
      <w:r>
        <w:rPr>
          <w:rFonts w:ascii="Tahoma" w:hAnsi="Tahoma" w:cs="Tahoma"/>
          <w:szCs w:val="22"/>
          <w:lang w:val="el-GR"/>
        </w:rPr>
        <w:t xml:space="preserve"> π</w:t>
      </w:r>
      <w:r w:rsidRPr="00603221">
        <w:rPr>
          <w:rFonts w:ascii="Tahoma" w:hAnsi="Tahoma" w:cs="Tahoma"/>
          <w:szCs w:val="22"/>
          <w:lang w:val="el-GR"/>
        </w:rPr>
        <w:t xml:space="preserve">οσοστό </w:t>
      </w:r>
      <w:r>
        <w:rPr>
          <w:rFonts w:ascii="Tahoma" w:hAnsi="Tahoma" w:cs="Tahoma"/>
          <w:szCs w:val="22"/>
          <w:lang w:val="el-GR"/>
        </w:rPr>
        <w:t>15%</w:t>
      </w:r>
      <w:r w:rsidRPr="00A83DBE">
        <w:rPr>
          <w:rFonts w:ascii="Tahoma" w:hAnsi="Tahoma" w:cs="Tahoma"/>
          <w:iCs/>
          <w:color w:val="5B9BD5"/>
          <w:szCs w:val="22"/>
          <w:lang w:val="el-GR" w:eastAsia="el-GR"/>
        </w:rPr>
        <w:t xml:space="preserve"> </w:t>
      </w:r>
      <w:r w:rsidRPr="00603221">
        <w:rPr>
          <w:rFonts w:ascii="Tahoma" w:hAnsi="Tahoma" w:cs="Tahoma"/>
          <w:szCs w:val="22"/>
          <w:lang w:val="el-GR"/>
        </w:rPr>
        <w:t xml:space="preserve">στην περίπτωση της μεγαλύτερης ποσότητας και ποσοστό </w:t>
      </w:r>
      <w:r>
        <w:rPr>
          <w:rFonts w:ascii="Tahoma" w:hAnsi="Tahoma" w:cs="Tahoma"/>
          <w:szCs w:val="22"/>
          <w:lang w:val="el-GR"/>
        </w:rPr>
        <w:t>50%</w:t>
      </w:r>
      <w:r w:rsidRPr="00603221">
        <w:rPr>
          <w:rFonts w:ascii="Tahoma" w:hAnsi="Tahoma" w:cs="Tahoma"/>
          <w:szCs w:val="22"/>
          <w:lang w:val="el-GR"/>
        </w:rPr>
        <w:t>.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προσωρινό ανάδοχο.</w:t>
      </w:r>
    </w:p>
    <w:p w14:paraId="3436A3F6" w14:textId="77777777" w:rsidR="007E6DF3" w:rsidRPr="00603221" w:rsidRDefault="007E6DF3" w:rsidP="007E6DF3">
      <w:pPr>
        <w:rPr>
          <w:rFonts w:ascii="Tahoma" w:hAnsi="Tahoma" w:cs="Tahoma"/>
          <w:szCs w:val="22"/>
          <w:lang w:val="el-GR"/>
        </w:rPr>
      </w:pPr>
      <w:r w:rsidRPr="00603221">
        <w:rPr>
          <w:rFonts w:ascii="Tahoma" w:hAnsi="Tahoma" w:cs="Tahoma"/>
          <w:szCs w:val="22"/>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2F3CD7BB" w14:textId="77777777"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lastRenderedPageBreak/>
        <w:tab/>
      </w:r>
      <w:bookmarkStart w:id="142" w:name="_Toc56418709"/>
      <w:r w:rsidRPr="00603221">
        <w:rPr>
          <w:rFonts w:ascii="Tahoma" w:hAnsi="Tahoma" w:cs="Tahoma"/>
          <w:sz w:val="22"/>
          <w:lang w:val="el-GR"/>
        </w:rPr>
        <w:t>Κατακύρωση - σύναψη σύμβασης</w:t>
      </w:r>
      <w:bookmarkEnd w:id="142"/>
      <w:r w:rsidRPr="00603221">
        <w:rPr>
          <w:rFonts w:ascii="Tahoma" w:hAnsi="Tahoma" w:cs="Tahoma"/>
          <w:sz w:val="22"/>
          <w:lang w:val="el-GR"/>
        </w:rPr>
        <w:t xml:space="preserve"> </w:t>
      </w:r>
    </w:p>
    <w:p w14:paraId="4C2CDFB9" w14:textId="1E913328" w:rsidR="00E536F5" w:rsidRPr="00603221" w:rsidRDefault="00E536F5" w:rsidP="00E536F5">
      <w:pPr>
        <w:rPr>
          <w:rFonts w:ascii="Tahoma" w:hAnsi="Tahoma" w:cs="Tahoma"/>
          <w:szCs w:val="22"/>
          <w:lang w:val="el-GR"/>
        </w:rPr>
      </w:pPr>
      <w:r w:rsidRPr="00603221">
        <w:rPr>
          <w:rFonts w:ascii="Tahoma" w:hAnsi="Tahoma" w:cs="Tahoma"/>
          <w:szCs w:val="22"/>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w:t>
      </w:r>
      <w:r w:rsidR="001C3012">
        <w:rPr>
          <w:rFonts w:ascii="Tahoma" w:hAnsi="Tahoma" w:cs="Tahoma"/>
          <w:szCs w:val="22"/>
          <w:lang w:val="el-GR"/>
        </w:rPr>
        <w:t xml:space="preserve"> </w:t>
      </w:r>
      <w:bookmarkStart w:id="143" w:name="_Hlk6499532"/>
      <w:r w:rsidR="001C3012">
        <w:rPr>
          <w:rFonts w:ascii="Tahoma" w:hAnsi="Tahoma" w:cs="Tahoma"/>
          <w:szCs w:val="22"/>
          <w:lang w:val="el-GR"/>
        </w:rPr>
        <w:t xml:space="preserve">δεν έχει  </w:t>
      </w:r>
      <w:r w:rsidRPr="00603221">
        <w:rPr>
          <w:rFonts w:ascii="Tahoma" w:hAnsi="Tahoma" w:cs="Tahoma"/>
          <w:szCs w:val="22"/>
          <w:lang w:val="el-GR"/>
        </w:rPr>
        <w:t xml:space="preserve"> </w:t>
      </w:r>
      <w:r w:rsidR="001C3012">
        <w:rPr>
          <w:rFonts w:ascii="Tahoma" w:hAnsi="Tahoma" w:cs="Tahoma"/>
          <w:szCs w:val="22"/>
          <w:lang w:val="el-GR"/>
        </w:rPr>
        <w:t>αποκλειστεί οριστικά</w:t>
      </w:r>
      <w:bookmarkEnd w:id="143"/>
      <w:r w:rsidRPr="00603221">
        <w:rPr>
          <w:rFonts w:ascii="Tahoma" w:hAnsi="Tahoma" w:cs="Tahoma"/>
          <w:szCs w:val="22"/>
          <w:lang w:val="el-GR"/>
        </w:rPr>
        <w:t>, σύμφωνα με το άρθρο 100 του ν. 4412/2016, εκτός από τον προσωρινό ανάδοχο, ηλεκτρονικά μέσω του συστήματος.</w:t>
      </w:r>
      <w:r w:rsidR="00E1337D" w:rsidRPr="00603221">
        <w:rPr>
          <w:rFonts w:ascii="Tahoma" w:hAnsi="Tahoma" w:cs="Tahoma"/>
          <w:szCs w:val="22"/>
          <w:lang w:val="el-GR"/>
        </w:rPr>
        <w:t xml:space="preserve"> </w:t>
      </w:r>
    </w:p>
    <w:p w14:paraId="708F9E49" w14:textId="09558814" w:rsidR="00E536F5" w:rsidRDefault="00C95ACA" w:rsidP="00E536F5">
      <w:pPr>
        <w:rPr>
          <w:rFonts w:ascii="Tahoma" w:hAnsi="Tahoma" w:cs="Tahoma"/>
          <w:szCs w:val="22"/>
          <w:lang w:val="el-GR"/>
        </w:rPr>
      </w:pPr>
      <w:r w:rsidRPr="00603221">
        <w:rPr>
          <w:rFonts w:ascii="Tahoma" w:hAnsi="Tahoma" w:cs="Tahoma"/>
          <w:szCs w:val="22"/>
          <w:lang w:val="el-GR"/>
        </w:rPr>
        <w:t xml:space="preserve">Στην </w:t>
      </w:r>
      <w:r w:rsidR="00E536F5" w:rsidRPr="00603221">
        <w:rPr>
          <w:rFonts w:ascii="Tahoma" w:hAnsi="Tahoma" w:cs="Tahoma"/>
          <w:szCs w:val="22"/>
          <w:lang w:val="el-GR"/>
        </w:rPr>
        <w:t>εν λόγω απόφαση αναφέρ</w:t>
      </w:r>
      <w:r w:rsidR="00CD776A" w:rsidRPr="00603221">
        <w:rPr>
          <w:rFonts w:ascii="Tahoma" w:hAnsi="Tahoma" w:cs="Tahoma"/>
          <w:szCs w:val="22"/>
          <w:lang w:val="el-GR"/>
        </w:rPr>
        <w:t xml:space="preserve">ονται υποχρεωτικά οι </w:t>
      </w:r>
      <w:r w:rsidR="00E536F5" w:rsidRPr="00603221">
        <w:rPr>
          <w:rFonts w:ascii="Tahoma" w:hAnsi="Tahoma" w:cs="Tahoma"/>
          <w:szCs w:val="22"/>
          <w:lang w:val="el-GR"/>
        </w:rPr>
        <w:t>προθεσμί</w:t>
      </w:r>
      <w:r w:rsidR="00CD776A" w:rsidRPr="00603221">
        <w:rPr>
          <w:rFonts w:ascii="Tahoma" w:hAnsi="Tahoma" w:cs="Tahoma"/>
          <w:szCs w:val="22"/>
          <w:lang w:val="el-GR"/>
        </w:rPr>
        <w:t xml:space="preserve">ες </w:t>
      </w:r>
      <w:r w:rsidRPr="00603221">
        <w:rPr>
          <w:rFonts w:ascii="Tahoma" w:hAnsi="Tahoma" w:cs="Tahoma"/>
          <w:szCs w:val="22"/>
          <w:lang w:val="el-GR"/>
        </w:rPr>
        <w:t xml:space="preserve">για την </w:t>
      </w:r>
      <w:r w:rsidR="00E536F5" w:rsidRPr="00603221">
        <w:rPr>
          <w:rFonts w:ascii="Tahoma" w:hAnsi="Tahoma" w:cs="Tahoma"/>
          <w:szCs w:val="22"/>
          <w:lang w:val="el-GR"/>
        </w:rPr>
        <w:t>αναστολή της σύναψης της σύμβασης</w:t>
      </w:r>
      <w:r w:rsidRPr="00603221">
        <w:rPr>
          <w:rFonts w:ascii="Tahoma" w:hAnsi="Tahoma" w:cs="Tahoma"/>
          <w:szCs w:val="22"/>
          <w:lang w:val="el-GR"/>
        </w:rPr>
        <w:t>,</w:t>
      </w:r>
      <w:r w:rsidR="00E536F5" w:rsidRPr="00603221">
        <w:rPr>
          <w:rFonts w:ascii="Tahoma" w:hAnsi="Tahoma" w:cs="Tahoma"/>
          <w:szCs w:val="22"/>
          <w:lang w:val="el-GR"/>
        </w:rPr>
        <w:t xml:space="preserve"> σύμφωνα με την επόμενη παράγραφο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_Ref496542669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3.4</w:t>
      </w:r>
      <w:r w:rsidR="00061ADD" w:rsidRPr="00603221">
        <w:rPr>
          <w:rFonts w:ascii="Tahoma" w:hAnsi="Tahoma" w:cs="Tahoma"/>
          <w:szCs w:val="22"/>
          <w:lang w:val="el-GR"/>
        </w:rPr>
        <w:fldChar w:fldCharType="end"/>
      </w:r>
      <w:r w:rsidR="00E536F5" w:rsidRPr="00603221">
        <w:rPr>
          <w:rFonts w:ascii="Tahoma" w:hAnsi="Tahoma" w:cs="Tahoma"/>
          <w:szCs w:val="22"/>
          <w:lang w:val="el-GR"/>
        </w:rPr>
        <w:t xml:space="preserve"> της παρούσας. </w:t>
      </w:r>
    </w:p>
    <w:p w14:paraId="50B84DCE" w14:textId="77777777" w:rsidR="00C86E94" w:rsidRDefault="000A4A55" w:rsidP="000A4A55">
      <w:pPr>
        <w:rPr>
          <w:rFonts w:ascii="Tahoma" w:hAnsi="Tahoma" w:cs="Tahoma"/>
          <w:szCs w:val="22"/>
          <w:lang w:val="el-GR"/>
        </w:rPr>
      </w:pPr>
      <w:bookmarkStart w:id="144" w:name="_Hlk9420842"/>
      <w:bookmarkStart w:id="145" w:name="_Hlk6499572"/>
      <w:r w:rsidRPr="00FF2F4F">
        <w:rPr>
          <w:rFonts w:ascii="Tahoma" w:hAnsi="Tahoma" w:cs="Tahoma"/>
          <w:szCs w:val="22"/>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p>
    <w:p w14:paraId="498DB845" w14:textId="77777777" w:rsidR="000A4A55" w:rsidRPr="00FF2F4F" w:rsidRDefault="000A4A55" w:rsidP="000A4A55">
      <w:pPr>
        <w:rPr>
          <w:rFonts w:ascii="Tahoma" w:hAnsi="Tahoma" w:cs="Tahoma"/>
          <w:szCs w:val="22"/>
          <w:lang w:val="el-GR"/>
        </w:rPr>
      </w:pPr>
      <w:r w:rsidRPr="00FF2F4F">
        <w:rPr>
          <w:rFonts w:ascii="Tahoma" w:hAnsi="Tahoma" w:cs="Tahoma"/>
          <w:szCs w:val="22"/>
          <w:lang w:val="el-GR"/>
        </w:rPr>
        <w:lastRenderedPageBreak/>
        <w:t xml:space="preserve"> Τα έννομα αποτελέσματα της απόφασης κατακύρωσης και ιδίως, η σύναψη της σύμβασης επέρχονται εφόσον και όταν συντρέξουν σωρευτικά τα εξής:</w:t>
      </w:r>
    </w:p>
    <w:p w14:paraId="28936DD3" w14:textId="0538AB69" w:rsidR="00E536F5" w:rsidRPr="00603221" w:rsidRDefault="00A00725" w:rsidP="00E536F5">
      <w:pPr>
        <w:rPr>
          <w:rFonts w:ascii="Tahoma" w:hAnsi="Tahoma" w:cs="Tahoma"/>
          <w:szCs w:val="22"/>
          <w:lang w:val="el-GR"/>
        </w:rPr>
      </w:pPr>
      <w:bookmarkStart w:id="146" w:name="_Hlk52453253"/>
      <w:r w:rsidRPr="00C86E94">
        <w:rPr>
          <w:rFonts w:ascii="Tahoma" w:hAnsi="Tahoma" w:cs="Tahoma"/>
          <w:szCs w:val="22"/>
          <w:lang w:val="el-GR"/>
        </w:rPr>
        <w:t>α)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w:t>
      </w:r>
      <w:r>
        <w:rPr>
          <w:rFonts w:ascii="Tahoma" w:hAnsi="Tahoma" w:cs="Tahoma"/>
          <w:szCs w:val="22"/>
          <w:lang w:val="el-GR"/>
        </w:rPr>
        <w:t>ν</w:t>
      </w:r>
      <w:r w:rsidRPr="00C86E94">
        <w:rPr>
          <w:rFonts w:ascii="Tahoma" w:hAnsi="Tahoma" w:cs="Tahoma"/>
          <w:szCs w:val="22"/>
          <w:lang w:val="el-GR"/>
        </w:rPr>
        <w:t>ής διαταγής, σύμφωνα με τα οριζόμενα στο τελευταίο εδάφιο της παραγράφου 4 του άρθρου 372 και</w:t>
      </w:r>
      <w:r>
        <w:rPr>
          <w:rFonts w:ascii="Tahoma" w:hAnsi="Tahoma" w:cs="Tahoma"/>
          <w:szCs w:val="22"/>
          <w:lang w:val="el-GR"/>
        </w:rPr>
        <w:t xml:space="preserve"> </w:t>
      </w:r>
      <w:r w:rsidRPr="00603221">
        <w:rPr>
          <w:rFonts w:ascii="Tahoma" w:hAnsi="Tahoma" w:cs="Tahoma"/>
          <w:szCs w:val="22"/>
          <w:lang w:val="el-GR"/>
        </w:rPr>
        <w:t>άπρακτη πάροδος των προθεσμιών άσκησης των προβλεπόμενων στην παράγραφο της παρούσας βοηθημάτων και μέσων στο στάδιο της προδικαστικής και δικαστικής προστασίας και από τις αποφάσεις αναστολών επί αυτών,</w:t>
      </w:r>
      <w:bookmarkEnd w:id="146"/>
      <w:r w:rsidR="00E536F5" w:rsidRPr="00603221">
        <w:rPr>
          <w:rFonts w:ascii="Tahoma" w:hAnsi="Tahoma" w:cs="Tahoma"/>
          <w:szCs w:val="22"/>
          <w:lang w:val="el-GR"/>
        </w:rPr>
        <w:t xml:space="preserve"> </w:t>
      </w:r>
    </w:p>
    <w:bookmarkEnd w:id="144"/>
    <w:p w14:paraId="201AA1DD" w14:textId="5F1B504D" w:rsidR="00A00725" w:rsidRDefault="00A00725" w:rsidP="0022772A">
      <w:pPr>
        <w:rPr>
          <w:rFonts w:ascii="Tahoma" w:hAnsi="Tahoma" w:cs="Tahoma"/>
          <w:szCs w:val="22"/>
          <w:lang w:val="el-GR"/>
        </w:rPr>
      </w:pPr>
      <w:r>
        <w:rPr>
          <w:rFonts w:ascii="Tahoma" w:hAnsi="Tahoma" w:cs="Tahoma"/>
          <w:szCs w:val="22"/>
          <w:lang w:val="el-GR"/>
        </w:rPr>
        <w:lastRenderedPageBreak/>
        <w:t>β</w:t>
      </w:r>
      <w:r w:rsidRPr="00603221">
        <w:rPr>
          <w:rFonts w:ascii="Tahoma" w:hAnsi="Tahoma" w:cs="Tahoma"/>
          <w:szCs w:val="22"/>
          <w:lang w:val="el-GR"/>
        </w:rPr>
        <w:t>) ολοκλήρωση Έγκρισης ανάληψης νομικής δέσμευσης από την Αρμόδια Ειδική Υπηρεσία Διαχείρισης ΕΣΠΑ</w:t>
      </w:r>
      <w:r>
        <w:rPr>
          <w:rFonts w:ascii="Tahoma" w:hAnsi="Tahoma" w:cs="Tahoma"/>
          <w:szCs w:val="22"/>
          <w:lang w:val="el-GR"/>
        </w:rPr>
        <w:t>,</w:t>
      </w:r>
    </w:p>
    <w:p w14:paraId="7508FFBB" w14:textId="193960C5" w:rsidR="000610D4" w:rsidRDefault="00A00725" w:rsidP="0022772A">
      <w:pPr>
        <w:rPr>
          <w:rFonts w:ascii="Tahoma" w:hAnsi="Tahoma" w:cs="Tahoma"/>
          <w:szCs w:val="22"/>
          <w:lang w:val="el-GR"/>
        </w:rPr>
      </w:pPr>
      <w:r>
        <w:rPr>
          <w:rFonts w:ascii="Tahoma" w:hAnsi="Tahoma" w:cs="Tahoma"/>
          <w:szCs w:val="22"/>
          <w:lang w:val="el-GR"/>
        </w:rPr>
        <w:t>γ</w:t>
      </w:r>
      <w:r w:rsidR="00E536F5" w:rsidRPr="00603221">
        <w:rPr>
          <w:rFonts w:ascii="Tahoma" w:hAnsi="Tahoma" w:cs="Tahoma"/>
          <w:szCs w:val="22"/>
          <w:lang w:val="el-GR"/>
        </w:rPr>
        <w:t xml:space="preserve">) </w:t>
      </w:r>
      <w:bookmarkStart w:id="147" w:name="_Hlk9420865"/>
      <w:bookmarkStart w:id="148" w:name="_Hlk6499840"/>
      <w:r w:rsidRPr="00603221">
        <w:rPr>
          <w:rFonts w:ascii="Tahoma" w:hAnsi="Tahoma" w:cs="Tahoma"/>
          <w:szCs w:val="22"/>
          <w:lang w:val="el-GR"/>
        </w:rPr>
        <w:t>κοινοπο</w:t>
      </w:r>
      <w:r>
        <w:rPr>
          <w:rFonts w:ascii="Tahoma" w:hAnsi="Tahoma" w:cs="Tahoma"/>
          <w:szCs w:val="22"/>
          <w:lang w:val="el-GR"/>
        </w:rPr>
        <w:t xml:space="preserve">ιηθεί </w:t>
      </w:r>
      <w:r w:rsidRPr="00603221">
        <w:rPr>
          <w:rFonts w:ascii="Tahoma" w:hAnsi="Tahoma" w:cs="Tahoma"/>
          <w:szCs w:val="22"/>
          <w:lang w:val="el-GR"/>
        </w:rPr>
        <w:t>η απόφαση κατακύρωσης στον προσωρινό ανάδοχο, εφόσον αυτός υποβάλ</w:t>
      </w:r>
      <w:r>
        <w:rPr>
          <w:rFonts w:ascii="Tahoma" w:hAnsi="Tahoma" w:cs="Tahoma"/>
          <w:szCs w:val="22"/>
          <w:lang w:val="el-GR"/>
        </w:rPr>
        <w:t>λ</w:t>
      </w:r>
      <w:r w:rsidRPr="00603221">
        <w:rPr>
          <w:rFonts w:ascii="Tahoma" w:hAnsi="Tahoma" w:cs="Tahoma"/>
          <w:szCs w:val="22"/>
          <w:lang w:val="el-GR"/>
        </w:rPr>
        <w:t>ει</w:t>
      </w:r>
      <w:r>
        <w:rPr>
          <w:rFonts w:ascii="Tahoma" w:hAnsi="Tahoma" w:cs="Tahoma"/>
          <w:szCs w:val="22"/>
          <w:lang w:val="el-GR"/>
        </w:rPr>
        <w:t xml:space="preserve">, στην περίπτωση που απαιτείται, έπειτα από σχετική </w:t>
      </w:r>
      <w:r w:rsidRPr="00603221">
        <w:rPr>
          <w:rFonts w:ascii="Tahoma" w:hAnsi="Tahoma" w:cs="Tahoma"/>
          <w:szCs w:val="22"/>
          <w:lang w:val="el-GR"/>
        </w:rPr>
        <w:t xml:space="preserve"> </w:t>
      </w:r>
      <w:r>
        <w:rPr>
          <w:rFonts w:ascii="Tahoma" w:hAnsi="Tahoma" w:cs="Tahoma"/>
          <w:szCs w:val="22"/>
          <w:lang w:val="el-GR"/>
        </w:rPr>
        <w:t>πρόσκληση, υπεύθυνη δήλωση που υπογράφεται κατά τα οριζόμενα στο άρθρο 79</w:t>
      </w:r>
      <w:r w:rsidRPr="00C20D1D">
        <w:rPr>
          <w:rFonts w:ascii="Tahoma" w:hAnsi="Tahoma" w:cs="Tahoma"/>
          <w:szCs w:val="22"/>
          <w:vertAlign w:val="superscript"/>
          <w:lang w:val="el-GR"/>
        </w:rPr>
        <w:t>Α</w:t>
      </w:r>
      <w:r>
        <w:rPr>
          <w:rFonts w:ascii="Tahoma" w:hAnsi="Tahoma" w:cs="Tahoma"/>
          <w:szCs w:val="22"/>
          <w:lang w:val="el-GR"/>
        </w:rPr>
        <w:t xml:space="preserve">, </w:t>
      </w:r>
      <w:r w:rsidRPr="00C20D1D">
        <w:rPr>
          <w:rFonts w:ascii="Tahoma" w:hAnsi="Tahoma" w:cs="Tahoma"/>
          <w:szCs w:val="22"/>
          <w:lang w:val="el-GR"/>
        </w:rPr>
        <w:t>στην οποία θα δηλώνεται ότι, δεν έχουν επέλθει στο πρόσωπό του οψιγενείς μεταβολές κατά την έννοια του άρθρου 104 και μόνον στην περίπτωση του προσυμβατικού ελέγχου ή της άσκησης προδικαστικής προσφυγής κατά της απόφασης κατακύρωσης.</w:t>
      </w:r>
      <w:r>
        <w:rPr>
          <w:rFonts w:ascii="Tahoma" w:hAnsi="Tahoma" w:cs="Tahoma"/>
          <w:szCs w:val="22"/>
          <w:lang w:val="el-GR"/>
        </w:rPr>
        <w:t xml:space="preserve"> </w:t>
      </w:r>
      <w:r w:rsidRPr="00C20D1D">
        <w:rPr>
          <w:rFonts w:ascii="Tahoma" w:hAnsi="Tahoma" w:cs="Tahoma"/>
          <w:szCs w:val="22"/>
          <w:lang w:val="el-GR"/>
        </w:rPr>
        <w:t>Η υπεύθυνη δήλωση ελέγχεται από τ</w:t>
      </w:r>
      <w:r>
        <w:rPr>
          <w:rFonts w:ascii="Tahoma" w:hAnsi="Tahoma" w:cs="Tahoma"/>
          <w:szCs w:val="22"/>
          <w:lang w:val="el-GR"/>
        </w:rPr>
        <w:t>ην</w:t>
      </w:r>
      <w:r w:rsidRPr="00C20D1D">
        <w:rPr>
          <w:rFonts w:ascii="Tahoma" w:hAnsi="Tahoma" w:cs="Tahoma"/>
          <w:szCs w:val="22"/>
          <w:lang w:val="el-GR"/>
        </w:rPr>
        <w:t xml:space="preserve"> αρμόδι</w:t>
      </w:r>
      <w:r>
        <w:rPr>
          <w:rFonts w:ascii="Tahoma" w:hAnsi="Tahoma" w:cs="Tahoma"/>
          <w:szCs w:val="22"/>
          <w:lang w:val="el-GR"/>
        </w:rPr>
        <w:t>α Επιτροπή Ανταγωνισμού</w:t>
      </w:r>
      <w:r w:rsidRPr="00C20D1D">
        <w:rPr>
          <w:rFonts w:ascii="Tahoma" w:hAnsi="Tahoma" w:cs="Tahoma"/>
          <w:szCs w:val="22"/>
          <w:lang w:val="el-GR"/>
        </w:rPr>
        <w:t>,</w:t>
      </w:r>
      <w:r w:rsidR="00802FAC">
        <w:rPr>
          <w:rFonts w:ascii="Tahoma" w:hAnsi="Tahoma" w:cs="Tahoma"/>
          <w:szCs w:val="22"/>
          <w:lang w:val="el-GR"/>
        </w:rPr>
        <w:t xml:space="preserve"> </w:t>
      </w:r>
      <w:r>
        <w:rPr>
          <w:rFonts w:ascii="Tahoma" w:hAnsi="Tahoma" w:cs="Tahoma"/>
          <w:szCs w:val="22"/>
          <w:lang w:val="el-GR"/>
        </w:rPr>
        <w:t>η</w:t>
      </w:r>
      <w:r w:rsidRPr="00C20D1D">
        <w:rPr>
          <w:rFonts w:ascii="Tahoma" w:hAnsi="Tahoma" w:cs="Tahoma"/>
          <w:szCs w:val="22"/>
          <w:lang w:val="el-GR"/>
        </w:rPr>
        <w:t xml:space="preserve"> οποί</w:t>
      </w:r>
      <w:r>
        <w:rPr>
          <w:rFonts w:ascii="Tahoma" w:hAnsi="Tahoma" w:cs="Tahoma"/>
          <w:szCs w:val="22"/>
          <w:lang w:val="el-GR"/>
        </w:rPr>
        <w:t>α</w:t>
      </w:r>
      <w:r w:rsidRPr="00C20D1D">
        <w:rPr>
          <w:rFonts w:ascii="Tahoma" w:hAnsi="Tahoma" w:cs="Tahoma"/>
          <w:szCs w:val="22"/>
          <w:lang w:val="el-GR"/>
        </w:rPr>
        <w:t xml:space="preserve"> συντάσσει πρακτικό που συνοδεύει τη σύμβαση</w:t>
      </w:r>
    </w:p>
    <w:p w14:paraId="5625786F" w14:textId="77777777" w:rsidR="0022772A" w:rsidRPr="00603221" w:rsidRDefault="0022772A" w:rsidP="00E536F5">
      <w:pPr>
        <w:rPr>
          <w:rFonts w:ascii="Tahoma" w:hAnsi="Tahoma" w:cs="Tahoma"/>
          <w:szCs w:val="22"/>
          <w:lang w:val="el-GR"/>
        </w:rPr>
      </w:pPr>
      <w:bookmarkStart w:id="149" w:name="_Hlk6499998"/>
      <w:bookmarkEnd w:id="145"/>
      <w:bookmarkEnd w:id="147"/>
      <w:bookmarkEnd w:id="148"/>
      <w:r w:rsidRPr="00603221">
        <w:rPr>
          <w:rFonts w:ascii="Tahoma" w:hAnsi="Tahoma" w:cs="Tahoma"/>
          <w:szCs w:val="22"/>
          <w:lang w:val="el-GR"/>
        </w:rPr>
        <w:t xml:space="preserve">Η αναθέτουσα αρχή προσκαλεί τον ανάδοχο να προσέλθει για υπογραφή του συμφωνητικού, θέτοντάς του προθεσμία που δε μπορεί να υπερβαίνει </w:t>
      </w:r>
      <w:r w:rsidRPr="00603221">
        <w:rPr>
          <w:rFonts w:ascii="Tahoma" w:hAnsi="Tahoma" w:cs="Tahoma"/>
          <w:szCs w:val="22"/>
          <w:lang w:val="el-GR"/>
        </w:rPr>
        <w:lastRenderedPageBreak/>
        <w:t>τις είκοσι (20) ημέρες</w:t>
      </w:r>
      <w:r w:rsidR="00E1337D" w:rsidRPr="00603221">
        <w:rPr>
          <w:rFonts w:ascii="Tahoma" w:hAnsi="Tahoma" w:cs="Tahoma"/>
          <w:szCs w:val="22"/>
          <w:lang w:val="el-GR"/>
        </w:rPr>
        <w:t xml:space="preserve"> </w:t>
      </w:r>
      <w:r w:rsidRPr="00603221">
        <w:rPr>
          <w:rFonts w:ascii="Tahoma" w:hAnsi="Tahoma" w:cs="Tahoma"/>
          <w:szCs w:val="22"/>
          <w:lang w:val="el-GR"/>
        </w:rPr>
        <w:t xml:space="preserve">από την κοινοποίηση της σχετικής ειδικής πρόσκλησης. Το συμφωνητικό έχει αποδεικτικό χαρακτήρα. </w:t>
      </w:r>
    </w:p>
    <w:p w14:paraId="768A180E" w14:textId="77777777" w:rsidR="002145A1" w:rsidRPr="00FF2F4F" w:rsidRDefault="0022772A" w:rsidP="002145A1">
      <w:pPr>
        <w:rPr>
          <w:rFonts w:ascii="Tahoma" w:hAnsi="Tahoma" w:cs="Tahoma"/>
          <w:szCs w:val="22"/>
          <w:lang w:val="el-GR"/>
        </w:rPr>
      </w:pPr>
      <w:bookmarkStart w:id="150" w:name="_Hlk6499931"/>
      <w:r w:rsidRPr="00603221">
        <w:rPr>
          <w:rFonts w:ascii="Tahoma" w:hAnsi="Tahoma" w:cs="Tahoma"/>
          <w:szCs w:val="22"/>
          <w:lang w:val="el-GR"/>
        </w:rPr>
        <w:t>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w:t>
      </w:r>
      <w:r w:rsidR="00E1337D" w:rsidRPr="00603221">
        <w:rPr>
          <w:rFonts w:ascii="Tahoma" w:hAnsi="Tahoma" w:cs="Tahoma"/>
          <w:szCs w:val="22"/>
          <w:lang w:val="el-GR"/>
        </w:rPr>
        <w:t xml:space="preserve"> </w:t>
      </w:r>
      <w:r w:rsidRPr="00603221">
        <w:rPr>
          <w:rFonts w:ascii="Tahoma" w:hAnsi="Tahoma" w:cs="Tahoma"/>
          <w:szCs w:val="22"/>
          <w:lang w:val="el-GR"/>
        </w:rPr>
        <w:t xml:space="preserve">αμέσως επόμενη πλέον συμφέρουσα από οικονομική άποψη προσφορά. </w:t>
      </w:r>
      <w:r w:rsidR="002145A1" w:rsidRPr="00FF2F4F">
        <w:rPr>
          <w:rFonts w:ascii="Tahoma" w:hAnsi="Tahoma" w:cs="Tahoma"/>
          <w:szCs w:val="22"/>
          <w:lang w:val="el-GR"/>
        </w:rPr>
        <w:t>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 όπως ισχύει.</w:t>
      </w:r>
    </w:p>
    <w:bookmarkEnd w:id="149"/>
    <w:bookmarkEnd w:id="150"/>
    <w:p w14:paraId="1CC4E651" w14:textId="77777777" w:rsidR="00E536F5" w:rsidRPr="00603221" w:rsidRDefault="00E536F5" w:rsidP="00E536F5">
      <w:pPr>
        <w:rPr>
          <w:rFonts w:ascii="Tahoma" w:hAnsi="Tahoma" w:cs="Tahoma"/>
          <w:szCs w:val="22"/>
          <w:lang w:val="el-GR"/>
        </w:rPr>
      </w:pPr>
    </w:p>
    <w:p w14:paraId="48C47AB5" w14:textId="77777777" w:rsidR="008338F0" w:rsidRPr="00603221" w:rsidRDefault="00E536F5" w:rsidP="00991EF2">
      <w:pPr>
        <w:pStyle w:val="2"/>
        <w:numPr>
          <w:ilvl w:val="1"/>
          <w:numId w:val="11"/>
        </w:numPr>
        <w:rPr>
          <w:rFonts w:ascii="Tahoma" w:hAnsi="Tahoma" w:cs="Tahoma"/>
          <w:sz w:val="22"/>
          <w:lang w:val="el-GR"/>
        </w:rPr>
      </w:pPr>
      <w:r w:rsidRPr="00603221" w:rsidDel="00E536F5">
        <w:rPr>
          <w:rFonts w:ascii="Tahoma" w:hAnsi="Tahoma" w:cs="Tahoma"/>
          <w:sz w:val="22"/>
          <w:lang w:val="el-GR"/>
        </w:rPr>
        <w:lastRenderedPageBreak/>
        <w:t xml:space="preserve"> </w:t>
      </w:r>
      <w:bookmarkStart w:id="151" w:name="_Ref496542648"/>
      <w:bookmarkStart w:id="152" w:name="_Ref496542669"/>
      <w:bookmarkStart w:id="153" w:name="_Toc56418710"/>
      <w:r w:rsidR="003355E7" w:rsidRPr="00603221">
        <w:rPr>
          <w:rFonts w:ascii="Tahoma" w:hAnsi="Tahoma" w:cs="Tahoma"/>
          <w:sz w:val="22"/>
          <w:lang w:val="el-GR"/>
        </w:rPr>
        <w:t>Προδικαστικές Προσφυγές - Προσωρινή Δικαστική Προστασία</w:t>
      </w:r>
      <w:bookmarkEnd w:id="151"/>
      <w:bookmarkEnd w:id="152"/>
      <w:bookmarkEnd w:id="153"/>
      <w:r w:rsidR="003355E7" w:rsidRPr="00603221">
        <w:rPr>
          <w:rFonts w:ascii="Tahoma" w:hAnsi="Tahoma" w:cs="Tahoma"/>
          <w:sz w:val="22"/>
          <w:lang w:val="el-GR"/>
        </w:rPr>
        <w:t xml:space="preserve"> </w:t>
      </w:r>
    </w:p>
    <w:p w14:paraId="34A43DF5" w14:textId="77777777" w:rsidR="00F371B3"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w:t>
      </w:r>
      <w:r w:rsidR="00F371B3" w:rsidRPr="00603221">
        <w:rPr>
          <w:rFonts w:ascii="Tahoma" w:hAnsi="Tahoma" w:cs="Tahoma"/>
          <w:color w:val="000000"/>
          <w:szCs w:val="22"/>
          <w:lang w:val="el-GR"/>
        </w:rPr>
        <w:t>:</w:t>
      </w:r>
    </w:p>
    <w:p w14:paraId="1BE9AF6E" w14:textId="77777777" w:rsidR="00F371B3"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lastRenderedPageBreak/>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EFBD71D" w14:textId="77777777" w:rsidR="00F371B3"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E7870AA" w14:textId="77777777" w:rsidR="00F371B3" w:rsidRPr="00603221" w:rsidRDefault="00F371B3" w:rsidP="00E536F5">
      <w:pPr>
        <w:rPr>
          <w:rFonts w:ascii="Tahoma" w:hAnsi="Tahoma" w:cs="Tahoma"/>
          <w:color w:val="000000"/>
          <w:szCs w:val="22"/>
          <w:lang w:val="el-GR"/>
        </w:rPr>
      </w:pPr>
      <w:r w:rsidRPr="00603221">
        <w:rPr>
          <w:rFonts w:ascii="Tahoma" w:hAnsi="Tahoma" w:cs="Tahoma"/>
          <w:color w:val="000000"/>
          <w:szCs w:val="22"/>
          <w:lang w:val="el-GR"/>
        </w:rPr>
        <w:t>(</w:t>
      </w:r>
      <w:r w:rsidR="00E536F5" w:rsidRPr="00603221">
        <w:rPr>
          <w:rFonts w:ascii="Tahoma" w:hAnsi="Tahoma" w:cs="Tahoma"/>
          <w:color w:val="000000"/>
          <w:szCs w:val="22"/>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7D8710C8" w14:textId="77777777" w:rsidR="00E536F5"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19BBF7E" w14:textId="77777777" w:rsidR="00E536F5"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lastRenderedPageBreak/>
        <w:t>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Portable Document Format (PDF), το οποίο φέρει εγκεκριμένη προηγμένη ηλεκτρονική υπογραφή ή προηγμένη ηλεκτρονική υπογραφή με χρήση εγκεκριμένων πιστοποιητικών</w:t>
      </w:r>
    </w:p>
    <w:p w14:paraId="0F0E21EA" w14:textId="77777777" w:rsidR="0022772A" w:rsidRPr="00603221" w:rsidRDefault="0022772A" w:rsidP="0022772A">
      <w:pPr>
        <w:rPr>
          <w:rFonts w:ascii="Tahoma" w:hAnsi="Tahoma" w:cs="Tahoma"/>
          <w:color w:val="000000"/>
          <w:szCs w:val="22"/>
          <w:lang w:val="el-GR"/>
        </w:rPr>
      </w:pPr>
      <w:r w:rsidRPr="00603221">
        <w:rPr>
          <w:rFonts w:ascii="Tahoma" w:hAnsi="Tahoma" w:cs="Tahoma"/>
          <w:color w:val="000000"/>
          <w:szCs w:val="22"/>
          <w:lang w:val="el-GR"/>
        </w:rPr>
        <w:t>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w:t>
      </w:r>
      <w:r w:rsidR="00E1337D" w:rsidRPr="00603221">
        <w:rPr>
          <w:rFonts w:ascii="Tahoma" w:hAnsi="Tahoma" w:cs="Tahoma"/>
          <w:color w:val="000000"/>
          <w:szCs w:val="22"/>
          <w:lang w:val="el-GR"/>
        </w:rPr>
        <w:t xml:space="preserve"> </w:t>
      </w:r>
      <w:r w:rsidRPr="00603221">
        <w:rPr>
          <w:rFonts w:ascii="Tahoma" w:hAnsi="Tahoma" w:cs="Tahoma"/>
          <w:color w:val="000000"/>
          <w:szCs w:val="22"/>
          <w:lang w:val="el-GR"/>
        </w:rPr>
        <w:t xml:space="preserve">της με αριθμ. 56902/215 Υ.Α.. </w:t>
      </w:r>
    </w:p>
    <w:p w14:paraId="2C37B905" w14:textId="77777777" w:rsidR="0022772A" w:rsidRPr="00603221" w:rsidRDefault="0022772A" w:rsidP="00E536F5">
      <w:pPr>
        <w:rPr>
          <w:rFonts w:ascii="Tahoma" w:hAnsi="Tahoma" w:cs="Tahoma"/>
          <w:color w:val="000000"/>
          <w:szCs w:val="22"/>
          <w:lang w:val="el-GR"/>
        </w:rPr>
      </w:pPr>
      <w:r w:rsidRPr="00603221">
        <w:rPr>
          <w:rFonts w:ascii="Tahoma" w:hAnsi="Tahoma" w:cs="Tahoma"/>
          <w:color w:val="000000"/>
          <w:szCs w:val="22"/>
          <w:lang w:val="el-GR"/>
        </w:rPr>
        <w:t xml:space="preserve">Το παράβολο επιστρέφεται στον προσφεύγοντα, σε περίπτωση ολικής ή μερικής αποδοχής της προσφυγής του ή σε περίπτωση που, πριν την </w:t>
      </w:r>
      <w:r w:rsidRPr="00603221">
        <w:rPr>
          <w:rFonts w:ascii="Tahoma" w:hAnsi="Tahoma" w:cs="Tahoma"/>
          <w:color w:val="000000"/>
          <w:szCs w:val="22"/>
          <w:lang w:val="el-GR"/>
        </w:rPr>
        <w:lastRenderedPageBreak/>
        <w:t xml:space="preserve">έκδοση της απόφασης της ΑΕΠΠ επί της προσφυγής, η αναθέτουσα αρχή ανακαλεί την προσβαλλόμενη πράξη ή προβαίνει στην οφειλόμενη ενέργεια. </w:t>
      </w:r>
    </w:p>
    <w:p w14:paraId="32619376" w14:textId="47C1F31A" w:rsidR="00A00725" w:rsidRDefault="00A00725" w:rsidP="00E536F5">
      <w:pPr>
        <w:rPr>
          <w:rFonts w:ascii="Tahoma" w:hAnsi="Tahoma" w:cs="Tahoma"/>
          <w:color w:val="000000"/>
          <w:szCs w:val="22"/>
          <w:lang w:val="el-GR"/>
        </w:rPr>
      </w:pPr>
      <w:r w:rsidRPr="00D12FA1">
        <w:rPr>
          <w:rFonts w:ascii="Tahoma" w:hAnsi="Tahoma" w:cs="Tahoma"/>
          <w:color w:val="000000"/>
          <w:szCs w:val="22"/>
          <w:lang w:val="el-GR"/>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άρθρο 368 του ν. 4412/2016. Κατ’ εξαίρεση, δεν κωλύεται η σύναψη της σύμβασης εάν υποβλήθηκε μόνο μία (1) προσφορά και δεν υπάρχουν ενδιαφερόμενοι υποψήφιοι.</w:t>
      </w:r>
    </w:p>
    <w:p w14:paraId="70C1B254" w14:textId="76980FDF" w:rsidR="00E536F5"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51E34596" w14:textId="77777777" w:rsidR="00E536F5" w:rsidRPr="00603221" w:rsidRDefault="00E536F5" w:rsidP="00E536F5">
      <w:pPr>
        <w:rPr>
          <w:rFonts w:ascii="Tahoma" w:eastAsia="Calibri" w:hAnsi="Tahoma" w:cs="Tahoma"/>
          <w:color w:val="000000"/>
          <w:szCs w:val="22"/>
          <w:lang w:val="el-GR"/>
        </w:rPr>
      </w:pPr>
      <w:r w:rsidRPr="00603221">
        <w:rPr>
          <w:rFonts w:ascii="Tahoma" w:hAnsi="Tahoma" w:cs="Tahoma"/>
          <w:color w:val="000000"/>
          <w:szCs w:val="22"/>
          <w:lang w:val="el-GR"/>
        </w:rPr>
        <w:t>Οι αναθέτουσες αρχές μέσω της λειτουργίας της «Επικοινωνίας» του ΕΣΗΔΗΣ:</w:t>
      </w:r>
    </w:p>
    <w:p w14:paraId="16F17C1D" w14:textId="77777777" w:rsidR="00E536F5" w:rsidRPr="00603221" w:rsidRDefault="00E536F5" w:rsidP="00E536F5">
      <w:pPr>
        <w:rPr>
          <w:rFonts w:ascii="Tahoma" w:eastAsia="Calibri" w:hAnsi="Tahoma" w:cs="Tahoma"/>
          <w:color w:val="000000"/>
          <w:szCs w:val="22"/>
          <w:lang w:val="el-GR"/>
        </w:rPr>
      </w:pPr>
      <w:r w:rsidRPr="00603221">
        <w:rPr>
          <w:rFonts w:ascii="Tahoma" w:eastAsia="Calibri" w:hAnsi="Tahoma" w:cs="Tahoma"/>
          <w:color w:val="000000"/>
          <w:szCs w:val="22"/>
          <w:lang w:val="el-GR"/>
        </w:rPr>
        <w:lastRenderedPageBreak/>
        <w:t xml:space="preserve">• </w:t>
      </w:r>
      <w:r w:rsidRPr="00603221">
        <w:rPr>
          <w:rFonts w:ascii="Tahoma" w:hAnsi="Tahoma" w:cs="Tahoma"/>
          <w:color w:val="000000"/>
          <w:szCs w:val="22"/>
          <w:lang w:val="el-GR"/>
        </w:rPr>
        <w:t>κοινοποιούν την προσφυγή σε κάθε ενδιαφερόμενο τρίτο σύμφωνα με τα προβλεπόμενα στην περ. α του πρώτου εδαφίου της παρ.1 του αρ. 365 του ν. 4412/2016.</w:t>
      </w:r>
    </w:p>
    <w:p w14:paraId="4933183C" w14:textId="77777777" w:rsidR="00E536F5" w:rsidRPr="00603221" w:rsidRDefault="00E536F5" w:rsidP="00E536F5">
      <w:pPr>
        <w:rPr>
          <w:rFonts w:ascii="Tahoma" w:hAnsi="Tahoma" w:cs="Tahoma"/>
          <w:color w:val="000000"/>
          <w:szCs w:val="22"/>
          <w:lang w:val="el-GR"/>
        </w:rPr>
      </w:pPr>
      <w:r w:rsidRPr="00603221">
        <w:rPr>
          <w:rFonts w:ascii="Tahoma" w:eastAsia="Calibri" w:hAnsi="Tahoma" w:cs="Tahoma"/>
          <w:color w:val="000000"/>
          <w:szCs w:val="22"/>
          <w:lang w:val="el-GR"/>
        </w:rPr>
        <w:t xml:space="preserve">• </w:t>
      </w:r>
      <w:r w:rsidRPr="00603221">
        <w:rPr>
          <w:rFonts w:ascii="Tahoma" w:hAnsi="Tahoma" w:cs="Tahoma"/>
          <w:color w:val="000000"/>
          <w:szCs w:val="22"/>
          <w:lang w:val="el-GR"/>
        </w:rPr>
        <w:t>διαβιβάζουν στην Αρχή Εξέτασης Προδικαστικών Προσφυγών (ΑΕΠΠ) τα προβλεπόμενα στην περ. β του πρώτου εδαφίου της παρ. 1 του αρ. 365 του ν. 4412/2016.</w:t>
      </w:r>
    </w:p>
    <w:p w14:paraId="48359C60" w14:textId="6843AE43" w:rsidR="00E536F5"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όλω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r w:rsidR="00A00725">
        <w:rPr>
          <w:rFonts w:ascii="Tahoma" w:hAnsi="Tahoma" w:cs="Tahoma"/>
          <w:color w:val="000000"/>
          <w:szCs w:val="22"/>
          <w:lang w:val="el-GR"/>
        </w:rPr>
        <w:t xml:space="preserve"> </w:t>
      </w:r>
      <w:r w:rsidR="00A00725" w:rsidRPr="00D12FA1">
        <w:rPr>
          <w:rFonts w:ascii="Tahoma" w:hAnsi="Tahoma" w:cs="Tahoma"/>
          <w:color w:val="000000"/>
          <w:szCs w:val="22"/>
          <w:lang w:val="el-GR"/>
        </w:rPr>
        <w:t xml:space="preserve">Η Αρχή επιλαμβάνεται αποκλειστικά επί θεμάτων που θίγονται </w:t>
      </w:r>
      <w:r w:rsidR="00A00725" w:rsidRPr="00D12FA1">
        <w:rPr>
          <w:rFonts w:ascii="Tahoma" w:hAnsi="Tahoma" w:cs="Tahoma"/>
          <w:color w:val="000000"/>
          <w:szCs w:val="22"/>
          <w:lang w:val="el-GR"/>
        </w:rPr>
        <w:lastRenderedPageBreak/>
        <w:t>με την προσφυγή και δεν μπορεί να ελέγξει παρεμπιπτόντως όρους της διακήρυξης ή ζητήματα που αφορούν τη διενέργεια της διαδικασίας.</w:t>
      </w:r>
    </w:p>
    <w:p w14:paraId="67DBCF15" w14:textId="76A456BB" w:rsidR="00A00725" w:rsidRDefault="00A00725" w:rsidP="00E536F5">
      <w:pPr>
        <w:rPr>
          <w:rFonts w:ascii="Tahoma" w:hAnsi="Tahoma" w:cs="Tahoma"/>
          <w:color w:val="000000"/>
          <w:szCs w:val="22"/>
          <w:lang w:val="el-GR"/>
        </w:rPr>
      </w:pPr>
      <w:r w:rsidRPr="00D12FA1">
        <w:rPr>
          <w:rFonts w:ascii="Tahoma" w:hAnsi="Tahoma" w:cs="Tahoma"/>
          <w:color w:val="000000"/>
          <w:szCs w:val="22"/>
          <w:lang w:val="el-GR"/>
        </w:rPr>
        <w:t>Σε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w:t>
      </w:r>
    </w:p>
    <w:p w14:paraId="4BBCDBE7" w14:textId="7F187209" w:rsidR="00E536F5"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Οι χρήστες - οικονομικοί φορείς ενημερώνονται για την αποδοχή ή την απόρριψη της προσφυγής από την ΑΕΠΠ.</w:t>
      </w:r>
    </w:p>
    <w:p w14:paraId="274CFC45" w14:textId="77777777" w:rsidR="00E536F5"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Η άσκηση της ως άνω προδικαστικής προσφυγής αποτελεί προϋπόθεση για την άσκηση των ένδικων βοηθημάτων</w:t>
      </w:r>
      <w:r w:rsidR="00E1337D" w:rsidRPr="00603221">
        <w:rPr>
          <w:rFonts w:ascii="Tahoma" w:hAnsi="Tahoma" w:cs="Tahoma"/>
          <w:color w:val="000000"/>
          <w:szCs w:val="22"/>
          <w:lang w:val="el-GR"/>
        </w:rPr>
        <w:t xml:space="preserve"> </w:t>
      </w:r>
      <w:r w:rsidRPr="00603221">
        <w:rPr>
          <w:rFonts w:ascii="Tahoma" w:hAnsi="Tahoma" w:cs="Tahoma"/>
          <w:color w:val="000000"/>
          <w:szCs w:val="22"/>
          <w:lang w:val="el-GR"/>
        </w:rPr>
        <w:t xml:space="preserve">της αίτησης αναστολής και της </w:t>
      </w:r>
      <w:r w:rsidRPr="00603221">
        <w:rPr>
          <w:rFonts w:ascii="Tahoma" w:hAnsi="Tahoma" w:cs="Tahoma"/>
          <w:color w:val="000000"/>
          <w:szCs w:val="22"/>
          <w:lang w:val="el-GR"/>
        </w:rPr>
        <w:lastRenderedPageBreak/>
        <w:t>αίτησης ακύρωσης του άρθρου 372 του ν. 4412/2016 κατά των εκτελεστών πράξεων ή παραλείψεων των αναθετουσών αρχών.</w:t>
      </w:r>
    </w:p>
    <w:p w14:paraId="60E5887D" w14:textId="77777777" w:rsidR="00BF46CD" w:rsidRPr="00D12FA1" w:rsidRDefault="00BF46CD" w:rsidP="00BF46CD">
      <w:pPr>
        <w:rPr>
          <w:rFonts w:ascii="Tahoma" w:hAnsi="Tahoma" w:cs="Tahoma"/>
          <w:color w:val="000000"/>
          <w:szCs w:val="22"/>
          <w:lang w:val="el-GR"/>
        </w:rPr>
      </w:pPr>
      <w:r w:rsidRPr="00D12FA1">
        <w:rPr>
          <w:rFonts w:ascii="Tahoma" w:hAnsi="Tahoma" w:cs="Tahoma"/>
          <w:color w:val="000000"/>
          <w:szCs w:val="22"/>
          <w:lang w:val="el-GR"/>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 .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συμπροσβαλλόμενες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14:paraId="3341083B" w14:textId="3C86739F" w:rsidR="00BF46CD" w:rsidRDefault="00BF46CD" w:rsidP="00BF46CD">
      <w:pPr>
        <w:suppressAutoHyphens w:val="0"/>
        <w:autoSpaceDE w:val="0"/>
        <w:autoSpaceDN w:val="0"/>
        <w:adjustRightInd w:val="0"/>
        <w:spacing w:after="0"/>
        <w:rPr>
          <w:rFonts w:ascii="Tahoma" w:hAnsi="Tahoma" w:cs="Tahoma"/>
          <w:color w:val="000000"/>
          <w:szCs w:val="22"/>
          <w:lang w:val="el-GR"/>
        </w:rPr>
      </w:pPr>
      <w:r w:rsidRPr="00D12FA1">
        <w:rPr>
          <w:rFonts w:ascii="Tahoma" w:hAnsi="Tahoma" w:cs="Tahoma"/>
          <w:color w:val="000000"/>
          <w:szCs w:val="22"/>
          <w:lang w:val="el-GR"/>
        </w:rPr>
        <w:lastRenderedPageBreak/>
        <w:t>Η άσκηση της αίτησης αναστολής δεν εξαρτάται από την προηγούμενη άσκηση της αίτησης ακύρωσης.</w:t>
      </w:r>
    </w:p>
    <w:p w14:paraId="0D0E61DF" w14:textId="77777777" w:rsidR="00BF46CD" w:rsidRDefault="00BF46CD" w:rsidP="00BF46CD">
      <w:pPr>
        <w:suppressAutoHyphens w:val="0"/>
        <w:autoSpaceDE w:val="0"/>
        <w:autoSpaceDN w:val="0"/>
        <w:adjustRightInd w:val="0"/>
        <w:spacing w:after="0"/>
        <w:rPr>
          <w:rFonts w:ascii="Tahoma" w:hAnsi="Tahoma" w:cs="Tahoma"/>
          <w:color w:val="000000"/>
          <w:szCs w:val="22"/>
          <w:lang w:val="el-GR"/>
        </w:rPr>
      </w:pPr>
    </w:p>
    <w:p w14:paraId="4F76A441" w14:textId="78DF8D6A" w:rsidR="00E536F5" w:rsidRPr="00603221" w:rsidRDefault="00E536F5" w:rsidP="00603221">
      <w:pPr>
        <w:suppressAutoHyphens w:val="0"/>
        <w:autoSpaceDE w:val="0"/>
        <w:autoSpaceDN w:val="0"/>
        <w:adjustRightInd w:val="0"/>
        <w:spacing w:after="0"/>
        <w:rPr>
          <w:rFonts w:ascii="Tahoma" w:hAnsi="Tahoma" w:cs="Tahoma"/>
          <w:color w:val="000000"/>
          <w:szCs w:val="22"/>
          <w:lang w:val="el-GR"/>
        </w:rPr>
      </w:pPr>
      <w:r w:rsidRPr="00603221">
        <w:rPr>
          <w:rFonts w:ascii="Tahoma" w:hAnsi="Tahoma" w:cs="Tahoma"/>
          <w:color w:val="000000"/>
          <w:szCs w:val="22"/>
          <w:lang w:val="el-GR"/>
        </w:rPr>
        <w:t>Η αίτηση αναστολής κατατίθεται στο αρμόδιο δικαστήριο μέσα σε προθεσμία δέκα (10) ημερών από την έκδοση της απόφασης επί της προδικαστικής προσφυγής</w:t>
      </w:r>
      <w:r w:rsidR="000E2020" w:rsidRPr="00603221">
        <w:rPr>
          <w:rFonts w:ascii="Tahoma" w:hAnsi="Tahoma" w:cs="Tahoma"/>
          <w:color w:val="000000"/>
          <w:szCs w:val="22"/>
          <w:lang w:val="el-GR"/>
        </w:rPr>
        <w:t xml:space="preserve"> και συζητείται το αργότερο εντός τριάντα (30) ημερών από την κατάθεσή της</w:t>
      </w:r>
      <w:r w:rsidRPr="00603221">
        <w:rPr>
          <w:rFonts w:ascii="Tahoma" w:hAnsi="Tahoma" w:cs="Tahoma"/>
          <w:color w:val="000000"/>
          <w:szCs w:val="22"/>
          <w:lang w:val="el-GR"/>
        </w:rPr>
        <w:t>. Για την άσκηση της αιτήσεως αναστολής κατατίθεται παράβολο, κατά τα ειδικότερα οριζόμενα στο άρθρο 372 παρ. 4 του ν. 4412/2016.</w:t>
      </w:r>
    </w:p>
    <w:p w14:paraId="15882C81" w14:textId="77777777" w:rsidR="00B852FB" w:rsidRPr="00603221" w:rsidRDefault="00B852FB" w:rsidP="00E536F5">
      <w:pPr>
        <w:rPr>
          <w:rFonts w:ascii="Tahoma" w:hAnsi="Tahoma" w:cs="Tahoma"/>
          <w:color w:val="000000"/>
          <w:szCs w:val="22"/>
          <w:lang w:val="el-GR"/>
        </w:rPr>
      </w:pPr>
    </w:p>
    <w:p w14:paraId="24201101" w14:textId="11D98512" w:rsidR="00E536F5" w:rsidRDefault="00E536F5" w:rsidP="00E536F5">
      <w:pPr>
        <w:rPr>
          <w:rFonts w:ascii="Tahoma" w:hAnsi="Tahoma" w:cs="Tahoma"/>
          <w:color w:val="000000"/>
          <w:szCs w:val="22"/>
          <w:lang w:val="el-GR"/>
        </w:rPr>
      </w:pPr>
      <w:r w:rsidRPr="00603221">
        <w:rPr>
          <w:rFonts w:ascii="Tahoma" w:hAnsi="Tahoma" w:cs="Tahoma"/>
          <w:color w:val="000000"/>
          <w:szCs w:val="22"/>
          <w:lang w:val="el-GR"/>
        </w:rPr>
        <w:t>Η άσκηση αίτησης αναστολής κωλύει τη σύναψη της σύμβασης, εκτός εάν με την προσωρινή διαταγή ο αρμόδιος δικαστής αποφανθεί διαφορετικά.</w:t>
      </w:r>
    </w:p>
    <w:p w14:paraId="60D2B238" w14:textId="0E0BEE68" w:rsidR="00BF46CD" w:rsidRPr="00603221" w:rsidRDefault="00BF46CD" w:rsidP="00E536F5">
      <w:pPr>
        <w:rPr>
          <w:rFonts w:ascii="Tahoma" w:hAnsi="Tahoma" w:cs="Tahoma"/>
          <w:szCs w:val="22"/>
          <w:lang w:val="el-GR"/>
        </w:rPr>
      </w:pPr>
      <w:r w:rsidRPr="00D12FA1">
        <w:rPr>
          <w:rFonts w:ascii="Tahoma" w:hAnsi="Tahoma" w:cs="Tahoma"/>
          <w:color w:val="000000"/>
          <w:szCs w:val="22"/>
          <w:lang w:val="el-GR"/>
        </w:rPr>
        <w:lastRenderedPageBreak/>
        <w:t>Τέλος, είναι δυνατή η άσκηση προδικαστικής προσφυγής στην ΑΕΠΠ, για την κήρυξη ακυρότητας της συναφθείσας σύμβασης, κατά τα ειδικότερα οριζόμενα στα άρθρα 368 έως και 371 του ν. 4412/2016.</w:t>
      </w:r>
    </w:p>
    <w:p w14:paraId="7D39196B" w14:textId="77777777" w:rsidR="00C90A04" w:rsidRPr="00603221" w:rsidRDefault="00E536F5" w:rsidP="00C90A04">
      <w:pPr>
        <w:rPr>
          <w:rFonts w:ascii="Tahoma" w:hAnsi="Tahoma" w:cs="Tahoma"/>
          <w:color w:val="000000"/>
          <w:szCs w:val="22"/>
          <w:lang w:val="el-GR"/>
        </w:rPr>
      </w:pPr>
      <w:r w:rsidRPr="00603221" w:rsidDel="00E536F5">
        <w:rPr>
          <w:rFonts w:ascii="Tahoma" w:hAnsi="Tahoma" w:cs="Tahoma"/>
          <w:color w:val="000000"/>
          <w:szCs w:val="22"/>
          <w:lang w:val="el-GR"/>
        </w:rPr>
        <w:t xml:space="preserve"> </w:t>
      </w:r>
    </w:p>
    <w:p w14:paraId="129117B5" w14:textId="692D7BDE" w:rsidR="00C90A04" w:rsidRPr="00603221" w:rsidRDefault="00C90A04">
      <w:pPr>
        <w:suppressAutoHyphens w:val="0"/>
        <w:spacing w:after="0"/>
        <w:jc w:val="left"/>
        <w:rPr>
          <w:rFonts w:ascii="Tahoma" w:hAnsi="Tahoma" w:cs="Tahoma"/>
          <w:szCs w:val="22"/>
          <w:lang w:val="el-GR"/>
        </w:rPr>
      </w:pPr>
    </w:p>
    <w:p w14:paraId="63473BB7" w14:textId="77777777" w:rsidR="00C90A04" w:rsidRPr="00603221" w:rsidRDefault="00C90A04" w:rsidP="00C90A04">
      <w:pPr>
        <w:rPr>
          <w:rFonts w:ascii="Tahoma" w:hAnsi="Tahoma" w:cs="Tahoma"/>
          <w:szCs w:val="22"/>
          <w:lang w:val="el-GR"/>
        </w:rPr>
      </w:pPr>
    </w:p>
    <w:p w14:paraId="3ECAC7D4" w14:textId="77777777"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tab/>
      </w:r>
      <w:bookmarkStart w:id="154" w:name="_Toc56418711"/>
      <w:r w:rsidRPr="00603221">
        <w:rPr>
          <w:rFonts w:ascii="Tahoma" w:hAnsi="Tahoma" w:cs="Tahoma"/>
          <w:sz w:val="22"/>
          <w:lang w:val="el-GR"/>
        </w:rPr>
        <w:t>Ματαίωση Διαδικασίας</w:t>
      </w:r>
      <w:bookmarkEnd w:id="154"/>
    </w:p>
    <w:p w14:paraId="0460DC85" w14:textId="77777777" w:rsidR="00F371B3" w:rsidRPr="00603221" w:rsidRDefault="00F371B3" w:rsidP="00F371B3">
      <w:pPr>
        <w:rPr>
          <w:rFonts w:ascii="Tahoma" w:hAnsi="Tahoma" w:cs="Tahoma"/>
          <w:szCs w:val="22"/>
          <w:lang w:val="el-GR"/>
        </w:rPr>
      </w:pPr>
      <w:r w:rsidRPr="00603221">
        <w:rPr>
          <w:rFonts w:ascii="Tahoma" w:hAnsi="Tahoma"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w:t>
      </w:r>
      <w:r w:rsidRPr="00603221">
        <w:rPr>
          <w:rFonts w:ascii="Tahoma" w:hAnsi="Tahoma" w:cs="Tahoma"/>
          <w:szCs w:val="22"/>
          <w:lang w:val="el-GR"/>
        </w:rPr>
        <w:lastRenderedPageBreak/>
        <w:t xml:space="preserve">να αναμορφώσει ανάλογα το αποτέλεσμά της ή να αποφασίσει την επανάληψή της από το σημείο που εμφιλοχώρησε το σφάλμα ή η παράλειψη. </w:t>
      </w:r>
    </w:p>
    <w:p w14:paraId="12F89F41" w14:textId="77777777" w:rsidR="008338F0" w:rsidRPr="00603221" w:rsidRDefault="003355E7" w:rsidP="005D1B15">
      <w:pPr>
        <w:pStyle w:val="1"/>
        <w:rPr>
          <w:rFonts w:ascii="Tahoma" w:hAnsi="Tahoma" w:cs="Tahoma"/>
          <w:sz w:val="22"/>
          <w:szCs w:val="22"/>
        </w:rPr>
      </w:pPr>
      <w:r w:rsidRPr="00603221">
        <w:rPr>
          <w:rFonts w:ascii="Tahoma" w:hAnsi="Tahoma" w:cs="Tahoma"/>
          <w:sz w:val="22"/>
          <w:szCs w:val="22"/>
        </w:rPr>
        <w:lastRenderedPageBreak/>
        <w:t xml:space="preserve">ΟΡΟΙ ΕΚΤΕΛΕΣΗΣ ΤΗΣ ΣΥΜΒΑΣΗΣ </w:t>
      </w:r>
    </w:p>
    <w:p w14:paraId="67023848" w14:textId="78F4D5BE"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tab/>
      </w:r>
      <w:bookmarkStart w:id="155" w:name="_Ref496542746"/>
      <w:bookmarkStart w:id="156" w:name="_Toc56418712"/>
      <w:r w:rsidRPr="00603221">
        <w:rPr>
          <w:rFonts w:ascii="Tahoma" w:hAnsi="Tahoma" w:cs="Tahoma"/>
          <w:sz w:val="22"/>
          <w:lang w:val="el-GR"/>
        </w:rPr>
        <w:t>Εγγυήσεις</w:t>
      </w:r>
      <w:r w:rsidR="00E1337D" w:rsidRPr="00603221">
        <w:rPr>
          <w:rFonts w:ascii="Tahoma" w:hAnsi="Tahoma" w:cs="Tahoma"/>
          <w:sz w:val="22"/>
          <w:lang w:val="el-GR"/>
        </w:rPr>
        <w:t xml:space="preserve"> </w:t>
      </w:r>
      <w:r w:rsidRPr="00603221">
        <w:rPr>
          <w:rFonts w:ascii="Tahoma" w:hAnsi="Tahoma" w:cs="Tahoma"/>
          <w:sz w:val="22"/>
          <w:lang w:val="el-GR"/>
        </w:rPr>
        <w:t>(καλής εκτέλεσης, προκαταβολής)</w:t>
      </w:r>
      <w:bookmarkEnd w:id="155"/>
      <w:bookmarkEnd w:id="156"/>
    </w:p>
    <w:p w14:paraId="5B3620C9"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Εγγύηση καλής εκτέλεσης και εγγύηση προκαταβολής </w:t>
      </w:r>
      <w:r w:rsidR="00417A19" w:rsidRPr="00603221">
        <w:rPr>
          <w:rFonts w:ascii="Tahoma" w:hAnsi="Tahoma" w:cs="Tahoma"/>
          <w:szCs w:val="22"/>
          <w:lang w:val="el-GR"/>
        </w:rPr>
        <w:t xml:space="preserve">: </w:t>
      </w:r>
    </w:p>
    <w:p w14:paraId="469497CF" w14:textId="6F8D9A0A" w:rsidR="008338F0" w:rsidRPr="00603221" w:rsidRDefault="003355E7">
      <w:pPr>
        <w:rPr>
          <w:rFonts w:ascii="Tahoma" w:hAnsi="Tahoma" w:cs="Tahoma"/>
          <w:i/>
          <w:color w:val="5B9BD5"/>
          <w:szCs w:val="22"/>
          <w:lang w:val="el-GR" w:eastAsia="el-GR"/>
        </w:rPr>
      </w:pPr>
      <w:r w:rsidRPr="00603221">
        <w:rPr>
          <w:rFonts w:ascii="Tahoma" w:hAnsi="Tahoma" w:cs="Tahoma"/>
          <w:szCs w:val="22"/>
          <w:lang w:val="el-GR"/>
        </w:rPr>
        <w:t xml:space="preserve">Για την υπογραφή της σύμβασης </w:t>
      </w:r>
      <w:r w:rsidR="00914F36">
        <w:rPr>
          <w:rFonts w:ascii="Tahoma" w:hAnsi="Tahoma" w:cs="Tahoma"/>
          <w:szCs w:val="22"/>
          <w:lang w:val="el-GR"/>
        </w:rPr>
        <w:t xml:space="preserve">εκάστου τμήματος </w:t>
      </w:r>
      <w:r w:rsidRPr="00603221">
        <w:rPr>
          <w:rFonts w:ascii="Tahoma" w:hAnsi="Tahoma" w:cs="Tahoma"/>
          <w:szCs w:val="22"/>
          <w:lang w:val="el-GR"/>
        </w:rPr>
        <w:t>απαιτείται η παροχή εγγύησης καλής εκτέλεσης, σύμφωνα με το άρθρο 72 παρ. 1 β) του ν. 4412/2016, το ύψος της οποίας ανέρχεται σε ποσοστό 5% επί της αξίας της σύμβασης</w:t>
      </w:r>
      <w:r w:rsidR="00914F36">
        <w:rPr>
          <w:rFonts w:ascii="Tahoma" w:hAnsi="Tahoma" w:cs="Tahoma"/>
          <w:szCs w:val="22"/>
          <w:lang w:val="el-GR"/>
        </w:rPr>
        <w:t xml:space="preserve"> του τμήματος</w:t>
      </w:r>
      <w:r w:rsidRPr="00603221">
        <w:rPr>
          <w:rFonts w:ascii="Tahoma" w:hAnsi="Tahoma" w:cs="Tahoma"/>
          <w:szCs w:val="22"/>
          <w:lang w:val="el-GR"/>
        </w:rPr>
        <w:t>,</w:t>
      </w:r>
      <w:r w:rsidR="00E1337D" w:rsidRPr="00603221">
        <w:rPr>
          <w:rFonts w:ascii="Tahoma" w:hAnsi="Tahoma" w:cs="Tahoma"/>
          <w:szCs w:val="22"/>
          <w:lang w:val="el-GR"/>
        </w:rPr>
        <w:t xml:space="preserve"> </w:t>
      </w:r>
      <w:r w:rsidRPr="00603221">
        <w:rPr>
          <w:rFonts w:ascii="Tahoma" w:hAnsi="Tahoma" w:cs="Tahoma"/>
          <w:szCs w:val="22"/>
          <w:lang w:val="el-GR"/>
        </w:rPr>
        <w:t xml:space="preserve">εκτός ΦΠΑ, </w:t>
      </w:r>
      <w:r w:rsidR="0087631A" w:rsidRPr="00603221">
        <w:rPr>
          <w:rFonts w:ascii="Tahoma" w:hAnsi="Tahoma" w:cs="Tahoma"/>
          <w:szCs w:val="22"/>
          <w:lang w:val="el-GR"/>
        </w:rPr>
        <w:t>με χρόνο ισχύος</w:t>
      </w:r>
      <w:r w:rsidR="0070724F">
        <w:rPr>
          <w:rFonts w:ascii="Tahoma" w:hAnsi="Tahoma" w:cs="Tahoma"/>
          <w:szCs w:val="22"/>
          <w:lang w:val="el-GR"/>
        </w:rPr>
        <w:t xml:space="preserve"> </w:t>
      </w:r>
      <w:r w:rsidR="00962631" w:rsidRPr="003E7D14">
        <w:rPr>
          <w:rFonts w:ascii="Tahoma" w:hAnsi="Tahoma" w:cs="Tahoma"/>
          <w:b/>
          <w:bCs/>
          <w:szCs w:val="22"/>
          <w:lang w:val="el-GR"/>
        </w:rPr>
        <w:t>24</w:t>
      </w:r>
      <w:r w:rsidR="0070724F" w:rsidRPr="003E7D14">
        <w:rPr>
          <w:rFonts w:ascii="Tahoma" w:hAnsi="Tahoma" w:cs="Tahoma"/>
          <w:b/>
          <w:bCs/>
          <w:szCs w:val="22"/>
          <w:lang w:val="el-GR"/>
        </w:rPr>
        <w:t xml:space="preserve"> μήνες</w:t>
      </w:r>
      <w:r w:rsidR="0087631A" w:rsidRPr="00603221">
        <w:rPr>
          <w:rFonts w:ascii="Tahoma" w:hAnsi="Tahoma" w:cs="Tahoma"/>
          <w:szCs w:val="22"/>
          <w:lang w:val="el-GR"/>
        </w:rPr>
        <w:t xml:space="preserve"> </w:t>
      </w:r>
      <w:r w:rsidRPr="00603221">
        <w:rPr>
          <w:rFonts w:ascii="Tahoma" w:hAnsi="Tahoma" w:cs="Tahoma"/>
          <w:szCs w:val="22"/>
          <w:lang w:val="el-GR"/>
        </w:rPr>
        <w:t>και κατατίθεται πριν ή κατά την υπογραφή της σύμβασης</w:t>
      </w:r>
      <w:bookmarkStart w:id="157" w:name="_Hlk494198985"/>
      <w:r w:rsidR="0070724F">
        <w:rPr>
          <w:rFonts w:ascii="Tahoma" w:hAnsi="Tahoma" w:cs="Tahoma"/>
          <w:szCs w:val="22"/>
          <w:lang w:val="el-GR"/>
        </w:rPr>
        <w:t>.</w:t>
      </w:r>
      <w:r w:rsidRPr="00603221">
        <w:rPr>
          <w:rFonts w:ascii="Tahoma" w:hAnsi="Tahoma" w:cs="Tahoma"/>
          <w:i/>
          <w:color w:val="5B9BD5"/>
          <w:szCs w:val="22"/>
          <w:lang w:val="el-GR" w:eastAsia="el-GR"/>
        </w:rPr>
        <w:t xml:space="preserve"> </w:t>
      </w:r>
    </w:p>
    <w:bookmarkEnd w:id="157"/>
    <w:p w14:paraId="4D90C367" w14:textId="3C3DFE74" w:rsidR="008338F0" w:rsidRPr="00603221" w:rsidRDefault="003355E7">
      <w:pPr>
        <w:rPr>
          <w:rFonts w:ascii="Tahoma" w:hAnsi="Tahoma" w:cs="Tahoma"/>
          <w:szCs w:val="22"/>
          <w:lang w:val="el-GR"/>
        </w:rPr>
      </w:pPr>
      <w:r w:rsidRPr="00603221">
        <w:rPr>
          <w:rFonts w:ascii="Tahoma" w:hAnsi="Tahoma" w:cs="Tahoma"/>
          <w:szCs w:val="22"/>
          <w:lang w:val="el-GR"/>
        </w:rPr>
        <w:t xml:space="preserve">Η εγγύηση καλής εκτέλεσης, προκειμένου να γίνει αποδεκτή , πρέπει να περιλαμβάνει κατ' ελάχιστον τα αναφερόμενα στην παράγραφο </w:t>
      </w:r>
      <w:r w:rsidR="00C90A04" w:rsidRPr="00603221">
        <w:rPr>
          <w:rFonts w:ascii="Tahoma" w:hAnsi="Tahoma" w:cs="Tahoma"/>
          <w:szCs w:val="22"/>
          <w:lang w:val="el-GR"/>
        </w:rPr>
        <w:fldChar w:fldCharType="begin"/>
      </w:r>
      <w:r w:rsidR="00C90A04" w:rsidRPr="00603221">
        <w:rPr>
          <w:rFonts w:ascii="Tahoma" w:hAnsi="Tahoma" w:cs="Tahoma"/>
          <w:szCs w:val="22"/>
          <w:lang w:val="el-GR"/>
        </w:rPr>
        <w:instrText xml:space="preserve"> REF _Ref496625091 \r \h </w:instrText>
      </w:r>
      <w:r w:rsidR="00DF02B0" w:rsidRPr="006719D5">
        <w:rPr>
          <w:rFonts w:ascii="Tahoma" w:hAnsi="Tahoma" w:cs="Tahoma"/>
          <w:szCs w:val="22"/>
          <w:lang w:val="el-GR"/>
        </w:rPr>
        <w:instrText xml:space="preserve"> \* MERGEFORMAT </w:instrText>
      </w:r>
      <w:r w:rsidR="00C90A04" w:rsidRPr="00603221">
        <w:rPr>
          <w:rFonts w:ascii="Tahoma" w:hAnsi="Tahoma" w:cs="Tahoma"/>
          <w:szCs w:val="22"/>
          <w:lang w:val="el-GR"/>
        </w:rPr>
      </w:r>
      <w:r w:rsidR="00C90A04"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2.1.5</w:t>
      </w:r>
      <w:r w:rsidR="00C90A04" w:rsidRPr="00603221">
        <w:rPr>
          <w:rFonts w:ascii="Tahoma" w:hAnsi="Tahoma" w:cs="Tahoma"/>
          <w:szCs w:val="22"/>
          <w:lang w:val="el-GR"/>
        </w:rPr>
        <w:fldChar w:fldCharType="end"/>
      </w:r>
      <w:r w:rsidR="00B765DD" w:rsidRPr="00603221">
        <w:rPr>
          <w:rFonts w:ascii="Tahoma" w:hAnsi="Tahoma" w:cs="Tahoma"/>
          <w:szCs w:val="22"/>
          <w:lang w:val="el-GR"/>
        </w:rPr>
        <w:t xml:space="preserve"> της παρούσας. Εφόσον παρέχεται με εγγυητική επιστολή τράπεζας </w:t>
      </w:r>
      <w:r w:rsidR="00F950F6" w:rsidRPr="00603221">
        <w:rPr>
          <w:rFonts w:ascii="Tahoma" w:hAnsi="Tahoma" w:cs="Tahoma"/>
          <w:szCs w:val="22"/>
          <w:lang w:val="el-GR"/>
        </w:rPr>
        <w:t>τ</w:t>
      </w:r>
      <w:r w:rsidRPr="00603221">
        <w:rPr>
          <w:rFonts w:ascii="Tahoma" w:hAnsi="Tahoma" w:cs="Tahoma"/>
          <w:szCs w:val="22"/>
          <w:lang w:val="el-GR"/>
        </w:rPr>
        <w:t>ο περιεχόμενό της</w:t>
      </w:r>
      <w:r w:rsidR="00E1337D" w:rsidRPr="00603221">
        <w:rPr>
          <w:rFonts w:ascii="Tahoma" w:hAnsi="Tahoma" w:cs="Tahoma"/>
          <w:szCs w:val="22"/>
          <w:lang w:val="el-GR"/>
        </w:rPr>
        <w:t xml:space="preserve"> </w:t>
      </w:r>
      <w:r w:rsidR="00B765DD" w:rsidRPr="00603221">
        <w:rPr>
          <w:rFonts w:ascii="Tahoma" w:hAnsi="Tahoma" w:cs="Tahoma"/>
          <w:szCs w:val="22"/>
          <w:lang w:val="el-GR"/>
        </w:rPr>
        <w:t xml:space="preserve">πρέπει να </w:t>
      </w:r>
      <w:r w:rsidRPr="00603221">
        <w:rPr>
          <w:rFonts w:ascii="Tahoma" w:hAnsi="Tahoma" w:cs="Tahoma"/>
          <w:szCs w:val="22"/>
          <w:lang w:val="el-GR"/>
        </w:rPr>
        <w:t xml:space="preserve">είναι σύμφωνο με το </w:t>
      </w:r>
      <w:r w:rsidR="00C90A04" w:rsidRPr="00603221">
        <w:rPr>
          <w:rFonts w:ascii="Tahoma" w:hAnsi="Tahoma" w:cs="Tahoma"/>
          <w:szCs w:val="22"/>
          <w:lang w:val="el-GR"/>
        </w:rPr>
        <w:t xml:space="preserve">αντίστοιχο </w:t>
      </w:r>
      <w:r w:rsidRPr="00603221">
        <w:rPr>
          <w:rFonts w:ascii="Tahoma" w:hAnsi="Tahoma" w:cs="Tahoma"/>
          <w:szCs w:val="22"/>
          <w:lang w:val="el-GR"/>
        </w:rPr>
        <w:t xml:space="preserve">υπόδειγμα που </w:t>
      </w:r>
      <w:r w:rsidRPr="00603221">
        <w:rPr>
          <w:rFonts w:ascii="Tahoma" w:hAnsi="Tahoma" w:cs="Tahoma"/>
          <w:szCs w:val="22"/>
          <w:lang w:val="el-GR"/>
        </w:rPr>
        <w:lastRenderedPageBreak/>
        <w:t xml:space="preserve">περιλαμβάνεται στο </w:t>
      </w:r>
      <w:r w:rsidR="00C90A04" w:rsidRPr="00603221">
        <w:rPr>
          <w:rFonts w:ascii="Tahoma" w:hAnsi="Tahoma" w:cs="Tahoma"/>
          <w:szCs w:val="22"/>
          <w:lang w:val="el-GR"/>
        </w:rPr>
        <w:fldChar w:fldCharType="begin"/>
      </w:r>
      <w:r w:rsidR="00C90A04" w:rsidRPr="00603221">
        <w:rPr>
          <w:rFonts w:ascii="Tahoma" w:hAnsi="Tahoma" w:cs="Tahoma"/>
          <w:szCs w:val="22"/>
          <w:lang w:val="el-GR"/>
        </w:rPr>
        <w:instrText xml:space="preserve"> REF _Ref496625135 \h </w:instrText>
      </w:r>
      <w:r w:rsidR="00DF02B0" w:rsidRPr="006719D5">
        <w:rPr>
          <w:rFonts w:ascii="Tahoma" w:hAnsi="Tahoma" w:cs="Tahoma"/>
          <w:szCs w:val="22"/>
          <w:lang w:val="el-GR"/>
        </w:rPr>
        <w:instrText xml:space="preserve"> \* MERGEFORMAT </w:instrText>
      </w:r>
      <w:r w:rsidR="00C90A04" w:rsidRPr="00603221">
        <w:rPr>
          <w:rFonts w:ascii="Tahoma" w:hAnsi="Tahoma" w:cs="Tahoma"/>
          <w:szCs w:val="22"/>
          <w:lang w:val="el-GR"/>
        </w:rPr>
      </w:r>
      <w:r w:rsidR="00C90A04" w:rsidRPr="00603221">
        <w:rPr>
          <w:rFonts w:ascii="Tahoma" w:hAnsi="Tahoma" w:cs="Tahoma"/>
          <w:szCs w:val="22"/>
          <w:lang w:val="el-GR"/>
        </w:rPr>
        <w:fldChar w:fldCharType="separate"/>
      </w:r>
      <w:r w:rsidR="00CA3E14" w:rsidRPr="00CA3E14">
        <w:rPr>
          <w:rFonts w:ascii="Tahoma" w:hAnsi="Tahoma" w:cs="Tahoma"/>
          <w:szCs w:val="22"/>
          <w:lang w:val="el-GR"/>
        </w:rPr>
        <w:t xml:space="preserve">ΠΑΡΑΡΤΗΜΑ </w:t>
      </w:r>
      <w:r w:rsidR="00CA3E14" w:rsidRPr="00CA3E14">
        <w:rPr>
          <w:rFonts w:ascii="Tahoma" w:hAnsi="Tahoma" w:cs="Tahoma"/>
          <w:szCs w:val="22"/>
        </w:rPr>
        <w:t>VII</w:t>
      </w:r>
      <w:r w:rsidR="00CA3E14" w:rsidRPr="00CA3E14">
        <w:rPr>
          <w:rFonts w:ascii="Tahoma" w:hAnsi="Tahoma" w:cs="Tahoma"/>
          <w:szCs w:val="22"/>
          <w:lang w:val="el-GR"/>
        </w:rPr>
        <w:t xml:space="preserve"> – Υποδείγματα Εγγυητικών Επιστολών</w:t>
      </w:r>
      <w:r w:rsidR="00C90A04" w:rsidRPr="00603221">
        <w:rPr>
          <w:rFonts w:ascii="Tahoma" w:hAnsi="Tahoma" w:cs="Tahoma"/>
          <w:szCs w:val="22"/>
          <w:lang w:val="el-GR"/>
        </w:rPr>
        <w:fldChar w:fldCharType="end"/>
      </w:r>
      <w:r w:rsidRPr="00603221">
        <w:rPr>
          <w:rFonts w:ascii="Tahoma" w:hAnsi="Tahoma" w:cs="Tahoma"/>
          <w:szCs w:val="22"/>
          <w:lang w:val="el-GR"/>
        </w:rPr>
        <w:t xml:space="preserve"> της Διακήρυξης και τα οριζόμενα στο άρθρο 72 του ν. 4412/2016.</w:t>
      </w:r>
    </w:p>
    <w:p w14:paraId="45A53324"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14:paraId="6DA7B50E" w14:textId="055329A9" w:rsidR="008338F0" w:rsidRPr="00603221" w:rsidRDefault="003355E7">
      <w:pPr>
        <w:rPr>
          <w:rFonts w:ascii="Tahoma" w:hAnsi="Tahoma" w:cs="Tahoma"/>
          <w:szCs w:val="22"/>
          <w:lang w:val="el-GR"/>
        </w:rPr>
      </w:pPr>
      <w:r w:rsidRPr="00603221">
        <w:rPr>
          <w:rFonts w:ascii="Tahoma" w:hAnsi="Tahoma" w:cs="Tahoma"/>
          <w:szCs w:val="22"/>
          <w:lang w:val="el-GR"/>
        </w:rPr>
        <w:t xml:space="preserve">Σε περίπτωση τροποποίησης της σύμβασης κατά την παράγραφο </w:t>
      </w:r>
      <w:r w:rsidR="003153CD" w:rsidRPr="00603221">
        <w:rPr>
          <w:rFonts w:ascii="Tahoma" w:hAnsi="Tahoma" w:cs="Tahoma"/>
          <w:szCs w:val="22"/>
          <w:lang w:val="el-GR"/>
        </w:rPr>
        <w:fldChar w:fldCharType="begin"/>
      </w:r>
      <w:r w:rsidR="003153CD" w:rsidRPr="00603221">
        <w:rPr>
          <w:rFonts w:ascii="Tahoma" w:hAnsi="Tahoma" w:cs="Tahoma"/>
          <w:szCs w:val="22"/>
          <w:lang w:val="el-GR"/>
        </w:rPr>
        <w:instrText xml:space="preserve"> REF _Ref496607258 \r \h </w:instrText>
      </w:r>
      <w:r w:rsidR="00DF02B0" w:rsidRPr="006719D5">
        <w:rPr>
          <w:rFonts w:ascii="Tahoma" w:hAnsi="Tahoma" w:cs="Tahoma"/>
          <w:szCs w:val="22"/>
          <w:lang w:val="el-GR"/>
        </w:rPr>
        <w:instrText xml:space="preserve"> \* MERGEFORMAT </w:instrText>
      </w:r>
      <w:r w:rsidR="003153CD" w:rsidRPr="00603221">
        <w:rPr>
          <w:rFonts w:ascii="Tahoma" w:hAnsi="Tahoma" w:cs="Tahoma"/>
          <w:szCs w:val="22"/>
          <w:lang w:val="el-GR"/>
        </w:rPr>
      </w:r>
      <w:r w:rsidR="003153CD"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4.5</w:t>
      </w:r>
      <w:r w:rsidR="003153CD" w:rsidRPr="00603221">
        <w:rPr>
          <w:rFonts w:ascii="Tahoma" w:hAnsi="Tahoma" w:cs="Tahoma"/>
          <w:szCs w:val="22"/>
          <w:lang w:val="el-GR"/>
        </w:rPr>
        <w:fldChar w:fldCharType="end"/>
      </w:r>
      <w:r w:rsidRPr="00603221">
        <w:rPr>
          <w:rFonts w:ascii="Tahoma" w:hAnsi="Tahoma" w:cs="Tahoma"/>
          <w:szCs w:val="22"/>
          <w:lang w:val="el-GR"/>
        </w:rPr>
        <w:t xml:space="preserve">,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55D9D724"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Η εγγύηση καλής εκτέλεσης καταπίπτει σε περίπτωση παράβασης των όρων της σύμβασης, όπως αυτή ειδικότερα ορίζει. </w:t>
      </w:r>
    </w:p>
    <w:p w14:paraId="211F6010" w14:textId="13C4C7B1" w:rsidR="008338F0" w:rsidRPr="00603221" w:rsidRDefault="003355E7" w:rsidP="0087631A">
      <w:pPr>
        <w:rPr>
          <w:rFonts w:ascii="Tahoma" w:hAnsi="Tahoma" w:cs="Tahoma"/>
          <w:szCs w:val="22"/>
          <w:lang w:val="el-GR"/>
        </w:rPr>
      </w:pPr>
      <w:r w:rsidRPr="00603221">
        <w:rPr>
          <w:rFonts w:ascii="Tahoma" w:hAnsi="Tahoma" w:cs="Tahoma"/>
          <w:szCs w:val="22"/>
          <w:lang w:val="el-GR"/>
        </w:rPr>
        <w:lastRenderedPageBreak/>
        <w:t>Στην περίπτωση χορήγησης προκαταβολής, μεγαλύτερου ύψους από αυτό που καλύπτεται με την εγγύηση καλής εκτέλεσης προσκομίζεται από τον ανάδοχο εγγύηση προκαταβολής</w:t>
      </w:r>
      <w:r w:rsidR="0087631A" w:rsidRPr="00603221">
        <w:rPr>
          <w:rFonts w:ascii="Tahoma" w:hAnsi="Tahoma" w:cs="Tahoma"/>
          <w:szCs w:val="22"/>
          <w:lang w:val="el-GR"/>
        </w:rPr>
        <w:t xml:space="preserve"> </w:t>
      </w:r>
      <w:r w:rsidR="00914F36">
        <w:rPr>
          <w:rFonts w:ascii="Tahoma" w:hAnsi="Tahoma" w:cs="Tahoma"/>
          <w:szCs w:val="22"/>
          <w:lang w:val="el-GR"/>
        </w:rPr>
        <w:t xml:space="preserve">για κάθε τμήμα </w:t>
      </w:r>
      <w:r w:rsidR="0087631A" w:rsidRPr="00603221">
        <w:rPr>
          <w:rFonts w:ascii="Tahoma" w:hAnsi="Tahoma" w:cs="Tahoma"/>
          <w:szCs w:val="22"/>
          <w:lang w:val="el-GR"/>
        </w:rPr>
        <w:t xml:space="preserve">με χρόνο ισχύος </w:t>
      </w:r>
      <w:r w:rsidR="00962631" w:rsidRPr="003E7D14">
        <w:rPr>
          <w:rFonts w:ascii="Tahoma" w:hAnsi="Tahoma" w:cs="Tahoma"/>
          <w:b/>
          <w:bCs/>
          <w:szCs w:val="22"/>
          <w:lang w:val="el-GR"/>
        </w:rPr>
        <w:t>24</w:t>
      </w:r>
      <w:r w:rsidR="0070724F" w:rsidRPr="003E7D14">
        <w:rPr>
          <w:rFonts w:ascii="Tahoma" w:hAnsi="Tahoma" w:cs="Tahoma"/>
          <w:b/>
          <w:bCs/>
          <w:szCs w:val="22"/>
          <w:lang w:val="el-GR"/>
        </w:rPr>
        <w:t xml:space="preserve"> μήνες</w:t>
      </w:r>
      <w:r w:rsidR="0087631A" w:rsidRPr="00603221" w:rsidDel="00B53297">
        <w:rPr>
          <w:rFonts w:ascii="Tahoma" w:hAnsi="Tahoma" w:cs="Tahoma"/>
          <w:i/>
          <w:iCs/>
          <w:color w:val="5B9BD5"/>
          <w:spacing w:val="5"/>
          <w:szCs w:val="22"/>
          <w:lang w:val="el-GR"/>
        </w:rPr>
        <w:t xml:space="preserve"> </w:t>
      </w:r>
      <w:r w:rsidRPr="00603221">
        <w:rPr>
          <w:rFonts w:ascii="Tahoma" w:hAnsi="Tahoma" w:cs="Tahoma"/>
          <w:szCs w:val="22"/>
          <w:lang w:val="el-GR"/>
        </w:rPr>
        <w:t xml:space="preserve">σύμφωνα με το </w:t>
      </w:r>
      <w:r w:rsidR="00C90A04" w:rsidRPr="00603221">
        <w:rPr>
          <w:rFonts w:ascii="Tahoma" w:hAnsi="Tahoma" w:cs="Tahoma"/>
          <w:szCs w:val="22"/>
          <w:lang w:val="el-GR"/>
        </w:rPr>
        <w:t xml:space="preserve">αντίστοιχο </w:t>
      </w:r>
      <w:r w:rsidRPr="00603221">
        <w:rPr>
          <w:rFonts w:ascii="Tahoma" w:hAnsi="Tahoma" w:cs="Tahoma"/>
          <w:szCs w:val="22"/>
          <w:lang w:val="el-GR"/>
        </w:rPr>
        <w:t>υπόδειγμα που περιλαμβάνεται στο</w:t>
      </w:r>
      <w:r w:rsidR="00E1337D" w:rsidRPr="00603221">
        <w:rPr>
          <w:rFonts w:ascii="Tahoma" w:hAnsi="Tahoma" w:cs="Tahoma"/>
          <w:szCs w:val="22"/>
          <w:lang w:val="el-GR"/>
        </w:rPr>
        <w:t xml:space="preserve"> </w:t>
      </w:r>
      <w:r w:rsidR="00AE32CA" w:rsidRPr="00603221">
        <w:rPr>
          <w:rFonts w:ascii="Tahoma" w:hAnsi="Tahoma" w:cs="Tahoma"/>
          <w:szCs w:val="22"/>
          <w:lang w:val="el-GR"/>
        </w:rPr>
        <w:fldChar w:fldCharType="begin"/>
      </w:r>
      <w:r w:rsidR="00AE32CA" w:rsidRPr="00603221">
        <w:rPr>
          <w:rFonts w:ascii="Tahoma" w:hAnsi="Tahoma" w:cs="Tahoma"/>
          <w:szCs w:val="22"/>
          <w:lang w:val="el-GR"/>
        </w:rPr>
        <w:instrText xml:space="preserve"> REF _Ref496623895 \h </w:instrText>
      </w:r>
      <w:r w:rsidR="00DF02B0" w:rsidRPr="006719D5">
        <w:rPr>
          <w:rFonts w:ascii="Tahoma" w:hAnsi="Tahoma" w:cs="Tahoma"/>
          <w:szCs w:val="22"/>
          <w:lang w:val="el-GR"/>
        </w:rPr>
        <w:instrText xml:space="preserve"> \* MERGEFORMAT </w:instrText>
      </w:r>
      <w:r w:rsidR="00AE32CA" w:rsidRPr="00603221">
        <w:rPr>
          <w:rFonts w:ascii="Tahoma" w:hAnsi="Tahoma" w:cs="Tahoma"/>
          <w:szCs w:val="22"/>
          <w:lang w:val="el-GR"/>
        </w:rPr>
      </w:r>
      <w:r w:rsidR="00AE32CA" w:rsidRPr="00603221">
        <w:rPr>
          <w:rFonts w:ascii="Tahoma" w:hAnsi="Tahoma" w:cs="Tahoma"/>
          <w:szCs w:val="22"/>
          <w:lang w:val="el-GR"/>
        </w:rPr>
        <w:fldChar w:fldCharType="separate"/>
      </w:r>
      <w:r w:rsidR="00CA3E14" w:rsidRPr="00CA3E14">
        <w:rPr>
          <w:rFonts w:ascii="Tahoma" w:hAnsi="Tahoma" w:cs="Tahoma"/>
          <w:szCs w:val="22"/>
          <w:lang w:val="el-GR"/>
        </w:rPr>
        <w:t xml:space="preserve">ΠΑΡΑΡΤΗΜΑ </w:t>
      </w:r>
      <w:r w:rsidR="00CA3E14" w:rsidRPr="00CA3E14">
        <w:rPr>
          <w:rFonts w:ascii="Tahoma" w:hAnsi="Tahoma" w:cs="Tahoma"/>
          <w:szCs w:val="22"/>
        </w:rPr>
        <w:t>VII</w:t>
      </w:r>
      <w:r w:rsidR="00CA3E14" w:rsidRPr="00CA3E14">
        <w:rPr>
          <w:rFonts w:ascii="Tahoma" w:hAnsi="Tahoma" w:cs="Tahoma"/>
          <w:szCs w:val="22"/>
          <w:lang w:val="el-GR"/>
        </w:rPr>
        <w:t xml:space="preserve"> – Υποδείγματα Εγγυητικών Επιστολών</w:t>
      </w:r>
      <w:r w:rsidR="00AE32CA" w:rsidRPr="00603221">
        <w:rPr>
          <w:rFonts w:ascii="Tahoma" w:hAnsi="Tahoma" w:cs="Tahoma"/>
          <w:szCs w:val="22"/>
          <w:lang w:val="el-GR"/>
        </w:rPr>
        <w:fldChar w:fldCharType="end"/>
      </w:r>
      <w:r w:rsidR="00AE32CA" w:rsidRPr="00603221">
        <w:rPr>
          <w:rFonts w:ascii="Tahoma" w:hAnsi="Tahoma" w:cs="Tahoma"/>
          <w:szCs w:val="22"/>
          <w:lang w:val="el-GR"/>
        </w:rPr>
        <w:t xml:space="preserve"> </w:t>
      </w:r>
      <w:r w:rsidRPr="00603221">
        <w:rPr>
          <w:rFonts w:ascii="Tahoma" w:hAnsi="Tahoma" w:cs="Tahoma"/>
          <w:szCs w:val="22"/>
          <w:lang w:val="el-GR"/>
        </w:rPr>
        <w:t>της Διακήρυξης,</w:t>
      </w:r>
      <w:r w:rsidR="00E1337D" w:rsidRPr="00603221">
        <w:rPr>
          <w:rFonts w:ascii="Tahoma" w:hAnsi="Tahoma" w:cs="Tahoma"/>
          <w:szCs w:val="22"/>
          <w:lang w:val="el-GR"/>
        </w:rPr>
        <w:t xml:space="preserve"> </w:t>
      </w:r>
      <w:r w:rsidRPr="00603221">
        <w:rPr>
          <w:rFonts w:ascii="Tahoma" w:hAnsi="Tahoma" w:cs="Tahoma"/>
          <w:szCs w:val="22"/>
          <w:lang w:val="el-GR"/>
        </w:rPr>
        <w:t xml:space="preserve">που θα καλύπτει τη διαφορά μεταξύ του ποσού της εγγύησης καλής εκτέλεσης και του ποσού της καταβαλλομένης προκαταβολής. Η προκαταβολή και η εγγύηση προκαταβολής μπορούν να χορηγούνται τμηματικά, σύμφωνα με την παράγραφο </w:t>
      </w:r>
      <w:r w:rsidR="003153CD" w:rsidRPr="00603221">
        <w:rPr>
          <w:rFonts w:ascii="Tahoma" w:hAnsi="Tahoma" w:cs="Tahoma"/>
          <w:szCs w:val="22"/>
          <w:lang w:val="el-GR"/>
        </w:rPr>
        <w:fldChar w:fldCharType="begin"/>
      </w:r>
      <w:r w:rsidR="003153CD" w:rsidRPr="00603221">
        <w:rPr>
          <w:rFonts w:ascii="Tahoma" w:hAnsi="Tahoma" w:cs="Tahoma"/>
          <w:szCs w:val="22"/>
          <w:lang w:val="el-GR"/>
        </w:rPr>
        <w:instrText xml:space="preserve"> REF _Ref496607306 \r \h </w:instrText>
      </w:r>
      <w:r w:rsidR="00DF02B0" w:rsidRPr="006719D5">
        <w:rPr>
          <w:rFonts w:ascii="Tahoma" w:hAnsi="Tahoma" w:cs="Tahoma"/>
          <w:szCs w:val="22"/>
          <w:lang w:val="el-GR"/>
        </w:rPr>
        <w:instrText xml:space="preserve"> \* MERGEFORMAT </w:instrText>
      </w:r>
      <w:r w:rsidR="003153CD" w:rsidRPr="00603221">
        <w:rPr>
          <w:rFonts w:ascii="Tahoma" w:hAnsi="Tahoma" w:cs="Tahoma"/>
          <w:szCs w:val="22"/>
          <w:lang w:val="el-GR"/>
        </w:rPr>
      </w:r>
      <w:r w:rsidR="003153CD"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5.1</w:t>
      </w:r>
      <w:r w:rsidR="003153CD" w:rsidRPr="00603221">
        <w:rPr>
          <w:rFonts w:ascii="Tahoma" w:hAnsi="Tahoma" w:cs="Tahoma"/>
          <w:szCs w:val="22"/>
          <w:lang w:val="el-GR"/>
        </w:rPr>
        <w:fldChar w:fldCharType="end"/>
      </w:r>
      <w:r w:rsidRPr="00603221">
        <w:rPr>
          <w:rFonts w:ascii="Tahoma" w:hAnsi="Tahoma" w:cs="Tahoma"/>
          <w:szCs w:val="22"/>
          <w:lang w:val="el-GR"/>
        </w:rPr>
        <w:t xml:space="preserve"> της παρούσας (τρόπος πληρωμής).</w:t>
      </w:r>
    </w:p>
    <w:p w14:paraId="4BB51370" w14:textId="29E28BAA" w:rsidR="008338F0" w:rsidRPr="00603221" w:rsidRDefault="00507B89" w:rsidP="009C3C60">
      <w:pPr>
        <w:suppressAutoHyphens w:val="0"/>
        <w:spacing w:line="276" w:lineRule="auto"/>
        <w:rPr>
          <w:rFonts w:ascii="Tahoma" w:hAnsi="Tahoma" w:cs="Tahoma"/>
          <w:szCs w:val="22"/>
          <w:lang w:val="el-GR"/>
        </w:rPr>
      </w:pPr>
      <w:r w:rsidRPr="00987177">
        <w:rPr>
          <w:rFonts w:ascii="Tahoma" w:hAnsi="Tahoma" w:cs="Tahoma"/>
          <w:szCs w:val="22"/>
          <w:lang w:val="el-GR"/>
        </w:rPr>
        <w:t xml:space="preserve">Η εγγύηση καλής εκτέλεσης και η εγγύηση προκαταβολής επιστρέφονται στο σύνολό τους μετά την οριστική ποσοτική και ποιοτική παραλαβή του Έργου. Στην περίπτωση άσκησης του δικαιώματος προαίρεσης και εφόσον έχει παραληφθεί οριστικά το αντικείμενο της αρχικής σύμβασης η Εταιρεία </w:t>
      </w:r>
      <w:r w:rsidRPr="00987177">
        <w:rPr>
          <w:rFonts w:ascii="Tahoma" w:hAnsi="Tahoma" w:cs="Tahoma"/>
          <w:szCs w:val="22"/>
          <w:lang w:val="el-GR"/>
        </w:rPr>
        <w:lastRenderedPageBreak/>
        <w:t>δύναται να επιστρέψει στον Ανάδοχο την αρχική εγγύηση καλής εκτέλεσης.</w:t>
      </w:r>
      <w:r w:rsidRPr="00987177">
        <w:rPr>
          <w:rFonts w:cs="Tahoma"/>
          <w:szCs w:val="22"/>
          <w:lang w:val="el-GR"/>
        </w:rPr>
        <w:t xml:space="preserve"> </w:t>
      </w:r>
      <w:r w:rsidRPr="00987177">
        <w:rPr>
          <w:rFonts w:ascii="Tahoma" w:hAnsi="Tahoma" w:cs="Tahoma"/>
          <w:szCs w:val="22"/>
          <w:lang w:val="el-GR"/>
        </w:rPr>
        <w:t>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r w:rsidR="003355E7" w:rsidRPr="00603221">
        <w:rPr>
          <w:rFonts w:ascii="Tahoma" w:hAnsi="Tahoma" w:cs="Tahoma"/>
          <w:szCs w:val="22"/>
          <w:lang w:val="el-GR"/>
        </w:rPr>
        <w:t xml:space="preserve"> </w:t>
      </w:r>
    </w:p>
    <w:p w14:paraId="686016C8" w14:textId="77777777"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tab/>
      </w:r>
      <w:bookmarkStart w:id="158" w:name="_Toc56418713"/>
      <w:r w:rsidRPr="00603221">
        <w:rPr>
          <w:rFonts w:ascii="Tahoma" w:hAnsi="Tahoma" w:cs="Tahoma"/>
          <w:sz w:val="22"/>
          <w:lang w:val="el-GR"/>
        </w:rPr>
        <w:t>Συμβατικό πλαίσιο – Εφαρμοστέα νομοθεσία</w:t>
      </w:r>
      <w:bookmarkEnd w:id="158"/>
    </w:p>
    <w:p w14:paraId="4956E361"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55DC938" w14:textId="77777777"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tab/>
      </w:r>
      <w:bookmarkStart w:id="159" w:name="_Toc56418714"/>
      <w:r w:rsidRPr="00603221">
        <w:rPr>
          <w:rFonts w:ascii="Tahoma" w:hAnsi="Tahoma" w:cs="Tahoma"/>
          <w:sz w:val="22"/>
          <w:lang w:val="el-GR"/>
        </w:rPr>
        <w:t>Όροι εκτέλεσης της σύμβασης</w:t>
      </w:r>
      <w:bookmarkEnd w:id="159"/>
    </w:p>
    <w:p w14:paraId="19FD400A"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w:t>
      </w:r>
      <w:r w:rsidRPr="00603221">
        <w:rPr>
          <w:rFonts w:ascii="Tahoma" w:hAnsi="Tahoma" w:cs="Tahoma"/>
          <w:szCs w:val="22"/>
          <w:lang w:val="el-GR"/>
        </w:rPr>
        <w:lastRenderedPageBreak/>
        <w:t xml:space="preserve">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38E792E" w14:textId="77777777" w:rsidR="008338F0" w:rsidRPr="00603221" w:rsidRDefault="003355E7">
      <w:pPr>
        <w:rPr>
          <w:rFonts w:ascii="Tahoma" w:hAnsi="Tahoma" w:cs="Tahoma"/>
          <w:szCs w:val="22"/>
          <w:lang w:val="el-GR"/>
        </w:rPr>
      </w:pPr>
      <w:r w:rsidRPr="00603221">
        <w:rPr>
          <w:rFonts w:ascii="Tahoma" w:hAnsi="Tahoma"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254B173" w14:textId="77777777" w:rsidR="00D4164C" w:rsidRPr="00603221" w:rsidRDefault="00D4164C" w:rsidP="00603221">
      <w:pPr>
        <w:suppressAutoHyphens w:val="0"/>
        <w:rPr>
          <w:rFonts w:ascii="Tahoma" w:hAnsi="Tahoma" w:cs="Tahoma"/>
          <w:szCs w:val="22"/>
          <w:lang w:val="el-GR"/>
        </w:rPr>
      </w:pPr>
      <w:r w:rsidRPr="00603221">
        <w:rPr>
          <w:rFonts w:ascii="Tahoma" w:hAnsi="Tahoma" w:cs="Tahoma"/>
          <w:szCs w:val="22"/>
          <w:lang w:val="el-GR"/>
        </w:rPr>
        <w:t xml:space="preserve">Κατά την εκτέλεση της σύμβασης ο Ανάδοχος </w:t>
      </w:r>
      <w:r w:rsidR="00933266" w:rsidRPr="00603221">
        <w:rPr>
          <w:rFonts w:ascii="Tahoma" w:hAnsi="Tahoma" w:cs="Tahoma"/>
          <w:szCs w:val="22"/>
          <w:lang w:val="el-GR"/>
        </w:rPr>
        <w:t>θα πρέπει</w:t>
      </w:r>
      <w:r w:rsidR="00E1337D" w:rsidRPr="00603221">
        <w:rPr>
          <w:rFonts w:ascii="Tahoma" w:hAnsi="Tahoma" w:cs="Tahoma"/>
          <w:szCs w:val="22"/>
          <w:lang w:val="el-GR"/>
        </w:rPr>
        <w:t xml:space="preserve"> </w:t>
      </w:r>
      <w:r w:rsidRPr="00603221">
        <w:rPr>
          <w:rFonts w:ascii="Tahoma" w:hAnsi="Tahoma" w:cs="Tahoma"/>
          <w:szCs w:val="22"/>
          <w:lang w:val="el-GR"/>
        </w:rPr>
        <w:t>να τηρεί τις υποχρεώσεις</w:t>
      </w:r>
      <w:r w:rsidR="00933266" w:rsidRPr="00603221">
        <w:rPr>
          <w:rFonts w:ascii="Tahoma" w:hAnsi="Tahoma" w:cs="Tahoma"/>
          <w:szCs w:val="22"/>
          <w:lang w:val="el-GR"/>
        </w:rPr>
        <w:t xml:space="preserve"> του που προκύπτουν</w:t>
      </w:r>
      <w:r w:rsidR="00E1337D" w:rsidRPr="00603221">
        <w:rPr>
          <w:rFonts w:ascii="Tahoma" w:hAnsi="Tahoma" w:cs="Tahoma"/>
          <w:szCs w:val="22"/>
          <w:lang w:val="el-GR"/>
        </w:rPr>
        <w:t xml:space="preserve"> </w:t>
      </w:r>
      <w:r w:rsidR="00933266" w:rsidRPr="00603221">
        <w:rPr>
          <w:rFonts w:ascii="Tahoma" w:hAnsi="Tahoma" w:cs="Tahoma"/>
          <w:szCs w:val="22"/>
          <w:lang w:val="el-GR"/>
        </w:rPr>
        <w:t xml:space="preserve">από τον </w:t>
      </w:r>
      <w:r w:rsidRPr="00603221">
        <w:rPr>
          <w:rFonts w:ascii="Tahoma" w:hAnsi="Tahoma" w:cs="Tahoma"/>
          <w:szCs w:val="22"/>
          <w:lang w:val="el-GR"/>
        </w:rPr>
        <w:t>επικοινωνιακό οδηγό ΕΣΠΑ 2014 -20</w:t>
      </w:r>
      <w:r w:rsidR="00E1337D" w:rsidRPr="00603221">
        <w:rPr>
          <w:rFonts w:ascii="Tahoma" w:hAnsi="Tahoma" w:cs="Tahoma"/>
          <w:szCs w:val="22"/>
          <w:lang w:val="el-GR"/>
        </w:rPr>
        <w:t xml:space="preserve"> </w:t>
      </w:r>
      <w:r w:rsidR="00933266" w:rsidRPr="00603221">
        <w:rPr>
          <w:rFonts w:ascii="Tahoma" w:hAnsi="Tahoma" w:cs="Tahoma"/>
          <w:szCs w:val="22"/>
          <w:lang w:val="el-GR"/>
        </w:rPr>
        <w:t xml:space="preserve">(ενδεικτικά αναφέρονται: </w:t>
      </w:r>
      <w:r w:rsidR="00933266" w:rsidRPr="00603221">
        <w:rPr>
          <w:rFonts w:ascii="Tahoma" w:hAnsi="Tahoma" w:cs="Tahoma"/>
          <w:b/>
          <w:szCs w:val="22"/>
          <w:lang w:val="el-GR"/>
        </w:rPr>
        <w:t>σήμανση</w:t>
      </w:r>
      <w:r w:rsidR="00933266" w:rsidRPr="00603221">
        <w:rPr>
          <w:rFonts w:ascii="Tahoma" w:hAnsi="Tahoma" w:cs="Tahoma"/>
          <w:szCs w:val="22"/>
          <w:lang w:val="el-GR"/>
        </w:rPr>
        <w:t xml:space="preserve"> χώρων υλοποίησης Υποέργων/ πα</w:t>
      </w:r>
      <w:r w:rsidR="00933266" w:rsidRPr="00603221">
        <w:rPr>
          <w:rFonts w:ascii="Tahoma" w:hAnsi="Tahoma" w:cs="Tahoma"/>
          <w:szCs w:val="22"/>
          <w:lang w:val="el-GR"/>
        </w:rPr>
        <w:lastRenderedPageBreak/>
        <w:t>ραδοτέων/ εκπαιδευτικού υλικού/ χώρων εκπαίδευσης/ εξοπλισμού/ λογισμικού/ εφαρμογών/ ιστοσελίδων)</w:t>
      </w:r>
      <w:r w:rsidR="00E1337D" w:rsidRPr="00603221">
        <w:rPr>
          <w:rFonts w:ascii="Tahoma" w:hAnsi="Tahoma" w:cs="Tahoma"/>
          <w:szCs w:val="22"/>
          <w:lang w:val="el-GR"/>
        </w:rPr>
        <w:t xml:space="preserve"> </w:t>
      </w:r>
      <w:r w:rsidRPr="00603221">
        <w:rPr>
          <w:rFonts w:ascii="Tahoma" w:hAnsi="Tahoma" w:cs="Tahoma"/>
          <w:szCs w:val="22"/>
          <w:lang w:val="el-GR"/>
        </w:rPr>
        <w:t>(βλ.</w:t>
      </w:r>
      <w:r w:rsidR="00E1337D" w:rsidRPr="00603221">
        <w:rPr>
          <w:rFonts w:ascii="Tahoma" w:hAnsi="Tahoma" w:cs="Tahoma"/>
          <w:szCs w:val="22"/>
          <w:lang w:val="el-GR"/>
        </w:rPr>
        <w:t xml:space="preserve"> </w:t>
      </w:r>
      <w:hyperlink r:id="rId22" w:history="1">
        <w:r w:rsidR="00933266" w:rsidRPr="00603221">
          <w:rPr>
            <w:rStyle w:val="-"/>
            <w:rFonts w:ascii="Tahoma" w:hAnsi="Tahoma" w:cs="Tahoma"/>
            <w:szCs w:val="22"/>
            <w:lang w:val="el-GR"/>
          </w:rPr>
          <w:t>https://www.espa.gr/el/Pages/elibraryFS.aspx?item=2087</w:t>
        </w:r>
      </w:hyperlink>
      <w:r w:rsidRPr="00603221">
        <w:rPr>
          <w:rFonts w:ascii="Tahoma" w:hAnsi="Tahoma" w:cs="Tahoma"/>
          <w:szCs w:val="22"/>
          <w:lang w:val="el-GR"/>
        </w:rPr>
        <w:t>)</w:t>
      </w:r>
    </w:p>
    <w:p w14:paraId="2628415A" w14:textId="77777777" w:rsidR="00D4164C" w:rsidRPr="00603221" w:rsidRDefault="00D4164C" w:rsidP="00114833">
      <w:pPr>
        <w:rPr>
          <w:rFonts w:ascii="Tahoma" w:hAnsi="Tahoma" w:cs="Tahoma"/>
          <w:szCs w:val="22"/>
          <w:lang w:val="el-GR"/>
        </w:rPr>
      </w:pPr>
    </w:p>
    <w:p w14:paraId="041AF97A" w14:textId="43138070" w:rsidR="00523EEE" w:rsidRPr="00603221" w:rsidRDefault="0070724F" w:rsidP="00523EEE">
      <w:pPr>
        <w:rPr>
          <w:rFonts w:ascii="Tahoma" w:hAnsi="Tahoma" w:cs="Tahoma"/>
          <w:szCs w:val="22"/>
          <w:lang w:val="el-GR"/>
        </w:rPr>
      </w:pPr>
      <w:r>
        <w:rPr>
          <w:rFonts w:ascii="Tahoma" w:hAnsi="Tahoma" w:cs="Tahoma"/>
          <w:szCs w:val="22"/>
          <w:lang w:val="el-GR"/>
        </w:rPr>
        <w:t>Κ</w:t>
      </w:r>
      <w:r w:rsidR="00C15414" w:rsidRPr="00603221">
        <w:rPr>
          <w:rFonts w:ascii="Tahoma" w:hAnsi="Tahoma" w:cs="Tahoma"/>
          <w:szCs w:val="22"/>
          <w:lang w:val="el-GR"/>
        </w:rPr>
        <w:t>ατά την εκτέλεση της σύμβασης ο</w:t>
      </w:r>
      <w:r w:rsidR="00523EEE" w:rsidRPr="00603221">
        <w:rPr>
          <w:rFonts w:ascii="Tahoma" w:hAnsi="Tahoma" w:cs="Tahoma"/>
          <w:szCs w:val="22"/>
          <w:lang w:val="el-GR"/>
        </w:rPr>
        <w:t xml:space="preserve"> </w:t>
      </w:r>
      <w:r w:rsidR="004B7E25" w:rsidRPr="00603221">
        <w:rPr>
          <w:rFonts w:ascii="Tahoma" w:hAnsi="Tahoma" w:cs="Tahoma"/>
          <w:szCs w:val="22"/>
          <w:lang w:val="el-GR"/>
        </w:rPr>
        <w:t>α</w:t>
      </w:r>
      <w:r w:rsidR="00523EEE" w:rsidRPr="00603221">
        <w:rPr>
          <w:rFonts w:ascii="Tahoma" w:hAnsi="Tahoma" w:cs="Tahoma"/>
          <w:szCs w:val="22"/>
          <w:lang w:val="el-GR"/>
        </w:rPr>
        <w:t>νάδοχος δε δικαιούται να εκχωρεί τ</w:t>
      </w:r>
      <w:r w:rsidR="00993706" w:rsidRPr="00603221">
        <w:rPr>
          <w:rFonts w:ascii="Tahoma" w:hAnsi="Tahoma" w:cs="Tahoma"/>
          <w:szCs w:val="22"/>
          <w:lang w:val="el-GR"/>
        </w:rPr>
        <w:t xml:space="preserve">ο συμβατικό τίμημα σε </w:t>
      </w:r>
      <w:r w:rsidR="00523EEE" w:rsidRPr="00603221">
        <w:rPr>
          <w:rFonts w:ascii="Tahoma" w:hAnsi="Tahoma" w:cs="Tahoma"/>
          <w:szCs w:val="22"/>
          <w:lang w:val="el-GR"/>
        </w:rPr>
        <w:t xml:space="preserve">οποιοδήποτε τρίτο, </w:t>
      </w:r>
      <w:r w:rsidR="00993706" w:rsidRPr="00603221">
        <w:rPr>
          <w:rFonts w:ascii="Tahoma" w:hAnsi="Tahoma" w:cs="Tahoma"/>
          <w:szCs w:val="22"/>
          <w:lang w:val="el-GR"/>
        </w:rPr>
        <w:t>χωρίς την έγγραφη έγκριση της Α</w:t>
      </w:r>
      <w:r w:rsidR="00C15414" w:rsidRPr="00603221">
        <w:rPr>
          <w:rFonts w:ascii="Tahoma" w:hAnsi="Tahoma" w:cs="Tahoma"/>
          <w:szCs w:val="22"/>
          <w:lang w:val="el-GR"/>
        </w:rPr>
        <w:t>ναθέτουσας Αρχής</w:t>
      </w:r>
      <w:r w:rsidR="00993706" w:rsidRPr="00603221">
        <w:rPr>
          <w:rFonts w:ascii="Tahoma" w:hAnsi="Tahoma" w:cs="Tahoma"/>
          <w:szCs w:val="22"/>
          <w:lang w:val="el-GR"/>
        </w:rPr>
        <w:t>.</w:t>
      </w:r>
      <w:r w:rsidR="00523EEE" w:rsidRPr="00603221">
        <w:rPr>
          <w:rFonts w:ascii="Tahoma" w:hAnsi="Tahoma" w:cs="Tahoma"/>
          <w:szCs w:val="22"/>
          <w:lang w:val="el-GR"/>
        </w:rPr>
        <w:t xml:space="preserve"> Εάν το συμβατικό τίμημα εκχωρηθεί εν όλω ή εν μέρει σε Τράπεζα, κατά τα ως άνω</w:t>
      </w:r>
      <w:r w:rsidR="00C15414" w:rsidRPr="00603221">
        <w:rPr>
          <w:rFonts w:ascii="Tahoma" w:hAnsi="Tahoma" w:cs="Tahoma"/>
          <w:szCs w:val="22"/>
          <w:lang w:val="el-GR"/>
        </w:rPr>
        <w:t xml:space="preserve"> αναφερόμενα</w:t>
      </w:r>
      <w:r w:rsidR="00523EEE" w:rsidRPr="00603221">
        <w:rPr>
          <w:rFonts w:ascii="Tahoma" w:hAnsi="Tahoma" w:cs="Tahoma"/>
          <w:szCs w:val="22"/>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rFonts w:ascii="Tahoma" w:hAnsi="Tahoma" w:cs="Tahoma"/>
          <w:szCs w:val="22"/>
          <w:lang w:val="el-GR"/>
        </w:rPr>
        <w:t xml:space="preserve"> </w:t>
      </w:r>
      <w:r w:rsidR="00523EEE" w:rsidRPr="00603221">
        <w:rPr>
          <w:rFonts w:ascii="Tahoma" w:hAnsi="Tahoma" w:cs="Tahoma"/>
          <w:szCs w:val="22"/>
          <w:lang w:val="el-GR"/>
        </w:rPr>
        <w:t>δεν έχει καμία ευθύνη έναντι της εκδοχέως Τράπεζας.</w:t>
      </w:r>
    </w:p>
    <w:p w14:paraId="19E17EBC" w14:textId="77777777" w:rsidR="001B56F1" w:rsidRPr="00603221" w:rsidRDefault="004B7E25" w:rsidP="001B56F1">
      <w:pPr>
        <w:suppressAutoHyphens w:val="0"/>
        <w:spacing w:after="200" w:line="276" w:lineRule="auto"/>
        <w:rPr>
          <w:rFonts w:ascii="Tahoma" w:hAnsi="Tahoma" w:cs="Tahoma"/>
          <w:szCs w:val="22"/>
          <w:lang w:val="el-GR"/>
        </w:rPr>
      </w:pPr>
      <w:r w:rsidRPr="00603221">
        <w:rPr>
          <w:rFonts w:ascii="Tahoma" w:hAnsi="Tahoma" w:cs="Tahoma"/>
          <w:szCs w:val="22"/>
          <w:lang w:val="el-GR"/>
        </w:rPr>
        <w:lastRenderedPageBreak/>
        <w:t>Κατά την εκτέλεση της σύμβασης</w:t>
      </w:r>
      <w:r w:rsidR="001B56F1" w:rsidRPr="00603221">
        <w:rPr>
          <w:rFonts w:ascii="Tahoma" w:hAnsi="Tahoma" w:cs="Tahoma"/>
          <w:szCs w:val="22"/>
          <w:lang w:val="el-GR"/>
        </w:rPr>
        <w:t xml:space="preserve"> </w:t>
      </w:r>
      <w:r w:rsidRPr="00603221">
        <w:rPr>
          <w:rFonts w:ascii="Tahoma" w:hAnsi="Tahoma" w:cs="Tahoma"/>
          <w:szCs w:val="22"/>
          <w:lang w:val="el-GR"/>
        </w:rPr>
        <w:t>ο</w:t>
      </w:r>
      <w:r w:rsidR="001B56F1" w:rsidRPr="00603221">
        <w:rPr>
          <w:rFonts w:ascii="Tahoma" w:hAnsi="Tahoma" w:cs="Tahoma"/>
          <w:szCs w:val="22"/>
          <w:lang w:val="el-GR"/>
        </w:rPr>
        <w:t xml:space="preserve"> </w:t>
      </w:r>
      <w:r w:rsidRPr="00603221">
        <w:rPr>
          <w:rFonts w:ascii="Tahoma" w:hAnsi="Tahoma" w:cs="Tahoma"/>
          <w:szCs w:val="22"/>
          <w:lang w:val="el-GR"/>
        </w:rPr>
        <w:t>α</w:t>
      </w:r>
      <w:r w:rsidR="001B56F1" w:rsidRPr="00603221">
        <w:rPr>
          <w:rFonts w:ascii="Tahoma" w:hAnsi="Tahoma"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rFonts w:ascii="Tahoma" w:hAnsi="Tahoma" w:cs="Tahoma"/>
          <w:szCs w:val="22"/>
          <w:lang w:val="el-GR"/>
        </w:rPr>
        <w:t>Αναθέτουσας Αρχής</w:t>
      </w:r>
      <w:r w:rsidR="001B56F1" w:rsidRPr="00603221">
        <w:rPr>
          <w:rFonts w:ascii="Tahoma" w:hAnsi="Tahoma" w:cs="Tahoma"/>
          <w:szCs w:val="22"/>
          <w:lang w:val="el-GR"/>
        </w:rPr>
        <w:t xml:space="preserve"> ή των εκάστοτε υποδεικνυομένων από αυτήν προσώπων. Σε αντίθετη περίπτωση, η </w:t>
      </w:r>
      <w:r w:rsidRPr="00603221">
        <w:rPr>
          <w:rFonts w:ascii="Tahoma" w:hAnsi="Tahoma" w:cs="Tahoma"/>
          <w:szCs w:val="22"/>
          <w:lang w:val="el-GR"/>
        </w:rPr>
        <w:t xml:space="preserve">Αναθέτουσα Αρχής </w:t>
      </w:r>
      <w:r w:rsidR="001B56F1" w:rsidRPr="00603221">
        <w:rPr>
          <w:rFonts w:ascii="Tahoma" w:hAnsi="Tahoma" w:cs="Tahoma"/>
          <w:szCs w:val="22"/>
          <w:lang w:val="el-GR"/>
        </w:rPr>
        <w:t xml:space="preserve">δύναται να ζητήσει την αντικατάσταση μέλους της Ομάδας Έργου του </w:t>
      </w:r>
      <w:r w:rsidRPr="00603221">
        <w:rPr>
          <w:rFonts w:ascii="Tahoma" w:hAnsi="Tahoma" w:cs="Tahoma"/>
          <w:szCs w:val="22"/>
          <w:lang w:val="el-GR"/>
        </w:rPr>
        <w:t>α</w:t>
      </w:r>
      <w:r w:rsidR="001B56F1" w:rsidRPr="00603221">
        <w:rPr>
          <w:rFonts w:ascii="Tahoma" w:hAnsi="Tahoma" w:cs="Tahoma"/>
          <w:szCs w:val="22"/>
          <w:lang w:val="el-GR"/>
        </w:rPr>
        <w:t xml:space="preserve">ναδόχου, οπότε ο </w:t>
      </w:r>
      <w:r w:rsidRPr="00603221">
        <w:rPr>
          <w:rFonts w:ascii="Tahoma" w:hAnsi="Tahoma" w:cs="Tahoma"/>
          <w:szCs w:val="22"/>
          <w:lang w:val="el-GR"/>
        </w:rPr>
        <w:t>α</w:t>
      </w:r>
      <w:r w:rsidR="001B56F1" w:rsidRPr="00603221">
        <w:rPr>
          <w:rFonts w:ascii="Tahoma" w:hAnsi="Tahoma"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w:t>
      </w:r>
      <w:r w:rsidR="001B56F1" w:rsidRPr="00603221">
        <w:rPr>
          <w:rFonts w:ascii="Tahoma" w:hAnsi="Tahoma" w:cs="Tahoma"/>
          <w:szCs w:val="22"/>
          <w:lang w:val="el-GR"/>
        </w:rPr>
        <w:lastRenderedPageBreak/>
        <w:t xml:space="preserve">του Έργου, δύναται να γίνει μετά από έγκριση της </w:t>
      </w:r>
      <w:r w:rsidRPr="00603221">
        <w:rPr>
          <w:rFonts w:ascii="Tahoma" w:hAnsi="Tahoma" w:cs="Tahoma"/>
          <w:szCs w:val="22"/>
          <w:lang w:val="el-GR"/>
        </w:rPr>
        <w:t xml:space="preserve">Αναθέτουσας Αρχής </w:t>
      </w:r>
      <w:r w:rsidR="001B56F1" w:rsidRPr="00603221">
        <w:rPr>
          <w:rFonts w:ascii="Tahoma" w:hAnsi="Tahoma" w:cs="Tahoma"/>
          <w:szCs w:val="22"/>
          <w:lang w:val="el-GR"/>
        </w:rPr>
        <w:t xml:space="preserve">και μόνο με άλλο πρόσωπο αντιστοίχων προσόντων ή εμπειρίας. Ο Ανάδοχος υποχρεούται να ειδοποιήσει την </w:t>
      </w:r>
      <w:r w:rsidR="001B56F1" w:rsidRPr="00603221">
        <w:rPr>
          <w:rFonts w:ascii="Tahoma" w:hAnsi="Tahoma" w:cs="Tahoma"/>
          <w:b/>
          <w:szCs w:val="22"/>
          <w:lang w:val="el-GR"/>
        </w:rPr>
        <w:t>ΚτΠ Α.Ε.</w:t>
      </w:r>
      <w:r w:rsidR="001B56F1" w:rsidRPr="00603221">
        <w:rPr>
          <w:rFonts w:ascii="Tahoma" w:hAnsi="Tahoma" w:cs="Tahoma"/>
          <w:szCs w:val="22"/>
          <w:lang w:val="el-GR"/>
        </w:rPr>
        <w:t xml:space="preserve"> εγγράφως </w:t>
      </w:r>
      <w:r w:rsidR="001B56F1" w:rsidRPr="00603221">
        <w:rPr>
          <w:rFonts w:ascii="Tahoma" w:hAnsi="Tahoma" w:cs="Tahoma"/>
          <w:b/>
          <w:szCs w:val="22"/>
          <w:lang w:val="el-GR"/>
        </w:rPr>
        <w:t>δεκαπέντε (15)</w:t>
      </w:r>
      <w:r w:rsidR="001B56F1" w:rsidRPr="00603221">
        <w:rPr>
          <w:rFonts w:ascii="Tahoma" w:hAnsi="Tahoma" w:cs="Tahoma"/>
          <w:szCs w:val="22"/>
          <w:lang w:val="el-GR"/>
        </w:rPr>
        <w:t xml:space="preserve"> ημέρες πριν από την αντικατάσταση. </w:t>
      </w:r>
    </w:p>
    <w:p w14:paraId="7AC7BBB9" w14:textId="77777777" w:rsidR="001B56F1" w:rsidRPr="00603221" w:rsidRDefault="001B56F1" w:rsidP="004B7E25">
      <w:pPr>
        <w:suppressAutoHyphens w:val="0"/>
        <w:spacing w:after="200" w:line="276" w:lineRule="auto"/>
        <w:rPr>
          <w:rFonts w:ascii="Tahoma" w:hAnsi="Tahoma" w:cs="Tahoma"/>
          <w:szCs w:val="22"/>
          <w:lang w:val="el-GR"/>
        </w:rPr>
      </w:pPr>
      <w:r w:rsidRPr="00603221">
        <w:rPr>
          <w:rFonts w:ascii="Tahoma" w:hAnsi="Tahoma"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5B79A8B5" w14:textId="1D397175" w:rsidR="004B7E25" w:rsidRDefault="004B7E25" w:rsidP="004B7E25">
      <w:pPr>
        <w:suppressAutoHyphens w:val="0"/>
        <w:spacing w:after="200" w:line="276" w:lineRule="auto"/>
        <w:rPr>
          <w:rFonts w:ascii="Tahoma" w:hAnsi="Tahoma" w:cs="Tahoma"/>
          <w:szCs w:val="22"/>
          <w:lang w:val="el-GR"/>
        </w:rPr>
      </w:pPr>
      <w:r w:rsidRPr="00603221">
        <w:rPr>
          <w:rFonts w:ascii="Tahoma" w:hAnsi="Tahoma" w:cs="Tahoma"/>
          <w:szCs w:val="22"/>
          <w:lang w:val="el-GR"/>
        </w:rPr>
        <w:lastRenderedPageBreak/>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rFonts w:ascii="Tahoma" w:hAnsi="Tahoma" w:cs="Tahoma"/>
          <w:szCs w:val="22"/>
          <w:lang w:val="el-GR"/>
        </w:rPr>
        <w:t>Αναθέτουσας Αρχής</w:t>
      </w:r>
      <w:r w:rsidRPr="00603221">
        <w:rPr>
          <w:rFonts w:ascii="Tahoma" w:hAnsi="Tahoma" w:cs="Tahoma"/>
          <w:szCs w:val="22"/>
          <w:lang w:val="el-GR"/>
        </w:rPr>
        <w:t xml:space="preserve">. Σε αντίθετη περίπτωση, η </w:t>
      </w:r>
      <w:r w:rsidR="00331981" w:rsidRPr="00603221">
        <w:rPr>
          <w:rFonts w:ascii="Tahoma" w:hAnsi="Tahoma" w:cs="Tahoma"/>
          <w:szCs w:val="22"/>
          <w:lang w:val="el-GR"/>
        </w:rPr>
        <w:t xml:space="preserve">Αναθέτουσα Αρχή </w:t>
      </w:r>
      <w:r w:rsidRPr="00603221">
        <w:rPr>
          <w:rFonts w:ascii="Tahoma" w:hAnsi="Tahoma"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rFonts w:ascii="Tahoma" w:hAnsi="Tahoma" w:cs="Tahoma"/>
          <w:szCs w:val="22"/>
          <w:lang w:val="el-GR"/>
        </w:rPr>
        <w:t>Αναθέτουσας Αρχής</w:t>
      </w:r>
      <w:r w:rsidRPr="00603221">
        <w:rPr>
          <w:rFonts w:ascii="Tahoma" w:hAnsi="Tahoma" w:cs="Tahoma"/>
          <w:b/>
          <w:szCs w:val="22"/>
          <w:lang w:val="el-GR"/>
        </w:rPr>
        <w:t>.</w:t>
      </w:r>
      <w:r w:rsidRPr="00603221">
        <w:rPr>
          <w:rFonts w:ascii="Tahoma" w:hAnsi="Tahoma" w:cs="Tahoma"/>
          <w:szCs w:val="22"/>
          <w:lang w:val="el-GR"/>
        </w:rPr>
        <w:t xml:space="preserve">. Σε περίπτωση λύσης ή </w:t>
      </w:r>
      <w:r w:rsidRPr="00603221">
        <w:rPr>
          <w:rFonts w:ascii="Tahoma" w:hAnsi="Tahoma" w:cs="Tahoma"/>
          <w:szCs w:val="22"/>
          <w:lang w:val="el-GR"/>
        </w:rPr>
        <w:lastRenderedPageBreak/>
        <w:t xml:space="preserve">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rFonts w:ascii="Tahoma" w:hAnsi="Tahoma" w:cs="Tahoma"/>
          <w:szCs w:val="22"/>
          <w:lang w:val="el-GR"/>
        </w:rPr>
        <w:t xml:space="preserve">Αναθέτουσας Αρχής </w:t>
      </w:r>
      <w:r w:rsidRPr="00603221">
        <w:rPr>
          <w:rFonts w:ascii="Tahoma" w:hAnsi="Tahoma" w:cs="Tahoma"/>
          <w:szCs w:val="22"/>
          <w:lang w:val="el-GR"/>
        </w:rPr>
        <w:t>και οι Εγγυητικές Επιστολές Προκαταβολής και Καλής Εκτέλεσης που προβλέπονται στη Σύμβαση.</w:t>
      </w:r>
    </w:p>
    <w:p w14:paraId="1C14AFBF" w14:textId="77777777" w:rsidR="00507B89" w:rsidRPr="00C20D1D" w:rsidRDefault="00507B89" w:rsidP="00507B89">
      <w:pPr>
        <w:rPr>
          <w:rFonts w:ascii="Tahoma" w:hAnsi="Tahoma" w:cs="Tahoma"/>
          <w:szCs w:val="22"/>
          <w:lang w:val="el-GR"/>
        </w:rPr>
      </w:pPr>
      <w:r w:rsidRPr="00C20D1D">
        <w:rPr>
          <w:rFonts w:ascii="Tahoma" w:hAnsi="Tahoma"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0A6E8EF" w14:textId="77777777" w:rsidR="00507B89" w:rsidRPr="00C20D1D" w:rsidRDefault="00507B89" w:rsidP="00507B89">
      <w:pPr>
        <w:rPr>
          <w:rFonts w:ascii="Tahoma" w:hAnsi="Tahoma" w:cs="Tahoma"/>
          <w:szCs w:val="22"/>
          <w:lang w:val="el-GR"/>
        </w:rPr>
      </w:pPr>
      <w:r w:rsidRPr="00C20D1D">
        <w:rPr>
          <w:rFonts w:ascii="Tahoma" w:hAnsi="Tahoma"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r w:rsidRPr="00C20D1D">
        <w:rPr>
          <w:rFonts w:ascii="Tahoma" w:hAnsi="Tahoma" w:cs="Tahoma"/>
          <w:szCs w:val="22"/>
          <w:lang w:val="el-GR"/>
        </w:rPr>
        <w:lastRenderedPageBreak/>
        <w:t xml:space="preserve">εργοδοτούμενους από αυτόν ή συνεργαζόμενους με αυτόν ασχολούνται άμεσα με το περιεχόμενο της Σύμβασης και την εκτέλεση του Αντικειμένου </w:t>
      </w:r>
    </w:p>
    <w:p w14:paraId="7E42FBA7" w14:textId="77777777" w:rsidR="00507B89" w:rsidRPr="00C20D1D" w:rsidRDefault="00507B89" w:rsidP="00507B89">
      <w:pPr>
        <w:rPr>
          <w:rFonts w:ascii="Tahoma" w:hAnsi="Tahoma" w:cs="Tahoma"/>
          <w:szCs w:val="22"/>
          <w:lang w:val="el-GR"/>
        </w:rPr>
      </w:pPr>
      <w:r w:rsidRPr="00C20D1D">
        <w:rPr>
          <w:rFonts w:ascii="Tahoma" w:hAnsi="Tahoma"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6ABD25E9" w14:textId="77777777" w:rsidR="00507B89" w:rsidRPr="00C20D1D" w:rsidRDefault="00507B89" w:rsidP="00507B89">
      <w:pPr>
        <w:rPr>
          <w:rFonts w:ascii="Tahoma" w:hAnsi="Tahoma" w:cs="Tahoma"/>
          <w:szCs w:val="22"/>
          <w:lang w:val="el-GR"/>
        </w:rPr>
      </w:pPr>
      <w:r w:rsidRPr="00C20D1D">
        <w:rPr>
          <w:rFonts w:ascii="Tahoma" w:hAnsi="Tahoma" w:cs="Tahoma"/>
          <w:szCs w:val="22"/>
          <w:lang w:val="el-GR"/>
        </w:rPr>
        <w:t xml:space="preserve">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w:t>
      </w:r>
      <w:r w:rsidRPr="00C20D1D">
        <w:rPr>
          <w:rFonts w:ascii="Tahoma" w:hAnsi="Tahoma" w:cs="Tahoma"/>
          <w:szCs w:val="22"/>
          <w:lang w:val="el-GR"/>
        </w:rPr>
        <w:lastRenderedPageBreak/>
        <w:t>θα διευκρινίζει, όπου καθίσταται απαραίτητο, την υποχρέωσή του αυτή σε τρίτους.</w:t>
      </w:r>
    </w:p>
    <w:p w14:paraId="75643960" w14:textId="77777777" w:rsidR="00507B89" w:rsidRPr="00C20D1D" w:rsidRDefault="00507B89" w:rsidP="00507B89">
      <w:pPr>
        <w:rPr>
          <w:rFonts w:ascii="Tahoma" w:hAnsi="Tahoma" w:cs="Tahoma"/>
          <w:szCs w:val="22"/>
          <w:lang w:val="el-GR"/>
        </w:rPr>
      </w:pPr>
      <w:r w:rsidRPr="00C20D1D">
        <w:rPr>
          <w:rFonts w:ascii="Tahoma" w:hAnsi="Tahoma"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0FA20FF" w14:textId="77777777" w:rsidR="00507B89" w:rsidRPr="00C20D1D" w:rsidRDefault="00507B89" w:rsidP="00507B89">
      <w:pPr>
        <w:rPr>
          <w:rFonts w:ascii="Tahoma" w:hAnsi="Tahoma" w:cs="Tahoma"/>
          <w:szCs w:val="22"/>
          <w:lang w:val="el-GR"/>
        </w:rPr>
      </w:pPr>
      <w:r w:rsidRPr="00C20D1D">
        <w:rPr>
          <w:rFonts w:ascii="Tahoma" w:hAnsi="Tahoma"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36D099B3" w14:textId="77777777" w:rsidR="00507B89" w:rsidRPr="00C20D1D" w:rsidRDefault="00507B89" w:rsidP="00507B89">
      <w:pPr>
        <w:rPr>
          <w:rFonts w:ascii="Tahoma" w:hAnsi="Tahoma" w:cs="Tahoma"/>
          <w:szCs w:val="22"/>
          <w:lang w:val="el-GR"/>
        </w:rPr>
      </w:pPr>
      <w:r w:rsidRPr="00C20D1D">
        <w:rPr>
          <w:rFonts w:ascii="Tahoma" w:hAnsi="Tahoma"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w:t>
      </w:r>
      <w:r w:rsidRPr="00C20D1D">
        <w:rPr>
          <w:rFonts w:ascii="Tahoma" w:hAnsi="Tahoma" w:cs="Tahoma"/>
          <w:szCs w:val="22"/>
          <w:lang w:val="el-GR"/>
        </w:rPr>
        <w:lastRenderedPageBreak/>
        <w:t xml:space="preserve">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7BA5314E" w14:textId="77777777" w:rsidR="00507B89" w:rsidRPr="00C20D1D" w:rsidRDefault="00507B89" w:rsidP="00507B89">
      <w:pPr>
        <w:rPr>
          <w:rFonts w:ascii="Tahoma" w:hAnsi="Tahoma" w:cs="Tahoma"/>
          <w:szCs w:val="22"/>
          <w:lang w:val="el-GR"/>
        </w:rPr>
      </w:pPr>
      <w:r w:rsidRPr="00C20D1D">
        <w:rPr>
          <w:rFonts w:ascii="Tahoma" w:hAnsi="Tahoma"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0B616FE8" w14:textId="77777777" w:rsidR="00507B89" w:rsidRPr="00C20D1D" w:rsidRDefault="00507B89" w:rsidP="00507B89">
      <w:pPr>
        <w:rPr>
          <w:rFonts w:ascii="Tahoma" w:hAnsi="Tahoma" w:cs="Tahoma"/>
          <w:szCs w:val="22"/>
          <w:lang w:val="el-GR"/>
        </w:rPr>
      </w:pPr>
      <w:r w:rsidRPr="00C20D1D">
        <w:rPr>
          <w:rFonts w:ascii="Tahoma" w:hAnsi="Tahoma"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340EC06B" w14:textId="77777777" w:rsidR="00507B89" w:rsidRPr="00C20D1D" w:rsidRDefault="00507B89" w:rsidP="00507B89">
      <w:pPr>
        <w:rPr>
          <w:rFonts w:ascii="Tahoma" w:hAnsi="Tahoma" w:cs="Tahoma"/>
          <w:szCs w:val="22"/>
          <w:lang w:val="el-GR"/>
        </w:rPr>
      </w:pPr>
      <w:r w:rsidRPr="00C20D1D">
        <w:rPr>
          <w:rFonts w:ascii="Tahoma" w:hAnsi="Tahoma" w:cs="Tahoma"/>
          <w:szCs w:val="22"/>
          <w:lang w:val="el-GR"/>
        </w:rPr>
        <w:lastRenderedPageBreak/>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34F897FF" w14:textId="77777777" w:rsidR="00507B89" w:rsidRPr="00C20D1D" w:rsidRDefault="00507B89" w:rsidP="00507B89">
      <w:pPr>
        <w:rPr>
          <w:rFonts w:ascii="Tahoma" w:hAnsi="Tahoma" w:cs="Tahoma"/>
          <w:szCs w:val="22"/>
          <w:lang w:val="el-GR"/>
        </w:rPr>
      </w:pPr>
      <w:r w:rsidRPr="00C20D1D">
        <w:rPr>
          <w:rFonts w:ascii="Tahoma" w:hAnsi="Tahoma" w:cs="Tahoma"/>
          <w:szCs w:val="22"/>
          <w:lang w:val="el-GR"/>
        </w:rPr>
        <w:t>Ειδικότερα :</w:t>
      </w:r>
    </w:p>
    <w:p w14:paraId="3FEBE448" w14:textId="77777777" w:rsidR="00507B89" w:rsidRPr="00C20D1D" w:rsidRDefault="00507B89" w:rsidP="00507B89">
      <w:pPr>
        <w:rPr>
          <w:rFonts w:ascii="Tahoma" w:hAnsi="Tahoma" w:cs="Tahoma"/>
          <w:szCs w:val="22"/>
          <w:lang w:val="el-GR"/>
        </w:rPr>
      </w:pPr>
      <w:r w:rsidRPr="00C20D1D">
        <w:rPr>
          <w:rFonts w:ascii="Tahoma" w:hAnsi="Tahoma"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A18568" w14:textId="77777777" w:rsidR="00507B89" w:rsidRPr="00C20D1D" w:rsidRDefault="00507B89" w:rsidP="00507B89">
      <w:pPr>
        <w:rPr>
          <w:rFonts w:ascii="Tahoma" w:hAnsi="Tahoma" w:cs="Tahoma"/>
          <w:szCs w:val="22"/>
          <w:lang w:val="el-GR"/>
        </w:rPr>
      </w:pPr>
      <w:r w:rsidRPr="00C20D1D">
        <w:rPr>
          <w:rFonts w:ascii="Tahoma" w:hAnsi="Tahoma"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w:t>
      </w:r>
      <w:r w:rsidRPr="00C20D1D">
        <w:rPr>
          <w:rFonts w:ascii="Tahoma" w:hAnsi="Tahoma" w:cs="Tahoma"/>
          <w:szCs w:val="22"/>
          <w:lang w:val="el-GR"/>
        </w:rPr>
        <w:lastRenderedPageBreak/>
        <w:t xml:space="preserve">Σύμβασης και μόνο στην έκταση που επιβάλλει ο σκοπός της επεξεργασίας σύμφωνα το αντικείμενο των υπηρεσιών που έχει αναλάβει να παρέχει. </w:t>
      </w:r>
    </w:p>
    <w:p w14:paraId="6A87CC28" w14:textId="77777777" w:rsidR="00507B89" w:rsidRPr="00C20D1D" w:rsidRDefault="00507B89" w:rsidP="00507B89">
      <w:pPr>
        <w:rPr>
          <w:rFonts w:ascii="Tahoma" w:hAnsi="Tahoma" w:cs="Tahoma"/>
          <w:szCs w:val="22"/>
          <w:lang w:val="el-GR"/>
        </w:rPr>
      </w:pPr>
      <w:r w:rsidRPr="00C20D1D">
        <w:rPr>
          <w:rFonts w:ascii="Tahoma" w:hAnsi="Tahoma"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76B01184" w14:textId="77777777" w:rsidR="00507B89" w:rsidRPr="00C20D1D" w:rsidRDefault="00507B89" w:rsidP="00507B89">
      <w:pPr>
        <w:rPr>
          <w:rFonts w:ascii="Tahoma" w:hAnsi="Tahoma" w:cs="Tahoma"/>
          <w:szCs w:val="22"/>
          <w:lang w:val="el-GR"/>
        </w:rPr>
      </w:pPr>
      <w:r w:rsidRPr="00C20D1D">
        <w:rPr>
          <w:rFonts w:ascii="Tahoma" w:hAnsi="Tahoma" w:cs="Tahoma"/>
          <w:szCs w:val="22"/>
          <w:lang w:val="el-GR"/>
        </w:rPr>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w:t>
      </w:r>
      <w:r w:rsidRPr="00C20D1D">
        <w:rPr>
          <w:rFonts w:ascii="Tahoma" w:hAnsi="Tahoma" w:cs="Tahoma"/>
          <w:szCs w:val="22"/>
          <w:lang w:val="el-GR"/>
        </w:rPr>
        <w:lastRenderedPageBreak/>
        <w:t>πληροφοριών της Εταιρείας, από τον Ανάδοχο, ανήκουν κατ' αποκλειστικότητα στην Εταιρεία.</w:t>
      </w:r>
    </w:p>
    <w:p w14:paraId="5B9CDFE0" w14:textId="77777777" w:rsidR="00507B89" w:rsidRPr="00C20D1D" w:rsidRDefault="00507B89" w:rsidP="00507B89">
      <w:pPr>
        <w:rPr>
          <w:rFonts w:ascii="Tahoma" w:hAnsi="Tahoma" w:cs="Tahoma"/>
          <w:szCs w:val="22"/>
          <w:lang w:val="el-GR"/>
        </w:rPr>
      </w:pPr>
      <w:r w:rsidRPr="00C20D1D">
        <w:rPr>
          <w:rFonts w:ascii="Tahoma" w:hAnsi="Tahoma"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3FC24D1A" w14:textId="56735E47" w:rsidR="00507B89" w:rsidRPr="00603221" w:rsidRDefault="00507B89" w:rsidP="00507B89">
      <w:pPr>
        <w:suppressAutoHyphens w:val="0"/>
        <w:spacing w:after="200" w:line="276" w:lineRule="auto"/>
        <w:rPr>
          <w:rFonts w:ascii="Tahoma" w:hAnsi="Tahoma" w:cs="Tahoma"/>
          <w:szCs w:val="22"/>
          <w:lang w:val="el-GR"/>
        </w:rPr>
      </w:pPr>
    </w:p>
    <w:p w14:paraId="654A155F" w14:textId="77777777"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lastRenderedPageBreak/>
        <w:tab/>
      </w:r>
      <w:bookmarkStart w:id="160" w:name="_Toc56418715"/>
      <w:r w:rsidRPr="00603221">
        <w:rPr>
          <w:rFonts w:ascii="Tahoma" w:hAnsi="Tahoma" w:cs="Tahoma"/>
          <w:sz w:val="22"/>
          <w:lang w:val="el-GR"/>
        </w:rPr>
        <w:t>Υπεργολαβία</w:t>
      </w:r>
      <w:bookmarkEnd w:id="160"/>
    </w:p>
    <w:p w14:paraId="6622D3BF" w14:textId="77777777" w:rsidR="008338F0" w:rsidRPr="00603221" w:rsidRDefault="003355E7">
      <w:pPr>
        <w:rPr>
          <w:rFonts w:ascii="Tahoma" w:hAnsi="Tahoma" w:cs="Tahoma"/>
          <w:szCs w:val="22"/>
          <w:lang w:val="el-GR"/>
        </w:rPr>
      </w:pPr>
      <w:r w:rsidRPr="00603221">
        <w:rPr>
          <w:rFonts w:ascii="Tahoma" w:hAnsi="Tahoma" w:cs="Tahoma"/>
          <w:b/>
          <w:bCs/>
          <w:szCs w:val="22"/>
          <w:lang w:val="el-GR"/>
        </w:rPr>
        <w:t xml:space="preserve">4.4.1. </w:t>
      </w:r>
      <w:r w:rsidRPr="00603221">
        <w:rPr>
          <w:rFonts w:ascii="Tahoma" w:hAnsi="Tahoma"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8D8B919" w14:textId="2A816084" w:rsidR="008338F0" w:rsidRPr="00603221" w:rsidRDefault="003355E7">
      <w:pPr>
        <w:rPr>
          <w:rFonts w:ascii="Tahoma" w:hAnsi="Tahoma" w:cs="Tahoma"/>
          <w:b/>
          <w:bCs/>
          <w:szCs w:val="22"/>
          <w:lang w:val="el-GR"/>
        </w:rPr>
      </w:pPr>
      <w:r w:rsidRPr="00603221">
        <w:rPr>
          <w:rFonts w:ascii="Tahoma" w:hAnsi="Tahoma" w:cs="Tahoma"/>
          <w:b/>
          <w:bCs/>
          <w:szCs w:val="22"/>
          <w:lang w:val="el-GR"/>
        </w:rPr>
        <w:t xml:space="preserve">4.4.2. </w:t>
      </w:r>
      <w:r w:rsidRPr="00603221">
        <w:rPr>
          <w:rFonts w:ascii="Tahoma" w:hAnsi="Tahoma"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rFonts w:ascii="Tahoma" w:hAnsi="Tahoma" w:cs="Tahoma"/>
          <w:szCs w:val="22"/>
          <w:lang w:val="el-GR"/>
        </w:rPr>
        <w:t xml:space="preserve"> </w:t>
      </w:r>
      <w:r w:rsidRPr="00603221">
        <w:rPr>
          <w:rFonts w:ascii="Tahoma" w:hAnsi="Tahoma" w:cs="Tahoma"/>
          <w:szCs w:val="22"/>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w:t>
      </w:r>
      <w:r w:rsidRPr="00603221">
        <w:rPr>
          <w:rFonts w:ascii="Tahoma" w:hAnsi="Tahoma" w:cs="Tahoma"/>
          <w:szCs w:val="22"/>
          <w:lang w:val="el-GR"/>
        </w:rPr>
        <w:lastRenderedPageBreak/>
        <w:t>οποίο ο κύριος ανάδοχος χρησιμοποιεί εν συνεχεία στην εν λόγω σύμβαση, προσκομίζοντας τα σχετικά συμφωνητικά/δηλώσεις συνεργασίας</w:t>
      </w:r>
      <w:r w:rsidRPr="00603221">
        <w:rPr>
          <w:rFonts w:ascii="Tahoma" w:eastAsia="SimSun" w:hAnsi="Tahoma" w:cs="Tahoma"/>
          <w:i/>
          <w:iCs/>
          <w:color w:val="0099FF"/>
          <w:kern w:val="1"/>
          <w:szCs w:val="22"/>
          <w:lang w:val="el-GR" w:bidi="hi-IN"/>
        </w:rPr>
        <w:t>.</w:t>
      </w:r>
      <w:r w:rsidRPr="00603221">
        <w:rPr>
          <w:rFonts w:ascii="Tahoma" w:hAnsi="Tahoma"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2D41DD35" w14:textId="5D0922F6" w:rsidR="008338F0" w:rsidRPr="00603221" w:rsidRDefault="003355E7">
      <w:pPr>
        <w:rPr>
          <w:rFonts w:ascii="Tahoma" w:hAnsi="Tahoma" w:cs="Tahoma"/>
          <w:szCs w:val="22"/>
          <w:lang w:val="el-GR"/>
        </w:rPr>
      </w:pPr>
      <w:r w:rsidRPr="00603221">
        <w:rPr>
          <w:rFonts w:ascii="Tahoma" w:hAnsi="Tahoma" w:cs="Tahoma"/>
          <w:b/>
          <w:bCs/>
          <w:szCs w:val="22"/>
          <w:lang w:val="el-GR"/>
        </w:rPr>
        <w:t>4.4.3.</w:t>
      </w:r>
      <w:r w:rsidRPr="00603221">
        <w:rPr>
          <w:rFonts w:ascii="Tahoma" w:hAnsi="Tahoma"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583AB2">
        <w:rPr>
          <w:rFonts w:ascii="Tahoma" w:hAnsi="Tahoma" w:cs="Tahoma"/>
          <w:szCs w:val="22"/>
          <w:lang w:val="el-GR"/>
        </w:rPr>
        <w:t>2.2.3</w:t>
      </w:r>
      <w:r w:rsidRPr="00603221">
        <w:rPr>
          <w:rFonts w:ascii="Tahoma" w:hAnsi="Tahoma" w:cs="Tahoma"/>
          <w:szCs w:val="22"/>
          <w:lang w:val="el-GR"/>
        </w:rPr>
        <w:t xml:space="preserve"> και με τα αποδεικτικά μέσα της παραγράφου </w:t>
      </w:r>
      <w:r w:rsidR="00583AB2">
        <w:rPr>
          <w:rFonts w:ascii="Tahoma" w:hAnsi="Tahoma" w:cs="Tahoma"/>
          <w:szCs w:val="22"/>
          <w:lang w:val="el-GR"/>
        </w:rPr>
        <w:t>2.2.9.2</w:t>
      </w:r>
      <w:r w:rsidRPr="00603221">
        <w:rPr>
          <w:rFonts w:ascii="Tahoma" w:hAnsi="Tahoma" w:cs="Tahoma"/>
          <w:szCs w:val="22"/>
          <w:lang w:val="el-GR"/>
        </w:rPr>
        <w:t xml:space="preserve"> της παρούσας, εφόσον το(α) τμήμα(τα) της σύμβασης, το(α) οποίο(α) ο ανάδοχος προτίθεται να αναθέσει υπό μορφή υπεργολαβίας σε τρίτους, </w:t>
      </w:r>
      <w:r w:rsidRPr="00603221">
        <w:rPr>
          <w:rFonts w:ascii="Tahoma" w:hAnsi="Tahoma" w:cs="Tahoma"/>
          <w:szCs w:val="22"/>
          <w:lang w:val="el-GR"/>
        </w:rPr>
        <w:lastRenderedPageBreak/>
        <w:t>υπερβαίνουν σωρευτικά</w:t>
      </w:r>
      <w:r w:rsidR="00E1337D" w:rsidRPr="00603221">
        <w:rPr>
          <w:rFonts w:ascii="Tahoma" w:hAnsi="Tahoma" w:cs="Tahoma"/>
          <w:szCs w:val="22"/>
          <w:lang w:val="el-GR"/>
        </w:rPr>
        <w:t xml:space="preserve"> </w:t>
      </w:r>
      <w:r w:rsidRPr="00603221">
        <w:rPr>
          <w:rFonts w:ascii="Tahoma" w:hAnsi="Tahoma"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2D00E19" w14:textId="77777777" w:rsidR="008338F0" w:rsidRPr="00603221" w:rsidRDefault="003355E7">
      <w:pPr>
        <w:rPr>
          <w:rFonts w:ascii="Tahoma" w:hAnsi="Tahoma" w:cs="Tahoma"/>
          <w:b/>
          <w:bCs/>
          <w:szCs w:val="22"/>
          <w:lang w:val="el-GR"/>
        </w:rPr>
      </w:pPr>
      <w:r w:rsidRPr="00603221">
        <w:rPr>
          <w:rFonts w:ascii="Tahoma" w:hAnsi="Tahoma"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12B9B8BD" w14:textId="77777777"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tab/>
      </w:r>
      <w:bookmarkStart w:id="161" w:name="_Ref496607258"/>
      <w:bookmarkStart w:id="162" w:name="_Toc56418716"/>
      <w:r w:rsidRPr="00603221">
        <w:rPr>
          <w:rFonts w:ascii="Tahoma" w:hAnsi="Tahoma" w:cs="Tahoma"/>
          <w:sz w:val="22"/>
          <w:lang w:val="el-GR"/>
        </w:rPr>
        <w:t>Τροποποίηση σύμβασης κατά τη διάρκειά της</w:t>
      </w:r>
      <w:bookmarkEnd w:id="161"/>
      <w:bookmarkEnd w:id="162"/>
      <w:r w:rsidRPr="00603221">
        <w:rPr>
          <w:rFonts w:ascii="Tahoma" w:hAnsi="Tahoma" w:cs="Tahoma"/>
          <w:sz w:val="22"/>
          <w:lang w:val="el-GR"/>
        </w:rPr>
        <w:t xml:space="preserve"> </w:t>
      </w:r>
    </w:p>
    <w:p w14:paraId="79F0F476" w14:textId="77777777" w:rsidR="008338F0" w:rsidRPr="00603221" w:rsidRDefault="003355E7">
      <w:pPr>
        <w:rPr>
          <w:rFonts w:ascii="Tahoma" w:hAnsi="Tahoma" w:cs="Tahoma"/>
          <w:i/>
          <w:iCs/>
          <w:color w:val="5B9BD5"/>
          <w:spacing w:val="5"/>
          <w:kern w:val="1"/>
          <w:szCs w:val="22"/>
          <w:lang w:val="el-GR"/>
        </w:rPr>
      </w:pPr>
      <w:r w:rsidRPr="00603221">
        <w:rPr>
          <w:rFonts w:ascii="Tahoma" w:hAnsi="Tahoma" w:cs="Tahoma"/>
          <w:szCs w:val="22"/>
          <w:lang w:val="el-GR"/>
        </w:rPr>
        <w:t xml:space="preserve">Η σύμβαση μπορεί να τροποποιείται κατά τη διάρκειά της, χωρίς να απαιτείται νέα διαδικασία σύναψης σύμβασης, μόνο σύμφωνα με τους </w:t>
      </w:r>
      <w:r w:rsidRPr="00603221">
        <w:rPr>
          <w:rFonts w:ascii="Tahoma" w:hAnsi="Tahoma" w:cs="Tahoma"/>
          <w:szCs w:val="22"/>
          <w:lang w:val="el-GR"/>
        </w:rPr>
        <w:lastRenderedPageBreak/>
        <w:t>όρους και τις προϋποθέσεις του άρθρου 132 του ν. 4412/2016 και κατόπιν γν</w:t>
      </w:r>
      <w:r w:rsidR="00E256F9" w:rsidRPr="00603221">
        <w:rPr>
          <w:rFonts w:ascii="Tahoma" w:hAnsi="Tahoma" w:cs="Tahoma"/>
          <w:szCs w:val="22"/>
          <w:lang w:val="el-GR"/>
        </w:rPr>
        <w:t>ωμοδότησης του αρμοδίου οργάνου.</w:t>
      </w:r>
    </w:p>
    <w:p w14:paraId="7E42754D" w14:textId="77777777" w:rsidR="00580BCD" w:rsidRPr="00603221" w:rsidRDefault="00580BCD" w:rsidP="00580BCD">
      <w:pPr>
        <w:pStyle w:val="aff"/>
        <w:ind w:left="360"/>
        <w:rPr>
          <w:rFonts w:ascii="Tahoma" w:hAnsi="Tahoma" w:cs="Tahoma"/>
          <w:szCs w:val="22"/>
          <w:lang w:val="el-GR"/>
        </w:rPr>
      </w:pPr>
    </w:p>
    <w:p w14:paraId="569B15AA" w14:textId="77777777" w:rsidR="008338F0" w:rsidRPr="00603221" w:rsidRDefault="00E1337D" w:rsidP="00991EF2">
      <w:pPr>
        <w:pStyle w:val="2"/>
        <w:numPr>
          <w:ilvl w:val="1"/>
          <w:numId w:val="11"/>
        </w:numPr>
        <w:rPr>
          <w:rFonts w:ascii="Tahoma" w:hAnsi="Tahoma" w:cs="Tahoma"/>
          <w:sz w:val="22"/>
          <w:lang w:val="el-GR"/>
        </w:rPr>
      </w:pPr>
      <w:r w:rsidRPr="00603221">
        <w:rPr>
          <w:rFonts w:ascii="Tahoma" w:hAnsi="Tahoma" w:cs="Tahoma"/>
          <w:sz w:val="22"/>
          <w:lang w:val="el-GR"/>
        </w:rPr>
        <w:t xml:space="preserve"> </w:t>
      </w:r>
      <w:r w:rsidR="003355E7" w:rsidRPr="00603221">
        <w:rPr>
          <w:rFonts w:ascii="Tahoma" w:hAnsi="Tahoma" w:cs="Tahoma"/>
          <w:sz w:val="22"/>
          <w:lang w:val="el-GR"/>
        </w:rPr>
        <w:tab/>
      </w:r>
      <w:bookmarkStart w:id="163" w:name="_Toc56418717"/>
      <w:r w:rsidR="003355E7" w:rsidRPr="00603221">
        <w:rPr>
          <w:rFonts w:ascii="Tahoma" w:hAnsi="Tahoma" w:cs="Tahoma"/>
          <w:sz w:val="22"/>
          <w:lang w:val="el-GR"/>
        </w:rPr>
        <w:t>Δικαίωμα μονομερούς λύσης της σύμβασης</w:t>
      </w:r>
      <w:bookmarkEnd w:id="163"/>
    </w:p>
    <w:p w14:paraId="169AFCFE" w14:textId="77777777" w:rsidR="009649DC" w:rsidRPr="00603221" w:rsidRDefault="009649DC" w:rsidP="009649DC">
      <w:pPr>
        <w:rPr>
          <w:rFonts w:ascii="Tahoma" w:hAnsi="Tahoma" w:cs="Tahoma"/>
          <w:szCs w:val="22"/>
          <w:lang w:val="el-GR"/>
        </w:rPr>
      </w:pPr>
      <w:r w:rsidRPr="00603221">
        <w:rPr>
          <w:rFonts w:ascii="Tahoma" w:hAnsi="Tahoma" w:cs="Tahoma"/>
          <w:b/>
          <w:bCs/>
          <w:szCs w:val="22"/>
          <w:lang w:val="el-GR"/>
        </w:rPr>
        <w:t>4.6.1.</w:t>
      </w:r>
      <w:r w:rsidRPr="00603221">
        <w:rPr>
          <w:rFonts w:ascii="Tahoma" w:hAnsi="Tahoma"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52E854C5" w14:textId="77777777" w:rsidR="009649DC" w:rsidRPr="00603221" w:rsidRDefault="009649DC" w:rsidP="009649DC">
      <w:pPr>
        <w:rPr>
          <w:rFonts w:ascii="Tahoma" w:hAnsi="Tahoma" w:cs="Tahoma"/>
          <w:szCs w:val="22"/>
          <w:lang w:val="el-GR"/>
        </w:rPr>
      </w:pPr>
      <w:r w:rsidRPr="00603221">
        <w:rPr>
          <w:rFonts w:ascii="Tahoma" w:hAnsi="Tahoma"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608E1C2" w14:textId="11A76852" w:rsidR="009649DC" w:rsidRPr="00603221" w:rsidRDefault="009649DC" w:rsidP="009649DC">
      <w:pPr>
        <w:rPr>
          <w:rFonts w:ascii="Tahoma" w:hAnsi="Tahoma" w:cs="Tahoma"/>
          <w:szCs w:val="22"/>
          <w:lang w:val="el-GR"/>
        </w:rPr>
      </w:pPr>
      <w:r w:rsidRPr="00603221">
        <w:rPr>
          <w:rFonts w:ascii="Tahoma" w:hAnsi="Tahoma"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153F0B" w:rsidRPr="00603221">
        <w:rPr>
          <w:rFonts w:ascii="Tahoma" w:hAnsi="Tahoma" w:cs="Tahoma"/>
          <w:szCs w:val="22"/>
          <w:lang w:val="el-GR"/>
        </w:rPr>
        <w:fldChar w:fldCharType="begin"/>
      </w:r>
      <w:r w:rsidR="00153F0B" w:rsidRPr="00603221">
        <w:rPr>
          <w:rFonts w:ascii="Tahoma" w:hAnsi="Tahoma" w:cs="Tahoma"/>
          <w:szCs w:val="22"/>
          <w:lang w:val="el-GR"/>
        </w:rPr>
        <w:instrText xml:space="preserve"> REF _Ref496540567 \r \h </w:instrText>
      </w:r>
      <w:r w:rsidR="00DF02B0" w:rsidRPr="006719D5">
        <w:rPr>
          <w:rFonts w:ascii="Tahoma" w:hAnsi="Tahoma" w:cs="Tahoma"/>
          <w:szCs w:val="22"/>
          <w:lang w:val="el-GR"/>
        </w:rPr>
        <w:instrText xml:space="preserve"> \* MERGEFORMAT </w:instrText>
      </w:r>
      <w:r w:rsidR="00153F0B" w:rsidRPr="00603221">
        <w:rPr>
          <w:rFonts w:ascii="Tahoma" w:hAnsi="Tahoma" w:cs="Tahoma"/>
          <w:szCs w:val="22"/>
          <w:lang w:val="el-GR"/>
        </w:rPr>
      </w:r>
      <w:r w:rsidR="00153F0B"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2.2.3.1</w:t>
      </w:r>
      <w:r w:rsidR="00153F0B" w:rsidRPr="00603221">
        <w:rPr>
          <w:rFonts w:ascii="Tahoma" w:hAnsi="Tahoma" w:cs="Tahoma"/>
          <w:szCs w:val="22"/>
          <w:lang w:val="el-GR"/>
        </w:rPr>
        <w:fldChar w:fldCharType="end"/>
      </w:r>
      <w:r w:rsidRPr="00603221">
        <w:rPr>
          <w:rFonts w:ascii="Tahoma" w:hAnsi="Tahoma" w:cs="Tahoma"/>
          <w:szCs w:val="22"/>
          <w:lang w:val="el-GR"/>
        </w:rPr>
        <w:t xml:space="preserve"> και, ως εκ </w:t>
      </w:r>
      <w:r w:rsidRPr="00603221">
        <w:rPr>
          <w:rFonts w:ascii="Tahoma" w:hAnsi="Tahoma" w:cs="Tahoma"/>
          <w:szCs w:val="22"/>
          <w:lang w:val="el-GR"/>
        </w:rPr>
        <w:lastRenderedPageBreak/>
        <w:t>τούτου, θα έπρεπε να έχει αποκλειστεί από τη διαδικασία σύναψης της σύμβασης,</w:t>
      </w:r>
    </w:p>
    <w:p w14:paraId="0DC9A14D" w14:textId="77777777" w:rsidR="009649DC" w:rsidRPr="00603221" w:rsidRDefault="009649DC" w:rsidP="009649DC">
      <w:pPr>
        <w:rPr>
          <w:rFonts w:ascii="Tahoma" w:hAnsi="Tahoma" w:cs="Tahoma"/>
          <w:b/>
          <w:bCs/>
          <w:szCs w:val="22"/>
          <w:lang w:val="el-GR"/>
        </w:rPr>
      </w:pPr>
      <w:r w:rsidRPr="00603221">
        <w:rPr>
          <w:rFonts w:ascii="Tahoma" w:hAnsi="Tahoma"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B3DC7F0" w14:textId="77777777" w:rsidR="008338F0" w:rsidRPr="00603221" w:rsidRDefault="003355E7" w:rsidP="005D1B15">
      <w:pPr>
        <w:pStyle w:val="1"/>
        <w:rPr>
          <w:rFonts w:ascii="Tahoma" w:hAnsi="Tahoma" w:cs="Tahoma"/>
          <w:sz w:val="22"/>
          <w:szCs w:val="22"/>
        </w:rPr>
      </w:pPr>
      <w:r w:rsidRPr="00603221">
        <w:rPr>
          <w:rFonts w:ascii="Tahoma" w:hAnsi="Tahoma" w:cs="Tahoma"/>
          <w:sz w:val="22"/>
          <w:szCs w:val="22"/>
        </w:rPr>
        <w:lastRenderedPageBreak/>
        <w:t xml:space="preserve">ΕΙΔΙΚΟΙ ΟΡΟΙ ΕΚΤΕΛΕΣΗΣ ΤΗΣ ΣΥΜΒΑΣΗΣ </w:t>
      </w:r>
    </w:p>
    <w:p w14:paraId="5C2C082B" w14:textId="77777777"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tab/>
      </w:r>
      <w:bookmarkStart w:id="164" w:name="_Ref496607306"/>
      <w:bookmarkStart w:id="165" w:name="_Toc56418718"/>
      <w:r w:rsidRPr="00603221">
        <w:rPr>
          <w:rFonts w:ascii="Tahoma" w:hAnsi="Tahoma" w:cs="Tahoma"/>
          <w:sz w:val="22"/>
          <w:lang w:val="el-GR"/>
        </w:rPr>
        <w:t>Τρόπος πληρωμής</w:t>
      </w:r>
      <w:bookmarkEnd w:id="164"/>
      <w:bookmarkEnd w:id="165"/>
      <w:r w:rsidRPr="00603221">
        <w:rPr>
          <w:rFonts w:ascii="Tahoma" w:hAnsi="Tahoma" w:cs="Tahoma"/>
          <w:sz w:val="22"/>
          <w:lang w:val="el-GR"/>
        </w:rPr>
        <w:t xml:space="preserve"> </w:t>
      </w:r>
    </w:p>
    <w:p w14:paraId="20424C7D" w14:textId="28965594" w:rsidR="009649DC" w:rsidRPr="00603221" w:rsidRDefault="003355E7">
      <w:pPr>
        <w:rPr>
          <w:rFonts w:ascii="Tahoma" w:hAnsi="Tahoma" w:cs="Tahoma"/>
          <w:b/>
          <w:szCs w:val="22"/>
          <w:lang w:val="el-GR"/>
        </w:rPr>
      </w:pPr>
      <w:r w:rsidRPr="00603221">
        <w:rPr>
          <w:rFonts w:ascii="Tahoma" w:hAnsi="Tahoma" w:cs="Tahoma"/>
          <w:szCs w:val="22"/>
          <w:lang w:val="el-GR"/>
        </w:rPr>
        <w:t xml:space="preserve">5.1.1. Η πληρωμή του αναδόχου </w:t>
      </w:r>
      <w:r w:rsidR="00914F36">
        <w:rPr>
          <w:rFonts w:ascii="Tahoma" w:hAnsi="Tahoma" w:cs="Tahoma"/>
          <w:szCs w:val="22"/>
          <w:lang w:val="el-GR"/>
        </w:rPr>
        <w:t xml:space="preserve">ανά τμήμα </w:t>
      </w:r>
      <w:r w:rsidRPr="00603221">
        <w:rPr>
          <w:rFonts w:ascii="Tahoma" w:hAnsi="Tahoma" w:cs="Tahoma"/>
          <w:szCs w:val="22"/>
          <w:lang w:val="el-GR"/>
        </w:rPr>
        <w:t>θα πραγματοποιηθεί</w:t>
      </w:r>
      <w:r w:rsidR="007C6E3D" w:rsidRPr="00603221">
        <w:rPr>
          <w:rFonts w:ascii="Tahoma" w:hAnsi="Tahoma" w:cs="Tahoma"/>
          <w:szCs w:val="22"/>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2A7D1C59" w14:textId="77777777" w:rsidR="007C6E3D" w:rsidRPr="00603221" w:rsidRDefault="007C6E3D" w:rsidP="007C6E3D">
      <w:pPr>
        <w:rPr>
          <w:rFonts w:ascii="Tahoma" w:hAnsi="Tahoma" w:cs="Tahoma"/>
          <w:szCs w:val="22"/>
          <w:lang w:val="el-GR"/>
        </w:rPr>
      </w:pPr>
      <w:r w:rsidRPr="00603221">
        <w:rPr>
          <w:rFonts w:ascii="Tahoma" w:hAnsi="Tahoma" w:cs="Tahoma"/>
          <w:szCs w:val="22"/>
          <w:lang w:val="el-GR"/>
        </w:rPr>
        <w:t>Στην Προσφορά θα πρέπει να επιλέγεται με σαφήνεια ένας από τους κάτωθι τρόπους, θεωρείται ότι ο υποψήφιος Ανάδοχος αποδέχεται τον τρόπο πληρωμής που θα επιλέξει η Αναθέτουσα Αρχή.</w:t>
      </w:r>
    </w:p>
    <w:p w14:paraId="6F7F10A0" w14:textId="77777777" w:rsidR="007C6E3D" w:rsidRPr="00603221" w:rsidRDefault="007C6E3D">
      <w:pPr>
        <w:rPr>
          <w:rFonts w:ascii="Tahoma" w:hAnsi="Tahoma" w:cs="Tahoma"/>
          <w:b/>
          <w:szCs w:val="22"/>
          <w:lang w:val="el-GR"/>
        </w:rPr>
      </w:pPr>
      <w:r w:rsidRPr="00603221">
        <w:rPr>
          <w:rFonts w:ascii="Tahoma" w:hAnsi="Tahoma" w:cs="Tahoma"/>
          <w:b/>
          <w:szCs w:val="22"/>
          <w:lang w:val="el-GR"/>
        </w:rPr>
        <w:t xml:space="preserve">Τρόποι Πληρωμής: </w:t>
      </w:r>
    </w:p>
    <w:p w14:paraId="78ADC946" w14:textId="77777777" w:rsidR="008338F0" w:rsidRPr="00603221" w:rsidRDefault="00996C3E" w:rsidP="00B8545D">
      <w:pPr>
        <w:tabs>
          <w:tab w:val="left" w:pos="426"/>
        </w:tabs>
        <w:ind w:left="426" w:hanging="426"/>
        <w:rPr>
          <w:rFonts w:ascii="Tahoma" w:hAnsi="Tahoma" w:cs="Tahoma"/>
          <w:b/>
          <w:szCs w:val="22"/>
          <w:lang w:val="el-GR"/>
        </w:rPr>
      </w:pPr>
      <w:r w:rsidRPr="00603221">
        <w:rPr>
          <w:rFonts w:ascii="Tahoma" w:hAnsi="Tahoma" w:cs="Tahoma"/>
          <w:b/>
          <w:szCs w:val="22"/>
          <w:lang w:val="el-GR"/>
        </w:rPr>
        <w:t>1</w:t>
      </w:r>
      <w:r w:rsidR="003355E7" w:rsidRPr="00603221">
        <w:rPr>
          <w:rFonts w:ascii="Tahoma" w:hAnsi="Tahoma" w:cs="Tahoma"/>
          <w:b/>
          <w:szCs w:val="22"/>
          <w:lang w:val="el-GR"/>
        </w:rPr>
        <w:t>)</w:t>
      </w:r>
      <w:r w:rsidR="003355E7" w:rsidRPr="00603221">
        <w:rPr>
          <w:rFonts w:ascii="Tahoma" w:hAnsi="Tahoma" w:cs="Tahoma"/>
          <w:szCs w:val="22"/>
          <w:lang w:val="el-GR"/>
        </w:rPr>
        <w:t xml:space="preserve"> </w:t>
      </w:r>
      <w:r w:rsidR="00C54C91" w:rsidRPr="00603221">
        <w:rPr>
          <w:rFonts w:ascii="Tahoma" w:hAnsi="Tahoma" w:cs="Tahoma"/>
          <w:szCs w:val="22"/>
          <w:lang w:val="el-GR"/>
        </w:rPr>
        <w:tab/>
      </w:r>
      <w:r w:rsidR="003355E7" w:rsidRPr="00603221">
        <w:rPr>
          <w:rFonts w:ascii="Tahoma" w:hAnsi="Tahoma" w:cs="Tahoma"/>
          <w:szCs w:val="22"/>
          <w:lang w:val="el-GR"/>
        </w:rPr>
        <w:t xml:space="preserve">Το </w:t>
      </w:r>
      <w:r w:rsidR="003355E7" w:rsidRPr="00603221">
        <w:rPr>
          <w:rFonts w:ascii="Tahoma" w:hAnsi="Tahoma" w:cs="Tahoma"/>
          <w:b/>
          <w:szCs w:val="22"/>
          <w:lang w:val="el-GR"/>
        </w:rPr>
        <w:t>100%</w:t>
      </w:r>
      <w:r w:rsidR="003355E7" w:rsidRPr="00603221">
        <w:rPr>
          <w:rFonts w:ascii="Tahoma" w:hAnsi="Tahoma" w:cs="Tahoma"/>
          <w:szCs w:val="22"/>
          <w:lang w:val="el-GR"/>
        </w:rPr>
        <w:t xml:space="preserve"> της συμβατικής αξίας μετά την οριστική παραλαβή των υπηρεσιών</w:t>
      </w:r>
      <w:r w:rsidR="003355E7" w:rsidRPr="00603221">
        <w:rPr>
          <w:rFonts w:ascii="Tahoma" w:hAnsi="Tahoma" w:cs="Tahoma"/>
          <w:b/>
          <w:szCs w:val="22"/>
          <w:lang w:val="el-GR"/>
        </w:rPr>
        <w:t xml:space="preserve"> </w:t>
      </w:r>
    </w:p>
    <w:p w14:paraId="3E0F8C13" w14:textId="34E613E5" w:rsidR="00996C3E" w:rsidRPr="00603221" w:rsidRDefault="00996C3E" w:rsidP="00996C3E">
      <w:pPr>
        <w:tabs>
          <w:tab w:val="left" w:pos="426"/>
        </w:tabs>
        <w:ind w:left="426" w:hanging="426"/>
        <w:rPr>
          <w:rFonts w:ascii="Tahoma" w:hAnsi="Tahoma" w:cs="Tahoma"/>
          <w:szCs w:val="22"/>
          <w:lang w:val="el-GR"/>
        </w:rPr>
      </w:pPr>
      <w:r w:rsidRPr="00603221">
        <w:rPr>
          <w:rFonts w:ascii="Tahoma" w:hAnsi="Tahoma" w:cs="Tahoma"/>
          <w:b/>
          <w:szCs w:val="22"/>
          <w:lang w:val="el-GR"/>
        </w:rPr>
        <w:lastRenderedPageBreak/>
        <w:t>2</w:t>
      </w:r>
      <w:r w:rsidR="003355E7" w:rsidRPr="00603221">
        <w:rPr>
          <w:rFonts w:ascii="Tahoma" w:hAnsi="Tahoma" w:cs="Tahoma"/>
          <w:b/>
          <w:szCs w:val="22"/>
          <w:lang w:val="el-GR"/>
        </w:rPr>
        <w:t>)</w:t>
      </w:r>
      <w:r w:rsidR="00E1337D" w:rsidRPr="00603221">
        <w:rPr>
          <w:rFonts w:ascii="Tahoma" w:hAnsi="Tahoma" w:cs="Tahoma"/>
          <w:szCs w:val="22"/>
          <w:lang w:val="el-GR"/>
        </w:rPr>
        <w:t xml:space="preserve"> </w:t>
      </w:r>
      <w:r w:rsidR="00C54C91" w:rsidRPr="00603221">
        <w:rPr>
          <w:rFonts w:ascii="Tahoma" w:hAnsi="Tahoma" w:cs="Tahoma"/>
          <w:szCs w:val="22"/>
          <w:lang w:val="el-GR"/>
        </w:rPr>
        <w:tab/>
      </w:r>
      <w:r w:rsidRPr="00603221">
        <w:rPr>
          <w:rFonts w:ascii="Tahoma" w:hAnsi="Tahoma" w:cs="Tahoma"/>
          <w:szCs w:val="22"/>
          <w:lang w:val="el-GR"/>
        </w:rPr>
        <w:t>α) Χορήγηση έντοκης προκαταβολής μέχρι ποσοστού</w:t>
      </w:r>
      <w:r w:rsidR="00E1337D" w:rsidRPr="00603221">
        <w:rPr>
          <w:rFonts w:ascii="Tahoma" w:hAnsi="Tahoma" w:cs="Tahoma"/>
          <w:szCs w:val="22"/>
          <w:lang w:val="el-GR"/>
        </w:rPr>
        <w:t xml:space="preserve"> </w:t>
      </w:r>
      <w:r w:rsidRPr="00603221">
        <w:rPr>
          <w:rFonts w:ascii="Tahoma" w:hAnsi="Tahoma" w:cs="Tahoma"/>
          <w:szCs w:val="22"/>
          <w:lang w:val="el-GR"/>
        </w:rPr>
        <w:t>(</w:t>
      </w:r>
      <w:r w:rsidR="000D70EB" w:rsidRPr="00A73346">
        <w:rPr>
          <w:rFonts w:ascii="Tahoma" w:hAnsi="Tahoma" w:cs="Tahoma"/>
          <w:b/>
          <w:bCs/>
          <w:szCs w:val="22"/>
          <w:lang w:val="el-GR"/>
        </w:rPr>
        <w:t>30</w:t>
      </w:r>
      <w:r w:rsidRPr="00A73346">
        <w:rPr>
          <w:rFonts w:ascii="Tahoma" w:hAnsi="Tahoma" w:cs="Tahoma"/>
          <w:b/>
          <w:bCs/>
          <w:szCs w:val="22"/>
          <w:lang w:val="el-GR"/>
        </w:rPr>
        <w:t>%</w:t>
      </w:r>
      <w:r w:rsidRPr="00603221">
        <w:rPr>
          <w:rFonts w:ascii="Tahoma" w:hAnsi="Tahoma" w:cs="Tahoma"/>
          <w:szCs w:val="22"/>
          <w:lang w:val="el-GR"/>
        </w:rPr>
        <w:t>) της συμβατικής αξίας χωρίς Φ.Π.Α. , με την κατάθεση</w:t>
      </w:r>
      <w:r w:rsidR="00E1337D" w:rsidRPr="00603221">
        <w:rPr>
          <w:rFonts w:ascii="Tahoma" w:hAnsi="Tahoma" w:cs="Tahoma"/>
          <w:szCs w:val="22"/>
          <w:lang w:val="el-GR"/>
        </w:rPr>
        <w:t xml:space="preserve"> </w:t>
      </w:r>
      <w:r w:rsidRPr="00603221">
        <w:rPr>
          <w:rFonts w:ascii="Tahoma" w:hAnsi="Tahoma" w:cs="Tahoma"/>
          <w:szCs w:val="22"/>
          <w:lang w:val="el-GR"/>
        </w:rPr>
        <w:t>ισόποσης εγγύησης η οποία θα καλύπτει τη διαφορά μεταξύ του ποσού της εγγύησης καλής εκτέλεσης και του ποσού της καταβαλλόμενης προκαταβολής,</w:t>
      </w:r>
      <w:r w:rsidR="00E1337D" w:rsidRPr="00603221">
        <w:rPr>
          <w:rFonts w:ascii="Tahoma" w:hAnsi="Tahoma" w:cs="Tahoma"/>
          <w:szCs w:val="22"/>
          <w:lang w:val="el-GR"/>
        </w:rPr>
        <w:t xml:space="preserve"> </w:t>
      </w:r>
      <w:r w:rsidRPr="00603221">
        <w:rPr>
          <w:rFonts w:ascii="Tahoma" w:hAnsi="Tahoma" w:cs="Tahoma"/>
          <w:szCs w:val="22"/>
          <w:lang w:val="el-GR"/>
        </w:rPr>
        <w:t xml:space="preserve">σύμφωνα με τα οριζόμενα στο άρθρο 72§1 περ. δ του ν. 4412/2016 και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_Ref496542746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4.1</w:t>
      </w:r>
      <w:r w:rsidR="00061ADD" w:rsidRPr="00603221">
        <w:rPr>
          <w:rFonts w:ascii="Tahoma" w:hAnsi="Tahoma" w:cs="Tahoma"/>
          <w:szCs w:val="22"/>
          <w:lang w:val="el-GR"/>
        </w:rPr>
        <w:fldChar w:fldCharType="end"/>
      </w:r>
      <w:r w:rsidRPr="00603221">
        <w:rPr>
          <w:rFonts w:ascii="Tahoma" w:hAnsi="Tahoma" w:cs="Tahoma"/>
          <w:szCs w:val="22"/>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w:t>
      </w:r>
      <w:r w:rsidRPr="00603221">
        <w:rPr>
          <w:rFonts w:ascii="Tahoma" w:hAnsi="Tahoma" w:cs="Tahoma"/>
          <w:szCs w:val="22"/>
          <w:lang w:val="el-GR"/>
        </w:rPr>
        <w:lastRenderedPageBreak/>
        <w:t>ποσοστιαίες μονάδες το οποίο</w:t>
      </w:r>
      <w:r w:rsidR="00E1337D" w:rsidRPr="00603221">
        <w:rPr>
          <w:rFonts w:ascii="Tahoma" w:hAnsi="Tahoma" w:cs="Tahoma"/>
          <w:szCs w:val="22"/>
          <w:lang w:val="el-GR"/>
        </w:rPr>
        <w:t xml:space="preserve"> </w:t>
      </w:r>
      <w:r w:rsidRPr="00603221">
        <w:rPr>
          <w:rFonts w:ascii="Tahoma" w:hAnsi="Tahoma" w:cs="Tahoma"/>
          <w:szCs w:val="22"/>
          <w:lang w:val="el-GR"/>
        </w:rPr>
        <w:t>θα παραμένει σταθερό μέχρι την εξάντληση του ποσού της χορηγηθείσας προκαταβολής.</w:t>
      </w:r>
      <w:r w:rsidR="0068732F" w:rsidRPr="00603221">
        <w:rPr>
          <w:rFonts w:ascii="Tahoma" w:hAnsi="Tahoma" w:cs="Tahoma"/>
          <w:szCs w:val="22"/>
          <w:lang w:val="el-GR"/>
        </w:rPr>
        <w:t xml:space="preserve"> </w:t>
      </w:r>
    </w:p>
    <w:p w14:paraId="757D824D" w14:textId="77777777" w:rsidR="00996C3E" w:rsidRPr="00603221" w:rsidRDefault="00996C3E" w:rsidP="00B8545D">
      <w:pPr>
        <w:spacing w:before="120"/>
        <w:ind w:left="432" w:hanging="6"/>
        <w:rPr>
          <w:rFonts w:ascii="Tahoma" w:hAnsi="Tahoma" w:cs="Tahoma"/>
          <w:szCs w:val="22"/>
          <w:lang w:val="el-GR"/>
        </w:rPr>
      </w:pPr>
      <w:r w:rsidRPr="00603221">
        <w:rPr>
          <w:rFonts w:ascii="Tahoma" w:hAnsi="Tahoma" w:cs="Tahoma"/>
          <w:szCs w:val="22"/>
          <w:lang w:val="el-GR"/>
        </w:rPr>
        <w:t>β)</w:t>
      </w:r>
      <w:r w:rsidRPr="00603221">
        <w:rPr>
          <w:rFonts w:ascii="Tahoma" w:hAnsi="Tahoma" w:cs="Tahoma"/>
          <w:szCs w:val="22"/>
          <w:lang w:val="el-GR"/>
        </w:rPr>
        <w:tab/>
        <w:t>Καταβολή του υπόλοιπου του συμβατικού τιμήματος, μετά την οριστική ποιοτική και ποσοτική παραλαβή του συνόλου του Έργου, αφού παρακρατηθεί ο με τον παραπάνω τρόπο υπολογισθείς</w:t>
      </w:r>
      <w:r w:rsidR="00E1337D" w:rsidRPr="00603221">
        <w:rPr>
          <w:rFonts w:ascii="Tahoma" w:hAnsi="Tahoma" w:cs="Tahoma"/>
          <w:szCs w:val="22"/>
          <w:lang w:val="el-GR"/>
        </w:rPr>
        <w:t xml:space="preserve"> </w:t>
      </w:r>
      <w:r w:rsidRPr="00603221">
        <w:rPr>
          <w:rFonts w:ascii="Tahoma" w:hAnsi="Tahoma" w:cs="Tahoma"/>
          <w:szCs w:val="22"/>
          <w:lang w:val="el-GR"/>
        </w:rPr>
        <w:t>τόκος.</w:t>
      </w:r>
    </w:p>
    <w:p w14:paraId="6AFCB629" w14:textId="09E5F51F" w:rsidR="00996C3E" w:rsidRPr="00603221" w:rsidRDefault="00996C3E" w:rsidP="00996C3E">
      <w:pPr>
        <w:tabs>
          <w:tab w:val="left" w:pos="426"/>
        </w:tabs>
        <w:ind w:left="426" w:hanging="426"/>
        <w:rPr>
          <w:rFonts w:ascii="Tahoma" w:hAnsi="Tahoma" w:cs="Tahoma"/>
          <w:szCs w:val="22"/>
          <w:lang w:val="el-GR"/>
        </w:rPr>
      </w:pPr>
      <w:r w:rsidRPr="00603221">
        <w:rPr>
          <w:rFonts w:ascii="Tahoma" w:hAnsi="Tahoma" w:cs="Tahoma"/>
          <w:b/>
          <w:szCs w:val="22"/>
          <w:lang w:val="el-GR"/>
        </w:rPr>
        <w:t>3)</w:t>
      </w:r>
      <w:r w:rsidR="00E1337D" w:rsidRPr="00603221">
        <w:rPr>
          <w:rFonts w:ascii="Tahoma" w:hAnsi="Tahoma" w:cs="Tahoma"/>
          <w:szCs w:val="22"/>
          <w:lang w:val="el-GR"/>
        </w:rPr>
        <w:t xml:space="preserve"> </w:t>
      </w:r>
      <w:r w:rsidR="00C54C91" w:rsidRPr="00603221">
        <w:rPr>
          <w:rFonts w:ascii="Tahoma" w:hAnsi="Tahoma" w:cs="Tahoma"/>
          <w:szCs w:val="22"/>
          <w:lang w:val="el-GR"/>
        </w:rPr>
        <w:tab/>
      </w:r>
      <w:r w:rsidRPr="00603221">
        <w:rPr>
          <w:rFonts w:ascii="Tahoma" w:hAnsi="Tahoma" w:cs="Tahoma"/>
          <w:szCs w:val="22"/>
          <w:lang w:val="el-GR"/>
        </w:rPr>
        <w:t xml:space="preserve">α) Χορήγηση έντοκης προκαταβολής </w:t>
      </w:r>
      <w:r w:rsidR="002C50EB" w:rsidRPr="00603221">
        <w:rPr>
          <w:rFonts w:ascii="Tahoma" w:hAnsi="Tahoma" w:cs="Tahoma"/>
          <w:szCs w:val="22"/>
          <w:lang w:val="el-GR"/>
        </w:rPr>
        <w:t>μέχρι ποσοστού</w:t>
      </w:r>
      <w:r w:rsidR="00E1337D" w:rsidRPr="00603221">
        <w:rPr>
          <w:rFonts w:ascii="Tahoma" w:hAnsi="Tahoma" w:cs="Tahoma"/>
          <w:szCs w:val="22"/>
          <w:lang w:val="el-GR"/>
        </w:rPr>
        <w:t xml:space="preserve"> </w:t>
      </w:r>
      <w:r w:rsidR="002C50EB" w:rsidRPr="00603221">
        <w:rPr>
          <w:rFonts w:ascii="Tahoma" w:hAnsi="Tahoma" w:cs="Tahoma"/>
          <w:szCs w:val="22"/>
          <w:lang w:val="el-GR"/>
        </w:rPr>
        <w:t>(</w:t>
      </w:r>
      <w:r w:rsidR="000D70EB" w:rsidRPr="00A73346">
        <w:rPr>
          <w:rFonts w:ascii="Tahoma" w:hAnsi="Tahoma" w:cs="Tahoma"/>
          <w:szCs w:val="22"/>
          <w:lang w:val="el-GR"/>
        </w:rPr>
        <w:t>30</w:t>
      </w:r>
      <w:r w:rsidR="002C50EB" w:rsidRPr="005E5714">
        <w:rPr>
          <w:rFonts w:ascii="Tahoma" w:hAnsi="Tahoma" w:cs="Tahoma"/>
          <w:bCs/>
          <w:szCs w:val="22"/>
          <w:lang w:val="el-GR"/>
        </w:rPr>
        <w:t>%</w:t>
      </w:r>
      <w:r w:rsidR="002C50EB" w:rsidRPr="00603221">
        <w:rPr>
          <w:rFonts w:ascii="Tahoma" w:hAnsi="Tahoma" w:cs="Tahoma"/>
          <w:szCs w:val="22"/>
          <w:lang w:val="el-GR"/>
        </w:rPr>
        <w:t>) της συμβατικής αξίας χωρίς Φ.Π.Α. , με την κατάθεση</w:t>
      </w:r>
      <w:r w:rsidR="00E1337D" w:rsidRPr="00603221">
        <w:rPr>
          <w:rFonts w:ascii="Tahoma" w:hAnsi="Tahoma" w:cs="Tahoma"/>
          <w:szCs w:val="22"/>
          <w:lang w:val="el-GR"/>
        </w:rPr>
        <w:t xml:space="preserve"> </w:t>
      </w:r>
      <w:r w:rsidR="002C50EB" w:rsidRPr="00603221">
        <w:rPr>
          <w:rFonts w:ascii="Tahoma" w:hAnsi="Tahoma" w:cs="Tahoma"/>
          <w:szCs w:val="22"/>
          <w:lang w:val="el-GR"/>
        </w:rPr>
        <w:t>ισόποσης εγγύησης η οποία θα καλύπτει τη διαφορά μεταξύ του ποσού της εγγύησης καλής εκτέλεσης και του ποσού της καταβαλλόμενης προκαταβολής,</w:t>
      </w:r>
      <w:r w:rsidR="00E1337D" w:rsidRPr="00603221">
        <w:rPr>
          <w:rFonts w:ascii="Tahoma" w:hAnsi="Tahoma" w:cs="Tahoma"/>
          <w:szCs w:val="22"/>
          <w:lang w:val="el-GR"/>
        </w:rPr>
        <w:t xml:space="preserve"> </w:t>
      </w:r>
      <w:r w:rsidR="002C50EB" w:rsidRPr="00603221">
        <w:rPr>
          <w:rFonts w:ascii="Tahoma" w:hAnsi="Tahoma" w:cs="Tahoma"/>
          <w:szCs w:val="22"/>
          <w:lang w:val="el-GR"/>
        </w:rPr>
        <w:t xml:space="preserve">σύμφωνα με τα οριζόμενα στο άρθρο 72§1 περ. δ του ν. 4412/2016 και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_Ref496542746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4.1</w:t>
      </w:r>
      <w:r w:rsidR="00061ADD" w:rsidRPr="00603221">
        <w:rPr>
          <w:rFonts w:ascii="Tahoma" w:hAnsi="Tahoma" w:cs="Tahoma"/>
          <w:szCs w:val="22"/>
          <w:lang w:val="el-GR"/>
        </w:rPr>
        <w:fldChar w:fldCharType="end"/>
      </w:r>
      <w:r w:rsidR="002C50EB" w:rsidRPr="00603221">
        <w:rPr>
          <w:rFonts w:ascii="Tahoma" w:hAnsi="Tahoma" w:cs="Tahoma"/>
          <w:szCs w:val="22"/>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w:t>
      </w:r>
      <w:r w:rsidR="002C50EB" w:rsidRPr="00603221">
        <w:rPr>
          <w:rFonts w:ascii="Tahoma" w:hAnsi="Tahoma" w:cs="Tahoma"/>
          <w:szCs w:val="22"/>
          <w:lang w:val="el-GR"/>
        </w:rPr>
        <w:lastRenderedPageBreak/>
        <w:t>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w:t>
      </w:r>
      <w:r w:rsidR="00E1337D" w:rsidRPr="00603221">
        <w:rPr>
          <w:rFonts w:ascii="Tahoma" w:hAnsi="Tahoma" w:cs="Tahoma"/>
          <w:szCs w:val="22"/>
          <w:lang w:val="el-GR"/>
        </w:rPr>
        <w:t xml:space="preserve"> </w:t>
      </w:r>
      <w:r w:rsidR="002C50EB" w:rsidRPr="00603221">
        <w:rPr>
          <w:rFonts w:ascii="Tahoma" w:hAnsi="Tahoma" w:cs="Tahoma"/>
          <w:szCs w:val="22"/>
          <w:lang w:val="el-GR"/>
        </w:rPr>
        <w:t>θα παραμένει σταθερό μέχρι την εξάντληση του ποσού της χορηγηθείσας προκαταβολής.</w:t>
      </w:r>
    </w:p>
    <w:p w14:paraId="7BE53C33" w14:textId="7BC87456" w:rsidR="00EE40A0" w:rsidRPr="00603221" w:rsidRDefault="00996C3E" w:rsidP="00B8545D">
      <w:pPr>
        <w:spacing w:before="120"/>
        <w:ind w:left="432" w:hanging="6"/>
        <w:rPr>
          <w:rFonts w:ascii="Tahoma" w:hAnsi="Tahoma" w:cs="Tahoma"/>
          <w:szCs w:val="22"/>
          <w:lang w:val="el-GR"/>
        </w:rPr>
      </w:pPr>
      <w:r w:rsidRPr="00603221">
        <w:rPr>
          <w:rFonts w:ascii="Tahoma" w:hAnsi="Tahoma" w:cs="Tahoma"/>
          <w:szCs w:val="22"/>
          <w:lang w:val="el-GR"/>
        </w:rPr>
        <w:t>β)</w:t>
      </w:r>
      <w:r w:rsidRPr="00603221">
        <w:rPr>
          <w:rFonts w:ascii="Tahoma" w:hAnsi="Tahoma" w:cs="Tahoma"/>
          <w:szCs w:val="22"/>
          <w:lang w:val="el-GR"/>
        </w:rPr>
        <w:tab/>
        <w:t xml:space="preserve">Καταβολή </w:t>
      </w:r>
      <w:r w:rsidR="002C50EB" w:rsidRPr="00A73346">
        <w:rPr>
          <w:rFonts w:ascii="Tahoma" w:hAnsi="Tahoma" w:cs="Tahoma"/>
          <w:szCs w:val="22"/>
          <w:lang w:val="el-GR"/>
        </w:rPr>
        <w:t>ποσοστού</w:t>
      </w:r>
      <w:r w:rsidR="000D70EB" w:rsidRPr="00A73346">
        <w:rPr>
          <w:rFonts w:ascii="Tahoma" w:hAnsi="Tahoma" w:cs="Tahoma"/>
          <w:szCs w:val="22"/>
          <w:lang w:val="el-GR"/>
        </w:rPr>
        <w:t xml:space="preserve"> σαράντα τοις εκατό</w:t>
      </w:r>
      <w:r w:rsidR="002C50EB" w:rsidRPr="00A73346">
        <w:rPr>
          <w:rFonts w:ascii="Tahoma" w:hAnsi="Tahoma" w:cs="Tahoma"/>
          <w:szCs w:val="22"/>
          <w:lang w:val="el-GR"/>
        </w:rPr>
        <w:t xml:space="preserve"> (</w:t>
      </w:r>
      <w:r w:rsidR="000D70EB" w:rsidRPr="00A73346">
        <w:rPr>
          <w:rFonts w:ascii="Tahoma" w:hAnsi="Tahoma" w:cs="Tahoma"/>
          <w:szCs w:val="22"/>
          <w:lang w:val="el-GR"/>
        </w:rPr>
        <w:t>40</w:t>
      </w:r>
      <w:r w:rsidR="002C50EB" w:rsidRPr="00A73346">
        <w:rPr>
          <w:rFonts w:ascii="Tahoma" w:hAnsi="Tahoma" w:cs="Tahoma"/>
          <w:szCs w:val="22"/>
          <w:lang w:val="el-GR"/>
        </w:rPr>
        <w:t>%)</w:t>
      </w:r>
      <w:r w:rsidR="002C50EB" w:rsidRPr="00603221">
        <w:rPr>
          <w:rFonts w:ascii="Tahoma" w:hAnsi="Tahoma" w:cs="Tahoma"/>
          <w:szCs w:val="22"/>
          <w:lang w:val="el-GR"/>
        </w:rPr>
        <w:t xml:space="preserve"> </w:t>
      </w:r>
      <w:r w:rsidRPr="00603221">
        <w:rPr>
          <w:rFonts w:ascii="Tahoma" w:hAnsi="Tahoma" w:cs="Tahoma"/>
          <w:szCs w:val="22"/>
          <w:lang w:val="el-GR"/>
        </w:rPr>
        <w:t xml:space="preserve">του συμβατικού τιμήματος, μετά την </w:t>
      </w:r>
      <w:r w:rsidR="00E03D9F" w:rsidRPr="00603221">
        <w:rPr>
          <w:rFonts w:ascii="Tahoma" w:hAnsi="Tahoma" w:cs="Tahoma"/>
          <w:szCs w:val="22"/>
          <w:lang w:val="el-GR"/>
        </w:rPr>
        <w:t>παραλαβή</w:t>
      </w:r>
      <w:r w:rsidR="000D70EB">
        <w:rPr>
          <w:rFonts w:ascii="Tahoma" w:hAnsi="Tahoma" w:cs="Tahoma"/>
          <w:szCs w:val="22"/>
          <w:lang w:val="el-GR"/>
        </w:rPr>
        <w:t xml:space="preserve"> της </w:t>
      </w:r>
      <w:r w:rsidR="000D70EB" w:rsidRPr="00A73346">
        <w:rPr>
          <w:rFonts w:ascii="Tahoma" w:hAnsi="Tahoma" w:cs="Tahoma"/>
          <w:szCs w:val="22"/>
          <w:lang w:val="el-GR"/>
        </w:rPr>
        <w:t>Φάσης</w:t>
      </w:r>
      <w:r w:rsidR="00A73346" w:rsidRPr="00A73346">
        <w:rPr>
          <w:rFonts w:ascii="Tahoma" w:hAnsi="Tahoma" w:cs="Tahoma"/>
          <w:szCs w:val="22"/>
          <w:lang w:val="el-GR"/>
        </w:rPr>
        <w:t xml:space="preserve"> Α’</w:t>
      </w:r>
      <w:r w:rsidR="000D70EB">
        <w:rPr>
          <w:rFonts w:ascii="Tahoma" w:hAnsi="Tahoma" w:cs="Tahoma"/>
          <w:szCs w:val="22"/>
          <w:lang w:val="el-GR"/>
        </w:rPr>
        <w:t xml:space="preserve"> </w:t>
      </w:r>
      <w:r w:rsidR="00E03D9F" w:rsidRPr="00603221">
        <w:rPr>
          <w:rFonts w:ascii="Tahoma" w:hAnsi="Tahoma" w:cs="Tahoma"/>
          <w:szCs w:val="22"/>
          <w:lang w:val="el-GR"/>
        </w:rPr>
        <w:t xml:space="preserve">και </w:t>
      </w:r>
      <w:r w:rsidR="005F219A" w:rsidRPr="00603221">
        <w:rPr>
          <w:rFonts w:ascii="Tahoma" w:hAnsi="Tahoma" w:cs="Tahoma"/>
          <w:szCs w:val="22"/>
          <w:lang w:val="el-GR"/>
        </w:rPr>
        <w:t>αφού αφαιρεθεί : (</w:t>
      </w:r>
      <w:r w:rsidR="005F219A" w:rsidRPr="00603221">
        <w:rPr>
          <w:rFonts w:ascii="Tahoma" w:hAnsi="Tahoma" w:cs="Tahoma"/>
          <w:szCs w:val="22"/>
          <w:lang w:val="en-US"/>
        </w:rPr>
        <w:t>i</w:t>
      </w:r>
      <w:r w:rsidR="005F219A" w:rsidRPr="00603221">
        <w:rPr>
          <w:rFonts w:ascii="Tahoma" w:hAnsi="Tahoma" w:cs="Tahoma"/>
          <w:szCs w:val="22"/>
          <w:lang w:val="el-GR"/>
        </w:rPr>
        <w:t>)</w:t>
      </w:r>
      <w:r w:rsidR="00E1337D" w:rsidRPr="00603221">
        <w:rPr>
          <w:rFonts w:ascii="Tahoma" w:hAnsi="Tahoma" w:cs="Tahoma"/>
          <w:szCs w:val="22"/>
          <w:lang w:val="el-GR"/>
        </w:rPr>
        <w:t xml:space="preserve"> </w:t>
      </w:r>
      <w:r w:rsidR="00EE40A0" w:rsidRPr="00603221">
        <w:rPr>
          <w:rFonts w:ascii="Tahoma" w:hAnsi="Tahoma" w:cs="Tahoma"/>
          <w:szCs w:val="22"/>
          <w:lang w:val="el-GR"/>
        </w:rPr>
        <w:t xml:space="preserve">ποσοστό της χορηγηθείσας προκαταβολής ίσο προς το </w:t>
      </w:r>
      <w:r w:rsidR="005F219A" w:rsidRPr="00603221">
        <w:rPr>
          <w:rFonts w:ascii="Tahoma" w:hAnsi="Tahoma" w:cs="Tahoma"/>
          <w:szCs w:val="22"/>
          <w:lang w:val="el-GR"/>
        </w:rPr>
        <w:t xml:space="preserve">ανωτέρω ποσοστό της πληρωμής </w:t>
      </w:r>
      <w:r w:rsidR="00EE40A0" w:rsidRPr="00603221">
        <w:rPr>
          <w:rFonts w:ascii="Tahoma" w:hAnsi="Tahoma" w:cs="Tahoma"/>
          <w:szCs w:val="22"/>
          <w:lang w:val="el-GR"/>
        </w:rPr>
        <w:t xml:space="preserve">που καταβάλλεται (αναλογική απόσβεση προκαταβολής), και </w:t>
      </w:r>
      <w:r w:rsidR="005F219A" w:rsidRPr="00603221">
        <w:rPr>
          <w:rFonts w:ascii="Tahoma" w:hAnsi="Tahoma" w:cs="Tahoma"/>
          <w:szCs w:val="22"/>
          <w:lang w:val="el-GR" w:eastAsia="el-GR"/>
        </w:rPr>
        <w:t>(</w:t>
      </w:r>
      <w:r w:rsidR="005F219A" w:rsidRPr="00603221">
        <w:rPr>
          <w:rFonts w:ascii="Tahoma" w:hAnsi="Tahoma" w:cs="Tahoma"/>
          <w:szCs w:val="22"/>
          <w:lang w:val="en-US" w:eastAsia="el-GR"/>
        </w:rPr>
        <w:t>ii</w:t>
      </w:r>
      <w:r w:rsidR="00EE40A0" w:rsidRPr="00603221">
        <w:rPr>
          <w:rFonts w:ascii="Tahoma" w:hAnsi="Tahoma" w:cs="Tahoma"/>
          <w:szCs w:val="22"/>
          <w:lang w:val="el-GR" w:eastAsia="el-GR"/>
        </w:rPr>
        <w:t xml:space="preserve">) </w:t>
      </w:r>
      <w:r w:rsidR="00EE40A0" w:rsidRPr="00603221">
        <w:rPr>
          <w:rFonts w:ascii="Tahoma" w:hAnsi="Tahoma" w:cs="Tahoma"/>
          <w:szCs w:val="22"/>
          <w:lang w:val="el-GR"/>
        </w:rPr>
        <w:t xml:space="preserve">ο αντίστοιχος τόκος της προκαταβολής, για χρονικό διάστημα από την ημερομηνία λήψεως της προκαταβολής μέχρι την εν λόγω τμηματική </w:t>
      </w:r>
      <w:r w:rsidR="00032A9F" w:rsidRPr="00603221">
        <w:rPr>
          <w:rFonts w:ascii="Tahoma" w:hAnsi="Tahoma" w:cs="Tahoma"/>
          <w:szCs w:val="22"/>
          <w:lang w:val="el-GR"/>
        </w:rPr>
        <w:t>παραλαβή</w:t>
      </w:r>
      <w:r w:rsidR="00EE40A0" w:rsidRPr="00603221">
        <w:rPr>
          <w:rFonts w:ascii="Tahoma" w:hAnsi="Tahoma" w:cs="Tahoma"/>
          <w:szCs w:val="22"/>
          <w:lang w:val="el-GR"/>
        </w:rPr>
        <w:t xml:space="preserve">. </w:t>
      </w:r>
    </w:p>
    <w:p w14:paraId="244373BB" w14:textId="77777777" w:rsidR="006458F8" w:rsidRPr="00603221" w:rsidRDefault="00485A0C" w:rsidP="00B8545D">
      <w:pPr>
        <w:spacing w:before="120"/>
        <w:ind w:left="432" w:hanging="6"/>
        <w:rPr>
          <w:rFonts w:ascii="Tahoma" w:hAnsi="Tahoma" w:cs="Tahoma"/>
          <w:szCs w:val="22"/>
          <w:lang w:val="el-GR"/>
        </w:rPr>
      </w:pPr>
      <w:r w:rsidRPr="00603221">
        <w:rPr>
          <w:rFonts w:ascii="Tahoma" w:hAnsi="Tahoma" w:cs="Tahoma"/>
          <w:szCs w:val="22"/>
          <w:lang w:val="el-GR"/>
        </w:rPr>
        <w:lastRenderedPageBreak/>
        <w:t>γ</w:t>
      </w:r>
      <w:r w:rsidR="0068732F" w:rsidRPr="00603221">
        <w:rPr>
          <w:rFonts w:ascii="Tahoma" w:hAnsi="Tahoma" w:cs="Tahoma"/>
          <w:szCs w:val="22"/>
          <w:lang w:val="el-GR"/>
        </w:rPr>
        <w:t>)</w:t>
      </w:r>
      <w:r w:rsidR="0068732F" w:rsidRPr="00603221">
        <w:rPr>
          <w:rFonts w:ascii="Tahoma" w:hAnsi="Tahoma" w:cs="Tahoma"/>
          <w:szCs w:val="22"/>
          <w:lang w:val="el-GR"/>
        </w:rPr>
        <w:tab/>
        <w:t xml:space="preserve">Καταβολή του υπόλοιπου του συμβατικού τιμήματος, μετά την οριστική ποιοτική και ποσοτική παραλαβή του συνόλου του Έργου, αφού </w:t>
      </w:r>
      <w:r w:rsidR="00032A9F" w:rsidRPr="00603221">
        <w:rPr>
          <w:rFonts w:ascii="Tahoma" w:hAnsi="Tahoma" w:cs="Tahoma"/>
          <w:szCs w:val="22"/>
          <w:lang w:val="el-GR"/>
        </w:rPr>
        <w:t>αφαιρεθεί : (</w:t>
      </w:r>
      <w:r w:rsidR="00032A9F" w:rsidRPr="00603221">
        <w:rPr>
          <w:rFonts w:ascii="Tahoma" w:hAnsi="Tahoma" w:cs="Tahoma"/>
          <w:szCs w:val="22"/>
          <w:lang w:val="en-US"/>
        </w:rPr>
        <w:t>i</w:t>
      </w:r>
      <w:r w:rsidR="00032A9F" w:rsidRPr="00603221">
        <w:rPr>
          <w:rFonts w:ascii="Tahoma" w:hAnsi="Tahoma" w:cs="Tahoma"/>
          <w:szCs w:val="22"/>
          <w:lang w:val="el-GR"/>
        </w:rPr>
        <w:t xml:space="preserve">) </w:t>
      </w:r>
      <w:r w:rsidR="006458F8" w:rsidRPr="00603221">
        <w:rPr>
          <w:rFonts w:ascii="Tahoma" w:hAnsi="Tahoma" w:cs="Tahoma"/>
          <w:szCs w:val="22"/>
          <w:lang w:val="el-GR"/>
        </w:rPr>
        <w:t>το υπόλοιπο</w:t>
      </w:r>
      <w:r w:rsidR="00032A9F" w:rsidRPr="00603221">
        <w:rPr>
          <w:rFonts w:ascii="Tahoma" w:hAnsi="Tahoma" w:cs="Tahoma"/>
          <w:szCs w:val="22"/>
          <w:lang w:val="el-GR"/>
        </w:rPr>
        <w:t xml:space="preserve"> ποσοστό της χορηγηθείσας προκαταβολής (αναλογική απόσβεση προκαταβολής), και </w:t>
      </w:r>
      <w:r w:rsidR="00032A9F" w:rsidRPr="00603221">
        <w:rPr>
          <w:rFonts w:ascii="Tahoma" w:hAnsi="Tahoma" w:cs="Tahoma"/>
          <w:szCs w:val="22"/>
          <w:lang w:val="el-GR" w:eastAsia="el-GR"/>
        </w:rPr>
        <w:t>(</w:t>
      </w:r>
      <w:r w:rsidR="00032A9F" w:rsidRPr="00603221">
        <w:rPr>
          <w:rFonts w:ascii="Tahoma" w:hAnsi="Tahoma" w:cs="Tahoma"/>
          <w:szCs w:val="22"/>
          <w:lang w:val="en-US" w:eastAsia="el-GR"/>
        </w:rPr>
        <w:t>ii</w:t>
      </w:r>
      <w:r w:rsidR="00032A9F" w:rsidRPr="00603221">
        <w:rPr>
          <w:rFonts w:ascii="Tahoma" w:hAnsi="Tahoma" w:cs="Tahoma"/>
          <w:szCs w:val="22"/>
          <w:lang w:val="el-GR" w:eastAsia="el-GR"/>
        </w:rPr>
        <w:t>)</w:t>
      </w:r>
      <w:r w:rsidR="006458F8" w:rsidRPr="00603221">
        <w:rPr>
          <w:rFonts w:ascii="Tahoma" w:hAnsi="Tahoma" w:cs="Tahoma"/>
          <w:szCs w:val="22"/>
          <w:lang w:val="el-GR" w:eastAsia="el-GR"/>
        </w:rPr>
        <w:t xml:space="preserve"> </w:t>
      </w:r>
      <w:r w:rsidR="006458F8" w:rsidRPr="00603221">
        <w:rPr>
          <w:rFonts w:ascii="Tahoma" w:hAnsi="Tahoma" w:cs="Tahoma"/>
          <w:szCs w:val="22"/>
          <w:lang w:val="el-GR"/>
        </w:rPr>
        <w:t>τόκος επί της απομειωμένης από την προηγούμενη πληρωμή</w:t>
      </w:r>
      <w:r w:rsidR="00E1337D" w:rsidRPr="00603221">
        <w:rPr>
          <w:rFonts w:ascii="Tahoma" w:hAnsi="Tahoma" w:cs="Tahoma"/>
          <w:szCs w:val="22"/>
          <w:lang w:val="el-GR"/>
        </w:rPr>
        <w:t xml:space="preserve"> </w:t>
      </w:r>
      <w:r w:rsidRPr="00603221">
        <w:rPr>
          <w:rFonts w:ascii="Tahoma" w:hAnsi="Tahoma" w:cs="Tahoma"/>
          <w:szCs w:val="22"/>
          <w:lang w:val="el-GR"/>
        </w:rPr>
        <w:t xml:space="preserve">(3γ) </w:t>
      </w:r>
      <w:r w:rsidR="006458F8" w:rsidRPr="00603221">
        <w:rPr>
          <w:rFonts w:ascii="Tahoma" w:hAnsi="Tahoma" w:cs="Tahoma"/>
          <w:szCs w:val="22"/>
          <w:lang w:val="el-GR"/>
        </w:rPr>
        <w:t>προκαταβολής και για το χρονικό διάστημα από την ημερομηνία του υπολογισμού τόκου της προηγούμενης τμηματικής πληρωμής</w:t>
      </w:r>
      <w:r w:rsidR="006458F8" w:rsidRPr="00603221">
        <w:rPr>
          <w:rFonts w:ascii="Tahoma" w:hAnsi="Tahoma" w:cs="Tahoma"/>
          <w:szCs w:val="22"/>
        </w:rPr>
        <w:t> </w:t>
      </w:r>
      <w:r w:rsidR="006458F8" w:rsidRPr="00603221">
        <w:rPr>
          <w:rFonts w:ascii="Tahoma" w:hAnsi="Tahoma" w:cs="Tahoma"/>
          <w:szCs w:val="22"/>
          <w:lang w:val="el-GR"/>
        </w:rPr>
        <w:t xml:space="preserve">μέχρι την οριστική ποιοτική και ποσοτική παραλαβή του Έργου. </w:t>
      </w:r>
    </w:p>
    <w:p w14:paraId="5BE47941" w14:textId="42A4D0CB" w:rsidR="00032A9F" w:rsidRPr="00603221" w:rsidRDefault="00032A9F" w:rsidP="00A73346">
      <w:pPr>
        <w:tabs>
          <w:tab w:val="left" w:pos="426"/>
        </w:tabs>
        <w:ind w:left="426" w:hanging="426"/>
        <w:rPr>
          <w:rFonts w:ascii="Tahoma" w:hAnsi="Tahoma" w:cs="Tahoma"/>
          <w:szCs w:val="22"/>
          <w:lang w:val="el-GR"/>
        </w:rPr>
      </w:pPr>
    </w:p>
    <w:p w14:paraId="670C8B54" w14:textId="77777777" w:rsidR="0068732F" w:rsidRPr="00603221" w:rsidRDefault="0068732F" w:rsidP="0068732F">
      <w:pPr>
        <w:tabs>
          <w:tab w:val="left" w:pos="426"/>
        </w:tabs>
        <w:ind w:left="426" w:hanging="426"/>
        <w:rPr>
          <w:rFonts w:ascii="Tahoma" w:hAnsi="Tahoma" w:cs="Tahoma"/>
          <w:szCs w:val="22"/>
          <w:lang w:val="el-GR"/>
        </w:rPr>
      </w:pPr>
      <w:r w:rsidRPr="00603221">
        <w:rPr>
          <w:rFonts w:ascii="Tahoma" w:hAnsi="Tahoma" w:cs="Tahoma"/>
          <w:szCs w:val="22"/>
          <w:lang w:val="el-GR"/>
        </w:rPr>
        <w:t xml:space="preserve">Επισημαίνεται ότι η παραπάνω προκαταβολή δύναται να χορηγηθεί και τμηματικά. </w:t>
      </w:r>
    </w:p>
    <w:p w14:paraId="6749F1C0"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w:t>
      </w:r>
      <w:r w:rsidRPr="00603221">
        <w:rPr>
          <w:rFonts w:ascii="Tahoma" w:hAnsi="Tahoma" w:cs="Tahoma"/>
          <w:szCs w:val="22"/>
          <w:lang w:val="el-GR"/>
        </w:rPr>
        <w:lastRenderedPageBreak/>
        <w:t>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rFonts w:ascii="Tahoma" w:hAnsi="Tahoma" w:cs="Tahoma"/>
          <w:color w:val="FFFF00"/>
          <w:szCs w:val="22"/>
          <w:lang w:val="el-GR"/>
        </w:rPr>
        <w:t xml:space="preserve"> </w:t>
      </w:r>
    </w:p>
    <w:p w14:paraId="1ACC4398" w14:textId="57550AB3" w:rsidR="008338F0" w:rsidRPr="00603221" w:rsidRDefault="003355E7">
      <w:pPr>
        <w:rPr>
          <w:rFonts w:ascii="Tahoma" w:hAnsi="Tahoma" w:cs="Tahoma"/>
          <w:szCs w:val="22"/>
          <w:lang w:val="el-GR"/>
        </w:rPr>
      </w:pPr>
      <w:r w:rsidRPr="00603221">
        <w:rPr>
          <w:rFonts w:ascii="Tahoma" w:hAnsi="Tahoma" w:cs="Tahoma"/>
          <w:szCs w:val="22"/>
          <w:lang w:val="el-GR"/>
        </w:rPr>
        <w:t xml:space="preserve">5.1.2. </w:t>
      </w:r>
      <w:r w:rsidR="00F20B98">
        <w:rPr>
          <w:rFonts w:ascii="Tahoma" w:hAnsi="Tahoma" w:cs="Tahoma"/>
          <w:szCs w:val="22"/>
          <w:lang w:val="el-GR"/>
        </w:rPr>
        <w:t xml:space="preserve">Τον </w:t>
      </w:r>
      <w:r w:rsidRPr="00603221">
        <w:rPr>
          <w:rFonts w:ascii="Tahoma" w:hAnsi="Tahoma" w:cs="Tahoma"/>
          <w:szCs w:val="22"/>
          <w:lang w:val="el-GR"/>
        </w:rPr>
        <w:t xml:space="preserve">Ανάδοχο βαρύνουν </w:t>
      </w:r>
      <w:r w:rsidRPr="00603221">
        <w:rPr>
          <w:rFonts w:ascii="Tahoma" w:hAnsi="Tahoma"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sidRPr="00603221">
        <w:rPr>
          <w:rFonts w:ascii="Tahoma" w:hAnsi="Tahoma" w:cs="Tahoma"/>
          <w:szCs w:val="22"/>
          <w:lang w:val="el-GR"/>
        </w:rPr>
        <w:t xml:space="preserve">ακόλουθες κρατήσεις: </w:t>
      </w:r>
    </w:p>
    <w:p w14:paraId="2949E6D3" w14:textId="0FCC4E46" w:rsidR="008338F0" w:rsidRPr="00603221" w:rsidRDefault="003355E7">
      <w:pPr>
        <w:rPr>
          <w:rFonts w:ascii="Tahoma" w:hAnsi="Tahoma" w:cs="Tahoma"/>
          <w:szCs w:val="22"/>
          <w:lang w:val="el-GR"/>
        </w:rPr>
      </w:pPr>
      <w:r w:rsidRPr="00603221">
        <w:rPr>
          <w:rFonts w:ascii="Tahoma" w:hAnsi="Tahoma" w:cs="Tahoma"/>
          <w:szCs w:val="22"/>
          <w:lang w:val="el-GR"/>
        </w:rPr>
        <w:t>α) Κράτηση 0,0</w:t>
      </w:r>
      <w:r w:rsidR="001E3887">
        <w:rPr>
          <w:rFonts w:ascii="Tahoma" w:hAnsi="Tahoma" w:cs="Tahoma"/>
          <w:szCs w:val="22"/>
          <w:lang w:val="el-GR"/>
        </w:rPr>
        <w:t>7</w:t>
      </w:r>
      <w:r w:rsidRPr="00603221">
        <w:rPr>
          <w:rFonts w:ascii="Tahoma" w:hAnsi="Tahoma" w:cs="Tahoma"/>
          <w:szCs w:val="22"/>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132906DE" w14:textId="77777777" w:rsidR="008338F0" w:rsidRPr="00603221" w:rsidRDefault="003355E7">
      <w:pPr>
        <w:rPr>
          <w:rFonts w:ascii="Tahoma" w:hAnsi="Tahoma" w:cs="Tahoma"/>
          <w:szCs w:val="22"/>
          <w:lang w:val="el-GR"/>
        </w:rPr>
      </w:pPr>
      <w:r w:rsidRPr="00603221">
        <w:rPr>
          <w:rFonts w:ascii="Tahoma" w:hAnsi="Tahoma" w:cs="Tahoma"/>
          <w:szCs w:val="22"/>
          <w:lang w:val="el-GR"/>
        </w:rPr>
        <w:lastRenderedPageBreak/>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27F940CD" w14:textId="77777777" w:rsidR="005A74FF" w:rsidRPr="00603221" w:rsidRDefault="005A74FF" w:rsidP="005A74FF">
      <w:pPr>
        <w:rPr>
          <w:rFonts w:ascii="Tahoma" w:hAnsi="Tahoma" w:cs="Tahoma"/>
          <w:szCs w:val="22"/>
          <w:lang w:val="el-GR"/>
        </w:rPr>
      </w:pPr>
      <w:r w:rsidRPr="00603221">
        <w:rPr>
          <w:rFonts w:ascii="Tahoma" w:hAnsi="Tahoma"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2037BD42" w14:textId="0882B90B" w:rsidR="008338F0" w:rsidRDefault="003355E7">
      <w:pPr>
        <w:rPr>
          <w:rFonts w:ascii="Tahoma" w:hAnsi="Tahoma" w:cs="Tahoma"/>
          <w:szCs w:val="22"/>
          <w:lang w:val="el-GR"/>
        </w:rPr>
      </w:pPr>
      <w:r w:rsidRPr="00603221">
        <w:rPr>
          <w:rFonts w:ascii="Tahoma" w:hAnsi="Tahoma" w:cs="Tahoma"/>
          <w:szCs w:val="22"/>
          <w:lang w:val="el-GR"/>
        </w:rPr>
        <w:t xml:space="preserve">Οι υπέρ τρίτων κρατήσεις υπόκεινται στο εκάστοτε ισχύον αναλογικό τέλος χαρτοσήμου και στην επ’ αυτού </w:t>
      </w:r>
      <w:r w:rsidR="00E02933">
        <w:rPr>
          <w:rFonts w:ascii="Tahoma" w:hAnsi="Tahoma" w:cs="Tahoma"/>
          <w:szCs w:val="22"/>
          <w:lang w:val="el-GR"/>
        </w:rPr>
        <w:t xml:space="preserve">ισχύουσα </w:t>
      </w:r>
      <w:r w:rsidRPr="00603221">
        <w:rPr>
          <w:rFonts w:ascii="Tahoma" w:hAnsi="Tahoma" w:cs="Tahoma"/>
          <w:szCs w:val="22"/>
          <w:lang w:val="el-GR"/>
        </w:rPr>
        <w:t>εισφορά υπέρ ΟΓΑ</w:t>
      </w:r>
      <w:r w:rsidR="00E02933">
        <w:rPr>
          <w:rFonts w:ascii="Tahoma" w:hAnsi="Tahoma" w:cs="Tahoma"/>
          <w:szCs w:val="22"/>
          <w:lang w:val="el-GR"/>
        </w:rPr>
        <w:t>.</w:t>
      </w:r>
    </w:p>
    <w:p w14:paraId="15645D14" w14:textId="77777777" w:rsidR="008338F0" w:rsidRPr="00603221" w:rsidRDefault="00331981" w:rsidP="00991EF2">
      <w:pPr>
        <w:pStyle w:val="2"/>
        <w:numPr>
          <w:ilvl w:val="1"/>
          <w:numId w:val="11"/>
        </w:numPr>
        <w:rPr>
          <w:rFonts w:ascii="Tahoma" w:hAnsi="Tahoma" w:cs="Tahoma"/>
          <w:sz w:val="22"/>
          <w:lang w:val="el-GR"/>
        </w:rPr>
      </w:pPr>
      <w:bookmarkStart w:id="166" w:name="_Toc56418719"/>
      <w:bookmarkEnd w:id="166"/>
      <w:r w:rsidRPr="00603221">
        <w:rPr>
          <w:rFonts w:ascii="Tahoma" w:hAnsi="Tahoma" w:cs="Tahoma"/>
          <w:sz w:val="22"/>
          <w:lang w:val="el-GR"/>
        </w:rPr>
        <w:lastRenderedPageBreak/>
        <w:tab/>
      </w:r>
      <w:bookmarkStart w:id="167" w:name="_Ref496607484"/>
      <w:bookmarkStart w:id="168" w:name="_Toc56418720"/>
      <w:r w:rsidRPr="00603221">
        <w:rPr>
          <w:rFonts w:ascii="Tahoma" w:hAnsi="Tahoma" w:cs="Tahoma"/>
          <w:sz w:val="22"/>
          <w:lang w:val="el-GR"/>
        </w:rPr>
        <w:t>Κήρυξη οικονομικού φορέα έ</w:t>
      </w:r>
      <w:r w:rsidR="003355E7" w:rsidRPr="00603221">
        <w:rPr>
          <w:rFonts w:ascii="Tahoma" w:hAnsi="Tahoma" w:cs="Tahoma"/>
          <w:sz w:val="22"/>
          <w:lang w:val="el-GR"/>
        </w:rPr>
        <w:t>κπτ</w:t>
      </w:r>
      <w:r w:rsidRPr="00603221">
        <w:rPr>
          <w:rFonts w:ascii="Tahoma" w:hAnsi="Tahoma" w:cs="Tahoma"/>
          <w:sz w:val="22"/>
          <w:lang w:val="el-GR"/>
        </w:rPr>
        <w:t>ω</w:t>
      </w:r>
      <w:r w:rsidR="003355E7" w:rsidRPr="00603221">
        <w:rPr>
          <w:rFonts w:ascii="Tahoma" w:hAnsi="Tahoma" w:cs="Tahoma"/>
          <w:sz w:val="22"/>
          <w:lang w:val="el-GR"/>
        </w:rPr>
        <w:t>του - Κυρώσεις</w:t>
      </w:r>
      <w:bookmarkEnd w:id="167"/>
      <w:bookmarkEnd w:id="168"/>
      <w:r w:rsidR="003355E7" w:rsidRPr="00603221">
        <w:rPr>
          <w:rFonts w:ascii="Tahoma" w:hAnsi="Tahoma" w:cs="Tahoma"/>
          <w:sz w:val="22"/>
          <w:lang w:val="el-GR"/>
        </w:rPr>
        <w:t xml:space="preserve"> </w:t>
      </w:r>
    </w:p>
    <w:p w14:paraId="46538269" w14:textId="06E8C63E" w:rsidR="008338F0" w:rsidRPr="00603221" w:rsidRDefault="003355E7">
      <w:pPr>
        <w:suppressAutoHyphens w:val="0"/>
        <w:autoSpaceDE w:val="0"/>
        <w:rPr>
          <w:rFonts w:ascii="Tahoma" w:eastAsia="SimSun" w:hAnsi="Tahoma" w:cs="Tahoma"/>
          <w:szCs w:val="22"/>
          <w:lang w:val="el-GR"/>
        </w:rPr>
      </w:pPr>
      <w:r w:rsidRPr="00603221">
        <w:rPr>
          <w:rFonts w:ascii="Tahoma" w:eastAsia="SimSun" w:hAnsi="Tahoma" w:cs="Tahoma"/>
          <w:szCs w:val="22"/>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r w:rsidR="00890937">
        <w:rPr>
          <w:rFonts w:ascii="Tahoma" w:eastAsia="SimSun" w:hAnsi="Tahoma" w:cs="Tahoma"/>
          <w:szCs w:val="22"/>
          <w:lang w:val="el-GR"/>
        </w:rPr>
        <w:t xml:space="preserve"> </w:t>
      </w:r>
    </w:p>
    <w:p w14:paraId="0CBECE30" w14:textId="77777777" w:rsidR="008338F0" w:rsidRPr="00603221" w:rsidRDefault="003355E7">
      <w:pPr>
        <w:suppressAutoHyphens w:val="0"/>
        <w:autoSpaceDE w:val="0"/>
        <w:rPr>
          <w:rFonts w:ascii="Tahoma" w:eastAsia="SimSun" w:hAnsi="Tahoma" w:cs="Tahoma"/>
          <w:szCs w:val="22"/>
          <w:lang w:val="el-GR"/>
        </w:rPr>
      </w:pPr>
      <w:r w:rsidRPr="00603221">
        <w:rPr>
          <w:rFonts w:ascii="Tahoma" w:eastAsia="SimSun" w:hAnsi="Tahoma" w:cs="Tahoma"/>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w:t>
      </w:r>
      <w:r w:rsidRPr="00603221">
        <w:rPr>
          <w:rFonts w:ascii="Tahoma" w:eastAsia="SimSun" w:hAnsi="Tahoma" w:cs="Tahoma"/>
          <w:szCs w:val="22"/>
          <w:lang w:val="el-GR"/>
        </w:rPr>
        <w:lastRenderedPageBreak/>
        <w:t xml:space="preserve">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0EF8CB53" w14:textId="77777777" w:rsidR="008338F0" w:rsidRPr="00603221"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t>Στον ανάδοχο που κηρύσσεται έκπτωτος από την σύμβαση, επιβάλλονται, μετά από κλήση του για παροχή εξηγήσεων, αθροιστικά, οι παρακάτω κυρώσεις:</w:t>
      </w:r>
    </w:p>
    <w:p w14:paraId="799CF85B" w14:textId="77777777" w:rsidR="008338F0" w:rsidRPr="00603221"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t>α) ολική κατάπτωση της εγγύησης καλής εκτέλεσης της σύμβασης,</w:t>
      </w:r>
    </w:p>
    <w:p w14:paraId="15F0A6A9" w14:textId="464D7609" w:rsidR="008338F0" w:rsidRPr="00603221" w:rsidRDefault="003355E7">
      <w:pPr>
        <w:suppressAutoHyphens w:val="0"/>
        <w:autoSpaceDE w:val="0"/>
        <w:rPr>
          <w:rFonts w:ascii="Tahoma" w:eastAsia="SimSun" w:hAnsi="Tahoma" w:cs="Tahoma"/>
          <w:spacing w:val="5"/>
          <w:szCs w:val="22"/>
          <w:lang w:val="el-GR"/>
        </w:rPr>
      </w:pPr>
      <w:r w:rsidRPr="00603221">
        <w:rPr>
          <w:rFonts w:ascii="Tahoma" w:eastAsia="SimSun" w:hAnsi="Tahoma" w:cs="Tahoma"/>
          <w:szCs w:val="22"/>
          <w:lang w:val="el-GR"/>
        </w:rPr>
        <w:t xml:space="preserve">β) είσπραξη εντόκως της προκαταβολής που χορηγήθηκε,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w:t>
      </w:r>
      <w:r w:rsidRPr="00603221">
        <w:rPr>
          <w:rFonts w:ascii="Tahoma" w:eastAsia="SimSun" w:hAnsi="Tahoma" w:cs="Tahoma"/>
          <w:szCs w:val="22"/>
          <w:lang w:val="el-GR"/>
        </w:rPr>
        <w:lastRenderedPageBreak/>
        <w:t>αυτή και μέχρι της επιστροφής της, με το ισχύον κάθε φορά επιτόκιο για τόκο υπερημερίας</w:t>
      </w:r>
      <w:r w:rsidR="00890937">
        <w:rPr>
          <w:rFonts w:ascii="Tahoma" w:eastAsia="SimSun" w:hAnsi="Tahoma" w:cs="Tahoma"/>
          <w:szCs w:val="22"/>
          <w:lang w:val="el-GR"/>
        </w:rPr>
        <w:t>.</w:t>
      </w:r>
    </w:p>
    <w:p w14:paraId="4C364E93" w14:textId="77777777" w:rsidR="008338F0" w:rsidRPr="00603221"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5A714B8C" w14:textId="77777777" w:rsidR="008338F0" w:rsidRPr="00603221" w:rsidRDefault="003355E7">
      <w:pPr>
        <w:suppressAutoHyphens w:val="0"/>
        <w:autoSpaceDE w:val="0"/>
        <w:spacing w:after="0"/>
        <w:jc w:val="left"/>
        <w:rPr>
          <w:rFonts w:ascii="Tahoma" w:eastAsia="SimSun" w:hAnsi="Tahoma" w:cs="Tahoma"/>
          <w:szCs w:val="22"/>
          <w:lang w:val="el-GR"/>
        </w:rPr>
      </w:pPr>
      <w:r w:rsidRPr="00603221">
        <w:rPr>
          <w:rFonts w:ascii="Tahoma" w:eastAsia="SimSun" w:hAnsi="Tahoma" w:cs="Tahoma"/>
          <w:szCs w:val="22"/>
          <w:lang w:val="el-GR"/>
        </w:rPr>
        <w:t>Οι ποινικές ρήτρες υπολογίζονται ως εξής:</w:t>
      </w:r>
    </w:p>
    <w:p w14:paraId="476C1426" w14:textId="77777777" w:rsidR="008338F0" w:rsidRPr="00603221"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84DCAED" w14:textId="77777777" w:rsidR="008338F0" w:rsidRPr="00603221"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lastRenderedPageBreak/>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B6EA6C2" w14:textId="77777777" w:rsidR="008338F0" w:rsidRPr="00603221"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F005750" w14:textId="77777777" w:rsidR="008338F0" w:rsidRPr="00603221" w:rsidRDefault="003355E7">
      <w:pPr>
        <w:suppressAutoHyphens w:val="0"/>
        <w:autoSpaceDE w:val="0"/>
        <w:spacing w:after="0"/>
        <w:jc w:val="left"/>
        <w:rPr>
          <w:rFonts w:ascii="Tahoma" w:eastAsia="SimSun" w:hAnsi="Tahoma" w:cs="Tahoma"/>
          <w:szCs w:val="22"/>
          <w:lang w:val="el-GR"/>
        </w:rPr>
      </w:pPr>
      <w:r w:rsidRPr="00603221">
        <w:rPr>
          <w:rFonts w:ascii="Tahoma" w:eastAsia="SimSun" w:hAnsi="Tahoma" w:cs="Tahoma"/>
          <w:szCs w:val="22"/>
          <w:lang w:val="el-GR"/>
        </w:rPr>
        <w:t>Το ποσό των ποινικών ρητρών αφαιρείται/συμψηφίζεται από/με την αμοιβή του αναδόχου.</w:t>
      </w:r>
    </w:p>
    <w:p w14:paraId="2B227533" w14:textId="77777777" w:rsidR="008338F0" w:rsidRPr="00603221" w:rsidRDefault="003355E7">
      <w:pPr>
        <w:suppressAutoHyphens w:val="0"/>
        <w:autoSpaceDE w:val="0"/>
        <w:spacing w:after="0"/>
        <w:rPr>
          <w:rFonts w:ascii="Tahoma" w:hAnsi="Tahoma" w:cs="Tahoma"/>
          <w:szCs w:val="22"/>
          <w:lang w:val="el-GR"/>
        </w:rPr>
      </w:pPr>
      <w:r w:rsidRPr="00603221">
        <w:rPr>
          <w:rFonts w:ascii="Tahoma" w:eastAsia="SimSun" w:hAnsi="Tahoma" w:cs="Tahoma"/>
          <w:szCs w:val="22"/>
          <w:lang w:val="el-GR"/>
        </w:rPr>
        <w:lastRenderedPageBreak/>
        <w:t>Η επιβολή ποινικών ρητρών δεν στερεί από την αναθέτουσα αρχή το δικαίωμα να κηρύξει τον ανάδοχο έκπτωτο.</w:t>
      </w:r>
    </w:p>
    <w:p w14:paraId="63F6F6E6" w14:textId="77777777"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tab/>
      </w:r>
      <w:bookmarkStart w:id="169" w:name="_Toc56418721"/>
      <w:r w:rsidRPr="00603221">
        <w:rPr>
          <w:rFonts w:ascii="Tahoma" w:hAnsi="Tahoma" w:cs="Tahoma"/>
          <w:sz w:val="22"/>
          <w:lang w:val="el-GR"/>
        </w:rPr>
        <w:t>Διοικητικές προσφυγές κατά τη διαδικασία εκτέλεσης</w:t>
      </w:r>
      <w:bookmarkEnd w:id="169"/>
      <w:r w:rsidRPr="00603221">
        <w:rPr>
          <w:rFonts w:ascii="Tahoma" w:hAnsi="Tahoma" w:cs="Tahoma"/>
          <w:sz w:val="22"/>
          <w:lang w:val="el-GR"/>
        </w:rPr>
        <w:t xml:space="preserve"> </w:t>
      </w:r>
    </w:p>
    <w:p w14:paraId="5D58B608" w14:textId="24EEA44B" w:rsidR="00036CBD" w:rsidRDefault="006E2AF7" w:rsidP="00036CBD">
      <w:pPr>
        <w:rPr>
          <w:rFonts w:ascii="Tahoma" w:hAnsi="Tahoma" w:cs="Tahoma"/>
          <w:szCs w:val="22"/>
          <w:lang w:val="el-GR"/>
        </w:rPr>
      </w:pPr>
      <w:r w:rsidRPr="00603221">
        <w:rPr>
          <w:rFonts w:ascii="Tahoma" w:hAnsi="Tahoma" w:cs="Tahoma"/>
          <w:szCs w:val="22"/>
          <w:lang w:val="el-GR"/>
        </w:rPr>
        <w:t xml:space="preserve">Ο ανάδοχος μπορεί κατά των αποφάσεων που επιβάλλουν σε βάρος του κυρώσεις, δυνάμει των όρων </w:t>
      </w:r>
      <w:r w:rsidRPr="00603221">
        <w:rPr>
          <w:rFonts w:ascii="Tahoma" w:eastAsia="SimSun" w:hAnsi="Tahoma" w:cs="Tahoma"/>
          <w:szCs w:val="22"/>
          <w:lang w:val="el-GR"/>
        </w:rPr>
        <w:t xml:space="preserve">των παραγράφων </w:t>
      </w:r>
      <w:r w:rsidRPr="00603221">
        <w:rPr>
          <w:rFonts w:ascii="Tahoma" w:eastAsia="SimSun" w:hAnsi="Tahoma" w:cs="Tahoma"/>
          <w:szCs w:val="22"/>
          <w:lang w:val="el-GR"/>
        </w:rPr>
        <w:fldChar w:fldCharType="begin"/>
      </w:r>
      <w:r w:rsidRPr="00603221">
        <w:rPr>
          <w:rFonts w:ascii="Tahoma" w:eastAsia="SimSun" w:hAnsi="Tahoma" w:cs="Tahoma"/>
          <w:szCs w:val="22"/>
          <w:lang w:val="el-GR"/>
        </w:rPr>
        <w:instrText xml:space="preserve"> REF _Ref496607484 \r \h </w:instrText>
      </w:r>
      <w:r w:rsidRPr="00DF02B0">
        <w:rPr>
          <w:rFonts w:ascii="Tahoma" w:eastAsia="SimSun" w:hAnsi="Tahoma" w:cs="Tahoma"/>
          <w:szCs w:val="22"/>
          <w:lang w:val="el-GR"/>
        </w:rPr>
        <w:instrText xml:space="preserve"> \* MERGEFORMAT </w:instrText>
      </w:r>
      <w:r w:rsidRPr="00603221">
        <w:rPr>
          <w:rFonts w:ascii="Tahoma" w:eastAsia="SimSun" w:hAnsi="Tahoma" w:cs="Tahoma"/>
          <w:szCs w:val="22"/>
          <w:lang w:val="el-GR"/>
        </w:rPr>
      </w:r>
      <w:r w:rsidRPr="00603221">
        <w:rPr>
          <w:rFonts w:ascii="Tahoma" w:eastAsia="SimSun" w:hAnsi="Tahoma" w:cs="Tahoma"/>
          <w:szCs w:val="22"/>
          <w:lang w:val="el-GR"/>
        </w:rPr>
        <w:fldChar w:fldCharType="separate"/>
      </w:r>
      <w:r w:rsidR="00CA3E14">
        <w:rPr>
          <w:rFonts w:ascii="Tahoma" w:eastAsia="SimSun" w:hAnsi="Tahoma" w:cs="Tahoma"/>
          <w:szCs w:val="22"/>
          <w:cs/>
          <w:lang w:val="el-GR"/>
        </w:rPr>
        <w:t>‎</w:t>
      </w:r>
      <w:r w:rsidR="00CA3E14">
        <w:rPr>
          <w:rFonts w:ascii="Tahoma" w:eastAsia="SimSun" w:hAnsi="Tahoma" w:cs="Tahoma"/>
          <w:szCs w:val="22"/>
          <w:lang w:val="el-GR"/>
        </w:rPr>
        <w:t>5.2</w:t>
      </w:r>
      <w:r w:rsidRPr="00603221">
        <w:rPr>
          <w:rFonts w:ascii="Tahoma" w:eastAsia="SimSun" w:hAnsi="Tahoma" w:cs="Tahoma"/>
          <w:szCs w:val="22"/>
          <w:lang w:val="el-GR"/>
        </w:rPr>
        <w:fldChar w:fldCharType="end"/>
      </w:r>
      <w:r w:rsidRPr="00603221">
        <w:rPr>
          <w:rFonts w:ascii="Tahoma" w:eastAsia="SimSun" w:hAnsi="Tahoma" w:cs="Tahoma"/>
          <w:szCs w:val="22"/>
          <w:lang w:val="el-GR"/>
        </w:rPr>
        <w:t xml:space="preserve"> (Κήρυξη οικονομικού φορέα εκπτώτου – Κυρώσεις) και </w:t>
      </w:r>
      <w:r w:rsidRPr="00603221">
        <w:rPr>
          <w:rFonts w:ascii="Tahoma" w:eastAsia="SimSun" w:hAnsi="Tahoma" w:cs="Tahoma"/>
          <w:szCs w:val="22"/>
          <w:lang w:val="el-GR"/>
        </w:rPr>
        <w:fldChar w:fldCharType="begin"/>
      </w:r>
      <w:r w:rsidRPr="00603221">
        <w:rPr>
          <w:rFonts w:ascii="Tahoma" w:eastAsia="SimSun" w:hAnsi="Tahoma" w:cs="Tahoma"/>
          <w:szCs w:val="22"/>
          <w:lang w:val="el-GR"/>
        </w:rPr>
        <w:instrText xml:space="preserve"> REF _Ref496625354 \r \h </w:instrText>
      </w:r>
      <w:r w:rsidRPr="00DF02B0">
        <w:rPr>
          <w:rFonts w:ascii="Tahoma" w:eastAsia="SimSun" w:hAnsi="Tahoma" w:cs="Tahoma"/>
          <w:szCs w:val="22"/>
          <w:lang w:val="el-GR"/>
        </w:rPr>
        <w:instrText xml:space="preserve"> \* MERGEFORMAT </w:instrText>
      </w:r>
      <w:r w:rsidRPr="00603221">
        <w:rPr>
          <w:rFonts w:ascii="Tahoma" w:eastAsia="SimSun" w:hAnsi="Tahoma" w:cs="Tahoma"/>
          <w:szCs w:val="22"/>
          <w:lang w:val="el-GR"/>
        </w:rPr>
      </w:r>
      <w:r w:rsidRPr="00603221">
        <w:rPr>
          <w:rFonts w:ascii="Tahoma" w:eastAsia="SimSun" w:hAnsi="Tahoma" w:cs="Tahoma"/>
          <w:szCs w:val="22"/>
          <w:lang w:val="el-GR"/>
        </w:rPr>
        <w:fldChar w:fldCharType="separate"/>
      </w:r>
      <w:r w:rsidR="00CA3E14">
        <w:rPr>
          <w:rFonts w:ascii="Tahoma" w:eastAsia="SimSun" w:hAnsi="Tahoma" w:cs="Tahoma"/>
          <w:szCs w:val="22"/>
          <w:cs/>
          <w:lang w:val="el-GR"/>
        </w:rPr>
        <w:t>‎</w:t>
      </w:r>
      <w:r w:rsidR="00CA3E14">
        <w:rPr>
          <w:rFonts w:ascii="Tahoma" w:eastAsia="SimSun" w:hAnsi="Tahoma" w:cs="Tahoma"/>
          <w:szCs w:val="22"/>
          <w:lang w:val="el-GR"/>
        </w:rPr>
        <w:t>6.4</w:t>
      </w:r>
      <w:r w:rsidRPr="00603221">
        <w:rPr>
          <w:rFonts w:ascii="Tahoma" w:eastAsia="SimSun" w:hAnsi="Tahoma" w:cs="Tahoma"/>
          <w:szCs w:val="22"/>
          <w:lang w:val="el-GR"/>
        </w:rPr>
        <w:fldChar w:fldCharType="end"/>
      </w:r>
      <w:r w:rsidRPr="00603221">
        <w:rPr>
          <w:rFonts w:ascii="Tahoma" w:eastAsia="SimSun" w:hAnsi="Tahoma" w:cs="Tahoma"/>
          <w:szCs w:val="22"/>
          <w:lang w:val="el-GR"/>
        </w:rPr>
        <w:t xml:space="preserve"> (Απόρριψη παραδοτέων – Αντικατάσταση), </w:t>
      </w:r>
      <w:r w:rsidRPr="00603221">
        <w:rPr>
          <w:rFonts w:ascii="Tahoma" w:hAnsi="Tahoma" w:cs="Tahoma"/>
          <w:szCs w:val="22"/>
          <w:lang w:val="el-GR"/>
        </w:rPr>
        <w:t>να υποβάλει προσφυγή για λόγους νομιμότητας και ουσίας ενώπιον της αναθέτουσας αρχής ή του φορέα που εκτελεί-διοικεί τη σύμβαση, μέσα σε ανατρεπτική προθεσμία τριάντα (30) ημερών από την ημερομηνία που έλαβε γνώση της σχετικής απόφασης.</w:t>
      </w:r>
      <w:r w:rsidRPr="000A2DAC">
        <w:rPr>
          <w:rFonts w:ascii="Tahoma" w:eastAsia="SimSun" w:hAnsi="Tahoma" w:cs="Tahoma"/>
          <w:szCs w:val="22"/>
          <w:lang w:val="el-GR"/>
        </w:rPr>
        <w:t>Η εμπρόθεσμη άσκηση της προσφυγής αναστέλλει τις επιβαλλόμενες κυρώσεις</w:t>
      </w:r>
      <w:r w:rsidRPr="00603221" w:rsidDel="00036CBD">
        <w:rPr>
          <w:rFonts w:ascii="Tahoma" w:hAnsi="Tahoma" w:cs="Tahoma"/>
          <w:szCs w:val="22"/>
          <w:lang w:val="el-GR"/>
        </w:rPr>
        <w:t xml:space="preserve"> </w:t>
      </w:r>
      <w:r w:rsidRPr="00603221">
        <w:rPr>
          <w:rFonts w:ascii="Tahoma" w:hAnsi="Tahoma" w:cs="Tahoma"/>
          <w:szCs w:val="22"/>
          <w:lang w:val="el-GR"/>
        </w:rPr>
        <w:t xml:space="preserve">Επί της προσφυγής, αποφασίζει το αρμόδιο αποφαινόμενο όργανο, ύστερα από </w:t>
      </w:r>
      <w:r w:rsidRPr="00603221">
        <w:rPr>
          <w:rFonts w:ascii="Tahoma" w:hAnsi="Tahoma" w:cs="Tahoma"/>
          <w:szCs w:val="22"/>
          <w:lang w:val="el-GR"/>
        </w:rPr>
        <w:lastRenderedPageBreak/>
        <w:t>γνωμοδότηση του προβλεπόμενου στις περιπτώσεις β’ και δ’ της παρ. 11 του άρθρου 221 οργάνου.</w:t>
      </w:r>
    </w:p>
    <w:p w14:paraId="1CE2411C" w14:textId="3AC82D65" w:rsidR="006E2AF7" w:rsidRPr="00816972" w:rsidRDefault="006E2AF7" w:rsidP="00036CBD">
      <w:pPr>
        <w:rPr>
          <w:rFonts w:ascii="Tahoma" w:eastAsia="SimSun" w:hAnsi="Tahoma" w:cs="Tahoma"/>
          <w:szCs w:val="22"/>
          <w:lang w:val="el-GR"/>
        </w:rPr>
      </w:pPr>
      <w:r w:rsidRPr="00603221">
        <w:rPr>
          <w:rFonts w:ascii="Tahoma" w:hAnsi="Tahoma" w:cs="Tahoma"/>
          <w:szCs w:val="22"/>
          <w:lang w:val="el-GR"/>
        </w:rPr>
        <w:t>Η εν λόγω απόφαση δεν επιδέχεται προσβολή με άλλη οποιασδήποτε φύσεως διοικητική προσφυγή.</w:t>
      </w:r>
      <w:r w:rsidRPr="00CE12C7" w:rsidDel="00CE12C7">
        <w:rPr>
          <w:rFonts w:ascii="Tahoma" w:eastAsia="SimSun" w:hAnsi="Tahoma" w:cs="Tahoma"/>
          <w:szCs w:val="22"/>
          <w:lang w:val="el-GR"/>
        </w:rPr>
        <w:t xml:space="preserve"> </w:t>
      </w:r>
      <w:r w:rsidRPr="00C20D1D">
        <w:rPr>
          <w:rFonts w:ascii="Tahoma" w:eastAsia="SimSun" w:hAnsi="Tahoma" w:cs="Tahoma"/>
          <w:szCs w:val="22"/>
          <w:lang w:val="el-GR"/>
        </w:rPr>
        <w:t>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οργάνου, εντός προθεσμίας τριάντα (30) ημερών από την άσκησή της, άλλως θεωρείται ως σιωπηρώς απορριφθείσα.</w:t>
      </w:r>
    </w:p>
    <w:p w14:paraId="2F4C4186" w14:textId="77777777" w:rsidR="00036CBD" w:rsidRPr="00FF2F4F" w:rsidRDefault="00036CBD" w:rsidP="00036CBD">
      <w:pPr>
        <w:rPr>
          <w:rFonts w:ascii="Tahoma" w:eastAsia="SimSun" w:hAnsi="Tahoma" w:cs="Tahoma"/>
          <w:szCs w:val="22"/>
          <w:lang w:val="el-GR"/>
        </w:rPr>
      </w:pPr>
      <w:r w:rsidRPr="00FF2F4F">
        <w:rPr>
          <w:rFonts w:ascii="Tahoma" w:eastAsia="SimSun" w:hAnsi="Tahoma" w:cs="Tahoma"/>
          <w:szCs w:val="22"/>
          <w:lang w:val="el-GR"/>
        </w:rPr>
        <w:t xml:space="preserve">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w:t>
      </w:r>
      <w:r w:rsidRPr="00FF2F4F">
        <w:rPr>
          <w:rFonts w:ascii="Tahoma" w:eastAsia="SimSun" w:hAnsi="Tahoma" w:cs="Tahoma"/>
          <w:szCs w:val="22"/>
          <w:lang w:val="el-GR"/>
        </w:rPr>
        <w:lastRenderedPageBreak/>
        <w:t>ασκηθεί εμπρόθεσμα προσφυγή, αναστέλλονται οι συνέπειες της απόφασης μέχρι αυτή να οριστικοποιηθεί.</w:t>
      </w:r>
    </w:p>
    <w:p w14:paraId="1B7A8BBF" w14:textId="08A16A68" w:rsidR="00036CBD" w:rsidRDefault="00036CBD">
      <w:pPr>
        <w:rPr>
          <w:rFonts w:ascii="Tahoma" w:hAnsi="Tahoma" w:cs="Tahoma"/>
          <w:szCs w:val="22"/>
          <w:lang w:val="el-GR"/>
        </w:rPr>
      </w:pPr>
    </w:p>
    <w:p w14:paraId="3039E8C0" w14:textId="77777777" w:rsidR="00936791" w:rsidRPr="00A0278E" w:rsidRDefault="00936791" w:rsidP="00A0278E">
      <w:pPr>
        <w:pStyle w:val="2"/>
        <w:numPr>
          <w:ilvl w:val="1"/>
          <w:numId w:val="11"/>
        </w:numPr>
        <w:rPr>
          <w:rFonts w:ascii="Tahoma" w:hAnsi="Tahoma" w:cs="Tahoma"/>
          <w:sz w:val="22"/>
          <w:lang w:val="el-GR"/>
        </w:rPr>
      </w:pPr>
      <w:bookmarkStart w:id="170" w:name="_Toc56418722"/>
      <w:r w:rsidRPr="00A0278E">
        <w:rPr>
          <w:rFonts w:ascii="Tahoma" w:hAnsi="Tahoma" w:cs="Tahoma"/>
          <w:sz w:val="22"/>
          <w:lang w:val="el-GR"/>
        </w:rPr>
        <w:t>Δικαστική επίλυση διαφορών</w:t>
      </w:r>
      <w:bookmarkEnd w:id="170"/>
    </w:p>
    <w:p w14:paraId="337BD227" w14:textId="14448174" w:rsidR="00936791" w:rsidRPr="00603221" w:rsidRDefault="00936791" w:rsidP="00936791">
      <w:pPr>
        <w:rPr>
          <w:rFonts w:ascii="Tahoma" w:hAnsi="Tahoma" w:cs="Tahoma"/>
          <w:szCs w:val="22"/>
          <w:lang w:val="el-GR"/>
        </w:rPr>
      </w:pPr>
      <w:r w:rsidRPr="00A0278E">
        <w:rPr>
          <w:rFonts w:ascii="Tahoma" w:eastAsia="SimSun" w:hAnsi="Tahoma" w:cs="Tahoma"/>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sidRPr="00A0278E">
        <w:rPr>
          <w:rStyle w:val="ab"/>
        </w:rPr>
        <w:footnoteReference w:id="5"/>
      </w:r>
      <w:r w:rsidRPr="00A0278E">
        <w:rPr>
          <w:rStyle w:val="ab"/>
          <w:lang w:val="el-GR"/>
        </w:rPr>
        <w:t>.</w:t>
      </w:r>
      <w:r w:rsidRPr="00A0278E">
        <w:rPr>
          <w:rFonts w:ascii="Tahoma" w:eastAsia="SimSun" w:hAnsi="Tahoma" w:cs="Tahoma"/>
          <w:szCs w:val="22"/>
          <w:lang w:val="el-GR"/>
        </w:rPr>
        <w:t xml:space="preserve"> Πριν </w:t>
      </w:r>
      <w:r w:rsidRPr="00A0278E">
        <w:rPr>
          <w:rFonts w:ascii="Tahoma" w:eastAsia="SimSun" w:hAnsi="Tahoma" w:cs="Tahoma"/>
          <w:szCs w:val="22"/>
          <w:lang w:val="el-GR"/>
        </w:rPr>
        <w:lastRenderedPageBreak/>
        <w:t>από την άσκηση της προσφυγής στο Διοικητικό Εφετείο προηγείται υποχρεωτικά η τήρηση της προβλεπόμενης στο άρθρο 205 ενδικοφανούς διαδικασίας, διαφορετικά η προσφυγή απορρίπτεται ως απαράδεκτη.</w:t>
      </w:r>
    </w:p>
    <w:p w14:paraId="474FDE9A" w14:textId="77777777" w:rsidR="008338F0" w:rsidRPr="00603221" w:rsidRDefault="003355E7" w:rsidP="008D5706">
      <w:pPr>
        <w:pStyle w:val="1"/>
        <w:rPr>
          <w:rFonts w:ascii="Tahoma" w:hAnsi="Tahoma" w:cs="Tahoma"/>
          <w:sz w:val="22"/>
          <w:szCs w:val="22"/>
        </w:rPr>
      </w:pPr>
      <w:r w:rsidRPr="00603221">
        <w:rPr>
          <w:rFonts w:ascii="Tahoma" w:hAnsi="Tahoma" w:cs="Tahoma"/>
          <w:sz w:val="22"/>
          <w:szCs w:val="22"/>
        </w:rPr>
        <w:lastRenderedPageBreak/>
        <w:t xml:space="preserve">ΕΙΔΙΚΟΙ ΟΡΟΙ ΕΚΤΕΛΕΣΗΣ </w:t>
      </w:r>
    </w:p>
    <w:p w14:paraId="5E1B86F8" w14:textId="77777777"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tab/>
      </w:r>
      <w:bookmarkStart w:id="173" w:name="_Toc56418723"/>
      <w:r w:rsidRPr="00603221">
        <w:rPr>
          <w:rFonts w:ascii="Tahoma" w:hAnsi="Tahoma" w:cs="Tahoma"/>
          <w:sz w:val="22"/>
          <w:lang w:val="el-GR"/>
        </w:rPr>
        <w:t>Παρακολούθηση της σύμβασης</w:t>
      </w:r>
      <w:bookmarkEnd w:id="173"/>
      <w:r w:rsidRPr="00603221">
        <w:rPr>
          <w:rFonts w:ascii="Tahoma" w:hAnsi="Tahoma" w:cs="Tahoma"/>
          <w:sz w:val="22"/>
          <w:lang w:val="el-GR"/>
        </w:rPr>
        <w:t xml:space="preserve"> </w:t>
      </w:r>
    </w:p>
    <w:p w14:paraId="6115CDCE" w14:textId="046DBB16" w:rsidR="00512083" w:rsidRPr="00512083" w:rsidRDefault="00512083" w:rsidP="00512083">
      <w:pPr>
        <w:rPr>
          <w:rFonts w:ascii="Tahoma" w:hAnsi="Tahoma" w:cs="Tahoma"/>
          <w:szCs w:val="22"/>
          <w:lang w:val="el-GR"/>
        </w:rPr>
      </w:pPr>
      <w:r w:rsidRPr="00512083">
        <w:rPr>
          <w:rFonts w:ascii="Tahoma" w:hAnsi="Tahoma" w:cs="Tahoma"/>
          <w:szCs w:val="22"/>
          <w:lang w:val="el-GR"/>
        </w:rPr>
        <w:t xml:space="preserve">6.1.1. </w:t>
      </w:r>
      <w:bookmarkStart w:id="174" w:name="_Hlk9421248"/>
      <w:r w:rsidRPr="00512083">
        <w:rPr>
          <w:rFonts w:ascii="Tahoma" w:hAnsi="Tahoma" w:cs="Tahoma"/>
          <w:szCs w:val="22"/>
          <w:lang w:val="el-GR"/>
        </w:rPr>
        <w:t>Η παρακολούθηση της εκτέλεσης της Σύμβασης και η διοίκηση αυτής θα διενεργείται σύμφωνα με το άρθρο 216 του Ν. 4412/2016.</w:t>
      </w:r>
    </w:p>
    <w:p w14:paraId="1C853F64" w14:textId="3BE67633" w:rsidR="007D792E" w:rsidRPr="005607CF" w:rsidRDefault="007D792E" w:rsidP="007D792E">
      <w:pPr>
        <w:rPr>
          <w:rFonts w:ascii="Tahoma" w:hAnsi="Tahoma" w:cs="Tahoma"/>
          <w:szCs w:val="22"/>
          <w:lang w:val="el-GR"/>
        </w:rPr>
      </w:pPr>
      <w:r w:rsidRPr="005607CF">
        <w:rPr>
          <w:rFonts w:ascii="Tahoma" w:hAnsi="Tahoma" w:cs="Tahoma"/>
          <w:szCs w:val="22"/>
          <w:lang w:val="el-GR"/>
        </w:rPr>
        <w:t xml:space="preserve">Η παρακολούθηση της εκτέλεσης της σύμβασης και η διοίκηση αυτής διενεργείται από την Δ/νση </w:t>
      </w:r>
      <w:r w:rsidR="00E02933">
        <w:rPr>
          <w:rFonts w:ascii="Tahoma" w:hAnsi="Tahoma" w:cs="Tahoma"/>
          <w:szCs w:val="22"/>
          <w:lang w:val="el-GR"/>
        </w:rPr>
        <w:t>Διαχείρισης Έργων</w:t>
      </w:r>
      <w:r w:rsidRPr="00A0278E">
        <w:rPr>
          <w:rFonts w:ascii="Tahoma" w:hAnsi="Tahoma" w:cs="Tahoma"/>
          <w:szCs w:val="22"/>
          <w:lang w:val="el-GR"/>
        </w:rPr>
        <w:t xml:space="preserve"> τ</w:t>
      </w:r>
      <w:r w:rsidRPr="005607CF">
        <w:rPr>
          <w:rFonts w:ascii="Tahoma" w:hAnsi="Tahoma" w:cs="Tahoma"/>
          <w:szCs w:val="22"/>
          <w:lang w:val="el-GR"/>
        </w:rPr>
        <w:t>ης ΚτΠ Α.Ε ή άλλως από ειδική επιτροπή η οποία θα ορισθεί με απόφαση της αναθέτουσας αρχής</w:t>
      </w:r>
      <w:r w:rsidR="005D634B" w:rsidRPr="00F20B98">
        <w:rPr>
          <w:rFonts w:ascii="Tahoma" w:hAnsi="Tahoma" w:cs="Tahoma"/>
          <w:szCs w:val="22"/>
          <w:lang w:val="el-GR"/>
        </w:rPr>
        <w:t xml:space="preserve"> </w:t>
      </w:r>
      <w:r w:rsidR="005D634B" w:rsidRPr="00A0278E">
        <w:rPr>
          <w:rFonts w:ascii="Tahoma" w:hAnsi="Tahoma" w:cs="Tahoma"/>
          <w:szCs w:val="22"/>
          <w:lang w:val="el-GR"/>
        </w:rPr>
        <w:t xml:space="preserve">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w:t>
      </w:r>
      <w:r w:rsidR="005D634B" w:rsidRPr="00A0278E">
        <w:rPr>
          <w:rFonts w:ascii="Tahoma" w:hAnsi="Tahoma" w:cs="Tahoma"/>
          <w:szCs w:val="22"/>
          <w:lang w:val="el-GR"/>
        </w:rPr>
        <w:lastRenderedPageBreak/>
        <w:t>τροποποίηση του αντικειμένου και παράταση της διάρκειας της σύμβασης, υπό τους όρους του άρθρου 132 του ν. 4412/2016</w:t>
      </w:r>
      <w:r w:rsidRPr="005607CF">
        <w:rPr>
          <w:rFonts w:ascii="Tahoma" w:hAnsi="Tahoma" w:cs="Tahoma"/>
          <w:szCs w:val="22"/>
          <w:lang w:val="el-GR"/>
        </w:rPr>
        <w:t xml:space="preserve">. </w:t>
      </w:r>
    </w:p>
    <w:p w14:paraId="5B58CA10" w14:textId="13516091" w:rsidR="005D634B" w:rsidRDefault="005D634B" w:rsidP="00512083">
      <w:pPr>
        <w:rPr>
          <w:rFonts w:ascii="Tahoma" w:hAnsi="Tahoma" w:cs="Tahoma"/>
          <w:szCs w:val="22"/>
          <w:lang w:val="el-GR"/>
        </w:rPr>
      </w:pPr>
      <w:r w:rsidRPr="00512083">
        <w:rPr>
          <w:rFonts w:ascii="Tahoma" w:hAnsi="Tahoma" w:cs="Tahoma"/>
          <w:szCs w:val="22"/>
          <w:lang w:val="el-GR"/>
        </w:rPr>
        <w:t xml:space="preserve">Με υπόδειξη του Κυρίου του Έργου </w:t>
      </w:r>
      <w:r w:rsidR="00E02933">
        <w:rPr>
          <w:rFonts w:ascii="Tahoma" w:hAnsi="Tahoma" w:cs="Tahoma"/>
          <w:szCs w:val="22"/>
          <w:lang w:val="el-GR"/>
        </w:rPr>
        <w:t xml:space="preserve">βάσει της σχετικής Προγραμματικής Συμφωνίας </w:t>
      </w:r>
      <w:r w:rsidRPr="00512083">
        <w:rPr>
          <w:rFonts w:ascii="Tahoma" w:hAnsi="Tahoma" w:cs="Tahoma"/>
          <w:szCs w:val="22"/>
          <w:lang w:val="el-GR"/>
        </w:rPr>
        <w:t>ορ</w:t>
      </w:r>
      <w:r w:rsidR="0042031A">
        <w:rPr>
          <w:rFonts w:ascii="Tahoma" w:hAnsi="Tahoma" w:cs="Tahoma"/>
          <w:szCs w:val="22"/>
          <w:lang w:val="el-GR"/>
        </w:rPr>
        <w:t>ί</w:t>
      </w:r>
      <w:r>
        <w:rPr>
          <w:rFonts w:ascii="Tahoma" w:hAnsi="Tahoma" w:cs="Tahoma"/>
          <w:szCs w:val="22"/>
          <w:lang w:val="el-GR"/>
        </w:rPr>
        <w:t>ζονται</w:t>
      </w:r>
      <w:r w:rsidRPr="00512083">
        <w:rPr>
          <w:rFonts w:ascii="Tahoma" w:hAnsi="Tahoma" w:cs="Tahoma"/>
          <w:szCs w:val="22"/>
          <w:lang w:val="el-GR"/>
        </w:rPr>
        <w:t xml:space="preserve"> εκπρόσωποί του, οι οποίοι θα συμμετέχουν </w:t>
      </w:r>
      <w:r>
        <w:rPr>
          <w:rFonts w:ascii="Tahoma" w:hAnsi="Tahoma" w:cs="Tahoma"/>
          <w:szCs w:val="22"/>
          <w:lang w:val="el-GR"/>
        </w:rPr>
        <w:t xml:space="preserve">στην επιτροπή </w:t>
      </w:r>
      <w:r w:rsidRPr="00512083">
        <w:rPr>
          <w:rFonts w:ascii="Tahoma" w:hAnsi="Tahoma" w:cs="Tahoma"/>
          <w:szCs w:val="22"/>
          <w:lang w:val="el-GR"/>
        </w:rPr>
        <w:t>παρακολούθηση</w:t>
      </w:r>
      <w:r>
        <w:rPr>
          <w:rFonts w:ascii="Tahoma" w:hAnsi="Tahoma" w:cs="Tahoma"/>
          <w:szCs w:val="22"/>
          <w:lang w:val="el-GR"/>
        </w:rPr>
        <w:t>ς</w:t>
      </w:r>
      <w:r w:rsidRPr="00512083">
        <w:rPr>
          <w:rFonts w:ascii="Tahoma" w:hAnsi="Tahoma" w:cs="Tahoma"/>
          <w:szCs w:val="22"/>
          <w:lang w:val="el-GR"/>
        </w:rPr>
        <w:t xml:space="preserve"> της σύμβασης.</w:t>
      </w:r>
    </w:p>
    <w:p w14:paraId="3EDD93DA" w14:textId="33F24C94" w:rsidR="00087FEA" w:rsidRPr="00603221" w:rsidRDefault="007D792E" w:rsidP="00512083">
      <w:pPr>
        <w:rPr>
          <w:rFonts w:ascii="Tahoma" w:hAnsi="Tahoma" w:cs="Tahoma"/>
          <w:szCs w:val="22"/>
          <w:lang w:val="el-GR"/>
        </w:rPr>
      </w:pPr>
      <w:r>
        <w:rPr>
          <w:rFonts w:ascii="Tahoma" w:hAnsi="Tahoma" w:cs="Tahoma"/>
          <w:szCs w:val="22"/>
          <w:lang w:val="el-GR"/>
        </w:rPr>
        <w:t>Η αρμόδια Δ/νση ή επιτροπή παρακολού</w:t>
      </w:r>
      <w:r w:rsidR="00E6541D">
        <w:rPr>
          <w:rFonts w:ascii="Tahoma" w:hAnsi="Tahoma" w:cs="Tahoma"/>
          <w:szCs w:val="22"/>
          <w:lang w:val="el-GR"/>
        </w:rPr>
        <w:t>θη</w:t>
      </w:r>
      <w:r>
        <w:rPr>
          <w:rFonts w:ascii="Tahoma" w:hAnsi="Tahoma" w:cs="Tahoma"/>
          <w:szCs w:val="22"/>
          <w:lang w:val="el-GR"/>
        </w:rPr>
        <w:t xml:space="preserve">σης </w:t>
      </w:r>
      <w:r w:rsidR="005D634B">
        <w:rPr>
          <w:rFonts w:ascii="Tahoma" w:hAnsi="Tahoma" w:cs="Tahoma"/>
          <w:szCs w:val="22"/>
          <w:lang w:val="el-GR"/>
        </w:rPr>
        <w:t xml:space="preserve">ή ειδική επιτροπή </w:t>
      </w:r>
      <w:r>
        <w:rPr>
          <w:rFonts w:ascii="Tahoma" w:hAnsi="Tahoma" w:cs="Tahoma"/>
          <w:szCs w:val="22"/>
          <w:lang w:val="el-GR"/>
        </w:rPr>
        <w:t>θα αποστέ</w:t>
      </w:r>
      <w:r w:rsidR="00E6541D">
        <w:rPr>
          <w:rFonts w:ascii="Tahoma" w:hAnsi="Tahoma" w:cs="Tahoma"/>
          <w:szCs w:val="22"/>
          <w:lang w:val="el-GR"/>
        </w:rPr>
        <w:t>λ</w:t>
      </w:r>
      <w:r>
        <w:rPr>
          <w:rFonts w:ascii="Tahoma" w:hAnsi="Tahoma" w:cs="Tahoma"/>
          <w:szCs w:val="22"/>
          <w:lang w:val="el-GR"/>
        </w:rPr>
        <w:t>λει</w:t>
      </w:r>
      <w:r w:rsidR="00512083" w:rsidRPr="00512083">
        <w:rPr>
          <w:rFonts w:ascii="Tahoma" w:hAnsi="Tahoma" w:cs="Tahoma"/>
          <w:szCs w:val="22"/>
          <w:lang w:val="el-GR"/>
        </w:rPr>
        <w:t xml:space="preserve"> </w:t>
      </w:r>
      <w:r w:rsidR="00936791" w:rsidRPr="00936791">
        <w:rPr>
          <w:rFonts w:ascii="Tahoma" w:hAnsi="Tahoma" w:cs="Tahoma"/>
          <w:szCs w:val="22"/>
          <w:lang w:val="el-GR"/>
        </w:rPr>
        <w:t>έγγραφα με οδηγίες και εντολές</w:t>
      </w:r>
      <w:r w:rsidR="00936791" w:rsidRPr="00936791" w:rsidDel="00936791">
        <w:rPr>
          <w:rFonts w:ascii="Tahoma" w:hAnsi="Tahoma" w:cs="Tahoma"/>
          <w:szCs w:val="22"/>
          <w:lang w:val="el-GR"/>
        </w:rPr>
        <w:t xml:space="preserve"> </w:t>
      </w:r>
      <w:r w:rsidR="00512083" w:rsidRPr="00512083">
        <w:rPr>
          <w:rFonts w:ascii="Tahoma" w:hAnsi="Tahoma" w:cs="Tahoma"/>
          <w:szCs w:val="22"/>
          <w:lang w:val="el-GR"/>
        </w:rPr>
        <w:t xml:space="preserve">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Ο ανάδοχος υποχρεούται κατ’ ελάχιστον </w:t>
      </w:r>
      <w:r w:rsidR="00512083" w:rsidRPr="00A73346">
        <w:rPr>
          <w:rFonts w:ascii="Tahoma" w:hAnsi="Tahoma" w:cs="Tahoma"/>
          <w:szCs w:val="22"/>
          <w:lang w:val="el-GR"/>
        </w:rPr>
        <w:t>ένα</w:t>
      </w:r>
      <w:r w:rsidRPr="00A73346">
        <w:rPr>
          <w:rFonts w:ascii="Tahoma" w:hAnsi="Tahoma" w:cs="Tahoma"/>
          <w:szCs w:val="22"/>
          <w:lang w:val="el-GR"/>
        </w:rPr>
        <w:t xml:space="preserve"> </w:t>
      </w:r>
      <w:r w:rsidR="00512083" w:rsidRPr="00A73346">
        <w:rPr>
          <w:rFonts w:ascii="Tahoma" w:hAnsi="Tahoma" w:cs="Tahoma"/>
          <w:szCs w:val="22"/>
          <w:lang w:val="el-GR"/>
        </w:rPr>
        <w:t>(1) μήνα</w:t>
      </w:r>
      <w:r w:rsidR="00512083" w:rsidRPr="00512083">
        <w:rPr>
          <w:rFonts w:ascii="Tahoma" w:hAnsi="Tahoma" w:cs="Tahoma"/>
          <w:szCs w:val="22"/>
          <w:lang w:val="el-GR"/>
        </w:rPr>
        <w:t xml:space="preserve"> πριν την ημερομηνία παράδοσης των προβλεπόμενων παραδοτέων κάθε φάσης, να ενημερώσει την υπηρεσία </w:t>
      </w:r>
      <w:r w:rsidR="00F92F1A">
        <w:rPr>
          <w:rFonts w:ascii="Tahoma" w:hAnsi="Tahoma" w:cs="Tahoma"/>
          <w:szCs w:val="22"/>
          <w:lang w:val="el-GR"/>
        </w:rPr>
        <w:t>ή την επιτροπή</w:t>
      </w:r>
      <w:r w:rsidR="00F92F1A" w:rsidRPr="00512083">
        <w:rPr>
          <w:rFonts w:ascii="Tahoma" w:hAnsi="Tahoma" w:cs="Tahoma"/>
          <w:szCs w:val="22"/>
          <w:lang w:val="el-GR"/>
        </w:rPr>
        <w:t xml:space="preserve"> </w:t>
      </w:r>
      <w:r w:rsidR="00512083" w:rsidRPr="00512083">
        <w:rPr>
          <w:rFonts w:ascii="Tahoma" w:hAnsi="Tahoma" w:cs="Tahoma"/>
          <w:szCs w:val="22"/>
          <w:lang w:val="el-GR"/>
        </w:rPr>
        <w:t xml:space="preserve">παρακολούθησης για τη </w:t>
      </w:r>
      <w:r w:rsidR="00512083" w:rsidRPr="00512083">
        <w:rPr>
          <w:rFonts w:ascii="Tahoma" w:hAnsi="Tahoma" w:cs="Tahoma"/>
          <w:szCs w:val="22"/>
          <w:lang w:val="el-GR"/>
        </w:rPr>
        <w:lastRenderedPageBreak/>
        <w:t>ολοκλήρωση των συμβατικών υποχρεώσεων του, να θέσει σε διάθεση της το προβλεπόμενο συμβατικό υλικό και να συνεργάζεται,  προκειμένου να πιστοποι</w:t>
      </w:r>
      <w:r w:rsidR="00E6541D">
        <w:rPr>
          <w:rFonts w:ascii="Tahoma" w:hAnsi="Tahoma" w:cs="Tahoma"/>
          <w:szCs w:val="22"/>
          <w:lang w:val="el-GR"/>
        </w:rPr>
        <w:t>η</w:t>
      </w:r>
      <w:r w:rsidR="00F92F1A">
        <w:rPr>
          <w:rFonts w:ascii="Tahoma" w:hAnsi="Tahoma" w:cs="Tahoma"/>
          <w:szCs w:val="22"/>
          <w:lang w:val="el-GR"/>
        </w:rPr>
        <w:t>θ</w:t>
      </w:r>
      <w:r w:rsidR="00512083" w:rsidRPr="00512083">
        <w:rPr>
          <w:rFonts w:ascii="Tahoma" w:hAnsi="Tahoma" w:cs="Tahoma"/>
          <w:szCs w:val="22"/>
          <w:lang w:val="el-GR"/>
        </w:rPr>
        <w:t>ε</w:t>
      </w:r>
      <w:r w:rsidR="00E6541D">
        <w:rPr>
          <w:rFonts w:ascii="Tahoma" w:hAnsi="Tahoma" w:cs="Tahoma"/>
          <w:szCs w:val="22"/>
          <w:lang w:val="el-GR"/>
        </w:rPr>
        <w:t>ί</w:t>
      </w:r>
      <w:r w:rsidR="00512083" w:rsidRPr="00512083">
        <w:rPr>
          <w:rFonts w:ascii="Tahoma" w:hAnsi="Tahoma" w:cs="Tahoma"/>
          <w:szCs w:val="22"/>
          <w:lang w:val="el-GR"/>
        </w:rPr>
        <w:t xml:space="preserve"> η εκτέλεση του αντικειμένου της σύμβασης καθώς και η συμμόρφωση του αναδόχου με τους όρους της εκάστοτε φάσης.</w:t>
      </w:r>
    </w:p>
    <w:bookmarkEnd w:id="174"/>
    <w:p w14:paraId="557DF8B2" w14:textId="77777777"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tab/>
      </w:r>
      <w:bookmarkStart w:id="175" w:name="_Toc56418724"/>
      <w:r w:rsidRPr="00603221">
        <w:rPr>
          <w:rFonts w:ascii="Tahoma" w:hAnsi="Tahoma" w:cs="Tahoma"/>
          <w:sz w:val="22"/>
          <w:lang w:val="el-GR"/>
        </w:rPr>
        <w:t>Διάρκεια σύμβασης</w:t>
      </w:r>
      <w:bookmarkEnd w:id="175"/>
      <w:r w:rsidRPr="00603221">
        <w:rPr>
          <w:rFonts w:ascii="Tahoma" w:hAnsi="Tahoma" w:cs="Tahoma"/>
          <w:sz w:val="22"/>
          <w:lang w:val="el-GR"/>
        </w:rPr>
        <w:t xml:space="preserve"> </w:t>
      </w:r>
    </w:p>
    <w:p w14:paraId="5CBAB115" w14:textId="7D9B9CA6" w:rsidR="008702D8" w:rsidRPr="00603221" w:rsidRDefault="003355E7" w:rsidP="00B8545D">
      <w:pPr>
        <w:rPr>
          <w:rFonts w:ascii="Tahoma" w:hAnsi="Tahoma" w:cs="Tahoma"/>
          <w:szCs w:val="22"/>
          <w:lang w:val="el-GR"/>
        </w:rPr>
      </w:pPr>
      <w:r w:rsidRPr="00603221">
        <w:rPr>
          <w:rFonts w:ascii="Tahoma" w:hAnsi="Tahoma" w:cs="Tahoma"/>
          <w:szCs w:val="22"/>
          <w:lang w:val="el-GR"/>
        </w:rPr>
        <w:t xml:space="preserve">6.2.1. </w:t>
      </w:r>
      <w:r w:rsidR="008702D8" w:rsidRPr="00603221">
        <w:rPr>
          <w:rFonts w:ascii="Tahoma" w:hAnsi="Tahoma" w:cs="Tahoma"/>
          <w:szCs w:val="22"/>
          <w:lang w:val="el-GR"/>
        </w:rPr>
        <w:t xml:space="preserve">Η συνολική </w:t>
      </w:r>
      <w:r w:rsidR="008702D8" w:rsidRPr="00603221">
        <w:rPr>
          <w:rFonts w:ascii="Tahoma" w:hAnsi="Tahoma" w:cs="Tahoma"/>
          <w:b/>
          <w:szCs w:val="22"/>
          <w:lang w:val="el-GR"/>
        </w:rPr>
        <w:t>διάρκεια</w:t>
      </w:r>
      <w:r w:rsidR="008702D8" w:rsidRPr="00603221">
        <w:rPr>
          <w:rFonts w:ascii="Tahoma" w:hAnsi="Tahoma" w:cs="Tahoma"/>
          <w:szCs w:val="22"/>
          <w:lang w:val="el-GR"/>
        </w:rPr>
        <w:t xml:space="preserve"> της σύμβασης </w:t>
      </w:r>
      <w:r w:rsidR="00914F36">
        <w:rPr>
          <w:rFonts w:ascii="Tahoma" w:hAnsi="Tahoma" w:cs="Tahoma"/>
          <w:szCs w:val="22"/>
          <w:lang w:val="el-GR"/>
        </w:rPr>
        <w:t xml:space="preserve">για κάθε τμήμα </w:t>
      </w:r>
      <w:r w:rsidR="008702D8" w:rsidRPr="00603221">
        <w:rPr>
          <w:rFonts w:ascii="Tahoma" w:hAnsi="Tahoma" w:cs="Tahoma"/>
          <w:szCs w:val="22"/>
          <w:lang w:val="el-GR"/>
        </w:rPr>
        <w:t>ορίζεται σε</w:t>
      </w:r>
      <w:r w:rsidR="00962631" w:rsidRPr="00962631">
        <w:rPr>
          <w:rFonts w:ascii="Tahoma" w:hAnsi="Tahoma" w:cs="Tahoma"/>
          <w:szCs w:val="22"/>
          <w:lang w:val="el-GR"/>
        </w:rPr>
        <w:t xml:space="preserve"> </w:t>
      </w:r>
      <w:r w:rsidR="00962631" w:rsidRPr="00A73346">
        <w:rPr>
          <w:rFonts w:ascii="Tahoma" w:hAnsi="Tahoma" w:cs="Tahoma"/>
          <w:b/>
          <w:bCs/>
          <w:szCs w:val="22"/>
          <w:lang w:val="el-GR"/>
        </w:rPr>
        <w:t>είκοσι (2</w:t>
      </w:r>
      <w:r w:rsidR="00412CBA">
        <w:rPr>
          <w:rFonts w:ascii="Tahoma" w:hAnsi="Tahoma" w:cs="Tahoma"/>
          <w:b/>
          <w:bCs/>
          <w:szCs w:val="22"/>
          <w:lang w:val="el-GR"/>
        </w:rPr>
        <w:t>0</w:t>
      </w:r>
      <w:r w:rsidR="00962631" w:rsidRPr="00A73346">
        <w:rPr>
          <w:rFonts w:ascii="Tahoma" w:hAnsi="Tahoma" w:cs="Tahoma"/>
          <w:b/>
          <w:bCs/>
          <w:szCs w:val="22"/>
          <w:lang w:val="el-GR"/>
        </w:rPr>
        <w:t>) μήνες</w:t>
      </w:r>
      <w:r w:rsidR="008702D8" w:rsidRPr="00603221">
        <w:rPr>
          <w:rFonts w:ascii="Tahoma" w:hAnsi="Tahoma" w:cs="Tahoma"/>
          <w:szCs w:val="22"/>
          <w:lang w:val="el-GR"/>
        </w:rPr>
        <w:t xml:space="preserve"> </w:t>
      </w:r>
      <w:r w:rsidR="0029613C" w:rsidRPr="00603221">
        <w:rPr>
          <w:rFonts w:ascii="Tahoma" w:hAnsi="Tahoma" w:cs="Tahoma"/>
          <w:szCs w:val="22"/>
          <w:lang w:val="el-GR"/>
        </w:rPr>
        <w:t xml:space="preserve">και </w:t>
      </w:r>
      <w:r w:rsidR="008702D8" w:rsidRPr="00603221">
        <w:rPr>
          <w:rFonts w:ascii="Tahoma" w:hAnsi="Tahoma" w:cs="Tahoma"/>
          <w:szCs w:val="22"/>
          <w:lang w:val="el-GR"/>
        </w:rPr>
        <w:t>νοείται το χρονι</w:t>
      </w:r>
      <w:r w:rsidR="008702D8" w:rsidRPr="00603221">
        <w:rPr>
          <w:rFonts w:ascii="Tahoma" w:hAnsi="Tahoma" w:cs="Tahoma"/>
          <w:szCs w:val="22"/>
          <w:lang w:val="el-GR"/>
        </w:rPr>
        <w:softHyphen/>
        <w:t>κό διάστημα από την ημερομηνία υπογραφής της σύμβασης</w:t>
      </w:r>
      <w:r w:rsidR="00E1337D" w:rsidRPr="00603221">
        <w:rPr>
          <w:rFonts w:ascii="Tahoma" w:hAnsi="Tahoma" w:cs="Tahoma"/>
          <w:szCs w:val="22"/>
          <w:lang w:val="el-GR"/>
        </w:rPr>
        <w:t xml:space="preserve"> </w:t>
      </w:r>
      <w:r w:rsidR="008702D8" w:rsidRPr="00603221">
        <w:rPr>
          <w:rFonts w:ascii="Tahoma" w:hAnsi="Tahoma" w:cs="Tahoma"/>
          <w:szCs w:val="22"/>
          <w:lang w:val="el-GR"/>
        </w:rPr>
        <w:t xml:space="preserve">έως την υποβολή του τελευταίου παραδοτέου σύμφωνα με το αναλυτικό χρονοδιάγραμμα </w:t>
      </w:r>
      <w:r w:rsidR="00C90A04" w:rsidRPr="00603221">
        <w:rPr>
          <w:rFonts w:ascii="Tahoma" w:hAnsi="Tahoma" w:cs="Tahoma"/>
          <w:szCs w:val="22"/>
          <w:lang w:val="el-GR"/>
        </w:rPr>
        <w:t xml:space="preserve">που περιλαμβάνεται στο </w:t>
      </w:r>
      <w:r w:rsidR="00673490" w:rsidRPr="00603221">
        <w:rPr>
          <w:rFonts w:ascii="Tahoma" w:hAnsi="Tahoma" w:cs="Tahoma"/>
          <w:szCs w:val="22"/>
          <w:lang w:val="el-GR"/>
        </w:rPr>
        <w:fldChar w:fldCharType="begin"/>
      </w:r>
      <w:r w:rsidR="00673490" w:rsidRPr="00603221">
        <w:rPr>
          <w:rFonts w:ascii="Tahoma" w:hAnsi="Tahoma" w:cs="Tahoma"/>
          <w:szCs w:val="22"/>
          <w:lang w:val="el-GR"/>
        </w:rPr>
        <w:instrText xml:space="preserve"> REF _Ref496625830 \h </w:instrText>
      </w:r>
      <w:r w:rsidR="00DF02B0" w:rsidRPr="006719D5">
        <w:rPr>
          <w:rFonts w:ascii="Tahoma" w:hAnsi="Tahoma" w:cs="Tahoma"/>
          <w:szCs w:val="22"/>
          <w:lang w:val="el-GR"/>
        </w:rPr>
        <w:instrText xml:space="preserve"> \* MERGEFORMAT </w:instrText>
      </w:r>
      <w:r w:rsidR="00673490" w:rsidRPr="00603221">
        <w:rPr>
          <w:rFonts w:ascii="Tahoma" w:hAnsi="Tahoma" w:cs="Tahoma"/>
          <w:szCs w:val="22"/>
          <w:lang w:val="el-GR"/>
        </w:rPr>
      </w:r>
      <w:r w:rsidR="00673490" w:rsidRPr="00603221">
        <w:rPr>
          <w:rFonts w:ascii="Tahoma" w:hAnsi="Tahoma" w:cs="Tahoma"/>
          <w:szCs w:val="22"/>
          <w:lang w:val="el-GR"/>
        </w:rPr>
        <w:fldChar w:fldCharType="separate"/>
      </w:r>
      <w:r w:rsidR="00CA3E14" w:rsidRPr="00CA3E14">
        <w:rPr>
          <w:rFonts w:ascii="Tahoma" w:hAnsi="Tahoma" w:cs="Tahoma"/>
          <w:szCs w:val="22"/>
          <w:lang w:val="el-GR"/>
        </w:rPr>
        <w:t>ΠΑΡΑΡΤΗΜΑ Ι – Αναλυτική Περιγραφή Φυσικού και Οικονομικού Αντικειμένου της Σύμβασης</w:t>
      </w:r>
      <w:r w:rsidR="00673490" w:rsidRPr="00603221">
        <w:rPr>
          <w:rFonts w:ascii="Tahoma" w:hAnsi="Tahoma" w:cs="Tahoma"/>
          <w:szCs w:val="22"/>
          <w:lang w:val="el-GR"/>
        </w:rPr>
        <w:fldChar w:fldCharType="end"/>
      </w:r>
      <w:r w:rsidR="00673490" w:rsidRPr="00603221">
        <w:rPr>
          <w:rFonts w:ascii="Tahoma" w:hAnsi="Tahoma" w:cs="Tahoma"/>
          <w:szCs w:val="22"/>
          <w:lang w:val="el-GR"/>
        </w:rPr>
        <w:t xml:space="preserve"> της παρούσας. </w:t>
      </w:r>
      <w:r w:rsidR="008702D8" w:rsidRPr="00603221">
        <w:rPr>
          <w:rFonts w:ascii="Tahoma" w:hAnsi="Tahoma" w:cs="Tahoma"/>
          <w:szCs w:val="22"/>
          <w:lang w:val="el-GR"/>
        </w:rPr>
        <w:t>Επισημαίνεται ότι στη συνολική διάρκεια</w:t>
      </w:r>
      <w:r w:rsidR="00E1337D" w:rsidRPr="00603221">
        <w:rPr>
          <w:rFonts w:ascii="Tahoma" w:hAnsi="Tahoma" w:cs="Tahoma"/>
          <w:szCs w:val="22"/>
          <w:lang w:val="el-GR"/>
        </w:rPr>
        <w:t xml:space="preserve"> </w:t>
      </w:r>
      <w:r w:rsidR="008702D8" w:rsidRPr="00603221">
        <w:rPr>
          <w:rFonts w:ascii="Tahoma" w:hAnsi="Tahoma" w:cs="Tahoma"/>
          <w:szCs w:val="22"/>
          <w:lang w:val="el-GR"/>
        </w:rPr>
        <w:t xml:space="preserve">περιλαμβάνεται και ο χρόνος που θα απαιτηθεί για την παραλαβή των ενδιάμεσων φάσεων ή παραδοτέων </w:t>
      </w:r>
      <w:r w:rsidR="008702D8" w:rsidRPr="00603221">
        <w:rPr>
          <w:rFonts w:ascii="Tahoma" w:hAnsi="Tahoma" w:cs="Tahoma"/>
          <w:szCs w:val="22"/>
          <w:u w:val="single"/>
          <w:lang w:val="el-GR"/>
        </w:rPr>
        <w:t xml:space="preserve">μέχρι την παράδοση και του </w:t>
      </w:r>
      <w:r w:rsidR="008702D8" w:rsidRPr="00603221">
        <w:rPr>
          <w:rFonts w:ascii="Tahoma" w:hAnsi="Tahoma" w:cs="Tahoma"/>
          <w:szCs w:val="22"/>
          <w:u w:val="single"/>
          <w:lang w:val="el-GR"/>
        </w:rPr>
        <w:lastRenderedPageBreak/>
        <w:t>τελευταίου παραδοτέου που ορίζει την λήξη της σύμβαση</w:t>
      </w:r>
      <w:r w:rsidR="008702D8" w:rsidRPr="00603221">
        <w:rPr>
          <w:rFonts w:ascii="Tahoma" w:hAnsi="Tahoma" w:cs="Tahoma"/>
          <w:szCs w:val="22"/>
          <w:lang w:val="el-GR"/>
        </w:rPr>
        <w:t xml:space="preserve">ς και την έναρξη της οριστικής παραλαβής του έργου. </w:t>
      </w:r>
    </w:p>
    <w:p w14:paraId="06D5D20C" w14:textId="7A9EFE70" w:rsidR="008338F0" w:rsidRPr="00603221" w:rsidRDefault="003355E7">
      <w:pPr>
        <w:rPr>
          <w:rFonts w:ascii="Tahoma" w:hAnsi="Tahoma" w:cs="Tahoma"/>
          <w:szCs w:val="22"/>
          <w:lang w:val="el-GR"/>
        </w:rPr>
      </w:pPr>
      <w:r w:rsidRPr="00603221">
        <w:rPr>
          <w:rFonts w:ascii="Tahoma" w:hAnsi="Tahoma" w:cs="Tahoma"/>
          <w:szCs w:val="22"/>
          <w:lang w:val="el-GR"/>
        </w:rPr>
        <w:t>6.2.2. Η</w:t>
      </w:r>
      <w:r w:rsidR="00E1337D" w:rsidRPr="00603221">
        <w:rPr>
          <w:rFonts w:ascii="Tahoma" w:hAnsi="Tahoma" w:cs="Tahoma"/>
          <w:szCs w:val="22"/>
          <w:lang w:val="el-GR"/>
        </w:rPr>
        <w:t xml:space="preserve"> </w:t>
      </w:r>
      <w:r w:rsidRPr="00603221">
        <w:rPr>
          <w:rFonts w:ascii="Tahoma" w:hAnsi="Tahoma" w:cs="Tahoma"/>
          <w:szCs w:val="22"/>
          <w:lang w:val="el-GR"/>
        </w:rPr>
        <w:t>συνολική διάρκεια της σύμβασης μπορεί να παρατείνεται μετά από</w:t>
      </w:r>
      <w:r w:rsidR="00E1337D" w:rsidRPr="00603221">
        <w:rPr>
          <w:rFonts w:ascii="Tahoma" w:hAnsi="Tahoma" w:cs="Tahoma"/>
          <w:szCs w:val="22"/>
          <w:lang w:val="el-GR"/>
        </w:rPr>
        <w:t xml:space="preserve"> </w:t>
      </w:r>
      <w:r w:rsidRPr="00603221">
        <w:rPr>
          <w:rFonts w:ascii="Tahoma" w:hAnsi="Tahoma" w:cs="Tahoma"/>
          <w:szCs w:val="22"/>
          <w:lang w:val="el-GR"/>
        </w:rPr>
        <w:t>αιτιολογημένη απόφαση της αναθέτουσας αρχής μέχρι το 50% αυτής ύστερα από σχετικό αίτημα του</w:t>
      </w:r>
      <w:r w:rsidR="00E1337D" w:rsidRPr="00603221">
        <w:rPr>
          <w:rFonts w:ascii="Tahoma" w:hAnsi="Tahoma" w:cs="Tahoma"/>
          <w:szCs w:val="22"/>
          <w:lang w:val="el-GR"/>
        </w:rPr>
        <w:t xml:space="preserve"> </w:t>
      </w:r>
      <w:r w:rsidRPr="00603221">
        <w:rPr>
          <w:rFonts w:ascii="Tahoma" w:hAnsi="Tahoma" w:cs="Tahoma"/>
          <w:szCs w:val="22"/>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rFonts w:ascii="Tahoma" w:hAnsi="Tahoma" w:cs="Tahoma"/>
          <w:szCs w:val="22"/>
          <w:lang w:val="el-GR"/>
        </w:rPr>
        <w:t>.</w:t>
      </w:r>
      <w:r w:rsidRPr="00603221">
        <w:rPr>
          <w:rFonts w:ascii="Tahoma" w:hAnsi="Tahoma"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w:t>
      </w:r>
      <w:r w:rsidRPr="00603221">
        <w:rPr>
          <w:rFonts w:ascii="Tahoma" w:hAnsi="Tahoma" w:cs="Tahoma"/>
          <w:szCs w:val="22"/>
          <w:lang w:val="el-GR"/>
        </w:rPr>
        <w:lastRenderedPageBreak/>
        <w:t xml:space="preserve">σύμφωνα με το άρθρο 218 του ν. 4412/2016 και </w:t>
      </w:r>
      <w:r w:rsidR="00673490" w:rsidRPr="00603221">
        <w:rPr>
          <w:rFonts w:ascii="Tahoma" w:hAnsi="Tahoma" w:cs="Tahoma"/>
          <w:szCs w:val="22"/>
          <w:lang w:val="el-GR"/>
        </w:rPr>
        <w:t xml:space="preserve">την παρ. </w:t>
      </w:r>
      <w:r w:rsidR="00673490" w:rsidRPr="00603221">
        <w:rPr>
          <w:rFonts w:ascii="Tahoma" w:hAnsi="Tahoma" w:cs="Tahoma"/>
          <w:szCs w:val="22"/>
          <w:lang w:val="el-GR"/>
        </w:rPr>
        <w:fldChar w:fldCharType="begin"/>
      </w:r>
      <w:r w:rsidR="00673490" w:rsidRPr="00603221">
        <w:rPr>
          <w:rFonts w:ascii="Tahoma" w:hAnsi="Tahoma" w:cs="Tahoma"/>
          <w:szCs w:val="22"/>
          <w:lang w:val="el-GR"/>
        </w:rPr>
        <w:instrText xml:space="preserve"> REF _Ref496607484 \r \h </w:instrText>
      </w:r>
      <w:r w:rsidR="00DF02B0" w:rsidRPr="006719D5">
        <w:rPr>
          <w:rFonts w:ascii="Tahoma" w:hAnsi="Tahoma" w:cs="Tahoma"/>
          <w:szCs w:val="22"/>
          <w:lang w:val="el-GR"/>
        </w:rPr>
        <w:instrText xml:space="preserve"> \* MERGEFORMAT </w:instrText>
      </w:r>
      <w:r w:rsidR="00673490" w:rsidRPr="00603221">
        <w:rPr>
          <w:rFonts w:ascii="Tahoma" w:hAnsi="Tahoma" w:cs="Tahoma"/>
          <w:szCs w:val="22"/>
          <w:lang w:val="el-GR"/>
        </w:rPr>
      </w:r>
      <w:r w:rsidR="00673490"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5.2</w:t>
      </w:r>
      <w:r w:rsidR="00673490" w:rsidRPr="00603221">
        <w:rPr>
          <w:rFonts w:ascii="Tahoma" w:hAnsi="Tahoma" w:cs="Tahoma"/>
          <w:szCs w:val="22"/>
          <w:lang w:val="el-GR"/>
        </w:rPr>
        <w:fldChar w:fldCharType="end"/>
      </w:r>
      <w:r w:rsidRPr="00603221">
        <w:rPr>
          <w:rFonts w:ascii="Tahoma" w:hAnsi="Tahoma" w:cs="Tahoma"/>
          <w:szCs w:val="22"/>
          <w:lang w:val="el-GR"/>
        </w:rPr>
        <w:t xml:space="preserve"> της παρούσας.</w:t>
      </w:r>
    </w:p>
    <w:p w14:paraId="53E7CE68" w14:textId="77777777"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tab/>
      </w:r>
      <w:bookmarkStart w:id="176" w:name="_Ref53668667"/>
      <w:bookmarkStart w:id="177" w:name="_Toc56418725"/>
      <w:r w:rsidRPr="00603221">
        <w:rPr>
          <w:rFonts w:ascii="Tahoma" w:hAnsi="Tahoma" w:cs="Tahoma"/>
          <w:sz w:val="22"/>
          <w:lang w:val="el-GR"/>
        </w:rPr>
        <w:t>Παραλαβή του αντικειμένου της σύμβασης</w:t>
      </w:r>
      <w:bookmarkEnd w:id="176"/>
      <w:bookmarkEnd w:id="177"/>
      <w:r w:rsidRPr="00603221">
        <w:rPr>
          <w:rFonts w:ascii="Tahoma" w:hAnsi="Tahoma" w:cs="Tahoma"/>
          <w:sz w:val="22"/>
          <w:lang w:val="el-GR"/>
        </w:rPr>
        <w:t xml:space="preserve"> </w:t>
      </w:r>
    </w:p>
    <w:p w14:paraId="07E13010" w14:textId="0B0EF260" w:rsidR="00133818" w:rsidRDefault="00133818" w:rsidP="002D405F">
      <w:pPr>
        <w:rPr>
          <w:rFonts w:ascii="Tahoma" w:hAnsi="Tahoma" w:cs="Tahoma"/>
          <w:lang w:val="el-GR"/>
        </w:rPr>
      </w:pPr>
      <w:bookmarkStart w:id="178" w:name="_Hlk52455837"/>
      <w:bookmarkStart w:id="179" w:name="_Hlk9421462"/>
      <w:r w:rsidRPr="00C20D1D">
        <w:rPr>
          <w:rFonts w:ascii="Tahoma" w:hAnsi="Tahoma" w:cs="Tahoma"/>
          <w:b/>
          <w:lang w:val="el-GR"/>
        </w:rPr>
        <w:t>6.3.1</w:t>
      </w:r>
      <w:r w:rsidRPr="00C20D1D">
        <w:rPr>
          <w:rFonts w:ascii="Tahoma" w:hAnsi="Tahoma" w:cs="Tahoma"/>
          <w:lang w:val="el-GR"/>
        </w:rPr>
        <w:t xml:space="preserve"> </w:t>
      </w:r>
      <w:r w:rsidR="00FF6021" w:rsidRPr="00FF6021">
        <w:rPr>
          <w:rFonts w:ascii="Tahoma" w:hAnsi="Tahoma" w:cs="Tahoma"/>
          <w:lang w:val="el-GR"/>
        </w:rPr>
        <w:t>Η παραλαβή των παρεχόμενων υπηρεσιών ή παραδοτέων γίνεται από επιτροπή παραλαβής που συγκροτείται, σύμφωνα με την παράγραφο 3 του άρθρου 221, κατά τα αναλυτικώς αναφερόμενα στο Παράρτημα Ι</w:t>
      </w:r>
      <w:r w:rsidR="00FF6021">
        <w:rPr>
          <w:rFonts w:ascii="Tahoma" w:hAnsi="Tahoma" w:cs="Tahoma"/>
          <w:lang w:val="el-GR"/>
        </w:rPr>
        <w:t xml:space="preserve"> παρ. </w:t>
      </w:r>
      <w:r w:rsidR="00FF6021">
        <w:rPr>
          <w:rFonts w:ascii="Tahoma" w:hAnsi="Tahoma" w:cs="Tahoma"/>
          <w:lang w:val="el-GR"/>
        </w:rPr>
        <w:fldChar w:fldCharType="begin"/>
      </w:r>
      <w:r w:rsidR="00FF6021">
        <w:rPr>
          <w:rFonts w:ascii="Tahoma" w:hAnsi="Tahoma" w:cs="Tahoma"/>
          <w:lang w:val="el-GR"/>
        </w:rPr>
        <w:instrText xml:space="preserve"> REF _Ref45781766 \r \h </w:instrText>
      </w:r>
      <w:r w:rsidR="00FF6021">
        <w:rPr>
          <w:rFonts w:ascii="Tahoma" w:hAnsi="Tahoma" w:cs="Tahoma"/>
          <w:lang w:val="el-GR"/>
        </w:rPr>
      </w:r>
      <w:r w:rsidR="00FF6021">
        <w:rPr>
          <w:rFonts w:ascii="Tahoma" w:hAnsi="Tahoma" w:cs="Tahoma"/>
          <w:lang w:val="el-GR"/>
        </w:rPr>
        <w:fldChar w:fldCharType="separate"/>
      </w:r>
      <w:r w:rsidR="00CA3E14">
        <w:rPr>
          <w:rFonts w:ascii="Tahoma" w:hAnsi="Tahoma" w:cs="Tahoma"/>
          <w:cs/>
          <w:lang w:val="el-GR"/>
        </w:rPr>
        <w:t>‎</w:t>
      </w:r>
      <w:r w:rsidR="00CA3E14">
        <w:rPr>
          <w:rFonts w:ascii="Tahoma" w:hAnsi="Tahoma" w:cs="Tahoma"/>
          <w:lang w:val="el-GR"/>
        </w:rPr>
        <w:t>1.3.2</w:t>
      </w:r>
      <w:r w:rsidR="00FF6021">
        <w:rPr>
          <w:rFonts w:ascii="Tahoma" w:hAnsi="Tahoma" w:cs="Tahoma"/>
          <w:lang w:val="el-GR"/>
        </w:rPr>
        <w:fldChar w:fldCharType="end"/>
      </w:r>
      <w:r w:rsidR="00FF6021">
        <w:rPr>
          <w:rFonts w:ascii="Tahoma" w:hAnsi="Tahoma" w:cs="Tahoma"/>
          <w:lang w:val="el-GR"/>
        </w:rPr>
        <w:t xml:space="preserve"> </w:t>
      </w:r>
      <w:r w:rsidR="00FF6021" w:rsidRPr="00FF6021">
        <w:rPr>
          <w:rFonts w:ascii="Tahoma" w:hAnsi="Tahoma" w:cs="Tahoma"/>
          <w:lang w:val="el-GR"/>
        </w:rPr>
        <w:t xml:space="preserve">της παρούσας όπου περιγράφεται η διαδικασία ελέγχου </w:t>
      </w:r>
      <w:r w:rsidR="004118D7">
        <w:rPr>
          <w:rFonts w:ascii="Tahoma" w:hAnsi="Tahoma" w:cs="Tahoma"/>
          <w:lang w:val="el-GR"/>
        </w:rPr>
        <w:t xml:space="preserve">και οριστικοποίησης των παραδοτέων </w:t>
      </w:r>
      <w:r w:rsidR="00FF6021" w:rsidRPr="00FF6021">
        <w:rPr>
          <w:rFonts w:ascii="Tahoma" w:hAnsi="Tahoma" w:cs="Tahoma"/>
          <w:lang w:val="el-GR"/>
        </w:rPr>
        <w:t xml:space="preserve">ανά φάση υλοποίησης καθώς και το χρονοδιάγραμμα παράδοσης. </w:t>
      </w:r>
      <w:r w:rsidR="002D405F">
        <w:rPr>
          <w:rFonts w:ascii="Tahoma" w:hAnsi="Tahoma" w:cs="Tahoma"/>
          <w:lang w:val="el-GR"/>
        </w:rPr>
        <w:t xml:space="preserve"> </w:t>
      </w:r>
    </w:p>
    <w:p w14:paraId="1DC6E2A9" w14:textId="77777777" w:rsidR="00E02933" w:rsidRPr="00C20D1D" w:rsidRDefault="00E02933" w:rsidP="002D405F">
      <w:pPr>
        <w:rPr>
          <w:rFonts w:ascii="Tahoma" w:hAnsi="Tahoma" w:cs="Tahoma"/>
          <w:lang w:val="el-GR"/>
        </w:rPr>
      </w:pPr>
    </w:p>
    <w:p w14:paraId="64FD9234" w14:textId="77777777" w:rsidR="00133818" w:rsidRPr="00C20D1D" w:rsidRDefault="00133818" w:rsidP="00133818">
      <w:pPr>
        <w:rPr>
          <w:rFonts w:ascii="Tahoma" w:hAnsi="Tahoma" w:cs="Tahoma"/>
          <w:lang w:val="el-GR"/>
        </w:rPr>
      </w:pPr>
      <w:r w:rsidRPr="00C20D1D">
        <w:rPr>
          <w:rFonts w:ascii="Tahoma" w:hAnsi="Tahoma" w:cs="Tahoma"/>
          <w:b/>
          <w:lang w:val="el-GR"/>
        </w:rPr>
        <w:t>6.3.2</w:t>
      </w:r>
      <w:r w:rsidRPr="00C20D1D">
        <w:rPr>
          <w:rFonts w:ascii="Tahoma" w:hAnsi="Tahoma"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w:t>
      </w:r>
      <w:r w:rsidRPr="00C20D1D">
        <w:rPr>
          <w:rFonts w:ascii="Tahoma" w:hAnsi="Tahoma" w:cs="Tahoma"/>
          <w:lang w:val="el-GR"/>
        </w:rPr>
        <w:lastRenderedPageBreak/>
        <w:t xml:space="preserve">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EDEBE2A" w14:textId="757E0613" w:rsidR="00133818" w:rsidRPr="00C20D1D" w:rsidRDefault="00133818" w:rsidP="00133818">
      <w:pPr>
        <w:rPr>
          <w:rFonts w:ascii="Tahoma" w:hAnsi="Tahoma" w:cs="Tahoma"/>
          <w:lang w:val="el-GR"/>
        </w:rPr>
      </w:pPr>
      <w:r w:rsidRPr="00C20D1D">
        <w:rPr>
          <w:rFonts w:ascii="Tahoma" w:hAnsi="Tahoma" w:cs="Tahoma"/>
          <w:b/>
          <w:lang w:val="el-GR"/>
        </w:rPr>
        <w:t>6.3.3</w:t>
      </w:r>
      <w:r w:rsidRPr="00C20D1D">
        <w:rPr>
          <w:rFonts w:ascii="Tahoma" w:hAnsi="Tahoma"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r w:rsidR="0042031A" w:rsidRPr="00C20D1D">
        <w:rPr>
          <w:rFonts w:ascii="Tahoma" w:hAnsi="Tahoma" w:cs="Tahoma"/>
          <w:lang w:val="el-GR"/>
        </w:rPr>
        <w:t>καταλληλόλητα</w:t>
      </w:r>
      <w:r w:rsidRPr="00C20D1D">
        <w:rPr>
          <w:rFonts w:ascii="Tahoma" w:hAnsi="Tahoma" w:cs="Tahoma"/>
          <w:lang w:val="el-GR"/>
        </w:rPr>
        <w:t xml:space="preserve"> των παρεχόμενων υπηρεσιών ή παραδοτέων και συνεπώς αν μπορούν οι τελευταίες να καλύψουν τις σχετικές ανάγκες. </w:t>
      </w:r>
    </w:p>
    <w:p w14:paraId="723232F6" w14:textId="77777777" w:rsidR="00133818" w:rsidRPr="00C20D1D" w:rsidRDefault="00133818" w:rsidP="00133818">
      <w:pPr>
        <w:rPr>
          <w:rFonts w:ascii="Tahoma" w:hAnsi="Tahoma" w:cs="Tahoma"/>
          <w:lang w:val="el-GR"/>
        </w:rPr>
      </w:pPr>
      <w:r w:rsidRPr="00C20D1D">
        <w:rPr>
          <w:rFonts w:ascii="Tahoma" w:hAnsi="Tahoma" w:cs="Tahoma"/>
          <w:b/>
          <w:lang w:val="el-GR"/>
        </w:rPr>
        <w:lastRenderedPageBreak/>
        <w:t>6.3.4</w:t>
      </w:r>
      <w:r w:rsidRPr="00C20D1D">
        <w:rPr>
          <w:rFonts w:ascii="Tahoma" w:hAnsi="Tahoma" w:cs="Tahoma"/>
          <w:lang w:val="el-GR"/>
        </w:rPr>
        <w:t xml:space="preserve"> Για την εφαρμογή της προηγούμενης παραγράφου ορίζονται τα ακόλουθα: </w:t>
      </w:r>
    </w:p>
    <w:p w14:paraId="0ADA022E" w14:textId="77777777" w:rsidR="00133818" w:rsidRPr="00C20D1D" w:rsidRDefault="00133818" w:rsidP="00133818">
      <w:pPr>
        <w:rPr>
          <w:rFonts w:ascii="Tahoma" w:hAnsi="Tahoma" w:cs="Tahoma"/>
          <w:lang w:val="el-GR"/>
        </w:rPr>
      </w:pPr>
      <w:r w:rsidRPr="00C20D1D">
        <w:rPr>
          <w:rFonts w:ascii="Tahoma" w:hAnsi="Tahoma"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8924718" w14:textId="77777777" w:rsidR="00133818" w:rsidRPr="00C20D1D" w:rsidRDefault="00133818" w:rsidP="00133818">
      <w:pPr>
        <w:rPr>
          <w:rFonts w:ascii="Tahoma" w:hAnsi="Tahoma" w:cs="Tahoma"/>
          <w:lang w:val="el-GR"/>
        </w:rPr>
      </w:pPr>
      <w:r w:rsidRPr="00C20D1D">
        <w:rPr>
          <w:rFonts w:ascii="Tahoma" w:hAnsi="Tahoma"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w:t>
      </w:r>
      <w:r w:rsidRPr="00C20D1D">
        <w:rPr>
          <w:rFonts w:ascii="Tahoma" w:hAnsi="Tahoma" w:cs="Tahoma"/>
          <w:lang w:val="el-GR"/>
        </w:rPr>
        <w:lastRenderedPageBreak/>
        <w:t xml:space="preserve">παρεχόμενες υπηρεσίες ή τα παραδοτέα, με την επιφύλαξη των οριζομένων στο άρθρο 220. </w:t>
      </w:r>
    </w:p>
    <w:p w14:paraId="4EBE6040" w14:textId="77777777" w:rsidR="00133818" w:rsidRPr="00C20D1D" w:rsidRDefault="00133818" w:rsidP="00133818">
      <w:pPr>
        <w:rPr>
          <w:rFonts w:ascii="Tahoma" w:hAnsi="Tahoma" w:cs="Tahoma"/>
          <w:lang w:val="el-GR"/>
        </w:rPr>
      </w:pPr>
      <w:r w:rsidRPr="00C20D1D">
        <w:rPr>
          <w:rFonts w:ascii="Tahoma" w:hAnsi="Tahoma" w:cs="Tahoma"/>
          <w:b/>
          <w:lang w:val="el-GR"/>
        </w:rPr>
        <w:t>6.3.5</w:t>
      </w:r>
      <w:r w:rsidRPr="00C20D1D">
        <w:rPr>
          <w:rFonts w:ascii="Tahoma" w:hAnsi="Tahoma"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787F4CBD" w14:textId="77777777" w:rsidR="00133818" w:rsidRPr="00C20D1D" w:rsidRDefault="00133818" w:rsidP="00133818">
      <w:pPr>
        <w:rPr>
          <w:rFonts w:ascii="Tahoma" w:hAnsi="Tahoma" w:cs="Tahoma"/>
          <w:lang w:val="el-GR"/>
        </w:rPr>
      </w:pPr>
      <w:r w:rsidRPr="00C20D1D">
        <w:rPr>
          <w:rFonts w:ascii="Tahoma" w:hAnsi="Tahoma" w:cs="Tahoma"/>
          <w:b/>
          <w:lang w:val="el-GR"/>
        </w:rPr>
        <w:t>6.3.6</w:t>
      </w:r>
      <w:r w:rsidRPr="00C20D1D">
        <w:rPr>
          <w:rFonts w:ascii="Tahoma" w:hAnsi="Tahoma"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w:t>
      </w:r>
      <w:r w:rsidRPr="00C20D1D">
        <w:rPr>
          <w:rFonts w:ascii="Tahoma" w:hAnsi="Tahoma" w:cs="Tahoma"/>
          <w:lang w:val="el-GR"/>
        </w:rPr>
        <w:lastRenderedPageBreak/>
        <w:t>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447955DA" w14:textId="6E4FAD54" w:rsidR="005B4566" w:rsidRPr="00603221" w:rsidRDefault="00133818" w:rsidP="00133818">
      <w:pPr>
        <w:rPr>
          <w:rFonts w:ascii="Tahoma" w:hAnsi="Tahoma" w:cs="Tahoma"/>
          <w:szCs w:val="22"/>
          <w:lang w:val="el-GR"/>
        </w:rPr>
      </w:pPr>
      <w:r w:rsidRPr="00C20D1D">
        <w:rPr>
          <w:rFonts w:ascii="Tahoma" w:hAnsi="Tahoma" w:cs="Tahoma"/>
          <w:lang w:val="el-GR"/>
        </w:rPr>
        <w:t>Η παραλαβή των παρεχόμενων υπηρεσιών ή/και παραδοτέων γίνεται από επιτροπή παραλαβής που συγκροτείται, σύμφωνα με τις παραγράφους 3 και 11 περ. δ’ του άρθρου 221</w:t>
      </w:r>
      <w:r w:rsidR="002D405F">
        <w:rPr>
          <w:rFonts w:ascii="Tahoma" w:hAnsi="Tahoma" w:cs="Tahoma"/>
          <w:lang w:val="el-GR"/>
        </w:rPr>
        <w:t xml:space="preserve"> </w:t>
      </w:r>
      <w:r w:rsidRPr="00C20D1D">
        <w:rPr>
          <w:rFonts w:ascii="Tahoma" w:hAnsi="Tahoma" w:cs="Tahoma"/>
          <w:lang w:val="el-GR"/>
        </w:rPr>
        <w:t>του ν. 4412/2016.</w:t>
      </w:r>
      <w:bookmarkEnd w:id="178"/>
    </w:p>
    <w:bookmarkEnd w:id="179"/>
    <w:p w14:paraId="7DDF6BA7" w14:textId="77777777" w:rsidR="008338F0" w:rsidRPr="00603221" w:rsidRDefault="003355E7" w:rsidP="00991EF2">
      <w:pPr>
        <w:pStyle w:val="2"/>
        <w:numPr>
          <w:ilvl w:val="1"/>
          <w:numId w:val="11"/>
        </w:numPr>
        <w:rPr>
          <w:rFonts w:ascii="Tahoma" w:hAnsi="Tahoma" w:cs="Tahoma"/>
          <w:sz w:val="22"/>
          <w:lang w:val="el-GR"/>
        </w:rPr>
      </w:pPr>
      <w:r w:rsidRPr="00603221">
        <w:rPr>
          <w:rFonts w:ascii="Tahoma" w:hAnsi="Tahoma" w:cs="Tahoma"/>
          <w:sz w:val="22"/>
          <w:lang w:val="el-GR"/>
        </w:rPr>
        <w:tab/>
      </w:r>
      <w:bookmarkStart w:id="180" w:name="_Ref496625354"/>
      <w:bookmarkStart w:id="181" w:name="_Toc56418726"/>
      <w:r w:rsidRPr="00603221">
        <w:rPr>
          <w:rFonts w:ascii="Tahoma" w:hAnsi="Tahoma" w:cs="Tahoma"/>
          <w:sz w:val="22"/>
          <w:lang w:val="el-GR"/>
        </w:rPr>
        <w:t>Απόρριψη παραδοτέων – Αντικατάσταση</w:t>
      </w:r>
      <w:bookmarkEnd w:id="180"/>
      <w:bookmarkEnd w:id="181"/>
      <w:r w:rsidRPr="00603221">
        <w:rPr>
          <w:rFonts w:ascii="Tahoma" w:hAnsi="Tahoma" w:cs="Tahoma"/>
          <w:sz w:val="22"/>
          <w:lang w:val="el-GR"/>
        </w:rPr>
        <w:t xml:space="preserve"> </w:t>
      </w:r>
    </w:p>
    <w:p w14:paraId="7F31CF3D" w14:textId="67BBF6E1" w:rsidR="000F6FD9" w:rsidRDefault="000F6FD9" w:rsidP="000F6FD9">
      <w:pPr>
        <w:rPr>
          <w:rFonts w:ascii="Tahoma" w:hAnsi="Tahoma" w:cs="Tahoma"/>
          <w:szCs w:val="22"/>
          <w:lang w:val="el-GR"/>
        </w:rPr>
      </w:pPr>
      <w:r w:rsidRPr="00603221">
        <w:rPr>
          <w:rFonts w:ascii="Tahoma" w:hAnsi="Tahoma" w:cs="Tahoma"/>
          <w:szCs w:val="22"/>
          <w:lang w:val="el-GR"/>
        </w:rPr>
        <w:t>Αν η αναθέτουσα αρχή αποφασίσει την απόρριψη του παραδοτέου,</w:t>
      </w:r>
      <w:r w:rsidRPr="00603221">
        <w:rPr>
          <w:rFonts w:ascii="Tahoma" w:eastAsia="SimSun" w:hAnsi="Tahoma" w:cs="Tahoma"/>
          <w:szCs w:val="22"/>
          <w:lang w:val="el-GR"/>
        </w:rPr>
        <w:t xml:space="preserve"> με έκπτωση επί της συμβατικής αξίας,</w:t>
      </w:r>
      <w:r w:rsidR="00E1337D" w:rsidRPr="00603221">
        <w:rPr>
          <w:rFonts w:ascii="Tahoma" w:eastAsia="SimSun" w:hAnsi="Tahoma" w:cs="Tahoma"/>
          <w:szCs w:val="22"/>
          <w:lang w:val="el-GR"/>
        </w:rPr>
        <w:t xml:space="preserve"> </w:t>
      </w:r>
      <w:r w:rsidRPr="00603221">
        <w:rPr>
          <w:rFonts w:ascii="Tahoma" w:hAnsi="Tahoma" w:cs="Tahoma"/>
          <w:szCs w:val="22"/>
          <w:lang w:val="el-GR"/>
        </w:rPr>
        <w:t xml:space="preserve">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w:t>
      </w:r>
      <w:r w:rsidRPr="00603221">
        <w:rPr>
          <w:rFonts w:ascii="Tahoma" w:hAnsi="Tahoma" w:cs="Tahoma"/>
          <w:szCs w:val="22"/>
          <w:lang w:val="el-GR"/>
        </w:rPr>
        <w:lastRenderedPageBreak/>
        <w:t xml:space="preserve">μετά τη λήξη της συνολικής διάρκειας της σύμβασης, η προθεσμία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 σύμφωνα με τα αναφερόμενα στο άρθρο 218 του ν. 4412/2016 και την παράγραφο </w:t>
      </w:r>
      <w:r w:rsidR="00673490" w:rsidRPr="00603221">
        <w:rPr>
          <w:rFonts w:ascii="Tahoma" w:hAnsi="Tahoma" w:cs="Tahoma"/>
          <w:szCs w:val="22"/>
          <w:lang w:val="el-GR"/>
        </w:rPr>
        <w:fldChar w:fldCharType="begin"/>
      </w:r>
      <w:r w:rsidR="00673490" w:rsidRPr="00603221">
        <w:rPr>
          <w:rFonts w:ascii="Tahoma" w:hAnsi="Tahoma" w:cs="Tahoma"/>
          <w:szCs w:val="22"/>
          <w:lang w:val="el-GR"/>
        </w:rPr>
        <w:instrText xml:space="preserve"> REF _Ref496607484 \r \h </w:instrText>
      </w:r>
      <w:r w:rsidR="00DF02B0" w:rsidRPr="006719D5">
        <w:rPr>
          <w:rFonts w:ascii="Tahoma" w:hAnsi="Tahoma" w:cs="Tahoma"/>
          <w:szCs w:val="22"/>
          <w:lang w:val="el-GR"/>
        </w:rPr>
        <w:instrText xml:space="preserve"> \* MERGEFORMAT </w:instrText>
      </w:r>
      <w:r w:rsidR="00673490" w:rsidRPr="00603221">
        <w:rPr>
          <w:rFonts w:ascii="Tahoma" w:hAnsi="Tahoma" w:cs="Tahoma"/>
          <w:szCs w:val="22"/>
          <w:lang w:val="el-GR"/>
        </w:rPr>
      </w:r>
      <w:r w:rsidR="00673490" w:rsidRPr="00603221">
        <w:rPr>
          <w:rFonts w:ascii="Tahoma" w:hAnsi="Tahoma" w:cs="Tahoma"/>
          <w:szCs w:val="22"/>
          <w:lang w:val="el-GR"/>
        </w:rPr>
        <w:fldChar w:fldCharType="separate"/>
      </w:r>
      <w:r w:rsidR="00CA3E14">
        <w:rPr>
          <w:rFonts w:ascii="Tahoma" w:hAnsi="Tahoma" w:cs="Tahoma"/>
          <w:szCs w:val="22"/>
          <w:cs/>
          <w:lang w:val="el-GR"/>
        </w:rPr>
        <w:t>‎</w:t>
      </w:r>
      <w:r w:rsidR="00CA3E14">
        <w:rPr>
          <w:rFonts w:ascii="Tahoma" w:hAnsi="Tahoma" w:cs="Tahoma"/>
          <w:szCs w:val="22"/>
          <w:lang w:val="el-GR"/>
        </w:rPr>
        <w:t>5.2</w:t>
      </w:r>
      <w:r w:rsidR="00673490" w:rsidRPr="00603221">
        <w:rPr>
          <w:rFonts w:ascii="Tahoma" w:hAnsi="Tahoma" w:cs="Tahoma"/>
          <w:szCs w:val="22"/>
          <w:lang w:val="el-GR"/>
        </w:rPr>
        <w:fldChar w:fldCharType="end"/>
      </w:r>
      <w:r w:rsidRPr="00603221">
        <w:rPr>
          <w:rFonts w:ascii="Tahoma" w:hAnsi="Tahoma" w:cs="Tahoma"/>
          <w:szCs w:val="22"/>
          <w:lang w:val="el-GR"/>
        </w:rPr>
        <w:t xml:space="preserve"> της </w:t>
      </w:r>
      <w:r w:rsidR="00E6541D">
        <w:rPr>
          <w:rFonts w:ascii="Tahoma" w:hAnsi="Tahoma" w:cs="Tahoma"/>
          <w:szCs w:val="22"/>
          <w:lang w:val="el-GR"/>
        </w:rPr>
        <w:t>παρούσας</w:t>
      </w:r>
      <w:r w:rsidRPr="00603221">
        <w:rPr>
          <w:rFonts w:ascii="Tahoma" w:hAnsi="Tahoma" w:cs="Tahoma"/>
          <w:szCs w:val="22"/>
          <w:lang w:val="el-GR"/>
        </w:rPr>
        <w:t xml:space="preserve">. Αν ο ανάδοχος δεν αντικαταστήσει το παραδοτέο που απορρίφθηκε μέσα στην προθεσμία που του τάχθηκε και εφόσον έχει λήξη η συνολική διάρκεια της σύμβασης, κηρύσσεται έκπτωτος και υπόκειται στις προβλεπόμενες κυρώσεις. </w:t>
      </w:r>
    </w:p>
    <w:p w14:paraId="6A1DFE7D" w14:textId="77777777" w:rsidR="005D634B" w:rsidRPr="00D92E5F" w:rsidRDefault="005D634B" w:rsidP="00991EF2">
      <w:pPr>
        <w:pStyle w:val="2"/>
        <w:numPr>
          <w:ilvl w:val="1"/>
          <w:numId w:val="11"/>
        </w:numPr>
        <w:rPr>
          <w:rFonts w:ascii="Tahoma" w:hAnsi="Tahoma" w:cs="Tahoma"/>
          <w:sz w:val="22"/>
          <w:lang w:val="el-GR"/>
        </w:rPr>
      </w:pPr>
      <w:bookmarkStart w:id="182" w:name="_Toc51231952"/>
      <w:bookmarkStart w:id="183" w:name="_Toc56418727"/>
      <w:r w:rsidRPr="00D92E5F">
        <w:rPr>
          <w:rFonts w:ascii="Tahoma" w:hAnsi="Tahoma" w:cs="Tahoma"/>
          <w:sz w:val="22"/>
          <w:lang w:val="el-GR"/>
        </w:rPr>
        <w:t>Καταγγελία Σύμβασης -Υποκατάσταση Αναδόχου</w:t>
      </w:r>
      <w:bookmarkEnd w:id="182"/>
      <w:bookmarkEnd w:id="183"/>
    </w:p>
    <w:p w14:paraId="1BB8DFBF" w14:textId="0BCBE568" w:rsidR="005D634B" w:rsidRPr="00D92E5F" w:rsidRDefault="005D634B" w:rsidP="005D634B">
      <w:pPr>
        <w:rPr>
          <w:rFonts w:ascii="Tahoma" w:hAnsi="Tahoma" w:cs="Tahoma"/>
          <w:szCs w:val="22"/>
          <w:lang w:val="el-GR"/>
        </w:rPr>
      </w:pPr>
      <w:r w:rsidRPr="00D92E5F">
        <w:rPr>
          <w:rFonts w:ascii="Tahoma" w:hAnsi="Tahoma"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στην παρ. </w:t>
      </w:r>
      <w:r w:rsidR="002E2C79">
        <w:rPr>
          <w:rFonts w:ascii="Tahoma" w:hAnsi="Tahoma" w:cs="Tahoma"/>
          <w:szCs w:val="22"/>
          <w:lang w:val="el-GR"/>
        </w:rPr>
        <w:t xml:space="preserve">2.2.3.1 </w:t>
      </w:r>
      <w:r w:rsidRPr="00D92E5F">
        <w:rPr>
          <w:rFonts w:ascii="Tahoma" w:hAnsi="Tahoma" w:cs="Tahoma"/>
          <w:szCs w:val="22"/>
          <w:lang w:val="el-GR"/>
        </w:rPr>
        <w:t xml:space="preserve">της παρούσας, η αναθέτουσα αρχή δύναται να καταγγείλει μονομερώς τη σύμβαση και να αναζητήσει τυχόν αξιώσεις αποζημίωσης, </w:t>
      </w:r>
      <w:r w:rsidRPr="00D92E5F">
        <w:rPr>
          <w:rFonts w:ascii="Tahoma" w:hAnsi="Tahoma" w:cs="Tahoma"/>
          <w:szCs w:val="22"/>
          <w:lang w:val="el-GR"/>
        </w:rPr>
        <w:lastRenderedPageBreak/>
        <w:t xml:space="preserve">σύμφωνα με τις σχετικές διατάξεις του ΑΚ, περί αμφοτεροβαρών συμβάσεων. </w:t>
      </w:r>
    </w:p>
    <w:p w14:paraId="1E6C702A" w14:textId="77777777" w:rsidR="005D634B" w:rsidRPr="00D92E5F" w:rsidRDefault="005D634B" w:rsidP="005D634B">
      <w:pPr>
        <w:rPr>
          <w:rFonts w:ascii="Tahoma" w:hAnsi="Tahoma" w:cs="Tahoma"/>
          <w:szCs w:val="22"/>
          <w:lang w:val="el-GR"/>
        </w:rPr>
      </w:pPr>
      <w:r w:rsidRPr="00D92E5F">
        <w:rPr>
          <w:rFonts w:ascii="Tahoma" w:hAnsi="Tahoma"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4117C390" w14:textId="77777777" w:rsidR="005D634B" w:rsidRDefault="005D634B" w:rsidP="005D634B">
      <w:pPr>
        <w:rPr>
          <w:rFonts w:ascii="Tahoma" w:hAnsi="Tahoma" w:cs="Tahoma"/>
          <w:szCs w:val="22"/>
          <w:lang w:val="el-GR"/>
        </w:rPr>
      </w:pPr>
      <w:r w:rsidRPr="00D92E5F">
        <w:rPr>
          <w:rFonts w:ascii="Tahoma" w:hAnsi="Tahoma" w:cs="Tahoma"/>
          <w:szCs w:val="22"/>
          <w:lang w:val="el-GR"/>
        </w:rPr>
        <w:t xml:space="preserve">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w:t>
      </w:r>
      <w:r w:rsidRPr="00D92E5F">
        <w:rPr>
          <w:rFonts w:ascii="Tahoma" w:hAnsi="Tahoma" w:cs="Tahoma"/>
          <w:szCs w:val="22"/>
          <w:lang w:val="el-GR"/>
        </w:rPr>
        <w:lastRenderedPageBreak/>
        <w:t>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36A16EA2" w14:textId="77777777" w:rsidR="005D634B" w:rsidRPr="00603221" w:rsidRDefault="005D634B" w:rsidP="000F6FD9">
      <w:pPr>
        <w:rPr>
          <w:rFonts w:ascii="Tahoma" w:hAnsi="Tahoma" w:cs="Tahoma"/>
          <w:szCs w:val="22"/>
          <w:lang w:val="el-GR"/>
        </w:rPr>
      </w:pPr>
    </w:p>
    <w:p w14:paraId="42CC9D7B" w14:textId="77777777" w:rsidR="008338F0" w:rsidRPr="00603221" w:rsidRDefault="008338F0">
      <w:pPr>
        <w:rPr>
          <w:rFonts w:ascii="Tahoma" w:hAnsi="Tahoma" w:cs="Tahoma"/>
          <w:i/>
          <w:iCs/>
          <w:color w:val="5B9BD5"/>
          <w:spacing w:val="5"/>
          <w:kern w:val="1"/>
          <w:szCs w:val="22"/>
          <w:lang w:val="el-GR"/>
        </w:rPr>
      </w:pPr>
    </w:p>
    <w:p w14:paraId="3EC25B6A" w14:textId="77777777" w:rsidR="008338F0" w:rsidRPr="00603221" w:rsidRDefault="003355E7" w:rsidP="00766AC6">
      <w:pPr>
        <w:pStyle w:val="1"/>
        <w:numPr>
          <w:ilvl w:val="0"/>
          <w:numId w:val="0"/>
        </w:numPr>
        <w:ind w:left="360" w:hanging="360"/>
        <w:rPr>
          <w:rFonts w:ascii="Tahoma" w:hAnsi="Tahoma" w:cs="Tahoma"/>
          <w:sz w:val="22"/>
          <w:szCs w:val="22"/>
          <w:lang w:val="el-GR"/>
        </w:rPr>
      </w:pPr>
      <w:r w:rsidRPr="00603221">
        <w:rPr>
          <w:rFonts w:ascii="Tahoma" w:hAnsi="Tahoma" w:cs="Tahoma"/>
          <w:sz w:val="22"/>
          <w:szCs w:val="22"/>
          <w:lang w:val="el-GR"/>
        </w:rPr>
        <w:lastRenderedPageBreak/>
        <w:t>ΠΑΡΑΡΤΗΜΑΤΑ</w:t>
      </w:r>
    </w:p>
    <w:p w14:paraId="4139C248" w14:textId="77777777" w:rsidR="008338F0" w:rsidRPr="00603221" w:rsidRDefault="003355E7" w:rsidP="005B2CE7">
      <w:pPr>
        <w:pStyle w:val="2"/>
        <w:rPr>
          <w:rFonts w:ascii="Tahoma" w:hAnsi="Tahoma" w:cs="Tahoma"/>
          <w:sz w:val="22"/>
          <w:lang w:val="el-GR"/>
        </w:rPr>
      </w:pPr>
      <w:bookmarkStart w:id="184" w:name="_Ref496625830"/>
      <w:bookmarkStart w:id="185" w:name="_Toc56418728"/>
      <w:bookmarkStart w:id="186" w:name="_Ref496625399"/>
      <w:r w:rsidRPr="00603221">
        <w:rPr>
          <w:rFonts w:ascii="Tahoma" w:hAnsi="Tahoma" w:cs="Tahoma"/>
          <w:sz w:val="22"/>
          <w:lang w:val="el-GR"/>
        </w:rPr>
        <w:t>ΠΑΡΑΡΤΗΜΑ Ι – Αναλυτική Περιγραφή Φυσικού και Οικονομικού Αντικειμένου της Σύμβασης</w:t>
      </w:r>
      <w:bookmarkEnd w:id="184"/>
      <w:bookmarkEnd w:id="185"/>
      <w:r w:rsidRPr="00603221">
        <w:rPr>
          <w:rFonts w:ascii="Tahoma" w:hAnsi="Tahoma" w:cs="Tahoma"/>
          <w:sz w:val="22"/>
          <w:lang w:val="el-GR"/>
        </w:rPr>
        <w:t xml:space="preserve"> </w:t>
      </w:r>
      <w:bookmarkEnd w:id="186"/>
    </w:p>
    <w:p w14:paraId="0C74DDFC" w14:textId="77777777" w:rsidR="008338F0" w:rsidRPr="00603221" w:rsidRDefault="008338F0">
      <w:pPr>
        <w:pStyle w:val="normalwithoutspacing"/>
        <w:rPr>
          <w:rFonts w:ascii="Tahoma" w:eastAsia="SimSun" w:hAnsi="Tahoma" w:cs="Tahoma"/>
          <w:i/>
          <w:iCs/>
          <w:color w:val="5B9BD5"/>
          <w:szCs w:val="22"/>
        </w:rPr>
      </w:pPr>
    </w:p>
    <w:p w14:paraId="7A74D3CD" w14:textId="77777777" w:rsidR="008338F0" w:rsidRPr="00603221" w:rsidRDefault="003355E7" w:rsidP="00991EF2">
      <w:pPr>
        <w:pStyle w:val="4"/>
        <w:numPr>
          <w:ilvl w:val="0"/>
          <w:numId w:val="15"/>
        </w:numPr>
        <w:rPr>
          <w:rFonts w:ascii="Tahoma" w:eastAsia="SimSun" w:hAnsi="Tahoma" w:cs="Tahoma"/>
          <w:szCs w:val="22"/>
          <w:lang w:val="el-GR"/>
        </w:rPr>
      </w:pPr>
      <w:bookmarkStart w:id="187" w:name="_Toc56418729"/>
      <w:r w:rsidRPr="00603221">
        <w:rPr>
          <w:rFonts w:ascii="Tahoma" w:hAnsi="Tahoma" w:cs="Tahoma"/>
          <w:szCs w:val="22"/>
          <w:lang w:val="el-GR"/>
        </w:rPr>
        <w:t>ΠΕΡΙΓΡΑΦΗ ΦΥΣΙΚΟΥ ΑΝΤΙΚΕΙΜΕΝΟΥ ΤΗΣ ΣΥΜΒΑΣΗΣ</w:t>
      </w:r>
      <w:bookmarkEnd w:id="187"/>
    </w:p>
    <w:p w14:paraId="6EEE55B5" w14:textId="77777777" w:rsidR="008338F0" w:rsidRPr="00603221" w:rsidRDefault="003355E7" w:rsidP="00991EF2">
      <w:pPr>
        <w:pStyle w:val="4"/>
        <w:numPr>
          <w:ilvl w:val="1"/>
          <w:numId w:val="16"/>
        </w:numPr>
        <w:tabs>
          <w:tab w:val="left" w:pos="1134"/>
        </w:tabs>
        <w:ind w:left="709" w:hanging="283"/>
        <w:rPr>
          <w:rFonts w:ascii="Tahoma" w:eastAsia="SimSun" w:hAnsi="Tahoma" w:cs="Tahoma"/>
          <w:szCs w:val="22"/>
          <w:lang w:val="el-GR"/>
        </w:rPr>
      </w:pPr>
      <w:bookmarkStart w:id="188" w:name="_Ref45781802"/>
      <w:bookmarkStart w:id="189" w:name="_Toc56418730"/>
      <w:r w:rsidRPr="00603221">
        <w:rPr>
          <w:rFonts w:ascii="Tahoma" w:eastAsia="SimSun" w:hAnsi="Tahoma" w:cs="Tahoma"/>
          <w:szCs w:val="22"/>
          <w:lang w:val="el-GR"/>
        </w:rPr>
        <w:t>ΠΕΡΙΒΑΛΛΟΝ ΤΗΣ ΣΥΜΒΑΣΗΣ</w:t>
      </w:r>
      <w:bookmarkEnd w:id="188"/>
      <w:bookmarkEnd w:id="189"/>
      <w:r w:rsidRPr="00603221">
        <w:rPr>
          <w:rFonts w:ascii="Tahoma" w:eastAsia="SimSun" w:hAnsi="Tahoma" w:cs="Tahoma"/>
          <w:szCs w:val="22"/>
          <w:lang w:val="el-GR"/>
        </w:rPr>
        <w:t xml:space="preserve"> </w:t>
      </w:r>
    </w:p>
    <w:p w14:paraId="1890D82D" w14:textId="6155AE0A" w:rsidR="002E521B" w:rsidRDefault="002E521B">
      <w:pPr>
        <w:suppressAutoHyphens w:val="0"/>
        <w:autoSpaceDE w:val="0"/>
        <w:spacing w:after="60"/>
        <w:rPr>
          <w:rFonts w:ascii="Tahoma" w:eastAsia="SimSun" w:hAnsi="Tahoma" w:cs="Tahoma"/>
          <w:szCs w:val="22"/>
          <w:lang w:val="el-GR"/>
        </w:rPr>
      </w:pPr>
    </w:p>
    <w:p w14:paraId="3BA40F12" w14:textId="77777777" w:rsidR="002E521B" w:rsidRPr="007E4CFF" w:rsidRDefault="002E521B" w:rsidP="00991EF2">
      <w:pPr>
        <w:pStyle w:val="4"/>
        <w:numPr>
          <w:ilvl w:val="2"/>
          <w:numId w:val="16"/>
        </w:numPr>
        <w:tabs>
          <w:tab w:val="left" w:pos="1134"/>
        </w:tabs>
        <w:rPr>
          <w:rFonts w:ascii="Tahoma" w:hAnsi="Tahoma" w:cs="Tahoma"/>
          <w:szCs w:val="22"/>
        </w:rPr>
      </w:pPr>
      <w:bookmarkStart w:id="190" w:name="_Toc41572091"/>
      <w:bookmarkStart w:id="191" w:name="_Toc56418731"/>
      <w:r w:rsidRPr="007E4CFF">
        <w:rPr>
          <w:rFonts w:ascii="Tahoma" w:hAnsi="Tahoma" w:cs="Tahoma"/>
          <w:szCs w:val="22"/>
        </w:rPr>
        <w:t>Αναθέτουσα Αρχή</w:t>
      </w:r>
      <w:bookmarkEnd w:id="190"/>
      <w:bookmarkEnd w:id="191"/>
    </w:p>
    <w:p w14:paraId="7B0DC442" w14:textId="77777777" w:rsidR="00914F36" w:rsidRPr="009720D4" w:rsidRDefault="00914F36" w:rsidP="00914F36">
      <w:pPr>
        <w:shd w:val="clear" w:color="auto" w:fill="FFFFFF"/>
        <w:suppressAutoHyphens w:val="0"/>
        <w:spacing w:after="150"/>
        <w:ind w:left="426"/>
        <w:rPr>
          <w:rFonts w:ascii="Tahoma" w:hAnsi="Tahoma" w:cs="Tahoma"/>
          <w:szCs w:val="22"/>
          <w:lang w:val="el-GR"/>
        </w:rPr>
      </w:pPr>
      <w:r w:rsidRPr="009720D4">
        <w:rPr>
          <w:rFonts w:ascii="Tahoma" w:hAnsi="Tahoma" w:cs="Tahoma"/>
          <w:szCs w:val="22"/>
          <w:lang w:val="el-GR"/>
        </w:rPr>
        <w:t xml:space="preserve">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w:t>
      </w:r>
      <w:r w:rsidRPr="009720D4">
        <w:rPr>
          <w:rFonts w:ascii="Tahoma" w:hAnsi="Tahoma" w:cs="Tahoma"/>
          <w:szCs w:val="22"/>
          <w:lang w:val="el-GR"/>
        </w:rPr>
        <w:lastRenderedPageBreak/>
        <w:t>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5A2F23DE" w14:textId="77777777" w:rsidR="00914F36" w:rsidRPr="009720D4" w:rsidRDefault="00914F36" w:rsidP="00914F36">
      <w:pPr>
        <w:shd w:val="clear" w:color="auto" w:fill="FFFFFF"/>
        <w:suppressAutoHyphens w:val="0"/>
        <w:spacing w:after="150"/>
        <w:ind w:left="426"/>
        <w:rPr>
          <w:rFonts w:ascii="Tahoma" w:hAnsi="Tahoma" w:cs="Tahoma"/>
          <w:szCs w:val="22"/>
          <w:lang w:val="el-GR"/>
        </w:rPr>
      </w:pPr>
      <w:r w:rsidRPr="009720D4">
        <w:rPr>
          <w:rFonts w:ascii="Tahoma" w:hAnsi="Tahoma" w:cs="Tahoma"/>
          <w:szCs w:val="22"/>
          <w:lang w:val="el-GR"/>
        </w:rPr>
        <w:t>Βασικός σκοπός της Εταιρείας, όπως ορίζεται στην τελευταία τροποποίηση του καταστατικού αυτής (ΦΕΚ 343/Β/07-02-2020), είναι:</w:t>
      </w:r>
    </w:p>
    <w:p w14:paraId="5D7FDA48" w14:textId="77777777" w:rsidR="00914F36" w:rsidRPr="009720D4" w:rsidRDefault="00914F36" w:rsidP="00914F36">
      <w:pPr>
        <w:shd w:val="clear" w:color="auto" w:fill="FFFFFF"/>
        <w:suppressAutoHyphens w:val="0"/>
        <w:spacing w:after="150"/>
        <w:ind w:left="426"/>
        <w:rPr>
          <w:rFonts w:ascii="Tahoma" w:hAnsi="Tahoma" w:cs="Tahoma"/>
          <w:szCs w:val="22"/>
          <w:lang w:val="el-GR"/>
        </w:rPr>
      </w:pPr>
      <w:r w:rsidRPr="009720D4">
        <w:rPr>
          <w:rFonts w:ascii="Tahoma" w:hAnsi="Tahoma"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w:t>
      </w:r>
      <w:r w:rsidRPr="009720D4">
        <w:rPr>
          <w:rFonts w:ascii="Tahoma" w:hAnsi="Tahoma" w:cs="Tahoma"/>
          <w:szCs w:val="22"/>
          <w:lang w:val="el-GR"/>
        </w:rPr>
        <w:lastRenderedPageBreak/>
        <w:t xml:space="preserve">δράσεων και έργων με στόχο την ενδυνάμωση της διοικητικής αποτελεσματικότητάς της. </w:t>
      </w:r>
    </w:p>
    <w:p w14:paraId="0CE5E5CF" w14:textId="77777777" w:rsidR="00914F36" w:rsidRPr="009720D4" w:rsidRDefault="00914F36" w:rsidP="00914F36">
      <w:pPr>
        <w:shd w:val="clear" w:color="auto" w:fill="FFFFFF"/>
        <w:suppressAutoHyphens w:val="0"/>
        <w:spacing w:after="150"/>
        <w:ind w:left="426"/>
        <w:rPr>
          <w:rFonts w:ascii="Tahoma" w:hAnsi="Tahoma" w:cs="Tahoma"/>
          <w:szCs w:val="22"/>
          <w:lang w:val="el-GR"/>
        </w:rPr>
      </w:pPr>
      <w:r w:rsidRPr="009720D4">
        <w:rPr>
          <w:rFonts w:ascii="Tahoma" w:hAnsi="Tahoma"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6AADEE05" w14:textId="77777777" w:rsidR="00914F36" w:rsidRPr="009720D4" w:rsidRDefault="00914F36" w:rsidP="00914F36">
      <w:pPr>
        <w:shd w:val="clear" w:color="auto" w:fill="FFFFFF"/>
        <w:suppressAutoHyphens w:val="0"/>
        <w:spacing w:after="150"/>
        <w:ind w:left="426"/>
        <w:rPr>
          <w:rFonts w:ascii="Tahoma" w:hAnsi="Tahoma" w:cs="Tahoma"/>
          <w:szCs w:val="22"/>
          <w:lang w:val="el-GR"/>
        </w:rPr>
      </w:pPr>
      <w:r w:rsidRPr="009720D4">
        <w:rPr>
          <w:rFonts w:ascii="Tahoma" w:hAnsi="Tahoma" w:cs="Tahoma"/>
          <w:szCs w:val="22"/>
          <w:lang w:val="el-GR"/>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2D911C05" w14:textId="77777777" w:rsidR="00914F36" w:rsidRPr="009720D4" w:rsidRDefault="00914F36" w:rsidP="00914F36">
      <w:pPr>
        <w:shd w:val="clear" w:color="auto" w:fill="FFFFFF"/>
        <w:suppressAutoHyphens w:val="0"/>
        <w:spacing w:after="150"/>
        <w:ind w:left="426"/>
        <w:rPr>
          <w:rFonts w:ascii="Tahoma" w:hAnsi="Tahoma" w:cs="Tahoma"/>
          <w:szCs w:val="22"/>
          <w:lang w:val="el-GR"/>
        </w:rPr>
      </w:pPr>
      <w:r w:rsidRPr="009720D4">
        <w:rPr>
          <w:rFonts w:ascii="Tahoma" w:hAnsi="Tahoma"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2ECBC5E" w14:textId="77777777" w:rsidR="00914F36" w:rsidRPr="009720D4" w:rsidRDefault="00914F36" w:rsidP="00914F36">
      <w:pPr>
        <w:shd w:val="clear" w:color="auto" w:fill="FFFFFF"/>
        <w:suppressAutoHyphens w:val="0"/>
        <w:spacing w:after="150"/>
        <w:ind w:left="426"/>
        <w:rPr>
          <w:rFonts w:ascii="Tahoma" w:hAnsi="Tahoma" w:cs="Tahoma"/>
          <w:szCs w:val="22"/>
          <w:lang w:val="el-GR"/>
        </w:rPr>
      </w:pPr>
      <w:r w:rsidRPr="009720D4">
        <w:rPr>
          <w:rFonts w:ascii="Tahoma" w:hAnsi="Tahoma"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3F031FBD" w14:textId="77777777" w:rsidR="00914F36" w:rsidRPr="009720D4" w:rsidRDefault="00914F36" w:rsidP="00914F36">
      <w:pPr>
        <w:shd w:val="clear" w:color="auto" w:fill="FFFFFF"/>
        <w:suppressAutoHyphens w:val="0"/>
        <w:spacing w:after="150"/>
        <w:ind w:left="426"/>
        <w:rPr>
          <w:rFonts w:ascii="Tahoma" w:hAnsi="Tahoma" w:cs="Tahoma"/>
          <w:szCs w:val="22"/>
          <w:lang w:val="el-GR"/>
        </w:rPr>
      </w:pPr>
      <w:r w:rsidRPr="009720D4">
        <w:rPr>
          <w:rFonts w:ascii="Tahoma" w:hAnsi="Tahoma" w:cs="Tahoma"/>
          <w:szCs w:val="22"/>
          <w:lang w:val="el-GR"/>
        </w:rPr>
        <w:lastRenderedPageBreak/>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75E57B56" w14:textId="77777777" w:rsidR="00914F36" w:rsidRPr="009720D4" w:rsidRDefault="00914F36" w:rsidP="00914F36">
      <w:pPr>
        <w:shd w:val="clear" w:color="auto" w:fill="FFFFFF"/>
        <w:suppressAutoHyphens w:val="0"/>
        <w:spacing w:after="150"/>
        <w:ind w:left="426"/>
        <w:rPr>
          <w:rFonts w:ascii="Tahoma" w:hAnsi="Tahoma" w:cs="Tahoma"/>
          <w:szCs w:val="22"/>
          <w:lang w:val="el-GR"/>
        </w:rPr>
      </w:pPr>
      <w:r w:rsidRPr="009720D4">
        <w:rPr>
          <w:rFonts w:ascii="Tahoma" w:hAnsi="Tahoma"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7FB97EBC" w14:textId="77777777" w:rsidR="00914F36" w:rsidRPr="009720D4" w:rsidRDefault="00914F36" w:rsidP="00914F36">
      <w:pPr>
        <w:shd w:val="clear" w:color="auto" w:fill="FFFFFF"/>
        <w:suppressAutoHyphens w:val="0"/>
        <w:spacing w:after="150"/>
        <w:ind w:left="426"/>
        <w:rPr>
          <w:rFonts w:ascii="Tahoma" w:hAnsi="Tahoma" w:cs="Tahoma"/>
          <w:szCs w:val="22"/>
          <w:lang w:val="el-GR"/>
        </w:rPr>
      </w:pPr>
      <w:r w:rsidRPr="009720D4">
        <w:rPr>
          <w:rFonts w:ascii="Tahoma" w:hAnsi="Tahoma" w:cs="Tahoma"/>
          <w:szCs w:val="22"/>
          <w:lang w:val="el-GR"/>
        </w:rPr>
        <w:lastRenderedPageBreak/>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0A3FF31A" w14:textId="77777777" w:rsidR="00914F36" w:rsidRPr="009720D4" w:rsidRDefault="00914F36" w:rsidP="00914F36">
      <w:pPr>
        <w:shd w:val="clear" w:color="auto" w:fill="FFFFFF"/>
        <w:suppressAutoHyphens w:val="0"/>
        <w:spacing w:after="150"/>
        <w:ind w:left="426"/>
        <w:rPr>
          <w:rFonts w:ascii="Tahoma" w:hAnsi="Tahoma" w:cs="Tahoma"/>
          <w:szCs w:val="22"/>
          <w:lang w:val="el-GR"/>
        </w:rPr>
      </w:pPr>
      <w:r w:rsidRPr="009720D4">
        <w:rPr>
          <w:rFonts w:ascii="Tahoma" w:hAnsi="Tahoma"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25DE936" w14:textId="77777777" w:rsidR="00914F36" w:rsidRPr="009720D4" w:rsidRDefault="00914F36" w:rsidP="00914F36">
      <w:pPr>
        <w:shd w:val="clear" w:color="auto" w:fill="FFFFFF"/>
        <w:suppressAutoHyphens w:val="0"/>
        <w:spacing w:after="150"/>
        <w:ind w:left="426"/>
        <w:rPr>
          <w:rFonts w:ascii="Tahoma" w:hAnsi="Tahoma" w:cs="Tahoma"/>
          <w:szCs w:val="22"/>
          <w:lang w:val="el-GR"/>
        </w:rPr>
      </w:pPr>
      <w:r w:rsidRPr="009720D4">
        <w:rPr>
          <w:rFonts w:ascii="Tahoma" w:hAnsi="Tahoma"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w:t>
      </w:r>
      <w:r w:rsidRPr="009720D4">
        <w:rPr>
          <w:rFonts w:ascii="Tahoma" w:hAnsi="Tahoma" w:cs="Tahoma"/>
          <w:szCs w:val="22"/>
          <w:lang w:val="el-GR"/>
        </w:rPr>
        <w:lastRenderedPageBreak/>
        <w:t xml:space="preserve">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19ED36C" w14:textId="12759D3E" w:rsidR="002E521B" w:rsidRPr="00766515" w:rsidRDefault="00914F36" w:rsidP="00F6021C">
      <w:pPr>
        <w:suppressAutoHyphens w:val="0"/>
        <w:autoSpaceDE w:val="0"/>
        <w:spacing w:after="60"/>
        <w:ind w:left="426"/>
        <w:rPr>
          <w:rFonts w:ascii="Tahoma" w:eastAsia="SimSun" w:hAnsi="Tahoma" w:cs="Tahoma"/>
          <w:szCs w:val="22"/>
          <w:lang w:val="el-GR"/>
        </w:rPr>
      </w:pPr>
      <w:r w:rsidRPr="009720D4">
        <w:rPr>
          <w:rFonts w:ascii="Tahoma" w:hAnsi="Tahoma" w:cs="Tahoma"/>
          <w:szCs w:val="22"/>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F029E3C" w14:textId="380F314B" w:rsidR="002E521B" w:rsidRDefault="002E521B">
      <w:pPr>
        <w:suppressAutoHyphens w:val="0"/>
        <w:autoSpaceDE w:val="0"/>
        <w:spacing w:after="60"/>
        <w:rPr>
          <w:rFonts w:ascii="Tahoma" w:eastAsia="SimSun" w:hAnsi="Tahoma" w:cs="Tahoma"/>
          <w:szCs w:val="22"/>
          <w:lang w:val="el-GR"/>
        </w:rPr>
      </w:pPr>
    </w:p>
    <w:p w14:paraId="1F11E146" w14:textId="77777777" w:rsidR="002E521B" w:rsidRPr="007E4CFF" w:rsidRDefault="002E521B" w:rsidP="00991EF2">
      <w:pPr>
        <w:pStyle w:val="4"/>
        <w:numPr>
          <w:ilvl w:val="2"/>
          <w:numId w:val="28"/>
        </w:numPr>
        <w:tabs>
          <w:tab w:val="left" w:pos="1134"/>
        </w:tabs>
        <w:rPr>
          <w:rFonts w:ascii="Tahoma" w:hAnsi="Tahoma" w:cs="Tahoma"/>
          <w:szCs w:val="22"/>
        </w:rPr>
      </w:pPr>
      <w:bookmarkStart w:id="192" w:name="_Toc41572092"/>
      <w:bookmarkStart w:id="193" w:name="_Toc56418732"/>
      <w:r w:rsidRPr="007E4CFF">
        <w:rPr>
          <w:rFonts w:ascii="Tahoma" w:hAnsi="Tahoma" w:cs="Tahoma"/>
          <w:szCs w:val="22"/>
        </w:rPr>
        <w:t>Κύριος του Έργου</w:t>
      </w:r>
      <w:bookmarkEnd w:id="192"/>
      <w:bookmarkEnd w:id="193"/>
    </w:p>
    <w:p w14:paraId="0BFBF387" w14:textId="77777777" w:rsidR="002E521B" w:rsidRDefault="002E521B" w:rsidP="002E521B">
      <w:pPr>
        <w:suppressAutoHyphens w:val="0"/>
        <w:autoSpaceDE w:val="0"/>
        <w:spacing w:after="60"/>
        <w:rPr>
          <w:rFonts w:ascii="Tahoma" w:eastAsia="SimSun" w:hAnsi="Tahoma" w:cs="Tahoma"/>
          <w:szCs w:val="22"/>
          <w:lang w:val="el-GR"/>
        </w:rPr>
      </w:pPr>
    </w:p>
    <w:p w14:paraId="75EDA8EF" w14:textId="2ED219CB" w:rsidR="00E1500D" w:rsidRPr="00E1500D" w:rsidRDefault="002E521B" w:rsidP="00E1500D">
      <w:pPr>
        <w:suppressAutoHyphens w:val="0"/>
        <w:autoSpaceDE w:val="0"/>
        <w:spacing w:after="60"/>
        <w:rPr>
          <w:rFonts w:ascii="Tahoma" w:eastAsia="SimSun" w:hAnsi="Tahoma" w:cs="Tahoma"/>
          <w:szCs w:val="22"/>
          <w:lang w:val="el-GR"/>
        </w:rPr>
      </w:pPr>
      <w:r w:rsidRPr="00766515">
        <w:rPr>
          <w:rFonts w:ascii="Tahoma" w:eastAsia="SimSun" w:hAnsi="Tahoma" w:cs="Tahoma"/>
          <w:szCs w:val="22"/>
          <w:lang w:val="el-GR"/>
        </w:rPr>
        <w:lastRenderedPageBreak/>
        <w:t xml:space="preserve">Η </w:t>
      </w:r>
      <w:r w:rsidR="009A4D8C">
        <w:rPr>
          <w:rFonts w:ascii="Tahoma" w:eastAsia="SimSun" w:hAnsi="Tahoma" w:cs="Tahoma"/>
          <w:b/>
          <w:bCs/>
          <w:szCs w:val="22"/>
          <w:lang w:val="el-GR"/>
        </w:rPr>
        <w:t>Γενική</w:t>
      </w:r>
      <w:r w:rsidR="00E1500D" w:rsidRPr="00E1500D">
        <w:rPr>
          <w:rFonts w:ascii="Tahoma" w:eastAsia="SimSun" w:hAnsi="Tahoma" w:cs="Tahoma"/>
          <w:b/>
          <w:bCs/>
          <w:szCs w:val="22"/>
          <w:lang w:val="el-GR"/>
        </w:rPr>
        <w:t xml:space="preserve"> Γραμματεία </w:t>
      </w:r>
      <w:r w:rsidR="009A4D8C">
        <w:rPr>
          <w:rFonts w:ascii="Tahoma" w:eastAsia="SimSun" w:hAnsi="Tahoma" w:cs="Tahoma"/>
          <w:b/>
          <w:bCs/>
          <w:szCs w:val="22"/>
          <w:lang w:val="el-GR"/>
        </w:rPr>
        <w:t xml:space="preserve">Ιδιωτικών Επενδύσεων και </w:t>
      </w:r>
      <w:r w:rsidR="00E1500D" w:rsidRPr="00E1500D">
        <w:rPr>
          <w:rFonts w:ascii="Tahoma" w:eastAsia="SimSun" w:hAnsi="Tahoma" w:cs="Tahoma"/>
          <w:b/>
          <w:bCs/>
          <w:szCs w:val="22"/>
          <w:lang w:val="el-GR"/>
        </w:rPr>
        <w:t>Συμπράξεων Δημοσίου και Ιδιωτικού Τομέα</w:t>
      </w:r>
      <w:r w:rsidR="00E1500D" w:rsidRPr="00E1500D">
        <w:rPr>
          <w:rFonts w:ascii="Tahoma" w:eastAsia="SimSun" w:hAnsi="Tahoma" w:cs="Tahoma"/>
          <w:szCs w:val="22"/>
          <w:lang w:val="el-GR"/>
        </w:rPr>
        <w:t xml:space="preserve"> (</w:t>
      </w:r>
      <w:r w:rsidR="009A4D8C">
        <w:rPr>
          <w:rFonts w:ascii="Tahoma" w:hAnsi="Tahoma" w:cs="Tahoma"/>
          <w:szCs w:val="22"/>
          <w:lang w:val="el-GR"/>
        </w:rPr>
        <w:t>ΓΓΙΕΣΔΙΤ</w:t>
      </w:r>
      <w:r w:rsidR="00E1500D" w:rsidRPr="00E1500D">
        <w:rPr>
          <w:rFonts w:ascii="Tahoma" w:eastAsia="SimSun" w:hAnsi="Tahoma" w:cs="Tahoma"/>
          <w:szCs w:val="22"/>
          <w:lang w:val="el-GR"/>
        </w:rPr>
        <w:t xml:space="preserve">) συνεστήθη στο Υπουργείο Οικονομίας και Οικονομικών με την ψήφιση του Νόμου 3389/2005. Η σύσταση της </w:t>
      </w:r>
      <w:r w:rsidR="009A4D8C">
        <w:rPr>
          <w:rFonts w:ascii="Tahoma" w:hAnsi="Tahoma" w:cs="Tahoma"/>
          <w:szCs w:val="22"/>
          <w:lang w:val="el-GR"/>
        </w:rPr>
        <w:t>ΓΓΙΕΣΔΙΤ</w:t>
      </w:r>
      <w:r w:rsidR="00E1500D" w:rsidRPr="00E1500D">
        <w:rPr>
          <w:rFonts w:ascii="Tahoma" w:eastAsia="SimSun" w:hAnsi="Tahoma" w:cs="Tahoma"/>
          <w:szCs w:val="22"/>
          <w:lang w:val="el-GR"/>
        </w:rPr>
        <w:t xml:space="preserve"> ακολουθεί τα πρότυπα αντίστοιχων μονάδων που λειτουργούν σε άλλα κράτη - μέλη της Ευρωπαϊκής Ένωσης για την προώθηση και εφαρμογή του θεσμού των Συμπράξεων.</w:t>
      </w:r>
    </w:p>
    <w:p w14:paraId="61F1B99E" w14:textId="77777777" w:rsidR="009219AD" w:rsidRPr="00E1500D" w:rsidRDefault="009219AD" w:rsidP="009219AD">
      <w:pPr>
        <w:suppressAutoHyphens w:val="0"/>
        <w:autoSpaceDE w:val="0"/>
        <w:spacing w:after="60"/>
        <w:rPr>
          <w:rFonts w:ascii="Tahoma" w:eastAsia="SimSun" w:hAnsi="Tahoma" w:cs="Tahoma"/>
          <w:szCs w:val="22"/>
          <w:lang w:val="el-GR"/>
        </w:rPr>
      </w:pPr>
      <w:r>
        <w:rPr>
          <w:rFonts w:ascii="Tahoma" w:eastAsia="SimSun" w:hAnsi="Tahoma" w:cs="Tahoma"/>
          <w:szCs w:val="22"/>
          <w:lang w:val="el-GR"/>
        </w:rPr>
        <w:t>Σύμφωνα με το Π.Δ. 84/17.07.2019 συστήθηκε</w:t>
      </w:r>
      <w:r w:rsidRPr="00547F93">
        <w:rPr>
          <w:rFonts w:ascii="Tahoma" w:eastAsia="SimSun" w:hAnsi="Tahoma" w:cs="Tahoma"/>
          <w:szCs w:val="22"/>
          <w:lang w:val="el-GR"/>
        </w:rPr>
        <w:t xml:space="preserve"> σ</w:t>
      </w:r>
      <w:r>
        <w:rPr>
          <w:rFonts w:ascii="Tahoma" w:eastAsia="SimSun" w:hAnsi="Tahoma" w:cs="Tahoma"/>
          <w:szCs w:val="22"/>
          <w:lang w:val="el-GR"/>
        </w:rPr>
        <w:t>το Υπουργείο Ανάπτυξης και Επεν</w:t>
      </w:r>
      <w:r w:rsidRPr="00547F93">
        <w:rPr>
          <w:rFonts w:ascii="Tahoma" w:eastAsia="SimSun" w:hAnsi="Tahoma" w:cs="Tahoma"/>
          <w:szCs w:val="22"/>
          <w:lang w:val="el-GR"/>
        </w:rPr>
        <w:t>δύσεων, Γενική Γραμματεία Ιδιωτικών Επενδύσεων και</w:t>
      </w:r>
      <w:r>
        <w:rPr>
          <w:rFonts w:ascii="Tahoma" w:eastAsia="SimSun" w:hAnsi="Tahoma" w:cs="Tahoma"/>
          <w:szCs w:val="22"/>
          <w:lang w:val="el-GR"/>
        </w:rPr>
        <w:t xml:space="preserve"> </w:t>
      </w:r>
      <w:r w:rsidRPr="00547F93">
        <w:rPr>
          <w:rFonts w:ascii="Tahoma" w:eastAsia="SimSun" w:hAnsi="Tahoma" w:cs="Tahoma"/>
          <w:szCs w:val="22"/>
          <w:lang w:val="el-GR"/>
        </w:rPr>
        <w:t>Συμπράξεων Δημοσίου και Ιδιωτικού Τομέα. Στη νέα</w:t>
      </w:r>
      <w:r>
        <w:rPr>
          <w:rFonts w:ascii="Tahoma" w:eastAsia="SimSun" w:hAnsi="Tahoma" w:cs="Tahoma"/>
          <w:szCs w:val="22"/>
          <w:lang w:val="el-GR"/>
        </w:rPr>
        <w:t xml:space="preserve"> </w:t>
      </w:r>
      <w:r w:rsidRPr="00547F93">
        <w:rPr>
          <w:rFonts w:ascii="Tahoma" w:eastAsia="SimSun" w:hAnsi="Tahoma" w:cs="Tahoma"/>
          <w:szCs w:val="22"/>
          <w:lang w:val="el-GR"/>
        </w:rPr>
        <w:t xml:space="preserve">Γενική Γραμματεία </w:t>
      </w:r>
      <w:r>
        <w:rPr>
          <w:rFonts w:ascii="Tahoma" w:eastAsia="SimSun" w:hAnsi="Tahoma" w:cs="Tahoma"/>
          <w:szCs w:val="22"/>
          <w:lang w:val="el-GR"/>
        </w:rPr>
        <w:t>μεταφέρονται, ως σύνολο αρμοδιο</w:t>
      </w:r>
      <w:r w:rsidRPr="00547F93">
        <w:rPr>
          <w:rFonts w:ascii="Tahoma" w:eastAsia="SimSun" w:hAnsi="Tahoma" w:cs="Tahoma"/>
          <w:szCs w:val="22"/>
          <w:lang w:val="el-GR"/>
        </w:rPr>
        <w:t>τήτων, θέσεων, προσωπικ</w:t>
      </w:r>
      <w:r>
        <w:rPr>
          <w:rFonts w:ascii="Tahoma" w:eastAsia="SimSun" w:hAnsi="Tahoma" w:cs="Tahoma"/>
          <w:szCs w:val="22"/>
          <w:lang w:val="el-GR"/>
        </w:rPr>
        <w:t>ού και εποπτευόμενων φορέ</w:t>
      </w:r>
      <w:r w:rsidRPr="00547F93">
        <w:rPr>
          <w:rFonts w:ascii="Tahoma" w:eastAsia="SimSun" w:hAnsi="Tahoma" w:cs="Tahoma"/>
          <w:szCs w:val="22"/>
          <w:lang w:val="el-GR"/>
        </w:rPr>
        <w:t>ων, οι παρακάτω υπηρεσίες: (α) οι υπηρεσίες της Γενικής</w:t>
      </w:r>
      <w:r>
        <w:rPr>
          <w:rFonts w:ascii="Tahoma" w:eastAsia="SimSun" w:hAnsi="Tahoma" w:cs="Tahoma"/>
          <w:szCs w:val="22"/>
          <w:lang w:val="el-GR"/>
        </w:rPr>
        <w:t xml:space="preserve"> </w:t>
      </w:r>
      <w:r w:rsidRPr="00547F93">
        <w:rPr>
          <w:rFonts w:ascii="Tahoma" w:eastAsia="SimSun" w:hAnsi="Tahoma" w:cs="Tahoma"/>
          <w:szCs w:val="22"/>
          <w:lang w:val="el-GR"/>
        </w:rPr>
        <w:t>Γραμματείας Στρατηγικών και Ιδιωτικών Επενδύσεων</w:t>
      </w:r>
      <w:r>
        <w:rPr>
          <w:rFonts w:ascii="Tahoma" w:eastAsia="SimSun" w:hAnsi="Tahoma" w:cs="Tahoma"/>
          <w:szCs w:val="22"/>
          <w:lang w:val="el-GR"/>
        </w:rPr>
        <w:t xml:space="preserve"> </w:t>
      </w:r>
      <w:r w:rsidRPr="00547F93">
        <w:rPr>
          <w:rFonts w:ascii="Tahoma" w:eastAsia="SimSun" w:hAnsi="Tahoma" w:cs="Tahoma"/>
          <w:szCs w:val="22"/>
          <w:lang w:val="el-GR"/>
        </w:rPr>
        <w:t xml:space="preserve">των άρθρων 30 έως 36 του π.δ. </w:t>
      </w:r>
      <w:r w:rsidRPr="00547F93">
        <w:rPr>
          <w:rFonts w:ascii="Tahoma" w:eastAsia="SimSun" w:hAnsi="Tahoma" w:cs="Tahoma"/>
          <w:szCs w:val="22"/>
          <w:lang w:val="el-GR"/>
        </w:rPr>
        <w:lastRenderedPageBreak/>
        <w:t>147/2017 (Α΄ 192), (β) οι</w:t>
      </w:r>
      <w:r>
        <w:rPr>
          <w:rFonts w:ascii="Tahoma" w:eastAsia="SimSun" w:hAnsi="Tahoma" w:cs="Tahoma"/>
          <w:szCs w:val="22"/>
          <w:lang w:val="el-GR"/>
        </w:rPr>
        <w:t xml:space="preserve"> </w:t>
      </w:r>
      <w:r w:rsidRPr="00547F93">
        <w:rPr>
          <w:rFonts w:ascii="Tahoma" w:eastAsia="SimSun" w:hAnsi="Tahoma" w:cs="Tahoma"/>
          <w:szCs w:val="22"/>
          <w:lang w:val="el-GR"/>
        </w:rPr>
        <w:t>υπηρεσίες της Ειδικής Γραμματείας ΣΔΙΤ του άρθρου 66</w:t>
      </w:r>
      <w:r>
        <w:rPr>
          <w:rFonts w:ascii="Tahoma" w:eastAsia="SimSun" w:hAnsi="Tahoma" w:cs="Tahoma"/>
          <w:szCs w:val="22"/>
          <w:lang w:val="el-GR"/>
        </w:rPr>
        <w:t xml:space="preserve"> </w:t>
      </w:r>
      <w:r w:rsidRPr="00547F93">
        <w:rPr>
          <w:rFonts w:ascii="Tahoma" w:eastAsia="SimSun" w:hAnsi="Tahoma" w:cs="Tahoma"/>
          <w:szCs w:val="22"/>
          <w:lang w:val="el-GR"/>
        </w:rPr>
        <w:t>του π.δ. 147/2017.</w:t>
      </w:r>
    </w:p>
    <w:p w14:paraId="1BCA88CA" w14:textId="77777777" w:rsidR="00E1500D" w:rsidRPr="00E1500D" w:rsidRDefault="00E1500D" w:rsidP="00E1500D">
      <w:pPr>
        <w:suppressAutoHyphens w:val="0"/>
        <w:autoSpaceDE w:val="0"/>
        <w:spacing w:after="60"/>
        <w:rPr>
          <w:rFonts w:ascii="Tahoma" w:eastAsia="SimSun" w:hAnsi="Tahoma" w:cs="Tahoma"/>
          <w:szCs w:val="22"/>
          <w:lang w:val="el-GR"/>
        </w:rPr>
      </w:pPr>
    </w:p>
    <w:p w14:paraId="43EE5BFD" w14:textId="19AF12D5" w:rsidR="00E1500D" w:rsidRPr="00E1500D" w:rsidRDefault="00E1500D" w:rsidP="00E1500D">
      <w:p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 xml:space="preserve">Σκοπός της </w:t>
      </w:r>
      <w:r w:rsidR="00E07624">
        <w:rPr>
          <w:rFonts w:ascii="Tahoma" w:eastAsia="SimSun" w:hAnsi="Tahoma" w:cs="Tahoma"/>
          <w:szCs w:val="22"/>
          <w:lang w:val="el-GR"/>
        </w:rPr>
        <w:t>ΕΓΣΔΙΤ</w:t>
      </w:r>
      <w:r w:rsidRPr="00E1500D">
        <w:rPr>
          <w:rFonts w:ascii="Tahoma" w:eastAsia="SimSun" w:hAnsi="Tahoma" w:cs="Tahoma"/>
          <w:szCs w:val="22"/>
          <w:lang w:val="el-GR"/>
        </w:rPr>
        <w:t xml:space="preserve"> </w:t>
      </w:r>
      <w:r w:rsidR="009219AD">
        <w:rPr>
          <w:rFonts w:ascii="Tahoma" w:eastAsia="SimSun" w:hAnsi="Tahoma" w:cs="Tahoma"/>
          <w:szCs w:val="22"/>
          <w:lang w:val="el-GR"/>
        </w:rPr>
        <w:t xml:space="preserve">μεταξύ άλλων </w:t>
      </w:r>
      <w:r w:rsidRPr="00E1500D">
        <w:rPr>
          <w:rFonts w:ascii="Tahoma" w:eastAsia="SimSun" w:hAnsi="Tahoma" w:cs="Tahoma"/>
          <w:szCs w:val="22"/>
          <w:lang w:val="el-GR"/>
        </w:rPr>
        <w:t>είναι η επικουρία της Διυπουργικής Επιτροπής ΣΔΙΤ και των Δημοσίων Φορέων, ενώ έργο της είναι:</w:t>
      </w:r>
    </w:p>
    <w:p w14:paraId="2A4BD200" w14:textId="77777777" w:rsidR="00E1500D" w:rsidRPr="00E1500D" w:rsidRDefault="00E1500D" w:rsidP="00991EF2">
      <w:pPr>
        <w:numPr>
          <w:ilvl w:val="0"/>
          <w:numId w:val="29"/>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ο εντοπισμός των έργων ή υπηρεσιών που μπορούν να εκτελεσθούν ή να παρασχεθούν μέσω Συμπράξεων και να υπαχθούν στις διατάξεις του Ν. 3389/2005,</w:t>
      </w:r>
    </w:p>
    <w:p w14:paraId="39C422B7" w14:textId="77777777" w:rsidR="00E1500D" w:rsidRPr="00E1500D" w:rsidRDefault="00E1500D" w:rsidP="00991EF2">
      <w:pPr>
        <w:numPr>
          <w:ilvl w:val="0"/>
          <w:numId w:val="29"/>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η αξιολόγηση των προτάσεων που υποβάλλουν οι Δημόσιοι Φορείς και η προώθησή τους προς έγκριση στη Διυπουργική Επιτροπή ΣΔΙΤ,</w:t>
      </w:r>
    </w:p>
    <w:p w14:paraId="3474A2B8" w14:textId="77777777" w:rsidR="00E1500D" w:rsidRPr="00E1500D" w:rsidRDefault="00E1500D" w:rsidP="00991EF2">
      <w:pPr>
        <w:numPr>
          <w:ilvl w:val="0"/>
          <w:numId w:val="29"/>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η εν γένει προώθηση της εκτέλεσης έργων ή της παροχής υπηρεσιών μέσω του θεσμού των Συμπράξεων με τη διάχυση τεχνογνωσίας σε όλους τους ενδιαφερόμενους φορείς,</w:t>
      </w:r>
    </w:p>
    <w:p w14:paraId="79933752" w14:textId="77777777" w:rsidR="00E1500D" w:rsidRPr="00E1500D" w:rsidRDefault="00E1500D" w:rsidP="00991EF2">
      <w:pPr>
        <w:numPr>
          <w:ilvl w:val="0"/>
          <w:numId w:val="29"/>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lastRenderedPageBreak/>
        <w:t>η διευκόλυνση και υποστήριξη των Δημοσίων Φορέων στο πλαίσιο των Διαδικασιών Ανάθεσης που προβλέπονται στο Ν. 3389/2005 για την επιλογή των Ιδιωτικών Φορέων,</w:t>
      </w:r>
    </w:p>
    <w:p w14:paraId="1FBE33C3" w14:textId="77777777" w:rsidR="00E1500D" w:rsidRPr="00E1500D" w:rsidRDefault="00E1500D" w:rsidP="00991EF2">
      <w:pPr>
        <w:numPr>
          <w:ilvl w:val="0"/>
          <w:numId w:val="29"/>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η παρακολούθηση της υλοποίησης των Συμβάσεων Σύμπραξης.</w:t>
      </w:r>
    </w:p>
    <w:p w14:paraId="5ED473C3" w14:textId="77777777" w:rsidR="00E1500D" w:rsidRPr="00E1500D" w:rsidRDefault="00E1500D" w:rsidP="00E1500D">
      <w:pPr>
        <w:suppressAutoHyphens w:val="0"/>
        <w:autoSpaceDE w:val="0"/>
        <w:spacing w:after="60"/>
        <w:rPr>
          <w:rFonts w:ascii="Tahoma" w:eastAsia="SimSun" w:hAnsi="Tahoma" w:cs="Tahoma"/>
          <w:szCs w:val="22"/>
          <w:lang w:val="el-GR"/>
        </w:rPr>
      </w:pPr>
    </w:p>
    <w:p w14:paraId="1769FB53" w14:textId="3FCD3120" w:rsidR="00E1500D" w:rsidRPr="00E1500D" w:rsidRDefault="00E1500D" w:rsidP="00E1500D">
      <w:p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 xml:space="preserve">Στις αρμοδιότητες της </w:t>
      </w:r>
      <w:r w:rsidR="009219AD" w:rsidRPr="00547F93">
        <w:rPr>
          <w:rFonts w:ascii="Tahoma" w:eastAsia="SimSun" w:hAnsi="Tahoma" w:cs="Tahoma"/>
          <w:szCs w:val="22"/>
          <w:lang w:val="el-GR"/>
        </w:rPr>
        <w:t>Γενική</w:t>
      </w:r>
      <w:r w:rsidR="009219AD">
        <w:rPr>
          <w:rFonts w:ascii="Tahoma" w:eastAsia="SimSun" w:hAnsi="Tahoma" w:cs="Tahoma"/>
          <w:szCs w:val="22"/>
          <w:lang w:val="el-GR"/>
        </w:rPr>
        <w:t>ς</w:t>
      </w:r>
      <w:r w:rsidR="009219AD" w:rsidRPr="00547F93">
        <w:rPr>
          <w:rFonts w:ascii="Tahoma" w:eastAsia="SimSun" w:hAnsi="Tahoma" w:cs="Tahoma"/>
          <w:szCs w:val="22"/>
          <w:lang w:val="el-GR"/>
        </w:rPr>
        <w:t xml:space="preserve"> Γραμματεία</w:t>
      </w:r>
      <w:r w:rsidR="009219AD">
        <w:rPr>
          <w:rFonts w:ascii="Tahoma" w:eastAsia="SimSun" w:hAnsi="Tahoma" w:cs="Tahoma"/>
          <w:szCs w:val="22"/>
          <w:lang w:val="el-GR"/>
        </w:rPr>
        <w:t>ς</w:t>
      </w:r>
      <w:r w:rsidR="009219AD" w:rsidRPr="00547F93">
        <w:rPr>
          <w:rFonts w:ascii="Tahoma" w:eastAsia="SimSun" w:hAnsi="Tahoma" w:cs="Tahoma"/>
          <w:szCs w:val="22"/>
          <w:lang w:val="el-GR"/>
        </w:rPr>
        <w:t xml:space="preserve"> Ιδιωτικών Επενδύσεων και</w:t>
      </w:r>
      <w:r w:rsidR="009219AD">
        <w:rPr>
          <w:rFonts w:ascii="Tahoma" w:eastAsia="SimSun" w:hAnsi="Tahoma" w:cs="Tahoma"/>
          <w:szCs w:val="22"/>
          <w:lang w:val="el-GR"/>
        </w:rPr>
        <w:t xml:space="preserve"> </w:t>
      </w:r>
      <w:r w:rsidR="009219AD" w:rsidRPr="00547F93">
        <w:rPr>
          <w:rFonts w:ascii="Tahoma" w:eastAsia="SimSun" w:hAnsi="Tahoma" w:cs="Tahoma"/>
          <w:szCs w:val="22"/>
          <w:lang w:val="el-GR"/>
        </w:rPr>
        <w:t>Συμπράξεων Δημοσίου και Ιδιωτικού Τομέα</w:t>
      </w:r>
      <w:r w:rsidR="009219AD" w:rsidRPr="00E1500D">
        <w:rPr>
          <w:rFonts w:ascii="Tahoma" w:eastAsia="SimSun" w:hAnsi="Tahoma" w:cs="Tahoma"/>
          <w:szCs w:val="22"/>
          <w:lang w:val="el-GR"/>
        </w:rPr>
        <w:t xml:space="preserve"> </w:t>
      </w:r>
      <w:r w:rsidRPr="00E1500D">
        <w:rPr>
          <w:rFonts w:ascii="Tahoma" w:eastAsia="SimSun" w:hAnsi="Tahoma" w:cs="Tahoma"/>
          <w:szCs w:val="22"/>
          <w:lang w:val="el-GR"/>
        </w:rPr>
        <w:t>εμπίπτουν τα παρακάτω:</w:t>
      </w:r>
    </w:p>
    <w:p w14:paraId="57DB5FD0" w14:textId="77777777" w:rsidR="00E1500D" w:rsidRPr="00E1500D" w:rsidRDefault="00E1500D" w:rsidP="00E1500D">
      <w:pPr>
        <w:suppressAutoHyphens w:val="0"/>
        <w:autoSpaceDE w:val="0"/>
        <w:spacing w:after="60"/>
        <w:rPr>
          <w:rFonts w:ascii="Tahoma" w:eastAsia="SimSun" w:hAnsi="Tahoma" w:cs="Tahoma"/>
          <w:szCs w:val="22"/>
          <w:lang w:val="el-GR"/>
        </w:rPr>
      </w:pPr>
    </w:p>
    <w:p w14:paraId="15F7A567" w14:textId="77777777" w:rsidR="00E1500D" w:rsidRPr="00E1500D" w:rsidRDefault="00E1500D" w:rsidP="00991EF2">
      <w:pPr>
        <w:numPr>
          <w:ilvl w:val="0"/>
          <w:numId w:val="30"/>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ο συντονισμός των έργων ΣΔΙΤ που προωθούν ή σχεδιάζουν Δημόσιοι Φορείς, ζητώντας τους στοιχεία σχετικά με τα έργα αυτά.</w:t>
      </w:r>
    </w:p>
    <w:p w14:paraId="5891170A" w14:textId="77777777" w:rsidR="00E1500D" w:rsidRPr="00E1500D" w:rsidRDefault="00E1500D" w:rsidP="00991EF2">
      <w:pPr>
        <w:numPr>
          <w:ilvl w:val="0"/>
          <w:numId w:val="30"/>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lastRenderedPageBreak/>
        <w:t>η αξιολόγηση των έργων που μπορούν να υλοποιηθούν μέσω ΣΔΙΤ σύμφωνα με τις διατάξεις του Νόμου 3389/2005, με την επεξεργασία στοιχείων και πληροφοριών που μπορεί να λάβει από οποιοδήποτε Δημόσιο ή Ιδιωτικό Φορέα</w:t>
      </w:r>
    </w:p>
    <w:p w14:paraId="512DC46E" w14:textId="77777777" w:rsidR="00E1500D" w:rsidRPr="00E1500D" w:rsidRDefault="00E1500D" w:rsidP="00991EF2">
      <w:pPr>
        <w:numPr>
          <w:ilvl w:val="0"/>
          <w:numId w:val="30"/>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η επεξεργασία στοιχείων που λαμβάνει από επαγγελματικούς και επιχειρηματικούς φορείς όπως, ενδεικτικά, από την Ελληνική Ένωση Τραπεζών, το Τεχνικό Επιμελητήριο Ελλάδος, το Οικονομικό Επιμελητήριο Ελλάδος και το Σύνδεσμο Εργοληπτικών Εταιρειών,</w:t>
      </w:r>
    </w:p>
    <w:p w14:paraId="63D59C15" w14:textId="77777777" w:rsidR="00E1500D" w:rsidRPr="00E1500D" w:rsidRDefault="00E1500D" w:rsidP="00991EF2">
      <w:pPr>
        <w:numPr>
          <w:ilvl w:val="0"/>
          <w:numId w:val="30"/>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η μελέτη ολοκληρωμένων προτάσεων που επεξεργάζονται Δημόσιοι ή Ιδιωτικοί Φορείς για την εκτέλεση έργων ή την παροχή υπηρεσιών</w:t>
      </w:r>
    </w:p>
    <w:p w14:paraId="14D1AF98" w14:textId="77777777" w:rsidR="00E1500D" w:rsidRPr="00E1500D" w:rsidRDefault="00E1500D" w:rsidP="00991EF2">
      <w:pPr>
        <w:numPr>
          <w:ilvl w:val="0"/>
          <w:numId w:val="30"/>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 xml:space="preserve">η παρακολούθηση του συνόλου των οικονομικών υποχρεώσεων που αναλαμβάνουν οι Δημόσιοι Φορείς, και ιδιαίτερα η μελλοντική επιβάρυνση </w:t>
      </w:r>
      <w:r w:rsidRPr="00E1500D">
        <w:rPr>
          <w:rFonts w:ascii="Tahoma" w:eastAsia="SimSun" w:hAnsi="Tahoma" w:cs="Tahoma"/>
          <w:szCs w:val="22"/>
          <w:lang w:val="el-GR"/>
        </w:rPr>
        <w:lastRenderedPageBreak/>
        <w:t>που προκύπτει ή μπορεί να προκύψει για το Πρόγραμμα Δημοσίων Επενδύσεων από τις πληρωμές που διενεργούνται για Συμπράξεις που έχουν υπαχθεί στις διατάξεις του νόμου αυτού,</w:t>
      </w:r>
    </w:p>
    <w:p w14:paraId="4B4A0527" w14:textId="77777777" w:rsidR="00E1500D" w:rsidRPr="00E1500D" w:rsidRDefault="00E1500D" w:rsidP="00991EF2">
      <w:pPr>
        <w:numPr>
          <w:ilvl w:val="0"/>
          <w:numId w:val="30"/>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η μεταφορά τεχνογνωσίας προς όλους τους ενδιαφερόμενους φορείς, με την παραγωγή έντυπου υλικού με πληροφορίες και οδηγίες σχετικά με τις Συμπράξεις και τους σκοπούς που αυτές εξυπηρετούν, τις διεθνώς διαδεδομένες μεθόδους εφαρμογής τους και τις διατάξεις του νόμου αυτού,</w:t>
      </w:r>
    </w:p>
    <w:p w14:paraId="71B48614" w14:textId="77777777" w:rsidR="00E1500D" w:rsidRPr="00E1500D" w:rsidRDefault="00E1500D" w:rsidP="00991EF2">
      <w:pPr>
        <w:numPr>
          <w:ilvl w:val="0"/>
          <w:numId w:val="30"/>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η τυποποίηση εγγράφων που μπορούν να χρησιμοποιούνται για τις ανάγκες των Διαδικασιών Ανάθεσης, όπως αυτές ορίζονται στο άρθρο 8 του Νόμου 3389/2005,</w:t>
      </w:r>
    </w:p>
    <w:p w14:paraId="35889019" w14:textId="77777777" w:rsidR="00E1500D" w:rsidRPr="00E1500D" w:rsidRDefault="00E1500D" w:rsidP="00991EF2">
      <w:pPr>
        <w:numPr>
          <w:ilvl w:val="0"/>
          <w:numId w:val="30"/>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lastRenderedPageBreak/>
        <w:t>η τυποποίηση κάθε είδους Συμβάσεων Σύμπραξης ή Παρεπόμενων Σύμφωνα προς το σκοπό της διευκόλυνσης των Δημόσιων και Ιδιωτικών Φορέων στη διαμόρφωση των όρων των Συμβάσεων Σύμπραξης,</w:t>
      </w:r>
    </w:p>
    <w:p w14:paraId="530CD909" w14:textId="77777777" w:rsidR="00E1500D" w:rsidRPr="00E1500D" w:rsidRDefault="00E1500D" w:rsidP="00991EF2">
      <w:pPr>
        <w:numPr>
          <w:ilvl w:val="0"/>
          <w:numId w:val="30"/>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η υποβολή στη ΔΕΣΔΙΤ προτάσεων για τη βελτίωση του νομοθετικού πλαισίου των Συμπράξεων,</w:t>
      </w:r>
    </w:p>
    <w:p w14:paraId="2EEF12D3" w14:textId="77777777" w:rsidR="00E1500D" w:rsidRPr="00E1500D" w:rsidRDefault="00E1500D" w:rsidP="00991EF2">
      <w:pPr>
        <w:numPr>
          <w:ilvl w:val="0"/>
          <w:numId w:val="30"/>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ο συντονισμός της εκπόνησης μελετών και της εν γένει παροχής υποβοηθητικών του έργου της υπηρεσιών σε πρόσωπα που προσλαμβάνονται σύμφωνα με τις διατάξεις του Νόμου 3389/2005.</w:t>
      </w:r>
    </w:p>
    <w:p w14:paraId="24B1F95A" w14:textId="77777777" w:rsidR="00E1500D" w:rsidRPr="00E1500D" w:rsidRDefault="00E1500D" w:rsidP="00E1500D">
      <w:pPr>
        <w:suppressAutoHyphens w:val="0"/>
        <w:autoSpaceDE w:val="0"/>
        <w:spacing w:after="60"/>
        <w:rPr>
          <w:rFonts w:ascii="Tahoma" w:eastAsia="SimSun" w:hAnsi="Tahoma" w:cs="Tahoma"/>
          <w:szCs w:val="22"/>
          <w:lang w:val="el-GR"/>
        </w:rPr>
      </w:pPr>
    </w:p>
    <w:p w14:paraId="5AB7BD39" w14:textId="3DE26A5F" w:rsidR="00E1500D" w:rsidRPr="00E1500D" w:rsidRDefault="00E1500D" w:rsidP="00E1500D">
      <w:p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 xml:space="preserve">Με βάση τις παραπάνω αρμοδιότητες που της έχουν παρασχεθεί, η </w:t>
      </w:r>
      <w:r w:rsidR="009219AD" w:rsidRPr="00547F93">
        <w:rPr>
          <w:rFonts w:ascii="Tahoma" w:eastAsia="SimSun" w:hAnsi="Tahoma" w:cs="Tahoma"/>
          <w:szCs w:val="22"/>
          <w:lang w:val="el-GR"/>
        </w:rPr>
        <w:t>Γενική</w:t>
      </w:r>
      <w:r w:rsidR="009219AD">
        <w:rPr>
          <w:rFonts w:ascii="Tahoma" w:eastAsia="SimSun" w:hAnsi="Tahoma" w:cs="Tahoma"/>
          <w:szCs w:val="22"/>
          <w:lang w:val="el-GR"/>
        </w:rPr>
        <w:t>ς</w:t>
      </w:r>
      <w:r w:rsidR="009219AD" w:rsidRPr="00547F93">
        <w:rPr>
          <w:rFonts w:ascii="Tahoma" w:eastAsia="SimSun" w:hAnsi="Tahoma" w:cs="Tahoma"/>
          <w:szCs w:val="22"/>
          <w:lang w:val="el-GR"/>
        </w:rPr>
        <w:t xml:space="preserve"> Γραμματεία</w:t>
      </w:r>
      <w:r w:rsidR="009219AD">
        <w:rPr>
          <w:rFonts w:ascii="Tahoma" w:eastAsia="SimSun" w:hAnsi="Tahoma" w:cs="Tahoma"/>
          <w:szCs w:val="22"/>
          <w:lang w:val="el-GR"/>
        </w:rPr>
        <w:t>ς</w:t>
      </w:r>
      <w:r w:rsidR="009219AD" w:rsidRPr="00547F93">
        <w:rPr>
          <w:rFonts w:ascii="Tahoma" w:eastAsia="SimSun" w:hAnsi="Tahoma" w:cs="Tahoma"/>
          <w:szCs w:val="22"/>
          <w:lang w:val="el-GR"/>
        </w:rPr>
        <w:t xml:space="preserve"> Ιδιωτικών Επενδύσεων και</w:t>
      </w:r>
      <w:r w:rsidR="009219AD">
        <w:rPr>
          <w:rFonts w:ascii="Tahoma" w:eastAsia="SimSun" w:hAnsi="Tahoma" w:cs="Tahoma"/>
          <w:szCs w:val="22"/>
          <w:lang w:val="el-GR"/>
        </w:rPr>
        <w:t xml:space="preserve"> </w:t>
      </w:r>
      <w:r w:rsidR="009219AD" w:rsidRPr="00547F93">
        <w:rPr>
          <w:rFonts w:ascii="Tahoma" w:eastAsia="SimSun" w:hAnsi="Tahoma" w:cs="Tahoma"/>
          <w:szCs w:val="22"/>
          <w:lang w:val="el-GR"/>
        </w:rPr>
        <w:t>Συμπράξεων Δημοσίου και Ιδιωτικού Τομέα</w:t>
      </w:r>
      <w:r w:rsidRPr="00E1500D">
        <w:rPr>
          <w:rFonts w:ascii="Tahoma" w:eastAsia="SimSun" w:hAnsi="Tahoma" w:cs="Tahoma"/>
          <w:szCs w:val="22"/>
          <w:lang w:val="el-GR"/>
        </w:rPr>
        <w:t xml:space="preserve"> συγκεντρώνει τις πληροφορίες που είναι απαραίτητες για να κρίνει ποια έργα ή υπηρεσίες μπορούν να υλοποιηθούν μέσω Συμπράξεων και </w:t>
      </w:r>
      <w:r w:rsidRPr="00E1500D">
        <w:rPr>
          <w:rFonts w:ascii="Tahoma" w:eastAsia="SimSun" w:hAnsi="Tahoma" w:cs="Tahoma"/>
          <w:szCs w:val="22"/>
          <w:lang w:val="el-GR"/>
        </w:rPr>
        <w:lastRenderedPageBreak/>
        <w:t>αξιολογεί τις οικονομικές και τεχνικές παραμέτρους, καθώς και τα νομικά και άλλα προβλήματα που συνδέονται με αυτά. Στη συνέχεια, καταρτίζει ένα μη δεσμευτικό κατάλογο έργων και υπηρεσιών ("Κατάλογος Προτεινόμενων Συμπράξεων") που μπορούν να υλοποιηθούν μέσω Συμπράξεων και να υπαχθούν στις διατάξεις του νόμου αυτού.</w:t>
      </w:r>
    </w:p>
    <w:p w14:paraId="55E31124" w14:textId="77777777" w:rsidR="00E1500D" w:rsidRPr="00E1500D" w:rsidRDefault="00E1500D" w:rsidP="00E1500D">
      <w:pPr>
        <w:suppressAutoHyphens w:val="0"/>
        <w:autoSpaceDE w:val="0"/>
        <w:spacing w:after="60"/>
        <w:rPr>
          <w:rFonts w:ascii="Tahoma" w:eastAsia="SimSun" w:hAnsi="Tahoma" w:cs="Tahoma"/>
          <w:szCs w:val="22"/>
          <w:lang w:val="el-GR"/>
        </w:rPr>
      </w:pPr>
    </w:p>
    <w:p w14:paraId="03157F54" w14:textId="32179EDF" w:rsidR="00E1500D" w:rsidRPr="00E1500D" w:rsidRDefault="00E1500D" w:rsidP="00E1500D">
      <w:p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 xml:space="preserve">Για κάθε έργο ή υπηρεσία που περιλαμβάνεται στον Κατάλογο Προτεινόμενων Συμπράξεων, η </w:t>
      </w:r>
      <w:r w:rsidR="009219AD" w:rsidRPr="00547F93">
        <w:rPr>
          <w:rFonts w:ascii="Tahoma" w:eastAsia="SimSun" w:hAnsi="Tahoma" w:cs="Tahoma"/>
          <w:szCs w:val="22"/>
          <w:lang w:val="el-GR"/>
        </w:rPr>
        <w:t>Γενική</w:t>
      </w:r>
      <w:r w:rsidR="009219AD">
        <w:rPr>
          <w:rFonts w:ascii="Tahoma" w:eastAsia="SimSun" w:hAnsi="Tahoma" w:cs="Tahoma"/>
          <w:szCs w:val="22"/>
          <w:lang w:val="el-GR"/>
        </w:rPr>
        <w:t>ς</w:t>
      </w:r>
      <w:r w:rsidR="009219AD" w:rsidRPr="00547F93">
        <w:rPr>
          <w:rFonts w:ascii="Tahoma" w:eastAsia="SimSun" w:hAnsi="Tahoma" w:cs="Tahoma"/>
          <w:szCs w:val="22"/>
          <w:lang w:val="el-GR"/>
        </w:rPr>
        <w:t xml:space="preserve"> Γραμματεία</w:t>
      </w:r>
      <w:r w:rsidR="009219AD">
        <w:rPr>
          <w:rFonts w:ascii="Tahoma" w:eastAsia="SimSun" w:hAnsi="Tahoma" w:cs="Tahoma"/>
          <w:szCs w:val="22"/>
          <w:lang w:val="el-GR"/>
        </w:rPr>
        <w:t>ς</w:t>
      </w:r>
      <w:r w:rsidR="009219AD" w:rsidRPr="00547F93">
        <w:rPr>
          <w:rFonts w:ascii="Tahoma" w:eastAsia="SimSun" w:hAnsi="Tahoma" w:cs="Tahoma"/>
          <w:szCs w:val="22"/>
          <w:lang w:val="el-GR"/>
        </w:rPr>
        <w:t xml:space="preserve"> Ιδιωτικών Επενδύσεων και</w:t>
      </w:r>
      <w:r w:rsidR="009219AD">
        <w:rPr>
          <w:rFonts w:ascii="Tahoma" w:eastAsia="SimSun" w:hAnsi="Tahoma" w:cs="Tahoma"/>
          <w:szCs w:val="22"/>
          <w:lang w:val="el-GR"/>
        </w:rPr>
        <w:t xml:space="preserve"> </w:t>
      </w:r>
      <w:r w:rsidR="009219AD" w:rsidRPr="00547F93">
        <w:rPr>
          <w:rFonts w:ascii="Tahoma" w:eastAsia="SimSun" w:hAnsi="Tahoma" w:cs="Tahoma"/>
          <w:szCs w:val="22"/>
          <w:lang w:val="el-GR"/>
        </w:rPr>
        <w:t>Συμπράξεων Δημοσίου και Ιδιωτικού Τομέα</w:t>
      </w:r>
      <w:r w:rsidRPr="00E1500D">
        <w:rPr>
          <w:rFonts w:ascii="Tahoma" w:eastAsia="SimSun" w:hAnsi="Tahoma" w:cs="Tahoma"/>
          <w:szCs w:val="22"/>
          <w:lang w:val="el-GR"/>
        </w:rPr>
        <w:t xml:space="preserve"> συντάσσει συνοπτική αιτιολογική έκθεση που παρουσιάζει:</w:t>
      </w:r>
    </w:p>
    <w:p w14:paraId="6AC2668C" w14:textId="77777777" w:rsidR="00E1500D" w:rsidRPr="00E1500D" w:rsidRDefault="00E1500D" w:rsidP="00E1500D">
      <w:pPr>
        <w:suppressAutoHyphens w:val="0"/>
        <w:autoSpaceDE w:val="0"/>
        <w:spacing w:after="60"/>
        <w:rPr>
          <w:rFonts w:ascii="Tahoma" w:eastAsia="SimSun" w:hAnsi="Tahoma" w:cs="Tahoma"/>
          <w:szCs w:val="22"/>
          <w:lang w:val="el-GR"/>
        </w:rPr>
      </w:pPr>
    </w:p>
    <w:p w14:paraId="3EE4E912" w14:textId="77777777" w:rsidR="00E1500D" w:rsidRPr="00E1500D" w:rsidRDefault="00E1500D" w:rsidP="00991EF2">
      <w:pPr>
        <w:numPr>
          <w:ilvl w:val="0"/>
          <w:numId w:val="31"/>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 xml:space="preserve">τους χρηματοοικονομικούς, τεχνικούς, κοινωνικοοικονομικούς και νομικούς λόγους, για τους οποίους η εκτέλεση των συγκεκριμένων έργων ή </w:t>
      </w:r>
      <w:r w:rsidRPr="00E1500D">
        <w:rPr>
          <w:rFonts w:ascii="Tahoma" w:eastAsia="SimSun" w:hAnsi="Tahoma" w:cs="Tahoma"/>
          <w:szCs w:val="22"/>
          <w:lang w:val="el-GR"/>
        </w:rPr>
        <w:lastRenderedPageBreak/>
        <w:t>η παροχή των συγκεκριμένων υπηρεσιών κρίνεται σκόπιμο να υλοποιηθεί μέσω Σύμπραξης,</w:t>
      </w:r>
    </w:p>
    <w:p w14:paraId="6ECE2AB5" w14:textId="77777777" w:rsidR="00E1500D" w:rsidRPr="00E1500D" w:rsidRDefault="00E1500D" w:rsidP="00991EF2">
      <w:pPr>
        <w:numPr>
          <w:ilvl w:val="0"/>
          <w:numId w:val="31"/>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τα κριτήρια που έλαβε υπόψη της για την επιλογή των συγκεκριμένων έργων ή υπηρεσιών που έχουν περιληφθεί στον Κατάλογο Προτεινόμενων Συμπράξεων,</w:t>
      </w:r>
    </w:p>
    <w:p w14:paraId="7649536B" w14:textId="77777777" w:rsidR="00E1500D" w:rsidRPr="00E1500D" w:rsidRDefault="00E1500D" w:rsidP="00991EF2">
      <w:pPr>
        <w:numPr>
          <w:ilvl w:val="0"/>
          <w:numId w:val="31"/>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τις ενέργειες στις οποίες έχει ενδεχομένως προβεί ο εμπλεκόμενος κάθε φορά Δημόσιος Φορέας για τις ανάγκες της προετοιμασίας της ανάθεσης των σχετικών Συμβάσεων όπως, ενδεικτικά, πρόσληψη χρηματοοικονομικών, τεχνικών και νομικών συμβούλων, διενέργεια προμελετών και σύνταξη σχεδίων συμβάσεων,</w:t>
      </w:r>
    </w:p>
    <w:p w14:paraId="76121ED6" w14:textId="77777777" w:rsidR="00E1500D" w:rsidRPr="00E1500D" w:rsidRDefault="00E1500D" w:rsidP="00991EF2">
      <w:pPr>
        <w:numPr>
          <w:ilvl w:val="0"/>
          <w:numId w:val="31"/>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τη μορφή της προτεινόμενης Διαδικασίας Ανάθεσης που είναι σκόπιμο να εφαρμοσθεί, καθώς και τους Δημόσιους Φορείς που ενεργούν ως αναθέτουσα αρχή,</w:t>
      </w:r>
    </w:p>
    <w:p w14:paraId="3035F865" w14:textId="77777777" w:rsidR="00E1500D" w:rsidRPr="00E1500D" w:rsidRDefault="00E1500D" w:rsidP="00991EF2">
      <w:pPr>
        <w:numPr>
          <w:ilvl w:val="0"/>
          <w:numId w:val="31"/>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lastRenderedPageBreak/>
        <w:t>ένα ενδεικτικό χρονοδιάγραμμα της Διαδικασίας Ανάθεσης,</w:t>
      </w:r>
    </w:p>
    <w:p w14:paraId="21870FE3" w14:textId="77777777" w:rsidR="00E1500D" w:rsidRPr="00E1500D" w:rsidRDefault="00E1500D" w:rsidP="00991EF2">
      <w:pPr>
        <w:numPr>
          <w:ilvl w:val="0"/>
          <w:numId w:val="31"/>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αναφορά του ενδεικτικού προϋπολογισμού του αντικειμένου της Σύμβασης Σύμπραξης.</w:t>
      </w:r>
    </w:p>
    <w:p w14:paraId="64242110" w14:textId="4D63BF3E" w:rsidR="008338F0" w:rsidRDefault="008338F0">
      <w:pPr>
        <w:suppressAutoHyphens w:val="0"/>
        <w:autoSpaceDE w:val="0"/>
        <w:spacing w:after="60"/>
        <w:rPr>
          <w:rFonts w:ascii="Tahoma" w:eastAsia="SimSun" w:hAnsi="Tahoma" w:cs="Tahoma"/>
          <w:szCs w:val="22"/>
          <w:lang w:val="el-GR"/>
        </w:rPr>
      </w:pPr>
    </w:p>
    <w:p w14:paraId="06AC8CC3" w14:textId="79381BF9" w:rsidR="00376F37" w:rsidRPr="005B1224" w:rsidRDefault="00376F37" w:rsidP="00991EF2">
      <w:pPr>
        <w:pStyle w:val="4"/>
        <w:numPr>
          <w:ilvl w:val="2"/>
          <w:numId w:val="28"/>
        </w:numPr>
        <w:tabs>
          <w:tab w:val="left" w:pos="1134"/>
        </w:tabs>
        <w:rPr>
          <w:rFonts w:ascii="Tahoma" w:hAnsi="Tahoma" w:cs="Tahoma"/>
          <w:szCs w:val="22"/>
          <w:lang w:val="el-GR"/>
        </w:rPr>
      </w:pPr>
      <w:bookmarkStart w:id="194" w:name="_Toc56418733"/>
      <w:r w:rsidRPr="005B1224">
        <w:rPr>
          <w:rFonts w:ascii="Tahoma" w:hAnsi="Tahoma" w:cs="Tahoma"/>
          <w:szCs w:val="22"/>
          <w:lang w:val="el-GR"/>
        </w:rPr>
        <w:t xml:space="preserve">Διαδικασίες υλοποίησης </w:t>
      </w:r>
      <w:r w:rsidR="005B1224">
        <w:rPr>
          <w:rFonts w:ascii="Tahoma" w:hAnsi="Tahoma" w:cs="Tahoma"/>
          <w:szCs w:val="22"/>
          <w:lang w:val="el-GR"/>
        </w:rPr>
        <w:t xml:space="preserve">έργων </w:t>
      </w:r>
      <w:r w:rsidR="00DF0CC8" w:rsidRPr="005B1224">
        <w:rPr>
          <w:rFonts w:ascii="Tahoma" w:hAnsi="Tahoma" w:cs="Tahoma"/>
          <w:szCs w:val="22"/>
          <w:lang w:val="el-GR"/>
        </w:rPr>
        <w:t>Συμπράξεων Δημοσίου και Ιδιωτικού Τομέα</w:t>
      </w:r>
      <w:bookmarkEnd w:id="194"/>
    </w:p>
    <w:p w14:paraId="60B9E8AF" w14:textId="77777777" w:rsidR="005B1224" w:rsidRDefault="005B1224">
      <w:pPr>
        <w:suppressAutoHyphens w:val="0"/>
        <w:autoSpaceDE w:val="0"/>
        <w:spacing w:after="60"/>
        <w:rPr>
          <w:rFonts w:ascii="Tahoma" w:eastAsia="SimSun" w:hAnsi="Tahoma" w:cs="Tahoma"/>
          <w:b/>
          <w:bCs/>
          <w:szCs w:val="22"/>
          <w:lang w:val="el-GR"/>
        </w:rPr>
      </w:pPr>
    </w:p>
    <w:p w14:paraId="3B115D28" w14:textId="23AA8B97" w:rsidR="00DF0CC8" w:rsidRPr="00DF3E38" w:rsidRDefault="005B1224">
      <w:pPr>
        <w:suppressAutoHyphens w:val="0"/>
        <w:autoSpaceDE w:val="0"/>
        <w:spacing w:after="60"/>
        <w:rPr>
          <w:rFonts w:ascii="Tahoma" w:eastAsia="SimSun" w:hAnsi="Tahoma" w:cs="Tahoma"/>
          <w:b/>
          <w:bCs/>
          <w:sz w:val="24"/>
          <w:lang w:val="el-GR"/>
        </w:rPr>
      </w:pPr>
      <w:r w:rsidRPr="00DF3E38">
        <w:rPr>
          <w:rFonts w:ascii="Tahoma" w:eastAsia="SimSun" w:hAnsi="Tahoma" w:cs="Tahoma"/>
          <w:b/>
          <w:bCs/>
          <w:sz w:val="24"/>
          <w:lang w:val="el-GR"/>
        </w:rPr>
        <w:t>Οι Συμπράξεις Δημοσίου και Ιδιωτικού Τομέα</w:t>
      </w:r>
    </w:p>
    <w:p w14:paraId="5009C9FB" w14:textId="5B8B388B" w:rsidR="005B1224" w:rsidRDefault="005B1224" w:rsidP="005B1224">
      <w:pPr>
        <w:suppressAutoHyphens w:val="0"/>
        <w:autoSpaceDE w:val="0"/>
        <w:spacing w:after="60"/>
        <w:rPr>
          <w:rFonts w:ascii="Tahoma" w:eastAsia="SimSun" w:hAnsi="Tahoma" w:cs="Tahoma"/>
          <w:szCs w:val="22"/>
          <w:lang w:val="el-GR"/>
        </w:rPr>
      </w:pPr>
      <w:r w:rsidRPr="005B1224">
        <w:rPr>
          <w:rFonts w:ascii="Tahoma" w:eastAsia="SimSun" w:hAnsi="Tahoma" w:cs="Tahoma"/>
          <w:szCs w:val="22"/>
          <w:lang w:val="el-GR"/>
        </w:rPr>
        <w:t>Οι Συμπράξεις Δημοσίου - Ιδιωτικού Τομέα (ΣΔΙΤ) είναι συμβάσεις, κατά κανόνα μακροχρόνιες, οι οποίες συνάπτονται μεταξύ ενός δημόσιου και ενός ιδιωτικού φορέα, με σκοπό την εκτέλεση έργων ή/και την παροχή υπηρεσιών.</w:t>
      </w:r>
      <w:r>
        <w:rPr>
          <w:rFonts w:ascii="Tahoma" w:eastAsia="SimSun" w:hAnsi="Tahoma" w:cs="Tahoma"/>
          <w:szCs w:val="22"/>
          <w:lang w:val="el-GR"/>
        </w:rPr>
        <w:t xml:space="preserve"> </w:t>
      </w:r>
      <w:r w:rsidRPr="005B1224">
        <w:rPr>
          <w:rFonts w:ascii="Tahoma" w:eastAsia="SimSun" w:hAnsi="Tahoma" w:cs="Tahoma"/>
          <w:szCs w:val="22"/>
          <w:lang w:val="el-GR"/>
        </w:rPr>
        <w:t>Οι ρόλοι του Δημόσιου και του Ιδιωτικού τομέα είναι σαφώς ορισμένοι:</w:t>
      </w:r>
    </w:p>
    <w:p w14:paraId="070517B9" w14:textId="77777777" w:rsidR="005B1224" w:rsidRDefault="005B1224" w:rsidP="005B1224">
      <w:pPr>
        <w:suppressAutoHyphens w:val="0"/>
        <w:autoSpaceDE w:val="0"/>
        <w:spacing w:after="60"/>
        <w:rPr>
          <w:rFonts w:ascii="Tahoma" w:eastAsia="SimSun" w:hAnsi="Tahoma" w:cs="Tahoma"/>
          <w:szCs w:val="22"/>
          <w:lang w:val="el-GR"/>
        </w:rPr>
      </w:pPr>
    </w:p>
    <w:p w14:paraId="5682939A" w14:textId="369A5DB4" w:rsidR="005B1224" w:rsidRDefault="005B1224" w:rsidP="005B1224">
      <w:pPr>
        <w:suppressAutoHyphens w:val="0"/>
        <w:autoSpaceDE w:val="0"/>
        <w:spacing w:after="60"/>
        <w:rPr>
          <w:rFonts w:ascii="Tahoma" w:eastAsia="SimSun" w:hAnsi="Tahoma" w:cs="Tahoma"/>
          <w:szCs w:val="22"/>
          <w:lang w:val="el-GR"/>
        </w:rPr>
      </w:pPr>
      <w:r w:rsidRPr="005B1224">
        <w:rPr>
          <w:rFonts w:ascii="Tahoma" w:eastAsia="SimSun" w:hAnsi="Tahoma" w:cs="Tahoma"/>
          <w:szCs w:val="22"/>
          <w:u w:val="single"/>
          <w:lang w:val="el-GR"/>
        </w:rPr>
        <w:t>Δημόσιος Τομέας</w:t>
      </w:r>
      <w:r>
        <w:rPr>
          <w:rFonts w:ascii="Tahoma" w:eastAsia="SimSun" w:hAnsi="Tahoma" w:cs="Tahoma"/>
          <w:szCs w:val="22"/>
          <w:lang w:val="el-GR"/>
        </w:rPr>
        <w:t>:</w:t>
      </w:r>
    </w:p>
    <w:p w14:paraId="4BDFF543" w14:textId="77777777" w:rsidR="005B1224" w:rsidRPr="005B1224" w:rsidRDefault="005B1224" w:rsidP="005B1224">
      <w:pPr>
        <w:pStyle w:val="aff"/>
        <w:numPr>
          <w:ilvl w:val="0"/>
          <w:numId w:val="7"/>
        </w:numPr>
        <w:suppressAutoHyphens w:val="0"/>
        <w:autoSpaceDE w:val="0"/>
        <w:spacing w:after="60"/>
        <w:rPr>
          <w:rFonts w:ascii="Tahoma" w:eastAsia="SimSun" w:hAnsi="Tahoma" w:cs="Tahoma"/>
          <w:szCs w:val="22"/>
          <w:lang w:val="el-GR"/>
        </w:rPr>
      </w:pPr>
      <w:r w:rsidRPr="005B1224">
        <w:rPr>
          <w:rFonts w:ascii="Tahoma" w:eastAsia="SimSun" w:hAnsi="Tahoma" w:cs="Tahoma"/>
          <w:szCs w:val="22"/>
          <w:lang w:val="el-GR"/>
        </w:rPr>
        <w:t>Καθορισμός προδιαγραφών έργου</w:t>
      </w:r>
    </w:p>
    <w:p w14:paraId="69D0F3CA" w14:textId="14199C9D" w:rsidR="005B1224" w:rsidRPr="005B1224" w:rsidRDefault="005B1224" w:rsidP="005B1224">
      <w:pPr>
        <w:pStyle w:val="aff"/>
        <w:numPr>
          <w:ilvl w:val="0"/>
          <w:numId w:val="7"/>
        </w:numPr>
        <w:suppressAutoHyphens w:val="0"/>
        <w:autoSpaceDE w:val="0"/>
        <w:spacing w:after="60"/>
        <w:rPr>
          <w:rFonts w:ascii="Tahoma" w:eastAsia="SimSun" w:hAnsi="Tahoma" w:cs="Tahoma"/>
          <w:szCs w:val="22"/>
          <w:lang w:val="el-GR"/>
        </w:rPr>
      </w:pPr>
      <w:r w:rsidRPr="005B1224">
        <w:rPr>
          <w:rFonts w:ascii="Tahoma" w:eastAsia="SimSun" w:hAnsi="Tahoma" w:cs="Tahoma"/>
          <w:szCs w:val="22"/>
          <w:lang w:val="el-GR"/>
        </w:rPr>
        <w:t>Διενέργεια διαγωνισμών για την επιλογή του ιδιωτικού φορέα</w:t>
      </w:r>
    </w:p>
    <w:p w14:paraId="10256E2B" w14:textId="6B020EB6" w:rsidR="005B1224" w:rsidRPr="005B1224" w:rsidRDefault="005B1224" w:rsidP="005B1224">
      <w:pPr>
        <w:pStyle w:val="aff"/>
        <w:numPr>
          <w:ilvl w:val="0"/>
          <w:numId w:val="7"/>
        </w:numPr>
        <w:suppressAutoHyphens w:val="0"/>
        <w:autoSpaceDE w:val="0"/>
        <w:spacing w:after="60"/>
        <w:rPr>
          <w:rFonts w:ascii="Tahoma" w:eastAsia="SimSun" w:hAnsi="Tahoma" w:cs="Tahoma"/>
          <w:szCs w:val="22"/>
          <w:lang w:val="el-GR"/>
        </w:rPr>
      </w:pPr>
      <w:r w:rsidRPr="005B1224">
        <w:rPr>
          <w:rFonts w:ascii="Tahoma" w:eastAsia="SimSun" w:hAnsi="Tahoma" w:cs="Tahoma"/>
          <w:szCs w:val="22"/>
          <w:lang w:val="el-GR"/>
        </w:rPr>
        <w:t>Αξιολόγηση προσφορών ιδιωτικού φορέα</w:t>
      </w:r>
    </w:p>
    <w:p w14:paraId="5B0995B6" w14:textId="2406CED5" w:rsidR="005B1224" w:rsidRPr="005B1224" w:rsidRDefault="005B1224" w:rsidP="005B1224">
      <w:pPr>
        <w:pStyle w:val="aff"/>
        <w:numPr>
          <w:ilvl w:val="0"/>
          <w:numId w:val="7"/>
        </w:numPr>
        <w:suppressAutoHyphens w:val="0"/>
        <w:autoSpaceDE w:val="0"/>
        <w:spacing w:after="60"/>
        <w:rPr>
          <w:rFonts w:ascii="Tahoma" w:eastAsia="SimSun" w:hAnsi="Tahoma" w:cs="Tahoma"/>
          <w:szCs w:val="22"/>
          <w:lang w:val="el-GR"/>
        </w:rPr>
      </w:pPr>
      <w:r w:rsidRPr="005B1224">
        <w:rPr>
          <w:rFonts w:ascii="Tahoma" w:eastAsia="SimSun" w:hAnsi="Tahoma" w:cs="Tahoma"/>
          <w:szCs w:val="22"/>
          <w:lang w:val="el-GR"/>
        </w:rPr>
        <w:t>Παρακολούθηση υλοποίησης και τήρησης συμβατικών υποχρεώσεων του ιδιώτη</w:t>
      </w:r>
    </w:p>
    <w:p w14:paraId="59154AA9" w14:textId="2B304A10" w:rsidR="008338F0" w:rsidRDefault="005B1224">
      <w:pPr>
        <w:suppressAutoHyphens w:val="0"/>
        <w:autoSpaceDE w:val="0"/>
        <w:spacing w:after="60"/>
        <w:rPr>
          <w:rFonts w:ascii="Tahoma" w:eastAsia="SimSun" w:hAnsi="Tahoma" w:cs="Tahoma"/>
          <w:szCs w:val="22"/>
          <w:lang w:val="el-GR"/>
        </w:rPr>
      </w:pPr>
      <w:r w:rsidRPr="005B1224">
        <w:rPr>
          <w:rFonts w:ascii="Tahoma" w:eastAsia="SimSun" w:hAnsi="Tahoma" w:cs="Tahoma"/>
          <w:szCs w:val="22"/>
          <w:u w:val="single"/>
          <w:lang w:val="el-GR"/>
        </w:rPr>
        <w:t>Ιδιωτικός Τομέας</w:t>
      </w:r>
      <w:r>
        <w:rPr>
          <w:rFonts w:ascii="Tahoma" w:eastAsia="SimSun" w:hAnsi="Tahoma" w:cs="Tahoma"/>
          <w:szCs w:val="22"/>
          <w:lang w:val="el-GR"/>
        </w:rPr>
        <w:t>:</w:t>
      </w:r>
    </w:p>
    <w:p w14:paraId="5461DBFB" w14:textId="4076840C" w:rsidR="005B1224" w:rsidRPr="005B1224" w:rsidRDefault="005B1224" w:rsidP="00991EF2">
      <w:pPr>
        <w:pStyle w:val="aff"/>
        <w:numPr>
          <w:ilvl w:val="0"/>
          <w:numId w:val="33"/>
        </w:numPr>
        <w:suppressAutoHyphens w:val="0"/>
        <w:autoSpaceDE w:val="0"/>
        <w:spacing w:after="60"/>
        <w:rPr>
          <w:rFonts w:ascii="Tahoma" w:eastAsia="SimSun" w:hAnsi="Tahoma" w:cs="Tahoma"/>
          <w:szCs w:val="22"/>
          <w:lang w:val="el-GR"/>
        </w:rPr>
      </w:pPr>
      <w:r w:rsidRPr="005B1224">
        <w:rPr>
          <w:rFonts w:ascii="Tahoma" w:eastAsia="SimSun" w:hAnsi="Tahoma" w:cs="Tahoma"/>
          <w:szCs w:val="22"/>
          <w:lang w:val="el-GR"/>
        </w:rPr>
        <w:t>Εκπόνηση των απαραίτητων μελετών</w:t>
      </w:r>
    </w:p>
    <w:p w14:paraId="49411BFA" w14:textId="36A03046" w:rsidR="005B1224" w:rsidRPr="005B1224" w:rsidRDefault="005B1224" w:rsidP="00991EF2">
      <w:pPr>
        <w:pStyle w:val="aff"/>
        <w:numPr>
          <w:ilvl w:val="0"/>
          <w:numId w:val="33"/>
        </w:numPr>
        <w:suppressAutoHyphens w:val="0"/>
        <w:autoSpaceDE w:val="0"/>
        <w:spacing w:after="60"/>
        <w:rPr>
          <w:rFonts w:ascii="Tahoma" w:eastAsia="SimSun" w:hAnsi="Tahoma" w:cs="Tahoma"/>
          <w:szCs w:val="22"/>
          <w:lang w:val="el-GR"/>
        </w:rPr>
      </w:pPr>
      <w:r w:rsidRPr="005B1224">
        <w:rPr>
          <w:rFonts w:ascii="Tahoma" w:eastAsia="SimSun" w:hAnsi="Tahoma" w:cs="Tahoma"/>
          <w:szCs w:val="22"/>
          <w:lang w:val="el-GR"/>
        </w:rPr>
        <w:t>Κατασκευή έργου</w:t>
      </w:r>
    </w:p>
    <w:p w14:paraId="61DB1FF5" w14:textId="615B0C1B" w:rsidR="005B1224" w:rsidRPr="005B1224" w:rsidRDefault="005B1224" w:rsidP="00991EF2">
      <w:pPr>
        <w:pStyle w:val="aff"/>
        <w:numPr>
          <w:ilvl w:val="0"/>
          <w:numId w:val="33"/>
        </w:numPr>
        <w:suppressAutoHyphens w:val="0"/>
        <w:autoSpaceDE w:val="0"/>
        <w:spacing w:after="60"/>
        <w:rPr>
          <w:rFonts w:ascii="Tahoma" w:eastAsia="SimSun" w:hAnsi="Tahoma" w:cs="Tahoma"/>
          <w:szCs w:val="22"/>
          <w:lang w:val="el-GR"/>
        </w:rPr>
      </w:pPr>
      <w:r w:rsidRPr="005B1224">
        <w:rPr>
          <w:rFonts w:ascii="Tahoma" w:eastAsia="SimSun" w:hAnsi="Tahoma" w:cs="Tahoma"/>
          <w:szCs w:val="22"/>
          <w:lang w:val="el-GR"/>
        </w:rPr>
        <w:t>Εξασφάλιση απαιτούμενης χρηματοδότησης</w:t>
      </w:r>
    </w:p>
    <w:p w14:paraId="2E65E78D" w14:textId="125C83EA" w:rsidR="005B1224" w:rsidRPr="005B1224" w:rsidRDefault="005B1224" w:rsidP="00991EF2">
      <w:pPr>
        <w:pStyle w:val="aff"/>
        <w:numPr>
          <w:ilvl w:val="0"/>
          <w:numId w:val="33"/>
        </w:numPr>
        <w:suppressAutoHyphens w:val="0"/>
        <w:autoSpaceDE w:val="0"/>
        <w:spacing w:after="60"/>
        <w:rPr>
          <w:rFonts w:ascii="Tahoma" w:eastAsia="SimSun" w:hAnsi="Tahoma" w:cs="Tahoma"/>
          <w:szCs w:val="22"/>
          <w:lang w:val="el-GR"/>
        </w:rPr>
      </w:pPr>
      <w:r w:rsidRPr="005B1224">
        <w:rPr>
          <w:rFonts w:ascii="Tahoma" w:eastAsia="SimSun" w:hAnsi="Tahoma" w:cs="Tahoma"/>
          <w:szCs w:val="22"/>
          <w:lang w:val="el-GR"/>
        </w:rPr>
        <w:t>Συντήρηση, διαχείριση ή/και λειτουργία</w:t>
      </w:r>
    </w:p>
    <w:p w14:paraId="76961A61" w14:textId="082D673D" w:rsidR="005B1224" w:rsidRPr="005B1224" w:rsidRDefault="005B1224" w:rsidP="00991EF2">
      <w:pPr>
        <w:pStyle w:val="aff"/>
        <w:numPr>
          <w:ilvl w:val="0"/>
          <w:numId w:val="33"/>
        </w:numPr>
        <w:suppressAutoHyphens w:val="0"/>
        <w:autoSpaceDE w:val="0"/>
        <w:spacing w:after="60"/>
        <w:rPr>
          <w:rFonts w:ascii="Tahoma" w:eastAsia="SimSun" w:hAnsi="Tahoma" w:cs="Tahoma"/>
          <w:szCs w:val="22"/>
          <w:lang w:val="el-GR"/>
        </w:rPr>
      </w:pPr>
      <w:r w:rsidRPr="005B1224">
        <w:rPr>
          <w:rFonts w:ascii="Tahoma" w:eastAsia="SimSun" w:hAnsi="Tahoma" w:cs="Tahoma"/>
          <w:szCs w:val="22"/>
          <w:lang w:val="el-GR"/>
        </w:rPr>
        <w:t>Επιστροφή του έργου στο Δημόσιο μετά τη λήξη της Σύμβασης</w:t>
      </w:r>
      <w:r w:rsidRPr="005B1224">
        <w:rPr>
          <w:rFonts w:ascii="Tahoma" w:eastAsia="SimSun" w:hAnsi="Tahoma" w:cs="Tahoma"/>
          <w:szCs w:val="22"/>
          <w:lang w:val="el-GR"/>
        </w:rPr>
        <w:tab/>
      </w:r>
    </w:p>
    <w:p w14:paraId="67BAFA85" w14:textId="50DE40FD" w:rsidR="005B1224" w:rsidRDefault="005B1224">
      <w:pPr>
        <w:suppressAutoHyphens w:val="0"/>
        <w:autoSpaceDE w:val="0"/>
        <w:spacing w:after="60"/>
        <w:rPr>
          <w:rFonts w:ascii="Tahoma" w:eastAsia="SimSun" w:hAnsi="Tahoma" w:cs="Tahoma"/>
          <w:szCs w:val="22"/>
          <w:lang w:val="el-GR"/>
        </w:rPr>
      </w:pPr>
    </w:p>
    <w:p w14:paraId="797012B9" w14:textId="06830FB9" w:rsidR="005B1224" w:rsidRDefault="00DF3E38">
      <w:pPr>
        <w:suppressAutoHyphens w:val="0"/>
        <w:autoSpaceDE w:val="0"/>
        <w:spacing w:after="60"/>
        <w:rPr>
          <w:rFonts w:ascii="Tahoma" w:eastAsia="SimSun" w:hAnsi="Tahoma" w:cs="Tahoma"/>
          <w:szCs w:val="22"/>
          <w:lang w:val="el-GR"/>
        </w:rPr>
      </w:pPr>
      <w:r>
        <w:rPr>
          <w:rFonts w:ascii="Tahoma" w:eastAsia="SimSun" w:hAnsi="Tahoma" w:cs="Tahoma"/>
          <w:szCs w:val="22"/>
          <w:lang w:val="el-GR"/>
        </w:rPr>
        <w:t xml:space="preserve">Υπάρχουν δύο βασικές κατηγορίες έργων </w:t>
      </w:r>
      <w:r w:rsidR="005B1224">
        <w:rPr>
          <w:rFonts w:ascii="Tahoma" w:eastAsia="SimSun" w:hAnsi="Tahoma" w:cs="Tahoma"/>
          <w:szCs w:val="22"/>
          <w:lang w:val="el-GR"/>
        </w:rPr>
        <w:t>ΣΔΙΤ:</w:t>
      </w:r>
    </w:p>
    <w:p w14:paraId="38A15224" w14:textId="15C0AB55" w:rsidR="005B1224" w:rsidRPr="00DF3E38" w:rsidRDefault="005B1224">
      <w:pPr>
        <w:suppressAutoHyphens w:val="0"/>
        <w:autoSpaceDE w:val="0"/>
        <w:spacing w:after="60"/>
        <w:rPr>
          <w:rFonts w:ascii="Tahoma" w:eastAsia="SimSun" w:hAnsi="Tahoma" w:cs="Tahoma"/>
          <w:b/>
          <w:bCs/>
          <w:szCs w:val="22"/>
          <w:lang w:val="el-GR"/>
        </w:rPr>
      </w:pPr>
      <w:r w:rsidRPr="00DF3E38">
        <w:rPr>
          <w:rFonts w:ascii="Tahoma" w:eastAsia="SimSun" w:hAnsi="Tahoma" w:cs="Tahoma"/>
          <w:b/>
          <w:bCs/>
          <w:szCs w:val="22"/>
          <w:lang w:val="el-GR"/>
        </w:rPr>
        <w:t>Α. Ανταποδοτικά Έργα ΣΔΙΤ</w:t>
      </w:r>
    </w:p>
    <w:p w14:paraId="775C8967" w14:textId="3640D8EE" w:rsidR="00DF3E38" w:rsidRPr="00DF3E38" w:rsidRDefault="00DF3E38" w:rsidP="00991EF2">
      <w:pPr>
        <w:pStyle w:val="aff"/>
        <w:numPr>
          <w:ilvl w:val="0"/>
          <w:numId w:val="31"/>
        </w:numPr>
        <w:suppressAutoHyphens w:val="0"/>
        <w:autoSpaceDE w:val="0"/>
        <w:spacing w:after="60"/>
        <w:rPr>
          <w:rFonts w:ascii="Tahoma" w:eastAsia="SimSun" w:hAnsi="Tahoma" w:cs="Tahoma"/>
          <w:szCs w:val="22"/>
          <w:lang w:val="el-GR"/>
        </w:rPr>
      </w:pPr>
      <w:r w:rsidRPr="00DF3E38">
        <w:rPr>
          <w:rFonts w:ascii="Tahoma" w:eastAsia="SimSun" w:hAnsi="Tahoma" w:cs="Tahoma"/>
          <w:szCs w:val="22"/>
          <w:lang w:val="el-GR"/>
        </w:rPr>
        <w:t>Έργα ή υπηρεσίες για τα οποία υπάρχει το στοιχείο της εμπορικής εκμετάλλευσης και οι ιδιωτικοί φορείς, αναλαμβάνουν, πέρα από τη χρηματοδότηση, το σχεδιασμό, την κατασκευή και τη συντήρηση του έργου, την εκμετάλλευση τους.</w:t>
      </w:r>
    </w:p>
    <w:p w14:paraId="1AEEE953" w14:textId="6102D0AC" w:rsidR="005B1224" w:rsidRPr="00DF3E38" w:rsidRDefault="00DF3E38" w:rsidP="00991EF2">
      <w:pPr>
        <w:pStyle w:val="aff"/>
        <w:numPr>
          <w:ilvl w:val="0"/>
          <w:numId w:val="31"/>
        </w:numPr>
        <w:suppressAutoHyphens w:val="0"/>
        <w:autoSpaceDE w:val="0"/>
        <w:spacing w:after="60"/>
        <w:rPr>
          <w:rFonts w:ascii="Tahoma" w:eastAsia="SimSun" w:hAnsi="Tahoma" w:cs="Tahoma"/>
          <w:szCs w:val="22"/>
          <w:lang w:val="el-GR"/>
        </w:rPr>
      </w:pPr>
      <w:r w:rsidRPr="00DF3E38">
        <w:rPr>
          <w:rFonts w:ascii="Tahoma" w:eastAsia="SimSun" w:hAnsi="Tahoma" w:cs="Tahoma"/>
          <w:szCs w:val="22"/>
          <w:lang w:val="el-GR"/>
        </w:rPr>
        <w:t>Τα έργα/υπηρεσίες για τη χρήση των οποίων μπορεί να καταβληθεί σχετικό αντίτιμο άμεσα από τον καταναλωτή/χρήστη.</w:t>
      </w:r>
    </w:p>
    <w:p w14:paraId="0C2CBB83" w14:textId="00051BB7" w:rsidR="005B1224" w:rsidRPr="00DF3E38" w:rsidRDefault="005B1224">
      <w:pPr>
        <w:suppressAutoHyphens w:val="0"/>
        <w:autoSpaceDE w:val="0"/>
        <w:spacing w:after="60"/>
        <w:rPr>
          <w:rFonts w:ascii="Tahoma" w:eastAsia="SimSun" w:hAnsi="Tahoma" w:cs="Tahoma"/>
          <w:b/>
          <w:bCs/>
          <w:szCs w:val="22"/>
          <w:lang w:val="el-GR"/>
        </w:rPr>
      </w:pPr>
      <w:r w:rsidRPr="00DF3E38">
        <w:rPr>
          <w:rFonts w:ascii="Tahoma" w:eastAsia="SimSun" w:hAnsi="Tahoma" w:cs="Tahoma"/>
          <w:b/>
          <w:bCs/>
          <w:szCs w:val="22"/>
          <w:lang w:val="el-GR"/>
        </w:rPr>
        <w:t>Β. Έργα ΣΔΙΤ με Πληρωμές Διαθεσιμότητας</w:t>
      </w:r>
    </w:p>
    <w:p w14:paraId="75169FA1" w14:textId="23D4181C" w:rsidR="00DF3E38" w:rsidRPr="00DF3E38" w:rsidRDefault="00DF3E38" w:rsidP="00991EF2">
      <w:pPr>
        <w:pStyle w:val="aff"/>
        <w:numPr>
          <w:ilvl w:val="0"/>
          <w:numId w:val="31"/>
        </w:numPr>
        <w:suppressAutoHyphens w:val="0"/>
        <w:autoSpaceDE w:val="0"/>
        <w:spacing w:after="60"/>
        <w:rPr>
          <w:rFonts w:ascii="Tahoma" w:eastAsia="SimSun" w:hAnsi="Tahoma" w:cs="Tahoma"/>
          <w:szCs w:val="22"/>
          <w:lang w:val="el-GR"/>
        </w:rPr>
      </w:pPr>
      <w:r w:rsidRPr="00DF3E38">
        <w:rPr>
          <w:rFonts w:ascii="Tahoma" w:eastAsia="SimSun" w:hAnsi="Tahoma" w:cs="Tahoma"/>
          <w:szCs w:val="22"/>
          <w:lang w:val="el-GR"/>
        </w:rPr>
        <w:t>Έργα ή υπηρεσίες, στις οποίες δεν υπάρχει το στοιχείο της εμπορικής εκμετάλλευσης για τους ιδιωτικούς φορείς.</w:t>
      </w:r>
    </w:p>
    <w:p w14:paraId="5B4D05AD" w14:textId="2A4B3E3F" w:rsidR="005B1224" w:rsidRPr="00DF3E38" w:rsidRDefault="00DF3E38" w:rsidP="00991EF2">
      <w:pPr>
        <w:pStyle w:val="aff"/>
        <w:numPr>
          <w:ilvl w:val="0"/>
          <w:numId w:val="31"/>
        </w:numPr>
        <w:suppressAutoHyphens w:val="0"/>
        <w:autoSpaceDE w:val="0"/>
        <w:spacing w:after="60"/>
        <w:rPr>
          <w:rFonts w:ascii="Tahoma" w:eastAsia="SimSun" w:hAnsi="Tahoma" w:cs="Tahoma"/>
          <w:szCs w:val="22"/>
          <w:lang w:val="el-GR"/>
        </w:rPr>
      </w:pPr>
      <w:r w:rsidRPr="00DF3E38">
        <w:rPr>
          <w:rFonts w:ascii="Tahoma" w:eastAsia="SimSun" w:hAnsi="Tahoma" w:cs="Tahoma"/>
          <w:szCs w:val="22"/>
          <w:lang w:val="el-GR"/>
        </w:rPr>
        <w:lastRenderedPageBreak/>
        <w:t>Οι ιδιωτικός φορέας που αναλαμβάνει την υλοποίηση των έργων αποπληρώνεται απ' ευθείας από το δημόσιο φορέα, σε βάθος χρόνου μετά την έναρξη λειτουργίας, βάσει προκαθορισμένων προδιαγραφών αποτελέσματος.</w:t>
      </w:r>
    </w:p>
    <w:p w14:paraId="653B7320" w14:textId="6CFEEB5F" w:rsidR="00DF3E38" w:rsidRDefault="00DF3E38">
      <w:pPr>
        <w:suppressAutoHyphens w:val="0"/>
        <w:autoSpaceDE w:val="0"/>
        <w:spacing w:after="60"/>
        <w:rPr>
          <w:rFonts w:ascii="Tahoma" w:eastAsia="SimSun" w:hAnsi="Tahoma" w:cs="Tahoma"/>
          <w:szCs w:val="22"/>
          <w:lang w:val="el-GR"/>
        </w:rPr>
      </w:pPr>
    </w:p>
    <w:p w14:paraId="0A987A13" w14:textId="5AEC0A34" w:rsidR="00DF3E38" w:rsidRDefault="00DF3E38">
      <w:pPr>
        <w:suppressAutoHyphens w:val="0"/>
        <w:autoSpaceDE w:val="0"/>
        <w:spacing w:after="60"/>
        <w:rPr>
          <w:rFonts w:ascii="Tahoma" w:eastAsia="SimSun" w:hAnsi="Tahoma" w:cs="Tahoma"/>
          <w:szCs w:val="22"/>
          <w:lang w:val="el-GR"/>
        </w:rPr>
      </w:pPr>
      <w:r>
        <w:rPr>
          <w:rFonts w:ascii="Tahoma" w:eastAsia="SimSun" w:hAnsi="Tahoma" w:cs="Tahoma"/>
          <w:szCs w:val="22"/>
          <w:lang w:val="el-GR"/>
        </w:rPr>
        <w:t>Το π</w:t>
      </w:r>
      <w:r w:rsidRPr="00DF3E38">
        <w:rPr>
          <w:rFonts w:ascii="Tahoma" w:eastAsia="SimSun" w:hAnsi="Tahoma" w:cs="Tahoma"/>
          <w:szCs w:val="22"/>
          <w:lang w:val="el-GR"/>
        </w:rPr>
        <w:t>λεονεκτήματα υλοποίησης δημόσιων υποδομών μέσω ΣΔΙΤ</w:t>
      </w:r>
      <w:r>
        <w:rPr>
          <w:rFonts w:ascii="Tahoma" w:eastAsia="SimSun" w:hAnsi="Tahoma" w:cs="Tahoma"/>
          <w:szCs w:val="22"/>
          <w:lang w:val="el-GR"/>
        </w:rPr>
        <w:t xml:space="preserve"> είναι πολλαπλά. Ενδεικτικά αναφέρουμε:</w:t>
      </w:r>
    </w:p>
    <w:p w14:paraId="365C5165" w14:textId="77777777" w:rsidR="00DF3E38" w:rsidRPr="00DF3E38" w:rsidRDefault="00DF3E38" w:rsidP="00DF3E38">
      <w:pPr>
        <w:suppressAutoHyphens w:val="0"/>
        <w:autoSpaceDE w:val="0"/>
        <w:spacing w:after="60"/>
        <w:rPr>
          <w:rFonts w:ascii="Tahoma" w:eastAsia="SimSun" w:hAnsi="Tahoma" w:cs="Tahoma"/>
          <w:b/>
          <w:bCs/>
          <w:szCs w:val="22"/>
          <w:lang w:val="el-GR"/>
        </w:rPr>
      </w:pPr>
      <w:r w:rsidRPr="00DF3E38">
        <w:rPr>
          <w:rFonts w:ascii="Tahoma" w:eastAsia="SimSun" w:hAnsi="Tahoma" w:cs="Tahoma"/>
          <w:b/>
          <w:bCs/>
          <w:szCs w:val="22"/>
          <w:lang w:val="el-GR"/>
        </w:rPr>
        <w:t>Αποπληρωμή έργων σε βάθος χρόνου</w:t>
      </w:r>
    </w:p>
    <w:p w14:paraId="0EAB7260" w14:textId="77777777" w:rsidR="00DF3E38" w:rsidRPr="00DF3E38" w:rsidRDefault="00DF3E38" w:rsidP="00DF3E38">
      <w:pPr>
        <w:suppressAutoHyphens w:val="0"/>
        <w:autoSpaceDE w:val="0"/>
        <w:spacing w:after="60"/>
        <w:rPr>
          <w:rFonts w:ascii="Tahoma" w:eastAsia="SimSun" w:hAnsi="Tahoma" w:cs="Tahoma"/>
          <w:szCs w:val="22"/>
          <w:lang w:val="el-GR"/>
        </w:rPr>
      </w:pPr>
      <w:r w:rsidRPr="00DF3E38">
        <w:rPr>
          <w:rFonts w:ascii="Tahoma" w:eastAsia="SimSun" w:hAnsi="Tahoma" w:cs="Tahoma"/>
          <w:szCs w:val="22"/>
          <w:lang w:val="el-GR"/>
        </w:rPr>
        <w:t>Δεν απαιτείται άμεση εκταμίευση δημόσιων πόρων για την αποπληρωμή του έργου με την «παραλαβή». Η αποπληρωμή γίνεται σταδιακά σε βάθος χρόνου απελευθερώνοντας δημόσιους πόρους για να επιδιωχθούν περισσότερες αναπτυξιακές προτεραιότητες.</w:t>
      </w:r>
    </w:p>
    <w:p w14:paraId="624F88D1" w14:textId="0BD5028C" w:rsidR="00DF3E38" w:rsidRPr="00DF3E38" w:rsidRDefault="00DF3E38" w:rsidP="00DF3E38">
      <w:pPr>
        <w:suppressAutoHyphens w:val="0"/>
        <w:autoSpaceDE w:val="0"/>
        <w:spacing w:after="60"/>
        <w:rPr>
          <w:rFonts w:ascii="Tahoma" w:eastAsia="SimSun" w:hAnsi="Tahoma" w:cs="Tahoma"/>
          <w:b/>
          <w:bCs/>
          <w:szCs w:val="22"/>
          <w:lang w:val="el-GR"/>
        </w:rPr>
      </w:pPr>
      <w:r w:rsidRPr="00DF3E38">
        <w:rPr>
          <w:rFonts w:ascii="Tahoma" w:eastAsia="SimSun" w:hAnsi="Tahoma" w:cs="Tahoma"/>
          <w:b/>
          <w:bCs/>
          <w:szCs w:val="22"/>
          <w:lang w:val="el-GR"/>
        </w:rPr>
        <w:lastRenderedPageBreak/>
        <w:t>Μόχλευση ιδιωτικών κεφαλαίων για την υλοποίηση και παροχή δημόσιων υποδομών και υπηρεσιών</w:t>
      </w:r>
    </w:p>
    <w:p w14:paraId="20409FC1" w14:textId="77777777" w:rsidR="00DF3E38" w:rsidRPr="00DF3E38" w:rsidRDefault="00DF3E38" w:rsidP="00DF3E38">
      <w:pPr>
        <w:suppressAutoHyphens w:val="0"/>
        <w:autoSpaceDE w:val="0"/>
        <w:spacing w:after="60"/>
        <w:rPr>
          <w:rFonts w:ascii="Tahoma" w:eastAsia="SimSun" w:hAnsi="Tahoma" w:cs="Tahoma"/>
          <w:szCs w:val="22"/>
          <w:lang w:val="el-GR"/>
        </w:rPr>
      </w:pPr>
      <w:r w:rsidRPr="00DF3E38">
        <w:rPr>
          <w:rFonts w:ascii="Tahoma" w:eastAsia="SimSun" w:hAnsi="Tahoma" w:cs="Tahoma"/>
          <w:szCs w:val="22"/>
          <w:lang w:val="el-GR"/>
        </w:rPr>
        <w:t>Αξιοποιούνται ιδιωτικά κεφάλαια για την υλοποίηση και παροχή δημοσίων υποδομών και υπηρεσιών, τα οποία λειτουργούν συμπληρωματικά προς τους περιορισμένους δημόσιους πόρους οι οποίοι είναι διαθέσιμοι για την υλοποίηση υποδομών.</w:t>
      </w:r>
    </w:p>
    <w:p w14:paraId="6A3D832E" w14:textId="0440D61F" w:rsidR="00DF3E38" w:rsidRPr="00DF3E38" w:rsidRDefault="00DF3E38" w:rsidP="00DF3E38">
      <w:pPr>
        <w:suppressAutoHyphens w:val="0"/>
        <w:autoSpaceDE w:val="0"/>
        <w:spacing w:after="60"/>
        <w:rPr>
          <w:rFonts w:ascii="Tahoma" w:eastAsia="SimSun" w:hAnsi="Tahoma" w:cs="Tahoma"/>
          <w:b/>
          <w:bCs/>
          <w:szCs w:val="22"/>
          <w:lang w:val="el-GR"/>
        </w:rPr>
      </w:pPr>
      <w:r w:rsidRPr="00DF3E38">
        <w:rPr>
          <w:rFonts w:ascii="Tahoma" w:eastAsia="SimSun" w:hAnsi="Tahoma" w:cs="Tahoma"/>
          <w:b/>
          <w:bCs/>
          <w:szCs w:val="22"/>
          <w:lang w:val="el-GR"/>
        </w:rPr>
        <w:t>Εξασφάλιση προκαθορισμένου χρόνου και κόστους υλοποίησης</w:t>
      </w:r>
    </w:p>
    <w:p w14:paraId="54DE7445" w14:textId="77777777" w:rsidR="00DF3E38" w:rsidRPr="00DF3E38" w:rsidRDefault="00DF3E38" w:rsidP="00DF3E38">
      <w:pPr>
        <w:suppressAutoHyphens w:val="0"/>
        <w:autoSpaceDE w:val="0"/>
        <w:spacing w:after="60"/>
        <w:rPr>
          <w:rFonts w:ascii="Tahoma" w:eastAsia="SimSun" w:hAnsi="Tahoma" w:cs="Tahoma"/>
          <w:szCs w:val="22"/>
          <w:lang w:val="el-GR"/>
        </w:rPr>
      </w:pPr>
      <w:r w:rsidRPr="00DF3E38">
        <w:rPr>
          <w:rFonts w:ascii="Tahoma" w:eastAsia="SimSun" w:hAnsi="Tahoma" w:cs="Tahoma"/>
          <w:szCs w:val="22"/>
          <w:lang w:val="el-GR"/>
        </w:rPr>
        <w:t>Πληρωμή μόνο μετά την παράδοση του έργου σε λειτουργία, γεγονός που συνεπάγεται ισχυρό κίνητρο τήρησης του χρονοδιαγράμματος. Οι πληρωμές του Δημοσίου είναι προκαθορισμένες για όλη τη διάρκεια της σύμβασης και δεν επιδέχονται αναπροσαρμογής για γεγονότα όπως υπερβάσεις κόστους και αστοχίες.</w:t>
      </w:r>
    </w:p>
    <w:p w14:paraId="751F5EDE" w14:textId="610D721C" w:rsidR="00DF3E38" w:rsidRPr="00DF3E38" w:rsidRDefault="00DF3E38" w:rsidP="00DF3E38">
      <w:pPr>
        <w:suppressAutoHyphens w:val="0"/>
        <w:autoSpaceDE w:val="0"/>
        <w:spacing w:after="60"/>
        <w:rPr>
          <w:rFonts w:ascii="Tahoma" w:eastAsia="SimSun" w:hAnsi="Tahoma" w:cs="Tahoma"/>
          <w:b/>
          <w:bCs/>
          <w:szCs w:val="22"/>
          <w:lang w:val="el-GR"/>
        </w:rPr>
      </w:pPr>
      <w:r w:rsidRPr="00DF3E38">
        <w:rPr>
          <w:rFonts w:ascii="Tahoma" w:eastAsia="SimSun" w:hAnsi="Tahoma" w:cs="Tahoma"/>
          <w:b/>
          <w:bCs/>
          <w:szCs w:val="22"/>
          <w:lang w:val="el-GR"/>
        </w:rPr>
        <w:lastRenderedPageBreak/>
        <w:t>Σύνδεση αμοιβής αναδόχου και ποιότητας παρεχόμενων υπηρεσιών</w:t>
      </w:r>
    </w:p>
    <w:p w14:paraId="4F8768C1" w14:textId="77777777" w:rsidR="00DF3E38" w:rsidRPr="00DF3E38" w:rsidRDefault="00DF3E38" w:rsidP="00DF3E38">
      <w:pPr>
        <w:suppressAutoHyphens w:val="0"/>
        <w:autoSpaceDE w:val="0"/>
        <w:spacing w:after="60"/>
        <w:rPr>
          <w:rFonts w:ascii="Tahoma" w:eastAsia="SimSun" w:hAnsi="Tahoma" w:cs="Tahoma"/>
          <w:szCs w:val="22"/>
          <w:lang w:val="el-GR"/>
        </w:rPr>
      </w:pPr>
      <w:r w:rsidRPr="00DF3E38">
        <w:rPr>
          <w:rFonts w:ascii="Tahoma" w:eastAsia="SimSun" w:hAnsi="Tahoma" w:cs="Tahoma"/>
          <w:szCs w:val="22"/>
          <w:lang w:val="el-GR"/>
        </w:rPr>
        <w:t>Ο ανάδοχος αποπληρώνεται στη βάση λεπτομερούς μηχανισμού πληρωμών ο οποίος αξιολογεί την ποιότητα του έργου και των προσφερόμενων υπηρεσιών καθ' όλη τη διάρκεια ζωής του. Χαμηλή ποιότητα υπηρεσιών συνεπάγεται μείωση της πληρωμής. Ισχυρό κίνητρο για τη μακροπρόθεσμη διατήρηση ενός άρτιου τεχνικά έργου και την παροχή υπηρεσιών υψηλού επιπέδου.</w:t>
      </w:r>
    </w:p>
    <w:p w14:paraId="18CA8291" w14:textId="27491C8E" w:rsidR="00DF3E38" w:rsidRPr="00DF3E38" w:rsidRDefault="00DF3E38" w:rsidP="00DF3E38">
      <w:pPr>
        <w:suppressAutoHyphens w:val="0"/>
        <w:autoSpaceDE w:val="0"/>
        <w:spacing w:after="60"/>
        <w:rPr>
          <w:rFonts w:ascii="Tahoma" w:eastAsia="SimSun" w:hAnsi="Tahoma" w:cs="Tahoma"/>
          <w:b/>
          <w:bCs/>
          <w:szCs w:val="22"/>
          <w:lang w:val="el-GR"/>
        </w:rPr>
      </w:pPr>
      <w:r w:rsidRPr="00DF3E38">
        <w:rPr>
          <w:rFonts w:ascii="Tahoma" w:eastAsia="SimSun" w:hAnsi="Tahoma" w:cs="Tahoma"/>
          <w:b/>
          <w:bCs/>
          <w:szCs w:val="22"/>
          <w:lang w:val="el-GR"/>
        </w:rPr>
        <w:t>Ενιαία Σύμβαση μελέτης, κατασκευής, λειτουργίας</w:t>
      </w:r>
    </w:p>
    <w:p w14:paraId="2C5045FB" w14:textId="2BFFAEF9" w:rsidR="00DF3E38" w:rsidRDefault="00DF3E38" w:rsidP="00DF3E38">
      <w:pPr>
        <w:suppressAutoHyphens w:val="0"/>
        <w:autoSpaceDE w:val="0"/>
        <w:spacing w:after="60"/>
        <w:rPr>
          <w:rFonts w:ascii="Tahoma" w:eastAsia="SimSun" w:hAnsi="Tahoma" w:cs="Tahoma"/>
          <w:szCs w:val="22"/>
          <w:lang w:val="el-GR"/>
        </w:rPr>
      </w:pPr>
      <w:r w:rsidRPr="00DF3E38">
        <w:rPr>
          <w:rFonts w:ascii="Tahoma" w:eastAsia="SimSun" w:hAnsi="Tahoma" w:cs="Tahoma"/>
          <w:szCs w:val="22"/>
          <w:lang w:val="el-GR"/>
        </w:rPr>
        <w:t>Επιτυγχάνονται συνέργειες από την ενσωμάτωση του σχεδιασμού, της κατασκευής και της λειτουργίας σε μία (ενιαία) σύμβαση μακροπρόθεσμης διάρκειας.</w:t>
      </w:r>
    </w:p>
    <w:p w14:paraId="3FB5F392" w14:textId="3AD946FB" w:rsidR="00DF3E38" w:rsidRDefault="00DF3E38">
      <w:pPr>
        <w:suppressAutoHyphens w:val="0"/>
        <w:autoSpaceDE w:val="0"/>
        <w:spacing w:after="60"/>
        <w:rPr>
          <w:rFonts w:ascii="Tahoma" w:eastAsia="SimSun" w:hAnsi="Tahoma" w:cs="Tahoma"/>
          <w:szCs w:val="22"/>
          <w:lang w:val="el-GR"/>
        </w:rPr>
      </w:pPr>
    </w:p>
    <w:p w14:paraId="3C84EB64" w14:textId="44C9CAD5" w:rsidR="00DF3E38" w:rsidRDefault="00DF3E38">
      <w:pPr>
        <w:suppressAutoHyphens w:val="0"/>
        <w:autoSpaceDE w:val="0"/>
        <w:spacing w:after="60"/>
        <w:rPr>
          <w:rFonts w:ascii="Tahoma" w:eastAsia="SimSun" w:hAnsi="Tahoma" w:cs="Tahoma"/>
          <w:szCs w:val="22"/>
          <w:lang w:val="el-GR"/>
        </w:rPr>
      </w:pPr>
      <w:r>
        <w:rPr>
          <w:rFonts w:ascii="Tahoma" w:eastAsia="SimSun" w:hAnsi="Tahoma" w:cs="Tahoma"/>
          <w:szCs w:val="22"/>
          <w:lang w:val="el-GR"/>
        </w:rPr>
        <w:lastRenderedPageBreak/>
        <w:t>Η υλοποίηση έργων ΣΔΙΤ ορίζεται από το παρακάτω θεσμικό πλαίσιο:</w:t>
      </w:r>
    </w:p>
    <w:p w14:paraId="2960176C" w14:textId="77777777" w:rsidR="00DF3E38" w:rsidRPr="00DF3E38" w:rsidRDefault="00DF3E38" w:rsidP="00991EF2">
      <w:pPr>
        <w:pStyle w:val="aff"/>
        <w:numPr>
          <w:ilvl w:val="0"/>
          <w:numId w:val="34"/>
        </w:numPr>
        <w:suppressAutoHyphens w:val="0"/>
        <w:autoSpaceDE w:val="0"/>
        <w:spacing w:after="60"/>
        <w:rPr>
          <w:rFonts w:ascii="Tahoma" w:eastAsia="SimSun" w:hAnsi="Tahoma" w:cs="Tahoma"/>
          <w:szCs w:val="22"/>
          <w:lang w:val="el-GR"/>
        </w:rPr>
      </w:pPr>
      <w:r w:rsidRPr="00DF3E38">
        <w:rPr>
          <w:rFonts w:ascii="Tahoma" w:eastAsia="SimSun" w:hAnsi="Tahoma" w:cs="Tahoma"/>
          <w:szCs w:val="22"/>
          <w:lang w:val="el-GR"/>
        </w:rPr>
        <w:t>Ν.3389/2005</w:t>
      </w:r>
    </w:p>
    <w:p w14:paraId="308CF608" w14:textId="2D5A024C" w:rsidR="00DF3E38" w:rsidRPr="00DF3E38" w:rsidRDefault="00DF3E38" w:rsidP="00991EF2">
      <w:pPr>
        <w:pStyle w:val="aff"/>
        <w:numPr>
          <w:ilvl w:val="0"/>
          <w:numId w:val="34"/>
        </w:numPr>
        <w:suppressAutoHyphens w:val="0"/>
        <w:autoSpaceDE w:val="0"/>
        <w:spacing w:after="60"/>
        <w:rPr>
          <w:rFonts w:ascii="Tahoma" w:eastAsia="SimSun" w:hAnsi="Tahoma" w:cs="Tahoma"/>
          <w:szCs w:val="22"/>
          <w:lang w:val="el-GR"/>
        </w:rPr>
      </w:pPr>
      <w:r w:rsidRPr="00DF3E38">
        <w:rPr>
          <w:rFonts w:ascii="Tahoma" w:eastAsia="SimSun" w:hAnsi="Tahoma" w:cs="Tahoma"/>
          <w:szCs w:val="22"/>
          <w:lang w:val="el-GR"/>
        </w:rPr>
        <w:t>Ν.4412/2016 (ενσωμάτωση Οδηγίας 2014/24/ΕΕ για τις δημόσιες συμβάσεις και 2014/25/ΕΕ για τις συμβάσεις των τομέων κοινής ωφέλειας)</w:t>
      </w:r>
    </w:p>
    <w:p w14:paraId="0C77280C" w14:textId="4CD6B1D0" w:rsidR="00DF3E38" w:rsidRPr="00DF3E38" w:rsidRDefault="00DF3E38" w:rsidP="00991EF2">
      <w:pPr>
        <w:pStyle w:val="aff"/>
        <w:numPr>
          <w:ilvl w:val="0"/>
          <w:numId w:val="34"/>
        </w:numPr>
        <w:suppressAutoHyphens w:val="0"/>
        <w:autoSpaceDE w:val="0"/>
        <w:spacing w:after="60"/>
        <w:rPr>
          <w:rFonts w:ascii="Tahoma" w:eastAsia="SimSun" w:hAnsi="Tahoma" w:cs="Tahoma"/>
          <w:szCs w:val="22"/>
          <w:lang w:val="el-GR"/>
        </w:rPr>
      </w:pPr>
      <w:r w:rsidRPr="00DF3E38">
        <w:rPr>
          <w:rFonts w:ascii="Tahoma" w:eastAsia="SimSun" w:hAnsi="Tahoma" w:cs="Tahoma"/>
          <w:szCs w:val="22"/>
          <w:lang w:val="el-GR"/>
        </w:rPr>
        <w:t>Ν.4413/2016 (ενσωμάτωση Οδηγίας 2014/23/ΕΕ για τις συμβάσεις παραχώρησης)</w:t>
      </w:r>
    </w:p>
    <w:p w14:paraId="121CF54B" w14:textId="7BFB05F3" w:rsidR="00DF3E38" w:rsidRDefault="00DF3E38">
      <w:pPr>
        <w:suppressAutoHyphens w:val="0"/>
        <w:autoSpaceDE w:val="0"/>
        <w:spacing w:after="60"/>
        <w:rPr>
          <w:rFonts w:ascii="Tahoma" w:eastAsia="SimSun" w:hAnsi="Tahoma" w:cs="Tahoma"/>
          <w:szCs w:val="22"/>
          <w:lang w:val="el-GR"/>
        </w:rPr>
      </w:pPr>
    </w:p>
    <w:p w14:paraId="3AF3DCB3" w14:textId="2B6DEBB1" w:rsidR="003472A5" w:rsidRDefault="003472A5">
      <w:pPr>
        <w:suppressAutoHyphens w:val="0"/>
        <w:autoSpaceDE w:val="0"/>
        <w:spacing w:after="60"/>
        <w:rPr>
          <w:rFonts w:ascii="Tahoma" w:eastAsia="SimSun" w:hAnsi="Tahoma" w:cs="Tahoma"/>
          <w:szCs w:val="22"/>
          <w:lang w:val="el-GR"/>
        </w:rPr>
      </w:pPr>
      <w:r>
        <w:rPr>
          <w:rFonts w:ascii="Tahoma" w:eastAsia="SimSun" w:hAnsi="Tahoma" w:cs="Tahoma"/>
          <w:szCs w:val="22"/>
          <w:lang w:val="el-GR"/>
        </w:rPr>
        <w:t xml:space="preserve">Στο παρακάτω διάγραμμα παρουσιάζονται οι </w:t>
      </w:r>
      <w:r w:rsidRPr="003472A5">
        <w:rPr>
          <w:rFonts w:ascii="Tahoma" w:eastAsia="SimSun" w:hAnsi="Tahoma" w:cs="Tahoma"/>
          <w:szCs w:val="22"/>
          <w:lang w:val="el-GR"/>
        </w:rPr>
        <w:t>Συμβατικές σχέσεις σε ένα έργο ΣΔΙΤ</w:t>
      </w:r>
      <w:r>
        <w:rPr>
          <w:rFonts w:ascii="Tahoma" w:eastAsia="SimSun" w:hAnsi="Tahoma" w:cs="Tahoma"/>
          <w:szCs w:val="22"/>
          <w:lang w:val="el-GR"/>
        </w:rPr>
        <w:t>:</w:t>
      </w:r>
    </w:p>
    <w:p w14:paraId="32F7A4D7" w14:textId="617BA724" w:rsidR="003472A5" w:rsidRDefault="003472A5">
      <w:pPr>
        <w:suppressAutoHyphens w:val="0"/>
        <w:autoSpaceDE w:val="0"/>
        <w:spacing w:after="60"/>
        <w:rPr>
          <w:rFonts w:ascii="Tahoma" w:eastAsia="SimSun" w:hAnsi="Tahoma" w:cs="Tahoma"/>
          <w:szCs w:val="22"/>
          <w:lang w:val="el-GR"/>
        </w:rPr>
      </w:pPr>
    </w:p>
    <w:p w14:paraId="5FC80484" w14:textId="2D927C8C" w:rsidR="003472A5" w:rsidRDefault="003472A5">
      <w:pPr>
        <w:suppressAutoHyphens w:val="0"/>
        <w:autoSpaceDE w:val="0"/>
        <w:spacing w:after="60"/>
        <w:rPr>
          <w:rFonts w:ascii="Tahoma" w:eastAsia="SimSun" w:hAnsi="Tahoma" w:cs="Tahoma"/>
          <w:szCs w:val="22"/>
          <w:lang w:val="el-GR"/>
        </w:rPr>
      </w:pPr>
      <w:r>
        <w:rPr>
          <w:rFonts w:ascii="Tahoma" w:eastAsia="SimSun" w:hAnsi="Tahoma" w:cs="Tahoma"/>
          <w:noProof/>
          <w:szCs w:val="22"/>
          <w:lang w:val="el-GR" w:eastAsia="el-GR"/>
        </w:rPr>
        <w:lastRenderedPageBreak/>
        <w:drawing>
          <wp:inline distT="0" distB="0" distL="0" distR="0" wp14:anchorId="67C0DF59" wp14:editId="41103726">
            <wp:extent cx="6120130" cy="3465830"/>
            <wp:effectExtent l="0" t="0" r="0" b="1270"/>
            <wp:docPr id="1" name="Εικόνα 1" descr="Εικόνα που περιέχει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Συμβατικές σχέσεις σε ένα έργο ΣΔΙΤ.PNG"/>
                    <pic:cNvPicPr/>
                  </pic:nvPicPr>
                  <pic:blipFill>
                    <a:blip r:embed="rId23">
                      <a:extLst>
                        <a:ext uri="{28A0092B-C50C-407E-A947-70E740481C1C}">
                          <a14:useLocalDpi xmlns:a14="http://schemas.microsoft.com/office/drawing/2010/main" val="0"/>
                        </a:ext>
                      </a:extLst>
                    </a:blip>
                    <a:stretch>
                      <a:fillRect/>
                    </a:stretch>
                  </pic:blipFill>
                  <pic:spPr>
                    <a:xfrm>
                      <a:off x="0" y="0"/>
                      <a:ext cx="6120130" cy="3465830"/>
                    </a:xfrm>
                    <a:prstGeom prst="rect">
                      <a:avLst/>
                    </a:prstGeom>
                  </pic:spPr>
                </pic:pic>
              </a:graphicData>
            </a:graphic>
          </wp:inline>
        </w:drawing>
      </w:r>
    </w:p>
    <w:p w14:paraId="4F461963" w14:textId="4F48BB96" w:rsidR="003472A5" w:rsidRDefault="003472A5">
      <w:pPr>
        <w:suppressAutoHyphens w:val="0"/>
        <w:autoSpaceDE w:val="0"/>
        <w:spacing w:after="60"/>
        <w:rPr>
          <w:rFonts w:ascii="Tahoma" w:eastAsia="SimSun" w:hAnsi="Tahoma" w:cs="Tahoma"/>
          <w:szCs w:val="22"/>
          <w:lang w:val="el-GR"/>
        </w:rPr>
      </w:pPr>
    </w:p>
    <w:p w14:paraId="3451546A" w14:textId="2F204811" w:rsidR="003472A5" w:rsidRDefault="003472A5">
      <w:pPr>
        <w:suppressAutoHyphens w:val="0"/>
        <w:autoSpaceDE w:val="0"/>
        <w:spacing w:after="60"/>
        <w:rPr>
          <w:rFonts w:ascii="Tahoma" w:eastAsia="SimSun" w:hAnsi="Tahoma" w:cs="Tahoma"/>
          <w:szCs w:val="22"/>
          <w:lang w:val="el-GR"/>
        </w:rPr>
      </w:pPr>
    </w:p>
    <w:p w14:paraId="04797AB0" w14:textId="77777777" w:rsidR="003472A5" w:rsidRDefault="003472A5">
      <w:pPr>
        <w:suppressAutoHyphens w:val="0"/>
        <w:autoSpaceDE w:val="0"/>
        <w:spacing w:after="60"/>
        <w:rPr>
          <w:rFonts w:ascii="Tahoma" w:eastAsia="SimSun" w:hAnsi="Tahoma" w:cs="Tahoma"/>
          <w:szCs w:val="22"/>
          <w:lang w:val="el-GR"/>
        </w:rPr>
      </w:pPr>
    </w:p>
    <w:p w14:paraId="01744B9D" w14:textId="6BF27ABE" w:rsidR="005B1224" w:rsidRPr="003472A5" w:rsidRDefault="005B1224">
      <w:pPr>
        <w:suppressAutoHyphens w:val="0"/>
        <w:autoSpaceDE w:val="0"/>
        <w:spacing w:after="60"/>
        <w:rPr>
          <w:rFonts w:ascii="Tahoma" w:eastAsia="SimSun" w:hAnsi="Tahoma" w:cs="Tahoma"/>
          <w:b/>
          <w:bCs/>
          <w:sz w:val="24"/>
          <w:lang w:val="el-GR"/>
        </w:rPr>
      </w:pPr>
      <w:r w:rsidRPr="003472A5">
        <w:rPr>
          <w:rFonts w:ascii="Tahoma" w:eastAsia="SimSun" w:hAnsi="Tahoma" w:cs="Tahoma"/>
          <w:b/>
          <w:bCs/>
          <w:sz w:val="24"/>
          <w:lang w:val="el-GR"/>
        </w:rPr>
        <w:t>Στάδια υλοποίησης έργων ΣΔΙΤ</w:t>
      </w:r>
    </w:p>
    <w:p w14:paraId="6ADAEE3D" w14:textId="76D5252F" w:rsidR="005B1224" w:rsidRDefault="003472A5">
      <w:pPr>
        <w:suppressAutoHyphens w:val="0"/>
        <w:autoSpaceDE w:val="0"/>
        <w:spacing w:after="60"/>
        <w:rPr>
          <w:rFonts w:ascii="Tahoma" w:eastAsia="SimSun" w:hAnsi="Tahoma" w:cs="Tahoma"/>
          <w:szCs w:val="22"/>
          <w:lang w:val="el-GR"/>
        </w:rPr>
      </w:pPr>
      <w:r>
        <w:rPr>
          <w:rFonts w:ascii="Tahoma" w:eastAsia="SimSun" w:hAnsi="Tahoma" w:cs="Tahoma"/>
          <w:szCs w:val="22"/>
          <w:lang w:val="el-GR"/>
        </w:rPr>
        <w:t>Η διαδικασία υλοποίησης ενός έργου ΣΔΙΤ παρουσιάζεται στο Παρακάτω Διάγραμμα:</w:t>
      </w:r>
    </w:p>
    <w:p w14:paraId="6A00607A" w14:textId="2B821172" w:rsidR="003472A5" w:rsidRDefault="003472A5">
      <w:pPr>
        <w:suppressAutoHyphens w:val="0"/>
        <w:autoSpaceDE w:val="0"/>
        <w:spacing w:after="60"/>
        <w:rPr>
          <w:rFonts w:ascii="Tahoma" w:eastAsia="SimSun" w:hAnsi="Tahoma" w:cs="Tahoma"/>
          <w:szCs w:val="22"/>
          <w:lang w:val="el-GR"/>
        </w:rPr>
      </w:pPr>
    </w:p>
    <w:p w14:paraId="37E4162F" w14:textId="160237C5" w:rsidR="003472A5" w:rsidRDefault="003472A5">
      <w:pPr>
        <w:suppressAutoHyphens w:val="0"/>
        <w:autoSpaceDE w:val="0"/>
        <w:spacing w:after="60"/>
        <w:rPr>
          <w:rFonts w:ascii="Tahoma" w:eastAsia="SimSun" w:hAnsi="Tahoma" w:cs="Tahoma"/>
          <w:szCs w:val="22"/>
          <w:lang w:val="el-GR"/>
        </w:rPr>
      </w:pPr>
      <w:r>
        <w:rPr>
          <w:rFonts w:ascii="Tahoma" w:eastAsia="SimSun" w:hAnsi="Tahoma" w:cs="Tahoma"/>
          <w:noProof/>
          <w:szCs w:val="22"/>
          <w:lang w:val="el-GR" w:eastAsia="el-GR"/>
        </w:rPr>
        <w:drawing>
          <wp:inline distT="0" distB="0" distL="0" distR="0" wp14:anchorId="6E223071" wp14:editId="7A75AAE5">
            <wp:extent cx="6120130" cy="3846830"/>
            <wp:effectExtent l="0" t="0" r="0" b="1270"/>
            <wp:docPr id="2" name="Εικόνα 2" descr="Εικόνα που περιέχει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ΔΙΑΔΙΚΑΣΙΑ ΥΛΟΠΟΙΗΣΗΣ.PNG"/>
                    <pic:cNvPicPr/>
                  </pic:nvPicPr>
                  <pic:blipFill>
                    <a:blip r:embed="rId24">
                      <a:extLst>
                        <a:ext uri="{28A0092B-C50C-407E-A947-70E740481C1C}">
                          <a14:useLocalDpi xmlns:a14="http://schemas.microsoft.com/office/drawing/2010/main" val="0"/>
                        </a:ext>
                      </a:extLst>
                    </a:blip>
                    <a:stretch>
                      <a:fillRect/>
                    </a:stretch>
                  </pic:blipFill>
                  <pic:spPr>
                    <a:xfrm>
                      <a:off x="0" y="0"/>
                      <a:ext cx="6120130" cy="3846830"/>
                    </a:xfrm>
                    <a:prstGeom prst="rect">
                      <a:avLst/>
                    </a:prstGeom>
                  </pic:spPr>
                </pic:pic>
              </a:graphicData>
            </a:graphic>
          </wp:inline>
        </w:drawing>
      </w:r>
    </w:p>
    <w:p w14:paraId="49CF1CAF" w14:textId="298C4D94" w:rsidR="003472A5" w:rsidRDefault="003472A5">
      <w:pPr>
        <w:suppressAutoHyphens w:val="0"/>
        <w:autoSpaceDE w:val="0"/>
        <w:spacing w:after="60"/>
        <w:rPr>
          <w:rFonts w:ascii="Tahoma" w:eastAsia="SimSun" w:hAnsi="Tahoma" w:cs="Tahoma"/>
          <w:szCs w:val="22"/>
          <w:lang w:val="el-GR"/>
        </w:rPr>
      </w:pPr>
    </w:p>
    <w:p w14:paraId="0688DEBE" w14:textId="2A5AA832" w:rsidR="003472A5" w:rsidRDefault="003472A5">
      <w:pPr>
        <w:suppressAutoHyphens w:val="0"/>
        <w:autoSpaceDE w:val="0"/>
        <w:spacing w:after="60"/>
        <w:rPr>
          <w:rFonts w:ascii="Tahoma" w:eastAsia="SimSun" w:hAnsi="Tahoma" w:cs="Tahoma"/>
          <w:szCs w:val="22"/>
          <w:lang w:val="el-GR"/>
        </w:rPr>
      </w:pPr>
    </w:p>
    <w:p w14:paraId="72F346F9" w14:textId="65BC3130" w:rsidR="004A47B8" w:rsidRDefault="004A47B8">
      <w:pPr>
        <w:suppressAutoHyphens w:val="0"/>
        <w:autoSpaceDE w:val="0"/>
        <w:spacing w:after="60"/>
        <w:rPr>
          <w:rFonts w:ascii="Tahoma" w:eastAsia="SimSun" w:hAnsi="Tahoma" w:cs="Tahoma"/>
          <w:szCs w:val="22"/>
          <w:lang w:val="el-GR"/>
        </w:rPr>
      </w:pPr>
      <w:r>
        <w:rPr>
          <w:rFonts w:ascii="Tahoma" w:eastAsia="SimSun" w:hAnsi="Tahoma" w:cs="Tahoma"/>
          <w:szCs w:val="22"/>
          <w:lang w:val="el-GR"/>
        </w:rPr>
        <w:t>Πιο αναλυτικά, τα βήματα για την υλοποίηση για την υλοποίηση ενός έργου ΣΔΙΤ είναι:</w:t>
      </w:r>
    </w:p>
    <w:p w14:paraId="7FB7D92C" w14:textId="4B136BEA" w:rsidR="004A47B8" w:rsidRDefault="004A47B8">
      <w:pPr>
        <w:suppressAutoHyphens w:val="0"/>
        <w:autoSpaceDE w:val="0"/>
        <w:spacing w:after="60"/>
        <w:rPr>
          <w:rFonts w:ascii="Tahoma" w:eastAsia="SimSun" w:hAnsi="Tahoma" w:cs="Tahoma"/>
          <w:szCs w:val="22"/>
          <w:lang w:val="el-GR"/>
        </w:rPr>
      </w:pPr>
    </w:p>
    <w:p w14:paraId="431FBE75" w14:textId="09C46BBA" w:rsidR="004A47B8" w:rsidRPr="004A47B8" w:rsidRDefault="004A47B8">
      <w:pPr>
        <w:suppressAutoHyphens w:val="0"/>
        <w:autoSpaceDE w:val="0"/>
        <w:spacing w:after="60"/>
        <w:rPr>
          <w:rFonts w:ascii="Tahoma" w:eastAsia="SimSun" w:hAnsi="Tahoma" w:cs="Tahoma"/>
          <w:b/>
          <w:bCs/>
          <w:szCs w:val="22"/>
          <w:lang w:val="el-GR"/>
        </w:rPr>
      </w:pPr>
      <w:r w:rsidRPr="004A47B8">
        <w:rPr>
          <w:rFonts w:ascii="Tahoma" w:eastAsia="SimSun" w:hAnsi="Tahoma" w:cs="Tahoma"/>
          <w:b/>
          <w:bCs/>
          <w:szCs w:val="22"/>
          <w:lang w:val="el-GR"/>
        </w:rPr>
        <w:t>1. Υπαγωγή έργων στις διατάξεις του Ν. 3389/2005</w:t>
      </w:r>
    </w:p>
    <w:p w14:paraId="28E80D58" w14:textId="3481B43D" w:rsidR="004A47B8" w:rsidRPr="004A47B8" w:rsidRDefault="004A47B8" w:rsidP="004A47B8">
      <w:pPr>
        <w:suppressAutoHyphens w:val="0"/>
        <w:autoSpaceDE w:val="0"/>
        <w:spacing w:after="60"/>
        <w:rPr>
          <w:rFonts w:ascii="Tahoma" w:eastAsia="SimSun" w:hAnsi="Tahoma" w:cs="Tahoma"/>
          <w:szCs w:val="22"/>
          <w:u w:val="single"/>
          <w:lang w:val="el-GR"/>
        </w:rPr>
      </w:pPr>
      <w:r w:rsidRPr="004A47B8">
        <w:rPr>
          <w:rFonts w:ascii="Tahoma" w:eastAsia="SimSun" w:hAnsi="Tahoma" w:cs="Tahoma"/>
          <w:szCs w:val="22"/>
          <w:u w:val="single"/>
          <w:lang w:val="el-GR"/>
        </w:rPr>
        <w:t xml:space="preserve">Πρόταση υλοποίησης έργου προς την </w:t>
      </w:r>
      <w:r w:rsidR="009A4D8C" w:rsidRPr="009A4D8C">
        <w:rPr>
          <w:rFonts w:ascii="Tahoma" w:hAnsi="Tahoma" w:cs="Tahoma"/>
          <w:szCs w:val="22"/>
          <w:u w:val="single"/>
          <w:lang w:val="el-GR"/>
        </w:rPr>
        <w:t>ΓΓΙΕΣΔΙΤ</w:t>
      </w:r>
    </w:p>
    <w:p w14:paraId="6954B5FE" w14:textId="77777777" w:rsidR="004A47B8" w:rsidRPr="004A47B8" w:rsidRDefault="004A47B8" w:rsidP="004A47B8">
      <w:pPr>
        <w:suppressAutoHyphens w:val="0"/>
        <w:autoSpaceDE w:val="0"/>
        <w:spacing w:after="60"/>
        <w:rPr>
          <w:rFonts w:ascii="Tahoma" w:eastAsia="SimSun" w:hAnsi="Tahoma" w:cs="Tahoma"/>
          <w:szCs w:val="22"/>
          <w:lang w:val="el-GR"/>
        </w:rPr>
      </w:pPr>
      <w:r w:rsidRPr="004A47B8">
        <w:rPr>
          <w:rFonts w:ascii="Tahoma" w:eastAsia="SimSun" w:hAnsi="Tahoma" w:cs="Tahoma"/>
          <w:szCs w:val="22"/>
          <w:lang w:val="el-GR"/>
        </w:rPr>
        <w:t>Οι Δημόσιοι Φορείς που σκοπεύουν να προχωρήσουν σε μία ΣΔΙΤ σύμφωνα με το Ν. 3389/2005, πρέπει να υποβάλλουν σχετική πρόταση προς την Ειδική Γραμματεία ΣΔΙΤ, η οποία θα συνοδεύεται από τα απαραίτητα στοιχεία που θα τεκμηριώνουν τη σκοπιμότητα υλοποίησης της.</w:t>
      </w:r>
    </w:p>
    <w:p w14:paraId="71D6C6FC" w14:textId="30625A44" w:rsidR="004A47B8" w:rsidRPr="004A47B8" w:rsidRDefault="004A47B8" w:rsidP="00991EF2">
      <w:pPr>
        <w:pStyle w:val="aff"/>
        <w:numPr>
          <w:ilvl w:val="0"/>
          <w:numId w:val="35"/>
        </w:numPr>
        <w:suppressAutoHyphens w:val="0"/>
        <w:autoSpaceDE w:val="0"/>
        <w:spacing w:after="60"/>
        <w:rPr>
          <w:rFonts w:ascii="Tahoma" w:eastAsia="SimSun" w:hAnsi="Tahoma" w:cs="Tahoma"/>
          <w:szCs w:val="22"/>
          <w:lang w:val="el-GR"/>
        </w:rPr>
      </w:pPr>
      <w:r w:rsidRPr="004A47B8">
        <w:rPr>
          <w:rFonts w:ascii="Tahoma" w:eastAsia="SimSun" w:hAnsi="Tahoma" w:cs="Tahoma"/>
          <w:szCs w:val="22"/>
          <w:lang w:val="el-GR"/>
        </w:rPr>
        <w:t>Η Ειδική Γραμματεία μελετά την πρόταση του Δημοσίου Φορέα και αξιολογεί κατά πόσο μπορεί να υλοποιηθεί ως ΣΔΙΤ και να υπαχθεί στις διατάξεις του Ν.3389/2005.</w:t>
      </w:r>
    </w:p>
    <w:p w14:paraId="579C9919" w14:textId="1B38BA8C" w:rsidR="004A47B8" w:rsidRPr="004A47B8" w:rsidRDefault="004A47B8" w:rsidP="00991EF2">
      <w:pPr>
        <w:pStyle w:val="aff"/>
        <w:numPr>
          <w:ilvl w:val="0"/>
          <w:numId w:val="35"/>
        </w:numPr>
        <w:suppressAutoHyphens w:val="0"/>
        <w:autoSpaceDE w:val="0"/>
        <w:spacing w:after="60"/>
        <w:rPr>
          <w:rFonts w:ascii="Tahoma" w:eastAsia="SimSun" w:hAnsi="Tahoma" w:cs="Tahoma"/>
          <w:szCs w:val="22"/>
          <w:lang w:val="el-GR"/>
        </w:rPr>
      </w:pPr>
      <w:r w:rsidRPr="004A47B8">
        <w:rPr>
          <w:rFonts w:ascii="Tahoma" w:eastAsia="SimSun" w:hAnsi="Tahoma" w:cs="Tahoma"/>
          <w:szCs w:val="22"/>
          <w:lang w:val="el-GR"/>
        </w:rPr>
        <w:t xml:space="preserve">Σε   περίπτωση   θετικής   αξιολόγησης   της   πρότασης,   η   Ειδική   Γραμματεία   την   περιλαμβάνει   στον   «Κατάλογο Προτεινόμενων </w:t>
      </w:r>
      <w:r w:rsidRPr="004A47B8">
        <w:rPr>
          <w:rFonts w:ascii="Tahoma" w:eastAsia="SimSun" w:hAnsi="Tahoma" w:cs="Tahoma"/>
          <w:szCs w:val="22"/>
          <w:lang w:val="el-GR"/>
        </w:rPr>
        <w:lastRenderedPageBreak/>
        <w:t>Συμπράξεων» και ενημερώνει σχετικά τον ενδιαφερόμενο Δημόσιο Φορέα.</w:t>
      </w:r>
    </w:p>
    <w:p w14:paraId="6A5943C8" w14:textId="77777777" w:rsidR="004A47B8" w:rsidRPr="004A47B8" w:rsidRDefault="004A47B8" w:rsidP="004A47B8">
      <w:pPr>
        <w:suppressAutoHyphens w:val="0"/>
        <w:autoSpaceDE w:val="0"/>
        <w:spacing w:after="60"/>
        <w:rPr>
          <w:rFonts w:ascii="Tahoma" w:eastAsia="SimSun" w:hAnsi="Tahoma" w:cs="Tahoma"/>
          <w:szCs w:val="22"/>
          <w:lang w:val="el-GR"/>
        </w:rPr>
      </w:pPr>
    </w:p>
    <w:p w14:paraId="2DAA2F1F" w14:textId="690AA6A2" w:rsidR="004A47B8" w:rsidRPr="004A47B8" w:rsidRDefault="004A47B8" w:rsidP="004A47B8">
      <w:pPr>
        <w:suppressAutoHyphens w:val="0"/>
        <w:autoSpaceDE w:val="0"/>
        <w:spacing w:after="60"/>
        <w:rPr>
          <w:rFonts w:ascii="Tahoma" w:eastAsia="SimSun" w:hAnsi="Tahoma" w:cs="Tahoma"/>
          <w:szCs w:val="22"/>
          <w:u w:val="single"/>
          <w:lang w:val="el-GR"/>
        </w:rPr>
      </w:pPr>
      <w:r w:rsidRPr="004A47B8">
        <w:rPr>
          <w:rFonts w:ascii="Tahoma" w:eastAsia="SimSun" w:hAnsi="Tahoma" w:cs="Tahoma"/>
          <w:szCs w:val="22"/>
          <w:u w:val="single"/>
          <w:lang w:val="el-GR"/>
        </w:rPr>
        <w:t>Αίτηση Υπαγωγής προς την ΔΕΣΔΙΤ</w:t>
      </w:r>
    </w:p>
    <w:p w14:paraId="74DE8656" w14:textId="7CE99A06" w:rsidR="004A47B8" w:rsidRPr="004A47B8" w:rsidRDefault="004A47B8" w:rsidP="004A47B8">
      <w:pPr>
        <w:suppressAutoHyphens w:val="0"/>
        <w:autoSpaceDE w:val="0"/>
        <w:spacing w:after="60"/>
        <w:rPr>
          <w:rFonts w:ascii="Tahoma" w:eastAsia="SimSun" w:hAnsi="Tahoma" w:cs="Tahoma"/>
          <w:szCs w:val="22"/>
          <w:lang w:val="el-GR"/>
        </w:rPr>
      </w:pPr>
      <w:r w:rsidRPr="004A47B8">
        <w:rPr>
          <w:rFonts w:ascii="Tahoma" w:eastAsia="SimSun" w:hAnsi="Tahoma" w:cs="Tahoma"/>
          <w:szCs w:val="22"/>
          <w:lang w:val="el-GR"/>
        </w:rPr>
        <w:t>Ο Δημόσιος φορέας καλείται να καταθέσει στην Διυπουργική Επιτροπή ΣΔΙΤ, «Αίτηση Υπαγωγής» της συγκεκριμένης συμπράξεις στο Ν.3389/2005.</w:t>
      </w:r>
    </w:p>
    <w:p w14:paraId="2B7660A7" w14:textId="77777777" w:rsidR="004A47B8" w:rsidRDefault="004A47B8" w:rsidP="004A47B8">
      <w:pPr>
        <w:suppressAutoHyphens w:val="0"/>
        <w:autoSpaceDE w:val="0"/>
        <w:spacing w:after="60"/>
        <w:rPr>
          <w:rFonts w:ascii="Tahoma" w:eastAsia="SimSun" w:hAnsi="Tahoma" w:cs="Tahoma"/>
          <w:szCs w:val="22"/>
          <w:lang w:val="el-GR"/>
        </w:rPr>
      </w:pPr>
    </w:p>
    <w:p w14:paraId="17D4756D" w14:textId="58A77668" w:rsidR="004A47B8" w:rsidRPr="004A47B8" w:rsidRDefault="004A47B8" w:rsidP="004A47B8">
      <w:pPr>
        <w:suppressAutoHyphens w:val="0"/>
        <w:autoSpaceDE w:val="0"/>
        <w:spacing w:after="60"/>
        <w:rPr>
          <w:rFonts w:ascii="Tahoma" w:eastAsia="SimSun" w:hAnsi="Tahoma" w:cs="Tahoma"/>
          <w:szCs w:val="22"/>
          <w:u w:val="single"/>
          <w:lang w:val="el-GR"/>
        </w:rPr>
      </w:pPr>
      <w:r w:rsidRPr="004A47B8">
        <w:rPr>
          <w:rFonts w:ascii="Tahoma" w:eastAsia="SimSun" w:hAnsi="Tahoma" w:cs="Tahoma"/>
          <w:szCs w:val="22"/>
          <w:u w:val="single"/>
          <w:lang w:val="el-GR"/>
        </w:rPr>
        <w:t>Απόφαση Διυπουργικής Επιτροπής ΣΔΙΤ</w:t>
      </w:r>
    </w:p>
    <w:p w14:paraId="1E4E1626" w14:textId="3B83F1F1" w:rsidR="004A47B8" w:rsidRPr="004A47B8" w:rsidRDefault="004A47B8" w:rsidP="00991EF2">
      <w:pPr>
        <w:pStyle w:val="aff"/>
        <w:numPr>
          <w:ilvl w:val="0"/>
          <w:numId w:val="36"/>
        </w:numPr>
        <w:suppressAutoHyphens w:val="0"/>
        <w:autoSpaceDE w:val="0"/>
        <w:spacing w:after="60"/>
        <w:rPr>
          <w:rFonts w:ascii="Tahoma" w:eastAsia="SimSun" w:hAnsi="Tahoma" w:cs="Tahoma"/>
          <w:szCs w:val="22"/>
          <w:lang w:val="el-GR"/>
        </w:rPr>
      </w:pPr>
      <w:r w:rsidRPr="004A47B8">
        <w:rPr>
          <w:rFonts w:ascii="Tahoma" w:eastAsia="SimSun" w:hAnsi="Tahoma" w:cs="Tahoma"/>
          <w:szCs w:val="22"/>
          <w:lang w:val="el-GR"/>
        </w:rPr>
        <w:t>Ο πρόεδρος της ΔΕΣΔΙΤ, συμπεριλαμβάνει τη συζήτηση της αίτησης στην ημερήσια διάταξη της επόμενης συνεδρίασης της ΔΕΣΔΙΤ.</w:t>
      </w:r>
    </w:p>
    <w:p w14:paraId="06F596F8" w14:textId="01D1C776" w:rsidR="004A47B8" w:rsidRPr="004A47B8" w:rsidRDefault="004A47B8" w:rsidP="00991EF2">
      <w:pPr>
        <w:pStyle w:val="aff"/>
        <w:numPr>
          <w:ilvl w:val="0"/>
          <w:numId w:val="36"/>
        </w:numPr>
        <w:suppressAutoHyphens w:val="0"/>
        <w:autoSpaceDE w:val="0"/>
        <w:spacing w:after="60"/>
        <w:rPr>
          <w:rFonts w:ascii="Tahoma" w:eastAsia="SimSun" w:hAnsi="Tahoma" w:cs="Tahoma"/>
          <w:szCs w:val="22"/>
          <w:lang w:val="el-GR"/>
        </w:rPr>
      </w:pPr>
      <w:r w:rsidRPr="004A47B8">
        <w:rPr>
          <w:rFonts w:ascii="Tahoma" w:eastAsia="SimSun" w:hAnsi="Tahoma" w:cs="Tahoma"/>
          <w:szCs w:val="22"/>
          <w:lang w:val="el-GR"/>
        </w:rPr>
        <w:lastRenderedPageBreak/>
        <w:t xml:space="preserve">Κατά τη συνεδρίαση παρουσιάζεται συνοπτική Αιτιολογική Έκθεση, που έχει συνταχθεί από την </w:t>
      </w:r>
      <w:r w:rsidR="005532C5">
        <w:rPr>
          <w:rFonts w:ascii="Tahoma" w:hAnsi="Tahoma" w:cs="Tahoma"/>
          <w:szCs w:val="22"/>
          <w:lang w:val="el-GR"/>
        </w:rPr>
        <w:t>ΓΓΙΕΣΔΙΤ</w:t>
      </w:r>
      <w:r w:rsidRPr="004A47B8">
        <w:rPr>
          <w:rFonts w:ascii="Tahoma" w:eastAsia="SimSun" w:hAnsi="Tahoma" w:cs="Tahoma"/>
          <w:szCs w:val="22"/>
          <w:lang w:val="el-GR"/>
        </w:rPr>
        <w:t>, ως εισήγηση προς τη ΔΕΣΔΙΤ σε σχέση με την προτεινόμενη σύμπραξη.</w:t>
      </w:r>
    </w:p>
    <w:p w14:paraId="0AAC832E" w14:textId="5FB16154" w:rsidR="004A47B8" w:rsidRPr="004A47B8" w:rsidRDefault="004A47B8" w:rsidP="00991EF2">
      <w:pPr>
        <w:pStyle w:val="aff"/>
        <w:numPr>
          <w:ilvl w:val="0"/>
          <w:numId w:val="36"/>
        </w:numPr>
        <w:suppressAutoHyphens w:val="0"/>
        <w:autoSpaceDE w:val="0"/>
        <w:spacing w:after="60"/>
        <w:rPr>
          <w:rFonts w:ascii="Tahoma" w:eastAsia="SimSun" w:hAnsi="Tahoma" w:cs="Tahoma"/>
          <w:szCs w:val="22"/>
          <w:lang w:val="el-GR"/>
        </w:rPr>
      </w:pPr>
      <w:r w:rsidRPr="004A47B8">
        <w:rPr>
          <w:rFonts w:ascii="Tahoma" w:eastAsia="SimSun" w:hAnsi="Tahoma" w:cs="Tahoma"/>
          <w:szCs w:val="22"/>
          <w:lang w:val="el-GR"/>
        </w:rPr>
        <w:t>Η ΔΕΣΔΙΤ εκδίδει απόφαση με την οποία εγκρίνει («Απόφαση Υπαγωγής») ή απορρίπτει την «Αίτηση Υπαγωγής».</w:t>
      </w:r>
    </w:p>
    <w:p w14:paraId="38AFFCA0" w14:textId="220CE2F1" w:rsidR="004A47B8" w:rsidRPr="004A47B8" w:rsidRDefault="004A47B8" w:rsidP="004A47B8">
      <w:pPr>
        <w:suppressAutoHyphens w:val="0"/>
        <w:autoSpaceDE w:val="0"/>
        <w:spacing w:after="60"/>
        <w:rPr>
          <w:rFonts w:ascii="Tahoma" w:eastAsia="SimSun" w:hAnsi="Tahoma" w:cs="Tahoma"/>
          <w:b/>
          <w:bCs/>
          <w:szCs w:val="22"/>
          <w:lang w:val="el-GR"/>
        </w:rPr>
      </w:pPr>
      <w:r w:rsidRPr="004A47B8">
        <w:rPr>
          <w:rFonts w:ascii="Tahoma" w:eastAsia="SimSun" w:hAnsi="Tahoma" w:cs="Tahoma"/>
          <w:b/>
          <w:bCs/>
          <w:szCs w:val="22"/>
          <w:lang w:val="el-GR"/>
        </w:rPr>
        <w:t>2. Διαδικασία Υλοποίησης ΣΔΙΤ: Διαδικασία Ανάθεσης</w:t>
      </w:r>
    </w:p>
    <w:p w14:paraId="527B4AFC" w14:textId="77777777" w:rsidR="004A47B8" w:rsidRPr="004A47B8" w:rsidRDefault="004A47B8" w:rsidP="004A47B8">
      <w:pPr>
        <w:suppressAutoHyphens w:val="0"/>
        <w:autoSpaceDE w:val="0"/>
        <w:spacing w:after="60"/>
        <w:rPr>
          <w:rFonts w:ascii="Tahoma" w:eastAsia="SimSun" w:hAnsi="Tahoma" w:cs="Tahoma"/>
          <w:szCs w:val="22"/>
          <w:lang w:val="el-GR"/>
        </w:rPr>
      </w:pPr>
      <w:r w:rsidRPr="004A47B8">
        <w:rPr>
          <w:rFonts w:ascii="Tahoma" w:eastAsia="SimSun" w:hAnsi="Tahoma" w:cs="Tahoma"/>
          <w:szCs w:val="22"/>
          <w:lang w:val="el-GR"/>
        </w:rPr>
        <w:t>Στις διαδικασίες ανάθεσης και στις σχέσεις του Δημόσιου Φορέα που ενεργεί ως Αναθέτουσα Αρχή με τους Υποψηφίους, εφαρμόζονται οι γενικές αρχές της ευρωπαϊκής και εθνικής νομοθεσίας.</w:t>
      </w:r>
    </w:p>
    <w:p w14:paraId="5EF87C9D" w14:textId="04E3CA2D" w:rsidR="004A47B8" w:rsidRPr="004A47B8" w:rsidRDefault="004A47B8" w:rsidP="00991EF2">
      <w:pPr>
        <w:pStyle w:val="aff"/>
        <w:numPr>
          <w:ilvl w:val="0"/>
          <w:numId w:val="37"/>
        </w:numPr>
        <w:suppressAutoHyphens w:val="0"/>
        <w:autoSpaceDE w:val="0"/>
        <w:spacing w:after="60"/>
        <w:rPr>
          <w:rFonts w:ascii="Tahoma" w:eastAsia="SimSun" w:hAnsi="Tahoma" w:cs="Tahoma"/>
          <w:szCs w:val="22"/>
          <w:lang w:val="el-GR"/>
        </w:rPr>
      </w:pPr>
      <w:r w:rsidRPr="004A47B8">
        <w:rPr>
          <w:rFonts w:ascii="Tahoma" w:eastAsia="SimSun" w:hAnsi="Tahoma" w:cs="Tahoma"/>
          <w:szCs w:val="22"/>
          <w:lang w:val="el-GR"/>
        </w:rPr>
        <w:t>Διαγωνιστική Διαδικασία δημόσιου διαγωνισμού</w:t>
      </w:r>
    </w:p>
    <w:p w14:paraId="3195CF28" w14:textId="77777777" w:rsidR="004A47B8" w:rsidRDefault="004A47B8" w:rsidP="00991EF2">
      <w:pPr>
        <w:pStyle w:val="aff"/>
        <w:numPr>
          <w:ilvl w:val="1"/>
          <w:numId w:val="37"/>
        </w:numPr>
        <w:suppressAutoHyphens w:val="0"/>
        <w:autoSpaceDE w:val="0"/>
        <w:spacing w:after="60"/>
        <w:rPr>
          <w:rFonts w:ascii="Tahoma" w:eastAsia="SimSun" w:hAnsi="Tahoma" w:cs="Tahoma"/>
          <w:szCs w:val="22"/>
          <w:lang w:val="el-GR"/>
        </w:rPr>
      </w:pPr>
      <w:r w:rsidRPr="004A47B8">
        <w:rPr>
          <w:rFonts w:ascii="Tahoma" w:eastAsia="SimSun" w:hAnsi="Tahoma" w:cs="Tahoma"/>
          <w:szCs w:val="22"/>
          <w:lang w:val="el-GR"/>
        </w:rPr>
        <w:t xml:space="preserve">ανοικτή διαδικασία </w:t>
      </w:r>
    </w:p>
    <w:p w14:paraId="3650AEDE" w14:textId="77777777" w:rsidR="004A47B8" w:rsidRDefault="004A47B8" w:rsidP="00991EF2">
      <w:pPr>
        <w:pStyle w:val="aff"/>
        <w:numPr>
          <w:ilvl w:val="1"/>
          <w:numId w:val="37"/>
        </w:numPr>
        <w:suppressAutoHyphens w:val="0"/>
        <w:autoSpaceDE w:val="0"/>
        <w:spacing w:after="60"/>
        <w:rPr>
          <w:rFonts w:ascii="Tahoma" w:eastAsia="SimSun" w:hAnsi="Tahoma" w:cs="Tahoma"/>
          <w:szCs w:val="22"/>
          <w:lang w:val="el-GR"/>
        </w:rPr>
      </w:pPr>
      <w:r w:rsidRPr="004A47B8">
        <w:rPr>
          <w:rFonts w:ascii="Tahoma" w:eastAsia="SimSun" w:hAnsi="Tahoma" w:cs="Tahoma"/>
          <w:szCs w:val="22"/>
          <w:lang w:val="el-GR"/>
        </w:rPr>
        <w:t xml:space="preserve">κλειστή διαδικασία </w:t>
      </w:r>
    </w:p>
    <w:p w14:paraId="7DD16F6B" w14:textId="5B390A65" w:rsidR="004A47B8" w:rsidRPr="004A47B8" w:rsidRDefault="004A47B8" w:rsidP="00991EF2">
      <w:pPr>
        <w:pStyle w:val="aff"/>
        <w:numPr>
          <w:ilvl w:val="1"/>
          <w:numId w:val="37"/>
        </w:numPr>
        <w:suppressAutoHyphens w:val="0"/>
        <w:autoSpaceDE w:val="0"/>
        <w:spacing w:after="60"/>
        <w:rPr>
          <w:rFonts w:ascii="Tahoma" w:eastAsia="SimSun" w:hAnsi="Tahoma" w:cs="Tahoma"/>
          <w:szCs w:val="22"/>
          <w:lang w:val="el-GR"/>
        </w:rPr>
      </w:pPr>
      <w:r w:rsidRPr="004A47B8">
        <w:rPr>
          <w:rFonts w:ascii="Tahoma" w:eastAsia="SimSun" w:hAnsi="Tahoma" w:cs="Tahoma"/>
          <w:szCs w:val="22"/>
          <w:lang w:val="el-GR"/>
        </w:rPr>
        <w:t>διαδικασία ανταγωνιστικού διαλόγου</w:t>
      </w:r>
    </w:p>
    <w:p w14:paraId="66AC5AA6" w14:textId="77777777" w:rsidR="004A47B8" w:rsidRPr="004A47B8" w:rsidRDefault="004A47B8" w:rsidP="00991EF2">
      <w:pPr>
        <w:pStyle w:val="aff"/>
        <w:numPr>
          <w:ilvl w:val="0"/>
          <w:numId w:val="37"/>
        </w:numPr>
        <w:suppressAutoHyphens w:val="0"/>
        <w:autoSpaceDE w:val="0"/>
        <w:spacing w:after="60"/>
        <w:rPr>
          <w:rFonts w:ascii="Tahoma" w:eastAsia="SimSun" w:hAnsi="Tahoma" w:cs="Tahoma"/>
          <w:szCs w:val="22"/>
          <w:lang w:val="el-GR"/>
        </w:rPr>
      </w:pPr>
      <w:r w:rsidRPr="004A47B8">
        <w:rPr>
          <w:rFonts w:ascii="Tahoma" w:eastAsia="SimSun" w:hAnsi="Tahoma" w:cs="Tahoma"/>
          <w:szCs w:val="22"/>
          <w:lang w:val="el-GR"/>
        </w:rPr>
        <w:lastRenderedPageBreak/>
        <w:t>Η ανάθεση των Συμβάσεων ΣΔΙΤ γίνεται με κριτήριο είτε την πλέον συμφέρουσα από οικονομική άποψη προσφορά, είτε τη χαμηλότερη τιμή.</w:t>
      </w:r>
    </w:p>
    <w:p w14:paraId="32EFC435" w14:textId="7D1E7907" w:rsidR="004A47B8" w:rsidRPr="004A47B8" w:rsidRDefault="004A47B8" w:rsidP="00991EF2">
      <w:pPr>
        <w:pStyle w:val="aff"/>
        <w:numPr>
          <w:ilvl w:val="0"/>
          <w:numId w:val="37"/>
        </w:numPr>
        <w:suppressAutoHyphens w:val="0"/>
        <w:autoSpaceDE w:val="0"/>
        <w:spacing w:after="60"/>
        <w:rPr>
          <w:rFonts w:ascii="Tahoma" w:eastAsia="SimSun" w:hAnsi="Tahoma" w:cs="Tahoma"/>
          <w:szCs w:val="22"/>
          <w:lang w:val="el-GR"/>
        </w:rPr>
      </w:pPr>
      <w:r w:rsidRPr="004A47B8">
        <w:rPr>
          <w:rFonts w:ascii="Tahoma" w:eastAsia="SimSun" w:hAnsi="Tahoma" w:cs="Tahoma"/>
          <w:szCs w:val="22"/>
          <w:lang w:val="el-GR"/>
        </w:rPr>
        <w:t>Τα ελάχιστα προσόντα και ικανότητες των Υποψηφίων που συμμετέχουν στη διαδικασία ανάθεσης ορίζονται στην Προκήρυξη του Διαγωνισμού.</w:t>
      </w:r>
    </w:p>
    <w:p w14:paraId="55AC1B41" w14:textId="77777777" w:rsidR="00174CA2" w:rsidRDefault="00174CA2">
      <w:pPr>
        <w:suppressAutoHyphens w:val="0"/>
        <w:autoSpaceDE w:val="0"/>
        <w:spacing w:after="60"/>
        <w:rPr>
          <w:rFonts w:ascii="Tahoma" w:eastAsia="SimSun" w:hAnsi="Tahoma" w:cs="Tahoma"/>
          <w:szCs w:val="22"/>
          <w:lang w:val="el-GR"/>
        </w:rPr>
      </w:pPr>
    </w:p>
    <w:p w14:paraId="3AC3EDB0" w14:textId="6700D1C6" w:rsidR="004A47B8" w:rsidRDefault="004A47B8" w:rsidP="004A47B8">
      <w:pPr>
        <w:suppressAutoHyphens w:val="0"/>
        <w:autoSpaceDE w:val="0"/>
        <w:spacing w:after="60"/>
        <w:rPr>
          <w:rFonts w:ascii="Tahoma" w:eastAsia="SimSun" w:hAnsi="Tahoma" w:cs="Tahoma"/>
          <w:szCs w:val="22"/>
          <w:lang w:val="el-GR"/>
        </w:rPr>
      </w:pPr>
      <w:r w:rsidRPr="004A47B8">
        <w:rPr>
          <w:rFonts w:ascii="Tahoma" w:eastAsia="SimSun" w:hAnsi="Tahoma" w:cs="Tahoma"/>
          <w:szCs w:val="22"/>
          <w:lang w:val="el-GR"/>
        </w:rPr>
        <w:t>Προκειμένου να ενταχθεί ένα έργο στο πλαίσιο του Ν. 3389, θα πρέπει να υποβληθεί από το δημόσιο φορέα πρόταση ένταξης του έργου. Το περιεχόμενο της πρότασης που υποβάλλεται στην Ειδική Γραμματεία ΣΔΙΤ προς αξιολόγηση, αναπτύσσεται στις ακόλουθες ενότητες:</w:t>
      </w:r>
    </w:p>
    <w:p w14:paraId="257C7E76" w14:textId="77777777" w:rsidR="00174CA2" w:rsidRPr="004A47B8" w:rsidRDefault="00174CA2" w:rsidP="004A47B8">
      <w:pPr>
        <w:suppressAutoHyphens w:val="0"/>
        <w:autoSpaceDE w:val="0"/>
        <w:spacing w:after="60"/>
        <w:rPr>
          <w:rFonts w:ascii="Tahoma" w:eastAsia="SimSun" w:hAnsi="Tahoma" w:cs="Tahoma"/>
          <w:szCs w:val="22"/>
          <w:lang w:val="el-GR"/>
        </w:rPr>
      </w:pPr>
    </w:p>
    <w:p w14:paraId="1A28FE4A" w14:textId="3D1CB0D7" w:rsidR="004A47B8" w:rsidRPr="00174CA2" w:rsidRDefault="004A47B8" w:rsidP="00991EF2">
      <w:pPr>
        <w:pStyle w:val="aff"/>
        <w:numPr>
          <w:ilvl w:val="0"/>
          <w:numId w:val="38"/>
        </w:numPr>
        <w:suppressAutoHyphens w:val="0"/>
        <w:autoSpaceDE w:val="0"/>
        <w:spacing w:after="60"/>
        <w:rPr>
          <w:rFonts w:ascii="Tahoma" w:eastAsia="SimSun" w:hAnsi="Tahoma" w:cs="Tahoma"/>
          <w:b/>
          <w:bCs/>
          <w:szCs w:val="22"/>
          <w:lang w:val="el-GR"/>
        </w:rPr>
      </w:pPr>
      <w:r w:rsidRPr="00174CA2">
        <w:rPr>
          <w:rFonts w:ascii="Tahoma" w:eastAsia="SimSun" w:hAnsi="Tahoma" w:cs="Tahoma"/>
          <w:b/>
          <w:bCs/>
          <w:szCs w:val="22"/>
          <w:lang w:val="el-GR"/>
        </w:rPr>
        <w:t>Παρουσίαση Δημόσιου Φορέα</w:t>
      </w:r>
    </w:p>
    <w:p w14:paraId="10B8EC25" w14:textId="2385C0DA" w:rsidR="00174CA2" w:rsidRPr="00174CA2" w:rsidRDefault="00174CA2" w:rsidP="00174CA2">
      <w:pPr>
        <w:suppressAutoHyphens w:val="0"/>
        <w:autoSpaceDE w:val="0"/>
        <w:spacing w:after="60"/>
        <w:rPr>
          <w:rFonts w:ascii="Tahoma" w:eastAsia="SimSun" w:hAnsi="Tahoma" w:cs="Tahoma"/>
          <w:szCs w:val="22"/>
          <w:lang w:val="el-GR"/>
        </w:rPr>
      </w:pPr>
      <w:r w:rsidRPr="00174CA2">
        <w:rPr>
          <w:rFonts w:ascii="Tahoma" w:eastAsia="SimSun" w:hAnsi="Tahoma" w:cs="Tahoma"/>
          <w:szCs w:val="22"/>
          <w:lang w:val="el-GR"/>
        </w:rPr>
        <w:t xml:space="preserve">Παρουσίαση του Δημόσιου Φορέα που υποβάλλει πρόταση και έχει την αρμοδιότητα για την εκτέλεση έργων ή την παροχή υπηρεσιών, σύμφωνα με </w:t>
      </w:r>
      <w:r w:rsidRPr="00174CA2">
        <w:rPr>
          <w:rFonts w:ascii="Tahoma" w:eastAsia="SimSun" w:hAnsi="Tahoma" w:cs="Tahoma"/>
          <w:szCs w:val="22"/>
          <w:lang w:val="el-GR"/>
        </w:rPr>
        <w:lastRenderedPageBreak/>
        <w:t>τις διατάξεις των παρ. 1 &amp; 2 του άρθρου 1 και της παρ. 1α του άρθρου 2 του Ν. 3389/2005.</w:t>
      </w:r>
    </w:p>
    <w:p w14:paraId="31B02EA1" w14:textId="55D5604C" w:rsidR="004A47B8" w:rsidRPr="00174CA2" w:rsidRDefault="004A47B8" w:rsidP="00991EF2">
      <w:pPr>
        <w:pStyle w:val="aff"/>
        <w:numPr>
          <w:ilvl w:val="0"/>
          <w:numId w:val="38"/>
        </w:numPr>
        <w:suppressAutoHyphens w:val="0"/>
        <w:autoSpaceDE w:val="0"/>
        <w:spacing w:after="60"/>
        <w:rPr>
          <w:rFonts w:ascii="Tahoma" w:eastAsia="SimSun" w:hAnsi="Tahoma" w:cs="Tahoma"/>
          <w:b/>
          <w:bCs/>
          <w:szCs w:val="22"/>
          <w:lang w:val="el-GR"/>
        </w:rPr>
      </w:pPr>
      <w:r w:rsidRPr="00174CA2">
        <w:rPr>
          <w:rFonts w:ascii="Tahoma" w:eastAsia="SimSun" w:hAnsi="Tahoma" w:cs="Tahoma"/>
          <w:b/>
          <w:bCs/>
          <w:szCs w:val="22"/>
          <w:lang w:val="el-GR"/>
        </w:rPr>
        <w:t>Αντικείμενο Σύμπραξης</w:t>
      </w:r>
    </w:p>
    <w:p w14:paraId="64A2E548" w14:textId="3E8C93A4" w:rsidR="00174CA2" w:rsidRPr="00174CA2" w:rsidRDefault="00174CA2" w:rsidP="00991EF2">
      <w:pPr>
        <w:pStyle w:val="aff"/>
        <w:numPr>
          <w:ilvl w:val="0"/>
          <w:numId w:val="31"/>
        </w:numPr>
        <w:suppressAutoHyphens w:val="0"/>
        <w:autoSpaceDE w:val="0"/>
        <w:spacing w:after="60"/>
        <w:rPr>
          <w:rFonts w:ascii="Tahoma" w:eastAsia="SimSun" w:hAnsi="Tahoma" w:cs="Tahoma"/>
          <w:szCs w:val="22"/>
          <w:lang w:val="el-GR"/>
        </w:rPr>
      </w:pPr>
      <w:r w:rsidRPr="00174CA2">
        <w:rPr>
          <w:rFonts w:ascii="Tahoma" w:eastAsia="SimSun" w:hAnsi="Tahoma" w:cs="Tahoma"/>
          <w:szCs w:val="22"/>
          <w:lang w:val="el-GR"/>
        </w:rPr>
        <w:t>Γενικός σχεδιασμός του έργου, λεπτομερής περιγραφή αναγκών, κρίσιμοι παράγοντες</w:t>
      </w:r>
    </w:p>
    <w:p w14:paraId="5842E255" w14:textId="25DE37AB" w:rsidR="00174CA2" w:rsidRPr="00174CA2" w:rsidRDefault="00174CA2" w:rsidP="00991EF2">
      <w:pPr>
        <w:pStyle w:val="aff"/>
        <w:numPr>
          <w:ilvl w:val="0"/>
          <w:numId w:val="31"/>
        </w:numPr>
        <w:suppressAutoHyphens w:val="0"/>
        <w:autoSpaceDE w:val="0"/>
        <w:spacing w:after="60"/>
        <w:rPr>
          <w:rFonts w:ascii="Tahoma" w:eastAsia="SimSun" w:hAnsi="Tahoma" w:cs="Tahoma"/>
          <w:szCs w:val="22"/>
          <w:lang w:val="el-GR"/>
        </w:rPr>
      </w:pPr>
      <w:r w:rsidRPr="00174CA2">
        <w:rPr>
          <w:rFonts w:ascii="Tahoma" w:eastAsia="SimSun" w:hAnsi="Tahoma" w:cs="Tahoma"/>
          <w:szCs w:val="22"/>
          <w:lang w:val="el-GR"/>
        </w:rPr>
        <w:t>Εκτίμηση των απαιτούμενων υποδομών για την υλοποίηση του έργου</w:t>
      </w:r>
    </w:p>
    <w:p w14:paraId="18F1B54B" w14:textId="5D5599E5" w:rsidR="00174CA2" w:rsidRPr="00174CA2" w:rsidRDefault="00174CA2" w:rsidP="00991EF2">
      <w:pPr>
        <w:pStyle w:val="aff"/>
        <w:numPr>
          <w:ilvl w:val="0"/>
          <w:numId w:val="31"/>
        </w:numPr>
        <w:suppressAutoHyphens w:val="0"/>
        <w:autoSpaceDE w:val="0"/>
        <w:spacing w:after="60"/>
        <w:rPr>
          <w:rFonts w:ascii="Tahoma" w:eastAsia="SimSun" w:hAnsi="Tahoma" w:cs="Tahoma"/>
          <w:szCs w:val="22"/>
          <w:lang w:val="el-GR"/>
        </w:rPr>
      </w:pPr>
      <w:r w:rsidRPr="00174CA2">
        <w:rPr>
          <w:rFonts w:ascii="Tahoma" w:eastAsia="SimSun" w:hAnsi="Tahoma" w:cs="Tahoma"/>
          <w:szCs w:val="22"/>
          <w:lang w:val="el-GR"/>
        </w:rPr>
        <w:t>Παρουσίαση του συνολικού εύρους των υπηρεσιών που σχετίζονται με το έργο και επιλογή αυτών που θα ανατεθούν στον Ιδιωτικό Φορέα Σύμπραξης.</w:t>
      </w:r>
    </w:p>
    <w:p w14:paraId="75DC1AAC" w14:textId="7085A8EE" w:rsidR="00174CA2" w:rsidRPr="00174CA2" w:rsidRDefault="00174CA2" w:rsidP="00991EF2">
      <w:pPr>
        <w:pStyle w:val="aff"/>
        <w:numPr>
          <w:ilvl w:val="0"/>
          <w:numId w:val="31"/>
        </w:numPr>
        <w:suppressAutoHyphens w:val="0"/>
        <w:autoSpaceDE w:val="0"/>
        <w:spacing w:after="60"/>
        <w:rPr>
          <w:rFonts w:ascii="Tahoma" w:eastAsia="SimSun" w:hAnsi="Tahoma" w:cs="Tahoma"/>
          <w:szCs w:val="22"/>
          <w:lang w:val="el-GR"/>
        </w:rPr>
      </w:pPr>
      <w:r w:rsidRPr="00174CA2">
        <w:rPr>
          <w:rFonts w:ascii="Tahoma" w:eastAsia="SimSun" w:hAnsi="Tahoma" w:cs="Tahoma"/>
          <w:szCs w:val="22"/>
          <w:lang w:val="el-GR"/>
        </w:rPr>
        <w:t>Συνοπτική περιγραφή των απαιτήσεων με έμφαση στα αποτελέσματα που θα πρέπει να επιτυγχάνονται</w:t>
      </w:r>
    </w:p>
    <w:p w14:paraId="4EF9B6D8" w14:textId="52AEAC85" w:rsidR="004A47B8" w:rsidRPr="00174CA2" w:rsidRDefault="004A47B8" w:rsidP="00991EF2">
      <w:pPr>
        <w:pStyle w:val="aff"/>
        <w:numPr>
          <w:ilvl w:val="0"/>
          <w:numId w:val="38"/>
        </w:numPr>
        <w:suppressAutoHyphens w:val="0"/>
        <w:autoSpaceDE w:val="0"/>
        <w:spacing w:after="60"/>
        <w:rPr>
          <w:rFonts w:ascii="Tahoma" w:eastAsia="SimSun" w:hAnsi="Tahoma" w:cs="Tahoma"/>
          <w:b/>
          <w:bCs/>
          <w:szCs w:val="22"/>
          <w:lang w:val="el-GR"/>
        </w:rPr>
      </w:pPr>
      <w:r w:rsidRPr="00174CA2">
        <w:rPr>
          <w:rFonts w:ascii="Tahoma" w:eastAsia="SimSun" w:hAnsi="Tahoma" w:cs="Tahoma"/>
          <w:b/>
          <w:bCs/>
          <w:szCs w:val="22"/>
          <w:lang w:val="el-GR"/>
        </w:rPr>
        <w:t>Αναγκαιότητα Υλοποίησης</w:t>
      </w:r>
    </w:p>
    <w:p w14:paraId="1BE11C2B" w14:textId="77777777" w:rsidR="00174CA2" w:rsidRPr="00174CA2" w:rsidRDefault="00174CA2" w:rsidP="00991EF2">
      <w:pPr>
        <w:pStyle w:val="aff"/>
        <w:numPr>
          <w:ilvl w:val="0"/>
          <w:numId w:val="39"/>
        </w:numPr>
        <w:suppressAutoHyphens w:val="0"/>
        <w:autoSpaceDE w:val="0"/>
        <w:spacing w:after="60"/>
        <w:rPr>
          <w:rFonts w:ascii="Tahoma" w:eastAsia="SimSun" w:hAnsi="Tahoma" w:cs="Tahoma"/>
          <w:szCs w:val="22"/>
          <w:lang w:val="el-GR"/>
        </w:rPr>
      </w:pPr>
      <w:r w:rsidRPr="00174CA2">
        <w:rPr>
          <w:rFonts w:ascii="Tahoma" w:eastAsia="SimSun" w:hAnsi="Tahoma" w:cs="Tahoma"/>
          <w:szCs w:val="22"/>
          <w:lang w:val="el-GR"/>
        </w:rPr>
        <w:t>Καταγραφή υφιστάμενης κατάστασης.</w:t>
      </w:r>
    </w:p>
    <w:p w14:paraId="26025B5D" w14:textId="77777777" w:rsidR="00174CA2" w:rsidRPr="00174CA2" w:rsidRDefault="00174CA2" w:rsidP="00991EF2">
      <w:pPr>
        <w:pStyle w:val="aff"/>
        <w:numPr>
          <w:ilvl w:val="0"/>
          <w:numId w:val="39"/>
        </w:numPr>
        <w:suppressAutoHyphens w:val="0"/>
        <w:autoSpaceDE w:val="0"/>
        <w:spacing w:after="60"/>
        <w:rPr>
          <w:rFonts w:ascii="Tahoma" w:eastAsia="SimSun" w:hAnsi="Tahoma" w:cs="Tahoma"/>
          <w:szCs w:val="22"/>
          <w:lang w:val="el-GR"/>
        </w:rPr>
      </w:pPr>
      <w:r w:rsidRPr="00174CA2">
        <w:rPr>
          <w:rFonts w:ascii="Tahoma" w:eastAsia="SimSun" w:hAnsi="Tahoma" w:cs="Tahoma"/>
          <w:szCs w:val="22"/>
          <w:lang w:val="el-GR"/>
        </w:rPr>
        <w:lastRenderedPageBreak/>
        <w:t>Τεκμηρίωση σκοπιμότητας και αναγκαιότητας υλοποίησης του συγκεκριμένου έργου.</w:t>
      </w:r>
    </w:p>
    <w:p w14:paraId="4377CC09" w14:textId="77777777" w:rsidR="00174CA2" w:rsidRPr="00174CA2" w:rsidRDefault="00174CA2" w:rsidP="00991EF2">
      <w:pPr>
        <w:pStyle w:val="aff"/>
        <w:numPr>
          <w:ilvl w:val="0"/>
          <w:numId w:val="39"/>
        </w:numPr>
        <w:suppressAutoHyphens w:val="0"/>
        <w:autoSpaceDE w:val="0"/>
        <w:spacing w:after="60"/>
        <w:rPr>
          <w:rFonts w:ascii="Tahoma" w:eastAsia="SimSun" w:hAnsi="Tahoma" w:cs="Tahoma"/>
          <w:szCs w:val="22"/>
          <w:lang w:val="el-GR"/>
        </w:rPr>
      </w:pPr>
      <w:r w:rsidRPr="00174CA2">
        <w:rPr>
          <w:rFonts w:ascii="Tahoma" w:eastAsia="SimSun" w:hAnsi="Tahoma" w:cs="Tahoma"/>
          <w:szCs w:val="22"/>
          <w:lang w:val="el-GR"/>
        </w:rPr>
        <w:t>Αναλυτική παρουσίαση των:</w:t>
      </w:r>
    </w:p>
    <w:p w14:paraId="65DB5986" w14:textId="350B2FF8" w:rsidR="00174CA2" w:rsidRPr="00174CA2" w:rsidRDefault="00174CA2" w:rsidP="00991EF2">
      <w:pPr>
        <w:pStyle w:val="aff"/>
        <w:numPr>
          <w:ilvl w:val="1"/>
          <w:numId w:val="39"/>
        </w:numPr>
        <w:suppressAutoHyphens w:val="0"/>
        <w:autoSpaceDE w:val="0"/>
        <w:spacing w:after="60"/>
        <w:rPr>
          <w:rFonts w:ascii="Tahoma" w:eastAsia="SimSun" w:hAnsi="Tahoma" w:cs="Tahoma"/>
          <w:szCs w:val="22"/>
          <w:lang w:val="el-GR"/>
        </w:rPr>
      </w:pPr>
      <w:r w:rsidRPr="00174CA2">
        <w:rPr>
          <w:rFonts w:ascii="Tahoma" w:eastAsia="SimSun" w:hAnsi="Tahoma" w:cs="Tahoma"/>
          <w:szCs w:val="22"/>
          <w:lang w:val="el-GR"/>
        </w:rPr>
        <w:t>Αναγκών που το έργο έρχεται να καλύψει</w:t>
      </w:r>
    </w:p>
    <w:p w14:paraId="2B0644DE" w14:textId="7D781A0C" w:rsidR="00174CA2" w:rsidRPr="00174CA2" w:rsidRDefault="00174CA2" w:rsidP="00991EF2">
      <w:pPr>
        <w:pStyle w:val="aff"/>
        <w:numPr>
          <w:ilvl w:val="1"/>
          <w:numId w:val="39"/>
        </w:numPr>
        <w:suppressAutoHyphens w:val="0"/>
        <w:autoSpaceDE w:val="0"/>
        <w:spacing w:after="60"/>
        <w:rPr>
          <w:rFonts w:ascii="Tahoma" w:eastAsia="SimSun" w:hAnsi="Tahoma" w:cs="Tahoma"/>
          <w:szCs w:val="22"/>
          <w:lang w:val="el-GR"/>
        </w:rPr>
      </w:pPr>
      <w:r w:rsidRPr="00174CA2">
        <w:rPr>
          <w:rFonts w:ascii="Tahoma" w:eastAsia="SimSun" w:hAnsi="Tahoma" w:cs="Tahoma"/>
          <w:szCs w:val="22"/>
          <w:lang w:val="el-GR"/>
        </w:rPr>
        <w:t>Ωφελειών που θα προκύψουν για την τοπική κοινωνία, το περιβάλλον και την οικονομία</w:t>
      </w:r>
    </w:p>
    <w:p w14:paraId="2A8CD4A9" w14:textId="3BE46C4B" w:rsidR="00174CA2" w:rsidRPr="00174CA2" w:rsidRDefault="00174CA2" w:rsidP="00991EF2">
      <w:pPr>
        <w:pStyle w:val="aff"/>
        <w:numPr>
          <w:ilvl w:val="1"/>
          <w:numId w:val="39"/>
        </w:numPr>
        <w:suppressAutoHyphens w:val="0"/>
        <w:autoSpaceDE w:val="0"/>
        <w:spacing w:after="60"/>
        <w:rPr>
          <w:rFonts w:ascii="Tahoma" w:eastAsia="SimSun" w:hAnsi="Tahoma" w:cs="Tahoma"/>
          <w:szCs w:val="22"/>
          <w:lang w:val="el-GR"/>
        </w:rPr>
      </w:pPr>
      <w:r w:rsidRPr="00174CA2">
        <w:rPr>
          <w:rFonts w:ascii="Tahoma" w:eastAsia="SimSun" w:hAnsi="Tahoma" w:cs="Tahoma"/>
          <w:szCs w:val="22"/>
          <w:lang w:val="el-GR"/>
        </w:rPr>
        <w:t>Λοιπών παραγόντων που κατά την κρίση του Δημόσιου Φορέα καθιστούν αναγκαία την υλοποίηση του.</w:t>
      </w:r>
    </w:p>
    <w:p w14:paraId="121D401D" w14:textId="77C73354" w:rsidR="00174CA2" w:rsidRPr="00174CA2" w:rsidRDefault="00174CA2" w:rsidP="00991EF2">
      <w:pPr>
        <w:pStyle w:val="aff"/>
        <w:numPr>
          <w:ilvl w:val="0"/>
          <w:numId w:val="39"/>
        </w:numPr>
        <w:suppressAutoHyphens w:val="0"/>
        <w:autoSpaceDE w:val="0"/>
        <w:spacing w:after="60"/>
        <w:rPr>
          <w:rFonts w:ascii="Tahoma" w:eastAsia="SimSun" w:hAnsi="Tahoma" w:cs="Tahoma"/>
          <w:szCs w:val="22"/>
          <w:lang w:val="el-GR"/>
        </w:rPr>
      </w:pPr>
      <w:r w:rsidRPr="00174CA2">
        <w:rPr>
          <w:rFonts w:ascii="Tahoma" w:eastAsia="SimSun" w:hAnsi="Tahoma" w:cs="Tahoma"/>
          <w:szCs w:val="22"/>
          <w:lang w:val="el-GR"/>
        </w:rPr>
        <w:t>Ένταξη  του  έργου  στο γενικότερο στρατηγικό  σχεδιασμό του  Δημόσιου  Φορέα για την επίτευξη των στόχων του και την κάλυψη των αναγκών του.</w:t>
      </w:r>
    </w:p>
    <w:p w14:paraId="5CE86CEF" w14:textId="4F7E98A2" w:rsidR="004A47B8" w:rsidRPr="00174CA2" w:rsidRDefault="004A47B8" w:rsidP="00991EF2">
      <w:pPr>
        <w:pStyle w:val="aff"/>
        <w:numPr>
          <w:ilvl w:val="0"/>
          <w:numId w:val="38"/>
        </w:numPr>
        <w:suppressAutoHyphens w:val="0"/>
        <w:autoSpaceDE w:val="0"/>
        <w:spacing w:after="60"/>
        <w:rPr>
          <w:rFonts w:ascii="Tahoma" w:eastAsia="SimSun" w:hAnsi="Tahoma" w:cs="Tahoma"/>
          <w:b/>
          <w:bCs/>
          <w:szCs w:val="22"/>
          <w:lang w:val="el-GR"/>
        </w:rPr>
      </w:pPr>
      <w:r w:rsidRPr="00174CA2">
        <w:rPr>
          <w:rFonts w:ascii="Tahoma" w:eastAsia="SimSun" w:hAnsi="Tahoma" w:cs="Tahoma"/>
          <w:b/>
          <w:bCs/>
          <w:szCs w:val="22"/>
          <w:lang w:val="el-GR"/>
        </w:rPr>
        <w:t>Παρουσίαση προτεινόμενης μορφής Σύμπραξης</w:t>
      </w:r>
    </w:p>
    <w:p w14:paraId="018A7C8D" w14:textId="4EF3C1E4" w:rsidR="00174CA2" w:rsidRPr="00174CA2" w:rsidRDefault="00174CA2" w:rsidP="00991EF2">
      <w:pPr>
        <w:pStyle w:val="aff"/>
        <w:numPr>
          <w:ilvl w:val="0"/>
          <w:numId w:val="40"/>
        </w:numPr>
        <w:suppressAutoHyphens w:val="0"/>
        <w:autoSpaceDE w:val="0"/>
        <w:spacing w:after="60"/>
        <w:rPr>
          <w:rFonts w:ascii="Tahoma" w:eastAsia="SimSun" w:hAnsi="Tahoma" w:cs="Tahoma"/>
          <w:szCs w:val="22"/>
          <w:lang w:val="el-GR"/>
        </w:rPr>
      </w:pPr>
      <w:r w:rsidRPr="00174CA2">
        <w:rPr>
          <w:rFonts w:ascii="Tahoma" w:eastAsia="SimSun" w:hAnsi="Tahoma" w:cs="Tahoma"/>
          <w:szCs w:val="22"/>
          <w:lang w:val="el-GR"/>
        </w:rPr>
        <w:lastRenderedPageBreak/>
        <w:t>Ο συνδυασμός δραστηριοτήτων που θα ανατεθούν στον Ιδιωτικό Φορέα Σύμπραξης, όπως η μελέτη, η χρηματοδότηση, η κατασκευή, η συντήρηση, η λειτουργία (τεχνική διαχείριση) ή η εκμετάλλευση δημοσίων υποδομών και η παροχή σχετικών υπηρεσιών.</w:t>
      </w:r>
    </w:p>
    <w:p w14:paraId="38D8CDD1" w14:textId="77777777" w:rsidR="00174CA2" w:rsidRPr="00174CA2" w:rsidRDefault="00174CA2" w:rsidP="00991EF2">
      <w:pPr>
        <w:pStyle w:val="aff"/>
        <w:numPr>
          <w:ilvl w:val="0"/>
          <w:numId w:val="40"/>
        </w:numPr>
        <w:suppressAutoHyphens w:val="0"/>
        <w:autoSpaceDE w:val="0"/>
        <w:spacing w:after="60"/>
        <w:rPr>
          <w:rFonts w:ascii="Tahoma" w:eastAsia="SimSun" w:hAnsi="Tahoma" w:cs="Tahoma"/>
          <w:szCs w:val="22"/>
          <w:lang w:val="el-GR"/>
        </w:rPr>
      </w:pPr>
      <w:r w:rsidRPr="00174CA2">
        <w:rPr>
          <w:rFonts w:ascii="Tahoma" w:eastAsia="SimSun" w:hAnsi="Tahoma" w:cs="Tahoma"/>
          <w:szCs w:val="22"/>
          <w:lang w:val="el-GR"/>
        </w:rPr>
        <w:t>Η προτεινόμενη διάρκεια της Σύμπραξης.</w:t>
      </w:r>
    </w:p>
    <w:p w14:paraId="46B26DD2" w14:textId="07456117" w:rsidR="00174CA2" w:rsidRPr="00174CA2" w:rsidRDefault="00174CA2" w:rsidP="00991EF2">
      <w:pPr>
        <w:pStyle w:val="aff"/>
        <w:numPr>
          <w:ilvl w:val="0"/>
          <w:numId w:val="40"/>
        </w:numPr>
        <w:suppressAutoHyphens w:val="0"/>
        <w:autoSpaceDE w:val="0"/>
        <w:spacing w:after="60"/>
        <w:rPr>
          <w:rFonts w:ascii="Tahoma" w:eastAsia="SimSun" w:hAnsi="Tahoma" w:cs="Tahoma"/>
          <w:szCs w:val="22"/>
          <w:lang w:val="el-GR"/>
        </w:rPr>
      </w:pPr>
      <w:r w:rsidRPr="00174CA2">
        <w:rPr>
          <w:rFonts w:ascii="Tahoma" w:eastAsia="SimSun" w:hAnsi="Tahoma" w:cs="Tahoma"/>
          <w:szCs w:val="22"/>
          <w:lang w:val="el-GR"/>
        </w:rPr>
        <w:t>Ο αρχικός επιμερισμός κινδύνων που  απορρέουν από την κατανομή  αρμοδιοτήτων στα συμβαλλόμενα μέρη.</w:t>
      </w:r>
    </w:p>
    <w:p w14:paraId="5BA7FF50" w14:textId="0BAA6BE7" w:rsidR="004A47B8" w:rsidRPr="00174CA2" w:rsidRDefault="004A47B8" w:rsidP="00991EF2">
      <w:pPr>
        <w:pStyle w:val="aff"/>
        <w:numPr>
          <w:ilvl w:val="0"/>
          <w:numId w:val="38"/>
        </w:numPr>
        <w:suppressAutoHyphens w:val="0"/>
        <w:autoSpaceDE w:val="0"/>
        <w:spacing w:after="60"/>
        <w:rPr>
          <w:rFonts w:ascii="Tahoma" w:eastAsia="SimSun" w:hAnsi="Tahoma" w:cs="Tahoma"/>
          <w:b/>
          <w:bCs/>
          <w:szCs w:val="22"/>
          <w:lang w:val="el-GR"/>
        </w:rPr>
      </w:pPr>
      <w:r w:rsidRPr="00174CA2">
        <w:rPr>
          <w:rFonts w:ascii="Tahoma" w:eastAsia="SimSun" w:hAnsi="Tahoma" w:cs="Tahoma"/>
          <w:b/>
          <w:bCs/>
          <w:szCs w:val="22"/>
          <w:lang w:val="el-GR"/>
        </w:rPr>
        <w:t>Χρηματοοικονομική Ανάλυση</w:t>
      </w:r>
    </w:p>
    <w:p w14:paraId="76BB9E94" w14:textId="77777777" w:rsidR="00174CA2" w:rsidRPr="00174CA2" w:rsidRDefault="00174CA2" w:rsidP="00991EF2">
      <w:pPr>
        <w:pStyle w:val="aff"/>
        <w:numPr>
          <w:ilvl w:val="0"/>
          <w:numId w:val="41"/>
        </w:numPr>
        <w:suppressAutoHyphens w:val="0"/>
        <w:autoSpaceDE w:val="0"/>
        <w:spacing w:after="60"/>
        <w:rPr>
          <w:rFonts w:ascii="Tahoma" w:eastAsia="SimSun" w:hAnsi="Tahoma" w:cs="Tahoma"/>
          <w:szCs w:val="22"/>
          <w:lang w:val="el-GR"/>
        </w:rPr>
      </w:pPr>
      <w:r w:rsidRPr="00174CA2">
        <w:rPr>
          <w:rFonts w:ascii="Tahoma" w:eastAsia="SimSun" w:hAnsi="Tahoma" w:cs="Tahoma"/>
          <w:szCs w:val="22"/>
          <w:lang w:val="el-GR"/>
        </w:rPr>
        <w:t>Χρηματοοικονομική ανάλυση που θα υπολογίζει τους δημόσιους πόρους που θα πρέπει να δεσμευθούν για την υλοποίηση του έργου.</w:t>
      </w:r>
    </w:p>
    <w:p w14:paraId="23FA2768" w14:textId="16BF92D9" w:rsidR="00174CA2" w:rsidRPr="00174CA2" w:rsidRDefault="00174CA2" w:rsidP="00991EF2">
      <w:pPr>
        <w:pStyle w:val="aff"/>
        <w:numPr>
          <w:ilvl w:val="0"/>
          <w:numId w:val="41"/>
        </w:numPr>
        <w:suppressAutoHyphens w:val="0"/>
        <w:autoSpaceDE w:val="0"/>
        <w:spacing w:after="60"/>
        <w:rPr>
          <w:rFonts w:ascii="Tahoma" w:eastAsia="SimSun" w:hAnsi="Tahoma" w:cs="Tahoma"/>
          <w:szCs w:val="22"/>
          <w:lang w:val="el-GR"/>
        </w:rPr>
      </w:pPr>
      <w:r w:rsidRPr="00174CA2">
        <w:rPr>
          <w:rFonts w:ascii="Tahoma" w:eastAsia="SimSun" w:hAnsi="Tahoma" w:cs="Tahoma"/>
          <w:szCs w:val="22"/>
          <w:lang w:val="el-GR"/>
        </w:rPr>
        <w:t>Περιλαμβάνει   τον   Προϋπολογισμό   του  Έργου,   Εκτίμηση   Εσόδων,   την   Καταγραφή Παραδοχών, Αναλύσεων και Αποτελεσμάτων.</w:t>
      </w:r>
    </w:p>
    <w:p w14:paraId="56FA8EE1" w14:textId="5F1461BF" w:rsidR="004A47B8" w:rsidRPr="00174CA2" w:rsidRDefault="004A47B8" w:rsidP="00991EF2">
      <w:pPr>
        <w:pStyle w:val="aff"/>
        <w:numPr>
          <w:ilvl w:val="0"/>
          <w:numId w:val="38"/>
        </w:numPr>
        <w:suppressAutoHyphens w:val="0"/>
        <w:autoSpaceDE w:val="0"/>
        <w:spacing w:after="60"/>
        <w:rPr>
          <w:rFonts w:ascii="Tahoma" w:eastAsia="SimSun" w:hAnsi="Tahoma" w:cs="Tahoma"/>
          <w:b/>
          <w:bCs/>
          <w:szCs w:val="22"/>
          <w:lang w:val="el-GR"/>
        </w:rPr>
      </w:pPr>
      <w:r w:rsidRPr="00174CA2">
        <w:rPr>
          <w:rFonts w:ascii="Tahoma" w:eastAsia="SimSun" w:hAnsi="Tahoma" w:cs="Tahoma"/>
          <w:b/>
          <w:bCs/>
          <w:szCs w:val="22"/>
          <w:lang w:val="el-GR"/>
        </w:rPr>
        <w:t>Νομική - Τεχνική ωρίμανση</w:t>
      </w:r>
    </w:p>
    <w:p w14:paraId="5E2C5469" w14:textId="77777777" w:rsidR="00174CA2" w:rsidRPr="00174CA2" w:rsidRDefault="00174CA2" w:rsidP="00991EF2">
      <w:pPr>
        <w:pStyle w:val="aff"/>
        <w:numPr>
          <w:ilvl w:val="0"/>
          <w:numId w:val="42"/>
        </w:numPr>
        <w:suppressAutoHyphens w:val="0"/>
        <w:autoSpaceDE w:val="0"/>
        <w:spacing w:after="60"/>
        <w:rPr>
          <w:rFonts w:ascii="Tahoma" w:eastAsia="SimSun" w:hAnsi="Tahoma" w:cs="Tahoma"/>
          <w:szCs w:val="22"/>
          <w:lang w:val="el-GR"/>
        </w:rPr>
      </w:pPr>
      <w:r w:rsidRPr="00174CA2">
        <w:rPr>
          <w:rFonts w:ascii="Tahoma" w:eastAsia="SimSun" w:hAnsi="Tahoma" w:cs="Tahoma"/>
          <w:szCs w:val="22"/>
          <w:lang w:val="el-GR"/>
        </w:rPr>
        <w:lastRenderedPageBreak/>
        <w:t>Αναφορά στις ενέργειες στις οποίες έχει προβεί έως σήμερα ο Δημόσιος Φορέας για την ωρίμανση του έργου ή της υπηρεσίας και για τις ανάγκες προετοιμασίας της ανάθεσης των σχετικών συμβάσεων.</w:t>
      </w:r>
    </w:p>
    <w:p w14:paraId="2BF6D5C6" w14:textId="65AF18B5" w:rsidR="00174CA2" w:rsidRPr="00174CA2" w:rsidRDefault="00174CA2" w:rsidP="00991EF2">
      <w:pPr>
        <w:pStyle w:val="aff"/>
        <w:numPr>
          <w:ilvl w:val="0"/>
          <w:numId w:val="42"/>
        </w:numPr>
        <w:suppressAutoHyphens w:val="0"/>
        <w:autoSpaceDE w:val="0"/>
        <w:spacing w:after="60"/>
        <w:rPr>
          <w:rFonts w:ascii="Tahoma" w:eastAsia="SimSun" w:hAnsi="Tahoma" w:cs="Tahoma"/>
          <w:szCs w:val="22"/>
          <w:lang w:val="el-GR"/>
        </w:rPr>
      </w:pPr>
      <w:r w:rsidRPr="00174CA2">
        <w:rPr>
          <w:rFonts w:ascii="Tahoma" w:eastAsia="SimSun" w:hAnsi="Tahoma" w:cs="Tahoma"/>
          <w:szCs w:val="22"/>
          <w:lang w:val="el-GR"/>
        </w:rPr>
        <w:t>Εντοπισμός και ανάλυση των νομικών και τεχνικών ζητημάτων του ακινήτου/ χώρου του έργου που θα πρέπει να αντιμετωπισθούν στην πορεία του έργου.</w:t>
      </w:r>
    </w:p>
    <w:p w14:paraId="726D5DB0" w14:textId="1DE9E343" w:rsidR="004A47B8" w:rsidRPr="00174CA2" w:rsidRDefault="004A47B8" w:rsidP="00991EF2">
      <w:pPr>
        <w:pStyle w:val="aff"/>
        <w:numPr>
          <w:ilvl w:val="0"/>
          <w:numId w:val="38"/>
        </w:numPr>
        <w:suppressAutoHyphens w:val="0"/>
        <w:autoSpaceDE w:val="0"/>
        <w:spacing w:after="60"/>
        <w:rPr>
          <w:rFonts w:ascii="Tahoma" w:eastAsia="SimSun" w:hAnsi="Tahoma" w:cs="Tahoma"/>
          <w:b/>
          <w:bCs/>
          <w:szCs w:val="22"/>
          <w:lang w:val="el-GR"/>
        </w:rPr>
      </w:pPr>
      <w:r w:rsidRPr="00174CA2">
        <w:rPr>
          <w:rFonts w:ascii="Tahoma" w:eastAsia="SimSun" w:hAnsi="Tahoma" w:cs="Tahoma"/>
          <w:b/>
          <w:bCs/>
          <w:szCs w:val="22"/>
          <w:lang w:val="el-GR"/>
        </w:rPr>
        <w:t>Ενδεικτικό Χρονοδιάγραμμα</w:t>
      </w:r>
    </w:p>
    <w:p w14:paraId="5CB95DEF" w14:textId="77777777" w:rsidR="00174CA2" w:rsidRPr="003E72E5" w:rsidRDefault="00174CA2" w:rsidP="00991EF2">
      <w:pPr>
        <w:pStyle w:val="aff"/>
        <w:numPr>
          <w:ilvl w:val="0"/>
          <w:numId w:val="43"/>
        </w:numPr>
        <w:suppressAutoHyphens w:val="0"/>
        <w:autoSpaceDE w:val="0"/>
        <w:spacing w:after="60"/>
        <w:rPr>
          <w:rFonts w:ascii="Tahoma" w:eastAsia="SimSun" w:hAnsi="Tahoma" w:cs="Tahoma"/>
          <w:szCs w:val="22"/>
          <w:lang w:val="el-GR"/>
        </w:rPr>
      </w:pPr>
      <w:r w:rsidRPr="00174CA2">
        <w:rPr>
          <w:rFonts w:ascii="Tahoma" w:eastAsia="SimSun" w:hAnsi="Tahoma" w:cs="Tahoma"/>
          <w:szCs w:val="22"/>
          <w:lang w:val="el-GR"/>
        </w:rPr>
        <w:t xml:space="preserve">Διαδικασία πρόσληψης </w:t>
      </w:r>
      <w:r w:rsidRPr="003E72E5">
        <w:rPr>
          <w:rFonts w:ascii="Tahoma" w:eastAsia="SimSun" w:hAnsi="Tahoma" w:cs="Tahoma"/>
          <w:szCs w:val="22"/>
          <w:lang w:val="el-GR"/>
        </w:rPr>
        <w:t>συμβούλων (εάν δεν έχουν ήδη προσληφθεί) (σε μήνες)</w:t>
      </w:r>
    </w:p>
    <w:p w14:paraId="4E55936F" w14:textId="77777777" w:rsidR="00174CA2" w:rsidRPr="003E72E5" w:rsidRDefault="00174CA2" w:rsidP="00991EF2">
      <w:pPr>
        <w:pStyle w:val="aff"/>
        <w:numPr>
          <w:ilvl w:val="0"/>
          <w:numId w:val="43"/>
        </w:numPr>
        <w:suppressAutoHyphens w:val="0"/>
        <w:autoSpaceDE w:val="0"/>
        <w:spacing w:after="60"/>
        <w:rPr>
          <w:rFonts w:ascii="Tahoma" w:eastAsia="SimSun" w:hAnsi="Tahoma" w:cs="Tahoma"/>
          <w:szCs w:val="22"/>
          <w:lang w:val="el-GR"/>
        </w:rPr>
      </w:pPr>
      <w:r w:rsidRPr="003E72E5">
        <w:rPr>
          <w:rFonts w:ascii="Tahoma" w:eastAsia="SimSun" w:hAnsi="Tahoma" w:cs="Tahoma"/>
          <w:szCs w:val="22"/>
          <w:lang w:val="el-GR"/>
        </w:rPr>
        <w:t>Διαδικασία επιλογή Ιδιώτη (σε μήνες)</w:t>
      </w:r>
    </w:p>
    <w:p w14:paraId="4405DB98" w14:textId="77777777" w:rsidR="00174CA2" w:rsidRPr="003E72E5" w:rsidRDefault="00174CA2" w:rsidP="00991EF2">
      <w:pPr>
        <w:pStyle w:val="aff"/>
        <w:numPr>
          <w:ilvl w:val="0"/>
          <w:numId w:val="43"/>
        </w:numPr>
        <w:suppressAutoHyphens w:val="0"/>
        <w:autoSpaceDE w:val="0"/>
        <w:spacing w:after="60"/>
        <w:rPr>
          <w:rFonts w:ascii="Tahoma" w:eastAsia="SimSun" w:hAnsi="Tahoma" w:cs="Tahoma"/>
          <w:szCs w:val="22"/>
          <w:lang w:val="el-GR"/>
        </w:rPr>
      </w:pPr>
      <w:r w:rsidRPr="003E72E5">
        <w:rPr>
          <w:rFonts w:ascii="Tahoma" w:eastAsia="SimSun" w:hAnsi="Tahoma" w:cs="Tahoma"/>
          <w:szCs w:val="22"/>
          <w:lang w:val="el-GR"/>
        </w:rPr>
        <w:t>Υλοποίηση υποδομής (σε μήνες)</w:t>
      </w:r>
    </w:p>
    <w:p w14:paraId="30C04441" w14:textId="2FC640FE" w:rsidR="00174CA2" w:rsidRPr="00174CA2" w:rsidRDefault="00174CA2" w:rsidP="00991EF2">
      <w:pPr>
        <w:pStyle w:val="aff"/>
        <w:numPr>
          <w:ilvl w:val="0"/>
          <w:numId w:val="43"/>
        </w:numPr>
        <w:suppressAutoHyphens w:val="0"/>
        <w:autoSpaceDE w:val="0"/>
        <w:spacing w:after="60"/>
        <w:rPr>
          <w:rFonts w:ascii="Tahoma" w:eastAsia="SimSun" w:hAnsi="Tahoma" w:cs="Tahoma"/>
          <w:szCs w:val="22"/>
          <w:lang w:val="el-GR"/>
        </w:rPr>
      </w:pPr>
      <w:r w:rsidRPr="003E72E5">
        <w:rPr>
          <w:rFonts w:ascii="Tahoma" w:eastAsia="SimSun" w:hAnsi="Tahoma" w:cs="Tahoma"/>
          <w:szCs w:val="22"/>
          <w:lang w:val="el-GR"/>
        </w:rPr>
        <w:t>Λειτουργία/ συντήρηση / εκμετάλλευση υποδομής</w:t>
      </w:r>
      <w:r w:rsidRPr="00174CA2">
        <w:rPr>
          <w:rFonts w:ascii="Tahoma" w:eastAsia="SimSun" w:hAnsi="Tahoma" w:cs="Tahoma"/>
          <w:szCs w:val="22"/>
          <w:lang w:val="el-GR"/>
        </w:rPr>
        <w:t xml:space="preserve"> (σε έτη).</w:t>
      </w:r>
    </w:p>
    <w:p w14:paraId="3DFD030E" w14:textId="77777777" w:rsidR="00174CA2" w:rsidRPr="005B1224" w:rsidRDefault="00174CA2" w:rsidP="004A47B8">
      <w:pPr>
        <w:suppressAutoHyphens w:val="0"/>
        <w:autoSpaceDE w:val="0"/>
        <w:spacing w:after="60"/>
        <w:rPr>
          <w:rFonts w:ascii="Tahoma" w:eastAsia="SimSun" w:hAnsi="Tahoma" w:cs="Tahoma"/>
          <w:szCs w:val="22"/>
          <w:lang w:val="el-GR"/>
        </w:rPr>
      </w:pPr>
    </w:p>
    <w:p w14:paraId="20DE2C28" w14:textId="77777777" w:rsidR="008338F0" w:rsidRPr="002E521B" w:rsidRDefault="003355E7" w:rsidP="00991EF2">
      <w:pPr>
        <w:pStyle w:val="4"/>
        <w:numPr>
          <w:ilvl w:val="1"/>
          <w:numId w:val="28"/>
        </w:numPr>
        <w:tabs>
          <w:tab w:val="left" w:pos="1134"/>
        </w:tabs>
        <w:ind w:left="709" w:hanging="283"/>
        <w:rPr>
          <w:rFonts w:ascii="Tahoma" w:hAnsi="Tahoma" w:cs="Tahoma"/>
          <w:szCs w:val="22"/>
          <w:lang w:val="el-GR"/>
        </w:rPr>
      </w:pPr>
      <w:bookmarkStart w:id="195" w:name="_Ref45781806"/>
      <w:bookmarkStart w:id="196" w:name="_Toc56418734"/>
      <w:r w:rsidRPr="002E521B">
        <w:rPr>
          <w:rFonts w:ascii="Tahoma" w:hAnsi="Tahoma" w:cs="Tahoma"/>
          <w:szCs w:val="22"/>
          <w:lang w:val="el-GR"/>
        </w:rPr>
        <w:lastRenderedPageBreak/>
        <w:t>ΣΚΟΠΟΣ ΚΑΙ ΣΤΟΧΟΙ ΤΗΣ ΣΥΜΒΑΣΗΣ</w:t>
      </w:r>
      <w:bookmarkEnd w:id="195"/>
      <w:bookmarkEnd w:id="196"/>
    </w:p>
    <w:p w14:paraId="0C32C0AA" w14:textId="77777777" w:rsidR="00E1500D" w:rsidRDefault="00E1500D">
      <w:pPr>
        <w:suppressAutoHyphens w:val="0"/>
        <w:autoSpaceDE w:val="0"/>
        <w:spacing w:after="60"/>
        <w:rPr>
          <w:rFonts w:ascii="Tahoma" w:eastAsia="SimSun" w:hAnsi="Tahoma" w:cs="Tahoma"/>
          <w:szCs w:val="22"/>
          <w:lang w:val="el-GR"/>
        </w:rPr>
      </w:pPr>
    </w:p>
    <w:p w14:paraId="2BE320E0" w14:textId="6A2EAC32" w:rsidR="00E1500D" w:rsidRDefault="00E1500D">
      <w:pPr>
        <w:suppressAutoHyphens w:val="0"/>
        <w:autoSpaceDE w:val="0"/>
        <w:spacing w:after="60"/>
        <w:rPr>
          <w:rFonts w:ascii="Tahoma" w:eastAsia="SimSun" w:hAnsi="Tahoma" w:cs="Tahoma"/>
          <w:szCs w:val="22"/>
          <w:lang w:val="el-GR"/>
        </w:rPr>
      </w:pPr>
      <w:r>
        <w:rPr>
          <w:rFonts w:ascii="Tahoma" w:eastAsia="SimSun" w:hAnsi="Tahoma" w:cs="Tahoma"/>
          <w:szCs w:val="22"/>
          <w:lang w:val="el-GR"/>
        </w:rPr>
        <w:t>Σκοπός του έργου είναι η β</w:t>
      </w:r>
      <w:r w:rsidRPr="00E1500D">
        <w:rPr>
          <w:rFonts w:ascii="Tahoma" w:eastAsia="SimSun" w:hAnsi="Tahoma" w:cs="Tahoma"/>
          <w:szCs w:val="22"/>
          <w:lang w:val="el-GR"/>
        </w:rPr>
        <w:t xml:space="preserve">ελτιστοποίηση της λειτουργίας της </w:t>
      </w:r>
      <w:r w:rsidR="005532C5">
        <w:rPr>
          <w:rFonts w:ascii="Tahoma" w:hAnsi="Tahoma" w:cs="Tahoma"/>
          <w:szCs w:val="22"/>
          <w:lang w:val="el-GR"/>
        </w:rPr>
        <w:t>ΓΓΙΕΣΔΙΤ</w:t>
      </w:r>
      <w:r w:rsidRPr="00E1500D">
        <w:rPr>
          <w:rFonts w:ascii="Tahoma" w:eastAsia="SimSun" w:hAnsi="Tahoma" w:cs="Tahoma"/>
          <w:szCs w:val="22"/>
          <w:lang w:val="el-GR"/>
        </w:rPr>
        <w:t xml:space="preserve"> και υποστήριξη του έργου της σχετικά με το σχεδιασμό, ωρίμανση, υλοποίηση και παρακολούθηση των έργων ΣΔΙΤ από τις υπηρεσίες του δημόσιου τομέα με ταυτόχρονη ενίσχυση της διοικητικής τους ικανότητας να ανταποκριθούν σε τέτοιου είδους έργα, με σκοπό την επίτευξη των επιδιωκόμενων, αναπτυξιακών, οικονομικών, περιβαλλοντικών και δημοσιονομικών ωφελειών που θα προκύψουν από την υλοποίηση των έργων ΣΔΙΤ.</w:t>
      </w:r>
    </w:p>
    <w:p w14:paraId="3202728A" w14:textId="11694D09" w:rsidR="00E1500D" w:rsidRDefault="00E1500D">
      <w:p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 xml:space="preserve">Η </w:t>
      </w:r>
      <w:r w:rsidR="005532C5">
        <w:rPr>
          <w:rFonts w:ascii="Tahoma" w:hAnsi="Tahoma" w:cs="Tahoma"/>
          <w:szCs w:val="22"/>
          <w:lang w:val="el-GR"/>
        </w:rPr>
        <w:t>ΓΓΙΕΣΔΙΤ</w:t>
      </w:r>
      <w:r w:rsidR="005532C5">
        <w:rPr>
          <w:rFonts w:ascii="Tahoma" w:eastAsia="SimSun" w:hAnsi="Tahoma" w:cs="Tahoma"/>
          <w:szCs w:val="22"/>
          <w:lang w:val="el-GR"/>
        </w:rPr>
        <w:t xml:space="preserve"> </w:t>
      </w:r>
      <w:r w:rsidR="001361B8">
        <w:rPr>
          <w:rFonts w:ascii="Tahoma" w:eastAsia="SimSun" w:hAnsi="Tahoma" w:cs="Tahoma"/>
          <w:szCs w:val="22"/>
          <w:lang w:val="el-GR"/>
        </w:rPr>
        <w:t xml:space="preserve">με το παρόν έργο </w:t>
      </w:r>
      <w:r w:rsidRPr="00E1500D">
        <w:rPr>
          <w:rFonts w:ascii="Tahoma" w:eastAsia="SimSun" w:hAnsi="Tahoma" w:cs="Tahoma"/>
          <w:szCs w:val="22"/>
          <w:lang w:val="el-GR"/>
        </w:rPr>
        <w:t xml:space="preserve">θα παρέχει στους Δημόσιους Φορείς που επιθυμούν να υλοποιήσουν έργα υποδομής/υπηρεσίες, προτυποποιημένες διαδικασίες </w:t>
      </w:r>
      <w:r w:rsidR="001361B8">
        <w:rPr>
          <w:rFonts w:ascii="Tahoma" w:eastAsia="SimSun" w:hAnsi="Tahoma" w:cs="Tahoma"/>
          <w:szCs w:val="22"/>
          <w:lang w:val="el-GR"/>
        </w:rPr>
        <w:t xml:space="preserve">και πρότυπα κοστολόγησης τριών κύριων κατηγοριών έργων, </w:t>
      </w:r>
      <w:r w:rsidRPr="00E1500D">
        <w:rPr>
          <w:rFonts w:ascii="Tahoma" w:eastAsia="SimSun" w:hAnsi="Tahoma" w:cs="Tahoma"/>
          <w:szCs w:val="22"/>
          <w:lang w:val="el-GR"/>
        </w:rPr>
        <w:t xml:space="preserve">για τη </w:t>
      </w:r>
      <w:r w:rsidR="001361B8">
        <w:rPr>
          <w:rFonts w:ascii="Tahoma" w:eastAsia="SimSun" w:hAnsi="Tahoma" w:cs="Tahoma"/>
          <w:szCs w:val="22"/>
          <w:lang w:val="el-GR"/>
        </w:rPr>
        <w:t xml:space="preserve">διευκόλυνση και την επιτάχυνση τόσο της </w:t>
      </w:r>
      <w:r w:rsidRPr="00E1500D">
        <w:rPr>
          <w:rFonts w:ascii="Tahoma" w:eastAsia="SimSun" w:hAnsi="Tahoma" w:cs="Tahoma"/>
          <w:szCs w:val="22"/>
          <w:lang w:val="el-GR"/>
        </w:rPr>
        <w:t xml:space="preserve">ένταξης στο νόμο για τις </w:t>
      </w:r>
      <w:r w:rsidRPr="00E1500D">
        <w:rPr>
          <w:rFonts w:ascii="Tahoma" w:eastAsia="SimSun" w:hAnsi="Tahoma" w:cs="Tahoma"/>
          <w:szCs w:val="22"/>
          <w:lang w:val="el-GR"/>
        </w:rPr>
        <w:lastRenderedPageBreak/>
        <w:t xml:space="preserve">ΣΔΙΤ Ν.3389/2005 </w:t>
      </w:r>
      <w:r w:rsidR="001361B8">
        <w:rPr>
          <w:rFonts w:ascii="Tahoma" w:eastAsia="SimSun" w:hAnsi="Tahoma" w:cs="Tahoma"/>
          <w:szCs w:val="22"/>
          <w:lang w:val="el-GR"/>
        </w:rPr>
        <w:t xml:space="preserve">όσο </w:t>
      </w:r>
      <w:r w:rsidRPr="00E1500D">
        <w:rPr>
          <w:rFonts w:ascii="Tahoma" w:eastAsia="SimSun" w:hAnsi="Tahoma" w:cs="Tahoma"/>
          <w:szCs w:val="22"/>
          <w:lang w:val="el-GR"/>
        </w:rPr>
        <w:t xml:space="preserve">και </w:t>
      </w:r>
      <w:r w:rsidR="001361B8">
        <w:rPr>
          <w:rFonts w:ascii="Tahoma" w:eastAsia="SimSun" w:hAnsi="Tahoma" w:cs="Tahoma"/>
          <w:szCs w:val="22"/>
          <w:lang w:val="el-GR"/>
        </w:rPr>
        <w:t xml:space="preserve">για </w:t>
      </w:r>
      <w:r w:rsidRPr="00E1500D">
        <w:rPr>
          <w:rFonts w:ascii="Tahoma" w:eastAsia="SimSun" w:hAnsi="Tahoma" w:cs="Tahoma"/>
          <w:szCs w:val="22"/>
          <w:lang w:val="el-GR"/>
        </w:rPr>
        <w:t xml:space="preserve">τη συνεργασία με ιδιωτικούς φορείς, που θα αναλάβουν την υλοποίηση και χρηματοδότηση. </w:t>
      </w:r>
      <w:r w:rsidR="001361B8">
        <w:rPr>
          <w:rFonts w:ascii="Tahoma" w:eastAsia="SimSun" w:hAnsi="Tahoma" w:cs="Tahoma"/>
          <w:szCs w:val="22"/>
          <w:lang w:val="el-GR"/>
        </w:rPr>
        <w:t>Για το σκοπό αυτό ε</w:t>
      </w:r>
      <w:r w:rsidRPr="00E1500D">
        <w:rPr>
          <w:rFonts w:ascii="Tahoma" w:eastAsia="SimSun" w:hAnsi="Tahoma" w:cs="Tahoma"/>
          <w:szCs w:val="22"/>
          <w:lang w:val="el-GR"/>
        </w:rPr>
        <w:t xml:space="preserve">ίναι αναγκαία η υποστήριξη της </w:t>
      </w:r>
      <w:r w:rsidR="005532C5">
        <w:rPr>
          <w:rFonts w:ascii="Tahoma" w:hAnsi="Tahoma" w:cs="Tahoma"/>
          <w:szCs w:val="22"/>
          <w:lang w:val="el-GR"/>
        </w:rPr>
        <w:t>ΓΓΙΕΣΔΙΤ</w:t>
      </w:r>
      <w:r w:rsidRPr="00E1500D">
        <w:rPr>
          <w:rFonts w:ascii="Tahoma" w:eastAsia="SimSun" w:hAnsi="Tahoma" w:cs="Tahoma"/>
          <w:szCs w:val="22"/>
          <w:lang w:val="el-GR"/>
        </w:rPr>
        <w:t xml:space="preserve"> σε νομικό, λειτουργικό και οργανωτικό επίπεδο. Οι Δημόσιοι Φορείς που σκοπεύουν να προχωρήσουν σε μία ΣΔΙΤ σύμφωνα με το Ν. 3389/2005, πρέπει να υποβάλλουν σχετική πρόταση προς την Ειδική Γραμματεία ΣΔΙΤ, η οποία θα συνοδεύεται από τα απαραίτητα στοιχεία που θα τεκμηριώνουν τη σκοπιμότητα υλοποίησής της. Τα στοιχεία αυτά θα πρέπει να δίνουν μια αξιόπιστη εικόνα του έργου και της απαιτούμενης χρηματοδότησης για τη συνολική διάρκεια ζωής του.</w:t>
      </w:r>
    </w:p>
    <w:p w14:paraId="70824AD1" w14:textId="77777777" w:rsidR="00E1500D" w:rsidRPr="00603221" w:rsidRDefault="00E1500D">
      <w:pPr>
        <w:suppressAutoHyphens w:val="0"/>
        <w:autoSpaceDE w:val="0"/>
        <w:spacing w:after="60"/>
        <w:rPr>
          <w:rFonts w:ascii="Tahoma" w:eastAsia="SimSun" w:hAnsi="Tahoma" w:cs="Tahoma"/>
          <w:szCs w:val="22"/>
          <w:lang w:val="el-GR"/>
        </w:rPr>
      </w:pPr>
    </w:p>
    <w:p w14:paraId="1F4985EC" w14:textId="35855A6B" w:rsidR="001C240B" w:rsidRPr="001C240B" w:rsidRDefault="003355E7" w:rsidP="00991EF2">
      <w:pPr>
        <w:pStyle w:val="4"/>
        <w:numPr>
          <w:ilvl w:val="1"/>
          <w:numId w:val="28"/>
        </w:numPr>
        <w:tabs>
          <w:tab w:val="left" w:pos="1134"/>
        </w:tabs>
        <w:ind w:left="709" w:hanging="283"/>
        <w:rPr>
          <w:rFonts w:ascii="Tahoma" w:hAnsi="Tahoma" w:cs="Tahoma"/>
          <w:szCs w:val="22"/>
        </w:rPr>
      </w:pPr>
      <w:bookmarkStart w:id="197" w:name="_Ref45781807"/>
      <w:bookmarkStart w:id="198" w:name="_Toc56418735"/>
      <w:r w:rsidRPr="00603221">
        <w:rPr>
          <w:rFonts w:ascii="Tahoma" w:hAnsi="Tahoma" w:cs="Tahoma"/>
          <w:szCs w:val="22"/>
        </w:rPr>
        <w:t>ΑΝΤΙΚΕΙΜΕΝΟ ΤΗΣ ΣΥΜΒΑΣΗΣ</w:t>
      </w:r>
      <w:bookmarkEnd w:id="197"/>
      <w:bookmarkEnd w:id="198"/>
    </w:p>
    <w:p w14:paraId="3CE53DC9" w14:textId="501D2E6B" w:rsidR="001C240B" w:rsidRDefault="001C240B" w:rsidP="005570E6">
      <w:pPr>
        <w:suppressAutoHyphens w:val="0"/>
        <w:spacing w:after="0"/>
        <w:rPr>
          <w:rFonts w:ascii="Tahoma" w:eastAsia="SimSun" w:hAnsi="Tahoma" w:cs="Tahoma"/>
          <w:szCs w:val="22"/>
          <w:lang w:val="el-GR"/>
        </w:rPr>
      </w:pPr>
      <w:r>
        <w:rPr>
          <w:rFonts w:ascii="Tahoma" w:eastAsia="SimSun" w:hAnsi="Tahoma" w:cs="Tahoma"/>
          <w:szCs w:val="22"/>
          <w:lang w:val="en-US"/>
        </w:rPr>
        <w:t>To</w:t>
      </w:r>
      <w:r>
        <w:rPr>
          <w:rFonts w:ascii="Tahoma" w:eastAsia="SimSun" w:hAnsi="Tahoma" w:cs="Tahoma"/>
          <w:szCs w:val="22"/>
          <w:lang w:val="el-GR"/>
        </w:rPr>
        <w:t xml:space="preserve"> έργο α</w:t>
      </w:r>
      <w:r w:rsidRPr="001C240B">
        <w:rPr>
          <w:rFonts w:ascii="Tahoma" w:eastAsia="SimSun" w:hAnsi="Tahoma" w:cs="Tahoma"/>
          <w:szCs w:val="22"/>
          <w:lang w:val="el-GR"/>
        </w:rPr>
        <w:t xml:space="preserve">φορά στην τεχνική, χρηματοοικονομική και νομική υποστήριξη της </w:t>
      </w:r>
      <w:r w:rsidR="005532C5">
        <w:rPr>
          <w:rFonts w:ascii="Tahoma" w:hAnsi="Tahoma" w:cs="Tahoma"/>
          <w:szCs w:val="22"/>
          <w:lang w:val="el-GR"/>
        </w:rPr>
        <w:t>ΓΓΙΕΣΔΙΤ</w:t>
      </w:r>
      <w:r w:rsidRPr="001C240B">
        <w:rPr>
          <w:rFonts w:ascii="Tahoma" w:eastAsia="SimSun" w:hAnsi="Tahoma" w:cs="Tahoma"/>
          <w:szCs w:val="22"/>
          <w:lang w:val="el-GR"/>
        </w:rPr>
        <w:t xml:space="preserve"> με σκοπό τη προετοιμασία και επιλογή των πλέον κατάλληλων </w:t>
      </w:r>
      <w:r w:rsidRPr="001C240B">
        <w:rPr>
          <w:rFonts w:ascii="Tahoma" w:eastAsia="SimSun" w:hAnsi="Tahoma" w:cs="Tahoma"/>
          <w:szCs w:val="22"/>
          <w:lang w:val="el-GR"/>
        </w:rPr>
        <w:lastRenderedPageBreak/>
        <w:t xml:space="preserve">ιδιωτικών φορέων σύμπραξης για τα έργα ΣΔΙΤ που πρόκειται ή έχουν εγκριθεί </w:t>
      </w:r>
      <w:r w:rsidR="00E6541D" w:rsidRPr="001C240B">
        <w:rPr>
          <w:rFonts w:ascii="Tahoma" w:eastAsia="SimSun" w:hAnsi="Tahoma" w:cs="Tahoma"/>
          <w:szCs w:val="22"/>
          <w:lang w:val="el-GR"/>
        </w:rPr>
        <w:t>από</w:t>
      </w:r>
      <w:r w:rsidRPr="001C240B">
        <w:rPr>
          <w:rFonts w:ascii="Tahoma" w:eastAsia="SimSun" w:hAnsi="Tahoma" w:cs="Tahoma"/>
          <w:szCs w:val="22"/>
          <w:lang w:val="el-GR"/>
        </w:rPr>
        <w:t xml:space="preserve"> την </w:t>
      </w:r>
      <w:r w:rsidR="005570E6" w:rsidRPr="005570E6">
        <w:rPr>
          <w:rFonts w:ascii="Tahoma" w:eastAsia="SimSun" w:hAnsi="Tahoma" w:cs="Tahoma"/>
          <w:szCs w:val="22"/>
          <w:lang w:val="el-GR"/>
        </w:rPr>
        <w:t>Διυπουργική Επιτροπή Συμπράξεων Δημοσίου και Ιδιωτικού Τομέα </w:t>
      </w:r>
      <w:r w:rsidR="005570E6">
        <w:rPr>
          <w:rFonts w:ascii="Tahoma" w:eastAsia="SimSun" w:hAnsi="Tahoma" w:cs="Tahoma"/>
          <w:szCs w:val="22"/>
          <w:lang w:val="el-GR"/>
        </w:rPr>
        <w:t>(</w:t>
      </w:r>
      <w:r w:rsidRPr="001C240B">
        <w:rPr>
          <w:rFonts w:ascii="Tahoma" w:eastAsia="SimSun" w:hAnsi="Tahoma" w:cs="Tahoma"/>
          <w:szCs w:val="22"/>
          <w:lang w:val="el-GR"/>
        </w:rPr>
        <w:t>ΔΕΣΔΙΤ</w:t>
      </w:r>
      <w:r w:rsidR="005570E6">
        <w:rPr>
          <w:rFonts w:ascii="Tahoma" w:eastAsia="SimSun" w:hAnsi="Tahoma" w:cs="Tahoma"/>
          <w:szCs w:val="22"/>
          <w:lang w:val="el-GR"/>
        </w:rPr>
        <w:t>)</w:t>
      </w:r>
      <w:r w:rsidRPr="001C240B">
        <w:rPr>
          <w:rFonts w:ascii="Tahoma" w:eastAsia="SimSun" w:hAnsi="Tahoma" w:cs="Tahoma"/>
          <w:szCs w:val="22"/>
          <w:lang w:val="el-GR"/>
        </w:rPr>
        <w:t xml:space="preserve">. Το έργο περιλαμβάνει την προτυποποίηση του συνόλου των </w:t>
      </w:r>
      <w:r w:rsidR="00E6541D" w:rsidRPr="001C240B">
        <w:rPr>
          <w:rFonts w:ascii="Tahoma" w:eastAsia="SimSun" w:hAnsi="Tahoma" w:cs="Tahoma"/>
          <w:szCs w:val="22"/>
          <w:lang w:val="el-GR"/>
        </w:rPr>
        <w:t>διαδικασιών</w:t>
      </w:r>
      <w:r w:rsidRPr="001C240B">
        <w:rPr>
          <w:rFonts w:ascii="Tahoma" w:eastAsia="SimSun" w:hAnsi="Tahoma" w:cs="Tahoma"/>
          <w:szCs w:val="22"/>
          <w:lang w:val="el-GR"/>
        </w:rPr>
        <w:t xml:space="preserve"> που απαιτούνται για την υλοποίηση ενός έργου ΣΔΙΤ. </w:t>
      </w:r>
    </w:p>
    <w:p w14:paraId="1AB63423" w14:textId="77777777" w:rsidR="00E20E95" w:rsidRDefault="00E20E95" w:rsidP="001C240B">
      <w:pPr>
        <w:suppressAutoHyphens w:val="0"/>
        <w:autoSpaceDE w:val="0"/>
        <w:rPr>
          <w:rFonts w:ascii="Tahoma" w:eastAsia="SimSun" w:hAnsi="Tahoma" w:cs="Tahoma"/>
          <w:szCs w:val="22"/>
          <w:lang w:val="el-GR"/>
        </w:rPr>
      </w:pPr>
      <w:r>
        <w:rPr>
          <w:rFonts w:ascii="Tahoma" w:eastAsia="SimSun" w:hAnsi="Tahoma" w:cs="Tahoma"/>
          <w:szCs w:val="22"/>
          <w:lang w:val="el-GR"/>
        </w:rPr>
        <w:t xml:space="preserve">Ειδικότερα το έργο </w:t>
      </w:r>
      <w:r w:rsidRPr="00D80E5D">
        <w:rPr>
          <w:rFonts w:ascii="Tahoma" w:eastAsia="SimSun" w:hAnsi="Tahoma" w:cs="Tahoma"/>
          <w:szCs w:val="22"/>
          <w:lang w:val="el-GR"/>
        </w:rPr>
        <w:t xml:space="preserve">περιλαμβάνει ενέργειες </w:t>
      </w:r>
      <w:r>
        <w:rPr>
          <w:rFonts w:ascii="Tahoma" w:eastAsia="SimSun" w:hAnsi="Tahoma" w:cs="Tahoma"/>
          <w:szCs w:val="22"/>
          <w:lang w:val="el-GR"/>
        </w:rPr>
        <w:t>όπως</w:t>
      </w:r>
      <w:r w:rsidRPr="00D80E5D">
        <w:rPr>
          <w:rFonts w:ascii="Tahoma" w:eastAsia="SimSun" w:hAnsi="Tahoma" w:cs="Tahoma"/>
          <w:szCs w:val="22"/>
          <w:lang w:val="el-GR"/>
        </w:rPr>
        <w:t>:</w:t>
      </w:r>
    </w:p>
    <w:p w14:paraId="5F2EA238" w14:textId="77777777" w:rsidR="00E20E95" w:rsidRPr="00D80E5D" w:rsidRDefault="00E20E95" w:rsidP="00991EF2">
      <w:pPr>
        <w:pStyle w:val="aff"/>
        <w:numPr>
          <w:ilvl w:val="0"/>
          <w:numId w:val="50"/>
        </w:numPr>
        <w:suppressAutoHyphens w:val="0"/>
        <w:autoSpaceDE w:val="0"/>
        <w:rPr>
          <w:rFonts w:ascii="Tahoma" w:eastAsia="SimSun" w:hAnsi="Tahoma" w:cs="Tahoma"/>
          <w:szCs w:val="22"/>
          <w:lang w:val="el-GR"/>
        </w:rPr>
      </w:pPr>
      <w:r w:rsidRPr="00D80E5D">
        <w:rPr>
          <w:rFonts w:ascii="Tahoma" w:eastAsia="SimSun" w:hAnsi="Tahoma" w:cs="Tahoma"/>
          <w:szCs w:val="22"/>
          <w:lang w:val="el-GR"/>
        </w:rPr>
        <w:t xml:space="preserve">Ανάπτυξη πρότυπου κοστολογικού μοντέλου για κάθε μία από τις παρακάτω τρεις κατηγορίες έργων (τμήματα), όπου αναλύονται στοιχεία κόστους κατασκευής, μελέτης, συντήρησης και άλλων στοιχείων κοστολόγησης έργων. </w:t>
      </w:r>
    </w:p>
    <w:p w14:paraId="2DE94360" w14:textId="77777777" w:rsidR="00E20E95" w:rsidRPr="00D80E5D" w:rsidRDefault="00E20E95" w:rsidP="00991EF2">
      <w:pPr>
        <w:pStyle w:val="aff"/>
        <w:numPr>
          <w:ilvl w:val="0"/>
          <w:numId w:val="50"/>
        </w:numPr>
        <w:suppressAutoHyphens w:val="0"/>
        <w:autoSpaceDE w:val="0"/>
        <w:rPr>
          <w:rFonts w:ascii="Tahoma" w:eastAsia="SimSun" w:hAnsi="Tahoma" w:cs="Tahoma"/>
          <w:szCs w:val="22"/>
          <w:lang w:val="el-GR"/>
        </w:rPr>
      </w:pPr>
      <w:r w:rsidRPr="00D80E5D">
        <w:rPr>
          <w:rFonts w:ascii="Tahoma" w:eastAsia="SimSun" w:hAnsi="Tahoma" w:cs="Tahoma"/>
          <w:szCs w:val="22"/>
          <w:lang w:val="el-GR"/>
        </w:rPr>
        <w:t xml:space="preserve">Ανάπτυξη πρότυπου χρηματοοικονομικού μοντέλου για κάθε μία από τις παρακάτω τρεις κατηγορίες έργων (τμήματα). </w:t>
      </w:r>
    </w:p>
    <w:p w14:paraId="576531F1" w14:textId="77777777" w:rsidR="00E20E95" w:rsidRPr="00D80E5D" w:rsidRDefault="00E20E95" w:rsidP="00991EF2">
      <w:pPr>
        <w:pStyle w:val="aff"/>
        <w:numPr>
          <w:ilvl w:val="0"/>
          <w:numId w:val="50"/>
        </w:numPr>
        <w:suppressAutoHyphens w:val="0"/>
        <w:autoSpaceDE w:val="0"/>
        <w:rPr>
          <w:rFonts w:ascii="Tahoma" w:eastAsia="SimSun" w:hAnsi="Tahoma" w:cs="Tahoma"/>
          <w:szCs w:val="22"/>
          <w:lang w:val="el-GR"/>
        </w:rPr>
      </w:pPr>
      <w:r w:rsidRPr="00D80E5D">
        <w:rPr>
          <w:rFonts w:ascii="Tahoma" w:eastAsia="SimSun" w:hAnsi="Tahoma" w:cs="Tahoma"/>
          <w:szCs w:val="22"/>
          <w:lang w:val="el-GR"/>
        </w:rPr>
        <w:lastRenderedPageBreak/>
        <w:t xml:space="preserve">Καταγραφή και ομαδοποίηση νομικών και θεσμικών ζητημάτων που δύνανται να προκύψουν και που η επίλυσή/κάλυψή τους αποτελεί προϋπόθεση για την υλοποίηση έργων ως έργων ΣΔΙΤ ανά κατηγορία. </w:t>
      </w:r>
    </w:p>
    <w:p w14:paraId="26347478" w14:textId="601AD59D" w:rsidR="00E20E95" w:rsidRPr="00D80E5D" w:rsidRDefault="00E20E95" w:rsidP="00991EF2">
      <w:pPr>
        <w:pStyle w:val="aff"/>
        <w:numPr>
          <w:ilvl w:val="0"/>
          <w:numId w:val="50"/>
        </w:numPr>
        <w:suppressAutoHyphens w:val="0"/>
        <w:autoSpaceDE w:val="0"/>
        <w:rPr>
          <w:rFonts w:ascii="Tahoma" w:eastAsia="SimSun" w:hAnsi="Tahoma" w:cs="Tahoma"/>
          <w:szCs w:val="22"/>
          <w:lang w:val="el-GR"/>
        </w:rPr>
      </w:pPr>
      <w:r w:rsidRPr="00D80E5D">
        <w:rPr>
          <w:rFonts w:ascii="Tahoma" w:eastAsia="SimSun" w:hAnsi="Tahoma" w:cs="Tahoma"/>
          <w:szCs w:val="22"/>
          <w:lang w:val="el-GR"/>
        </w:rPr>
        <w:t xml:space="preserve">Σύνταξη τυποποιημένων οδηγών προετοιμασίας προτάσεων για κάθε μία από τις παρακάτω τρεις κατηγορίες έργων (τμήματα), που σκοπεύουν να προχωρήσουν σε μία ΣΔΙΤ σύμφωνα με το Ν. 3389/2005. Μέσω της μεθοδολογίας αυτής, η οποία αποσκοπεί στην παράδοση αξιόπιστων και σωστά δομημένων προτάσεων έργων ΣΔΙΤ από τους Δημόσιους Φορείς, βελτιώνεται η διοικητική ικανότητα της </w:t>
      </w:r>
      <w:r w:rsidR="005532C5">
        <w:rPr>
          <w:rFonts w:ascii="Tahoma" w:hAnsi="Tahoma" w:cs="Tahoma"/>
          <w:szCs w:val="22"/>
          <w:lang w:val="el-GR"/>
        </w:rPr>
        <w:t>ΓΓΙΕΣΔΙΤ</w:t>
      </w:r>
      <w:r w:rsidRPr="00D80E5D">
        <w:rPr>
          <w:rFonts w:ascii="Tahoma" w:eastAsia="SimSun" w:hAnsi="Tahoma" w:cs="Tahoma"/>
          <w:szCs w:val="22"/>
          <w:lang w:val="el-GR"/>
        </w:rPr>
        <w:t>.</w:t>
      </w:r>
    </w:p>
    <w:p w14:paraId="6DDB655A" w14:textId="5338E826" w:rsidR="00E20E95" w:rsidRPr="00D80E5D" w:rsidRDefault="00E20E95" w:rsidP="00991EF2">
      <w:pPr>
        <w:pStyle w:val="aff"/>
        <w:numPr>
          <w:ilvl w:val="0"/>
          <w:numId w:val="50"/>
        </w:numPr>
        <w:suppressAutoHyphens w:val="0"/>
        <w:autoSpaceDE w:val="0"/>
        <w:rPr>
          <w:rFonts w:ascii="Tahoma" w:eastAsia="SimSun" w:hAnsi="Tahoma" w:cs="Tahoma"/>
          <w:szCs w:val="22"/>
          <w:lang w:val="el-GR"/>
        </w:rPr>
      </w:pPr>
      <w:r w:rsidRPr="00D80E5D">
        <w:rPr>
          <w:rFonts w:ascii="Tahoma" w:eastAsia="SimSun" w:hAnsi="Tahoma" w:cs="Tahoma"/>
          <w:szCs w:val="22"/>
          <w:lang w:val="el-GR"/>
        </w:rPr>
        <w:t xml:space="preserve">Σύνταξη τυποποιημένων οδηγών αξιολόγησης από την </w:t>
      </w:r>
      <w:r w:rsidR="005532C5">
        <w:rPr>
          <w:rFonts w:ascii="Tahoma" w:hAnsi="Tahoma" w:cs="Tahoma"/>
          <w:szCs w:val="22"/>
          <w:lang w:val="el-GR"/>
        </w:rPr>
        <w:t>ΓΓΙΕΣΔΙΤ</w:t>
      </w:r>
      <w:r w:rsidRPr="00D80E5D">
        <w:rPr>
          <w:rFonts w:ascii="Tahoma" w:eastAsia="SimSun" w:hAnsi="Tahoma" w:cs="Tahoma"/>
          <w:szCs w:val="22"/>
          <w:lang w:val="el-GR"/>
        </w:rPr>
        <w:t xml:space="preserve"> των προτάσεων των Δημόσιων Φορέων για κάθε μία από τις παρακάτω τρεις κατηγορίες έργων (τμήματα), που σκοπεύουν να προχωρήσουν σε μία ΣΔΙΤ σύμφωνα με το Ν. 3389/2005. </w:t>
      </w:r>
    </w:p>
    <w:p w14:paraId="4AAE39FB" w14:textId="77777777" w:rsidR="00E20E95" w:rsidRPr="00D80E5D" w:rsidRDefault="00E20E95" w:rsidP="00991EF2">
      <w:pPr>
        <w:pStyle w:val="aff"/>
        <w:numPr>
          <w:ilvl w:val="0"/>
          <w:numId w:val="50"/>
        </w:numPr>
        <w:suppressAutoHyphens w:val="0"/>
        <w:autoSpaceDE w:val="0"/>
        <w:rPr>
          <w:rFonts w:ascii="Tahoma" w:eastAsia="SimSun" w:hAnsi="Tahoma" w:cs="Tahoma"/>
          <w:szCs w:val="22"/>
          <w:lang w:val="el-GR"/>
        </w:rPr>
      </w:pPr>
      <w:r w:rsidRPr="00D80E5D">
        <w:rPr>
          <w:rFonts w:ascii="Tahoma" w:eastAsia="SimSun" w:hAnsi="Tahoma" w:cs="Tahoma"/>
          <w:szCs w:val="22"/>
          <w:lang w:val="el-GR"/>
        </w:rPr>
        <w:lastRenderedPageBreak/>
        <w:t xml:space="preserve">Τυποποίηση διαδικασιών μέσω της σύνταξης πρότυπων τευχών δημοπράτησης καθώς και πρότυπων σχεδίων συμβάσεων για δυνητικά έργα ΣΔΙΤ. </w:t>
      </w:r>
    </w:p>
    <w:p w14:paraId="3E7161ED" w14:textId="77777777" w:rsidR="00E20E95" w:rsidRPr="00D80E5D" w:rsidRDefault="00E20E95" w:rsidP="00991EF2">
      <w:pPr>
        <w:pStyle w:val="aff"/>
        <w:numPr>
          <w:ilvl w:val="0"/>
          <w:numId w:val="50"/>
        </w:numPr>
        <w:suppressAutoHyphens w:val="0"/>
        <w:autoSpaceDE w:val="0"/>
        <w:rPr>
          <w:rFonts w:ascii="Tahoma" w:eastAsia="SimSun" w:hAnsi="Tahoma" w:cs="Tahoma"/>
          <w:szCs w:val="22"/>
          <w:lang w:val="el-GR"/>
        </w:rPr>
      </w:pPr>
      <w:r w:rsidRPr="00D80E5D">
        <w:rPr>
          <w:rFonts w:ascii="Tahoma" w:eastAsia="SimSun" w:hAnsi="Tahoma" w:cs="Tahoma"/>
          <w:szCs w:val="22"/>
          <w:lang w:val="el-GR"/>
        </w:rPr>
        <w:t xml:space="preserve">Τυποποίηση τεχνικών προδιαγραφών για κάθε μία από τις παρακάτω τρεις κατηγορίες έργων (τμήματα). </w:t>
      </w:r>
    </w:p>
    <w:p w14:paraId="604C144B" w14:textId="5600FEDE" w:rsidR="00E20E95" w:rsidRPr="00D80E5D" w:rsidRDefault="00E20E95" w:rsidP="00991EF2">
      <w:pPr>
        <w:pStyle w:val="aff"/>
        <w:numPr>
          <w:ilvl w:val="0"/>
          <w:numId w:val="50"/>
        </w:numPr>
        <w:suppressAutoHyphens w:val="0"/>
        <w:autoSpaceDE w:val="0"/>
        <w:rPr>
          <w:rFonts w:ascii="Tahoma" w:eastAsia="SimSun" w:hAnsi="Tahoma" w:cs="Tahoma"/>
          <w:szCs w:val="22"/>
          <w:lang w:val="el-GR"/>
        </w:rPr>
      </w:pPr>
      <w:r w:rsidRPr="00D80E5D">
        <w:rPr>
          <w:rFonts w:ascii="Tahoma" w:eastAsia="SimSun" w:hAnsi="Tahoma" w:cs="Tahoma"/>
          <w:szCs w:val="22"/>
          <w:lang w:val="el-GR"/>
        </w:rPr>
        <w:t>Σύνταξη τυποποιημένης διαδικασίας παρακολούθησης συμβάσεων για κάθε μία από τις παρακάτω τρεις κατηγορίες έργων (τμήματα), όπου η Ειδική Γραμματεία ΣΔΙΤ και οι Δημόσιοι Φορείς θα μπορούν να ελέγχουν i) την εξέλιξη της υλοποίησης του έργου και ii) την τήρηση των συμβατικών υποχρεώσεων του Ιδιωτικού Φορέα Σύμπραξης.</w:t>
      </w:r>
    </w:p>
    <w:p w14:paraId="7F3E76B1" w14:textId="671C5A7A" w:rsidR="00E20E95" w:rsidRDefault="00E20E95" w:rsidP="001C240B">
      <w:pPr>
        <w:suppressAutoHyphens w:val="0"/>
        <w:autoSpaceDE w:val="0"/>
        <w:rPr>
          <w:rFonts w:ascii="Tahoma" w:eastAsia="SimSun" w:hAnsi="Tahoma" w:cs="Tahoma"/>
          <w:szCs w:val="22"/>
          <w:lang w:val="el-GR"/>
        </w:rPr>
      </w:pPr>
    </w:p>
    <w:p w14:paraId="45C7F1AE" w14:textId="1758F328" w:rsidR="00E20E95" w:rsidRPr="00D80E5D" w:rsidRDefault="00E20E95" w:rsidP="001C240B">
      <w:pPr>
        <w:suppressAutoHyphens w:val="0"/>
        <w:autoSpaceDE w:val="0"/>
        <w:rPr>
          <w:rFonts w:ascii="Tahoma" w:eastAsia="SimSun" w:hAnsi="Tahoma" w:cs="Tahoma"/>
          <w:szCs w:val="22"/>
          <w:lang w:val="el-GR"/>
        </w:rPr>
      </w:pPr>
      <w:r>
        <w:rPr>
          <w:rFonts w:ascii="Tahoma" w:eastAsia="SimSun" w:hAnsi="Tahoma" w:cs="Tahoma"/>
          <w:szCs w:val="22"/>
          <w:lang w:val="el-GR"/>
        </w:rPr>
        <w:t>Κατηγορία – Τμήμα Διαγωνισμού 1</w:t>
      </w:r>
      <w:r w:rsidRPr="00D80E5D">
        <w:rPr>
          <w:rFonts w:ascii="Tahoma" w:eastAsia="SimSun" w:hAnsi="Tahoma" w:cs="Tahoma"/>
          <w:szCs w:val="22"/>
          <w:lang w:val="el-GR"/>
        </w:rPr>
        <w:t>:</w:t>
      </w:r>
      <w:r w:rsidR="00D80E5D" w:rsidRPr="00D80E5D">
        <w:rPr>
          <w:rFonts w:ascii="Tahoma" w:eastAsia="SimSun" w:hAnsi="Tahoma" w:cs="Tahoma"/>
          <w:szCs w:val="22"/>
          <w:lang w:val="el-GR"/>
        </w:rPr>
        <w:t xml:space="preserve"> Υποδομές </w:t>
      </w:r>
      <w:r w:rsidR="00D80E5D">
        <w:rPr>
          <w:rFonts w:ascii="Tahoma" w:eastAsia="SimSun" w:hAnsi="Tahoma" w:cs="Tahoma"/>
          <w:szCs w:val="22"/>
          <w:lang w:val="el-GR"/>
        </w:rPr>
        <w:t>Ε</w:t>
      </w:r>
      <w:r w:rsidR="00D80E5D" w:rsidRPr="00D80E5D">
        <w:rPr>
          <w:rFonts w:ascii="Tahoma" w:eastAsia="SimSun" w:hAnsi="Tahoma" w:cs="Tahoma"/>
          <w:szCs w:val="22"/>
          <w:lang w:val="el-GR"/>
        </w:rPr>
        <w:t xml:space="preserve">κπαίδευσης, </w:t>
      </w:r>
      <w:r w:rsidR="00D80E5D">
        <w:rPr>
          <w:rFonts w:ascii="Tahoma" w:eastAsia="SimSun" w:hAnsi="Tahoma" w:cs="Tahoma"/>
          <w:szCs w:val="22"/>
          <w:lang w:val="el-GR"/>
        </w:rPr>
        <w:t>Υ</w:t>
      </w:r>
      <w:r w:rsidR="00D80E5D" w:rsidRPr="00D80E5D">
        <w:rPr>
          <w:rFonts w:ascii="Tahoma" w:eastAsia="SimSun" w:hAnsi="Tahoma" w:cs="Tahoma"/>
          <w:szCs w:val="22"/>
          <w:lang w:val="el-GR"/>
        </w:rPr>
        <w:t xml:space="preserve">γείας και Ενεργειακή Εξοικονόμηση, </w:t>
      </w:r>
    </w:p>
    <w:p w14:paraId="7E694C1D" w14:textId="2BCEACDF" w:rsidR="00E20E95" w:rsidRDefault="00E20E95" w:rsidP="001C240B">
      <w:pPr>
        <w:suppressAutoHyphens w:val="0"/>
        <w:autoSpaceDE w:val="0"/>
        <w:rPr>
          <w:rFonts w:ascii="Tahoma" w:eastAsia="SimSun" w:hAnsi="Tahoma" w:cs="Tahoma"/>
          <w:szCs w:val="22"/>
          <w:lang w:val="el-GR"/>
        </w:rPr>
      </w:pPr>
      <w:r>
        <w:rPr>
          <w:rFonts w:ascii="Tahoma" w:eastAsia="SimSun" w:hAnsi="Tahoma" w:cs="Tahoma"/>
          <w:szCs w:val="22"/>
          <w:lang w:val="el-GR"/>
        </w:rPr>
        <w:lastRenderedPageBreak/>
        <w:t>Κατηγορία – Τμήμα Διαγωνισμού 2</w:t>
      </w:r>
      <w:r w:rsidRPr="00D80E5D">
        <w:rPr>
          <w:rFonts w:ascii="Tahoma" w:eastAsia="SimSun" w:hAnsi="Tahoma" w:cs="Tahoma"/>
          <w:szCs w:val="22"/>
          <w:lang w:val="el-GR"/>
        </w:rPr>
        <w:t>:</w:t>
      </w:r>
      <w:r w:rsidR="00D80E5D">
        <w:rPr>
          <w:rFonts w:ascii="Tahoma" w:eastAsia="SimSun" w:hAnsi="Tahoma" w:cs="Tahoma"/>
          <w:szCs w:val="22"/>
          <w:lang w:val="el-GR"/>
        </w:rPr>
        <w:t xml:space="preserve"> Δ</w:t>
      </w:r>
      <w:r w:rsidR="00D80E5D" w:rsidRPr="007769F5">
        <w:rPr>
          <w:rFonts w:ascii="Tahoma" w:eastAsia="SimSun" w:hAnsi="Tahoma" w:cs="Tahoma"/>
          <w:szCs w:val="22"/>
          <w:lang w:val="el-GR"/>
        </w:rPr>
        <w:t>ιαχείριση απορριμμάτων</w:t>
      </w:r>
    </w:p>
    <w:p w14:paraId="372BCA8A" w14:textId="4F71F207" w:rsidR="00E20E95" w:rsidRDefault="00E20E95" w:rsidP="00E20E95">
      <w:pPr>
        <w:suppressAutoHyphens w:val="0"/>
        <w:autoSpaceDE w:val="0"/>
        <w:rPr>
          <w:rFonts w:ascii="Tahoma" w:eastAsia="SimSun" w:hAnsi="Tahoma" w:cs="Tahoma"/>
          <w:szCs w:val="22"/>
          <w:lang w:val="el-GR"/>
        </w:rPr>
      </w:pPr>
      <w:r>
        <w:rPr>
          <w:rFonts w:ascii="Tahoma" w:eastAsia="SimSun" w:hAnsi="Tahoma" w:cs="Tahoma"/>
          <w:szCs w:val="22"/>
          <w:lang w:val="el-GR"/>
        </w:rPr>
        <w:t xml:space="preserve">Κατηγορία – Τμήμα Διαγωνισμού </w:t>
      </w:r>
      <w:r w:rsidRPr="00D80E5D">
        <w:rPr>
          <w:rFonts w:ascii="Tahoma" w:eastAsia="SimSun" w:hAnsi="Tahoma" w:cs="Tahoma"/>
          <w:szCs w:val="22"/>
          <w:lang w:val="el-GR"/>
        </w:rPr>
        <w:t>3</w:t>
      </w:r>
      <w:r w:rsidRPr="007769F5">
        <w:rPr>
          <w:rFonts w:ascii="Tahoma" w:eastAsia="SimSun" w:hAnsi="Tahoma" w:cs="Tahoma"/>
          <w:szCs w:val="22"/>
          <w:lang w:val="el-GR"/>
        </w:rPr>
        <w:t>:</w:t>
      </w:r>
      <w:r w:rsidR="00D80E5D">
        <w:rPr>
          <w:rFonts w:ascii="Tahoma" w:eastAsia="SimSun" w:hAnsi="Tahoma" w:cs="Tahoma"/>
          <w:szCs w:val="22"/>
          <w:lang w:val="el-GR"/>
        </w:rPr>
        <w:t xml:space="preserve"> Οδικές Υποδομές</w:t>
      </w:r>
    </w:p>
    <w:p w14:paraId="544D9D80" w14:textId="77777777" w:rsidR="00E20E95" w:rsidRPr="001C240B" w:rsidRDefault="00E20E95" w:rsidP="001C240B">
      <w:pPr>
        <w:suppressAutoHyphens w:val="0"/>
        <w:autoSpaceDE w:val="0"/>
        <w:rPr>
          <w:rFonts w:ascii="Tahoma" w:eastAsia="SimSun" w:hAnsi="Tahoma" w:cs="Tahoma"/>
          <w:szCs w:val="22"/>
          <w:lang w:val="el-GR"/>
        </w:rPr>
      </w:pPr>
    </w:p>
    <w:p w14:paraId="03EF644A" w14:textId="41EB4F6B" w:rsidR="001C240B" w:rsidRDefault="001C240B">
      <w:pPr>
        <w:suppressAutoHyphens w:val="0"/>
        <w:autoSpaceDE w:val="0"/>
        <w:spacing w:after="60"/>
        <w:rPr>
          <w:rFonts w:ascii="Tahoma" w:eastAsia="SimSun" w:hAnsi="Tahoma" w:cs="Tahoma"/>
          <w:szCs w:val="22"/>
          <w:lang w:val="el-GR"/>
        </w:rPr>
      </w:pPr>
      <w:r>
        <w:rPr>
          <w:rFonts w:ascii="Tahoma" w:eastAsia="SimSun" w:hAnsi="Tahoma" w:cs="Tahoma"/>
          <w:szCs w:val="22"/>
          <w:lang w:val="el-GR"/>
        </w:rPr>
        <w:t xml:space="preserve">Η υποστήριξη της </w:t>
      </w:r>
      <w:r w:rsidR="005532C5">
        <w:rPr>
          <w:rFonts w:ascii="Tahoma" w:hAnsi="Tahoma" w:cs="Tahoma"/>
          <w:szCs w:val="22"/>
          <w:lang w:val="el-GR"/>
        </w:rPr>
        <w:t>ΓΓΙΕΣΔΙΤ</w:t>
      </w:r>
      <w:r>
        <w:rPr>
          <w:rFonts w:ascii="Tahoma" w:eastAsia="SimSun" w:hAnsi="Tahoma" w:cs="Tahoma"/>
          <w:szCs w:val="22"/>
          <w:lang w:val="el-GR"/>
        </w:rPr>
        <w:t xml:space="preserve"> </w:t>
      </w:r>
      <w:r w:rsidR="001E08E5">
        <w:rPr>
          <w:rFonts w:ascii="Tahoma" w:eastAsia="SimSun" w:hAnsi="Tahoma" w:cs="Tahoma"/>
          <w:szCs w:val="22"/>
          <w:lang w:val="el-GR"/>
        </w:rPr>
        <w:t xml:space="preserve">ανά τμήμα περιλαμβάνει τις ακόλουθες φάσεις </w:t>
      </w:r>
      <w:r>
        <w:rPr>
          <w:rFonts w:ascii="Tahoma" w:eastAsia="SimSun" w:hAnsi="Tahoma" w:cs="Tahoma"/>
          <w:szCs w:val="22"/>
          <w:lang w:val="el-GR"/>
        </w:rPr>
        <w:t>:</w:t>
      </w:r>
    </w:p>
    <w:p w14:paraId="04753BC1" w14:textId="7B355ADB" w:rsidR="001C240B" w:rsidRPr="001C240B" w:rsidRDefault="001C240B" w:rsidP="001C240B">
      <w:pPr>
        <w:suppressAutoHyphens w:val="0"/>
        <w:autoSpaceDE w:val="0"/>
        <w:rPr>
          <w:rFonts w:ascii="Tahoma" w:eastAsia="SimSun" w:hAnsi="Tahoma" w:cs="Tahoma"/>
          <w:szCs w:val="22"/>
          <w:lang w:val="el-GR"/>
        </w:rPr>
      </w:pPr>
      <w:r w:rsidRPr="001C240B">
        <w:rPr>
          <w:rFonts w:ascii="Tahoma" w:eastAsia="SimSun" w:hAnsi="Tahoma" w:cs="Tahoma"/>
          <w:b/>
          <w:bCs/>
          <w:szCs w:val="22"/>
          <w:lang w:val="el-GR"/>
        </w:rPr>
        <w:t>Φάση Α</w:t>
      </w:r>
      <w:r>
        <w:rPr>
          <w:rFonts w:ascii="Tahoma" w:eastAsia="SimSun" w:hAnsi="Tahoma" w:cs="Tahoma"/>
          <w:szCs w:val="22"/>
          <w:lang w:val="el-GR"/>
        </w:rPr>
        <w:t>: Υποστήριξη για την π</w:t>
      </w:r>
      <w:r w:rsidRPr="001C240B">
        <w:rPr>
          <w:rFonts w:ascii="Tahoma" w:eastAsia="SimSun" w:hAnsi="Tahoma" w:cs="Tahoma"/>
          <w:szCs w:val="22"/>
          <w:lang w:val="el-GR"/>
        </w:rPr>
        <w:t>ροετοιμασία των έργων που πρόκειται να υλοποιηθούν μέσω της διαδικασίας ΣΔΙΤ</w:t>
      </w:r>
      <w:r>
        <w:rPr>
          <w:rFonts w:ascii="Tahoma" w:eastAsia="SimSun" w:hAnsi="Tahoma" w:cs="Tahoma"/>
          <w:szCs w:val="22"/>
          <w:lang w:val="el-GR"/>
        </w:rPr>
        <w:t>.</w:t>
      </w:r>
      <w:r w:rsidRPr="001C240B">
        <w:rPr>
          <w:rFonts w:ascii="Tahoma" w:eastAsia="SimSun" w:hAnsi="Tahoma" w:cs="Tahoma"/>
          <w:szCs w:val="22"/>
          <w:lang w:val="el-GR"/>
        </w:rPr>
        <w:t> </w:t>
      </w:r>
    </w:p>
    <w:p w14:paraId="20820C91" w14:textId="01F0E8F3" w:rsidR="001C240B" w:rsidRPr="001C240B" w:rsidRDefault="001C240B" w:rsidP="001C240B">
      <w:pPr>
        <w:suppressAutoHyphens w:val="0"/>
        <w:autoSpaceDE w:val="0"/>
        <w:rPr>
          <w:rFonts w:ascii="Tahoma" w:eastAsia="SimSun" w:hAnsi="Tahoma" w:cs="Tahoma"/>
          <w:szCs w:val="22"/>
          <w:lang w:val="el-GR"/>
        </w:rPr>
      </w:pPr>
      <w:r w:rsidRPr="001C240B">
        <w:rPr>
          <w:rFonts w:ascii="Tahoma" w:eastAsia="SimSun" w:hAnsi="Tahoma" w:cs="Tahoma"/>
          <w:b/>
          <w:bCs/>
          <w:szCs w:val="22"/>
          <w:lang w:val="el-GR"/>
        </w:rPr>
        <w:t>Φάση Β</w:t>
      </w:r>
      <w:r>
        <w:rPr>
          <w:rFonts w:ascii="Tahoma" w:eastAsia="SimSun" w:hAnsi="Tahoma" w:cs="Tahoma"/>
          <w:szCs w:val="22"/>
          <w:lang w:val="el-GR"/>
        </w:rPr>
        <w:t xml:space="preserve">: Υποστήριξη </w:t>
      </w:r>
      <w:r w:rsidRPr="001C240B">
        <w:rPr>
          <w:rFonts w:ascii="Tahoma" w:eastAsia="SimSun" w:hAnsi="Tahoma" w:cs="Tahoma"/>
          <w:szCs w:val="22"/>
          <w:lang w:val="el-GR"/>
        </w:rPr>
        <w:t>κατά τη διαγωνιστική διαδικασία με τη σύνταξη πρότυπων τευχών δημοπράτησης</w:t>
      </w:r>
      <w:r>
        <w:rPr>
          <w:rFonts w:ascii="Tahoma" w:eastAsia="SimSun" w:hAnsi="Tahoma" w:cs="Tahoma"/>
          <w:szCs w:val="22"/>
          <w:lang w:val="el-GR"/>
        </w:rPr>
        <w:t>.</w:t>
      </w:r>
      <w:r w:rsidRPr="001C240B">
        <w:rPr>
          <w:rFonts w:ascii="Tahoma" w:eastAsia="SimSun" w:hAnsi="Tahoma" w:cs="Tahoma"/>
          <w:szCs w:val="22"/>
          <w:lang w:val="el-GR"/>
        </w:rPr>
        <w:t> </w:t>
      </w:r>
    </w:p>
    <w:p w14:paraId="3828EC05" w14:textId="4A1D560B" w:rsidR="001C240B" w:rsidRPr="001C240B" w:rsidRDefault="001C240B" w:rsidP="001C240B">
      <w:pPr>
        <w:suppressAutoHyphens w:val="0"/>
        <w:autoSpaceDE w:val="0"/>
        <w:rPr>
          <w:rFonts w:ascii="Tahoma" w:eastAsia="SimSun" w:hAnsi="Tahoma" w:cs="Tahoma"/>
          <w:szCs w:val="22"/>
          <w:lang w:val="el-GR"/>
        </w:rPr>
      </w:pPr>
      <w:r w:rsidRPr="001C240B">
        <w:rPr>
          <w:rFonts w:ascii="Tahoma" w:eastAsia="SimSun" w:hAnsi="Tahoma" w:cs="Tahoma"/>
          <w:b/>
          <w:bCs/>
          <w:szCs w:val="22"/>
          <w:lang w:val="el-GR"/>
        </w:rPr>
        <w:t>Φάση Γ</w:t>
      </w:r>
      <w:r>
        <w:rPr>
          <w:rFonts w:ascii="Tahoma" w:eastAsia="SimSun" w:hAnsi="Tahoma" w:cs="Tahoma"/>
          <w:szCs w:val="22"/>
          <w:lang w:val="el-GR"/>
        </w:rPr>
        <w:t xml:space="preserve">: Υποστήριξη </w:t>
      </w:r>
      <w:r w:rsidRPr="001C240B">
        <w:rPr>
          <w:rFonts w:ascii="Tahoma" w:eastAsia="SimSun" w:hAnsi="Tahoma" w:cs="Tahoma"/>
          <w:szCs w:val="22"/>
          <w:lang w:val="el-GR"/>
        </w:rPr>
        <w:t xml:space="preserve">κατά τη διαδικασία παρακολούθησης συμβάσεων όπου η </w:t>
      </w:r>
      <w:r w:rsidR="00142C97">
        <w:rPr>
          <w:rFonts w:ascii="Tahoma" w:hAnsi="Tahoma" w:cs="Tahoma"/>
          <w:szCs w:val="22"/>
          <w:lang w:val="el-GR"/>
        </w:rPr>
        <w:t>ΓΓΙΕΣΔΙΤ</w:t>
      </w:r>
      <w:r w:rsidRPr="001C240B">
        <w:rPr>
          <w:rFonts w:ascii="Tahoma" w:eastAsia="SimSun" w:hAnsi="Tahoma" w:cs="Tahoma"/>
          <w:szCs w:val="22"/>
          <w:lang w:val="el-GR"/>
        </w:rPr>
        <w:t xml:space="preserve"> και οι Δημόσιοι Φορείς θα μπορούν να ελέγχουν την υλοποίηση των συμβάσεων ΣΔΙΤ και την τήρηση όλων των συμβατικών υποχρεώσεων μεταξύ του Δημόσιου και του Ιδιωτικού τομέα. </w:t>
      </w:r>
    </w:p>
    <w:p w14:paraId="17534C54" w14:textId="102B93BB" w:rsidR="001C240B" w:rsidRDefault="001E08E5" w:rsidP="001C240B">
      <w:pPr>
        <w:suppressAutoHyphens w:val="0"/>
        <w:autoSpaceDE w:val="0"/>
        <w:rPr>
          <w:rFonts w:ascii="Tahoma" w:eastAsia="SimSun" w:hAnsi="Tahoma" w:cs="Tahoma"/>
          <w:szCs w:val="22"/>
          <w:lang w:val="el-GR"/>
        </w:rPr>
      </w:pPr>
      <w:r>
        <w:rPr>
          <w:rFonts w:ascii="Tahoma" w:eastAsia="SimSun" w:hAnsi="Tahoma" w:cs="Tahoma"/>
          <w:szCs w:val="22"/>
          <w:lang w:val="el-GR"/>
        </w:rPr>
        <w:lastRenderedPageBreak/>
        <w:t xml:space="preserve">Ειδικότερα το αντικείμενο των φάσεων </w:t>
      </w:r>
      <w:r w:rsidR="004D0E0F">
        <w:rPr>
          <w:rFonts w:ascii="Tahoma" w:eastAsia="SimSun" w:hAnsi="Tahoma" w:cs="Tahoma"/>
          <w:szCs w:val="22"/>
          <w:lang w:val="el-GR"/>
        </w:rPr>
        <w:t xml:space="preserve">περιλαμβάνει τα ακόλουθα </w:t>
      </w:r>
      <w:r>
        <w:rPr>
          <w:rFonts w:ascii="Tahoma" w:eastAsia="SimSun" w:hAnsi="Tahoma" w:cs="Tahoma"/>
          <w:szCs w:val="22"/>
          <w:lang w:val="el-GR"/>
        </w:rPr>
        <w:t xml:space="preserve"> </w:t>
      </w:r>
      <w:r w:rsidR="001C240B" w:rsidRPr="001C240B">
        <w:rPr>
          <w:rFonts w:ascii="Tahoma" w:eastAsia="SimSun" w:hAnsi="Tahoma" w:cs="Tahoma"/>
          <w:szCs w:val="22"/>
          <w:lang w:val="el-GR"/>
        </w:rPr>
        <w:t>: </w:t>
      </w:r>
    </w:p>
    <w:p w14:paraId="59845F86" w14:textId="0847A13D" w:rsidR="00D06BD2" w:rsidRPr="00A0278E" w:rsidRDefault="001C240B" w:rsidP="001C240B">
      <w:pPr>
        <w:suppressAutoHyphens w:val="0"/>
        <w:autoSpaceDE w:val="0"/>
        <w:rPr>
          <w:rFonts w:ascii="Tahoma" w:eastAsia="SimSun" w:hAnsi="Tahoma" w:cs="Tahoma"/>
          <w:szCs w:val="22"/>
          <w:lang w:val="el-GR"/>
        </w:rPr>
      </w:pPr>
      <w:r w:rsidRPr="00767846">
        <w:rPr>
          <w:rFonts w:ascii="Tahoma" w:eastAsia="SimSun" w:hAnsi="Tahoma" w:cs="Tahoma"/>
          <w:b/>
          <w:bCs/>
          <w:szCs w:val="22"/>
          <w:lang w:val="el-GR"/>
        </w:rPr>
        <w:t>Φάση Α’</w:t>
      </w:r>
      <w:r w:rsidR="00D06BD2">
        <w:rPr>
          <w:rFonts w:ascii="Tahoma" w:eastAsia="SimSun" w:hAnsi="Tahoma" w:cs="Tahoma"/>
          <w:b/>
          <w:bCs/>
          <w:szCs w:val="22"/>
          <w:lang w:val="el-GR"/>
        </w:rPr>
        <w:t xml:space="preserve">: </w:t>
      </w:r>
      <w:r w:rsidR="00D06BD2" w:rsidRPr="00A0278E">
        <w:rPr>
          <w:rFonts w:ascii="Tahoma" w:eastAsia="SimSun" w:hAnsi="Tahoma" w:cs="Tahoma"/>
          <w:szCs w:val="22"/>
          <w:lang w:val="el-GR"/>
        </w:rPr>
        <w:t>Περιλαμβάνει :</w:t>
      </w:r>
    </w:p>
    <w:p w14:paraId="36F4BBDF" w14:textId="282C7E9B" w:rsidR="001C240B" w:rsidRPr="001C240B" w:rsidRDefault="001C240B" w:rsidP="00991EF2">
      <w:pPr>
        <w:pStyle w:val="aff"/>
        <w:numPr>
          <w:ilvl w:val="0"/>
          <w:numId w:val="32"/>
        </w:numPr>
        <w:suppressAutoHyphens w:val="0"/>
        <w:autoSpaceDE w:val="0"/>
        <w:rPr>
          <w:rFonts w:ascii="Tahoma" w:eastAsia="SimSun" w:hAnsi="Tahoma" w:cs="Tahoma"/>
          <w:szCs w:val="22"/>
          <w:lang w:val="el-GR"/>
        </w:rPr>
      </w:pPr>
      <w:r w:rsidRPr="001C240B">
        <w:rPr>
          <w:rFonts w:ascii="Tahoma" w:eastAsia="SimSun" w:hAnsi="Tahoma" w:cs="Tahoma"/>
          <w:szCs w:val="22"/>
          <w:lang w:val="el-GR"/>
        </w:rPr>
        <w:t xml:space="preserve">ανάπτυξη πρότυπου κοστολογικού μοντέλου, για διάφορες κατηγορίες έργων όπου αναλύονται στοιχεία κόστους κατασκευής, μελέτης, συντήρησης και άλλων στοιχείων κοστολόγησης έργων. Η εφαρμογή του προτύπου αυτού αποσκοπεί στην βελτιστοποίηση της διοικητικής ικανότητας της </w:t>
      </w:r>
      <w:r w:rsidR="00142C97">
        <w:rPr>
          <w:rFonts w:ascii="Tahoma" w:hAnsi="Tahoma" w:cs="Tahoma"/>
          <w:szCs w:val="22"/>
          <w:lang w:val="el-GR"/>
        </w:rPr>
        <w:t>ΓΓΙΕΣΔΙΤ</w:t>
      </w:r>
      <w:r w:rsidRPr="001C240B">
        <w:rPr>
          <w:rFonts w:ascii="Tahoma" w:eastAsia="SimSun" w:hAnsi="Tahoma" w:cs="Tahoma"/>
          <w:szCs w:val="22"/>
          <w:lang w:val="el-GR"/>
        </w:rPr>
        <w:t xml:space="preserve"> ως προς την αξιολόγηση των προτεινόμενων έργων από τους Δημόσιους φορείς. </w:t>
      </w:r>
    </w:p>
    <w:p w14:paraId="65D81CEC" w14:textId="4E01C026" w:rsidR="001C240B" w:rsidRPr="001C240B" w:rsidRDefault="001C240B" w:rsidP="00991EF2">
      <w:pPr>
        <w:pStyle w:val="aff"/>
        <w:numPr>
          <w:ilvl w:val="0"/>
          <w:numId w:val="32"/>
        </w:numPr>
        <w:suppressAutoHyphens w:val="0"/>
        <w:autoSpaceDE w:val="0"/>
        <w:rPr>
          <w:rFonts w:ascii="Tahoma" w:eastAsia="SimSun" w:hAnsi="Tahoma" w:cs="Tahoma"/>
          <w:szCs w:val="22"/>
          <w:lang w:val="el-GR"/>
        </w:rPr>
      </w:pPr>
      <w:r w:rsidRPr="001C240B">
        <w:rPr>
          <w:rFonts w:ascii="Tahoma" w:eastAsia="SimSun" w:hAnsi="Tahoma" w:cs="Tahoma"/>
          <w:szCs w:val="22"/>
          <w:lang w:val="el-GR"/>
        </w:rPr>
        <w:t xml:space="preserve">ανάπτυξη πρότυπου χρηματοοικονομικού μοντέλου, για διάφορες κατηγορίες έργων. Η εφαρμογή του προτύπου αυτού αποσκοπεί στην βελτιστοποίηση της διοικητικής ικανότητας της </w:t>
      </w:r>
      <w:r w:rsidR="00142C97">
        <w:rPr>
          <w:rFonts w:ascii="Tahoma" w:hAnsi="Tahoma" w:cs="Tahoma"/>
          <w:szCs w:val="22"/>
          <w:lang w:val="el-GR"/>
        </w:rPr>
        <w:t>ΓΓΙΕΣΔΙΤ</w:t>
      </w:r>
      <w:r w:rsidRPr="001C240B">
        <w:rPr>
          <w:rFonts w:ascii="Tahoma" w:eastAsia="SimSun" w:hAnsi="Tahoma" w:cs="Tahoma"/>
          <w:szCs w:val="22"/>
          <w:lang w:val="el-GR"/>
        </w:rPr>
        <w:t xml:space="preserve"> ως προς την αξιολόγηση των προτεινόμενων έργων, σε χρηματοοικονομικό επίπεδο, από τους Δημόσιους φορείς. </w:t>
      </w:r>
    </w:p>
    <w:p w14:paraId="2EDA6B71" w14:textId="3435425B" w:rsidR="001C240B" w:rsidRPr="001C240B" w:rsidRDefault="001C240B" w:rsidP="00991EF2">
      <w:pPr>
        <w:pStyle w:val="aff"/>
        <w:numPr>
          <w:ilvl w:val="0"/>
          <w:numId w:val="32"/>
        </w:numPr>
        <w:suppressAutoHyphens w:val="0"/>
        <w:autoSpaceDE w:val="0"/>
        <w:rPr>
          <w:rFonts w:ascii="Tahoma" w:eastAsia="SimSun" w:hAnsi="Tahoma" w:cs="Tahoma"/>
          <w:szCs w:val="22"/>
          <w:lang w:val="el-GR"/>
        </w:rPr>
      </w:pPr>
      <w:r w:rsidRPr="001C240B">
        <w:rPr>
          <w:rFonts w:ascii="Tahoma" w:eastAsia="SimSun" w:hAnsi="Tahoma" w:cs="Tahoma"/>
          <w:szCs w:val="22"/>
          <w:lang w:val="el-GR"/>
        </w:rPr>
        <w:lastRenderedPageBreak/>
        <w:t xml:space="preserve">ανάπτυξη και αξιολόγηση νομικών και θεσμικών ζητημάτων, για την υλοποίηση έργων ως έργων ΣΔΙΤ ανά κατηγορία. Η εφαρμογή του προτύπου αυτού αποσκοπεί στην βελτιστοποίηση της διοικητικής ικανότητας της </w:t>
      </w:r>
      <w:r w:rsidR="00142C97">
        <w:rPr>
          <w:rFonts w:ascii="Tahoma" w:hAnsi="Tahoma" w:cs="Tahoma"/>
          <w:szCs w:val="22"/>
          <w:lang w:val="el-GR"/>
        </w:rPr>
        <w:t>ΓΓΙΕΣΔΙΤ</w:t>
      </w:r>
      <w:r w:rsidRPr="001C240B">
        <w:rPr>
          <w:rFonts w:ascii="Tahoma" w:eastAsia="SimSun" w:hAnsi="Tahoma" w:cs="Tahoma"/>
          <w:szCs w:val="22"/>
          <w:lang w:val="el-GR"/>
        </w:rPr>
        <w:t xml:space="preserve"> κατά την αξιολόγηση της νομικής ωριμότητας των προτεινόμενων έργων ΣΔΙΤ. </w:t>
      </w:r>
    </w:p>
    <w:p w14:paraId="0C58A280" w14:textId="7A3F5AA5" w:rsidR="001C240B" w:rsidRPr="001C240B" w:rsidRDefault="001C240B" w:rsidP="00991EF2">
      <w:pPr>
        <w:pStyle w:val="aff"/>
        <w:numPr>
          <w:ilvl w:val="0"/>
          <w:numId w:val="32"/>
        </w:numPr>
        <w:suppressAutoHyphens w:val="0"/>
        <w:autoSpaceDE w:val="0"/>
        <w:rPr>
          <w:rFonts w:ascii="Tahoma" w:eastAsia="SimSun" w:hAnsi="Tahoma" w:cs="Tahoma"/>
          <w:szCs w:val="22"/>
          <w:lang w:val="el-GR"/>
        </w:rPr>
      </w:pPr>
      <w:r w:rsidRPr="001C240B">
        <w:rPr>
          <w:rFonts w:ascii="Tahoma" w:eastAsia="SimSun" w:hAnsi="Tahoma" w:cs="Tahoma"/>
          <w:szCs w:val="22"/>
          <w:lang w:val="el-GR"/>
        </w:rPr>
        <w:t>σύνταξη τυποποιημένων οδηγών προετοιμασίας προτάσεων των Δημόσιων Φορέων που σκοπεύουν να προχωρήσουν σε μία ΣΔΙΤ σύμφωνα με το Ν. 3389/2005. </w:t>
      </w:r>
    </w:p>
    <w:p w14:paraId="01B09AB0" w14:textId="6B8577FB" w:rsidR="00767846" w:rsidRDefault="001C240B" w:rsidP="00991EF2">
      <w:pPr>
        <w:pStyle w:val="aff"/>
        <w:numPr>
          <w:ilvl w:val="0"/>
          <w:numId w:val="32"/>
        </w:numPr>
        <w:suppressAutoHyphens w:val="0"/>
        <w:autoSpaceDE w:val="0"/>
        <w:rPr>
          <w:rFonts w:ascii="Tahoma" w:eastAsia="SimSun" w:hAnsi="Tahoma" w:cs="Tahoma"/>
          <w:szCs w:val="22"/>
          <w:lang w:val="el-GR"/>
        </w:rPr>
      </w:pPr>
      <w:r w:rsidRPr="001C240B">
        <w:rPr>
          <w:rFonts w:ascii="Tahoma" w:eastAsia="SimSun" w:hAnsi="Tahoma" w:cs="Tahoma"/>
          <w:szCs w:val="22"/>
          <w:lang w:val="el-GR"/>
        </w:rPr>
        <w:t xml:space="preserve">σύνταξη τυποποιημένων οδηγών αξιολόγησης από την </w:t>
      </w:r>
      <w:r w:rsidR="00142C97">
        <w:rPr>
          <w:rFonts w:ascii="Tahoma" w:hAnsi="Tahoma" w:cs="Tahoma"/>
          <w:szCs w:val="22"/>
          <w:lang w:val="el-GR"/>
        </w:rPr>
        <w:t>ΓΓΙΕΣΔΙΤ</w:t>
      </w:r>
      <w:r w:rsidRPr="001C240B">
        <w:rPr>
          <w:rFonts w:ascii="Tahoma" w:eastAsia="SimSun" w:hAnsi="Tahoma" w:cs="Tahoma"/>
          <w:szCs w:val="22"/>
          <w:lang w:val="el-GR"/>
        </w:rPr>
        <w:t xml:space="preserve"> των προτάσεων των Δημόσιων Φορέων που σκοπεύουν να προχωρήσουν σε μία ΣΔΙΤ σύμφωνα με το Ν. 3389/2005.</w:t>
      </w:r>
    </w:p>
    <w:p w14:paraId="5E437676" w14:textId="0ED4349F" w:rsidR="00D06BD2" w:rsidRPr="00EE5A78" w:rsidRDefault="00767846" w:rsidP="00D06BD2">
      <w:pPr>
        <w:suppressAutoHyphens w:val="0"/>
        <w:autoSpaceDE w:val="0"/>
        <w:rPr>
          <w:rFonts w:ascii="Tahoma" w:eastAsia="SimSun" w:hAnsi="Tahoma" w:cs="Tahoma"/>
          <w:szCs w:val="22"/>
          <w:lang w:val="el-GR"/>
        </w:rPr>
      </w:pPr>
      <w:r w:rsidRPr="00767846">
        <w:rPr>
          <w:rFonts w:ascii="Tahoma" w:eastAsia="SimSun" w:hAnsi="Tahoma" w:cs="Tahoma"/>
          <w:b/>
          <w:bCs/>
          <w:szCs w:val="22"/>
          <w:lang w:val="el-GR"/>
        </w:rPr>
        <w:t>Φάση Β</w:t>
      </w:r>
      <w:r>
        <w:rPr>
          <w:rFonts w:ascii="Tahoma" w:eastAsia="SimSun" w:hAnsi="Tahoma" w:cs="Tahoma"/>
          <w:b/>
          <w:bCs/>
          <w:szCs w:val="22"/>
          <w:lang w:val="el-GR"/>
        </w:rPr>
        <w:t>’</w:t>
      </w:r>
      <w:r w:rsidR="001C240B" w:rsidRPr="00767846">
        <w:rPr>
          <w:rFonts w:ascii="Tahoma" w:eastAsia="SimSun" w:hAnsi="Tahoma" w:cs="Tahoma"/>
          <w:b/>
          <w:bCs/>
          <w:szCs w:val="22"/>
          <w:lang w:val="el-GR"/>
        </w:rPr>
        <w:t xml:space="preserve"> </w:t>
      </w:r>
      <w:r w:rsidR="00D06BD2">
        <w:rPr>
          <w:rFonts w:ascii="Tahoma" w:eastAsia="SimSun" w:hAnsi="Tahoma" w:cs="Tahoma"/>
          <w:b/>
          <w:bCs/>
          <w:szCs w:val="22"/>
          <w:lang w:val="el-GR"/>
        </w:rPr>
        <w:t xml:space="preserve">: </w:t>
      </w:r>
      <w:r w:rsidR="00D06BD2" w:rsidRPr="00EE5A78">
        <w:rPr>
          <w:rFonts w:ascii="Tahoma" w:eastAsia="SimSun" w:hAnsi="Tahoma" w:cs="Tahoma"/>
          <w:szCs w:val="22"/>
          <w:lang w:val="el-GR"/>
        </w:rPr>
        <w:t>Περιλαμβάνει :</w:t>
      </w:r>
    </w:p>
    <w:p w14:paraId="3F5EB0D0" w14:textId="7A58C4C0" w:rsidR="001C240B" w:rsidRPr="001C240B" w:rsidRDefault="001C240B" w:rsidP="00991EF2">
      <w:pPr>
        <w:pStyle w:val="aff"/>
        <w:numPr>
          <w:ilvl w:val="0"/>
          <w:numId w:val="32"/>
        </w:numPr>
        <w:suppressAutoHyphens w:val="0"/>
        <w:autoSpaceDE w:val="0"/>
        <w:rPr>
          <w:rFonts w:ascii="Tahoma" w:eastAsia="SimSun" w:hAnsi="Tahoma" w:cs="Tahoma"/>
          <w:szCs w:val="22"/>
          <w:lang w:val="el-GR"/>
        </w:rPr>
      </w:pPr>
      <w:r w:rsidRPr="001C240B">
        <w:rPr>
          <w:rFonts w:ascii="Tahoma" w:eastAsia="SimSun" w:hAnsi="Tahoma" w:cs="Tahoma"/>
          <w:szCs w:val="22"/>
          <w:lang w:val="el-GR"/>
        </w:rPr>
        <w:lastRenderedPageBreak/>
        <w:t>σύνταξη πρότυπων τευχών δημοπράτησης καθώς και πρότυπων σχεδίων συμβάσεων για δυνητικά έργα ΣΔΙΤ. </w:t>
      </w:r>
    </w:p>
    <w:p w14:paraId="2EB1EAC3" w14:textId="3A810198" w:rsidR="001C240B" w:rsidRDefault="001C240B" w:rsidP="00991EF2">
      <w:pPr>
        <w:pStyle w:val="aff"/>
        <w:numPr>
          <w:ilvl w:val="0"/>
          <w:numId w:val="32"/>
        </w:numPr>
        <w:suppressAutoHyphens w:val="0"/>
        <w:autoSpaceDE w:val="0"/>
        <w:rPr>
          <w:rFonts w:ascii="Tahoma" w:eastAsia="SimSun" w:hAnsi="Tahoma" w:cs="Tahoma"/>
          <w:szCs w:val="22"/>
          <w:lang w:val="el-GR"/>
        </w:rPr>
      </w:pPr>
      <w:r w:rsidRPr="001C240B">
        <w:rPr>
          <w:rFonts w:ascii="Tahoma" w:eastAsia="SimSun" w:hAnsi="Tahoma" w:cs="Tahoma"/>
          <w:szCs w:val="22"/>
          <w:lang w:val="el-GR"/>
        </w:rPr>
        <w:t>σύνταξη τυποποιημένων τεχνικών προδιαγραφών ανά κατηγορία έργου. </w:t>
      </w:r>
    </w:p>
    <w:p w14:paraId="1134B32C" w14:textId="66E6F896" w:rsidR="00D06BD2" w:rsidRPr="00EE5A78" w:rsidRDefault="00767846" w:rsidP="00D06BD2">
      <w:pPr>
        <w:suppressAutoHyphens w:val="0"/>
        <w:autoSpaceDE w:val="0"/>
        <w:rPr>
          <w:rFonts w:ascii="Tahoma" w:eastAsia="SimSun" w:hAnsi="Tahoma" w:cs="Tahoma"/>
          <w:szCs w:val="22"/>
          <w:lang w:val="el-GR"/>
        </w:rPr>
      </w:pPr>
      <w:r w:rsidRPr="00767846">
        <w:rPr>
          <w:rFonts w:ascii="Tahoma" w:eastAsia="SimSun" w:hAnsi="Tahoma" w:cs="Tahoma"/>
          <w:b/>
          <w:bCs/>
          <w:szCs w:val="22"/>
          <w:lang w:val="el-GR"/>
        </w:rPr>
        <w:t>Φάση Γ</w:t>
      </w:r>
      <w:r>
        <w:rPr>
          <w:rFonts w:ascii="Tahoma" w:eastAsia="SimSun" w:hAnsi="Tahoma" w:cs="Tahoma"/>
          <w:b/>
          <w:bCs/>
          <w:szCs w:val="22"/>
          <w:lang w:val="el-GR"/>
        </w:rPr>
        <w:t>’</w:t>
      </w:r>
      <w:r w:rsidR="00D06BD2">
        <w:rPr>
          <w:rFonts w:ascii="Tahoma" w:eastAsia="SimSun" w:hAnsi="Tahoma" w:cs="Tahoma"/>
          <w:b/>
          <w:bCs/>
          <w:szCs w:val="22"/>
          <w:lang w:val="el-GR"/>
        </w:rPr>
        <w:t xml:space="preserve"> : </w:t>
      </w:r>
      <w:r w:rsidR="00D06BD2" w:rsidRPr="00EE5A78">
        <w:rPr>
          <w:rFonts w:ascii="Tahoma" w:eastAsia="SimSun" w:hAnsi="Tahoma" w:cs="Tahoma"/>
          <w:szCs w:val="22"/>
          <w:lang w:val="el-GR"/>
        </w:rPr>
        <w:t>Περιλαμβάνει :</w:t>
      </w:r>
    </w:p>
    <w:p w14:paraId="7A881473" w14:textId="02270A33" w:rsidR="001C240B" w:rsidRPr="001C240B" w:rsidRDefault="001C240B" w:rsidP="00991EF2">
      <w:pPr>
        <w:pStyle w:val="aff"/>
        <w:numPr>
          <w:ilvl w:val="0"/>
          <w:numId w:val="32"/>
        </w:numPr>
        <w:suppressAutoHyphens w:val="0"/>
        <w:autoSpaceDE w:val="0"/>
        <w:rPr>
          <w:rFonts w:ascii="Tahoma" w:eastAsia="SimSun" w:hAnsi="Tahoma" w:cs="Tahoma"/>
          <w:szCs w:val="22"/>
          <w:lang w:val="el-GR"/>
        </w:rPr>
      </w:pPr>
      <w:r w:rsidRPr="001C240B">
        <w:rPr>
          <w:rFonts w:ascii="Tahoma" w:eastAsia="SimSun" w:hAnsi="Tahoma" w:cs="Tahoma"/>
          <w:szCs w:val="22"/>
          <w:lang w:val="el-GR"/>
        </w:rPr>
        <w:t>σύνταξη τυποποιημένης διαδικασίας παρακολούθησης συμβάσεων όπου η Ειδική Γραμματεία ΣΔΙΤ και οι Δημόσιοι Φορείς θα μπορούν να ελέγχουν την υλοποίηση των συμβάσεων ΣΔΙΤ και την τήρηση όλων των συμβατικών υποχρεώσεων μεταξύ του Δημόσιου και του Ιδιωτικού τομέα. </w:t>
      </w:r>
    </w:p>
    <w:p w14:paraId="33246461" w14:textId="77777777" w:rsidR="001C240B" w:rsidRPr="00603221" w:rsidRDefault="001C240B">
      <w:pPr>
        <w:suppressAutoHyphens w:val="0"/>
        <w:autoSpaceDE w:val="0"/>
        <w:rPr>
          <w:rFonts w:ascii="Tahoma" w:eastAsia="SimSun" w:hAnsi="Tahoma" w:cs="Tahoma"/>
          <w:szCs w:val="22"/>
          <w:lang w:val="el-GR"/>
        </w:rPr>
      </w:pPr>
    </w:p>
    <w:p w14:paraId="427B771F" w14:textId="065D6CB8" w:rsidR="008338F0" w:rsidRPr="005570E6" w:rsidRDefault="003355E7" w:rsidP="00991EF2">
      <w:pPr>
        <w:pStyle w:val="4"/>
        <w:numPr>
          <w:ilvl w:val="2"/>
          <w:numId w:val="28"/>
        </w:numPr>
        <w:tabs>
          <w:tab w:val="left" w:pos="1134"/>
        </w:tabs>
        <w:rPr>
          <w:rFonts w:ascii="Tahoma" w:hAnsi="Tahoma" w:cs="Tahoma"/>
          <w:szCs w:val="22"/>
          <w:lang w:val="el-GR"/>
        </w:rPr>
      </w:pPr>
      <w:bookmarkStart w:id="199" w:name="_Ref45781729"/>
      <w:bookmarkStart w:id="200" w:name="_Toc56418736"/>
      <w:r w:rsidRPr="005570E6">
        <w:rPr>
          <w:rFonts w:ascii="Tahoma" w:hAnsi="Tahoma" w:cs="Tahoma"/>
          <w:szCs w:val="22"/>
          <w:lang w:val="el-GR"/>
        </w:rPr>
        <w:t xml:space="preserve">Μεθοδολογία </w:t>
      </w:r>
      <w:r w:rsidR="003C243E" w:rsidRPr="003C243E">
        <w:rPr>
          <w:rFonts w:ascii="Tahoma" w:hAnsi="Tahoma" w:cs="Tahoma"/>
          <w:szCs w:val="22"/>
          <w:lang w:val="el-GR"/>
        </w:rPr>
        <w:t>διοίκησης και διασφάλισης ποιότητας Έργου</w:t>
      </w:r>
      <w:bookmarkEnd w:id="199"/>
      <w:bookmarkEnd w:id="200"/>
      <w:r w:rsidR="003C243E" w:rsidRPr="005570E6" w:rsidDel="003C243E">
        <w:rPr>
          <w:rFonts w:ascii="Tahoma" w:hAnsi="Tahoma" w:cs="Tahoma"/>
          <w:szCs w:val="22"/>
          <w:lang w:val="el-GR"/>
        </w:rPr>
        <w:t xml:space="preserve"> </w:t>
      </w:r>
    </w:p>
    <w:p w14:paraId="0FD5F735" w14:textId="72CF2CFF" w:rsidR="00E1500D" w:rsidRPr="00E1500D" w:rsidRDefault="00E1500D" w:rsidP="00E1500D">
      <w:p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 xml:space="preserve">Ο υποψήφιος Ανάδοχος </w:t>
      </w:r>
      <w:r w:rsidR="004D0E0F">
        <w:rPr>
          <w:rFonts w:ascii="Tahoma" w:eastAsia="SimSun" w:hAnsi="Tahoma" w:cs="Tahoma"/>
          <w:szCs w:val="22"/>
          <w:lang w:val="el-GR"/>
        </w:rPr>
        <w:t xml:space="preserve">ανά τμήμα </w:t>
      </w:r>
      <w:r w:rsidRPr="00E1500D">
        <w:rPr>
          <w:rFonts w:ascii="Tahoma" w:eastAsia="SimSun" w:hAnsi="Tahoma" w:cs="Tahoma"/>
          <w:szCs w:val="22"/>
          <w:lang w:val="el-GR"/>
        </w:rPr>
        <w:t xml:space="preserve">είναι υποχρεωμένος να συμπεριλάβει στην προσφορά του λεπτομερές χρονοδιάγραμμα υλοποίησης με τις φάσεις </w:t>
      </w:r>
      <w:r w:rsidRPr="00E1500D">
        <w:rPr>
          <w:rFonts w:ascii="Tahoma" w:eastAsia="SimSun" w:hAnsi="Tahoma" w:cs="Tahoma"/>
          <w:szCs w:val="22"/>
          <w:lang w:val="el-GR"/>
        </w:rPr>
        <w:lastRenderedPageBreak/>
        <w:t xml:space="preserve">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1E795DDC" w14:textId="77777777" w:rsidR="00E1500D" w:rsidRPr="00E1500D" w:rsidRDefault="00E1500D" w:rsidP="00E1500D">
      <w:p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Κατά τη διάρκεια υλοποίησης του Έργου, ο Ανάδοχος θα υποβάλλει Μηνιαίες Αναφορές Προόδου (progress reports) σχετικά με τις δράσεις του και τις διαδικασίες εκτέλεσης του Έργου, έτσι ώστε να διασφαλίζεται:</w:t>
      </w:r>
    </w:p>
    <w:p w14:paraId="31127DD7" w14:textId="7001DBC9" w:rsidR="00E1500D" w:rsidRPr="00E1500D" w:rsidRDefault="00E1500D" w:rsidP="00991EF2">
      <w:pPr>
        <w:pStyle w:val="aff"/>
        <w:numPr>
          <w:ilvl w:val="0"/>
          <w:numId w:val="31"/>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η τήρηση του χρονοδιαγράμματος του Έργου</w:t>
      </w:r>
    </w:p>
    <w:p w14:paraId="2D726E6F" w14:textId="0094669E" w:rsidR="00E1500D" w:rsidRPr="00E1500D" w:rsidRDefault="00E1500D" w:rsidP="00991EF2">
      <w:pPr>
        <w:pStyle w:val="aff"/>
        <w:numPr>
          <w:ilvl w:val="0"/>
          <w:numId w:val="31"/>
        </w:num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η ορθή, και συμβατή με τις προδιαγραφές, εκτέλεση των υποχρεώσεων του Αναδόχου.</w:t>
      </w:r>
    </w:p>
    <w:p w14:paraId="1A035D30" w14:textId="2EBF022C" w:rsidR="00E1500D" w:rsidRPr="00E1500D" w:rsidRDefault="00E1500D" w:rsidP="00E1500D">
      <w:p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Οι τακτικές συναντήσεις του Αναδόχου με</w:t>
      </w:r>
      <w:r w:rsidR="0070605E">
        <w:rPr>
          <w:rFonts w:ascii="Tahoma" w:eastAsia="SimSun" w:hAnsi="Tahoma" w:cs="Tahoma"/>
          <w:szCs w:val="22"/>
          <w:lang w:val="el-GR"/>
        </w:rPr>
        <w:t xml:space="preserve"> την αρμόδια επιτροπή παρακολούθησης </w:t>
      </w:r>
      <w:r w:rsidRPr="00E1500D">
        <w:rPr>
          <w:rFonts w:ascii="Tahoma" w:eastAsia="SimSun" w:hAnsi="Tahoma" w:cs="Tahoma"/>
          <w:szCs w:val="22"/>
          <w:lang w:val="el-GR"/>
        </w:rPr>
        <w:t xml:space="preserve">για την πρόοδο του Έργου θα διεξάγονται σε μηνιαία βάση. </w:t>
      </w:r>
    </w:p>
    <w:p w14:paraId="0E1AAB25" w14:textId="77777777" w:rsidR="00E1500D" w:rsidRPr="00E1500D" w:rsidRDefault="00E1500D" w:rsidP="00E1500D">
      <w:p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lastRenderedPageBreak/>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0246077" w14:textId="10FE1818" w:rsidR="00E1500D" w:rsidRPr="00E1500D" w:rsidRDefault="00E1500D" w:rsidP="00E1500D">
      <w:p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 xml:space="preserve">Εκτός από τις τακτικές συναντήσεις, </w:t>
      </w:r>
      <w:r w:rsidR="004D0E0F">
        <w:rPr>
          <w:rFonts w:ascii="Tahoma" w:eastAsia="SimSun" w:hAnsi="Tahoma" w:cs="Tahoma"/>
          <w:szCs w:val="22"/>
          <w:lang w:val="el-GR"/>
        </w:rPr>
        <w:t>η αρμόδια επιτροπή παρακολούθησης του έργου</w:t>
      </w:r>
      <w:r w:rsidRPr="00E1500D">
        <w:rPr>
          <w:rFonts w:ascii="Tahoma" w:eastAsia="SimSun" w:hAnsi="Tahoma" w:cs="Tahoma"/>
          <w:szCs w:val="22"/>
          <w:lang w:val="el-GR"/>
        </w:rPr>
        <w:t xml:space="preserve"> μπορεί να συγκαλέσει έκτακτες συναντήσεις εάν κριθεί απαραίτητο.</w:t>
      </w:r>
    </w:p>
    <w:p w14:paraId="7E958DA4" w14:textId="77777777" w:rsidR="00E1500D" w:rsidRPr="00E1500D" w:rsidRDefault="00E1500D" w:rsidP="00E1500D">
      <w:pPr>
        <w:suppressAutoHyphens w:val="0"/>
        <w:autoSpaceDE w:val="0"/>
        <w:spacing w:after="60"/>
        <w:rPr>
          <w:rFonts w:ascii="Tahoma" w:eastAsia="SimSun" w:hAnsi="Tahoma" w:cs="Tahoma"/>
          <w:szCs w:val="22"/>
          <w:lang w:val="el-GR"/>
        </w:rPr>
      </w:pPr>
      <w:r w:rsidRPr="00E1500D">
        <w:rPr>
          <w:rFonts w:ascii="Tahoma" w:eastAsia="SimSun" w:hAnsi="Tahoma" w:cs="Tahoma"/>
          <w:szCs w:val="22"/>
          <w:lang w:val="el-GR"/>
        </w:rPr>
        <w:t>Ο Ανάδοχος θα τηρεί τα πρακτικά των συναντήσεων που διεξάγονται για την πρόοδο του Έργου και θα τα αποστέλλει στην ΚτΠ Α.Ε..</w:t>
      </w:r>
    </w:p>
    <w:p w14:paraId="1595B48F" w14:textId="2EDE90A7" w:rsidR="008338F0" w:rsidRPr="00603221" w:rsidRDefault="008338F0">
      <w:pPr>
        <w:suppressAutoHyphens w:val="0"/>
        <w:autoSpaceDE w:val="0"/>
        <w:spacing w:after="60"/>
        <w:rPr>
          <w:rFonts w:ascii="Tahoma" w:eastAsia="SimSun" w:hAnsi="Tahoma" w:cs="Tahoma"/>
          <w:szCs w:val="22"/>
          <w:lang w:val="el-GR"/>
        </w:rPr>
      </w:pPr>
    </w:p>
    <w:p w14:paraId="2B3C92B0" w14:textId="77777777" w:rsidR="00A613D1" w:rsidRPr="00603221" w:rsidRDefault="003355E7" w:rsidP="00991EF2">
      <w:pPr>
        <w:pStyle w:val="4"/>
        <w:numPr>
          <w:ilvl w:val="2"/>
          <w:numId w:val="28"/>
        </w:numPr>
        <w:tabs>
          <w:tab w:val="left" w:pos="1134"/>
        </w:tabs>
        <w:rPr>
          <w:rFonts w:ascii="Tahoma" w:eastAsia="SimSun" w:hAnsi="Tahoma" w:cs="Tahoma"/>
          <w:szCs w:val="22"/>
          <w:lang w:val="el-GR"/>
        </w:rPr>
      </w:pPr>
      <w:bookmarkStart w:id="201" w:name="_Ref45781766"/>
      <w:bookmarkStart w:id="202" w:name="_Toc56418737"/>
      <w:r w:rsidRPr="00603221">
        <w:rPr>
          <w:rFonts w:ascii="Tahoma" w:eastAsia="SimSun" w:hAnsi="Tahoma" w:cs="Tahoma"/>
          <w:szCs w:val="22"/>
          <w:lang w:val="el-GR"/>
        </w:rPr>
        <w:t>Διάρκεια σύμβασης-Χρόνοι παράδοσης</w:t>
      </w:r>
      <w:bookmarkEnd w:id="201"/>
      <w:bookmarkEnd w:id="202"/>
      <w:r w:rsidRPr="00603221">
        <w:rPr>
          <w:rFonts w:ascii="Tahoma" w:eastAsia="SimSun" w:hAnsi="Tahoma" w:cs="Tahoma"/>
          <w:szCs w:val="22"/>
          <w:lang w:val="el-GR"/>
        </w:rPr>
        <w:t xml:space="preserve"> </w:t>
      </w:r>
    </w:p>
    <w:p w14:paraId="6DC0D685" w14:textId="1416DBEE" w:rsidR="00E1500D" w:rsidRPr="00D63D70" w:rsidRDefault="00E1500D" w:rsidP="00E1500D">
      <w:pPr>
        <w:suppressAutoHyphens w:val="0"/>
        <w:autoSpaceDE w:val="0"/>
        <w:spacing w:after="60"/>
        <w:rPr>
          <w:rFonts w:ascii="Tahoma" w:eastAsia="SimSun" w:hAnsi="Tahoma" w:cs="Tahoma"/>
          <w:szCs w:val="22"/>
          <w:lang w:val="el-GR"/>
        </w:rPr>
      </w:pPr>
      <w:r w:rsidRPr="00D63D70">
        <w:rPr>
          <w:rFonts w:ascii="Tahoma" w:eastAsia="SimSun" w:hAnsi="Tahoma" w:cs="Tahoma"/>
          <w:szCs w:val="22"/>
          <w:lang w:val="el-GR"/>
        </w:rPr>
        <w:t xml:space="preserve">Η συνολική </w:t>
      </w:r>
      <w:r w:rsidRPr="00D63D70">
        <w:rPr>
          <w:rFonts w:ascii="Tahoma" w:eastAsia="SimSun" w:hAnsi="Tahoma" w:cs="Tahoma"/>
          <w:b/>
          <w:szCs w:val="22"/>
          <w:lang w:val="el-GR"/>
        </w:rPr>
        <w:t>διάρκεια</w:t>
      </w:r>
      <w:r w:rsidRPr="00D63D70">
        <w:rPr>
          <w:rFonts w:ascii="Tahoma" w:eastAsia="SimSun" w:hAnsi="Tahoma" w:cs="Tahoma"/>
          <w:szCs w:val="22"/>
          <w:lang w:val="el-GR"/>
        </w:rPr>
        <w:t xml:space="preserve"> της σύμβασης ορίζεται σε</w:t>
      </w:r>
      <w:r w:rsidR="00D030B0" w:rsidRPr="00D63D70">
        <w:rPr>
          <w:rFonts w:ascii="Tahoma" w:eastAsia="SimSun" w:hAnsi="Tahoma" w:cs="Tahoma"/>
          <w:szCs w:val="22"/>
          <w:lang w:val="el-GR"/>
        </w:rPr>
        <w:t xml:space="preserve"> </w:t>
      </w:r>
      <w:r w:rsidR="00D030B0" w:rsidRPr="00D63D70">
        <w:rPr>
          <w:rFonts w:ascii="Tahoma" w:eastAsia="SimSun" w:hAnsi="Tahoma" w:cs="Tahoma"/>
          <w:b/>
          <w:bCs/>
          <w:szCs w:val="22"/>
          <w:lang w:val="el-GR"/>
        </w:rPr>
        <w:t>είκοσι (2</w:t>
      </w:r>
      <w:r w:rsidR="009477FC">
        <w:rPr>
          <w:rFonts w:ascii="Tahoma" w:eastAsia="SimSun" w:hAnsi="Tahoma" w:cs="Tahoma"/>
          <w:b/>
          <w:bCs/>
          <w:szCs w:val="22"/>
          <w:lang w:val="el-GR"/>
        </w:rPr>
        <w:t>0</w:t>
      </w:r>
      <w:r w:rsidR="00D030B0" w:rsidRPr="00D63D70">
        <w:rPr>
          <w:rFonts w:ascii="Tahoma" w:eastAsia="SimSun" w:hAnsi="Tahoma" w:cs="Tahoma"/>
          <w:b/>
          <w:bCs/>
          <w:szCs w:val="22"/>
          <w:lang w:val="el-GR"/>
        </w:rPr>
        <w:t>)</w:t>
      </w:r>
      <w:r w:rsidR="009D325C" w:rsidRPr="00D63D70">
        <w:rPr>
          <w:rFonts w:ascii="Tahoma" w:eastAsia="SimSun" w:hAnsi="Tahoma" w:cs="Tahoma"/>
          <w:b/>
          <w:szCs w:val="22"/>
          <w:lang w:val="el-GR"/>
        </w:rPr>
        <w:t xml:space="preserve"> </w:t>
      </w:r>
      <w:r w:rsidRPr="00D63D70">
        <w:rPr>
          <w:rFonts w:ascii="Tahoma" w:eastAsia="SimSun" w:hAnsi="Tahoma" w:cs="Tahoma"/>
          <w:b/>
          <w:szCs w:val="22"/>
          <w:lang w:val="el-GR"/>
        </w:rPr>
        <w:t>μήνες</w:t>
      </w:r>
      <w:r w:rsidRPr="00D63D70">
        <w:rPr>
          <w:rFonts w:ascii="Tahoma" w:eastAsia="SimSun" w:hAnsi="Tahoma" w:cs="Tahoma"/>
          <w:szCs w:val="22"/>
          <w:lang w:val="el-GR"/>
        </w:rPr>
        <w:t xml:space="preserve"> και νοείται το χρονι</w:t>
      </w:r>
      <w:r w:rsidRPr="00D63D70">
        <w:rPr>
          <w:rFonts w:ascii="Tahoma" w:eastAsia="SimSun" w:hAnsi="Tahoma" w:cs="Tahoma"/>
          <w:szCs w:val="22"/>
          <w:lang w:val="el-GR"/>
        </w:rPr>
        <w:softHyphen/>
        <w:t xml:space="preserve">κό διάστημα από την ημερομηνία υπογραφής της σύμβασης </w:t>
      </w:r>
      <w:r w:rsidRPr="00D63D70">
        <w:rPr>
          <w:rFonts w:ascii="Tahoma" w:eastAsia="SimSun" w:hAnsi="Tahoma" w:cs="Tahoma"/>
          <w:szCs w:val="22"/>
          <w:lang w:val="el-GR"/>
        </w:rPr>
        <w:lastRenderedPageBreak/>
        <w:t xml:space="preserve">έως την υποβολή του τελευταίου παραδοτέου σύμφωνα με το αναλυτικό χρονοδιάγραμμα που παρατίθεται στη συνέχεια.  </w:t>
      </w:r>
    </w:p>
    <w:p w14:paraId="19F2A5DA" w14:textId="77777777" w:rsidR="00E1500D" w:rsidRDefault="00E1500D" w:rsidP="00E1500D">
      <w:pPr>
        <w:suppressAutoHyphens w:val="0"/>
        <w:autoSpaceDE w:val="0"/>
        <w:spacing w:after="60"/>
        <w:rPr>
          <w:rFonts w:ascii="Tahoma" w:eastAsia="SimSun" w:hAnsi="Tahoma" w:cs="Tahoma"/>
          <w:szCs w:val="22"/>
          <w:lang w:val="el-GR"/>
        </w:rPr>
      </w:pPr>
      <w:r w:rsidRPr="00D63D70">
        <w:rPr>
          <w:rFonts w:ascii="Tahoma" w:eastAsia="SimSun" w:hAnsi="Tahoma" w:cs="Tahoma"/>
          <w:szCs w:val="22"/>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D63D70">
        <w:rPr>
          <w:rFonts w:ascii="Tahoma" w:eastAsia="SimSun" w:hAnsi="Tahoma" w:cs="Tahoma"/>
          <w:szCs w:val="22"/>
          <w:u w:val="single"/>
          <w:lang w:val="el-GR"/>
        </w:rPr>
        <w:t>μέχρι την παράδοση και του τελευταίου παραδοτέου που ορίζει την λήξη της σύμβαση</w:t>
      </w:r>
      <w:r w:rsidRPr="00D63D70">
        <w:rPr>
          <w:rFonts w:ascii="Tahoma" w:eastAsia="SimSun" w:hAnsi="Tahoma" w:cs="Tahoma"/>
          <w:szCs w:val="22"/>
          <w:lang w:val="el-GR"/>
        </w:rPr>
        <w:t>ς και την έναρξη της διαδικασίας για την  οριστική παραλαβή του έργου.</w:t>
      </w:r>
      <w:r w:rsidRPr="00D55CBF">
        <w:rPr>
          <w:rFonts w:ascii="Tahoma" w:eastAsia="SimSun" w:hAnsi="Tahoma" w:cs="Tahoma"/>
          <w:szCs w:val="22"/>
          <w:lang w:val="el-GR"/>
        </w:rPr>
        <w:t xml:space="preserve"> </w:t>
      </w:r>
    </w:p>
    <w:p w14:paraId="0CD167A7" w14:textId="77777777" w:rsidR="00E1500D" w:rsidRPr="00D55CBF" w:rsidRDefault="00E1500D" w:rsidP="00E1500D">
      <w:pPr>
        <w:suppressAutoHyphens w:val="0"/>
        <w:autoSpaceDE w:val="0"/>
        <w:spacing w:after="60"/>
        <w:rPr>
          <w:rFonts w:ascii="Tahoma" w:eastAsia="SimSun" w:hAnsi="Tahoma" w:cs="Tahoma"/>
          <w:szCs w:val="22"/>
          <w:lang w:val="el-GR"/>
        </w:rPr>
      </w:pPr>
    </w:p>
    <w:tbl>
      <w:tblPr>
        <w:tblW w:w="5000" w:type="pct"/>
        <w:jc w:val="center"/>
        <w:tblLook w:val="04A0" w:firstRow="1" w:lastRow="0" w:firstColumn="1" w:lastColumn="0" w:noHBand="0" w:noVBand="1"/>
      </w:tblPr>
      <w:tblGrid>
        <w:gridCol w:w="987"/>
        <w:gridCol w:w="2409"/>
        <w:gridCol w:w="1458"/>
        <w:gridCol w:w="1866"/>
        <w:gridCol w:w="1242"/>
        <w:gridCol w:w="1666"/>
      </w:tblGrid>
      <w:tr w:rsidR="00E1500D" w:rsidRPr="00D55CBF" w14:paraId="135673F0" w14:textId="77777777" w:rsidTr="009E5C5D">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588221C5" w14:textId="77777777" w:rsidR="00E1500D" w:rsidRPr="00D55CBF" w:rsidRDefault="00E1500D" w:rsidP="009E5C5D">
            <w:pPr>
              <w:suppressAutoHyphens w:val="0"/>
              <w:autoSpaceDE w:val="0"/>
              <w:spacing w:after="60"/>
              <w:jc w:val="center"/>
              <w:rPr>
                <w:rFonts w:ascii="Tahoma" w:eastAsia="SimSun" w:hAnsi="Tahoma" w:cs="Tahoma"/>
                <w:b/>
                <w:bCs/>
                <w:sz w:val="20"/>
                <w:szCs w:val="20"/>
                <w:lang w:val="el-GR"/>
              </w:rPr>
            </w:pPr>
            <w:r w:rsidRPr="00D55CBF">
              <w:rPr>
                <w:rFonts w:ascii="Tahoma" w:eastAsia="SimSun" w:hAnsi="Tahoma" w:cs="Tahoma"/>
                <w:b/>
                <w:bCs/>
                <w:sz w:val="20"/>
                <w:szCs w:val="20"/>
                <w:lang w:val="el-GR"/>
              </w:rPr>
              <w:t>ΧΡΟΝΟΔΙΑΓΡΑΜΜΑ ΕΡΓΟΥ</w:t>
            </w:r>
          </w:p>
        </w:tc>
      </w:tr>
      <w:tr w:rsidR="00831E5D" w:rsidRPr="00D55CBF" w14:paraId="48D5C798" w14:textId="77777777" w:rsidTr="00F20B98">
        <w:trPr>
          <w:trHeight w:val="765"/>
          <w:jc w:val="center"/>
        </w:trPr>
        <w:tc>
          <w:tcPr>
            <w:tcW w:w="513" w:type="pct"/>
            <w:tcBorders>
              <w:top w:val="nil"/>
              <w:left w:val="single" w:sz="4" w:space="0" w:color="auto"/>
              <w:bottom w:val="single" w:sz="4" w:space="0" w:color="auto"/>
              <w:right w:val="single" w:sz="4" w:space="0" w:color="auto"/>
            </w:tcBorders>
            <w:shd w:val="clear" w:color="000000" w:fill="E2EFDA"/>
            <w:vAlign w:val="center"/>
            <w:hideMark/>
          </w:tcPr>
          <w:p w14:paraId="76AA6AD7" w14:textId="77777777" w:rsidR="00E1500D" w:rsidRPr="00D55CBF" w:rsidRDefault="00E1500D" w:rsidP="009E5C5D">
            <w:pPr>
              <w:suppressAutoHyphens w:val="0"/>
              <w:autoSpaceDE w:val="0"/>
              <w:spacing w:after="60"/>
              <w:jc w:val="center"/>
              <w:rPr>
                <w:rFonts w:ascii="Tahoma" w:eastAsia="SimSun" w:hAnsi="Tahoma" w:cs="Tahoma"/>
                <w:b/>
                <w:bCs/>
                <w:sz w:val="20"/>
                <w:szCs w:val="20"/>
                <w:lang w:val="el-GR"/>
              </w:rPr>
            </w:pPr>
            <w:r w:rsidRPr="00D55CBF">
              <w:rPr>
                <w:rFonts w:ascii="Tahoma" w:eastAsia="SimSun" w:hAnsi="Tahoma" w:cs="Tahoma"/>
                <w:b/>
                <w:bCs/>
                <w:sz w:val="20"/>
                <w:szCs w:val="20"/>
                <w:lang w:val="el-GR"/>
              </w:rPr>
              <w:t>Φάση</w:t>
            </w:r>
          </w:p>
        </w:tc>
        <w:tc>
          <w:tcPr>
            <w:tcW w:w="1251" w:type="pct"/>
            <w:tcBorders>
              <w:top w:val="nil"/>
              <w:left w:val="nil"/>
              <w:bottom w:val="single" w:sz="4" w:space="0" w:color="auto"/>
              <w:right w:val="single" w:sz="4" w:space="0" w:color="auto"/>
            </w:tcBorders>
            <w:shd w:val="clear" w:color="000000" w:fill="E2EFDA"/>
            <w:vAlign w:val="center"/>
            <w:hideMark/>
          </w:tcPr>
          <w:p w14:paraId="02D1C434" w14:textId="77777777" w:rsidR="00E1500D" w:rsidRPr="00D55CBF" w:rsidRDefault="00E1500D" w:rsidP="009E5C5D">
            <w:pPr>
              <w:suppressAutoHyphens w:val="0"/>
              <w:autoSpaceDE w:val="0"/>
              <w:spacing w:after="60"/>
              <w:jc w:val="center"/>
              <w:rPr>
                <w:rFonts w:ascii="Tahoma" w:eastAsia="SimSun" w:hAnsi="Tahoma" w:cs="Tahoma"/>
                <w:b/>
                <w:bCs/>
                <w:sz w:val="20"/>
                <w:szCs w:val="20"/>
                <w:lang w:val="el-GR"/>
              </w:rPr>
            </w:pPr>
            <w:r w:rsidRPr="00D55CBF">
              <w:rPr>
                <w:rFonts w:ascii="Tahoma" w:eastAsia="SimSun" w:hAnsi="Tahoma" w:cs="Tahoma"/>
                <w:b/>
                <w:bCs/>
                <w:sz w:val="20"/>
                <w:szCs w:val="20"/>
                <w:lang w:val="el-GR"/>
              </w:rPr>
              <w:t>Τίτλος Φάσης</w:t>
            </w:r>
          </w:p>
        </w:tc>
        <w:tc>
          <w:tcPr>
            <w:tcW w:w="757" w:type="pct"/>
            <w:tcBorders>
              <w:top w:val="nil"/>
              <w:left w:val="nil"/>
              <w:bottom w:val="single" w:sz="4" w:space="0" w:color="auto"/>
              <w:right w:val="single" w:sz="4" w:space="0" w:color="auto"/>
            </w:tcBorders>
            <w:shd w:val="clear" w:color="000000" w:fill="E2EFDA"/>
            <w:vAlign w:val="center"/>
            <w:hideMark/>
          </w:tcPr>
          <w:p w14:paraId="4460A960" w14:textId="77777777" w:rsidR="00E1500D" w:rsidRPr="00D55CBF" w:rsidRDefault="00E1500D" w:rsidP="009E5C5D">
            <w:pPr>
              <w:suppressAutoHyphens w:val="0"/>
              <w:autoSpaceDE w:val="0"/>
              <w:spacing w:after="60"/>
              <w:jc w:val="center"/>
              <w:rPr>
                <w:rFonts w:ascii="Tahoma" w:eastAsia="SimSun" w:hAnsi="Tahoma" w:cs="Tahoma"/>
                <w:b/>
                <w:bCs/>
                <w:sz w:val="20"/>
                <w:szCs w:val="20"/>
                <w:lang w:val="el-GR"/>
              </w:rPr>
            </w:pPr>
            <w:r w:rsidRPr="00D55CBF">
              <w:rPr>
                <w:rFonts w:ascii="Tahoma" w:eastAsia="SimSun" w:hAnsi="Tahoma" w:cs="Tahoma"/>
                <w:b/>
                <w:bCs/>
                <w:sz w:val="20"/>
                <w:szCs w:val="20"/>
                <w:lang w:val="el-GR"/>
              </w:rPr>
              <w:t>Διάρκεια υλοποίησης (ΜΗΝΕΣ)</w:t>
            </w:r>
          </w:p>
        </w:tc>
        <w:tc>
          <w:tcPr>
            <w:tcW w:w="969" w:type="pct"/>
            <w:tcBorders>
              <w:top w:val="nil"/>
              <w:left w:val="nil"/>
              <w:bottom w:val="single" w:sz="4" w:space="0" w:color="auto"/>
              <w:right w:val="single" w:sz="4" w:space="0" w:color="auto"/>
            </w:tcBorders>
            <w:shd w:val="clear" w:color="000000" w:fill="E2EFDA"/>
            <w:vAlign w:val="center"/>
            <w:hideMark/>
          </w:tcPr>
          <w:p w14:paraId="4B4EA157" w14:textId="01322D59" w:rsidR="00E1500D" w:rsidRPr="00D55CBF" w:rsidRDefault="00E1500D" w:rsidP="009E5C5D">
            <w:pPr>
              <w:suppressAutoHyphens w:val="0"/>
              <w:autoSpaceDE w:val="0"/>
              <w:spacing w:after="60"/>
              <w:jc w:val="center"/>
              <w:rPr>
                <w:rFonts w:ascii="Tahoma" w:eastAsia="SimSun" w:hAnsi="Tahoma" w:cs="Tahoma"/>
                <w:b/>
                <w:bCs/>
                <w:sz w:val="20"/>
                <w:szCs w:val="20"/>
                <w:lang w:val="el-GR"/>
              </w:rPr>
            </w:pPr>
            <w:r w:rsidRPr="00D55CBF">
              <w:rPr>
                <w:rFonts w:ascii="Tahoma" w:eastAsia="SimSun" w:hAnsi="Tahoma" w:cs="Tahoma"/>
                <w:b/>
                <w:bCs/>
                <w:sz w:val="20"/>
                <w:szCs w:val="20"/>
                <w:lang w:val="el-GR"/>
              </w:rPr>
              <w:t xml:space="preserve">Διάρκεια </w:t>
            </w:r>
            <w:r w:rsidR="004D0E0F">
              <w:rPr>
                <w:rFonts w:ascii="Tahoma" w:eastAsia="SimSun" w:hAnsi="Tahoma" w:cs="Tahoma"/>
                <w:b/>
                <w:bCs/>
                <w:sz w:val="20"/>
                <w:szCs w:val="20"/>
                <w:lang w:val="el-GR"/>
              </w:rPr>
              <w:t xml:space="preserve">Διαδικασίας οριστικοποίησης παραδοτέων </w:t>
            </w:r>
            <w:r w:rsidRPr="00D55CBF">
              <w:rPr>
                <w:rFonts w:ascii="Tahoma" w:eastAsia="SimSun" w:hAnsi="Tahoma" w:cs="Tahoma"/>
                <w:b/>
                <w:bCs/>
                <w:sz w:val="20"/>
                <w:szCs w:val="20"/>
                <w:lang w:val="el-GR"/>
              </w:rPr>
              <w:t>(ΜΗΝΕΣ)</w:t>
            </w:r>
          </w:p>
        </w:tc>
        <w:tc>
          <w:tcPr>
            <w:tcW w:w="645" w:type="pct"/>
            <w:tcBorders>
              <w:top w:val="nil"/>
              <w:left w:val="nil"/>
              <w:bottom w:val="single" w:sz="4" w:space="0" w:color="auto"/>
              <w:right w:val="single" w:sz="4" w:space="0" w:color="auto"/>
            </w:tcBorders>
            <w:shd w:val="clear" w:color="000000" w:fill="E2EFDA"/>
            <w:vAlign w:val="center"/>
            <w:hideMark/>
          </w:tcPr>
          <w:p w14:paraId="229072CE" w14:textId="77777777" w:rsidR="00E1500D" w:rsidRPr="00D55CBF" w:rsidRDefault="00E1500D" w:rsidP="009E5C5D">
            <w:pPr>
              <w:suppressAutoHyphens w:val="0"/>
              <w:autoSpaceDE w:val="0"/>
              <w:spacing w:after="60"/>
              <w:jc w:val="center"/>
              <w:rPr>
                <w:rFonts w:ascii="Tahoma" w:eastAsia="SimSun" w:hAnsi="Tahoma" w:cs="Tahoma"/>
                <w:b/>
                <w:bCs/>
                <w:sz w:val="20"/>
                <w:szCs w:val="20"/>
                <w:lang w:val="el-GR"/>
              </w:rPr>
            </w:pPr>
            <w:r w:rsidRPr="00D55CBF">
              <w:rPr>
                <w:rFonts w:ascii="Tahoma" w:eastAsia="SimSun" w:hAnsi="Tahoma" w:cs="Tahoma"/>
                <w:b/>
                <w:bCs/>
                <w:sz w:val="20"/>
                <w:szCs w:val="20"/>
                <w:lang w:val="el-GR"/>
              </w:rPr>
              <w:t>Διάρκεια Σύμβασης (ΜΗΝΕΣ)</w:t>
            </w:r>
          </w:p>
        </w:tc>
        <w:tc>
          <w:tcPr>
            <w:tcW w:w="865" w:type="pct"/>
            <w:tcBorders>
              <w:top w:val="nil"/>
              <w:left w:val="nil"/>
              <w:bottom w:val="single" w:sz="4" w:space="0" w:color="auto"/>
              <w:right w:val="single" w:sz="4" w:space="0" w:color="auto"/>
            </w:tcBorders>
            <w:shd w:val="clear" w:color="000000" w:fill="E2EFDA"/>
            <w:vAlign w:val="center"/>
            <w:hideMark/>
          </w:tcPr>
          <w:p w14:paraId="1A910767" w14:textId="77777777" w:rsidR="00E1500D" w:rsidRPr="00D55CBF" w:rsidRDefault="00E1500D" w:rsidP="009E5C5D">
            <w:pPr>
              <w:suppressAutoHyphens w:val="0"/>
              <w:autoSpaceDE w:val="0"/>
              <w:spacing w:after="60"/>
              <w:jc w:val="center"/>
              <w:rPr>
                <w:rFonts w:ascii="Tahoma" w:eastAsia="SimSun" w:hAnsi="Tahoma" w:cs="Tahoma"/>
                <w:b/>
                <w:bCs/>
                <w:sz w:val="20"/>
                <w:szCs w:val="20"/>
                <w:lang w:val="el-GR"/>
              </w:rPr>
            </w:pPr>
            <w:r w:rsidRPr="00D55CBF">
              <w:rPr>
                <w:rFonts w:ascii="Tahoma" w:eastAsia="SimSun" w:hAnsi="Tahoma" w:cs="Tahoma"/>
                <w:b/>
                <w:bCs/>
                <w:sz w:val="20"/>
                <w:szCs w:val="20"/>
                <w:lang w:val="el-GR"/>
              </w:rPr>
              <w:t>Προϋπόθεση έναρξης</w:t>
            </w:r>
          </w:p>
        </w:tc>
      </w:tr>
      <w:tr w:rsidR="00831E5D" w:rsidRPr="00696648" w14:paraId="75A1CCD0" w14:textId="77777777" w:rsidTr="00F20B98">
        <w:trPr>
          <w:trHeight w:val="199"/>
          <w:jc w:val="center"/>
        </w:trPr>
        <w:tc>
          <w:tcPr>
            <w:tcW w:w="513" w:type="pct"/>
            <w:tcBorders>
              <w:top w:val="nil"/>
              <w:left w:val="single" w:sz="4" w:space="0" w:color="auto"/>
              <w:bottom w:val="single" w:sz="4" w:space="0" w:color="auto"/>
              <w:right w:val="single" w:sz="4" w:space="0" w:color="auto"/>
            </w:tcBorders>
            <w:shd w:val="clear" w:color="000000" w:fill="F2F2F2"/>
            <w:vAlign w:val="center"/>
            <w:hideMark/>
          </w:tcPr>
          <w:p w14:paraId="4C56EF81" w14:textId="7D025AA3" w:rsidR="00E1500D" w:rsidRPr="00D55CBF" w:rsidRDefault="00E1500D" w:rsidP="009E5C5D">
            <w:pPr>
              <w:suppressAutoHyphens w:val="0"/>
              <w:autoSpaceDE w:val="0"/>
              <w:spacing w:after="60"/>
              <w:rPr>
                <w:rFonts w:ascii="Tahoma" w:eastAsia="SimSun" w:hAnsi="Tahoma" w:cs="Tahoma"/>
                <w:b/>
                <w:bCs/>
                <w:sz w:val="20"/>
                <w:szCs w:val="20"/>
                <w:lang w:val="el-GR"/>
              </w:rPr>
            </w:pPr>
            <w:r w:rsidRPr="00D55CBF">
              <w:rPr>
                <w:rFonts w:ascii="Tahoma" w:eastAsia="SimSun" w:hAnsi="Tahoma" w:cs="Tahoma"/>
                <w:b/>
                <w:bCs/>
                <w:sz w:val="20"/>
                <w:szCs w:val="20"/>
                <w:lang w:val="el-GR"/>
              </w:rPr>
              <w:t xml:space="preserve">ΦΑΣΗ </w:t>
            </w:r>
            <w:r w:rsidR="00512173">
              <w:rPr>
                <w:rFonts w:ascii="Tahoma" w:eastAsia="SimSun" w:hAnsi="Tahoma" w:cs="Tahoma"/>
                <w:b/>
                <w:bCs/>
                <w:sz w:val="20"/>
                <w:szCs w:val="20"/>
                <w:lang w:val="el-GR"/>
              </w:rPr>
              <w:t>Α</w:t>
            </w:r>
          </w:p>
        </w:tc>
        <w:tc>
          <w:tcPr>
            <w:tcW w:w="1251" w:type="pct"/>
            <w:tcBorders>
              <w:top w:val="nil"/>
              <w:left w:val="nil"/>
              <w:bottom w:val="single" w:sz="4" w:space="0" w:color="auto"/>
              <w:right w:val="single" w:sz="4" w:space="0" w:color="auto"/>
            </w:tcBorders>
            <w:shd w:val="clear" w:color="000000" w:fill="F2F2F2"/>
            <w:vAlign w:val="center"/>
            <w:hideMark/>
          </w:tcPr>
          <w:p w14:paraId="3E2F072C" w14:textId="6E872F27" w:rsidR="00E1500D" w:rsidRPr="00D55CBF" w:rsidRDefault="00767846" w:rsidP="009E5C5D">
            <w:pPr>
              <w:suppressAutoHyphens w:val="0"/>
              <w:autoSpaceDE w:val="0"/>
              <w:spacing w:after="60"/>
              <w:jc w:val="left"/>
              <w:rPr>
                <w:rFonts w:ascii="Tahoma" w:eastAsia="SimSun" w:hAnsi="Tahoma" w:cs="Tahoma"/>
                <w:sz w:val="20"/>
                <w:szCs w:val="20"/>
                <w:lang w:val="el-GR"/>
              </w:rPr>
            </w:pPr>
            <w:r w:rsidRPr="00767846">
              <w:rPr>
                <w:rFonts w:ascii="Tahoma" w:eastAsia="SimSun" w:hAnsi="Tahoma" w:cs="Tahoma"/>
                <w:sz w:val="20"/>
                <w:szCs w:val="20"/>
                <w:lang w:val="el-GR"/>
              </w:rPr>
              <w:t>Υποστήριξη για την προετοιμασία των έργων που πρόκειται να υλοποιηθούν μέσω της διαδικασίας ΣΔΙΤ</w:t>
            </w:r>
          </w:p>
        </w:tc>
        <w:tc>
          <w:tcPr>
            <w:tcW w:w="757" w:type="pct"/>
            <w:tcBorders>
              <w:top w:val="nil"/>
              <w:left w:val="nil"/>
              <w:bottom w:val="single" w:sz="4" w:space="0" w:color="auto"/>
              <w:right w:val="single" w:sz="4" w:space="0" w:color="auto"/>
            </w:tcBorders>
            <w:shd w:val="clear" w:color="000000" w:fill="F2F2F2"/>
            <w:vAlign w:val="center"/>
            <w:hideMark/>
          </w:tcPr>
          <w:p w14:paraId="2D32FEA0" w14:textId="6F61B75F" w:rsidR="00E1500D" w:rsidRPr="00D55CBF" w:rsidRDefault="00D030B0" w:rsidP="009440B1">
            <w:pPr>
              <w:suppressAutoHyphens w:val="0"/>
              <w:autoSpaceDE w:val="0"/>
              <w:spacing w:after="60"/>
              <w:jc w:val="center"/>
              <w:rPr>
                <w:rFonts w:ascii="Tahoma" w:eastAsia="SimSun" w:hAnsi="Tahoma" w:cs="Tahoma"/>
                <w:b/>
                <w:sz w:val="20"/>
                <w:szCs w:val="20"/>
                <w:lang w:val="el-GR"/>
              </w:rPr>
            </w:pPr>
            <w:r>
              <w:rPr>
                <w:rFonts w:ascii="Tahoma" w:eastAsia="SimSun" w:hAnsi="Tahoma" w:cs="Tahoma"/>
                <w:b/>
                <w:sz w:val="20"/>
                <w:szCs w:val="20"/>
                <w:lang w:val="el-GR"/>
              </w:rPr>
              <w:t>11</w:t>
            </w:r>
          </w:p>
        </w:tc>
        <w:tc>
          <w:tcPr>
            <w:tcW w:w="969" w:type="pct"/>
            <w:tcBorders>
              <w:top w:val="nil"/>
              <w:left w:val="nil"/>
              <w:bottom w:val="single" w:sz="4" w:space="0" w:color="auto"/>
              <w:right w:val="single" w:sz="4" w:space="0" w:color="auto"/>
            </w:tcBorders>
            <w:shd w:val="clear" w:color="000000" w:fill="F2F2F2"/>
            <w:vAlign w:val="center"/>
            <w:hideMark/>
          </w:tcPr>
          <w:p w14:paraId="185EF939" w14:textId="12C49A0C" w:rsidR="00E1500D" w:rsidRPr="00D55CBF" w:rsidRDefault="00D030B0" w:rsidP="009440B1">
            <w:pPr>
              <w:suppressAutoHyphens w:val="0"/>
              <w:autoSpaceDE w:val="0"/>
              <w:spacing w:after="60"/>
              <w:jc w:val="center"/>
              <w:rPr>
                <w:rFonts w:ascii="Tahoma" w:eastAsia="SimSun" w:hAnsi="Tahoma" w:cs="Tahoma"/>
                <w:b/>
                <w:sz w:val="20"/>
                <w:szCs w:val="20"/>
                <w:lang w:val="el-GR"/>
              </w:rPr>
            </w:pPr>
            <w:r>
              <w:rPr>
                <w:rFonts w:ascii="Tahoma" w:eastAsia="SimSun" w:hAnsi="Tahoma" w:cs="Tahoma"/>
                <w:b/>
                <w:sz w:val="20"/>
                <w:szCs w:val="20"/>
                <w:lang w:val="el-GR"/>
              </w:rPr>
              <w:t>1</w:t>
            </w:r>
          </w:p>
        </w:tc>
        <w:tc>
          <w:tcPr>
            <w:tcW w:w="645" w:type="pct"/>
            <w:tcBorders>
              <w:top w:val="nil"/>
              <w:left w:val="nil"/>
              <w:bottom w:val="single" w:sz="4" w:space="0" w:color="auto"/>
              <w:right w:val="single" w:sz="4" w:space="0" w:color="auto"/>
            </w:tcBorders>
            <w:shd w:val="clear" w:color="000000" w:fill="F2F2F2"/>
            <w:vAlign w:val="center"/>
            <w:hideMark/>
          </w:tcPr>
          <w:p w14:paraId="0E8BC2EC" w14:textId="5D8AF9B9" w:rsidR="00E1500D" w:rsidRPr="00D55CBF" w:rsidRDefault="00D030B0" w:rsidP="009440B1">
            <w:pPr>
              <w:suppressAutoHyphens w:val="0"/>
              <w:autoSpaceDE w:val="0"/>
              <w:spacing w:after="60"/>
              <w:jc w:val="center"/>
              <w:rPr>
                <w:rFonts w:ascii="Tahoma" w:eastAsia="SimSun" w:hAnsi="Tahoma" w:cs="Tahoma"/>
                <w:b/>
                <w:sz w:val="20"/>
                <w:szCs w:val="20"/>
                <w:lang w:val="el-GR"/>
              </w:rPr>
            </w:pPr>
            <w:r>
              <w:rPr>
                <w:rFonts w:ascii="Tahoma" w:eastAsia="SimSun" w:hAnsi="Tahoma" w:cs="Tahoma"/>
                <w:b/>
                <w:sz w:val="20"/>
                <w:szCs w:val="20"/>
                <w:lang w:val="el-GR"/>
              </w:rPr>
              <w:t>12</w:t>
            </w:r>
          </w:p>
        </w:tc>
        <w:tc>
          <w:tcPr>
            <w:tcW w:w="865" w:type="pct"/>
            <w:tcBorders>
              <w:top w:val="nil"/>
              <w:left w:val="nil"/>
              <w:bottom w:val="single" w:sz="4" w:space="0" w:color="auto"/>
              <w:right w:val="single" w:sz="4" w:space="0" w:color="auto"/>
            </w:tcBorders>
            <w:shd w:val="clear" w:color="000000" w:fill="F2F2F2"/>
            <w:vAlign w:val="center"/>
            <w:hideMark/>
          </w:tcPr>
          <w:p w14:paraId="22C18897" w14:textId="77777777" w:rsidR="00E1500D" w:rsidRPr="00D55CBF" w:rsidRDefault="00E1500D" w:rsidP="009E5C5D">
            <w:pPr>
              <w:suppressAutoHyphens w:val="0"/>
              <w:autoSpaceDE w:val="0"/>
              <w:spacing w:after="60"/>
              <w:jc w:val="left"/>
              <w:rPr>
                <w:rFonts w:ascii="Tahoma" w:eastAsia="SimSun" w:hAnsi="Tahoma" w:cs="Tahoma"/>
                <w:sz w:val="20"/>
                <w:szCs w:val="20"/>
                <w:lang w:val="el-GR"/>
              </w:rPr>
            </w:pPr>
            <w:r w:rsidRPr="00D55CBF">
              <w:rPr>
                <w:rFonts w:ascii="Tahoma" w:eastAsia="SimSun" w:hAnsi="Tahoma" w:cs="Tahoma"/>
                <w:sz w:val="20"/>
                <w:szCs w:val="20"/>
                <w:lang w:val="el-GR"/>
              </w:rPr>
              <w:t>Έναρξη με την υπογραφή της Σύμβασης</w:t>
            </w:r>
          </w:p>
        </w:tc>
      </w:tr>
      <w:tr w:rsidR="00831E5D" w:rsidRPr="00696648" w14:paraId="4317FC46" w14:textId="77777777" w:rsidTr="00F20B98">
        <w:trPr>
          <w:trHeight w:val="291"/>
          <w:jc w:val="center"/>
        </w:trPr>
        <w:tc>
          <w:tcPr>
            <w:tcW w:w="513" w:type="pct"/>
            <w:tcBorders>
              <w:top w:val="nil"/>
              <w:left w:val="single" w:sz="4" w:space="0" w:color="auto"/>
              <w:bottom w:val="single" w:sz="4" w:space="0" w:color="auto"/>
              <w:right w:val="single" w:sz="4" w:space="0" w:color="auto"/>
            </w:tcBorders>
            <w:shd w:val="clear" w:color="000000" w:fill="F2F2F2"/>
            <w:vAlign w:val="center"/>
            <w:hideMark/>
          </w:tcPr>
          <w:p w14:paraId="5B3B3E19" w14:textId="5E5C1EF8" w:rsidR="00E1500D" w:rsidRPr="00D55CBF" w:rsidRDefault="00E1500D" w:rsidP="009E5C5D">
            <w:pPr>
              <w:suppressAutoHyphens w:val="0"/>
              <w:autoSpaceDE w:val="0"/>
              <w:spacing w:after="60"/>
              <w:rPr>
                <w:rFonts w:ascii="Tahoma" w:eastAsia="SimSun" w:hAnsi="Tahoma" w:cs="Tahoma"/>
                <w:b/>
                <w:bCs/>
                <w:sz w:val="20"/>
                <w:szCs w:val="20"/>
                <w:lang w:val="el-GR"/>
              </w:rPr>
            </w:pPr>
            <w:r w:rsidRPr="00D55CBF">
              <w:rPr>
                <w:rFonts w:ascii="Tahoma" w:eastAsia="SimSun" w:hAnsi="Tahoma" w:cs="Tahoma"/>
                <w:b/>
                <w:bCs/>
                <w:sz w:val="20"/>
                <w:szCs w:val="20"/>
                <w:lang w:val="el-GR"/>
              </w:rPr>
              <w:t xml:space="preserve">ΦΑΣΗ </w:t>
            </w:r>
            <w:r w:rsidR="00512173">
              <w:rPr>
                <w:rFonts w:ascii="Tahoma" w:eastAsia="SimSun" w:hAnsi="Tahoma" w:cs="Tahoma"/>
                <w:b/>
                <w:bCs/>
                <w:sz w:val="20"/>
                <w:szCs w:val="20"/>
                <w:lang w:val="el-GR"/>
              </w:rPr>
              <w:t>Β</w:t>
            </w:r>
          </w:p>
        </w:tc>
        <w:tc>
          <w:tcPr>
            <w:tcW w:w="1251" w:type="pct"/>
            <w:tcBorders>
              <w:top w:val="nil"/>
              <w:left w:val="nil"/>
              <w:bottom w:val="single" w:sz="4" w:space="0" w:color="auto"/>
              <w:right w:val="single" w:sz="4" w:space="0" w:color="auto"/>
            </w:tcBorders>
            <w:shd w:val="clear" w:color="000000" w:fill="F2F2F2"/>
            <w:vAlign w:val="center"/>
            <w:hideMark/>
          </w:tcPr>
          <w:p w14:paraId="0ACA2CB6" w14:textId="1A1D2423" w:rsidR="00E1500D" w:rsidRPr="00D55CBF" w:rsidRDefault="00767846" w:rsidP="009E5C5D">
            <w:pPr>
              <w:suppressAutoHyphens w:val="0"/>
              <w:autoSpaceDE w:val="0"/>
              <w:spacing w:after="60"/>
              <w:jc w:val="left"/>
              <w:rPr>
                <w:rFonts w:ascii="Tahoma" w:eastAsia="SimSun" w:hAnsi="Tahoma" w:cs="Tahoma"/>
                <w:sz w:val="20"/>
                <w:szCs w:val="20"/>
                <w:lang w:val="el-GR"/>
              </w:rPr>
            </w:pPr>
            <w:r w:rsidRPr="00767846">
              <w:rPr>
                <w:rFonts w:ascii="Tahoma" w:eastAsia="SimSun" w:hAnsi="Tahoma" w:cs="Tahoma"/>
                <w:sz w:val="20"/>
                <w:szCs w:val="20"/>
                <w:lang w:val="el-GR"/>
              </w:rPr>
              <w:t>Υποστήριξη κατά τη διαγωνιστική διαδικασία με τη σύνταξη πρότυπων τευχών δημοπράτησης</w:t>
            </w:r>
          </w:p>
        </w:tc>
        <w:tc>
          <w:tcPr>
            <w:tcW w:w="757" w:type="pct"/>
            <w:tcBorders>
              <w:top w:val="nil"/>
              <w:left w:val="nil"/>
              <w:bottom w:val="single" w:sz="4" w:space="0" w:color="auto"/>
              <w:right w:val="single" w:sz="4" w:space="0" w:color="auto"/>
            </w:tcBorders>
            <w:shd w:val="clear" w:color="000000" w:fill="F2F2F2"/>
            <w:vAlign w:val="center"/>
            <w:hideMark/>
          </w:tcPr>
          <w:p w14:paraId="0921FD9D" w14:textId="4BFFF913" w:rsidR="00E1500D" w:rsidRPr="00D55CBF" w:rsidRDefault="009477FC" w:rsidP="009440B1">
            <w:pPr>
              <w:suppressAutoHyphens w:val="0"/>
              <w:autoSpaceDE w:val="0"/>
              <w:spacing w:after="60"/>
              <w:jc w:val="center"/>
              <w:rPr>
                <w:rFonts w:ascii="Tahoma" w:eastAsia="SimSun" w:hAnsi="Tahoma" w:cs="Tahoma"/>
                <w:b/>
                <w:sz w:val="20"/>
                <w:szCs w:val="20"/>
                <w:lang w:val="el-GR"/>
              </w:rPr>
            </w:pPr>
            <w:r>
              <w:rPr>
                <w:rFonts w:ascii="Tahoma" w:eastAsia="SimSun" w:hAnsi="Tahoma" w:cs="Tahoma"/>
                <w:b/>
                <w:sz w:val="20"/>
                <w:szCs w:val="20"/>
                <w:lang w:val="el-GR"/>
              </w:rPr>
              <w:t>3</w:t>
            </w:r>
          </w:p>
        </w:tc>
        <w:tc>
          <w:tcPr>
            <w:tcW w:w="969" w:type="pct"/>
            <w:tcBorders>
              <w:top w:val="nil"/>
              <w:left w:val="nil"/>
              <w:bottom w:val="single" w:sz="4" w:space="0" w:color="auto"/>
              <w:right w:val="single" w:sz="4" w:space="0" w:color="auto"/>
            </w:tcBorders>
            <w:shd w:val="clear" w:color="000000" w:fill="F2F2F2"/>
            <w:vAlign w:val="center"/>
            <w:hideMark/>
          </w:tcPr>
          <w:p w14:paraId="780B2C0D" w14:textId="1237C5D8" w:rsidR="00E1500D" w:rsidRPr="00D55CBF" w:rsidRDefault="00D030B0" w:rsidP="009440B1">
            <w:pPr>
              <w:suppressAutoHyphens w:val="0"/>
              <w:autoSpaceDE w:val="0"/>
              <w:spacing w:after="60"/>
              <w:jc w:val="center"/>
              <w:rPr>
                <w:rFonts w:ascii="Tahoma" w:eastAsia="SimSun" w:hAnsi="Tahoma" w:cs="Tahoma"/>
                <w:b/>
                <w:sz w:val="20"/>
                <w:szCs w:val="20"/>
                <w:lang w:val="el-GR"/>
              </w:rPr>
            </w:pPr>
            <w:r>
              <w:rPr>
                <w:rFonts w:ascii="Tahoma" w:eastAsia="SimSun" w:hAnsi="Tahoma" w:cs="Tahoma"/>
                <w:b/>
                <w:sz w:val="20"/>
                <w:szCs w:val="20"/>
                <w:lang w:val="el-GR"/>
              </w:rPr>
              <w:t>1</w:t>
            </w:r>
          </w:p>
        </w:tc>
        <w:tc>
          <w:tcPr>
            <w:tcW w:w="645" w:type="pct"/>
            <w:tcBorders>
              <w:top w:val="nil"/>
              <w:left w:val="nil"/>
              <w:bottom w:val="single" w:sz="4" w:space="0" w:color="auto"/>
              <w:right w:val="single" w:sz="4" w:space="0" w:color="auto"/>
            </w:tcBorders>
            <w:shd w:val="clear" w:color="000000" w:fill="F2F2F2"/>
            <w:vAlign w:val="center"/>
            <w:hideMark/>
          </w:tcPr>
          <w:p w14:paraId="5FA5DB84" w14:textId="36032FE9" w:rsidR="00E1500D" w:rsidRPr="00D55CBF" w:rsidRDefault="009477FC" w:rsidP="009440B1">
            <w:pPr>
              <w:suppressAutoHyphens w:val="0"/>
              <w:autoSpaceDE w:val="0"/>
              <w:spacing w:after="60"/>
              <w:jc w:val="center"/>
              <w:rPr>
                <w:rFonts w:ascii="Tahoma" w:eastAsia="SimSun" w:hAnsi="Tahoma" w:cs="Tahoma"/>
                <w:b/>
                <w:sz w:val="20"/>
                <w:szCs w:val="20"/>
                <w:lang w:val="el-GR"/>
              </w:rPr>
            </w:pPr>
            <w:r>
              <w:rPr>
                <w:rFonts w:ascii="Tahoma" w:eastAsia="SimSun" w:hAnsi="Tahoma" w:cs="Tahoma"/>
                <w:b/>
                <w:sz w:val="20"/>
                <w:szCs w:val="20"/>
                <w:lang w:val="el-GR"/>
              </w:rPr>
              <w:t>4</w:t>
            </w:r>
          </w:p>
        </w:tc>
        <w:tc>
          <w:tcPr>
            <w:tcW w:w="865" w:type="pct"/>
            <w:tcBorders>
              <w:top w:val="nil"/>
              <w:left w:val="nil"/>
              <w:bottom w:val="single" w:sz="4" w:space="0" w:color="auto"/>
              <w:right w:val="single" w:sz="4" w:space="0" w:color="auto"/>
            </w:tcBorders>
            <w:shd w:val="clear" w:color="000000" w:fill="F2F2F2"/>
            <w:vAlign w:val="center"/>
            <w:hideMark/>
          </w:tcPr>
          <w:p w14:paraId="78E34D43" w14:textId="76A827EB" w:rsidR="00E1500D" w:rsidRPr="00D55CBF" w:rsidRDefault="00E1500D" w:rsidP="009E5C5D">
            <w:pPr>
              <w:suppressAutoHyphens w:val="0"/>
              <w:autoSpaceDE w:val="0"/>
              <w:spacing w:after="60"/>
              <w:jc w:val="left"/>
              <w:rPr>
                <w:rFonts w:ascii="Tahoma" w:eastAsia="SimSun" w:hAnsi="Tahoma" w:cs="Tahoma"/>
                <w:sz w:val="20"/>
                <w:szCs w:val="20"/>
                <w:lang w:val="el-GR"/>
              </w:rPr>
            </w:pPr>
            <w:r w:rsidRPr="00D55CBF">
              <w:rPr>
                <w:rFonts w:ascii="Tahoma" w:eastAsia="SimSun" w:hAnsi="Tahoma" w:cs="Tahoma"/>
                <w:sz w:val="20"/>
                <w:szCs w:val="20"/>
                <w:lang w:val="el-GR"/>
              </w:rPr>
              <w:t xml:space="preserve">Έναρξη με την ολοκλήρωση της Φάσης </w:t>
            </w:r>
            <w:r w:rsidR="00831E5D">
              <w:rPr>
                <w:rFonts w:ascii="Tahoma" w:eastAsia="SimSun" w:hAnsi="Tahoma" w:cs="Tahoma"/>
                <w:sz w:val="20"/>
                <w:szCs w:val="20"/>
                <w:lang w:val="el-GR"/>
              </w:rPr>
              <w:t>Α</w:t>
            </w:r>
            <w:r w:rsidRPr="00D55CBF">
              <w:rPr>
                <w:rFonts w:ascii="Tahoma" w:eastAsia="SimSun" w:hAnsi="Tahoma" w:cs="Tahoma"/>
                <w:sz w:val="20"/>
                <w:szCs w:val="20"/>
                <w:lang w:val="el-GR"/>
              </w:rPr>
              <w:t> </w:t>
            </w:r>
          </w:p>
        </w:tc>
      </w:tr>
      <w:tr w:rsidR="00831E5D" w:rsidRPr="00696648" w14:paraId="51B957BA" w14:textId="77777777" w:rsidTr="00F20B98">
        <w:trPr>
          <w:trHeight w:val="450"/>
          <w:jc w:val="center"/>
        </w:trPr>
        <w:tc>
          <w:tcPr>
            <w:tcW w:w="513" w:type="pct"/>
            <w:tcBorders>
              <w:top w:val="nil"/>
              <w:left w:val="single" w:sz="4" w:space="0" w:color="auto"/>
              <w:bottom w:val="single" w:sz="4" w:space="0" w:color="auto"/>
              <w:right w:val="single" w:sz="4" w:space="0" w:color="auto"/>
            </w:tcBorders>
            <w:shd w:val="clear" w:color="auto" w:fill="auto"/>
            <w:vAlign w:val="center"/>
            <w:hideMark/>
          </w:tcPr>
          <w:p w14:paraId="0A35E9DE" w14:textId="0F1CE9F0" w:rsidR="00E1500D" w:rsidRPr="00D55CBF" w:rsidRDefault="00E1500D" w:rsidP="009E5C5D">
            <w:pPr>
              <w:suppressAutoHyphens w:val="0"/>
              <w:autoSpaceDE w:val="0"/>
              <w:spacing w:after="60"/>
              <w:rPr>
                <w:rFonts w:ascii="Tahoma" w:eastAsia="SimSun" w:hAnsi="Tahoma" w:cs="Tahoma"/>
                <w:b/>
                <w:bCs/>
                <w:sz w:val="20"/>
                <w:szCs w:val="20"/>
                <w:lang w:val="el-GR"/>
              </w:rPr>
            </w:pPr>
            <w:r w:rsidRPr="00D55CBF">
              <w:rPr>
                <w:rFonts w:ascii="Tahoma" w:eastAsia="SimSun" w:hAnsi="Tahoma" w:cs="Tahoma"/>
                <w:b/>
                <w:bCs/>
                <w:sz w:val="20"/>
                <w:szCs w:val="20"/>
                <w:lang w:val="el-GR"/>
              </w:rPr>
              <w:t xml:space="preserve">ΦΑΣΗ </w:t>
            </w:r>
            <w:r w:rsidR="00512173">
              <w:rPr>
                <w:rFonts w:ascii="Tahoma" w:eastAsia="SimSun" w:hAnsi="Tahoma" w:cs="Tahoma"/>
                <w:b/>
                <w:bCs/>
                <w:sz w:val="20"/>
                <w:szCs w:val="20"/>
                <w:lang w:val="el-GR"/>
              </w:rPr>
              <w:t>Γ</w:t>
            </w:r>
          </w:p>
        </w:tc>
        <w:tc>
          <w:tcPr>
            <w:tcW w:w="1251" w:type="pct"/>
            <w:tcBorders>
              <w:top w:val="nil"/>
              <w:left w:val="nil"/>
              <w:bottom w:val="single" w:sz="4" w:space="0" w:color="auto"/>
              <w:right w:val="single" w:sz="4" w:space="0" w:color="auto"/>
            </w:tcBorders>
            <w:shd w:val="clear" w:color="auto" w:fill="auto"/>
            <w:vAlign w:val="center"/>
            <w:hideMark/>
          </w:tcPr>
          <w:p w14:paraId="5159945B" w14:textId="32504E97" w:rsidR="00E1500D" w:rsidRPr="00D55CBF" w:rsidRDefault="00767846" w:rsidP="009E5C5D">
            <w:pPr>
              <w:suppressAutoHyphens w:val="0"/>
              <w:autoSpaceDE w:val="0"/>
              <w:spacing w:after="60"/>
              <w:jc w:val="left"/>
              <w:rPr>
                <w:rFonts w:ascii="Tahoma" w:eastAsia="SimSun" w:hAnsi="Tahoma" w:cs="Tahoma"/>
                <w:sz w:val="20"/>
                <w:szCs w:val="20"/>
                <w:lang w:val="el-GR"/>
              </w:rPr>
            </w:pPr>
            <w:r w:rsidRPr="00767846">
              <w:rPr>
                <w:rFonts w:ascii="Tahoma" w:eastAsia="SimSun" w:hAnsi="Tahoma" w:cs="Tahoma"/>
                <w:sz w:val="20"/>
                <w:szCs w:val="20"/>
                <w:lang w:val="el-GR"/>
              </w:rPr>
              <w:t>Υποστήριξη κατά τη διαδικασία παρακολούθησης συμβάσεων</w:t>
            </w:r>
          </w:p>
        </w:tc>
        <w:tc>
          <w:tcPr>
            <w:tcW w:w="757" w:type="pct"/>
            <w:tcBorders>
              <w:top w:val="nil"/>
              <w:left w:val="nil"/>
              <w:bottom w:val="single" w:sz="4" w:space="0" w:color="auto"/>
              <w:right w:val="single" w:sz="4" w:space="0" w:color="auto"/>
            </w:tcBorders>
            <w:shd w:val="clear" w:color="auto" w:fill="auto"/>
            <w:vAlign w:val="center"/>
            <w:hideMark/>
          </w:tcPr>
          <w:p w14:paraId="29827570" w14:textId="3351C79A" w:rsidR="00E1500D" w:rsidRDefault="009477FC" w:rsidP="009D325C">
            <w:pPr>
              <w:suppressAutoHyphens w:val="0"/>
              <w:autoSpaceDE w:val="0"/>
              <w:spacing w:after="60"/>
              <w:jc w:val="center"/>
              <w:rPr>
                <w:rFonts w:ascii="Tahoma" w:eastAsia="SimSun" w:hAnsi="Tahoma" w:cs="Tahoma"/>
                <w:b/>
                <w:bCs/>
                <w:sz w:val="20"/>
                <w:szCs w:val="20"/>
                <w:lang w:val="el-GR"/>
              </w:rPr>
            </w:pPr>
            <w:r>
              <w:rPr>
                <w:rFonts w:ascii="Tahoma" w:eastAsia="SimSun" w:hAnsi="Tahoma" w:cs="Tahoma"/>
                <w:b/>
                <w:bCs/>
                <w:sz w:val="20"/>
                <w:szCs w:val="20"/>
                <w:lang w:val="el-GR"/>
              </w:rPr>
              <w:t>3</w:t>
            </w:r>
          </w:p>
          <w:p w14:paraId="749D556D" w14:textId="0504F047" w:rsidR="009D325C" w:rsidRPr="009440B1" w:rsidRDefault="009D325C" w:rsidP="009440B1">
            <w:pPr>
              <w:rPr>
                <w:rFonts w:ascii="Tahoma" w:eastAsia="SimSun" w:hAnsi="Tahoma" w:cs="Tahoma"/>
                <w:sz w:val="20"/>
                <w:szCs w:val="20"/>
                <w:lang w:val="el-GR"/>
              </w:rPr>
            </w:pPr>
          </w:p>
        </w:tc>
        <w:tc>
          <w:tcPr>
            <w:tcW w:w="969" w:type="pct"/>
            <w:tcBorders>
              <w:top w:val="nil"/>
              <w:left w:val="nil"/>
              <w:bottom w:val="single" w:sz="4" w:space="0" w:color="auto"/>
              <w:right w:val="single" w:sz="4" w:space="0" w:color="auto"/>
            </w:tcBorders>
            <w:shd w:val="clear" w:color="auto" w:fill="auto"/>
            <w:vAlign w:val="center"/>
            <w:hideMark/>
          </w:tcPr>
          <w:p w14:paraId="52E325CA" w14:textId="32BA5612" w:rsidR="00E1500D" w:rsidRPr="00D55CBF" w:rsidRDefault="00D030B0" w:rsidP="009440B1">
            <w:pPr>
              <w:suppressAutoHyphens w:val="0"/>
              <w:autoSpaceDE w:val="0"/>
              <w:spacing w:after="60"/>
              <w:jc w:val="center"/>
              <w:rPr>
                <w:rFonts w:ascii="Tahoma" w:eastAsia="SimSun" w:hAnsi="Tahoma" w:cs="Tahoma"/>
                <w:b/>
                <w:bCs/>
                <w:sz w:val="20"/>
                <w:szCs w:val="20"/>
                <w:lang w:val="el-GR"/>
              </w:rPr>
            </w:pPr>
            <w:r>
              <w:rPr>
                <w:rFonts w:ascii="Tahoma" w:eastAsia="SimSun" w:hAnsi="Tahoma" w:cs="Tahoma"/>
                <w:b/>
                <w:bCs/>
                <w:sz w:val="20"/>
                <w:szCs w:val="20"/>
                <w:lang w:val="el-GR"/>
              </w:rPr>
              <w:t>1</w:t>
            </w:r>
          </w:p>
        </w:tc>
        <w:tc>
          <w:tcPr>
            <w:tcW w:w="645" w:type="pct"/>
            <w:tcBorders>
              <w:top w:val="nil"/>
              <w:left w:val="nil"/>
              <w:bottom w:val="single" w:sz="4" w:space="0" w:color="auto"/>
              <w:right w:val="single" w:sz="4" w:space="0" w:color="auto"/>
            </w:tcBorders>
            <w:shd w:val="clear" w:color="auto" w:fill="auto"/>
            <w:vAlign w:val="center"/>
            <w:hideMark/>
          </w:tcPr>
          <w:p w14:paraId="6F2DA580" w14:textId="63631D22" w:rsidR="00E1500D" w:rsidRPr="00D55CBF" w:rsidRDefault="009477FC" w:rsidP="009440B1">
            <w:pPr>
              <w:suppressAutoHyphens w:val="0"/>
              <w:autoSpaceDE w:val="0"/>
              <w:spacing w:after="60"/>
              <w:jc w:val="center"/>
              <w:rPr>
                <w:rFonts w:ascii="Tahoma" w:eastAsia="SimSun" w:hAnsi="Tahoma" w:cs="Tahoma"/>
                <w:b/>
                <w:sz w:val="20"/>
                <w:szCs w:val="20"/>
                <w:lang w:val="el-GR"/>
              </w:rPr>
            </w:pPr>
            <w:r>
              <w:rPr>
                <w:rFonts w:ascii="Tahoma" w:eastAsia="SimSun" w:hAnsi="Tahoma" w:cs="Tahoma"/>
                <w:b/>
                <w:sz w:val="20"/>
                <w:szCs w:val="20"/>
                <w:lang w:val="el-GR"/>
              </w:rPr>
              <w:t>4</w:t>
            </w:r>
          </w:p>
        </w:tc>
        <w:tc>
          <w:tcPr>
            <w:tcW w:w="865" w:type="pct"/>
            <w:tcBorders>
              <w:top w:val="nil"/>
              <w:left w:val="nil"/>
              <w:bottom w:val="single" w:sz="4" w:space="0" w:color="auto"/>
              <w:right w:val="single" w:sz="4" w:space="0" w:color="auto"/>
            </w:tcBorders>
            <w:shd w:val="clear" w:color="auto" w:fill="auto"/>
            <w:vAlign w:val="center"/>
            <w:hideMark/>
          </w:tcPr>
          <w:p w14:paraId="453307A6" w14:textId="2C10607A" w:rsidR="00E1500D" w:rsidRPr="00D55CBF" w:rsidRDefault="00E1500D" w:rsidP="009E5C5D">
            <w:pPr>
              <w:suppressAutoHyphens w:val="0"/>
              <w:autoSpaceDE w:val="0"/>
              <w:spacing w:after="60"/>
              <w:jc w:val="left"/>
              <w:rPr>
                <w:rFonts w:ascii="Tahoma" w:eastAsia="SimSun" w:hAnsi="Tahoma" w:cs="Tahoma"/>
                <w:sz w:val="20"/>
                <w:szCs w:val="20"/>
                <w:lang w:val="el-GR"/>
              </w:rPr>
            </w:pPr>
            <w:r w:rsidRPr="00D55CBF">
              <w:rPr>
                <w:rFonts w:ascii="Tahoma" w:eastAsia="SimSun" w:hAnsi="Tahoma" w:cs="Tahoma"/>
                <w:sz w:val="20"/>
                <w:szCs w:val="20"/>
                <w:lang w:val="el-GR"/>
              </w:rPr>
              <w:t xml:space="preserve">Έναρξη με την ολοκλήρωση της </w:t>
            </w:r>
            <w:r>
              <w:rPr>
                <w:rFonts w:ascii="Tahoma" w:eastAsia="SimSun" w:hAnsi="Tahoma" w:cs="Tahoma"/>
                <w:sz w:val="20"/>
                <w:szCs w:val="20"/>
                <w:lang w:val="el-GR"/>
              </w:rPr>
              <w:t>Φ</w:t>
            </w:r>
            <w:r w:rsidRPr="00D55CBF">
              <w:rPr>
                <w:rFonts w:ascii="Tahoma" w:eastAsia="SimSun" w:hAnsi="Tahoma" w:cs="Tahoma"/>
                <w:sz w:val="20"/>
                <w:szCs w:val="20"/>
                <w:lang w:val="el-GR"/>
              </w:rPr>
              <w:t xml:space="preserve">άσης </w:t>
            </w:r>
            <w:r w:rsidR="00831E5D">
              <w:rPr>
                <w:rFonts w:ascii="Tahoma" w:eastAsia="SimSun" w:hAnsi="Tahoma" w:cs="Tahoma"/>
                <w:sz w:val="20"/>
                <w:szCs w:val="20"/>
                <w:lang w:val="el-GR"/>
              </w:rPr>
              <w:t>Β</w:t>
            </w:r>
          </w:p>
        </w:tc>
      </w:tr>
    </w:tbl>
    <w:p w14:paraId="7A2E4FD0" w14:textId="77777777" w:rsidR="00E1500D" w:rsidRDefault="00E1500D" w:rsidP="00E1500D">
      <w:pPr>
        <w:suppressAutoHyphens w:val="0"/>
        <w:autoSpaceDE w:val="0"/>
        <w:spacing w:after="60"/>
        <w:rPr>
          <w:rFonts w:ascii="Tahoma" w:eastAsia="SimSun" w:hAnsi="Tahoma" w:cs="Tahoma"/>
          <w:szCs w:val="22"/>
          <w:lang w:val="el-GR"/>
        </w:rPr>
      </w:pPr>
    </w:p>
    <w:p w14:paraId="730D3BE2" w14:textId="5B4F9142" w:rsidR="00512173" w:rsidRPr="009468CE" w:rsidRDefault="00512173" w:rsidP="00512173">
      <w:pPr>
        <w:suppressAutoHyphens w:val="0"/>
        <w:autoSpaceDE w:val="0"/>
        <w:spacing w:after="60"/>
        <w:rPr>
          <w:rFonts w:ascii="Tahoma" w:eastAsia="SimSun" w:hAnsi="Tahoma" w:cs="Tahoma"/>
          <w:b/>
          <w:bCs/>
          <w:szCs w:val="22"/>
          <w:lang w:val="el-GR"/>
        </w:rPr>
      </w:pPr>
      <w:r w:rsidRPr="009468CE">
        <w:rPr>
          <w:rFonts w:ascii="Tahoma" w:eastAsia="SimSun" w:hAnsi="Tahoma" w:cs="Tahoma"/>
          <w:b/>
          <w:bCs/>
          <w:szCs w:val="22"/>
          <w:lang w:val="el-GR"/>
        </w:rPr>
        <w:lastRenderedPageBreak/>
        <w:t xml:space="preserve">Διαδικασία </w:t>
      </w:r>
      <w:r w:rsidR="00FF6021">
        <w:rPr>
          <w:rFonts w:ascii="Tahoma" w:eastAsia="SimSun" w:hAnsi="Tahoma" w:cs="Tahoma"/>
          <w:b/>
          <w:bCs/>
          <w:szCs w:val="22"/>
          <w:lang w:val="el-GR"/>
        </w:rPr>
        <w:t xml:space="preserve">ελέγχου και </w:t>
      </w:r>
      <w:r w:rsidRPr="009468CE">
        <w:rPr>
          <w:rFonts w:ascii="Tahoma" w:eastAsia="SimSun" w:hAnsi="Tahoma" w:cs="Tahoma"/>
          <w:b/>
          <w:bCs/>
          <w:szCs w:val="22"/>
          <w:lang w:val="el-GR"/>
        </w:rPr>
        <w:t>οριστικοποίησης των παραδοτέων ανά φάση υλοποίησης :</w:t>
      </w:r>
    </w:p>
    <w:p w14:paraId="1979B927" w14:textId="28C82FC8" w:rsidR="00E1500D" w:rsidRPr="005570E6" w:rsidRDefault="00512173" w:rsidP="00512173">
      <w:pPr>
        <w:suppressAutoHyphens w:val="0"/>
        <w:autoSpaceDE w:val="0"/>
        <w:spacing w:after="60"/>
        <w:rPr>
          <w:rFonts w:ascii="Tahoma" w:eastAsia="SimSun" w:hAnsi="Tahoma" w:cs="Tahoma"/>
          <w:szCs w:val="22"/>
          <w:lang w:val="el-GR"/>
        </w:rPr>
      </w:pPr>
      <w:r w:rsidRPr="005570E6">
        <w:rPr>
          <w:rFonts w:ascii="Tahoma" w:eastAsia="SimSun" w:hAnsi="Tahoma" w:cs="Tahoma"/>
          <w:szCs w:val="22"/>
          <w:lang w:val="el-GR"/>
        </w:rPr>
        <w:t xml:space="preserve">Ο Ανάδοχος κάθε τμήματος ένα μήνα πριν την λήξη κάθε φάσης υποβάλει σχέδιο/α του/των παραδοτέου/έων της εκάστοτε φάσης, το/α οποίο/α ελέγχει η επιτροπή παραλαβής διατυπώνοντας </w:t>
      </w:r>
      <w:r w:rsidR="00831E5D">
        <w:rPr>
          <w:rFonts w:ascii="Tahoma" w:eastAsia="SimSun" w:hAnsi="Tahoma" w:cs="Tahoma"/>
          <w:szCs w:val="22"/>
          <w:lang w:val="el-GR"/>
        </w:rPr>
        <w:t xml:space="preserve">ενδεχόμενες </w:t>
      </w:r>
      <w:r w:rsidRPr="005570E6">
        <w:rPr>
          <w:rFonts w:ascii="Tahoma" w:eastAsia="SimSun" w:hAnsi="Tahoma" w:cs="Tahoma"/>
          <w:szCs w:val="22"/>
          <w:lang w:val="el-GR"/>
        </w:rPr>
        <w:t>παρατηρήσεις στον ανάδοχο</w:t>
      </w:r>
      <w:r w:rsidR="00831E5D">
        <w:rPr>
          <w:rFonts w:ascii="Tahoma" w:eastAsia="SimSun" w:hAnsi="Tahoma" w:cs="Tahoma"/>
          <w:szCs w:val="22"/>
          <w:lang w:val="el-GR"/>
        </w:rPr>
        <w:t>.</w:t>
      </w:r>
      <w:r w:rsidRPr="005570E6">
        <w:rPr>
          <w:rFonts w:ascii="Tahoma" w:eastAsia="SimSun" w:hAnsi="Tahoma" w:cs="Tahoma"/>
          <w:szCs w:val="22"/>
          <w:lang w:val="el-GR"/>
        </w:rPr>
        <w:t xml:space="preserve"> </w:t>
      </w:r>
      <w:r w:rsidR="00831E5D">
        <w:rPr>
          <w:rFonts w:ascii="Tahoma" w:eastAsia="SimSun" w:hAnsi="Tahoma" w:cs="Tahoma"/>
          <w:szCs w:val="22"/>
          <w:lang w:val="el-GR"/>
        </w:rPr>
        <w:t>Η</w:t>
      </w:r>
      <w:r w:rsidRPr="005570E6">
        <w:rPr>
          <w:rFonts w:ascii="Tahoma" w:eastAsia="SimSun" w:hAnsi="Tahoma" w:cs="Tahoma"/>
          <w:szCs w:val="22"/>
          <w:lang w:val="el-GR"/>
        </w:rPr>
        <w:t xml:space="preserve"> διαδικασία αυτή επαναλαμβάνεται στην διάρκεια ενός μήνα όσες φορές απαιτηθεί και ο ανάδοχος υποβάλει το/τα τελικό/ά παραδοτέα στο τέλος της κάθε φάσης σύμφωνα με το παραπάνω χρονοδιάγραμμα και ακολουθεί η διαδικασία παραλαβής σύμφωνα με τα αναφερόμενα στην παρ. </w:t>
      </w:r>
      <w:r w:rsidR="009468CE">
        <w:rPr>
          <w:rFonts w:ascii="Tahoma" w:eastAsia="SimSun" w:hAnsi="Tahoma" w:cs="Tahoma"/>
          <w:szCs w:val="22"/>
          <w:lang w:val="el-GR"/>
        </w:rPr>
        <w:fldChar w:fldCharType="begin"/>
      </w:r>
      <w:r w:rsidR="009468CE">
        <w:rPr>
          <w:rFonts w:ascii="Tahoma" w:eastAsia="SimSun" w:hAnsi="Tahoma" w:cs="Tahoma"/>
          <w:szCs w:val="22"/>
          <w:lang w:val="el-GR"/>
        </w:rPr>
        <w:instrText xml:space="preserve"> REF _Ref53668667 \r \h </w:instrText>
      </w:r>
      <w:r w:rsidR="009468CE">
        <w:rPr>
          <w:rFonts w:ascii="Tahoma" w:eastAsia="SimSun" w:hAnsi="Tahoma" w:cs="Tahoma"/>
          <w:szCs w:val="22"/>
          <w:lang w:val="el-GR"/>
        </w:rPr>
      </w:r>
      <w:r w:rsidR="009468CE">
        <w:rPr>
          <w:rFonts w:ascii="Tahoma" w:eastAsia="SimSun" w:hAnsi="Tahoma" w:cs="Tahoma"/>
          <w:szCs w:val="22"/>
          <w:lang w:val="el-GR"/>
        </w:rPr>
        <w:fldChar w:fldCharType="separate"/>
      </w:r>
      <w:r w:rsidR="00CA3E14">
        <w:rPr>
          <w:rFonts w:ascii="Tahoma" w:eastAsia="SimSun" w:hAnsi="Tahoma" w:cs="Tahoma"/>
          <w:szCs w:val="22"/>
          <w:cs/>
          <w:lang w:val="el-GR"/>
        </w:rPr>
        <w:t>‎</w:t>
      </w:r>
      <w:r w:rsidR="00CA3E14">
        <w:rPr>
          <w:rFonts w:ascii="Tahoma" w:eastAsia="SimSun" w:hAnsi="Tahoma" w:cs="Tahoma"/>
          <w:szCs w:val="22"/>
          <w:lang w:val="el-GR"/>
        </w:rPr>
        <w:t>6.3</w:t>
      </w:r>
      <w:r w:rsidR="009468CE">
        <w:rPr>
          <w:rFonts w:ascii="Tahoma" w:eastAsia="SimSun" w:hAnsi="Tahoma" w:cs="Tahoma"/>
          <w:szCs w:val="22"/>
          <w:lang w:val="el-GR"/>
        </w:rPr>
        <w:fldChar w:fldCharType="end"/>
      </w:r>
      <w:r w:rsidR="009468CE">
        <w:rPr>
          <w:rFonts w:ascii="Tahoma" w:eastAsia="SimSun" w:hAnsi="Tahoma" w:cs="Tahoma"/>
          <w:szCs w:val="22"/>
          <w:lang w:val="el-GR"/>
        </w:rPr>
        <w:t xml:space="preserve"> </w:t>
      </w:r>
      <w:r w:rsidRPr="005570E6">
        <w:rPr>
          <w:rFonts w:ascii="Tahoma" w:eastAsia="SimSun" w:hAnsi="Tahoma" w:cs="Tahoma"/>
          <w:szCs w:val="22"/>
          <w:lang w:val="el-GR"/>
        </w:rPr>
        <w:t>της παρούσας.</w:t>
      </w:r>
    </w:p>
    <w:p w14:paraId="4DD44161" w14:textId="2F9C9F89" w:rsidR="008338F0" w:rsidRPr="00E1500D" w:rsidRDefault="008338F0" w:rsidP="00A613D1">
      <w:pPr>
        <w:suppressAutoHyphens w:val="0"/>
        <w:autoSpaceDE w:val="0"/>
        <w:spacing w:after="60"/>
        <w:rPr>
          <w:rFonts w:ascii="Tahoma" w:eastAsia="SimSun" w:hAnsi="Tahoma" w:cs="Tahoma"/>
          <w:color w:val="5B9BD5"/>
          <w:szCs w:val="22"/>
          <w:lang w:val="el-GR"/>
        </w:rPr>
      </w:pPr>
    </w:p>
    <w:p w14:paraId="62DCFF1A" w14:textId="77777777" w:rsidR="00A613D1" w:rsidRPr="0030629F" w:rsidRDefault="003355E7" w:rsidP="00991EF2">
      <w:pPr>
        <w:pStyle w:val="4"/>
        <w:numPr>
          <w:ilvl w:val="2"/>
          <w:numId w:val="28"/>
        </w:numPr>
        <w:tabs>
          <w:tab w:val="left" w:pos="1134"/>
        </w:tabs>
        <w:rPr>
          <w:rFonts w:ascii="Tahoma" w:eastAsia="SimSun" w:hAnsi="Tahoma" w:cs="Tahoma"/>
          <w:szCs w:val="22"/>
          <w:lang w:val="el-GR"/>
        </w:rPr>
      </w:pPr>
      <w:bookmarkStart w:id="203" w:name="_Toc56418738"/>
      <w:r w:rsidRPr="0030629F">
        <w:rPr>
          <w:rFonts w:ascii="Tahoma" w:eastAsia="SimSun" w:hAnsi="Tahoma" w:cs="Tahoma"/>
          <w:szCs w:val="22"/>
          <w:lang w:val="el-GR"/>
        </w:rPr>
        <w:lastRenderedPageBreak/>
        <w:t>Τόπος υλοποίησης/ παροχής των υπηρεσιών</w:t>
      </w:r>
      <w:bookmarkEnd w:id="203"/>
      <w:r w:rsidR="00E1337D" w:rsidRPr="0030629F">
        <w:rPr>
          <w:rFonts w:ascii="Tahoma" w:eastAsia="SimSun" w:hAnsi="Tahoma" w:cs="Tahoma"/>
          <w:szCs w:val="22"/>
          <w:lang w:val="el-GR"/>
        </w:rPr>
        <w:t xml:space="preserve"> </w:t>
      </w:r>
    </w:p>
    <w:p w14:paraId="463CB617" w14:textId="0F299B33" w:rsidR="0026330F" w:rsidRPr="00F20B98" w:rsidRDefault="00E1500D" w:rsidP="0026330F">
      <w:pPr>
        <w:rPr>
          <w:rFonts w:ascii="Tahoma" w:hAnsi="Tahoma" w:cs="Tahoma"/>
          <w:lang w:val="el-GR"/>
        </w:rPr>
      </w:pPr>
      <w:r w:rsidRPr="00E1500D">
        <w:rPr>
          <w:rFonts w:ascii="Tahoma" w:eastAsia="SimSun" w:hAnsi="Tahoma" w:cs="Tahoma"/>
          <w:szCs w:val="22"/>
          <w:lang w:val="el-GR"/>
        </w:rPr>
        <w:t xml:space="preserve">Ο Ανάδοχος θα προσφέρει τις υπηρεσίες του κατά κύριο λόγο στις εγκαταστάσεις της </w:t>
      </w:r>
      <w:r w:rsidR="00142C97">
        <w:rPr>
          <w:rFonts w:ascii="Tahoma" w:hAnsi="Tahoma" w:cs="Tahoma"/>
          <w:szCs w:val="22"/>
          <w:lang w:val="el-GR"/>
        </w:rPr>
        <w:t>ΓΓΙΕΣΔΙΤ</w:t>
      </w:r>
      <w:r w:rsidR="0026330F" w:rsidRPr="0026330F">
        <w:rPr>
          <w:rFonts w:ascii="Tahoma" w:eastAsia="SimSun" w:hAnsi="Tahoma" w:cs="Tahoma"/>
          <w:szCs w:val="22"/>
          <w:lang w:val="el-GR"/>
        </w:rPr>
        <w:t>,</w:t>
      </w:r>
      <w:r w:rsidR="0026330F" w:rsidRPr="00F20B98">
        <w:rPr>
          <w:rFonts w:ascii="Tahoma" w:hAnsi="Tahoma" w:cs="Tahoma"/>
          <w:lang w:val="el-GR"/>
        </w:rPr>
        <w:t xml:space="preserve"> αλλά και σε όποια άλλα σημεία προκύψουν από τις απαιτήσεις του Έργου εντός του ν. Αττικής.</w:t>
      </w:r>
    </w:p>
    <w:p w14:paraId="22225C43" w14:textId="77777777" w:rsidR="0026330F" w:rsidRPr="00F20B98" w:rsidRDefault="0026330F" w:rsidP="0026330F">
      <w:pPr>
        <w:rPr>
          <w:rFonts w:ascii="Tahoma" w:hAnsi="Tahoma" w:cs="Tahoma"/>
          <w:lang w:val="el-GR"/>
        </w:rPr>
      </w:pPr>
      <w:r w:rsidRPr="00F20B98">
        <w:rPr>
          <w:rFonts w:ascii="Tahoma" w:hAnsi="Tahoma" w:cs="Tahoma"/>
          <w:lang w:val="el-GR"/>
        </w:rPr>
        <w:t>Τόπος υποβολής των παραδοτέων είναι η έδρα της ΚτΠ Α.Ε.</w:t>
      </w:r>
    </w:p>
    <w:p w14:paraId="31014D1E" w14:textId="0B51F6C6" w:rsidR="00E1500D" w:rsidRPr="00E1500D" w:rsidRDefault="0026330F">
      <w:pPr>
        <w:suppressAutoHyphens w:val="0"/>
        <w:autoSpaceDE w:val="0"/>
        <w:spacing w:after="60"/>
        <w:rPr>
          <w:rFonts w:ascii="Tahoma" w:eastAsia="SimSun" w:hAnsi="Tahoma" w:cs="Tahoma"/>
          <w:szCs w:val="22"/>
          <w:lang w:val="el-GR"/>
        </w:rPr>
      </w:pPr>
      <w:r w:rsidRPr="00F20B98">
        <w:rPr>
          <w:rFonts w:ascii="Tahoma" w:eastAsia="SimSun;宋体" w:hAnsi="Tahoma" w:cs="Tahoma"/>
          <w:szCs w:val="22"/>
          <w:lang w:val="el-GR"/>
        </w:rPr>
        <w:t>Ο Ανάδοχος υποχρεούται να διαθέσει οποιοδήποτε ειδικό εξοπλισμό χρειαστεί για την εκτέλεση των υποχρεώσεών του (π.χ. Η/Υ, λογισμικό εφαρμογών, εκτυπωτές, λογισμικό επικοινωνιών, modems, κλπ.).</w:t>
      </w:r>
    </w:p>
    <w:p w14:paraId="77C0FFFF" w14:textId="29B2A8DD" w:rsidR="00A613D1" w:rsidRDefault="00A613D1" w:rsidP="00991EF2">
      <w:pPr>
        <w:pStyle w:val="4"/>
        <w:numPr>
          <w:ilvl w:val="2"/>
          <w:numId w:val="28"/>
        </w:numPr>
        <w:tabs>
          <w:tab w:val="left" w:pos="1134"/>
        </w:tabs>
        <w:rPr>
          <w:rFonts w:ascii="Tahoma" w:eastAsia="SimSun" w:hAnsi="Tahoma" w:cs="Tahoma"/>
          <w:szCs w:val="22"/>
          <w:lang w:val="el-GR"/>
        </w:rPr>
      </w:pPr>
      <w:bookmarkStart w:id="204" w:name="_Ref45782104"/>
      <w:bookmarkStart w:id="205" w:name="_Toc56418739"/>
      <w:r w:rsidRPr="0052708E">
        <w:rPr>
          <w:rFonts w:ascii="Tahoma" w:eastAsia="SimSun" w:hAnsi="Tahoma" w:cs="Tahoma"/>
          <w:szCs w:val="22"/>
          <w:lang w:val="el-GR"/>
        </w:rPr>
        <w:t>Παραδοτέα</w:t>
      </w:r>
      <w:bookmarkEnd w:id="204"/>
      <w:bookmarkEnd w:id="205"/>
      <w:r w:rsidR="003355E7" w:rsidRPr="0052708E">
        <w:rPr>
          <w:rFonts w:ascii="Tahoma" w:eastAsia="SimSun" w:hAnsi="Tahoma" w:cs="Tahoma"/>
          <w:szCs w:val="22"/>
          <w:lang w:val="el-GR"/>
        </w:rPr>
        <w:t xml:space="preserve"> </w:t>
      </w:r>
    </w:p>
    <w:p w14:paraId="4604E4C6" w14:textId="21B4357F" w:rsidR="0052708E" w:rsidRDefault="0052708E" w:rsidP="0052708E">
      <w:pPr>
        <w:suppressAutoHyphens w:val="0"/>
        <w:autoSpaceDE w:val="0"/>
        <w:spacing w:after="60"/>
        <w:rPr>
          <w:rFonts w:ascii="Tahoma" w:eastAsia="SimSun" w:hAnsi="Tahoma" w:cs="Tahoma"/>
          <w:szCs w:val="22"/>
          <w:lang w:val="el-GR"/>
        </w:rPr>
      </w:pPr>
      <w:r w:rsidRPr="0052708E">
        <w:rPr>
          <w:rFonts w:ascii="Tahoma" w:eastAsia="SimSun" w:hAnsi="Tahoma" w:cs="Tahoma"/>
          <w:szCs w:val="22"/>
          <w:lang w:val="el-GR"/>
        </w:rPr>
        <w:t>Παρακά</w:t>
      </w:r>
      <w:r>
        <w:rPr>
          <w:rFonts w:ascii="Tahoma" w:eastAsia="SimSun" w:hAnsi="Tahoma" w:cs="Tahoma"/>
          <w:szCs w:val="22"/>
          <w:lang w:val="el-GR"/>
        </w:rPr>
        <w:t>τω παρουσιάζονται τα Παραδοτέα του Έργου ανά Τμήμα</w:t>
      </w:r>
      <w:r w:rsidR="000D37F0">
        <w:rPr>
          <w:rFonts w:ascii="Tahoma" w:eastAsia="SimSun" w:hAnsi="Tahoma" w:cs="Tahoma"/>
          <w:szCs w:val="22"/>
          <w:lang w:val="el-GR"/>
        </w:rPr>
        <w:t xml:space="preserve"> και φάση υλοποίησης </w:t>
      </w:r>
      <w:r>
        <w:rPr>
          <w:rFonts w:ascii="Tahoma" w:eastAsia="SimSun" w:hAnsi="Tahoma" w:cs="Tahoma"/>
          <w:szCs w:val="22"/>
          <w:lang w:val="el-GR"/>
        </w:rPr>
        <w:t>:</w:t>
      </w:r>
    </w:p>
    <w:p w14:paraId="47EF3051" w14:textId="77777777" w:rsidR="0052708E" w:rsidRDefault="0052708E" w:rsidP="0052708E">
      <w:pPr>
        <w:suppressAutoHyphens w:val="0"/>
        <w:autoSpaceDE w:val="0"/>
        <w:spacing w:after="60"/>
        <w:rPr>
          <w:rFonts w:eastAsia="SimSun"/>
          <w:lang w:val="el-GR"/>
        </w:rPr>
      </w:pPr>
    </w:p>
    <w:p w14:paraId="6C5742E1" w14:textId="27EC2858" w:rsidR="0052708E" w:rsidRPr="0052708E" w:rsidRDefault="0052708E" w:rsidP="0052708E">
      <w:pPr>
        <w:rPr>
          <w:rFonts w:ascii="Tahoma" w:hAnsi="Tahoma" w:cs="Tahoma"/>
          <w:b/>
          <w:bCs/>
          <w:szCs w:val="22"/>
          <w:lang w:val="el-GR"/>
        </w:rPr>
      </w:pPr>
      <w:r w:rsidRPr="0052708E">
        <w:rPr>
          <w:rFonts w:ascii="Tahoma" w:hAnsi="Tahoma" w:cs="Tahoma"/>
          <w:b/>
          <w:bCs/>
          <w:szCs w:val="22"/>
          <w:lang w:val="el-GR"/>
        </w:rPr>
        <w:lastRenderedPageBreak/>
        <w:t>ΤΜΗΜΑ 1 : «Ανάπτυξη Γενικής Μεθοδολογίας και Προτυποποίηση Διαδικασιών για την υλοποίηση έργων ΣΔΙΤ υποδομών υγείας, υποδομών εκπαίδευσης και ενεργειακής εξοικονόμησης».</w:t>
      </w:r>
    </w:p>
    <w:p w14:paraId="250955AC" w14:textId="77777777" w:rsidR="0052708E" w:rsidRPr="00767846" w:rsidRDefault="0052708E" w:rsidP="0052708E">
      <w:pPr>
        <w:suppressAutoHyphens w:val="0"/>
        <w:autoSpaceDE w:val="0"/>
        <w:spacing w:after="60"/>
        <w:rPr>
          <w:rFonts w:ascii="Tahoma" w:eastAsia="SimSun" w:hAnsi="Tahoma" w:cs="Tahoma"/>
          <w:b/>
          <w:bCs/>
          <w:szCs w:val="22"/>
          <w:lang w:val="el-GR"/>
        </w:rPr>
      </w:pPr>
      <w:r w:rsidRPr="00767846">
        <w:rPr>
          <w:rFonts w:ascii="Tahoma" w:eastAsia="SimSun" w:hAnsi="Tahoma" w:cs="Tahoma"/>
          <w:b/>
          <w:bCs/>
          <w:szCs w:val="22"/>
          <w:lang w:val="el-GR"/>
        </w:rPr>
        <w:t>Φάση Α’</w:t>
      </w:r>
    </w:p>
    <w:p w14:paraId="72286992" w14:textId="39DC937F" w:rsidR="0052708E" w:rsidRPr="00767846" w:rsidRDefault="0052708E" w:rsidP="0052708E">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t>Π</w:t>
      </w:r>
      <w:r>
        <w:rPr>
          <w:rFonts w:ascii="Tahoma" w:eastAsia="SimSun" w:hAnsi="Tahoma" w:cs="Tahoma"/>
          <w:szCs w:val="22"/>
          <w:lang w:val="el-GR"/>
        </w:rPr>
        <w:t>.Α.1</w:t>
      </w:r>
      <w:r w:rsidRPr="00767846">
        <w:rPr>
          <w:rFonts w:ascii="Tahoma" w:eastAsia="SimSun" w:hAnsi="Tahoma" w:cs="Tahoma"/>
          <w:szCs w:val="22"/>
          <w:lang w:val="el-GR"/>
        </w:rPr>
        <w:t>. «</w:t>
      </w:r>
      <w:r>
        <w:rPr>
          <w:rFonts w:ascii="Tahoma" w:eastAsia="SimSun" w:hAnsi="Tahoma" w:cs="Tahoma"/>
          <w:szCs w:val="22"/>
          <w:lang w:val="el-GR"/>
        </w:rPr>
        <w:t>3</w:t>
      </w:r>
      <w:r w:rsidRPr="00767846">
        <w:rPr>
          <w:rFonts w:ascii="Tahoma" w:eastAsia="SimSun" w:hAnsi="Tahoma" w:cs="Tahoma"/>
          <w:szCs w:val="22"/>
          <w:lang w:val="el-GR"/>
        </w:rPr>
        <w:t xml:space="preserve"> Πρότυπα Κοστολογικού Μοντέλου για έργα ΣΔΙΤ»(Π1.1 έως Π.1.</w:t>
      </w:r>
      <w:r>
        <w:rPr>
          <w:rFonts w:ascii="Tahoma" w:eastAsia="SimSun" w:hAnsi="Tahoma" w:cs="Tahoma"/>
          <w:szCs w:val="22"/>
          <w:lang w:val="el-GR"/>
        </w:rPr>
        <w:t>3</w:t>
      </w:r>
      <w:r w:rsidRPr="00767846">
        <w:rPr>
          <w:rFonts w:ascii="Tahoma" w:eastAsia="SimSun" w:hAnsi="Tahoma" w:cs="Tahoma"/>
          <w:szCs w:val="22"/>
          <w:lang w:val="el-GR"/>
        </w:rPr>
        <w:t xml:space="preserve"> για τις κατηγορίες υποδομών εκπαίδευσης, υποδομών υγείας, </w:t>
      </w:r>
      <w:r>
        <w:rPr>
          <w:rFonts w:ascii="Tahoma" w:eastAsia="SimSun" w:hAnsi="Tahoma" w:cs="Tahoma"/>
          <w:szCs w:val="22"/>
          <w:lang w:val="el-GR"/>
        </w:rPr>
        <w:t xml:space="preserve">και </w:t>
      </w:r>
      <w:r w:rsidRPr="00767846">
        <w:rPr>
          <w:rFonts w:ascii="Tahoma" w:eastAsia="SimSun" w:hAnsi="Tahoma" w:cs="Tahoma"/>
          <w:szCs w:val="22"/>
          <w:lang w:val="el-GR"/>
        </w:rPr>
        <w:t xml:space="preserve">ενεργειακής εξοικονόμησης.  </w:t>
      </w:r>
    </w:p>
    <w:p w14:paraId="1366E7D3" w14:textId="77777777" w:rsidR="0052708E" w:rsidRPr="00767846" w:rsidRDefault="0052708E" w:rsidP="0052708E">
      <w:pPr>
        <w:suppressAutoHyphens w:val="0"/>
        <w:autoSpaceDE w:val="0"/>
        <w:spacing w:after="60"/>
        <w:rPr>
          <w:rFonts w:ascii="Tahoma" w:eastAsia="SimSun" w:hAnsi="Tahoma" w:cs="Tahoma"/>
          <w:szCs w:val="22"/>
          <w:lang w:val="el-GR"/>
        </w:rPr>
      </w:pPr>
    </w:p>
    <w:p w14:paraId="6DD83EC6" w14:textId="2439D820" w:rsidR="0052708E" w:rsidRPr="00767846" w:rsidRDefault="0052708E" w:rsidP="0052708E">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t>Π</w:t>
      </w:r>
      <w:r>
        <w:rPr>
          <w:rFonts w:ascii="Tahoma" w:eastAsia="SimSun" w:hAnsi="Tahoma" w:cs="Tahoma"/>
          <w:szCs w:val="22"/>
          <w:lang w:val="el-GR"/>
        </w:rPr>
        <w:t>.Α.</w:t>
      </w:r>
      <w:r w:rsidRPr="00767846">
        <w:rPr>
          <w:rFonts w:ascii="Tahoma" w:eastAsia="SimSun" w:hAnsi="Tahoma" w:cs="Tahoma"/>
          <w:szCs w:val="22"/>
          <w:lang w:val="el-GR"/>
        </w:rPr>
        <w:t>2 «</w:t>
      </w:r>
      <w:r>
        <w:rPr>
          <w:rFonts w:ascii="Tahoma" w:eastAsia="SimSun" w:hAnsi="Tahoma" w:cs="Tahoma"/>
          <w:szCs w:val="22"/>
          <w:lang w:val="el-GR"/>
        </w:rPr>
        <w:t>3</w:t>
      </w:r>
      <w:r w:rsidRPr="00767846">
        <w:rPr>
          <w:rFonts w:ascii="Tahoma" w:eastAsia="SimSun" w:hAnsi="Tahoma" w:cs="Tahoma"/>
          <w:szCs w:val="22"/>
          <w:lang w:val="el-GR"/>
        </w:rPr>
        <w:t xml:space="preserve"> Πρότυπα Χρηματοοικονομικού Μοντέλου για έργα ΣΔΙΤ»,(Π2.1-Π.2.</w:t>
      </w:r>
      <w:r>
        <w:rPr>
          <w:rFonts w:ascii="Tahoma" w:eastAsia="SimSun" w:hAnsi="Tahoma" w:cs="Tahoma"/>
          <w:szCs w:val="22"/>
          <w:lang w:val="el-GR"/>
        </w:rPr>
        <w:t>3</w:t>
      </w:r>
      <w:r w:rsidRPr="00767846">
        <w:rPr>
          <w:rFonts w:ascii="Tahoma" w:eastAsia="SimSun" w:hAnsi="Tahoma" w:cs="Tahoma"/>
          <w:szCs w:val="22"/>
          <w:lang w:val="el-GR"/>
        </w:rPr>
        <w:t xml:space="preserve"> για τις κατηγορίες υποδομών εκπαίδευσης, υποδομών υγείας, </w:t>
      </w:r>
      <w:r>
        <w:rPr>
          <w:rFonts w:ascii="Tahoma" w:eastAsia="SimSun" w:hAnsi="Tahoma" w:cs="Tahoma"/>
          <w:szCs w:val="22"/>
          <w:lang w:val="el-GR"/>
        </w:rPr>
        <w:t xml:space="preserve">και </w:t>
      </w:r>
      <w:r w:rsidRPr="00767846">
        <w:rPr>
          <w:rFonts w:ascii="Tahoma" w:eastAsia="SimSun" w:hAnsi="Tahoma" w:cs="Tahoma"/>
          <w:szCs w:val="22"/>
          <w:lang w:val="el-GR"/>
        </w:rPr>
        <w:t xml:space="preserve">ενεργειακής εξοικονόμησης   </w:t>
      </w:r>
    </w:p>
    <w:p w14:paraId="1BED29D1" w14:textId="77777777" w:rsidR="0052708E" w:rsidRPr="00767846" w:rsidRDefault="0052708E" w:rsidP="0052708E">
      <w:pPr>
        <w:suppressAutoHyphens w:val="0"/>
        <w:autoSpaceDE w:val="0"/>
        <w:spacing w:after="60"/>
        <w:rPr>
          <w:rFonts w:ascii="Tahoma" w:eastAsia="SimSun" w:hAnsi="Tahoma" w:cs="Tahoma"/>
          <w:szCs w:val="22"/>
          <w:lang w:val="el-GR"/>
        </w:rPr>
      </w:pPr>
    </w:p>
    <w:p w14:paraId="746A0260" w14:textId="3279FF5B" w:rsidR="0052708E" w:rsidRPr="00767846" w:rsidRDefault="0052708E" w:rsidP="0052708E">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lastRenderedPageBreak/>
        <w:t>Π.</w:t>
      </w:r>
      <w:r>
        <w:rPr>
          <w:rFonts w:ascii="Tahoma" w:eastAsia="SimSun" w:hAnsi="Tahoma" w:cs="Tahoma"/>
          <w:szCs w:val="22"/>
          <w:lang w:val="el-GR"/>
        </w:rPr>
        <w:t>Α.</w:t>
      </w:r>
      <w:r w:rsidRPr="00767846">
        <w:rPr>
          <w:rFonts w:ascii="Tahoma" w:eastAsia="SimSun" w:hAnsi="Tahoma" w:cs="Tahoma"/>
          <w:szCs w:val="22"/>
          <w:lang w:val="el-GR"/>
        </w:rPr>
        <w:t xml:space="preserve">3 Κατάλογος νομικών και θεσμικών ζητημάτων που αφορούν σε έργα ΣΔΙΤ /Λίστα κάλυψης νομικών και θεσμικών προϋποθέσεων για </w:t>
      </w:r>
      <w:r>
        <w:rPr>
          <w:rFonts w:ascii="Tahoma" w:eastAsia="SimSun" w:hAnsi="Tahoma" w:cs="Tahoma"/>
          <w:szCs w:val="22"/>
          <w:lang w:val="el-GR"/>
        </w:rPr>
        <w:t>3</w:t>
      </w:r>
      <w:r w:rsidRPr="00767846">
        <w:rPr>
          <w:rFonts w:ascii="Tahoma" w:eastAsia="SimSun" w:hAnsi="Tahoma" w:cs="Tahoma"/>
          <w:szCs w:val="22"/>
          <w:lang w:val="el-GR"/>
        </w:rPr>
        <w:t xml:space="preserve"> κατηγορίες έργων ΣΔΙΤ (Π3.1έως Π.3.</w:t>
      </w:r>
      <w:r>
        <w:rPr>
          <w:rFonts w:ascii="Tahoma" w:eastAsia="SimSun" w:hAnsi="Tahoma" w:cs="Tahoma"/>
          <w:szCs w:val="22"/>
          <w:lang w:val="el-GR"/>
        </w:rPr>
        <w:t>3</w:t>
      </w:r>
      <w:r w:rsidRPr="00767846">
        <w:rPr>
          <w:rFonts w:ascii="Tahoma" w:eastAsia="SimSun" w:hAnsi="Tahoma" w:cs="Tahoma"/>
          <w:szCs w:val="22"/>
          <w:lang w:val="el-GR"/>
        </w:rPr>
        <w:t xml:space="preserve"> για τις κατηγορίες</w:t>
      </w:r>
      <w:r>
        <w:rPr>
          <w:rFonts w:ascii="Tahoma" w:eastAsia="SimSun" w:hAnsi="Tahoma" w:cs="Tahoma"/>
          <w:szCs w:val="22"/>
          <w:lang w:val="el-GR"/>
        </w:rPr>
        <w:t xml:space="preserve"> </w:t>
      </w:r>
      <w:r w:rsidRPr="00767846">
        <w:rPr>
          <w:rFonts w:ascii="Tahoma" w:eastAsia="SimSun" w:hAnsi="Tahoma" w:cs="Tahoma"/>
          <w:szCs w:val="22"/>
          <w:lang w:val="el-GR"/>
        </w:rPr>
        <w:t xml:space="preserve">υποδομών εκπαίδευσης, υποδομών υγείας, </w:t>
      </w:r>
      <w:r>
        <w:rPr>
          <w:rFonts w:ascii="Tahoma" w:eastAsia="SimSun" w:hAnsi="Tahoma" w:cs="Tahoma"/>
          <w:szCs w:val="22"/>
          <w:lang w:val="el-GR"/>
        </w:rPr>
        <w:t xml:space="preserve">και </w:t>
      </w:r>
      <w:r w:rsidRPr="00767846">
        <w:rPr>
          <w:rFonts w:ascii="Tahoma" w:eastAsia="SimSun" w:hAnsi="Tahoma" w:cs="Tahoma"/>
          <w:szCs w:val="22"/>
          <w:lang w:val="el-GR"/>
        </w:rPr>
        <w:t>ενεργειακής εξοικονόμησης</w:t>
      </w:r>
      <w:r>
        <w:rPr>
          <w:rFonts w:ascii="Tahoma" w:eastAsia="SimSun" w:hAnsi="Tahoma" w:cs="Tahoma"/>
          <w:szCs w:val="22"/>
          <w:lang w:val="el-GR"/>
        </w:rPr>
        <w:t>.</w:t>
      </w:r>
      <w:r w:rsidRPr="00767846">
        <w:rPr>
          <w:rFonts w:ascii="Tahoma" w:eastAsia="SimSun" w:hAnsi="Tahoma" w:cs="Tahoma"/>
          <w:szCs w:val="22"/>
          <w:lang w:val="el-GR"/>
        </w:rPr>
        <w:t xml:space="preserve"> </w:t>
      </w:r>
    </w:p>
    <w:p w14:paraId="21EA19B5" w14:textId="77777777" w:rsidR="0052708E" w:rsidRPr="00767846" w:rsidRDefault="0052708E" w:rsidP="0052708E">
      <w:pPr>
        <w:suppressAutoHyphens w:val="0"/>
        <w:autoSpaceDE w:val="0"/>
        <w:spacing w:after="60"/>
        <w:rPr>
          <w:rFonts w:ascii="Tahoma" w:eastAsia="SimSun" w:hAnsi="Tahoma" w:cs="Tahoma"/>
          <w:szCs w:val="22"/>
          <w:lang w:val="el-GR"/>
        </w:rPr>
      </w:pPr>
    </w:p>
    <w:p w14:paraId="2CE8FFE9" w14:textId="2117F1D2" w:rsidR="0052708E" w:rsidRPr="00767846" w:rsidRDefault="0052708E" w:rsidP="0052708E">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t>Π.</w:t>
      </w:r>
      <w:r>
        <w:rPr>
          <w:rFonts w:ascii="Tahoma" w:eastAsia="SimSun" w:hAnsi="Tahoma" w:cs="Tahoma"/>
          <w:szCs w:val="22"/>
          <w:lang w:val="el-GR"/>
        </w:rPr>
        <w:t>Α.</w:t>
      </w:r>
      <w:r w:rsidRPr="00767846">
        <w:rPr>
          <w:rFonts w:ascii="Tahoma" w:eastAsia="SimSun" w:hAnsi="Tahoma" w:cs="Tahoma"/>
          <w:szCs w:val="22"/>
          <w:lang w:val="el-GR"/>
        </w:rPr>
        <w:t xml:space="preserve">4 Οδηγός προετοιμασίας πρότασης Δημόσιων Φορέων προς ΣΔΙΤ για </w:t>
      </w:r>
      <w:r>
        <w:rPr>
          <w:rFonts w:ascii="Tahoma" w:eastAsia="SimSun" w:hAnsi="Tahoma" w:cs="Tahoma"/>
          <w:szCs w:val="22"/>
          <w:lang w:val="el-GR"/>
        </w:rPr>
        <w:t>τρείς</w:t>
      </w:r>
      <w:r w:rsidRPr="00767846">
        <w:rPr>
          <w:rFonts w:ascii="Tahoma" w:eastAsia="SimSun" w:hAnsi="Tahoma" w:cs="Tahoma"/>
          <w:szCs w:val="22"/>
          <w:lang w:val="el-GR"/>
        </w:rPr>
        <w:t xml:space="preserve"> κατηγορίες έργων Π.4.1 έως Π.4.</w:t>
      </w:r>
      <w:r>
        <w:rPr>
          <w:rFonts w:ascii="Tahoma" w:eastAsia="SimSun" w:hAnsi="Tahoma" w:cs="Tahoma"/>
          <w:szCs w:val="22"/>
          <w:lang w:val="el-GR"/>
        </w:rPr>
        <w:t>3</w:t>
      </w:r>
      <w:r w:rsidRPr="00767846">
        <w:rPr>
          <w:rFonts w:ascii="Tahoma" w:eastAsia="SimSun" w:hAnsi="Tahoma" w:cs="Tahoma"/>
          <w:szCs w:val="22"/>
          <w:lang w:val="el-GR"/>
        </w:rPr>
        <w:t xml:space="preserve">. για τις κατηγορίες υποδομών εκπαίδευσης, υποδομών υγείας, </w:t>
      </w:r>
      <w:r>
        <w:rPr>
          <w:rFonts w:ascii="Tahoma" w:eastAsia="SimSun" w:hAnsi="Tahoma" w:cs="Tahoma"/>
          <w:szCs w:val="22"/>
          <w:lang w:val="el-GR"/>
        </w:rPr>
        <w:t xml:space="preserve">και </w:t>
      </w:r>
      <w:r w:rsidRPr="00767846">
        <w:rPr>
          <w:rFonts w:ascii="Tahoma" w:eastAsia="SimSun" w:hAnsi="Tahoma" w:cs="Tahoma"/>
          <w:szCs w:val="22"/>
          <w:lang w:val="el-GR"/>
        </w:rPr>
        <w:t>ενεργειακής εξοικονόμησης</w:t>
      </w:r>
      <w:r>
        <w:rPr>
          <w:rFonts w:ascii="Tahoma" w:eastAsia="SimSun" w:hAnsi="Tahoma" w:cs="Tahoma"/>
          <w:szCs w:val="22"/>
          <w:lang w:val="el-GR"/>
        </w:rPr>
        <w:t>.</w:t>
      </w:r>
      <w:r w:rsidRPr="00767846">
        <w:rPr>
          <w:rFonts w:ascii="Tahoma" w:eastAsia="SimSun" w:hAnsi="Tahoma" w:cs="Tahoma"/>
          <w:szCs w:val="22"/>
          <w:lang w:val="el-GR"/>
        </w:rPr>
        <w:t xml:space="preserve"> </w:t>
      </w:r>
    </w:p>
    <w:p w14:paraId="01AE483E" w14:textId="77777777" w:rsidR="0052708E" w:rsidRPr="00767846" w:rsidRDefault="0052708E" w:rsidP="0052708E">
      <w:pPr>
        <w:suppressAutoHyphens w:val="0"/>
        <w:autoSpaceDE w:val="0"/>
        <w:spacing w:after="60"/>
        <w:rPr>
          <w:rFonts w:ascii="Tahoma" w:eastAsia="SimSun" w:hAnsi="Tahoma" w:cs="Tahoma"/>
          <w:szCs w:val="22"/>
          <w:lang w:val="el-GR"/>
        </w:rPr>
      </w:pPr>
    </w:p>
    <w:p w14:paraId="161627A7" w14:textId="01B479FE" w:rsidR="0052708E" w:rsidRPr="00767846" w:rsidRDefault="0052708E" w:rsidP="0052708E">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t>Π.</w:t>
      </w:r>
      <w:r>
        <w:rPr>
          <w:rFonts w:ascii="Tahoma" w:eastAsia="SimSun" w:hAnsi="Tahoma" w:cs="Tahoma"/>
          <w:szCs w:val="22"/>
          <w:lang w:val="el-GR"/>
        </w:rPr>
        <w:t>Α.</w:t>
      </w:r>
      <w:r w:rsidRPr="00767846">
        <w:rPr>
          <w:rFonts w:ascii="Tahoma" w:eastAsia="SimSun" w:hAnsi="Tahoma" w:cs="Tahoma"/>
          <w:szCs w:val="22"/>
          <w:lang w:val="el-GR"/>
        </w:rPr>
        <w:t xml:space="preserve">5 Οδηγός αξιολόγησης από την </w:t>
      </w:r>
      <w:r w:rsidR="00142C97">
        <w:rPr>
          <w:rFonts w:ascii="Tahoma" w:hAnsi="Tahoma" w:cs="Tahoma"/>
          <w:szCs w:val="22"/>
          <w:lang w:val="el-GR"/>
        </w:rPr>
        <w:t>ΓΓΙΕΣΔΙΤ</w:t>
      </w:r>
      <w:r w:rsidRPr="00767846">
        <w:rPr>
          <w:rFonts w:ascii="Tahoma" w:eastAsia="SimSun" w:hAnsi="Tahoma" w:cs="Tahoma"/>
          <w:szCs w:val="22"/>
          <w:lang w:val="el-GR"/>
        </w:rPr>
        <w:t xml:space="preserve"> των προτάσεων των Δημόσιων φορέων σε </w:t>
      </w:r>
      <w:r>
        <w:rPr>
          <w:rFonts w:ascii="Tahoma" w:eastAsia="SimSun" w:hAnsi="Tahoma" w:cs="Tahoma"/>
          <w:szCs w:val="22"/>
          <w:lang w:val="el-GR"/>
        </w:rPr>
        <w:t>τρείς</w:t>
      </w:r>
      <w:r w:rsidRPr="00767846">
        <w:rPr>
          <w:rFonts w:ascii="Tahoma" w:eastAsia="SimSun" w:hAnsi="Tahoma" w:cs="Tahoma"/>
          <w:szCs w:val="22"/>
          <w:lang w:val="el-GR"/>
        </w:rPr>
        <w:t xml:space="preserve"> κατηγορίες έργων</w:t>
      </w:r>
      <w:r>
        <w:rPr>
          <w:rFonts w:ascii="Tahoma" w:eastAsia="SimSun" w:hAnsi="Tahoma" w:cs="Tahoma"/>
          <w:szCs w:val="22"/>
          <w:lang w:val="el-GR"/>
        </w:rPr>
        <w:t xml:space="preserve"> </w:t>
      </w:r>
      <w:r w:rsidRPr="00767846">
        <w:rPr>
          <w:rFonts w:ascii="Tahoma" w:eastAsia="SimSun" w:hAnsi="Tahoma" w:cs="Tahoma"/>
          <w:szCs w:val="22"/>
          <w:lang w:val="el-GR"/>
        </w:rPr>
        <w:t>(Π5.1</w:t>
      </w:r>
      <w:r>
        <w:rPr>
          <w:rFonts w:ascii="Tahoma" w:eastAsia="SimSun" w:hAnsi="Tahoma" w:cs="Tahoma"/>
          <w:szCs w:val="22"/>
          <w:lang w:val="el-GR"/>
        </w:rPr>
        <w:t xml:space="preserve"> </w:t>
      </w:r>
      <w:r w:rsidRPr="00767846">
        <w:rPr>
          <w:rFonts w:ascii="Tahoma" w:eastAsia="SimSun" w:hAnsi="Tahoma" w:cs="Tahoma"/>
          <w:szCs w:val="22"/>
          <w:lang w:val="el-GR"/>
        </w:rPr>
        <w:t>έως Π.5.</w:t>
      </w:r>
      <w:r>
        <w:rPr>
          <w:rFonts w:ascii="Tahoma" w:eastAsia="SimSun" w:hAnsi="Tahoma" w:cs="Tahoma"/>
          <w:szCs w:val="22"/>
          <w:lang w:val="el-GR"/>
        </w:rPr>
        <w:t>3)</w:t>
      </w:r>
      <w:r w:rsidRPr="00767846">
        <w:rPr>
          <w:rFonts w:ascii="Tahoma" w:eastAsia="SimSun" w:hAnsi="Tahoma" w:cs="Tahoma"/>
          <w:szCs w:val="22"/>
          <w:lang w:val="el-GR"/>
        </w:rPr>
        <w:t xml:space="preserve"> για τις κατηγορίες έργων υποδομών εκπαίδευσης, υποδομών υγείας, </w:t>
      </w:r>
      <w:r>
        <w:rPr>
          <w:rFonts w:ascii="Tahoma" w:eastAsia="SimSun" w:hAnsi="Tahoma" w:cs="Tahoma"/>
          <w:szCs w:val="22"/>
          <w:lang w:val="el-GR"/>
        </w:rPr>
        <w:t xml:space="preserve">και </w:t>
      </w:r>
      <w:r w:rsidRPr="00767846">
        <w:rPr>
          <w:rFonts w:ascii="Tahoma" w:eastAsia="SimSun" w:hAnsi="Tahoma" w:cs="Tahoma"/>
          <w:szCs w:val="22"/>
          <w:lang w:val="el-GR"/>
        </w:rPr>
        <w:t>ενεργειακής εξοικονόμησης</w:t>
      </w:r>
      <w:r>
        <w:rPr>
          <w:rFonts w:ascii="Tahoma" w:eastAsia="SimSun" w:hAnsi="Tahoma" w:cs="Tahoma"/>
          <w:szCs w:val="22"/>
          <w:lang w:val="el-GR"/>
        </w:rPr>
        <w:t>.</w:t>
      </w:r>
    </w:p>
    <w:p w14:paraId="6AFBDCD4" w14:textId="77777777" w:rsidR="0052708E" w:rsidRPr="00767846" w:rsidRDefault="0052708E" w:rsidP="0052708E">
      <w:pPr>
        <w:suppressAutoHyphens w:val="0"/>
        <w:autoSpaceDE w:val="0"/>
        <w:spacing w:after="60"/>
        <w:rPr>
          <w:rFonts w:ascii="Tahoma" w:eastAsia="SimSun" w:hAnsi="Tahoma" w:cs="Tahoma"/>
          <w:szCs w:val="22"/>
          <w:lang w:val="el-GR"/>
        </w:rPr>
      </w:pPr>
    </w:p>
    <w:p w14:paraId="5B539378" w14:textId="77777777" w:rsidR="0052708E" w:rsidRPr="00767846" w:rsidRDefault="0052708E" w:rsidP="0052708E">
      <w:pPr>
        <w:suppressAutoHyphens w:val="0"/>
        <w:autoSpaceDE w:val="0"/>
        <w:spacing w:after="60"/>
        <w:rPr>
          <w:rFonts w:ascii="Tahoma" w:eastAsia="SimSun" w:hAnsi="Tahoma" w:cs="Tahoma"/>
          <w:b/>
          <w:bCs/>
          <w:szCs w:val="22"/>
          <w:lang w:val="el-GR"/>
        </w:rPr>
      </w:pPr>
      <w:r w:rsidRPr="00767846">
        <w:rPr>
          <w:rFonts w:ascii="Tahoma" w:eastAsia="SimSun" w:hAnsi="Tahoma" w:cs="Tahoma"/>
          <w:b/>
          <w:bCs/>
          <w:szCs w:val="22"/>
          <w:lang w:val="el-GR"/>
        </w:rPr>
        <w:t>Φάση Β’</w:t>
      </w:r>
    </w:p>
    <w:p w14:paraId="304D5682" w14:textId="6569C9D4" w:rsidR="0052708E" w:rsidRPr="00767846" w:rsidRDefault="0052708E" w:rsidP="0052708E">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t>Π.</w:t>
      </w:r>
      <w:r>
        <w:rPr>
          <w:rFonts w:ascii="Tahoma" w:eastAsia="SimSun" w:hAnsi="Tahoma" w:cs="Tahoma"/>
          <w:szCs w:val="22"/>
          <w:lang w:val="el-GR"/>
        </w:rPr>
        <w:t>Β.1</w:t>
      </w:r>
      <w:r w:rsidRPr="00767846">
        <w:rPr>
          <w:rFonts w:ascii="Tahoma" w:eastAsia="SimSun" w:hAnsi="Tahoma" w:cs="Tahoma"/>
          <w:szCs w:val="22"/>
          <w:lang w:val="el-GR"/>
        </w:rPr>
        <w:t xml:space="preserve">. Πρότυπα τεύχη δημοπράτησης κ πρότυπα σχέδια συμβάσεων σε </w:t>
      </w:r>
      <w:r w:rsidR="00211F23">
        <w:rPr>
          <w:rFonts w:ascii="Tahoma" w:eastAsia="SimSun" w:hAnsi="Tahoma" w:cs="Tahoma"/>
          <w:szCs w:val="22"/>
          <w:lang w:val="el-GR"/>
        </w:rPr>
        <w:t>τρείς</w:t>
      </w:r>
      <w:r w:rsidRPr="00767846">
        <w:rPr>
          <w:rFonts w:ascii="Tahoma" w:eastAsia="SimSun" w:hAnsi="Tahoma" w:cs="Tahoma"/>
          <w:szCs w:val="22"/>
          <w:lang w:val="el-GR"/>
        </w:rPr>
        <w:t xml:space="preserve"> κατηγορίες έργων</w:t>
      </w:r>
      <w:r w:rsidR="00211F23">
        <w:rPr>
          <w:rFonts w:ascii="Tahoma" w:eastAsia="SimSun" w:hAnsi="Tahoma" w:cs="Tahoma"/>
          <w:szCs w:val="22"/>
          <w:lang w:val="el-GR"/>
        </w:rPr>
        <w:t xml:space="preserve"> </w:t>
      </w:r>
      <w:r w:rsidRPr="00767846">
        <w:rPr>
          <w:rFonts w:ascii="Tahoma" w:eastAsia="SimSun" w:hAnsi="Tahoma" w:cs="Tahoma"/>
          <w:szCs w:val="22"/>
          <w:lang w:val="el-GR"/>
        </w:rPr>
        <w:t>(Π6.1-Π.6.</w:t>
      </w:r>
      <w:r w:rsidR="00211F23">
        <w:rPr>
          <w:rFonts w:ascii="Tahoma" w:eastAsia="SimSun" w:hAnsi="Tahoma" w:cs="Tahoma"/>
          <w:szCs w:val="22"/>
          <w:lang w:val="el-GR"/>
        </w:rPr>
        <w:t>3)</w:t>
      </w:r>
      <w:r w:rsidRPr="00767846">
        <w:rPr>
          <w:rFonts w:ascii="Tahoma" w:eastAsia="SimSun" w:hAnsi="Tahoma" w:cs="Tahoma"/>
          <w:szCs w:val="22"/>
          <w:lang w:val="el-GR"/>
        </w:rPr>
        <w:t xml:space="preserve"> για τις κατηγορίες έργων</w:t>
      </w:r>
      <w:r w:rsidR="00211F23">
        <w:rPr>
          <w:rFonts w:ascii="Tahoma" w:eastAsia="SimSun" w:hAnsi="Tahoma" w:cs="Tahoma"/>
          <w:szCs w:val="22"/>
          <w:lang w:val="el-GR"/>
        </w:rPr>
        <w:t xml:space="preserve"> </w:t>
      </w:r>
      <w:r w:rsidR="00211F23" w:rsidRPr="00767846">
        <w:rPr>
          <w:rFonts w:ascii="Tahoma" w:eastAsia="SimSun" w:hAnsi="Tahoma" w:cs="Tahoma"/>
          <w:szCs w:val="22"/>
          <w:lang w:val="el-GR"/>
        </w:rPr>
        <w:t xml:space="preserve">υποδομών εκπαίδευσης, υποδομών υγείας, </w:t>
      </w:r>
      <w:r w:rsidR="00211F23">
        <w:rPr>
          <w:rFonts w:ascii="Tahoma" w:eastAsia="SimSun" w:hAnsi="Tahoma" w:cs="Tahoma"/>
          <w:szCs w:val="22"/>
          <w:lang w:val="el-GR"/>
        </w:rPr>
        <w:t xml:space="preserve">και </w:t>
      </w:r>
      <w:r w:rsidR="00211F23" w:rsidRPr="00767846">
        <w:rPr>
          <w:rFonts w:ascii="Tahoma" w:eastAsia="SimSun" w:hAnsi="Tahoma" w:cs="Tahoma"/>
          <w:szCs w:val="22"/>
          <w:lang w:val="el-GR"/>
        </w:rPr>
        <w:t>ενεργειακής εξοικονόμησης</w:t>
      </w:r>
      <w:r w:rsidR="00211F23">
        <w:rPr>
          <w:rFonts w:ascii="Tahoma" w:eastAsia="SimSun" w:hAnsi="Tahoma" w:cs="Tahoma"/>
          <w:szCs w:val="22"/>
          <w:lang w:val="el-GR"/>
        </w:rPr>
        <w:t>.</w:t>
      </w:r>
      <w:r w:rsidRPr="00767846">
        <w:rPr>
          <w:rFonts w:ascii="Tahoma" w:eastAsia="SimSun" w:hAnsi="Tahoma" w:cs="Tahoma"/>
          <w:szCs w:val="22"/>
          <w:lang w:val="el-GR"/>
        </w:rPr>
        <w:t xml:space="preserve"> </w:t>
      </w:r>
    </w:p>
    <w:p w14:paraId="21FC92FE" w14:textId="77777777" w:rsidR="0052708E" w:rsidRPr="00767846" w:rsidRDefault="0052708E" w:rsidP="0052708E">
      <w:pPr>
        <w:suppressAutoHyphens w:val="0"/>
        <w:autoSpaceDE w:val="0"/>
        <w:spacing w:after="60"/>
        <w:rPr>
          <w:rFonts w:ascii="Tahoma" w:eastAsia="SimSun" w:hAnsi="Tahoma" w:cs="Tahoma"/>
          <w:szCs w:val="22"/>
          <w:lang w:val="el-GR"/>
        </w:rPr>
      </w:pPr>
    </w:p>
    <w:p w14:paraId="719FE4F9" w14:textId="52EAD81C" w:rsidR="0052708E" w:rsidRPr="00767846" w:rsidRDefault="0052708E" w:rsidP="0052708E">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t>Π.</w:t>
      </w:r>
      <w:r>
        <w:rPr>
          <w:rFonts w:ascii="Tahoma" w:eastAsia="SimSun" w:hAnsi="Tahoma" w:cs="Tahoma"/>
          <w:szCs w:val="22"/>
          <w:lang w:val="el-GR"/>
        </w:rPr>
        <w:t>Β.2</w:t>
      </w:r>
      <w:r w:rsidRPr="00767846">
        <w:rPr>
          <w:rFonts w:ascii="Tahoma" w:eastAsia="SimSun" w:hAnsi="Tahoma" w:cs="Tahoma"/>
          <w:szCs w:val="22"/>
          <w:lang w:val="el-GR"/>
        </w:rPr>
        <w:t xml:space="preserve"> Τυποποιημένες τεχνικές προδιαγραφές για </w:t>
      </w:r>
      <w:r w:rsidR="00211F23">
        <w:rPr>
          <w:rFonts w:ascii="Tahoma" w:eastAsia="SimSun" w:hAnsi="Tahoma" w:cs="Tahoma"/>
          <w:szCs w:val="22"/>
          <w:lang w:val="el-GR"/>
        </w:rPr>
        <w:t>τρείς</w:t>
      </w:r>
      <w:r w:rsidRPr="00767846">
        <w:rPr>
          <w:rFonts w:ascii="Tahoma" w:eastAsia="SimSun" w:hAnsi="Tahoma" w:cs="Tahoma"/>
          <w:szCs w:val="22"/>
          <w:lang w:val="el-GR"/>
        </w:rPr>
        <w:t xml:space="preserve"> κατηγορίες έργων (Π.7.1-Π.7.</w:t>
      </w:r>
      <w:r w:rsidR="00211F23">
        <w:rPr>
          <w:rFonts w:ascii="Tahoma" w:eastAsia="SimSun" w:hAnsi="Tahoma" w:cs="Tahoma"/>
          <w:szCs w:val="22"/>
          <w:lang w:val="el-GR"/>
        </w:rPr>
        <w:t>3)</w:t>
      </w:r>
      <w:r w:rsidRPr="00767846">
        <w:rPr>
          <w:rFonts w:ascii="Tahoma" w:eastAsia="SimSun" w:hAnsi="Tahoma" w:cs="Tahoma"/>
          <w:szCs w:val="22"/>
          <w:lang w:val="el-GR"/>
        </w:rPr>
        <w:t xml:space="preserve"> για έργα ΣΔΙΤ</w:t>
      </w:r>
      <w:r w:rsidR="00211F23">
        <w:rPr>
          <w:rFonts w:ascii="Tahoma" w:eastAsia="SimSun" w:hAnsi="Tahoma" w:cs="Tahoma"/>
          <w:szCs w:val="22"/>
          <w:lang w:val="el-GR"/>
        </w:rPr>
        <w:t xml:space="preserve"> </w:t>
      </w:r>
      <w:r w:rsidR="00211F23" w:rsidRPr="00767846">
        <w:rPr>
          <w:rFonts w:ascii="Tahoma" w:eastAsia="SimSun" w:hAnsi="Tahoma" w:cs="Tahoma"/>
          <w:szCs w:val="22"/>
          <w:lang w:val="el-GR"/>
        </w:rPr>
        <w:t xml:space="preserve">υποδομών εκπαίδευσης, υποδομών υγείας, </w:t>
      </w:r>
      <w:r w:rsidR="00211F23">
        <w:rPr>
          <w:rFonts w:ascii="Tahoma" w:eastAsia="SimSun" w:hAnsi="Tahoma" w:cs="Tahoma"/>
          <w:szCs w:val="22"/>
          <w:lang w:val="el-GR"/>
        </w:rPr>
        <w:t xml:space="preserve">και </w:t>
      </w:r>
      <w:r w:rsidR="00211F23" w:rsidRPr="00767846">
        <w:rPr>
          <w:rFonts w:ascii="Tahoma" w:eastAsia="SimSun" w:hAnsi="Tahoma" w:cs="Tahoma"/>
          <w:szCs w:val="22"/>
          <w:lang w:val="el-GR"/>
        </w:rPr>
        <w:t>ενεργειακής εξοικονόμησης</w:t>
      </w:r>
      <w:r w:rsidR="00211F23">
        <w:rPr>
          <w:rFonts w:ascii="Tahoma" w:eastAsia="SimSun" w:hAnsi="Tahoma" w:cs="Tahoma"/>
          <w:szCs w:val="22"/>
          <w:lang w:val="el-GR"/>
        </w:rPr>
        <w:t>.</w:t>
      </w:r>
      <w:r w:rsidRPr="00767846">
        <w:rPr>
          <w:rFonts w:ascii="Tahoma" w:eastAsia="SimSun" w:hAnsi="Tahoma" w:cs="Tahoma"/>
          <w:szCs w:val="22"/>
          <w:lang w:val="el-GR"/>
        </w:rPr>
        <w:t xml:space="preserve"> </w:t>
      </w:r>
    </w:p>
    <w:p w14:paraId="1E202855" w14:textId="77777777" w:rsidR="0052708E" w:rsidRPr="00767846" w:rsidRDefault="0052708E" w:rsidP="0052708E">
      <w:pPr>
        <w:suppressAutoHyphens w:val="0"/>
        <w:autoSpaceDE w:val="0"/>
        <w:spacing w:after="60"/>
        <w:rPr>
          <w:rFonts w:ascii="Tahoma" w:eastAsia="SimSun" w:hAnsi="Tahoma" w:cs="Tahoma"/>
          <w:szCs w:val="22"/>
          <w:lang w:val="el-GR"/>
        </w:rPr>
      </w:pPr>
    </w:p>
    <w:p w14:paraId="52B812BB" w14:textId="16718211" w:rsidR="0052708E" w:rsidRPr="00767846" w:rsidRDefault="0052708E" w:rsidP="0052708E">
      <w:pPr>
        <w:suppressAutoHyphens w:val="0"/>
        <w:autoSpaceDE w:val="0"/>
        <w:spacing w:after="60"/>
        <w:rPr>
          <w:rFonts w:ascii="Tahoma" w:eastAsia="SimSun" w:hAnsi="Tahoma" w:cs="Tahoma"/>
          <w:b/>
          <w:bCs/>
          <w:szCs w:val="22"/>
          <w:lang w:val="el-GR"/>
        </w:rPr>
      </w:pPr>
      <w:r w:rsidRPr="00767846">
        <w:rPr>
          <w:rFonts w:ascii="Tahoma" w:eastAsia="SimSun" w:hAnsi="Tahoma" w:cs="Tahoma"/>
          <w:b/>
          <w:bCs/>
          <w:szCs w:val="22"/>
          <w:lang w:val="el-GR"/>
        </w:rPr>
        <w:t>Φάση Γ΄</w:t>
      </w:r>
    </w:p>
    <w:p w14:paraId="7AB35F34" w14:textId="608EA7FE" w:rsidR="0052708E" w:rsidRDefault="0052708E" w:rsidP="0052708E">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lastRenderedPageBreak/>
        <w:t>Π.</w:t>
      </w:r>
      <w:r>
        <w:rPr>
          <w:rFonts w:ascii="Tahoma" w:eastAsia="SimSun" w:hAnsi="Tahoma" w:cs="Tahoma"/>
          <w:szCs w:val="22"/>
          <w:lang w:val="el-GR"/>
        </w:rPr>
        <w:t>Γ.1</w:t>
      </w:r>
      <w:r w:rsidRPr="00767846">
        <w:rPr>
          <w:rFonts w:ascii="Tahoma" w:eastAsia="SimSun" w:hAnsi="Tahoma" w:cs="Tahoma"/>
          <w:szCs w:val="22"/>
          <w:lang w:val="el-GR"/>
        </w:rPr>
        <w:t xml:space="preserve"> Τυποποιημένη διαδικασία παρακολούθησης συμβάσεων για </w:t>
      </w:r>
      <w:r w:rsidR="00211F23">
        <w:rPr>
          <w:rFonts w:ascii="Tahoma" w:eastAsia="SimSun" w:hAnsi="Tahoma" w:cs="Tahoma"/>
          <w:szCs w:val="22"/>
          <w:lang w:val="el-GR"/>
        </w:rPr>
        <w:t>τρείς</w:t>
      </w:r>
      <w:r w:rsidRPr="00767846">
        <w:rPr>
          <w:rFonts w:ascii="Tahoma" w:eastAsia="SimSun" w:hAnsi="Tahoma" w:cs="Tahoma"/>
          <w:szCs w:val="22"/>
          <w:lang w:val="el-GR"/>
        </w:rPr>
        <w:t xml:space="preserve"> κατηγορίες έργων</w:t>
      </w:r>
      <w:r w:rsidR="00211F23">
        <w:rPr>
          <w:rFonts w:ascii="Tahoma" w:eastAsia="SimSun" w:hAnsi="Tahoma" w:cs="Tahoma"/>
          <w:szCs w:val="22"/>
          <w:lang w:val="el-GR"/>
        </w:rPr>
        <w:t xml:space="preserve"> </w:t>
      </w:r>
      <w:r w:rsidRPr="00767846">
        <w:rPr>
          <w:rFonts w:ascii="Tahoma" w:eastAsia="SimSun" w:hAnsi="Tahoma" w:cs="Tahoma"/>
          <w:szCs w:val="22"/>
          <w:lang w:val="el-GR"/>
        </w:rPr>
        <w:t>(Π.8.1-Π.8.</w:t>
      </w:r>
      <w:r w:rsidR="00211F23">
        <w:rPr>
          <w:rFonts w:ascii="Tahoma" w:eastAsia="SimSun" w:hAnsi="Tahoma" w:cs="Tahoma"/>
          <w:szCs w:val="22"/>
          <w:lang w:val="el-GR"/>
        </w:rPr>
        <w:t>3)</w:t>
      </w:r>
      <w:r w:rsidRPr="00767846">
        <w:rPr>
          <w:rFonts w:ascii="Tahoma" w:eastAsia="SimSun" w:hAnsi="Tahoma" w:cs="Tahoma"/>
          <w:szCs w:val="22"/>
          <w:lang w:val="el-GR"/>
        </w:rPr>
        <w:t xml:space="preserve"> για έργα ΣΔΙΤ </w:t>
      </w:r>
      <w:r w:rsidR="00211F23" w:rsidRPr="00767846">
        <w:rPr>
          <w:rFonts w:ascii="Tahoma" w:eastAsia="SimSun" w:hAnsi="Tahoma" w:cs="Tahoma"/>
          <w:szCs w:val="22"/>
          <w:lang w:val="el-GR"/>
        </w:rPr>
        <w:t xml:space="preserve">υποδομών εκπαίδευσης, υποδομών υγείας, </w:t>
      </w:r>
      <w:r w:rsidR="00211F23">
        <w:rPr>
          <w:rFonts w:ascii="Tahoma" w:eastAsia="SimSun" w:hAnsi="Tahoma" w:cs="Tahoma"/>
          <w:szCs w:val="22"/>
          <w:lang w:val="el-GR"/>
        </w:rPr>
        <w:t xml:space="preserve">και </w:t>
      </w:r>
      <w:r w:rsidR="00211F23" w:rsidRPr="00767846">
        <w:rPr>
          <w:rFonts w:ascii="Tahoma" w:eastAsia="SimSun" w:hAnsi="Tahoma" w:cs="Tahoma"/>
          <w:szCs w:val="22"/>
          <w:lang w:val="el-GR"/>
        </w:rPr>
        <w:t>ενεργειακής εξοικονόμησης</w:t>
      </w:r>
      <w:r w:rsidRPr="00767846">
        <w:rPr>
          <w:rFonts w:ascii="Tahoma" w:eastAsia="SimSun" w:hAnsi="Tahoma" w:cs="Tahoma"/>
          <w:szCs w:val="22"/>
          <w:lang w:val="el-GR"/>
        </w:rPr>
        <w:t>.</w:t>
      </w:r>
    </w:p>
    <w:p w14:paraId="36830EA2" w14:textId="77777777" w:rsidR="0052708E" w:rsidRPr="00603221" w:rsidRDefault="0052708E" w:rsidP="0052708E">
      <w:pPr>
        <w:rPr>
          <w:rFonts w:ascii="Tahoma" w:hAnsi="Tahoma" w:cs="Tahoma"/>
          <w:szCs w:val="22"/>
          <w:lang w:val="el-GR"/>
        </w:rPr>
      </w:pPr>
    </w:p>
    <w:p w14:paraId="6AAD94A4" w14:textId="6274C439" w:rsidR="0052708E" w:rsidRPr="00211F23" w:rsidRDefault="0052708E" w:rsidP="0052708E">
      <w:pPr>
        <w:rPr>
          <w:rFonts w:ascii="Tahoma" w:hAnsi="Tahoma" w:cs="Tahoma"/>
          <w:b/>
          <w:bCs/>
          <w:szCs w:val="22"/>
          <w:lang w:val="el-GR"/>
        </w:rPr>
      </w:pPr>
      <w:r w:rsidRPr="00211F23">
        <w:rPr>
          <w:rFonts w:ascii="Tahoma" w:hAnsi="Tahoma" w:cs="Tahoma"/>
          <w:b/>
          <w:bCs/>
          <w:szCs w:val="22"/>
          <w:lang w:val="el-GR"/>
        </w:rPr>
        <w:t>ΤΜΗΜΑ 2 : «Ανάπτυξη Γενικής Μεθοδολογίας και Προτυποποίηση Διαδικασιών για την υλοποίηση έργων ΣΔΙΤ διαχείρισης απορριμμάτων»</w:t>
      </w:r>
    </w:p>
    <w:p w14:paraId="3E2A7B4A" w14:textId="77777777" w:rsidR="00211F23" w:rsidRPr="00767846" w:rsidRDefault="00211F23" w:rsidP="00211F23">
      <w:pPr>
        <w:suppressAutoHyphens w:val="0"/>
        <w:autoSpaceDE w:val="0"/>
        <w:spacing w:after="60"/>
        <w:rPr>
          <w:rFonts w:ascii="Tahoma" w:eastAsia="SimSun" w:hAnsi="Tahoma" w:cs="Tahoma"/>
          <w:b/>
          <w:bCs/>
          <w:szCs w:val="22"/>
          <w:lang w:val="el-GR"/>
        </w:rPr>
      </w:pPr>
      <w:r w:rsidRPr="00767846">
        <w:rPr>
          <w:rFonts w:ascii="Tahoma" w:eastAsia="SimSun" w:hAnsi="Tahoma" w:cs="Tahoma"/>
          <w:b/>
          <w:bCs/>
          <w:szCs w:val="22"/>
          <w:lang w:val="el-GR"/>
        </w:rPr>
        <w:t>Φάση Α’</w:t>
      </w:r>
    </w:p>
    <w:p w14:paraId="7EC8A7E3" w14:textId="48D4D0CA" w:rsidR="00211F23" w:rsidRPr="00767846" w:rsidRDefault="00211F23" w:rsidP="00211F23">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t>Π</w:t>
      </w:r>
      <w:r>
        <w:rPr>
          <w:rFonts w:ascii="Tahoma" w:eastAsia="SimSun" w:hAnsi="Tahoma" w:cs="Tahoma"/>
          <w:szCs w:val="22"/>
          <w:lang w:val="el-GR"/>
        </w:rPr>
        <w:t>.Α.1</w:t>
      </w:r>
      <w:r w:rsidRPr="00767846">
        <w:rPr>
          <w:rFonts w:ascii="Tahoma" w:eastAsia="SimSun" w:hAnsi="Tahoma" w:cs="Tahoma"/>
          <w:szCs w:val="22"/>
          <w:lang w:val="el-GR"/>
        </w:rPr>
        <w:t>. «</w:t>
      </w:r>
      <w:r>
        <w:rPr>
          <w:rFonts w:ascii="Tahoma" w:eastAsia="SimSun" w:hAnsi="Tahoma" w:cs="Tahoma"/>
          <w:szCs w:val="22"/>
          <w:lang w:val="el-GR"/>
        </w:rPr>
        <w:t>Ένα</w:t>
      </w:r>
      <w:r w:rsidRPr="00767846">
        <w:rPr>
          <w:rFonts w:ascii="Tahoma" w:eastAsia="SimSun" w:hAnsi="Tahoma" w:cs="Tahoma"/>
          <w:szCs w:val="22"/>
          <w:lang w:val="el-GR"/>
        </w:rPr>
        <w:t xml:space="preserve"> Πρότυπ</w:t>
      </w:r>
      <w:r>
        <w:rPr>
          <w:rFonts w:ascii="Tahoma" w:eastAsia="SimSun" w:hAnsi="Tahoma" w:cs="Tahoma"/>
          <w:szCs w:val="22"/>
          <w:lang w:val="el-GR"/>
        </w:rPr>
        <w:t>ο</w:t>
      </w:r>
      <w:r w:rsidRPr="00767846">
        <w:rPr>
          <w:rFonts w:ascii="Tahoma" w:eastAsia="SimSun" w:hAnsi="Tahoma" w:cs="Tahoma"/>
          <w:szCs w:val="22"/>
          <w:lang w:val="el-GR"/>
        </w:rPr>
        <w:t xml:space="preserve"> Κοστολογικού Μοντέλου για έργα ΣΔΙΤ»</w:t>
      </w:r>
      <w:r>
        <w:rPr>
          <w:rFonts w:ascii="Tahoma" w:eastAsia="SimSun" w:hAnsi="Tahoma" w:cs="Tahoma"/>
          <w:szCs w:val="22"/>
          <w:lang w:val="el-GR"/>
        </w:rPr>
        <w:t xml:space="preserve"> </w:t>
      </w:r>
      <w:r w:rsidRPr="00767846">
        <w:rPr>
          <w:rFonts w:ascii="Tahoma" w:eastAsia="SimSun" w:hAnsi="Tahoma" w:cs="Tahoma"/>
          <w:szCs w:val="22"/>
          <w:lang w:val="el-GR"/>
        </w:rPr>
        <w:t>για τ</w:t>
      </w:r>
      <w:r>
        <w:rPr>
          <w:rFonts w:ascii="Tahoma" w:eastAsia="SimSun" w:hAnsi="Tahoma" w:cs="Tahoma"/>
          <w:szCs w:val="22"/>
          <w:lang w:val="el-GR"/>
        </w:rPr>
        <w:t>ην</w:t>
      </w:r>
      <w:r w:rsidRPr="00767846">
        <w:rPr>
          <w:rFonts w:ascii="Tahoma" w:eastAsia="SimSun" w:hAnsi="Tahoma" w:cs="Tahoma"/>
          <w:szCs w:val="22"/>
          <w:lang w:val="el-GR"/>
        </w:rPr>
        <w:t xml:space="preserve"> κατηγορί</w:t>
      </w:r>
      <w:r>
        <w:rPr>
          <w:rFonts w:ascii="Tahoma" w:eastAsia="SimSun" w:hAnsi="Tahoma" w:cs="Tahoma"/>
          <w:szCs w:val="22"/>
          <w:lang w:val="el-GR"/>
        </w:rPr>
        <w:t>α</w:t>
      </w:r>
      <w:r w:rsidRPr="00767846">
        <w:rPr>
          <w:rFonts w:ascii="Tahoma" w:eastAsia="SimSun" w:hAnsi="Tahoma" w:cs="Tahoma"/>
          <w:szCs w:val="22"/>
          <w:lang w:val="el-GR"/>
        </w:rPr>
        <w:t xml:space="preserve"> διαχείρισης απορριμμάτων.  </w:t>
      </w:r>
    </w:p>
    <w:p w14:paraId="72DD9FC8" w14:textId="77777777" w:rsidR="00211F23" w:rsidRPr="00767846" w:rsidRDefault="00211F23" w:rsidP="00211F23">
      <w:pPr>
        <w:suppressAutoHyphens w:val="0"/>
        <w:autoSpaceDE w:val="0"/>
        <w:spacing w:after="60"/>
        <w:rPr>
          <w:rFonts w:ascii="Tahoma" w:eastAsia="SimSun" w:hAnsi="Tahoma" w:cs="Tahoma"/>
          <w:szCs w:val="22"/>
          <w:lang w:val="el-GR"/>
        </w:rPr>
      </w:pPr>
    </w:p>
    <w:p w14:paraId="3B47A049" w14:textId="7505B25D" w:rsidR="00211F23" w:rsidRPr="00767846" w:rsidRDefault="00211F23" w:rsidP="00211F23">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t>Π</w:t>
      </w:r>
      <w:r>
        <w:rPr>
          <w:rFonts w:ascii="Tahoma" w:eastAsia="SimSun" w:hAnsi="Tahoma" w:cs="Tahoma"/>
          <w:szCs w:val="22"/>
          <w:lang w:val="el-GR"/>
        </w:rPr>
        <w:t>.Α.</w:t>
      </w:r>
      <w:r w:rsidRPr="00767846">
        <w:rPr>
          <w:rFonts w:ascii="Tahoma" w:eastAsia="SimSun" w:hAnsi="Tahoma" w:cs="Tahoma"/>
          <w:szCs w:val="22"/>
          <w:lang w:val="el-GR"/>
        </w:rPr>
        <w:t>2 «</w:t>
      </w:r>
      <w:r>
        <w:rPr>
          <w:rFonts w:ascii="Tahoma" w:eastAsia="SimSun" w:hAnsi="Tahoma" w:cs="Tahoma"/>
          <w:szCs w:val="22"/>
          <w:lang w:val="el-GR"/>
        </w:rPr>
        <w:t>Ένα</w:t>
      </w:r>
      <w:r w:rsidRPr="00767846">
        <w:rPr>
          <w:rFonts w:ascii="Tahoma" w:eastAsia="SimSun" w:hAnsi="Tahoma" w:cs="Tahoma"/>
          <w:szCs w:val="22"/>
          <w:lang w:val="el-GR"/>
        </w:rPr>
        <w:t xml:space="preserve"> Πρότυπ</w:t>
      </w:r>
      <w:r>
        <w:rPr>
          <w:rFonts w:ascii="Tahoma" w:eastAsia="SimSun" w:hAnsi="Tahoma" w:cs="Tahoma"/>
          <w:szCs w:val="22"/>
          <w:lang w:val="el-GR"/>
        </w:rPr>
        <w:t>ο</w:t>
      </w:r>
      <w:r w:rsidRPr="00767846">
        <w:rPr>
          <w:rFonts w:ascii="Tahoma" w:eastAsia="SimSun" w:hAnsi="Tahoma" w:cs="Tahoma"/>
          <w:szCs w:val="22"/>
          <w:lang w:val="el-GR"/>
        </w:rPr>
        <w:t xml:space="preserve"> Χρηματοοικονομικού Μοντέλου για έργα ΣΔΙΤ» για τ</w:t>
      </w:r>
      <w:r>
        <w:rPr>
          <w:rFonts w:ascii="Tahoma" w:eastAsia="SimSun" w:hAnsi="Tahoma" w:cs="Tahoma"/>
          <w:szCs w:val="22"/>
          <w:lang w:val="el-GR"/>
        </w:rPr>
        <w:t>ην</w:t>
      </w:r>
      <w:r w:rsidRPr="00767846">
        <w:rPr>
          <w:rFonts w:ascii="Tahoma" w:eastAsia="SimSun" w:hAnsi="Tahoma" w:cs="Tahoma"/>
          <w:szCs w:val="22"/>
          <w:lang w:val="el-GR"/>
        </w:rPr>
        <w:t xml:space="preserve"> κατηγορί</w:t>
      </w:r>
      <w:r>
        <w:rPr>
          <w:rFonts w:ascii="Tahoma" w:eastAsia="SimSun" w:hAnsi="Tahoma" w:cs="Tahoma"/>
          <w:szCs w:val="22"/>
          <w:lang w:val="el-GR"/>
        </w:rPr>
        <w:t>α</w:t>
      </w:r>
      <w:r w:rsidRPr="00767846">
        <w:rPr>
          <w:rFonts w:ascii="Tahoma" w:eastAsia="SimSun" w:hAnsi="Tahoma" w:cs="Tahoma"/>
          <w:szCs w:val="22"/>
          <w:lang w:val="el-GR"/>
        </w:rPr>
        <w:t xml:space="preserve"> υποδομών  διαχείρισης απορριμμάτων</w:t>
      </w:r>
      <w:r>
        <w:rPr>
          <w:rFonts w:ascii="Tahoma" w:eastAsia="SimSun" w:hAnsi="Tahoma" w:cs="Tahoma"/>
          <w:szCs w:val="22"/>
          <w:lang w:val="el-GR"/>
        </w:rPr>
        <w:t>.</w:t>
      </w:r>
      <w:r w:rsidRPr="00767846">
        <w:rPr>
          <w:rFonts w:ascii="Tahoma" w:eastAsia="SimSun" w:hAnsi="Tahoma" w:cs="Tahoma"/>
          <w:szCs w:val="22"/>
          <w:lang w:val="el-GR"/>
        </w:rPr>
        <w:t xml:space="preserve">  </w:t>
      </w:r>
    </w:p>
    <w:p w14:paraId="45DCE843" w14:textId="77777777" w:rsidR="00211F23" w:rsidRPr="00767846" w:rsidRDefault="00211F23" w:rsidP="00211F23">
      <w:pPr>
        <w:suppressAutoHyphens w:val="0"/>
        <w:autoSpaceDE w:val="0"/>
        <w:spacing w:after="60"/>
        <w:rPr>
          <w:rFonts w:ascii="Tahoma" w:eastAsia="SimSun" w:hAnsi="Tahoma" w:cs="Tahoma"/>
          <w:szCs w:val="22"/>
          <w:lang w:val="el-GR"/>
        </w:rPr>
      </w:pPr>
    </w:p>
    <w:p w14:paraId="46C720B7" w14:textId="3FFB713B" w:rsidR="00211F23" w:rsidRPr="00767846" w:rsidRDefault="00211F23" w:rsidP="00211F23">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t>Π.</w:t>
      </w:r>
      <w:r>
        <w:rPr>
          <w:rFonts w:ascii="Tahoma" w:eastAsia="SimSun" w:hAnsi="Tahoma" w:cs="Tahoma"/>
          <w:szCs w:val="22"/>
          <w:lang w:val="el-GR"/>
        </w:rPr>
        <w:t>Α.</w:t>
      </w:r>
      <w:r w:rsidRPr="00767846">
        <w:rPr>
          <w:rFonts w:ascii="Tahoma" w:eastAsia="SimSun" w:hAnsi="Tahoma" w:cs="Tahoma"/>
          <w:szCs w:val="22"/>
          <w:lang w:val="el-GR"/>
        </w:rPr>
        <w:t xml:space="preserve">3 Κατάλογος νομικών και θεσμικών ζητημάτων που αφορούν σε έργα ΣΔΙΤ /Λίστα κάλυψης νομικών και θεσμικών προϋποθέσεων για </w:t>
      </w:r>
      <w:r>
        <w:rPr>
          <w:rFonts w:ascii="Tahoma" w:eastAsia="SimSun" w:hAnsi="Tahoma" w:cs="Tahoma"/>
          <w:szCs w:val="22"/>
          <w:lang w:val="el-GR"/>
        </w:rPr>
        <w:t xml:space="preserve">μια </w:t>
      </w:r>
      <w:r w:rsidRPr="00767846">
        <w:rPr>
          <w:rFonts w:ascii="Tahoma" w:eastAsia="SimSun" w:hAnsi="Tahoma" w:cs="Tahoma"/>
          <w:szCs w:val="22"/>
          <w:lang w:val="el-GR"/>
        </w:rPr>
        <w:t>κατηγορί</w:t>
      </w:r>
      <w:r>
        <w:rPr>
          <w:rFonts w:ascii="Tahoma" w:eastAsia="SimSun" w:hAnsi="Tahoma" w:cs="Tahoma"/>
          <w:szCs w:val="22"/>
          <w:lang w:val="el-GR"/>
        </w:rPr>
        <w:t>α</w:t>
      </w:r>
      <w:r w:rsidRPr="00767846">
        <w:rPr>
          <w:rFonts w:ascii="Tahoma" w:eastAsia="SimSun" w:hAnsi="Tahoma" w:cs="Tahoma"/>
          <w:szCs w:val="22"/>
          <w:lang w:val="el-GR"/>
        </w:rPr>
        <w:t xml:space="preserve"> έργων ΣΔΙΤ</w:t>
      </w:r>
      <w:r>
        <w:rPr>
          <w:rFonts w:ascii="Tahoma" w:eastAsia="SimSun" w:hAnsi="Tahoma" w:cs="Tahoma"/>
          <w:szCs w:val="22"/>
          <w:lang w:val="el-GR"/>
        </w:rPr>
        <w:t>,</w:t>
      </w:r>
      <w:r w:rsidRPr="00767846">
        <w:rPr>
          <w:rFonts w:ascii="Tahoma" w:eastAsia="SimSun" w:hAnsi="Tahoma" w:cs="Tahoma"/>
          <w:szCs w:val="22"/>
          <w:lang w:val="el-GR"/>
        </w:rPr>
        <w:t xml:space="preserve">  για </w:t>
      </w:r>
      <w:r>
        <w:rPr>
          <w:rFonts w:ascii="Tahoma" w:eastAsia="SimSun" w:hAnsi="Tahoma" w:cs="Tahoma"/>
          <w:szCs w:val="22"/>
          <w:lang w:val="el-GR"/>
        </w:rPr>
        <w:t xml:space="preserve">την </w:t>
      </w:r>
      <w:r w:rsidRPr="00767846">
        <w:rPr>
          <w:rFonts w:ascii="Tahoma" w:eastAsia="SimSun" w:hAnsi="Tahoma" w:cs="Tahoma"/>
          <w:szCs w:val="22"/>
          <w:lang w:val="el-GR"/>
        </w:rPr>
        <w:t>κατηγορί</w:t>
      </w:r>
      <w:r>
        <w:rPr>
          <w:rFonts w:ascii="Tahoma" w:eastAsia="SimSun" w:hAnsi="Tahoma" w:cs="Tahoma"/>
          <w:szCs w:val="22"/>
          <w:lang w:val="el-GR"/>
        </w:rPr>
        <w:t xml:space="preserve">α </w:t>
      </w:r>
      <w:r w:rsidRPr="00767846">
        <w:rPr>
          <w:rFonts w:ascii="Tahoma" w:eastAsia="SimSun" w:hAnsi="Tahoma" w:cs="Tahoma"/>
          <w:szCs w:val="22"/>
          <w:lang w:val="el-GR"/>
        </w:rPr>
        <w:t>διαχείρισης απορριμμάτων</w:t>
      </w:r>
      <w:r>
        <w:rPr>
          <w:rFonts w:ascii="Tahoma" w:eastAsia="SimSun" w:hAnsi="Tahoma" w:cs="Tahoma"/>
          <w:szCs w:val="22"/>
          <w:lang w:val="el-GR"/>
        </w:rPr>
        <w:t>.</w:t>
      </w:r>
      <w:r w:rsidRPr="00767846">
        <w:rPr>
          <w:rFonts w:ascii="Tahoma" w:eastAsia="SimSun" w:hAnsi="Tahoma" w:cs="Tahoma"/>
          <w:szCs w:val="22"/>
          <w:lang w:val="el-GR"/>
        </w:rPr>
        <w:t xml:space="preserve"> </w:t>
      </w:r>
    </w:p>
    <w:p w14:paraId="603EE62B" w14:textId="77777777" w:rsidR="00211F23" w:rsidRPr="00767846" w:rsidRDefault="00211F23" w:rsidP="00211F23">
      <w:pPr>
        <w:suppressAutoHyphens w:val="0"/>
        <w:autoSpaceDE w:val="0"/>
        <w:spacing w:after="60"/>
        <w:rPr>
          <w:rFonts w:ascii="Tahoma" w:eastAsia="SimSun" w:hAnsi="Tahoma" w:cs="Tahoma"/>
          <w:szCs w:val="22"/>
          <w:lang w:val="el-GR"/>
        </w:rPr>
      </w:pPr>
    </w:p>
    <w:p w14:paraId="6810E9B8" w14:textId="25622AE9" w:rsidR="00211F23" w:rsidRPr="00767846" w:rsidRDefault="00211F23" w:rsidP="00211F23">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t>Π.</w:t>
      </w:r>
      <w:r>
        <w:rPr>
          <w:rFonts w:ascii="Tahoma" w:eastAsia="SimSun" w:hAnsi="Tahoma" w:cs="Tahoma"/>
          <w:szCs w:val="22"/>
          <w:lang w:val="el-GR"/>
        </w:rPr>
        <w:t>Α.</w:t>
      </w:r>
      <w:r w:rsidRPr="00767846">
        <w:rPr>
          <w:rFonts w:ascii="Tahoma" w:eastAsia="SimSun" w:hAnsi="Tahoma" w:cs="Tahoma"/>
          <w:szCs w:val="22"/>
          <w:lang w:val="el-GR"/>
        </w:rPr>
        <w:t xml:space="preserve">4 Οδηγός προετοιμασίας πρότασης Δημόσιων Φορέων προς ΣΔΙΤ για </w:t>
      </w:r>
      <w:r>
        <w:rPr>
          <w:rFonts w:ascii="Tahoma" w:eastAsia="SimSun" w:hAnsi="Tahoma" w:cs="Tahoma"/>
          <w:szCs w:val="22"/>
          <w:lang w:val="el-GR"/>
        </w:rPr>
        <w:t xml:space="preserve">μια </w:t>
      </w:r>
      <w:r w:rsidRPr="00767846">
        <w:rPr>
          <w:rFonts w:ascii="Tahoma" w:eastAsia="SimSun" w:hAnsi="Tahoma" w:cs="Tahoma"/>
          <w:szCs w:val="22"/>
          <w:lang w:val="el-GR"/>
        </w:rPr>
        <w:t>κατηγορί</w:t>
      </w:r>
      <w:r>
        <w:rPr>
          <w:rFonts w:ascii="Tahoma" w:eastAsia="SimSun" w:hAnsi="Tahoma" w:cs="Tahoma"/>
          <w:szCs w:val="22"/>
          <w:lang w:val="el-GR"/>
        </w:rPr>
        <w:t>α</w:t>
      </w:r>
      <w:r w:rsidRPr="00767846">
        <w:rPr>
          <w:rFonts w:ascii="Tahoma" w:eastAsia="SimSun" w:hAnsi="Tahoma" w:cs="Tahoma"/>
          <w:szCs w:val="22"/>
          <w:lang w:val="el-GR"/>
        </w:rPr>
        <w:t xml:space="preserve"> έργων</w:t>
      </w:r>
      <w:r>
        <w:rPr>
          <w:rFonts w:ascii="Tahoma" w:eastAsia="SimSun" w:hAnsi="Tahoma" w:cs="Tahoma"/>
          <w:szCs w:val="22"/>
          <w:lang w:val="el-GR"/>
        </w:rPr>
        <w:t>,</w:t>
      </w:r>
      <w:r w:rsidRPr="00767846">
        <w:rPr>
          <w:rFonts w:ascii="Tahoma" w:eastAsia="SimSun" w:hAnsi="Tahoma" w:cs="Tahoma"/>
          <w:szCs w:val="22"/>
          <w:lang w:val="el-GR"/>
        </w:rPr>
        <w:t xml:space="preserve"> για τ</w:t>
      </w:r>
      <w:r>
        <w:rPr>
          <w:rFonts w:ascii="Tahoma" w:eastAsia="SimSun" w:hAnsi="Tahoma" w:cs="Tahoma"/>
          <w:szCs w:val="22"/>
          <w:lang w:val="el-GR"/>
        </w:rPr>
        <w:t xml:space="preserve">ην κατηγορία </w:t>
      </w:r>
      <w:r w:rsidRPr="00767846">
        <w:rPr>
          <w:rFonts w:ascii="Tahoma" w:eastAsia="SimSun" w:hAnsi="Tahoma" w:cs="Tahoma"/>
          <w:szCs w:val="22"/>
          <w:lang w:val="el-GR"/>
        </w:rPr>
        <w:t>διαχείρισης απορριμμάτων</w:t>
      </w:r>
      <w:r>
        <w:rPr>
          <w:rFonts w:ascii="Tahoma" w:eastAsia="SimSun" w:hAnsi="Tahoma" w:cs="Tahoma"/>
          <w:szCs w:val="22"/>
          <w:lang w:val="el-GR"/>
        </w:rPr>
        <w:t>.</w:t>
      </w:r>
      <w:r w:rsidRPr="00767846">
        <w:rPr>
          <w:rFonts w:ascii="Tahoma" w:eastAsia="SimSun" w:hAnsi="Tahoma" w:cs="Tahoma"/>
          <w:szCs w:val="22"/>
          <w:lang w:val="el-GR"/>
        </w:rPr>
        <w:t xml:space="preserve"> </w:t>
      </w:r>
    </w:p>
    <w:p w14:paraId="6BE31979" w14:textId="77777777" w:rsidR="00211F23" w:rsidRPr="00767846" w:rsidRDefault="00211F23" w:rsidP="00211F23">
      <w:pPr>
        <w:suppressAutoHyphens w:val="0"/>
        <w:autoSpaceDE w:val="0"/>
        <w:spacing w:after="60"/>
        <w:rPr>
          <w:rFonts w:ascii="Tahoma" w:eastAsia="SimSun" w:hAnsi="Tahoma" w:cs="Tahoma"/>
          <w:szCs w:val="22"/>
          <w:lang w:val="el-GR"/>
        </w:rPr>
      </w:pPr>
    </w:p>
    <w:p w14:paraId="02552ACD" w14:textId="0EE2699A" w:rsidR="00211F23" w:rsidRPr="00767846" w:rsidRDefault="00211F23" w:rsidP="00211F23">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t>Π.</w:t>
      </w:r>
      <w:r>
        <w:rPr>
          <w:rFonts w:ascii="Tahoma" w:eastAsia="SimSun" w:hAnsi="Tahoma" w:cs="Tahoma"/>
          <w:szCs w:val="22"/>
          <w:lang w:val="el-GR"/>
        </w:rPr>
        <w:t>Α.</w:t>
      </w:r>
      <w:r w:rsidRPr="00767846">
        <w:rPr>
          <w:rFonts w:ascii="Tahoma" w:eastAsia="SimSun" w:hAnsi="Tahoma" w:cs="Tahoma"/>
          <w:szCs w:val="22"/>
          <w:lang w:val="el-GR"/>
        </w:rPr>
        <w:t xml:space="preserve">5 Οδηγός αξιολόγησης από την </w:t>
      </w:r>
      <w:r w:rsidR="00142C97">
        <w:rPr>
          <w:rFonts w:ascii="Tahoma" w:hAnsi="Tahoma" w:cs="Tahoma"/>
          <w:szCs w:val="22"/>
          <w:lang w:val="el-GR"/>
        </w:rPr>
        <w:t>ΓΓΙΕΣΔΙΤ</w:t>
      </w:r>
      <w:r w:rsidRPr="00767846">
        <w:rPr>
          <w:rFonts w:ascii="Tahoma" w:eastAsia="SimSun" w:hAnsi="Tahoma" w:cs="Tahoma"/>
          <w:szCs w:val="22"/>
          <w:lang w:val="el-GR"/>
        </w:rPr>
        <w:t xml:space="preserve"> των προτάσεων των Δημόσιων φορέων σε</w:t>
      </w:r>
      <w:r>
        <w:rPr>
          <w:rFonts w:ascii="Tahoma" w:eastAsia="SimSun" w:hAnsi="Tahoma" w:cs="Tahoma"/>
          <w:szCs w:val="22"/>
          <w:lang w:val="el-GR"/>
        </w:rPr>
        <w:t xml:space="preserve"> μια κατηγορία </w:t>
      </w:r>
      <w:r w:rsidRPr="00767846">
        <w:rPr>
          <w:rFonts w:ascii="Tahoma" w:eastAsia="SimSun" w:hAnsi="Tahoma" w:cs="Tahoma"/>
          <w:szCs w:val="22"/>
          <w:lang w:val="el-GR"/>
        </w:rPr>
        <w:t>έργων</w:t>
      </w:r>
      <w:r>
        <w:rPr>
          <w:rFonts w:ascii="Tahoma" w:eastAsia="SimSun" w:hAnsi="Tahoma" w:cs="Tahoma"/>
          <w:szCs w:val="22"/>
          <w:lang w:val="el-GR"/>
        </w:rPr>
        <w:t>,</w:t>
      </w:r>
      <w:r w:rsidRPr="00767846">
        <w:rPr>
          <w:rFonts w:ascii="Tahoma" w:eastAsia="SimSun" w:hAnsi="Tahoma" w:cs="Tahoma"/>
          <w:szCs w:val="22"/>
          <w:lang w:val="el-GR"/>
        </w:rPr>
        <w:t xml:space="preserve"> για τ</w:t>
      </w:r>
      <w:r>
        <w:rPr>
          <w:rFonts w:ascii="Tahoma" w:eastAsia="SimSun" w:hAnsi="Tahoma" w:cs="Tahoma"/>
          <w:szCs w:val="22"/>
          <w:lang w:val="el-GR"/>
        </w:rPr>
        <w:t xml:space="preserve">ην κατηγορία </w:t>
      </w:r>
      <w:r w:rsidRPr="00767846">
        <w:rPr>
          <w:rFonts w:ascii="Tahoma" w:eastAsia="SimSun" w:hAnsi="Tahoma" w:cs="Tahoma"/>
          <w:szCs w:val="22"/>
          <w:lang w:val="el-GR"/>
        </w:rPr>
        <w:t>έργων</w:t>
      </w:r>
      <w:r>
        <w:rPr>
          <w:rFonts w:ascii="Tahoma" w:eastAsia="SimSun" w:hAnsi="Tahoma" w:cs="Tahoma"/>
          <w:szCs w:val="22"/>
          <w:lang w:val="el-GR"/>
        </w:rPr>
        <w:t xml:space="preserve"> </w:t>
      </w:r>
      <w:r w:rsidRPr="00767846">
        <w:rPr>
          <w:rFonts w:ascii="Tahoma" w:eastAsia="SimSun" w:hAnsi="Tahoma" w:cs="Tahoma"/>
          <w:szCs w:val="22"/>
          <w:lang w:val="el-GR"/>
        </w:rPr>
        <w:t>διαχείρισης απορριμμάτων</w:t>
      </w:r>
      <w:r>
        <w:rPr>
          <w:rFonts w:ascii="Tahoma" w:eastAsia="SimSun" w:hAnsi="Tahoma" w:cs="Tahoma"/>
          <w:szCs w:val="22"/>
          <w:lang w:val="el-GR"/>
        </w:rPr>
        <w:t>.</w:t>
      </w:r>
    </w:p>
    <w:p w14:paraId="1857A70F" w14:textId="77777777" w:rsidR="00211F23" w:rsidRPr="00767846" w:rsidRDefault="00211F23" w:rsidP="00211F23">
      <w:pPr>
        <w:suppressAutoHyphens w:val="0"/>
        <w:autoSpaceDE w:val="0"/>
        <w:spacing w:after="60"/>
        <w:rPr>
          <w:rFonts w:ascii="Tahoma" w:eastAsia="SimSun" w:hAnsi="Tahoma" w:cs="Tahoma"/>
          <w:szCs w:val="22"/>
          <w:lang w:val="el-GR"/>
        </w:rPr>
      </w:pPr>
    </w:p>
    <w:p w14:paraId="75B0A0D9" w14:textId="77777777" w:rsidR="00211F23" w:rsidRPr="00767846" w:rsidRDefault="00211F23" w:rsidP="00211F23">
      <w:pPr>
        <w:suppressAutoHyphens w:val="0"/>
        <w:autoSpaceDE w:val="0"/>
        <w:spacing w:after="60"/>
        <w:rPr>
          <w:rFonts w:ascii="Tahoma" w:eastAsia="SimSun" w:hAnsi="Tahoma" w:cs="Tahoma"/>
          <w:b/>
          <w:bCs/>
          <w:szCs w:val="22"/>
          <w:lang w:val="el-GR"/>
        </w:rPr>
      </w:pPr>
      <w:r w:rsidRPr="00767846">
        <w:rPr>
          <w:rFonts w:ascii="Tahoma" w:eastAsia="SimSun" w:hAnsi="Tahoma" w:cs="Tahoma"/>
          <w:b/>
          <w:bCs/>
          <w:szCs w:val="22"/>
          <w:lang w:val="el-GR"/>
        </w:rPr>
        <w:t>Φάση Β’</w:t>
      </w:r>
    </w:p>
    <w:p w14:paraId="141790BB" w14:textId="70C31BF0" w:rsidR="00211F23" w:rsidRPr="00767846" w:rsidRDefault="00211F23" w:rsidP="00211F23">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lastRenderedPageBreak/>
        <w:t>Π.</w:t>
      </w:r>
      <w:r>
        <w:rPr>
          <w:rFonts w:ascii="Tahoma" w:eastAsia="SimSun" w:hAnsi="Tahoma" w:cs="Tahoma"/>
          <w:szCs w:val="22"/>
          <w:lang w:val="el-GR"/>
        </w:rPr>
        <w:t>Β.1</w:t>
      </w:r>
      <w:r w:rsidRPr="00767846">
        <w:rPr>
          <w:rFonts w:ascii="Tahoma" w:eastAsia="SimSun" w:hAnsi="Tahoma" w:cs="Tahoma"/>
          <w:szCs w:val="22"/>
          <w:lang w:val="el-GR"/>
        </w:rPr>
        <w:t xml:space="preserve">. Πρότυπα τεύχη δημοπράτησης </w:t>
      </w:r>
      <w:r w:rsidR="000D37F0">
        <w:rPr>
          <w:rFonts w:ascii="Tahoma" w:eastAsia="SimSun" w:hAnsi="Tahoma" w:cs="Tahoma"/>
          <w:szCs w:val="22"/>
          <w:lang w:val="el-GR"/>
        </w:rPr>
        <w:t>&amp;</w:t>
      </w:r>
      <w:r w:rsidRPr="00767846">
        <w:rPr>
          <w:rFonts w:ascii="Tahoma" w:eastAsia="SimSun" w:hAnsi="Tahoma" w:cs="Tahoma"/>
          <w:szCs w:val="22"/>
          <w:lang w:val="el-GR"/>
        </w:rPr>
        <w:t xml:space="preserve"> πρότυπα σχέδια συμβάσεων σε </w:t>
      </w:r>
      <w:r>
        <w:rPr>
          <w:rFonts w:ascii="Tahoma" w:eastAsia="SimSun" w:hAnsi="Tahoma" w:cs="Tahoma"/>
          <w:szCs w:val="22"/>
          <w:lang w:val="el-GR"/>
        </w:rPr>
        <w:t xml:space="preserve">μια </w:t>
      </w:r>
      <w:r w:rsidRPr="00767846">
        <w:rPr>
          <w:rFonts w:ascii="Tahoma" w:eastAsia="SimSun" w:hAnsi="Tahoma" w:cs="Tahoma"/>
          <w:szCs w:val="22"/>
          <w:lang w:val="el-GR"/>
        </w:rPr>
        <w:t>κατηγορί</w:t>
      </w:r>
      <w:r>
        <w:rPr>
          <w:rFonts w:ascii="Tahoma" w:eastAsia="SimSun" w:hAnsi="Tahoma" w:cs="Tahoma"/>
          <w:szCs w:val="22"/>
          <w:lang w:val="el-GR"/>
        </w:rPr>
        <w:t>α</w:t>
      </w:r>
      <w:r w:rsidRPr="00767846">
        <w:rPr>
          <w:rFonts w:ascii="Tahoma" w:eastAsia="SimSun" w:hAnsi="Tahoma" w:cs="Tahoma"/>
          <w:szCs w:val="22"/>
          <w:lang w:val="el-GR"/>
        </w:rPr>
        <w:t xml:space="preserve"> έργων για τ</w:t>
      </w:r>
      <w:r>
        <w:rPr>
          <w:rFonts w:ascii="Tahoma" w:eastAsia="SimSun" w:hAnsi="Tahoma" w:cs="Tahoma"/>
          <w:szCs w:val="22"/>
          <w:lang w:val="el-GR"/>
        </w:rPr>
        <w:t>ην</w:t>
      </w:r>
      <w:r w:rsidRPr="00767846">
        <w:rPr>
          <w:rFonts w:ascii="Tahoma" w:eastAsia="SimSun" w:hAnsi="Tahoma" w:cs="Tahoma"/>
          <w:szCs w:val="22"/>
          <w:lang w:val="el-GR"/>
        </w:rPr>
        <w:t xml:space="preserve"> κατηγορί</w:t>
      </w:r>
      <w:r>
        <w:rPr>
          <w:rFonts w:ascii="Tahoma" w:eastAsia="SimSun" w:hAnsi="Tahoma" w:cs="Tahoma"/>
          <w:szCs w:val="22"/>
          <w:lang w:val="el-GR"/>
        </w:rPr>
        <w:t>α</w:t>
      </w:r>
      <w:r w:rsidRPr="00767846">
        <w:rPr>
          <w:rFonts w:ascii="Tahoma" w:eastAsia="SimSun" w:hAnsi="Tahoma" w:cs="Tahoma"/>
          <w:szCs w:val="22"/>
          <w:lang w:val="el-GR"/>
        </w:rPr>
        <w:t xml:space="preserve"> έργων διαχείρισης απορριμμάτων</w:t>
      </w:r>
      <w:r>
        <w:rPr>
          <w:rFonts w:ascii="Tahoma" w:eastAsia="SimSun" w:hAnsi="Tahoma" w:cs="Tahoma"/>
          <w:szCs w:val="22"/>
          <w:lang w:val="el-GR"/>
        </w:rPr>
        <w:t>.</w:t>
      </w:r>
      <w:r w:rsidRPr="00767846">
        <w:rPr>
          <w:rFonts w:ascii="Tahoma" w:eastAsia="SimSun" w:hAnsi="Tahoma" w:cs="Tahoma"/>
          <w:szCs w:val="22"/>
          <w:lang w:val="el-GR"/>
        </w:rPr>
        <w:t xml:space="preserve"> </w:t>
      </w:r>
    </w:p>
    <w:p w14:paraId="67181EFD" w14:textId="77777777" w:rsidR="00211F23" w:rsidRPr="00767846" w:rsidRDefault="00211F23" w:rsidP="00211F23">
      <w:pPr>
        <w:suppressAutoHyphens w:val="0"/>
        <w:autoSpaceDE w:val="0"/>
        <w:spacing w:after="60"/>
        <w:rPr>
          <w:rFonts w:ascii="Tahoma" w:eastAsia="SimSun" w:hAnsi="Tahoma" w:cs="Tahoma"/>
          <w:szCs w:val="22"/>
          <w:lang w:val="el-GR"/>
        </w:rPr>
      </w:pPr>
    </w:p>
    <w:p w14:paraId="2369AD93" w14:textId="599F75D0" w:rsidR="00211F23" w:rsidRPr="00767846" w:rsidRDefault="00211F23" w:rsidP="00211F23">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t>Π.</w:t>
      </w:r>
      <w:r>
        <w:rPr>
          <w:rFonts w:ascii="Tahoma" w:eastAsia="SimSun" w:hAnsi="Tahoma" w:cs="Tahoma"/>
          <w:szCs w:val="22"/>
          <w:lang w:val="el-GR"/>
        </w:rPr>
        <w:t>Β.2</w:t>
      </w:r>
      <w:r w:rsidRPr="00767846">
        <w:rPr>
          <w:rFonts w:ascii="Tahoma" w:eastAsia="SimSun" w:hAnsi="Tahoma" w:cs="Tahoma"/>
          <w:szCs w:val="22"/>
          <w:lang w:val="el-GR"/>
        </w:rPr>
        <w:t xml:space="preserve"> Τυποποιημένες τεχνικές προδιαγραφές για </w:t>
      </w:r>
      <w:r>
        <w:rPr>
          <w:rFonts w:ascii="Tahoma" w:eastAsia="SimSun" w:hAnsi="Tahoma" w:cs="Tahoma"/>
          <w:szCs w:val="22"/>
          <w:lang w:val="el-GR"/>
        </w:rPr>
        <w:t>μια κ</w:t>
      </w:r>
      <w:r w:rsidRPr="00767846">
        <w:rPr>
          <w:rFonts w:ascii="Tahoma" w:eastAsia="SimSun" w:hAnsi="Tahoma" w:cs="Tahoma"/>
          <w:szCs w:val="22"/>
          <w:lang w:val="el-GR"/>
        </w:rPr>
        <w:t>ατηγορί</w:t>
      </w:r>
      <w:r>
        <w:rPr>
          <w:rFonts w:ascii="Tahoma" w:eastAsia="SimSun" w:hAnsi="Tahoma" w:cs="Tahoma"/>
          <w:szCs w:val="22"/>
          <w:lang w:val="el-GR"/>
        </w:rPr>
        <w:t>α</w:t>
      </w:r>
      <w:r w:rsidRPr="00767846">
        <w:rPr>
          <w:rFonts w:ascii="Tahoma" w:eastAsia="SimSun" w:hAnsi="Tahoma" w:cs="Tahoma"/>
          <w:szCs w:val="22"/>
          <w:lang w:val="el-GR"/>
        </w:rPr>
        <w:t xml:space="preserve"> έργων</w:t>
      </w:r>
      <w:r>
        <w:rPr>
          <w:rFonts w:ascii="Tahoma" w:eastAsia="SimSun" w:hAnsi="Tahoma" w:cs="Tahoma"/>
          <w:szCs w:val="22"/>
          <w:lang w:val="el-GR"/>
        </w:rPr>
        <w:t>,</w:t>
      </w:r>
      <w:r w:rsidRPr="00767846">
        <w:rPr>
          <w:rFonts w:ascii="Tahoma" w:eastAsia="SimSun" w:hAnsi="Tahoma" w:cs="Tahoma"/>
          <w:szCs w:val="22"/>
          <w:lang w:val="el-GR"/>
        </w:rPr>
        <w:t xml:space="preserve"> για έργα ΣΔΙΤ διαχείρισης απορριμμάτων</w:t>
      </w:r>
      <w:r>
        <w:rPr>
          <w:rFonts w:ascii="Tahoma" w:eastAsia="SimSun" w:hAnsi="Tahoma" w:cs="Tahoma"/>
          <w:szCs w:val="22"/>
          <w:lang w:val="el-GR"/>
        </w:rPr>
        <w:t>.</w:t>
      </w:r>
      <w:r w:rsidRPr="00767846">
        <w:rPr>
          <w:rFonts w:ascii="Tahoma" w:eastAsia="SimSun" w:hAnsi="Tahoma" w:cs="Tahoma"/>
          <w:szCs w:val="22"/>
          <w:lang w:val="el-GR"/>
        </w:rPr>
        <w:t xml:space="preserve"> </w:t>
      </w:r>
    </w:p>
    <w:p w14:paraId="283495D4" w14:textId="77777777" w:rsidR="00211F23" w:rsidRPr="00767846" w:rsidRDefault="00211F23" w:rsidP="00211F23">
      <w:pPr>
        <w:suppressAutoHyphens w:val="0"/>
        <w:autoSpaceDE w:val="0"/>
        <w:spacing w:after="60"/>
        <w:rPr>
          <w:rFonts w:ascii="Tahoma" w:eastAsia="SimSun" w:hAnsi="Tahoma" w:cs="Tahoma"/>
          <w:szCs w:val="22"/>
          <w:lang w:val="el-GR"/>
        </w:rPr>
      </w:pPr>
    </w:p>
    <w:p w14:paraId="0464AD0D" w14:textId="55778979" w:rsidR="00211F23" w:rsidRPr="00767846" w:rsidRDefault="00211F23" w:rsidP="00211F23">
      <w:pPr>
        <w:suppressAutoHyphens w:val="0"/>
        <w:autoSpaceDE w:val="0"/>
        <w:spacing w:after="60"/>
        <w:rPr>
          <w:rFonts w:ascii="Tahoma" w:eastAsia="SimSun" w:hAnsi="Tahoma" w:cs="Tahoma"/>
          <w:b/>
          <w:bCs/>
          <w:szCs w:val="22"/>
          <w:lang w:val="el-GR"/>
        </w:rPr>
      </w:pPr>
      <w:r w:rsidRPr="00767846">
        <w:rPr>
          <w:rFonts w:ascii="Tahoma" w:eastAsia="SimSun" w:hAnsi="Tahoma" w:cs="Tahoma"/>
          <w:b/>
          <w:bCs/>
          <w:szCs w:val="22"/>
          <w:lang w:val="el-GR"/>
        </w:rPr>
        <w:t>Φάση Γ΄</w:t>
      </w:r>
    </w:p>
    <w:p w14:paraId="254F86B1" w14:textId="28C06D16" w:rsidR="00211F23" w:rsidRDefault="00211F23" w:rsidP="00211F23">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t>Π.</w:t>
      </w:r>
      <w:r>
        <w:rPr>
          <w:rFonts w:ascii="Tahoma" w:eastAsia="SimSun" w:hAnsi="Tahoma" w:cs="Tahoma"/>
          <w:szCs w:val="22"/>
          <w:lang w:val="el-GR"/>
        </w:rPr>
        <w:t>Γ.1</w:t>
      </w:r>
      <w:r w:rsidRPr="00767846">
        <w:rPr>
          <w:rFonts w:ascii="Tahoma" w:eastAsia="SimSun" w:hAnsi="Tahoma" w:cs="Tahoma"/>
          <w:szCs w:val="22"/>
          <w:lang w:val="el-GR"/>
        </w:rPr>
        <w:t xml:space="preserve"> Τυποποιημένη διαδικασία παρακολούθησης συμβάσεων για </w:t>
      </w:r>
      <w:r>
        <w:rPr>
          <w:rFonts w:ascii="Tahoma" w:eastAsia="SimSun" w:hAnsi="Tahoma" w:cs="Tahoma"/>
          <w:szCs w:val="22"/>
          <w:lang w:val="el-GR"/>
        </w:rPr>
        <w:t xml:space="preserve">μια </w:t>
      </w:r>
      <w:r w:rsidRPr="00767846">
        <w:rPr>
          <w:rFonts w:ascii="Tahoma" w:eastAsia="SimSun" w:hAnsi="Tahoma" w:cs="Tahoma"/>
          <w:szCs w:val="22"/>
          <w:lang w:val="el-GR"/>
        </w:rPr>
        <w:t>κατηγορί</w:t>
      </w:r>
      <w:r>
        <w:rPr>
          <w:rFonts w:ascii="Tahoma" w:eastAsia="SimSun" w:hAnsi="Tahoma" w:cs="Tahoma"/>
          <w:szCs w:val="22"/>
          <w:lang w:val="el-GR"/>
        </w:rPr>
        <w:t>α</w:t>
      </w:r>
      <w:r w:rsidRPr="00767846">
        <w:rPr>
          <w:rFonts w:ascii="Tahoma" w:eastAsia="SimSun" w:hAnsi="Tahoma" w:cs="Tahoma"/>
          <w:szCs w:val="22"/>
          <w:lang w:val="el-GR"/>
        </w:rPr>
        <w:t xml:space="preserve"> έργων, για έργα ΣΔΙΤ διαχείρισης απορριμμάτων.</w:t>
      </w:r>
    </w:p>
    <w:p w14:paraId="1C666580" w14:textId="77777777" w:rsidR="00211F23" w:rsidRPr="00603221" w:rsidRDefault="00211F23" w:rsidP="0052708E">
      <w:pPr>
        <w:rPr>
          <w:rFonts w:ascii="Tahoma" w:hAnsi="Tahoma" w:cs="Tahoma"/>
          <w:szCs w:val="22"/>
          <w:lang w:val="el-GR"/>
        </w:rPr>
      </w:pPr>
    </w:p>
    <w:p w14:paraId="202C4ECB" w14:textId="3147BB60" w:rsidR="0052708E" w:rsidRPr="00211F23" w:rsidRDefault="0052708E" w:rsidP="0052708E">
      <w:pPr>
        <w:rPr>
          <w:rFonts w:ascii="Tahoma" w:hAnsi="Tahoma" w:cs="Tahoma"/>
          <w:b/>
          <w:bCs/>
          <w:szCs w:val="22"/>
          <w:lang w:val="el-GR"/>
        </w:rPr>
      </w:pPr>
      <w:r w:rsidRPr="00211F23">
        <w:rPr>
          <w:rFonts w:ascii="Tahoma" w:hAnsi="Tahoma" w:cs="Tahoma"/>
          <w:b/>
          <w:bCs/>
          <w:szCs w:val="22"/>
          <w:lang w:val="el-GR"/>
        </w:rPr>
        <w:t>ΤΜΗΜΑ 3 : «Ανάπτυξη Γενικής Μεθοδολογίας και Προτυποποίηση Διαδικασιών για την υλοποίηση έργων ΣΔΙΤ οδικών υποδομών».</w:t>
      </w:r>
    </w:p>
    <w:p w14:paraId="272C4A0C" w14:textId="77777777" w:rsidR="00211F23" w:rsidRPr="00767846" w:rsidRDefault="00211F23" w:rsidP="00211F23">
      <w:pPr>
        <w:suppressAutoHyphens w:val="0"/>
        <w:autoSpaceDE w:val="0"/>
        <w:spacing w:after="60"/>
        <w:rPr>
          <w:rFonts w:ascii="Tahoma" w:eastAsia="SimSun" w:hAnsi="Tahoma" w:cs="Tahoma"/>
          <w:b/>
          <w:bCs/>
          <w:szCs w:val="22"/>
          <w:lang w:val="el-GR"/>
        </w:rPr>
      </w:pPr>
      <w:r w:rsidRPr="00767846">
        <w:rPr>
          <w:rFonts w:ascii="Tahoma" w:eastAsia="SimSun" w:hAnsi="Tahoma" w:cs="Tahoma"/>
          <w:b/>
          <w:bCs/>
          <w:szCs w:val="22"/>
          <w:lang w:val="el-GR"/>
        </w:rPr>
        <w:t>Φάση Α’</w:t>
      </w:r>
    </w:p>
    <w:p w14:paraId="6921728B" w14:textId="67C024B0" w:rsidR="00211F23" w:rsidRPr="00767846" w:rsidRDefault="00211F23" w:rsidP="00211F23">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lastRenderedPageBreak/>
        <w:t>Π</w:t>
      </w:r>
      <w:r>
        <w:rPr>
          <w:rFonts w:ascii="Tahoma" w:eastAsia="SimSun" w:hAnsi="Tahoma" w:cs="Tahoma"/>
          <w:szCs w:val="22"/>
          <w:lang w:val="el-GR"/>
        </w:rPr>
        <w:t>.Α.1</w:t>
      </w:r>
      <w:r w:rsidRPr="00767846">
        <w:rPr>
          <w:rFonts w:ascii="Tahoma" w:eastAsia="SimSun" w:hAnsi="Tahoma" w:cs="Tahoma"/>
          <w:szCs w:val="22"/>
          <w:lang w:val="el-GR"/>
        </w:rPr>
        <w:t>. «</w:t>
      </w:r>
      <w:r>
        <w:rPr>
          <w:rFonts w:ascii="Tahoma" w:eastAsia="SimSun" w:hAnsi="Tahoma" w:cs="Tahoma"/>
          <w:szCs w:val="22"/>
          <w:lang w:val="el-GR"/>
        </w:rPr>
        <w:t>Ένα</w:t>
      </w:r>
      <w:r w:rsidRPr="00767846">
        <w:rPr>
          <w:rFonts w:ascii="Tahoma" w:eastAsia="SimSun" w:hAnsi="Tahoma" w:cs="Tahoma"/>
          <w:szCs w:val="22"/>
          <w:lang w:val="el-GR"/>
        </w:rPr>
        <w:t xml:space="preserve"> Πρότυπ</w:t>
      </w:r>
      <w:r>
        <w:rPr>
          <w:rFonts w:ascii="Tahoma" w:eastAsia="SimSun" w:hAnsi="Tahoma" w:cs="Tahoma"/>
          <w:szCs w:val="22"/>
          <w:lang w:val="el-GR"/>
        </w:rPr>
        <w:t>ο</w:t>
      </w:r>
      <w:r w:rsidRPr="00767846">
        <w:rPr>
          <w:rFonts w:ascii="Tahoma" w:eastAsia="SimSun" w:hAnsi="Tahoma" w:cs="Tahoma"/>
          <w:szCs w:val="22"/>
          <w:lang w:val="el-GR"/>
        </w:rPr>
        <w:t xml:space="preserve"> Κοστολογικού Μοντέλου για έργα ΣΔΙΤ»</w:t>
      </w:r>
      <w:r>
        <w:rPr>
          <w:rFonts w:ascii="Tahoma" w:eastAsia="SimSun" w:hAnsi="Tahoma" w:cs="Tahoma"/>
          <w:szCs w:val="22"/>
          <w:lang w:val="el-GR"/>
        </w:rPr>
        <w:t xml:space="preserve"> </w:t>
      </w:r>
      <w:r w:rsidRPr="00767846">
        <w:rPr>
          <w:rFonts w:ascii="Tahoma" w:eastAsia="SimSun" w:hAnsi="Tahoma" w:cs="Tahoma"/>
          <w:szCs w:val="22"/>
          <w:lang w:val="el-GR"/>
        </w:rPr>
        <w:t>για τ</w:t>
      </w:r>
      <w:r>
        <w:rPr>
          <w:rFonts w:ascii="Tahoma" w:eastAsia="SimSun" w:hAnsi="Tahoma" w:cs="Tahoma"/>
          <w:szCs w:val="22"/>
          <w:lang w:val="el-GR"/>
        </w:rPr>
        <w:t>ην</w:t>
      </w:r>
      <w:r w:rsidRPr="00767846">
        <w:rPr>
          <w:rFonts w:ascii="Tahoma" w:eastAsia="SimSun" w:hAnsi="Tahoma" w:cs="Tahoma"/>
          <w:szCs w:val="22"/>
          <w:lang w:val="el-GR"/>
        </w:rPr>
        <w:t xml:space="preserve"> κατηγορί</w:t>
      </w:r>
      <w:r>
        <w:rPr>
          <w:rFonts w:ascii="Tahoma" w:eastAsia="SimSun" w:hAnsi="Tahoma" w:cs="Tahoma"/>
          <w:szCs w:val="22"/>
          <w:lang w:val="el-GR"/>
        </w:rPr>
        <w:t>α</w:t>
      </w:r>
      <w:r w:rsidRPr="00767846">
        <w:rPr>
          <w:rFonts w:ascii="Tahoma" w:eastAsia="SimSun" w:hAnsi="Tahoma" w:cs="Tahoma"/>
          <w:szCs w:val="22"/>
          <w:lang w:val="el-GR"/>
        </w:rPr>
        <w:t xml:space="preserve"> </w:t>
      </w:r>
      <w:r>
        <w:rPr>
          <w:rFonts w:ascii="Tahoma" w:eastAsia="SimSun" w:hAnsi="Tahoma" w:cs="Tahoma"/>
          <w:szCs w:val="22"/>
          <w:lang w:val="el-GR"/>
        </w:rPr>
        <w:t>οδικών υποδομών</w:t>
      </w:r>
      <w:r w:rsidRPr="00767846">
        <w:rPr>
          <w:rFonts w:ascii="Tahoma" w:eastAsia="SimSun" w:hAnsi="Tahoma" w:cs="Tahoma"/>
          <w:szCs w:val="22"/>
          <w:lang w:val="el-GR"/>
        </w:rPr>
        <w:t xml:space="preserve">.  </w:t>
      </w:r>
    </w:p>
    <w:p w14:paraId="43342393" w14:textId="77777777" w:rsidR="00211F23" w:rsidRPr="00767846" w:rsidRDefault="00211F23" w:rsidP="00211F23">
      <w:pPr>
        <w:suppressAutoHyphens w:val="0"/>
        <w:autoSpaceDE w:val="0"/>
        <w:spacing w:after="60"/>
        <w:rPr>
          <w:rFonts w:ascii="Tahoma" w:eastAsia="SimSun" w:hAnsi="Tahoma" w:cs="Tahoma"/>
          <w:szCs w:val="22"/>
          <w:lang w:val="el-GR"/>
        </w:rPr>
      </w:pPr>
    </w:p>
    <w:p w14:paraId="42459984" w14:textId="08463E6E" w:rsidR="00211F23" w:rsidRPr="00767846" w:rsidRDefault="00211F23" w:rsidP="00211F23">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t>Π</w:t>
      </w:r>
      <w:r>
        <w:rPr>
          <w:rFonts w:ascii="Tahoma" w:eastAsia="SimSun" w:hAnsi="Tahoma" w:cs="Tahoma"/>
          <w:szCs w:val="22"/>
          <w:lang w:val="el-GR"/>
        </w:rPr>
        <w:t>.Α.</w:t>
      </w:r>
      <w:r w:rsidRPr="00767846">
        <w:rPr>
          <w:rFonts w:ascii="Tahoma" w:eastAsia="SimSun" w:hAnsi="Tahoma" w:cs="Tahoma"/>
          <w:szCs w:val="22"/>
          <w:lang w:val="el-GR"/>
        </w:rPr>
        <w:t>2 «</w:t>
      </w:r>
      <w:r>
        <w:rPr>
          <w:rFonts w:ascii="Tahoma" w:eastAsia="SimSun" w:hAnsi="Tahoma" w:cs="Tahoma"/>
          <w:szCs w:val="22"/>
          <w:lang w:val="el-GR"/>
        </w:rPr>
        <w:t>Ένα</w:t>
      </w:r>
      <w:r w:rsidRPr="00767846">
        <w:rPr>
          <w:rFonts w:ascii="Tahoma" w:eastAsia="SimSun" w:hAnsi="Tahoma" w:cs="Tahoma"/>
          <w:szCs w:val="22"/>
          <w:lang w:val="el-GR"/>
        </w:rPr>
        <w:t xml:space="preserve"> Πρότυπ</w:t>
      </w:r>
      <w:r>
        <w:rPr>
          <w:rFonts w:ascii="Tahoma" w:eastAsia="SimSun" w:hAnsi="Tahoma" w:cs="Tahoma"/>
          <w:szCs w:val="22"/>
          <w:lang w:val="el-GR"/>
        </w:rPr>
        <w:t>ο</w:t>
      </w:r>
      <w:r w:rsidRPr="00767846">
        <w:rPr>
          <w:rFonts w:ascii="Tahoma" w:eastAsia="SimSun" w:hAnsi="Tahoma" w:cs="Tahoma"/>
          <w:szCs w:val="22"/>
          <w:lang w:val="el-GR"/>
        </w:rPr>
        <w:t xml:space="preserve"> Χρηματοοικονομικού Μοντέλου για έργα ΣΔΙΤ» για τ</w:t>
      </w:r>
      <w:r>
        <w:rPr>
          <w:rFonts w:ascii="Tahoma" w:eastAsia="SimSun" w:hAnsi="Tahoma" w:cs="Tahoma"/>
          <w:szCs w:val="22"/>
          <w:lang w:val="el-GR"/>
        </w:rPr>
        <w:t>ην</w:t>
      </w:r>
      <w:r w:rsidRPr="00767846">
        <w:rPr>
          <w:rFonts w:ascii="Tahoma" w:eastAsia="SimSun" w:hAnsi="Tahoma" w:cs="Tahoma"/>
          <w:szCs w:val="22"/>
          <w:lang w:val="el-GR"/>
        </w:rPr>
        <w:t xml:space="preserve"> κατηγορί</w:t>
      </w:r>
      <w:r>
        <w:rPr>
          <w:rFonts w:ascii="Tahoma" w:eastAsia="SimSun" w:hAnsi="Tahoma" w:cs="Tahoma"/>
          <w:szCs w:val="22"/>
          <w:lang w:val="el-GR"/>
        </w:rPr>
        <w:t>α</w:t>
      </w:r>
      <w:r w:rsidRPr="00767846">
        <w:rPr>
          <w:rFonts w:ascii="Tahoma" w:eastAsia="SimSun" w:hAnsi="Tahoma" w:cs="Tahoma"/>
          <w:szCs w:val="22"/>
          <w:lang w:val="el-GR"/>
        </w:rPr>
        <w:t xml:space="preserve"> </w:t>
      </w:r>
      <w:r>
        <w:rPr>
          <w:rFonts w:ascii="Tahoma" w:eastAsia="SimSun" w:hAnsi="Tahoma" w:cs="Tahoma"/>
          <w:szCs w:val="22"/>
          <w:lang w:val="el-GR"/>
        </w:rPr>
        <w:t>οδικών υποδομών.</w:t>
      </w:r>
      <w:r w:rsidRPr="00767846">
        <w:rPr>
          <w:rFonts w:ascii="Tahoma" w:eastAsia="SimSun" w:hAnsi="Tahoma" w:cs="Tahoma"/>
          <w:szCs w:val="22"/>
          <w:lang w:val="el-GR"/>
        </w:rPr>
        <w:t xml:space="preserve">  </w:t>
      </w:r>
    </w:p>
    <w:p w14:paraId="031F3200" w14:textId="77777777" w:rsidR="00211F23" w:rsidRPr="00767846" w:rsidRDefault="00211F23" w:rsidP="00211F23">
      <w:pPr>
        <w:suppressAutoHyphens w:val="0"/>
        <w:autoSpaceDE w:val="0"/>
        <w:spacing w:after="60"/>
        <w:rPr>
          <w:rFonts w:ascii="Tahoma" w:eastAsia="SimSun" w:hAnsi="Tahoma" w:cs="Tahoma"/>
          <w:szCs w:val="22"/>
          <w:lang w:val="el-GR"/>
        </w:rPr>
      </w:pPr>
    </w:p>
    <w:p w14:paraId="5ECDE3B1" w14:textId="33036FB9" w:rsidR="00211F23" w:rsidRPr="00767846" w:rsidRDefault="00211F23" w:rsidP="00211F23">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t>Π.</w:t>
      </w:r>
      <w:r>
        <w:rPr>
          <w:rFonts w:ascii="Tahoma" w:eastAsia="SimSun" w:hAnsi="Tahoma" w:cs="Tahoma"/>
          <w:szCs w:val="22"/>
          <w:lang w:val="el-GR"/>
        </w:rPr>
        <w:t>Α.</w:t>
      </w:r>
      <w:r w:rsidRPr="00767846">
        <w:rPr>
          <w:rFonts w:ascii="Tahoma" w:eastAsia="SimSun" w:hAnsi="Tahoma" w:cs="Tahoma"/>
          <w:szCs w:val="22"/>
          <w:lang w:val="el-GR"/>
        </w:rPr>
        <w:t xml:space="preserve">3 Κατάλογος νομικών και θεσμικών ζητημάτων που αφορούν σε έργα ΣΔΙΤ /Λίστα κάλυψης νομικών και θεσμικών προϋποθέσεων για </w:t>
      </w:r>
      <w:r>
        <w:rPr>
          <w:rFonts w:ascii="Tahoma" w:eastAsia="SimSun" w:hAnsi="Tahoma" w:cs="Tahoma"/>
          <w:szCs w:val="22"/>
          <w:lang w:val="el-GR"/>
        </w:rPr>
        <w:t xml:space="preserve">μια </w:t>
      </w:r>
      <w:r w:rsidRPr="00767846">
        <w:rPr>
          <w:rFonts w:ascii="Tahoma" w:eastAsia="SimSun" w:hAnsi="Tahoma" w:cs="Tahoma"/>
          <w:szCs w:val="22"/>
          <w:lang w:val="el-GR"/>
        </w:rPr>
        <w:t>κατηγορί</w:t>
      </w:r>
      <w:r>
        <w:rPr>
          <w:rFonts w:ascii="Tahoma" w:eastAsia="SimSun" w:hAnsi="Tahoma" w:cs="Tahoma"/>
          <w:szCs w:val="22"/>
          <w:lang w:val="el-GR"/>
        </w:rPr>
        <w:t>α</w:t>
      </w:r>
      <w:r w:rsidRPr="00767846">
        <w:rPr>
          <w:rFonts w:ascii="Tahoma" w:eastAsia="SimSun" w:hAnsi="Tahoma" w:cs="Tahoma"/>
          <w:szCs w:val="22"/>
          <w:lang w:val="el-GR"/>
        </w:rPr>
        <w:t xml:space="preserve"> έργων ΣΔΙΤ</w:t>
      </w:r>
      <w:r>
        <w:rPr>
          <w:rFonts w:ascii="Tahoma" w:eastAsia="SimSun" w:hAnsi="Tahoma" w:cs="Tahoma"/>
          <w:szCs w:val="22"/>
          <w:lang w:val="el-GR"/>
        </w:rPr>
        <w:t>,</w:t>
      </w:r>
      <w:r w:rsidRPr="00767846">
        <w:rPr>
          <w:rFonts w:ascii="Tahoma" w:eastAsia="SimSun" w:hAnsi="Tahoma" w:cs="Tahoma"/>
          <w:szCs w:val="22"/>
          <w:lang w:val="el-GR"/>
        </w:rPr>
        <w:t xml:space="preserve">  για </w:t>
      </w:r>
      <w:r>
        <w:rPr>
          <w:rFonts w:ascii="Tahoma" w:eastAsia="SimSun" w:hAnsi="Tahoma" w:cs="Tahoma"/>
          <w:szCs w:val="22"/>
          <w:lang w:val="el-GR"/>
        </w:rPr>
        <w:t xml:space="preserve">την </w:t>
      </w:r>
      <w:r w:rsidRPr="00767846">
        <w:rPr>
          <w:rFonts w:ascii="Tahoma" w:eastAsia="SimSun" w:hAnsi="Tahoma" w:cs="Tahoma"/>
          <w:szCs w:val="22"/>
          <w:lang w:val="el-GR"/>
        </w:rPr>
        <w:t>κατηγορί</w:t>
      </w:r>
      <w:r>
        <w:rPr>
          <w:rFonts w:ascii="Tahoma" w:eastAsia="SimSun" w:hAnsi="Tahoma" w:cs="Tahoma"/>
          <w:szCs w:val="22"/>
          <w:lang w:val="el-GR"/>
        </w:rPr>
        <w:t>α οδικών υποδομών.</w:t>
      </w:r>
      <w:r w:rsidRPr="00767846">
        <w:rPr>
          <w:rFonts w:ascii="Tahoma" w:eastAsia="SimSun" w:hAnsi="Tahoma" w:cs="Tahoma"/>
          <w:szCs w:val="22"/>
          <w:lang w:val="el-GR"/>
        </w:rPr>
        <w:t xml:space="preserve"> </w:t>
      </w:r>
    </w:p>
    <w:p w14:paraId="1BA4F843" w14:textId="77777777" w:rsidR="00211F23" w:rsidRPr="00767846" w:rsidRDefault="00211F23" w:rsidP="00211F23">
      <w:pPr>
        <w:suppressAutoHyphens w:val="0"/>
        <w:autoSpaceDE w:val="0"/>
        <w:spacing w:after="60"/>
        <w:rPr>
          <w:rFonts w:ascii="Tahoma" w:eastAsia="SimSun" w:hAnsi="Tahoma" w:cs="Tahoma"/>
          <w:szCs w:val="22"/>
          <w:lang w:val="el-GR"/>
        </w:rPr>
      </w:pPr>
    </w:p>
    <w:p w14:paraId="22D4EF98" w14:textId="4E0CAF7F" w:rsidR="00211F23" w:rsidRPr="00767846" w:rsidRDefault="00211F23" w:rsidP="00211F23">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t>Π.</w:t>
      </w:r>
      <w:r>
        <w:rPr>
          <w:rFonts w:ascii="Tahoma" w:eastAsia="SimSun" w:hAnsi="Tahoma" w:cs="Tahoma"/>
          <w:szCs w:val="22"/>
          <w:lang w:val="el-GR"/>
        </w:rPr>
        <w:t>Α.</w:t>
      </w:r>
      <w:r w:rsidRPr="00767846">
        <w:rPr>
          <w:rFonts w:ascii="Tahoma" w:eastAsia="SimSun" w:hAnsi="Tahoma" w:cs="Tahoma"/>
          <w:szCs w:val="22"/>
          <w:lang w:val="el-GR"/>
        </w:rPr>
        <w:t xml:space="preserve">4 Οδηγός προετοιμασίας πρότασης Δημόσιων Φορέων προς ΣΔΙΤ για </w:t>
      </w:r>
      <w:r>
        <w:rPr>
          <w:rFonts w:ascii="Tahoma" w:eastAsia="SimSun" w:hAnsi="Tahoma" w:cs="Tahoma"/>
          <w:szCs w:val="22"/>
          <w:lang w:val="el-GR"/>
        </w:rPr>
        <w:t xml:space="preserve">μια </w:t>
      </w:r>
      <w:r w:rsidRPr="00767846">
        <w:rPr>
          <w:rFonts w:ascii="Tahoma" w:eastAsia="SimSun" w:hAnsi="Tahoma" w:cs="Tahoma"/>
          <w:szCs w:val="22"/>
          <w:lang w:val="el-GR"/>
        </w:rPr>
        <w:t>κατηγορί</w:t>
      </w:r>
      <w:r>
        <w:rPr>
          <w:rFonts w:ascii="Tahoma" w:eastAsia="SimSun" w:hAnsi="Tahoma" w:cs="Tahoma"/>
          <w:szCs w:val="22"/>
          <w:lang w:val="el-GR"/>
        </w:rPr>
        <w:t>α</w:t>
      </w:r>
      <w:r w:rsidRPr="00767846">
        <w:rPr>
          <w:rFonts w:ascii="Tahoma" w:eastAsia="SimSun" w:hAnsi="Tahoma" w:cs="Tahoma"/>
          <w:szCs w:val="22"/>
          <w:lang w:val="el-GR"/>
        </w:rPr>
        <w:t xml:space="preserve"> έργων</w:t>
      </w:r>
      <w:r>
        <w:rPr>
          <w:rFonts w:ascii="Tahoma" w:eastAsia="SimSun" w:hAnsi="Tahoma" w:cs="Tahoma"/>
          <w:szCs w:val="22"/>
          <w:lang w:val="el-GR"/>
        </w:rPr>
        <w:t>,</w:t>
      </w:r>
      <w:r w:rsidRPr="00767846">
        <w:rPr>
          <w:rFonts w:ascii="Tahoma" w:eastAsia="SimSun" w:hAnsi="Tahoma" w:cs="Tahoma"/>
          <w:szCs w:val="22"/>
          <w:lang w:val="el-GR"/>
        </w:rPr>
        <w:t xml:space="preserve"> για τ</w:t>
      </w:r>
      <w:r>
        <w:rPr>
          <w:rFonts w:ascii="Tahoma" w:eastAsia="SimSun" w:hAnsi="Tahoma" w:cs="Tahoma"/>
          <w:szCs w:val="22"/>
          <w:lang w:val="el-GR"/>
        </w:rPr>
        <w:t>ην κατηγορία οδικών υποδομών.</w:t>
      </w:r>
      <w:r w:rsidRPr="00767846">
        <w:rPr>
          <w:rFonts w:ascii="Tahoma" w:eastAsia="SimSun" w:hAnsi="Tahoma" w:cs="Tahoma"/>
          <w:szCs w:val="22"/>
          <w:lang w:val="el-GR"/>
        </w:rPr>
        <w:t xml:space="preserve"> </w:t>
      </w:r>
    </w:p>
    <w:p w14:paraId="5DF8581C" w14:textId="77777777" w:rsidR="00211F23" w:rsidRPr="00767846" w:rsidRDefault="00211F23" w:rsidP="00211F23">
      <w:pPr>
        <w:suppressAutoHyphens w:val="0"/>
        <w:autoSpaceDE w:val="0"/>
        <w:spacing w:after="60"/>
        <w:rPr>
          <w:rFonts w:ascii="Tahoma" w:eastAsia="SimSun" w:hAnsi="Tahoma" w:cs="Tahoma"/>
          <w:szCs w:val="22"/>
          <w:lang w:val="el-GR"/>
        </w:rPr>
      </w:pPr>
    </w:p>
    <w:p w14:paraId="1B59055D" w14:textId="34ED9AEA" w:rsidR="00211F23" w:rsidRPr="00767846" w:rsidRDefault="00211F23" w:rsidP="00211F23">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lastRenderedPageBreak/>
        <w:t>Π.</w:t>
      </w:r>
      <w:r>
        <w:rPr>
          <w:rFonts w:ascii="Tahoma" w:eastAsia="SimSun" w:hAnsi="Tahoma" w:cs="Tahoma"/>
          <w:szCs w:val="22"/>
          <w:lang w:val="el-GR"/>
        </w:rPr>
        <w:t>Α.</w:t>
      </w:r>
      <w:r w:rsidRPr="00767846">
        <w:rPr>
          <w:rFonts w:ascii="Tahoma" w:eastAsia="SimSun" w:hAnsi="Tahoma" w:cs="Tahoma"/>
          <w:szCs w:val="22"/>
          <w:lang w:val="el-GR"/>
        </w:rPr>
        <w:t xml:space="preserve">5 Οδηγός αξιολόγησης από την </w:t>
      </w:r>
      <w:r w:rsidR="00142C97">
        <w:rPr>
          <w:rFonts w:ascii="Tahoma" w:hAnsi="Tahoma" w:cs="Tahoma"/>
          <w:szCs w:val="22"/>
          <w:lang w:val="el-GR"/>
        </w:rPr>
        <w:t>ΓΓΙΕΣΔΙΤ</w:t>
      </w:r>
      <w:r w:rsidRPr="00767846">
        <w:rPr>
          <w:rFonts w:ascii="Tahoma" w:eastAsia="SimSun" w:hAnsi="Tahoma" w:cs="Tahoma"/>
          <w:szCs w:val="22"/>
          <w:lang w:val="el-GR"/>
        </w:rPr>
        <w:t xml:space="preserve"> των προτάσεων των Δημόσιων φορέων σε</w:t>
      </w:r>
      <w:r>
        <w:rPr>
          <w:rFonts w:ascii="Tahoma" w:eastAsia="SimSun" w:hAnsi="Tahoma" w:cs="Tahoma"/>
          <w:szCs w:val="22"/>
          <w:lang w:val="el-GR"/>
        </w:rPr>
        <w:t xml:space="preserve"> μια κατηγορία </w:t>
      </w:r>
      <w:r w:rsidRPr="00767846">
        <w:rPr>
          <w:rFonts w:ascii="Tahoma" w:eastAsia="SimSun" w:hAnsi="Tahoma" w:cs="Tahoma"/>
          <w:szCs w:val="22"/>
          <w:lang w:val="el-GR"/>
        </w:rPr>
        <w:t>έργων</w:t>
      </w:r>
      <w:r>
        <w:rPr>
          <w:rFonts w:ascii="Tahoma" w:eastAsia="SimSun" w:hAnsi="Tahoma" w:cs="Tahoma"/>
          <w:szCs w:val="22"/>
          <w:lang w:val="el-GR"/>
        </w:rPr>
        <w:t>,</w:t>
      </w:r>
      <w:r w:rsidRPr="00767846">
        <w:rPr>
          <w:rFonts w:ascii="Tahoma" w:eastAsia="SimSun" w:hAnsi="Tahoma" w:cs="Tahoma"/>
          <w:szCs w:val="22"/>
          <w:lang w:val="el-GR"/>
        </w:rPr>
        <w:t xml:space="preserve"> για τ</w:t>
      </w:r>
      <w:r>
        <w:rPr>
          <w:rFonts w:ascii="Tahoma" w:eastAsia="SimSun" w:hAnsi="Tahoma" w:cs="Tahoma"/>
          <w:szCs w:val="22"/>
          <w:lang w:val="el-GR"/>
        </w:rPr>
        <w:t xml:space="preserve">ην κατηγορία </w:t>
      </w:r>
      <w:r w:rsidRPr="00767846">
        <w:rPr>
          <w:rFonts w:ascii="Tahoma" w:eastAsia="SimSun" w:hAnsi="Tahoma" w:cs="Tahoma"/>
          <w:szCs w:val="22"/>
          <w:lang w:val="el-GR"/>
        </w:rPr>
        <w:t>έργων</w:t>
      </w:r>
      <w:r>
        <w:rPr>
          <w:rFonts w:ascii="Tahoma" w:eastAsia="SimSun" w:hAnsi="Tahoma" w:cs="Tahoma"/>
          <w:szCs w:val="22"/>
          <w:lang w:val="el-GR"/>
        </w:rPr>
        <w:t xml:space="preserve"> οδικών υποδομών.</w:t>
      </w:r>
    </w:p>
    <w:p w14:paraId="412F766F" w14:textId="77777777" w:rsidR="00211F23" w:rsidRPr="00767846" w:rsidRDefault="00211F23" w:rsidP="00211F23">
      <w:pPr>
        <w:suppressAutoHyphens w:val="0"/>
        <w:autoSpaceDE w:val="0"/>
        <w:spacing w:after="60"/>
        <w:rPr>
          <w:rFonts w:ascii="Tahoma" w:eastAsia="SimSun" w:hAnsi="Tahoma" w:cs="Tahoma"/>
          <w:szCs w:val="22"/>
          <w:lang w:val="el-GR"/>
        </w:rPr>
      </w:pPr>
    </w:p>
    <w:p w14:paraId="54DF5C43" w14:textId="77777777" w:rsidR="00211F23" w:rsidRPr="00767846" w:rsidRDefault="00211F23" w:rsidP="00211F23">
      <w:pPr>
        <w:suppressAutoHyphens w:val="0"/>
        <w:autoSpaceDE w:val="0"/>
        <w:spacing w:after="60"/>
        <w:rPr>
          <w:rFonts w:ascii="Tahoma" w:eastAsia="SimSun" w:hAnsi="Tahoma" w:cs="Tahoma"/>
          <w:b/>
          <w:bCs/>
          <w:szCs w:val="22"/>
          <w:lang w:val="el-GR"/>
        </w:rPr>
      </w:pPr>
      <w:r w:rsidRPr="00767846">
        <w:rPr>
          <w:rFonts w:ascii="Tahoma" w:eastAsia="SimSun" w:hAnsi="Tahoma" w:cs="Tahoma"/>
          <w:b/>
          <w:bCs/>
          <w:szCs w:val="22"/>
          <w:lang w:val="el-GR"/>
        </w:rPr>
        <w:t>Φάση Β’</w:t>
      </w:r>
    </w:p>
    <w:p w14:paraId="17E34B50" w14:textId="129B3D7B" w:rsidR="00211F23" w:rsidRPr="00767846" w:rsidRDefault="00211F23" w:rsidP="00211F23">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t>Π.</w:t>
      </w:r>
      <w:r>
        <w:rPr>
          <w:rFonts w:ascii="Tahoma" w:eastAsia="SimSun" w:hAnsi="Tahoma" w:cs="Tahoma"/>
          <w:szCs w:val="22"/>
          <w:lang w:val="el-GR"/>
        </w:rPr>
        <w:t>Β.1</w:t>
      </w:r>
      <w:r w:rsidRPr="00767846">
        <w:rPr>
          <w:rFonts w:ascii="Tahoma" w:eastAsia="SimSun" w:hAnsi="Tahoma" w:cs="Tahoma"/>
          <w:szCs w:val="22"/>
          <w:lang w:val="el-GR"/>
        </w:rPr>
        <w:t xml:space="preserve">. Πρότυπα τεύχη δημοπράτησης κ πρότυπα σχέδια συμβάσεων σε </w:t>
      </w:r>
      <w:r>
        <w:rPr>
          <w:rFonts w:ascii="Tahoma" w:eastAsia="SimSun" w:hAnsi="Tahoma" w:cs="Tahoma"/>
          <w:szCs w:val="22"/>
          <w:lang w:val="el-GR"/>
        </w:rPr>
        <w:t xml:space="preserve">μια </w:t>
      </w:r>
      <w:r w:rsidRPr="00767846">
        <w:rPr>
          <w:rFonts w:ascii="Tahoma" w:eastAsia="SimSun" w:hAnsi="Tahoma" w:cs="Tahoma"/>
          <w:szCs w:val="22"/>
          <w:lang w:val="el-GR"/>
        </w:rPr>
        <w:t>κατηγορί</w:t>
      </w:r>
      <w:r>
        <w:rPr>
          <w:rFonts w:ascii="Tahoma" w:eastAsia="SimSun" w:hAnsi="Tahoma" w:cs="Tahoma"/>
          <w:szCs w:val="22"/>
          <w:lang w:val="el-GR"/>
        </w:rPr>
        <w:t>α</w:t>
      </w:r>
      <w:r w:rsidRPr="00767846">
        <w:rPr>
          <w:rFonts w:ascii="Tahoma" w:eastAsia="SimSun" w:hAnsi="Tahoma" w:cs="Tahoma"/>
          <w:szCs w:val="22"/>
          <w:lang w:val="el-GR"/>
        </w:rPr>
        <w:t xml:space="preserve"> έργων για τ</w:t>
      </w:r>
      <w:r>
        <w:rPr>
          <w:rFonts w:ascii="Tahoma" w:eastAsia="SimSun" w:hAnsi="Tahoma" w:cs="Tahoma"/>
          <w:szCs w:val="22"/>
          <w:lang w:val="el-GR"/>
        </w:rPr>
        <w:t>ην</w:t>
      </w:r>
      <w:r w:rsidRPr="00767846">
        <w:rPr>
          <w:rFonts w:ascii="Tahoma" w:eastAsia="SimSun" w:hAnsi="Tahoma" w:cs="Tahoma"/>
          <w:szCs w:val="22"/>
          <w:lang w:val="el-GR"/>
        </w:rPr>
        <w:t xml:space="preserve"> κατηγορί</w:t>
      </w:r>
      <w:r>
        <w:rPr>
          <w:rFonts w:ascii="Tahoma" w:eastAsia="SimSun" w:hAnsi="Tahoma" w:cs="Tahoma"/>
          <w:szCs w:val="22"/>
          <w:lang w:val="el-GR"/>
        </w:rPr>
        <w:t>α</w:t>
      </w:r>
      <w:r w:rsidRPr="00767846">
        <w:rPr>
          <w:rFonts w:ascii="Tahoma" w:eastAsia="SimSun" w:hAnsi="Tahoma" w:cs="Tahoma"/>
          <w:szCs w:val="22"/>
          <w:lang w:val="el-GR"/>
        </w:rPr>
        <w:t xml:space="preserve"> </w:t>
      </w:r>
      <w:r>
        <w:rPr>
          <w:rFonts w:ascii="Tahoma" w:eastAsia="SimSun" w:hAnsi="Tahoma" w:cs="Tahoma"/>
          <w:szCs w:val="22"/>
          <w:lang w:val="el-GR"/>
        </w:rPr>
        <w:t>οδικών υποδομών.</w:t>
      </w:r>
      <w:r w:rsidRPr="00767846">
        <w:rPr>
          <w:rFonts w:ascii="Tahoma" w:eastAsia="SimSun" w:hAnsi="Tahoma" w:cs="Tahoma"/>
          <w:szCs w:val="22"/>
          <w:lang w:val="el-GR"/>
        </w:rPr>
        <w:t xml:space="preserve"> </w:t>
      </w:r>
    </w:p>
    <w:p w14:paraId="05CCEECB" w14:textId="77777777" w:rsidR="00211F23" w:rsidRPr="00767846" w:rsidRDefault="00211F23" w:rsidP="00211F23">
      <w:pPr>
        <w:suppressAutoHyphens w:val="0"/>
        <w:autoSpaceDE w:val="0"/>
        <w:spacing w:after="60"/>
        <w:rPr>
          <w:rFonts w:ascii="Tahoma" w:eastAsia="SimSun" w:hAnsi="Tahoma" w:cs="Tahoma"/>
          <w:szCs w:val="22"/>
          <w:lang w:val="el-GR"/>
        </w:rPr>
      </w:pPr>
    </w:p>
    <w:p w14:paraId="21F1941A" w14:textId="50029B4E" w:rsidR="00211F23" w:rsidRPr="00767846" w:rsidRDefault="00211F23" w:rsidP="00211F23">
      <w:pPr>
        <w:suppressAutoHyphens w:val="0"/>
        <w:autoSpaceDE w:val="0"/>
        <w:spacing w:after="60"/>
        <w:rPr>
          <w:rFonts w:ascii="Tahoma" w:eastAsia="SimSun" w:hAnsi="Tahoma" w:cs="Tahoma"/>
          <w:szCs w:val="22"/>
          <w:lang w:val="el-GR"/>
        </w:rPr>
      </w:pPr>
      <w:r w:rsidRPr="00767846">
        <w:rPr>
          <w:rFonts w:ascii="Tahoma" w:eastAsia="SimSun" w:hAnsi="Tahoma" w:cs="Tahoma"/>
          <w:szCs w:val="22"/>
          <w:lang w:val="el-GR"/>
        </w:rPr>
        <w:t>Π.</w:t>
      </w:r>
      <w:r>
        <w:rPr>
          <w:rFonts w:ascii="Tahoma" w:eastAsia="SimSun" w:hAnsi="Tahoma" w:cs="Tahoma"/>
          <w:szCs w:val="22"/>
          <w:lang w:val="el-GR"/>
        </w:rPr>
        <w:t>Β.2</w:t>
      </w:r>
      <w:r w:rsidRPr="00767846">
        <w:rPr>
          <w:rFonts w:ascii="Tahoma" w:eastAsia="SimSun" w:hAnsi="Tahoma" w:cs="Tahoma"/>
          <w:szCs w:val="22"/>
          <w:lang w:val="el-GR"/>
        </w:rPr>
        <w:t xml:space="preserve"> Τυποποιημένες τεχνικές προδιαγραφές για </w:t>
      </w:r>
      <w:r>
        <w:rPr>
          <w:rFonts w:ascii="Tahoma" w:eastAsia="SimSun" w:hAnsi="Tahoma" w:cs="Tahoma"/>
          <w:szCs w:val="22"/>
          <w:lang w:val="el-GR"/>
        </w:rPr>
        <w:t>μια κ</w:t>
      </w:r>
      <w:r w:rsidRPr="00767846">
        <w:rPr>
          <w:rFonts w:ascii="Tahoma" w:eastAsia="SimSun" w:hAnsi="Tahoma" w:cs="Tahoma"/>
          <w:szCs w:val="22"/>
          <w:lang w:val="el-GR"/>
        </w:rPr>
        <w:t>ατηγορί</w:t>
      </w:r>
      <w:r>
        <w:rPr>
          <w:rFonts w:ascii="Tahoma" w:eastAsia="SimSun" w:hAnsi="Tahoma" w:cs="Tahoma"/>
          <w:szCs w:val="22"/>
          <w:lang w:val="el-GR"/>
        </w:rPr>
        <w:t>α</w:t>
      </w:r>
      <w:r w:rsidRPr="00767846">
        <w:rPr>
          <w:rFonts w:ascii="Tahoma" w:eastAsia="SimSun" w:hAnsi="Tahoma" w:cs="Tahoma"/>
          <w:szCs w:val="22"/>
          <w:lang w:val="el-GR"/>
        </w:rPr>
        <w:t xml:space="preserve"> έργων</w:t>
      </w:r>
      <w:r>
        <w:rPr>
          <w:rFonts w:ascii="Tahoma" w:eastAsia="SimSun" w:hAnsi="Tahoma" w:cs="Tahoma"/>
          <w:szCs w:val="22"/>
          <w:lang w:val="el-GR"/>
        </w:rPr>
        <w:t>,</w:t>
      </w:r>
      <w:r w:rsidRPr="00767846">
        <w:rPr>
          <w:rFonts w:ascii="Tahoma" w:eastAsia="SimSun" w:hAnsi="Tahoma" w:cs="Tahoma"/>
          <w:szCs w:val="22"/>
          <w:lang w:val="el-GR"/>
        </w:rPr>
        <w:t xml:space="preserve"> για έργα ΣΔΙΤ </w:t>
      </w:r>
      <w:r>
        <w:rPr>
          <w:rFonts w:ascii="Tahoma" w:eastAsia="SimSun" w:hAnsi="Tahoma" w:cs="Tahoma"/>
          <w:szCs w:val="22"/>
          <w:lang w:val="el-GR"/>
        </w:rPr>
        <w:t>οδικών υποδομών.</w:t>
      </w:r>
      <w:r w:rsidRPr="00767846">
        <w:rPr>
          <w:rFonts w:ascii="Tahoma" w:eastAsia="SimSun" w:hAnsi="Tahoma" w:cs="Tahoma"/>
          <w:szCs w:val="22"/>
          <w:lang w:val="el-GR"/>
        </w:rPr>
        <w:t xml:space="preserve"> </w:t>
      </w:r>
    </w:p>
    <w:p w14:paraId="4BCB5F52" w14:textId="77777777" w:rsidR="00211F23" w:rsidRPr="00767846" w:rsidRDefault="00211F23" w:rsidP="00211F23">
      <w:pPr>
        <w:suppressAutoHyphens w:val="0"/>
        <w:autoSpaceDE w:val="0"/>
        <w:spacing w:after="60"/>
        <w:rPr>
          <w:rFonts w:ascii="Tahoma" w:eastAsia="SimSun" w:hAnsi="Tahoma" w:cs="Tahoma"/>
          <w:szCs w:val="22"/>
          <w:lang w:val="el-GR"/>
        </w:rPr>
      </w:pPr>
    </w:p>
    <w:p w14:paraId="54149744" w14:textId="77777777" w:rsidR="00211F23" w:rsidRPr="00767846" w:rsidRDefault="00211F23" w:rsidP="00211F23">
      <w:pPr>
        <w:suppressAutoHyphens w:val="0"/>
        <w:autoSpaceDE w:val="0"/>
        <w:spacing w:after="60"/>
        <w:rPr>
          <w:rFonts w:ascii="Tahoma" w:eastAsia="SimSun" w:hAnsi="Tahoma" w:cs="Tahoma"/>
          <w:b/>
          <w:bCs/>
          <w:szCs w:val="22"/>
          <w:lang w:val="el-GR"/>
        </w:rPr>
      </w:pPr>
      <w:r w:rsidRPr="00767846">
        <w:rPr>
          <w:rFonts w:ascii="Tahoma" w:eastAsia="SimSun" w:hAnsi="Tahoma" w:cs="Tahoma"/>
          <w:b/>
          <w:bCs/>
          <w:szCs w:val="22"/>
          <w:lang w:val="el-GR"/>
        </w:rPr>
        <w:t>Φάση Γ΄</w:t>
      </w:r>
    </w:p>
    <w:p w14:paraId="7E544BE7" w14:textId="666CDB94" w:rsidR="0052708E" w:rsidRDefault="00211F23" w:rsidP="00211F23">
      <w:pPr>
        <w:rPr>
          <w:rFonts w:eastAsia="SimSun"/>
          <w:lang w:val="el-GR"/>
        </w:rPr>
      </w:pPr>
      <w:r w:rsidRPr="00767846">
        <w:rPr>
          <w:rFonts w:ascii="Tahoma" w:eastAsia="SimSun" w:hAnsi="Tahoma" w:cs="Tahoma"/>
          <w:szCs w:val="22"/>
          <w:lang w:val="el-GR"/>
        </w:rPr>
        <w:lastRenderedPageBreak/>
        <w:t>Π.</w:t>
      </w:r>
      <w:r>
        <w:rPr>
          <w:rFonts w:ascii="Tahoma" w:eastAsia="SimSun" w:hAnsi="Tahoma" w:cs="Tahoma"/>
          <w:szCs w:val="22"/>
          <w:lang w:val="el-GR"/>
        </w:rPr>
        <w:t>Γ.1</w:t>
      </w:r>
      <w:r w:rsidRPr="00767846">
        <w:rPr>
          <w:rFonts w:ascii="Tahoma" w:eastAsia="SimSun" w:hAnsi="Tahoma" w:cs="Tahoma"/>
          <w:szCs w:val="22"/>
          <w:lang w:val="el-GR"/>
        </w:rPr>
        <w:t xml:space="preserve"> Τυποποιημένη διαδικασία παρακολούθησης συμβάσεων για </w:t>
      </w:r>
      <w:r>
        <w:rPr>
          <w:rFonts w:ascii="Tahoma" w:eastAsia="SimSun" w:hAnsi="Tahoma" w:cs="Tahoma"/>
          <w:szCs w:val="22"/>
          <w:lang w:val="el-GR"/>
        </w:rPr>
        <w:t xml:space="preserve">μια </w:t>
      </w:r>
      <w:r w:rsidRPr="00767846">
        <w:rPr>
          <w:rFonts w:ascii="Tahoma" w:eastAsia="SimSun" w:hAnsi="Tahoma" w:cs="Tahoma"/>
          <w:szCs w:val="22"/>
          <w:lang w:val="el-GR"/>
        </w:rPr>
        <w:t>κατηγορί</w:t>
      </w:r>
      <w:r>
        <w:rPr>
          <w:rFonts w:ascii="Tahoma" w:eastAsia="SimSun" w:hAnsi="Tahoma" w:cs="Tahoma"/>
          <w:szCs w:val="22"/>
          <w:lang w:val="el-GR"/>
        </w:rPr>
        <w:t>α</w:t>
      </w:r>
      <w:r w:rsidRPr="00767846">
        <w:rPr>
          <w:rFonts w:ascii="Tahoma" w:eastAsia="SimSun" w:hAnsi="Tahoma" w:cs="Tahoma"/>
          <w:szCs w:val="22"/>
          <w:lang w:val="el-GR"/>
        </w:rPr>
        <w:t xml:space="preserve"> έργων, για έργα ΣΔΙΤ </w:t>
      </w:r>
      <w:r>
        <w:rPr>
          <w:rFonts w:ascii="Tahoma" w:eastAsia="SimSun" w:hAnsi="Tahoma" w:cs="Tahoma"/>
          <w:szCs w:val="22"/>
          <w:lang w:val="el-GR"/>
        </w:rPr>
        <w:t>οδικών υποδομών</w:t>
      </w:r>
      <w:r w:rsidRPr="00767846">
        <w:rPr>
          <w:rFonts w:ascii="Tahoma" w:eastAsia="SimSun" w:hAnsi="Tahoma" w:cs="Tahoma"/>
          <w:szCs w:val="22"/>
          <w:lang w:val="el-GR"/>
        </w:rPr>
        <w:t>.</w:t>
      </w:r>
    </w:p>
    <w:p w14:paraId="6E233736" w14:textId="77777777" w:rsidR="0052708E" w:rsidRPr="0052708E" w:rsidRDefault="0052708E" w:rsidP="0052708E">
      <w:pPr>
        <w:rPr>
          <w:rFonts w:eastAsia="SimSun"/>
          <w:lang w:val="el-GR"/>
        </w:rPr>
      </w:pPr>
    </w:p>
    <w:p w14:paraId="246D319C" w14:textId="0E404499" w:rsidR="00A613D1" w:rsidRPr="0030629F" w:rsidRDefault="00A76937" w:rsidP="00991EF2">
      <w:pPr>
        <w:pStyle w:val="4"/>
        <w:numPr>
          <w:ilvl w:val="2"/>
          <w:numId w:val="28"/>
        </w:numPr>
        <w:tabs>
          <w:tab w:val="left" w:pos="1134"/>
        </w:tabs>
        <w:rPr>
          <w:rFonts w:ascii="Tahoma" w:eastAsia="SimSun" w:hAnsi="Tahoma" w:cs="Tahoma"/>
          <w:szCs w:val="22"/>
          <w:lang w:val="el-GR"/>
        </w:rPr>
      </w:pPr>
      <w:bookmarkStart w:id="206" w:name="_Toc56418740"/>
      <w:r w:rsidRPr="0030629F">
        <w:rPr>
          <w:rFonts w:ascii="Tahoma" w:eastAsia="SimSun" w:hAnsi="Tahoma" w:cs="Tahoma"/>
          <w:szCs w:val="22"/>
          <w:lang w:val="el-GR"/>
        </w:rPr>
        <w:t>Ομάδα Έργου</w:t>
      </w:r>
      <w:bookmarkEnd w:id="206"/>
      <w:r w:rsidR="003355E7" w:rsidRPr="0030629F">
        <w:rPr>
          <w:rFonts w:ascii="Tahoma" w:eastAsia="SimSun" w:hAnsi="Tahoma" w:cs="Tahoma"/>
          <w:szCs w:val="22"/>
          <w:lang w:val="el-GR"/>
        </w:rPr>
        <w:t xml:space="preserve"> </w:t>
      </w:r>
    </w:p>
    <w:p w14:paraId="474FEEA3" w14:textId="77777777" w:rsidR="00A76937" w:rsidRDefault="00A76937">
      <w:pPr>
        <w:suppressAutoHyphens w:val="0"/>
        <w:autoSpaceDE w:val="0"/>
        <w:spacing w:after="60"/>
        <w:rPr>
          <w:rFonts w:ascii="Tahoma" w:eastAsia="SimSun" w:hAnsi="Tahoma" w:cs="Tahoma"/>
          <w:szCs w:val="22"/>
          <w:lang w:val="el-GR"/>
        </w:rPr>
      </w:pPr>
    </w:p>
    <w:p w14:paraId="211C035A" w14:textId="7B63D2EA" w:rsidR="00C958A1" w:rsidRPr="005570E6" w:rsidRDefault="00C958A1" w:rsidP="00991EF2">
      <w:pPr>
        <w:pStyle w:val="4"/>
        <w:numPr>
          <w:ilvl w:val="3"/>
          <w:numId w:val="28"/>
        </w:numPr>
        <w:tabs>
          <w:tab w:val="left" w:pos="1134"/>
        </w:tabs>
        <w:rPr>
          <w:rFonts w:ascii="Tahoma" w:eastAsia="SimSun" w:hAnsi="Tahoma" w:cs="Tahoma"/>
          <w:szCs w:val="22"/>
          <w:lang w:val="el-GR"/>
        </w:rPr>
      </w:pPr>
      <w:bookmarkStart w:id="207" w:name="_Ref45781714"/>
      <w:bookmarkStart w:id="208" w:name="_Toc56418741"/>
      <w:r w:rsidRPr="005570E6">
        <w:rPr>
          <w:rFonts w:ascii="Tahoma" w:eastAsia="SimSun" w:hAnsi="Tahoma" w:cs="Tahoma"/>
          <w:szCs w:val="22"/>
          <w:lang w:val="el-GR"/>
        </w:rPr>
        <w:t>Σχήμα Διοίκησης</w:t>
      </w:r>
      <w:bookmarkEnd w:id="207"/>
      <w:bookmarkEnd w:id="208"/>
      <w:r w:rsidRPr="005570E6">
        <w:rPr>
          <w:rFonts w:ascii="Tahoma" w:eastAsia="SimSun" w:hAnsi="Tahoma" w:cs="Tahoma"/>
          <w:szCs w:val="22"/>
          <w:lang w:val="el-GR"/>
        </w:rPr>
        <w:t xml:space="preserve"> </w:t>
      </w:r>
    </w:p>
    <w:p w14:paraId="477B5FD4" w14:textId="66F35BF7" w:rsidR="00C958A1" w:rsidRPr="00BE7448" w:rsidRDefault="00C958A1" w:rsidP="00C958A1">
      <w:pPr>
        <w:rPr>
          <w:rFonts w:ascii="Tahoma" w:hAnsi="Tahoma" w:cs="Tahoma"/>
          <w:szCs w:val="22"/>
          <w:lang w:val="el-GR"/>
        </w:rPr>
      </w:pPr>
      <w:r w:rsidRPr="00BE7448">
        <w:rPr>
          <w:rFonts w:ascii="Tahoma" w:hAnsi="Tahoma" w:cs="Tahoma"/>
          <w:szCs w:val="22"/>
          <w:lang w:val="el-GR"/>
        </w:rPr>
        <w:t xml:space="preserve">Ο υποψήφιος Ανάδοχος υποχρεούται να υποβάλλει στην Προσφορά του ολοκληρωμένη πρόταση για το σχήμα διοίκησης, το προσωπικό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29220CE" w14:textId="77777777" w:rsidR="00C958A1" w:rsidRPr="00BE7448" w:rsidRDefault="00C958A1" w:rsidP="00C958A1">
      <w:pPr>
        <w:rPr>
          <w:rFonts w:ascii="Tahoma" w:hAnsi="Tahoma" w:cs="Tahoma"/>
          <w:szCs w:val="22"/>
          <w:lang w:val="el-GR"/>
        </w:rPr>
      </w:pPr>
      <w:r w:rsidRPr="00BE7448">
        <w:rPr>
          <w:rFonts w:ascii="Tahoma" w:hAnsi="Tahoma" w:cs="Tahoma"/>
          <w:szCs w:val="22"/>
          <w:lang w:val="el-GR"/>
        </w:rPr>
        <w:lastRenderedPageBreak/>
        <w:t xml:space="preserve">Η </w:t>
      </w:r>
      <w:r w:rsidRPr="00BE7448">
        <w:rPr>
          <w:rFonts w:ascii="Tahoma" w:hAnsi="Tahoma" w:cs="Tahoma"/>
          <w:b/>
          <w:szCs w:val="22"/>
          <w:lang w:val="el-GR"/>
        </w:rPr>
        <w:t>ΚτΠ Α.Ε.</w:t>
      </w:r>
      <w:r w:rsidRPr="00BE7448">
        <w:rPr>
          <w:rFonts w:ascii="Tahoma" w:hAnsi="Tahoma" w:cs="Tahoma"/>
          <w:szCs w:val="22"/>
          <w:lang w:val="el-GR"/>
        </w:rPr>
        <w:t xml:space="preserve">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7FF2A78" w14:textId="7BA5DC85" w:rsidR="00C958A1" w:rsidRDefault="00C958A1">
      <w:pPr>
        <w:suppressAutoHyphens w:val="0"/>
        <w:autoSpaceDE w:val="0"/>
        <w:spacing w:after="60"/>
        <w:rPr>
          <w:rFonts w:ascii="Tahoma" w:eastAsia="SimSun" w:hAnsi="Tahoma" w:cs="Tahoma"/>
          <w:szCs w:val="22"/>
          <w:lang w:val="el-GR"/>
        </w:rPr>
      </w:pPr>
    </w:p>
    <w:p w14:paraId="2509C564" w14:textId="106F3006" w:rsidR="00C958A1" w:rsidRDefault="00C958A1" w:rsidP="00991EF2">
      <w:pPr>
        <w:pStyle w:val="4"/>
        <w:numPr>
          <w:ilvl w:val="3"/>
          <w:numId w:val="28"/>
        </w:numPr>
        <w:tabs>
          <w:tab w:val="left" w:pos="1134"/>
        </w:tabs>
        <w:rPr>
          <w:rFonts w:ascii="Tahoma" w:eastAsia="SimSun" w:hAnsi="Tahoma" w:cs="Tahoma"/>
          <w:szCs w:val="22"/>
          <w:lang w:val="el-GR"/>
        </w:rPr>
      </w:pPr>
      <w:bookmarkStart w:id="209" w:name="_Ref45781561"/>
      <w:bookmarkStart w:id="210" w:name="_Toc56418742"/>
      <w:r>
        <w:rPr>
          <w:rFonts w:ascii="Tahoma" w:eastAsia="SimSun" w:hAnsi="Tahoma" w:cs="Tahoma"/>
          <w:szCs w:val="22"/>
          <w:lang w:val="el-GR"/>
        </w:rPr>
        <w:t>Ομάδα Έργου</w:t>
      </w:r>
      <w:bookmarkEnd w:id="209"/>
      <w:bookmarkEnd w:id="210"/>
    </w:p>
    <w:p w14:paraId="78B36CDC" w14:textId="77777777" w:rsidR="00F67BB9" w:rsidRDefault="00F67BB9" w:rsidP="0045601B">
      <w:pPr>
        <w:pStyle w:val="aff"/>
        <w:ind w:left="0"/>
        <w:rPr>
          <w:rFonts w:ascii="Tahoma" w:hAnsi="Tahoma" w:cs="Tahoma"/>
          <w:bCs/>
          <w:szCs w:val="22"/>
          <w:lang w:val="el-GR"/>
        </w:rPr>
      </w:pPr>
      <w:r w:rsidRPr="00603221">
        <w:rPr>
          <w:rFonts w:ascii="Tahoma" w:hAnsi="Tahoma" w:cs="Tahoma"/>
          <w:bCs/>
          <w:szCs w:val="22"/>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w:t>
      </w:r>
      <w:r>
        <w:rPr>
          <w:rFonts w:ascii="Tahoma" w:hAnsi="Tahoma" w:cs="Tahoma"/>
          <w:bCs/>
          <w:szCs w:val="22"/>
          <w:lang w:val="el-GR"/>
        </w:rPr>
        <w:t xml:space="preserve">εκάστου τμήματος </w:t>
      </w:r>
      <w:r w:rsidRPr="00603221">
        <w:rPr>
          <w:rFonts w:ascii="Tahoma" w:hAnsi="Tahoma" w:cs="Tahoma"/>
          <w:bCs/>
          <w:szCs w:val="22"/>
          <w:lang w:val="el-GR"/>
        </w:rPr>
        <w:t>του Έργου η οποία να αποτελείται τουλάχιστον από:</w:t>
      </w:r>
    </w:p>
    <w:p w14:paraId="16642DC2" w14:textId="77777777" w:rsidR="00F67BB9" w:rsidRDefault="00F67BB9" w:rsidP="00F67BB9">
      <w:pPr>
        <w:rPr>
          <w:lang w:val="el-GR"/>
        </w:rPr>
      </w:pPr>
    </w:p>
    <w:p w14:paraId="1C3C2C71" w14:textId="047DF5F7" w:rsidR="00F67BB9" w:rsidRPr="009440B1" w:rsidRDefault="00F67BB9" w:rsidP="00991EF2">
      <w:pPr>
        <w:pStyle w:val="aff"/>
        <w:numPr>
          <w:ilvl w:val="0"/>
          <w:numId w:val="27"/>
        </w:numPr>
        <w:rPr>
          <w:rFonts w:ascii="Tahoma" w:hAnsi="Tahoma" w:cs="Tahoma"/>
          <w:bCs/>
          <w:szCs w:val="22"/>
          <w:lang w:val="el-GR"/>
        </w:rPr>
      </w:pPr>
      <w:r w:rsidRPr="009440B1">
        <w:rPr>
          <w:rFonts w:ascii="Tahoma" w:hAnsi="Tahoma" w:cs="Tahoma"/>
          <w:b/>
          <w:bCs/>
          <w:szCs w:val="22"/>
          <w:lang w:val="el-GR"/>
        </w:rPr>
        <w:t>έναν (1) Υπεύθυνο Έργου</w:t>
      </w:r>
      <w:r w:rsidRPr="009440B1">
        <w:rPr>
          <w:rFonts w:ascii="Tahoma" w:hAnsi="Tahoma" w:cs="Tahoma"/>
          <w:bCs/>
          <w:szCs w:val="22"/>
          <w:lang w:val="el-GR"/>
        </w:rPr>
        <w:t xml:space="preserve">, ο οποίος να διαθέτει Πανεπιστημιακό Τίτλο Σπουδών και τουλάχιστον 10ετή επαγγελματική εμπειρία </w:t>
      </w:r>
      <w:r>
        <w:rPr>
          <w:rFonts w:ascii="Tahoma" w:hAnsi="Tahoma" w:cs="Tahoma"/>
          <w:bCs/>
          <w:szCs w:val="22"/>
          <w:lang w:val="el-GR"/>
        </w:rPr>
        <w:t xml:space="preserve">ως υπεύθυνος έργου σε Διαχείριση έργων </w:t>
      </w:r>
      <w:r w:rsidRPr="009440B1">
        <w:rPr>
          <w:rFonts w:ascii="Tahoma" w:hAnsi="Tahoma" w:cs="Tahoma"/>
          <w:bCs/>
          <w:szCs w:val="22"/>
          <w:lang w:val="el-GR"/>
        </w:rPr>
        <w:t>σε οργανισμούς δημοσίου ή ιδιωτικού τομέα</w:t>
      </w:r>
      <w:r>
        <w:rPr>
          <w:rFonts w:ascii="Tahoma" w:hAnsi="Tahoma" w:cs="Tahoma"/>
          <w:bCs/>
          <w:szCs w:val="22"/>
          <w:lang w:val="el-GR"/>
        </w:rPr>
        <w:t xml:space="preserve">, </w:t>
      </w:r>
      <w:r w:rsidRPr="00C3646F">
        <w:rPr>
          <w:rFonts w:ascii="Tahoma" w:hAnsi="Tahoma" w:cs="Tahoma"/>
          <w:bCs/>
          <w:szCs w:val="22"/>
          <w:lang w:val="el-GR"/>
        </w:rPr>
        <w:lastRenderedPageBreak/>
        <w:t xml:space="preserve">εκ των οποίων κατ’ ελάχιστον </w:t>
      </w:r>
      <w:r>
        <w:rPr>
          <w:rFonts w:ascii="Tahoma" w:hAnsi="Tahoma" w:cs="Tahoma"/>
          <w:bCs/>
          <w:szCs w:val="22"/>
          <w:lang w:val="el-GR"/>
        </w:rPr>
        <w:t>2</w:t>
      </w:r>
      <w:r w:rsidRPr="00C3646F">
        <w:rPr>
          <w:rFonts w:ascii="Tahoma" w:hAnsi="Tahoma" w:cs="Tahoma"/>
          <w:bCs/>
          <w:szCs w:val="22"/>
          <w:lang w:val="el-GR"/>
        </w:rPr>
        <w:t xml:space="preserve"> έτη </w:t>
      </w:r>
      <w:r>
        <w:rPr>
          <w:rFonts w:ascii="Tahoma" w:hAnsi="Tahoma" w:cs="Tahoma"/>
          <w:bCs/>
          <w:szCs w:val="22"/>
          <w:lang w:val="el-GR"/>
        </w:rPr>
        <w:t xml:space="preserve">στην </w:t>
      </w:r>
      <w:r w:rsidRPr="009440B1">
        <w:rPr>
          <w:rFonts w:ascii="Tahoma" w:hAnsi="Tahoma" w:cs="Tahoma"/>
          <w:bCs/>
          <w:szCs w:val="22"/>
          <w:lang w:val="el-GR"/>
        </w:rPr>
        <w:t xml:space="preserve">υλοποίηση </w:t>
      </w:r>
      <w:r>
        <w:rPr>
          <w:rFonts w:ascii="Tahoma" w:hAnsi="Tahoma" w:cs="Tahoma"/>
          <w:bCs/>
          <w:szCs w:val="22"/>
          <w:lang w:val="el-GR"/>
        </w:rPr>
        <w:t>συμβάσεων ΣΔΙΤ</w:t>
      </w:r>
      <w:r w:rsidRPr="009440B1">
        <w:rPr>
          <w:rFonts w:ascii="Tahoma" w:hAnsi="Tahoma" w:cs="Tahoma"/>
          <w:bCs/>
          <w:szCs w:val="22"/>
          <w:lang w:val="el-GR"/>
        </w:rPr>
        <w:t xml:space="preserve">/Παραχώρησης. </w:t>
      </w:r>
    </w:p>
    <w:p w14:paraId="4B81B109" w14:textId="77777777" w:rsidR="00F67BB9" w:rsidRPr="009440B1" w:rsidRDefault="00F67BB9" w:rsidP="00991EF2">
      <w:pPr>
        <w:pStyle w:val="aff"/>
        <w:numPr>
          <w:ilvl w:val="0"/>
          <w:numId w:val="27"/>
        </w:numPr>
        <w:rPr>
          <w:rFonts w:ascii="Tahoma" w:hAnsi="Tahoma" w:cs="Tahoma"/>
          <w:bCs/>
          <w:szCs w:val="22"/>
          <w:lang w:val="el-GR"/>
        </w:rPr>
      </w:pPr>
      <w:r w:rsidRPr="009440B1">
        <w:rPr>
          <w:rFonts w:ascii="Tahoma" w:hAnsi="Tahoma" w:cs="Tahoma"/>
          <w:b/>
          <w:bCs/>
          <w:szCs w:val="22"/>
          <w:lang w:val="el-GR"/>
        </w:rPr>
        <w:t>έναν (1) αναπληρωτή Υπεύθυνο Έργου</w:t>
      </w:r>
      <w:r w:rsidRPr="009440B1">
        <w:rPr>
          <w:rFonts w:ascii="Tahoma" w:hAnsi="Tahoma" w:cs="Tahoma"/>
          <w:bCs/>
          <w:szCs w:val="22"/>
          <w:lang w:val="el-GR"/>
        </w:rPr>
        <w:t xml:space="preserve">, ο οποίος να διαθέτει Πανεπιστημιακό Τίτλο Σπουδών και τουλάχιστον 5ετή επαγγελματική εμπειρία </w:t>
      </w:r>
      <w:r>
        <w:rPr>
          <w:rFonts w:ascii="Tahoma" w:hAnsi="Tahoma" w:cs="Tahoma"/>
          <w:bCs/>
          <w:szCs w:val="22"/>
          <w:lang w:val="el-GR"/>
        </w:rPr>
        <w:t xml:space="preserve">ως υπεύθυνος έργου σε Διαχείριση έργων </w:t>
      </w:r>
      <w:r w:rsidRPr="009440B1">
        <w:rPr>
          <w:rFonts w:ascii="Tahoma" w:hAnsi="Tahoma" w:cs="Tahoma"/>
          <w:bCs/>
          <w:szCs w:val="22"/>
          <w:lang w:val="el-GR"/>
        </w:rPr>
        <w:t xml:space="preserve">σε οργανισμούς δημοσίου ή ιδιωτικού τομέα, εκ των οποίων κατ’ ελάχιστον 3 έτη </w:t>
      </w:r>
      <w:r>
        <w:rPr>
          <w:rFonts w:ascii="Tahoma" w:hAnsi="Tahoma" w:cs="Tahoma"/>
          <w:bCs/>
          <w:szCs w:val="22"/>
          <w:lang w:val="el-GR"/>
        </w:rPr>
        <w:t xml:space="preserve">επαγγελματική εμπειρία </w:t>
      </w:r>
      <w:r w:rsidRPr="009440B1">
        <w:rPr>
          <w:rFonts w:ascii="Tahoma" w:hAnsi="Tahoma" w:cs="Tahoma"/>
          <w:bCs/>
          <w:szCs w:val="22"/>
          <w:lang w:val="el-GR"/>
        </w:rPr>
        <w:t xml:space="preserve">σε διαχείριση έργων, αναδιοργάνωσης ή/και προτυποποίησης/απλούστευσης επιχειρησιακών διαδικασιών. </w:t>
      </w:r>
    </w:p>
    <w:p w14:paraId="497172C5" w14:textId="77777777" w:rsidR="00F67BB9" w:rsidRPr="00CA3067" w:rsidRDefault="00F67BB9" w:rsidP="00991EF2">
      <w:pPr>
        <w:pStyle w:val="aff"/>
        <w:numPr>
          <w:ilvl w:val="0"/>
          <w:numId w:val="27"/>
        </w:numPr>
        <w:rPr>
          <w:rFonts w:ascii="Tahoma" w:hAnsi="Tahoma" w:cs="Tahoma"/>
          <w:bCs/>
          <w:szCs w:val="22"/>
          <w:lang w:val="el-GR"/>
        </w:rPr>
      </w:pPr>
      <w:r w:rsidRPr="009440B1">
        <w:rPr>
          <w:rFonts w:ascii="Tahoma" w:hAnsi="Tahoma" w:cs="Tahoma"/>
          <w:b/>
          <w:bCs/>
          <w:szCs w:val="22"/>
          <w:lang w:val="el-GR"/>
        </w:rPr>
        <w:t>δύο (2) Επιχειρησιακούς Συμβούλους - εμπειρογνώμονες</w:t>
      </w:r>
      <w:r w:rsidRPr="009440B1">
        <w:rPr>
          <w:rFonts w:ascii="Tahoma" w:hAnsi="Tahoma" w:cs="Tahoma"/>
          <w:bCs/>
          <w:szCs w:val="22"/>
          <w:lang w:val="el-GR"/>
        </w:rPr>
        <w:t>, καθένας εκ των οποίων να διαθέτει τουλάχιστον 5ετή επαγγελματική εμπειρία που αφορά στους τομείς: ανασχεδιασμός ή/και απλούστευση ή/και προτυποποίηση διοικητικών διαδικασιών</w:t>
      </w:r>
    </w:p>
    <w:p w14:paraId="638B7925" w14:textId="77777777" w:rsidR="00F67BB9" w:rsidRDefault="00F67BB9">
      <w:pPr>
        <w:suppressAutoHyphens w:val="0"/>
        <w:autoSpaceDE w:val="0"/>
        <w:spacing w:after="60"/>
        <w:rPr>
          <w:rFonts w:ascii="Tahoma" w:eastAsia="SimSun" w:hAnsi="Tahoma" w:cs="Tahoma"/>
          <w:szCs w:val="22"/>
          <w:lang w:val="el-GR"/>
        </w:rPr>
      </w:pPr>
    </w:p>
    <w:p w14:paraId="17BD8B68" w14:textId="0666E994" w:rsidR="00A76937" w:rsidRDefault="00F67BB9">
      <w:pPr>
        <w:suppressAutoHyphens w:val="0"/>
        <w:autoSpaceDE w:val="0"/>
        <w:spacing w:after="60"/>
        <w:rPr>
          <w:rFonts w:ascii="Tahoma" w:eastAsia="SimSun" w:hAnsi="Tahoma" w:cs="Tahoma"/>
          <w:szCs w:val="22"/>
          <w:lang w:val="el-GR"/>
        </w:rPr>
      </w:pPr>
      <w:r>
        <w:rPr>
          <w:rFonts w:ascii="Tahoma" w:eastAsia="SimSun" w:hAnsi="Tahoma" w:cs="Tahoma"/>
          <w:szCs w:val="22"/>
          <w:lang w:val="el-GR"/>
        </w:rPr>
        <w:lastRenderedPageBreak/>
        <w:t>επιπρόσθετα</w:t>
      </w:r>
      <w:r w:rsidR="001168CD">
        <w:rPr>
          <w:rFonts w:ascii="Tahoma" w:eastAsia="SimSun" w:hAnsi="Tahoma" w:cs="Tahoma"/>
          <w:szCs w:val="22"/>
          <w:lang w:val="el-GR"/>
        </w:rPr>
        <w:t xml:space="preserve">, </w:t>
      </w:r>
      <w:r w:rsidR="00C50F5E">
        <w:rPr>
          <w:rFonts w:ascii="Tahoma" w:eastAsia="SimSun" w:hAnsi="Tahoma" w:cs="Tahoma"/>
          <w:szCs w:val="22"/>
          <w:lang w:val="el-GR"/>
        </w:rPr>
        <w:t xml:space="preserve">απαιτείται να </w:t>
      </w:r>
      <w:r w:rsidR="00A76937">
        <w:rPr>
          <w:rFonts w:ascii="Tahoma" w:eastAsia="SimSun" w:hAnsi="Tahoma" w:cs="Tahoma"/>
          <w:szCs w:val="22"/>
          <w:lang w:val="el-GR"/>
        </w:rPr>
        <w:t>περιλαμβάν</w:t>
      </w:r>
      <w:r w:rsidR="001168CD">
        <w:rPr>
          <w:rFonts w:ascii="Tahoma" w:eastAsia="SimSun" w:hAnsi="Tahoma" w:cs="Tahoma"/>
          <w:szCs w:val="22"/>
          <w:lang w:val="el-GR"/>
        </w:rPr>
        <w:t>ει επιπρόσθετα και τους παρακάτω ρόλους</w:t>
      </w:r>
      <w:r w:rsidR="00A76937">
        <w:rPr>
          <w:rFonts w:ascii="Tahoma" w:eastAsia="SimSun" w:hAnsi="Tahoma" w:cs="Tahoma"/>
          <w:szCs w:val="22"/>
          <w:lang w:val="el-GR"/>
        </w:rPr>
        <w:t>:</w:t>
      </w:r>
    </w:p>
    <w:p w14:paraId="0C14F216" w14:textId="1F46B116" w:rsidR="008338F0" w:rsidRDefault="00A76937" w:rsidP="00991EF2">
      <w:pPr>
        <w:pStyle w:val="aff"/>
        <w:numPr>
          <w:ilvl w:val="0"/>
          <w:numId w:val="27"/>
        </w:numPr>
        <w:rPr>
          <w:rFonts w:ascii="Tahoma" w:eastAsia="SimSun" w:hAnsi="Tahoma" w:cs="Tahoma"/>
          <w:szCs w:val="22"/>
          <w:lang w:val="el-GR"/>
        </w:rPr>
      </w:pPr>
      <w:r w:rsidRPr="009440B1">
        <w:rPr>
          <w:rFonts w:ascii="Tahoma" w:eastAsia="SimSun" w:hAnsi="Tahoma" w:cs="Tahoma"/>
          <w:b/>
          <w:bCs/>
          <w:szCs w:val="22"/>
          <w:lang w:val="el-GR"/>
        </w:rPr>
        <w:t>Τεχνικό Σύμβουλο - εμπειρογνώμονα</w:t>
      </w:r>
      <w:r>
        <w:rPr>
          <w:rFonts w:ascii="Tahoma" w:eastAsia="SimSun" w:hAnsi="Tahoma" w:cs="Tahoma"/>
          <w:szCs w:val="22"/>
          <w:lang w:val="el-GR"/>
        </w:rPr>
        <w:t xml:space="preserve"> </w:t>
      </w:r>
      <w:bookmarkStart w:id="211" w:name="_Hlk44582034"/>
      <w:r>
        <w:rPr>
          <w:rFonts w:ascii="Tahoma" w:eastAsia="SimSun" w:hAnsi="Tahoma" w:cs="Tahoma"/>
          <w:szCs w:val="22"/>
          <w:lang w:val="el-GR"/>
        </w:rPr>
        <w:t xml:space="preserve">με </w:t>
      </w:r>
      <w:r w:rsidR="00D3611C">
        <w:rPr>
          <w:rFonts w:ascii="Tahoma" w:eastAsia="SimSun" w:hAnsi="Tahoma" w:cs="Tahoma"/>
          <w:szCs w:val="22"/>
          <w:lang w:val="el-GR"/>
        </w:rPr>
        <w:t xml:space="preserve">τουλάχιστον τριετή (3) </w:t>
      </w:r>
      <w:r w:rsidRPr="009440B1">
        <w:rPr>
          <w:rFonts w:ascii="Tahoma" w:hAnsi="Tahoma" w:cs="Tahoma"/>
          <w:bCs/>
          <w:szCs w:val="22"/>
          <w:lang w:val="el-GR"/>
        </w:rPr>
        <w:t xml:space="preserve">επαγγελματική </w:t>
      </w:r>
      <w:r w:rsidRPr="00AB6C8D">
        <w:rPr>
          <w:rFonts w:ascii="Tahoma" w:hAnsi="Tahoma" w:cs="Tahoma"/>
          <w:bCs/>
          <w:szCs w:val="22"/>
          <w:lang w:val="el-GR"/>
        </w:rPr>
        <w:t xml:space="preserve">εμπειρία </w:t>
      </w:r>
      <w:r w:rsidR="00AB6C8D" w:rsidRPr="00AB6C8D">
        <w:rPr>
          <w:rFonts w:ascii="Tahoma" w:hAnsi="Tahoma" w:cs="Tahoma"/>
          <w:bCs/>
          <w:szCs w:val="22"/>
          <w:lang w:val="el-GR"/>
        </w:rPr>
        <w:t xml:space="preserve">τα </w:t>
      </w:r>
      <w:r w:rsidR="00AB6C8D" w:rsidRPr="0045601B">
        <w:rPr>
          <w:rFonts w:ascii="Tahoma" w:hAnsi="Tahoma" w:cs="Tahoma"/>
          <w:bCs/>
          <w:szCs w:val="22"/>
          <w:lang w:val="el-GR"/>
        </w:rPr>
        <w:t>τελευταία 15 έ</w:t>
      </w:r>
      <w:r w:rsidR="00AB6C8D" w:rsidRPr="00AB6C8D">
        <w:rPr>
          <w:rFonts w:ascii="Tahoma" w:hAnsi="Tahoma" w:cs="Tahoma"/>
          <w:bCs/>
          <w:szCs w:val="22"/>
          <w:lang w:val="el-GR"/>
        </w:rPr>
        <w:t>τη</w:t>
      </w:r>
      <w:r w:rsidR="00AB6C8D">
        <w:rPr>
          <w:rFonts w:ascii="Tahoma" w:hAnsi="Tahoma" w:cs="Tahoma"/>
          <w:bCs/>
          <w:szCs w:val="22"/>
          <w:lang w:val="el-GR"/>
        </w:rPr>
        <w:t xml:space="preserve"> </w:t>
      </w:r>
      <w:r>
        <w:rPr>
          <w:rFonts w:ascii="Tahoma" w:hAnsi="Tahoma" w:cs="Tahoma"/>
          <w:bCs/>
          <w:szCs w:val="22"/>
          <w:lang w:val="el-GR"/>
        </w:rPr>
        <w:t xml:space="preserve">ως Τεχνικός Σύμβουλος </w:t>
      </w:r>
      <w:r w:rsidRPr="009440B1">
        <w:rPr>
          <w:rFonts w:ascii="Tahoma" w:hAnsi="Tahoma" w:cs="Tahoma"/>
          <w:bCs/>
          <w:szCs w:val="22"/>
          <w:lang w:val="el-GR"/>
        </w:rPr>
        <w:t>στην</w:t>
      </w:r>
      <w:r>
        <w:rPr>
          <w:rFonts w:ascii="Tahoma" w:hAnsi="Tahoma" w:cs="Tahoma"/>
          <w:bCs/>
          <w:szCs w:val="22"/>
          <w:lang w:val="el-GR"/>
        </w:rPr>
        <w:t xml:space="preserve"> </w:t>
      </w:r>
      <w:r w:rsidRPr="00AB6C8D">
        <w:rPr>
          <w:rFonts w:ascii="Tahoma" w:hAnsi="Tahoma" w:cs="Tahoma"/>
          <w:bCs/>
          <w:szCs w:val="22"/>
          <w:lang w:val="el-GR"/>
        </w:rPr>
        <w:t>υλοποίηση</w:t>
      </w:r>
      <w:r w:rsidRPr="009440B1">
        <w:rPr>
          <w:rFonts w:ascii="Tahoma" w:hAnsi="Tahoma" w:cs="Tahoma"/>
          <w:bCs/>
          <w:szCs w:val="22"/>
          <w:lang w:val="el-GR"/>
        </w:rPr>
        <w:t xml:space="preserve"> </w:t>
      </w:r>
      <w:r w:rsidR="00AB6C8D">
        <w:rPr>
          <w:rFonts w:ascii="Tahoma" w:hAnsi="Tahoma" w:cs="Tahoma"/>
          <w:bCs/>
          <w:szCs w:val="22"/>
          <w:lang w:val="el-GR"/>
        </w:rPr>
        <w:t xml:space="preserve">(ως ανεξάρτητος σύμβουλος ή για λογαριασμό της αναθέτουσας αρχής ή για λογαριασμό του ιδιώτη ή τρίτου εμπλεκόμενου φορέα), </w:t>
      </w:r>
      <w:r>
        <w:rPr>
          <w:rFonts w:ascii="Tahoma" w:hAnsi="Tahoma" w:cs="Tahoma"/>
          <w:bCs/>
          <w:szCs w:val="22"/>
          <w:lang w:val="el-GR"/>
        </w:rPr>
        <w:t>ενός</w:t>
      </w:r>
      <w:r w:rsidRPr="009440B1">
        <w:rPr>
          <w:rFonts w:ascii="Tahoma" w:hAnsi="Tahoma" w:cs="Tahoma"/>
          <w:bCs/>
          <w:szCs w:val="22"/>
          <w:lang w:val="el-GR"/>
        </w:rPr>
        <w:t xml:space="preserve"> τουλάχιστον</w:t>
      </w:r>
      <w:r>
        <w:rPr>
          <w:rFonts w:ascii="Tahoma" w:hAnsi="Tahoma" w:cs="Tahoma"/>
          <w:bCs/>
          <w:szCs w:val="22"/>
          <w:lang w:val="el-GR"/>
        </w:rPr>
        <w:t xml:space="preserve"> έργου </w:t>
      </w:r>
      <w:r w:rsidRPr="009440B1">
        <w:rPr>
          <w:rFonts w:ascii="Tahoma" w:hAnsi="Tahoma" w:cs="Tahoma"/>
          <w:bCs/>
          <w:szCs w:val="22"/>
          <w:lang w:val="el-GR"/>
        </w:rPr>
        <w:t xml:space="preserve">ΣΔΙΤ/ </w:t>
      </w:r>
      <w:r w:rsidR="00B937FC">
        <w:rPr>
          <w:rFonts w:ascii="Tahoma" w:hAnsi="Tahoma" w:cs="Tahoma"/>
          <w:bCs/>
          <w:szCs w:val="22"/>
          <w:lang w:val="el-GR"/>
        </w:rPr>
        <w:t xml:space="preserve"> </w:t>
      </w:r>
      <w:r w:rsidRPr="009440B1">
        <w:rPr>
          <w:rFonts w:ascii="Tahoma" w:hAnsi="Tahoma" w:cs="Tahoma"/>
          <w:bCs/>
          <w:szCs w:val="22"/>
          <w:lang w:val="el-GR"/>
        </w:rPr>
        <w:t>Παραχώρησης</w:t>
      </w:r>
      <w:r>
        <w:rPr>
          <w:rFonts w:ascii="Tahoma" w:hAnsi="Tahoma" w:cs="Tahoma"/>
          <w:bCs/>
          <w:szCs w:val="22"/>
          <w:lang w:val="el-GR"/>
        </w:rPr>
        <w:t xml:space="preserve"> </w:t>
      </w:r>
      <w:bookmarkEnd w:id="211"/>
      <w:r>
        <w:rPr>
          <w:rFonts w:ascii="Tahoma" w:hAnsi="Tahoma" w:cs="Tahoma"/>
          <w:bCs/>
          <w:szCs w:val="22"/>
          <w:lang w:val="el-GR"/>
        </w:rPr>
        <w:t xml:space="preserve">στα παρακάτω αντικείμενα </w:t>
      </w:r>
      <w:r w:rsidR="00C50F5E">
        <w:rPr>
          <w:rFonts w:ascii="Tahoma" w:hAnsi="Tahoma" w:cs="Tahoma"/>
          <w:bCs/>
          <w:szCs w:val="22"/>
          <w:lang w:val="el-GR"/>
        </w:rPr>
        <w:t>για κάθε τμήμα</w:t>
      </w:r>
      <w:r w:rsidR="00D3611C">
        <w:rPr>
          <w:rFonts w:ascii="Tahoma" w:hAnsi="Tahoma" w:cs="Tahoma"/>
          <w:bCs/>
          <w:szCs w:val="22"/>
          <w:lang w:val="el-GR"/>
        </w:rPr>
        <w:t xml:space="preserve"> </w:t>
      </w:r>
    </w:p>
    <w:p w14:paraId="1D320B27" w14:textId="6D407D64" w:rsidR="00C50F5E" w:rsidRDefault="00C50F5E" w:rsidP="009720D4">
      <w:pPr>
        <w:pStyle w:val="aff"/>
        <w:rPr>
          <w:rFonts w:ascii="Tahoma" w:eastAsia="SimSun" w:hAnsi="Tahoma" w:cs="Tahoma"/>
          <w:szCs w:val="22"/>
          <w:lang w:val="el-GR"/>
        </w:rPr>
      </w:pPr>
      <w:r>
        <w:rPr>
          <w:rFonts w:ascii="Tahoma" w:eastAsia="SimSun" w:hAnsi="Tahoma" w:cs="Tahoma"/>
          <w:b/>
          <w:bCs/>
          <w:szCs w:val="22"/>
          <w:lang w:val="el-GR"/>
        </w:rPr>
        <w:t>Τμήμα 1 :</w:t>
      </w:r>
    </w:p>
    <w:p w14:paraId="1BE15230" w14:textId="0B4AF4BF" w:rsidR="00A76937" w:rsidRDefault="00D3611C" w:rsidP="00991EF2">
      <w:pPr>
        <w:pStyle w:val="aff"/>
        <w:numPr>
          <w:ilvl w:val="1"/>
          <w:numId w:val="27"/>
        </w:numPr>
        <w:rPr>
          <w:rFonts w:ascii="Tahoma" w:hAnsi="Tahoma" w:cs="Tahoma"/>
          <w:bCs/>
          <w:szCs w:val="22"/>
          <w:lang w:val="el-GR"/>
        </w:rPr>
      </w:pPr>
      <w:r>
        <w:rPr>
          <w:rFonts w:ascii="Tahoma" w:hAnsi="Tahoma" w:cs="Tahoma"/>
          <w:bCs/>
          <w:szCs w:val="22"/>
          <w:lang w:val="el-GR"/>
        </w:rPr>
        <w:t>τρεις (3)</w:t>
      </w:r>
      <w:r w:rsidR="0015014C">
        <w:rPr>
          <w:rFonts w:ascii="Tahoma" w:hAnsi="Tahoma" w:cs="Tahoma"/>
          <w:bCs/>
          <w:szCs w:val="22"/>
          <w:lang w:val="el-GR"/>
        </w:rPr>
        <w:t xml:space="preserve"> Τεχνικούς Συμβούλους-</w:t>
      </w:r>
      <w:r>
        <w:rPr>
          <w:rFonts w:ascii="Tahoma" w:hAnsi="Tahoma" w:cs="Tahoma"/>
          <w:bCs/>
          <w:szCs w:val="22"/>
          <w:lang w:val="el-GR"/>
        </w:rPr>
        <w:t xml:space="preserve"> εμπειρογνώμονες που να καλύπτουν σωρευτικά τις παρακάτω κατηγορίες</w:t>
      </w:r>
      <w:r w:rsidRPr="0045601B">
        <w:rPr>
          <w:rFonts w:ascii="Tahoma" w:hAnsi="Tahoma" w:cs="Tahoma"/>
          <w:bCs/>
          <w:szCs w:val="22"/>
          <w:lang w:val="el-GR"/>
        </w:rPr>
        <w:t xml:space="preserve">: </w:t>
      </w:r>
      <w:r w:rsidR="00A76937" w:rsidRPr="009440B1">
        <w:rPr>
          <w:rFonts w:ascii="Tahoma" w:hAnsi="Tahoma" w:cs="Tahoma"/>
          <w:bCs/>
          <w:szCs w:val="22"/>
          <w:lang w:val="el-GR"/>
        </w:rPr>
        <w:t>Υποδομές Εκπαίδευσης</w:t>
      </w:r>
      <w:r>
        <w:rPr>
          <w:rFonts w:ascii="Tahoma" w:hAnsi="Tahoma" w:cs="Tahoma"/>
          <w:bCs/>
          <w:szCs w:val="22"/>
          <w:lang w:val="el-GR"/>
        </w:rPr>
        <w:t>,</w:t>
      </w:r>
      <w:r w:rsidR="00A76937" w:rsidRPr="009440B1">
        <w:rPr>
          <w:rFonts w:ascii="Tahoma" w:hAnsi="Tahoma" w:cs="Tahoma"/>
          <w:bCs/>
          <w:szCs w:val="22"/>
          <w:lang w:val="el-GR"/>
        </w:rPr>
        <w:t xml:space="preserve"> Υποδομές Υγείας</w:t>
      </w:r>
      <w:r>
        <w:rPr>
          <w:rFonts w:ascii="Tahoma" w:hAnsi="Tahoma" w:cs="Tahoma"/>
          <w:bCs/>
          <w:szCs w:val="22"/>
          <w:lang w:val="el-GR"/>
        </w:rPr>
        <w:t>,</w:t>
      </w:r>
      <w:r w:rsidR="00A76937" w:rsidRPr="009440B1">
        <w:rPr>
          <w:rFonts w:ascii="Tahoma" w:hAnsi="Tahoma" w:cs="Tahoma"/>
          <w:bCs/>
          <w:szCs w:val="22"/>
          <w:lang w:val="el-GR"/>
        </w:rPr>
        <w:t xml:space="preserve"> Ενεργειακή Εξοικονόμηση</w:t>
      </w:r>
    </w:p>
    <w:p w14:paraId="4C399297" w14:textId="0582F70D" w:rsidR="00C50F5E" w:rsidRDefault="00C50F5E" w:rsidP="009720D4">
      <w:pPr>
        <w:pStyle w:val="aff"/>
        <w:rPr>
          <w:rFonts w:ascii="Tahoma" w:eastAsia="SimSun" w:hAnsi="Tahoma" w:cs="Tahoma"/>
          <w:szCs w:val="22"/>
          <w:lang w:val="el-GR"/>
        </w:rPr>
      </w:pPr>
      <w:r>
        <w:rPr>
          <w:rFonts w:ascii="Tahoma" w:eastAsia="SimSun" w:hAnsi="Tahoma" w:cs="Tahoma"/>
          <w:b/>
          <w:bCs/>
          <w:szCs w:val="22"/>
          <w:lang w:val="el-GR"/>
        </w:rPr>
        <w:t>Τμήμα 2 :</w:t>
      </w:r>
    </w:p>
    <w:p w14:paraId="2E1AB549" w14:textId="7E8C26CF" w:rsidR="00A76937" w:rsidRDefault="00D3611C" w:rsidP="00991EF2">
      <w:pPr>
        <w:pStyle w:val="aff"/>
        <w:numPr>
          <w:ilvl w:val="1"/>
          <w:numId w:val="27"/>
        </w:numPr>
        <w:rPr>
          <w:rFonts w:ascii="Tahoma" w:hAnsi="Tahoma" w:cs="Tahoma"/>
          <w:bCs/>
          <w:szCs w:val="22"/>
          <w:lang w:val="el-GR"/>
        </w:rPr>
      </w:pPr>
      <w:r>
        <w:rPr>
          <w:rFonts w:ascii="Tahoma" w:hAnsi="Tahoma" w:cs="Tahoma"/>
          <w:bCs/>
          <w:szCs w:val="22"/>
          <w:lang w:val="el-GR"/>
        </w:rPr>
        <w:lastRenderedPageBreak/>
        <w:t>ένα</w:t>
      </w:r>
      <w:r w:rsidR="003908A2">
        <w:rPr>
          <w:rFonts w:ascii="Tahoma" w:hAnsi="Tahoma" w:cs="Tahoma"/>
          <w:bCs/>
          <w:szCs w:val="22"/>
          <w:lang w:val="el-GR"/>
        </w:rPr>
        <w:t>ν</w:t>
      </w:r>
      <w:r>
        <w:rPr>
          <w:rFonts w:ascii="Tahoma" w:hAnsi="Tahoma" w:cs="Tahoma"/>
          <w:bCs/>
          <w:szCs w:val="22"/>
          <w:lang w:val="el-GR"/>
        </w:rPr>
        <w:t xml:space="preserve"> (1)</w:t>
      </w:r>
      <w:r w:rsidR="0015014C">
        <w:rPr>
          <w:rFonts w:ascii="Tahoma" w:hAnsi="Tahoma" w:cs="Tahoma"/>
          <w:bCs/>
          <w:szCs w:val="22"/>
          <w:lang w:val="el-GR"/>
        </w:rPr>
        <w:t xml:space="preserve"> Τεχνικό Σύμβουλο -</w:t>
      </w:r>
      <w:r>
        <w:rPr>
          <w:rFonts w:ascii="Tahoma" w:hAnsi="Tahoma" w:cs="Tahoma"/>
          <w:bCs/>
          <w:szCs w:val="22"/>
          <w:lang w:val="el-GR"/>
        </w:rPr>
        <w:t xml:space="preserve"> εμπειρογνώμονα με εμπειρία στη </w:t>
      </w:r>
      <w:r w:rsidR="00A76937" w:rsidRPr="009720D4">
        <w:rPr>
          <w:rFonts w:ascii="Tahoma" w:hAnsi="Tahoma" w:cs="Tahoma"/>
          <w:bCs/>
          <w:szCs w:val="22"/>
          <w:lang w:val="el-GR"/>
        </w:rPr>
        <w:t>Διαχείριση Απορριμμάτων</w:t>
      </w:r>
    </w:p>
    <w:p w14:paraId="18E80118" w14:textId="4BA1BEDF" w:rsidR="00C50F5E" w:rsidRPr="009720D4" w:rsidRDefault="00C50F5E" w:rsidP="009720D4">
      <w:pPr>
        <w:pStyle w:val="aff"/>
        <w:rPr>
          <w:rFonts w:ascii="Tahoma" w:hAnsi="Tahoma" w:cs="Tahoma"/>
          <w:bCs/>
          <w:szCs w:val="22"/>
          <w:lang w:val="el-GR"/>
        </w:rPr>
      </w:pPr>
      <w:r>
        <w:rPr>
          <w:rFonts w:ascii="Tahoma" w:hAnsi="Tahoma" w:cs="Tahoma"/>
          <w:bCs/>
          <w:szCs w:val="22"/>
          <w:lang w:val="el-GR"/>
        </w:rPr>
        <w:t xml:space="preserve"> </w:t>
      </w:r>
      <w:r>
        <w:rPr>
          <w:rFonts w:ascii="Tahoma" w:eastAsia="SimSun" w:hAnsi="Tahoma" w:cs="Tahoma"/>
          <w:b/>
          <w:bCs/>
          <w:szCs w:val="22"/>
          <w:lang w:val="el-GR"/>
        </w:rPr>
        <w:t>Τμήμα 3 :</w:t>
      </w:r>
    </w:p>
    <w:p w14:paraId="6BE1CD4E" w14:textId="7451C00C" w:rsidR="00A76937" w:rsidRPr="009440B1" w:rsidRDefault="00D3611C" w:rsidP="00991EF2">
      <w:pPr>
        <w:pStyle w:val="aff"/>
        <w:numPr>
          <w:ilvl w:val="1"/>
          <w:numId w:val="27"/>
        </w:numPr>
        <w:rPr>
          <w:rFonts w:ascii="Tahoma" w:hAnsi="Tahoma" w:cs="Tahoma"/>
          <w:bCs/>
          <w:szCs w:val="22"/>
          <w:lang w:val="el-GR"/>
        </w:rPr>
      </w:pPr>
      <w:r>
        <w:rPr>
          <w:rFonts w:ascii="Tahoma" w:hAnsi="Tahoma" w:cs="Tahoma"/>
          <w:bCs/>
          <w:szCs w:val="22"/>
          <w:lang w:val="el-GR"/>
        </w:rPr>
        <w:t>ένα</w:t>
      </w:r>
      <w:r w:rsidR="003908A2">
        <w:rPr>
          <w:rFonts w:ascii="Tahoma" w:hAnsi="Tahoma" w:cs="Tahoma"/>
          <w:bCs/>
          <w:szCs w:val="22"/>
          <w:lang w:val="el-GR"/>
        </w:rPr>
        <w:t>ν</w:t>
      </w:r>
      <w:r>
        <w:rPr>
          <w:rFonts w:ascii="Tahoma" w:hAnsi="Tahoma" w:cs="Tahoma"/>
          <w:bCs/>
          <w:szCs w:val="22"/>
          <w:lang w:val="el-GR"/>
        </w:rPr>
        <w:t xml:space="preserve"> (1) </w:t>
      </w:r>
      <w:r w:rsidR="0015014C">
        <w:rPr>
          <w:rFonts w:ascii="Tahoma" w:hAnsi="Tahoma" w:cs="Tahoma"/>
          <w:bCs/>
          <w:szCs w:val="22"/>
          <w:lang w:val="el-GR"/>
        </w:rPr>
        <w:t>Τεχνικό Σύμβουλο -</w:t>
      </w:r>
      <w:r>
        <w:rPr>
          <w:rFonts w:ascii="Tahoma" w:hAnsi="Tahoma" w:cs="Tahoma"/>
          <w:bCs/>
          <w:szCs w:val="22"/>
          <w:lang w:val="el-GR"/>
        </w:rPr>
        <w:t xml:space="preserve">εμπειρογνώμονα με εμπειρία στις </w:t>
      </w:r>
      <w:r w:rsidR="00A76937" w:rsidRPr="009440B1">
        <w:rPr>
          <w:rFonts w:ascii="Tahoma" w:hAnsi="Tahoma" w:cs="Tahoma"/>
          <w:bCs/>
          <w:szCs w:val="22"/>
          <w:lang w:val="el-GR"/>
        </w:rPr>
        <w:t>Οδικές Υποδομ</w:t>
      </w:r>
      <w:r>
        <w:rPr>
          <w:rFonts w:ascii="Tahoma" w:hAnsi="Tahoma" w:cs="Tahoma"/>
          <w:bCs/>
          <w:szCs w:val="22"/>
          <w:lang w:val="el-GR"/>
        </w:rPr>
        <w:t>ές</w:t>
      </w:r>
    </w:p>
    <w:p w14:paraId="508E1768" w14:textId="0FA83D4A" w:rsidR="00A76937" w:rsidRPr="009440B1" w:rsidRDefault="003908A2" w:rsidP="00991EF2">
      <w:pPr>
        <w:pStyle w:val="aff"/>
        <w:numPr>
          <w:ilvl w:val="0"/>
          <w:numId w:val="27"/>
        </w:numPr>
        <w:rPr>
          <w:rFonts w:ascii="Tahoma" w:hAnsi="Tahoma" w:cs="Tahoma"/>
          <w:b/>
          <w:bCs/>
          <w:szCs w:val="22"/>
          <w:lang w:val="el-GR"/>
        </w:rPr>
      </w:pPr>
      <w:r>
        <w:rPr>
          <w:rFonts w:ascii="Tahoma" w:hAnsi="Tahoma" w:cs="Tahoma"/>
          <w:b/>
          <w:bCs/>
          <w:szCs w:val="22"/>
          <w:lang w:val="el-GR"/>
        </w:rPr>
        <w:t xml:space="preserve">ένα </w:t>
      </w:r>
      <w:r w:rsidR="00A76937" w:rsidRPr="009440B1">
        <w:rPr>
          <w:rFonts w:ascii="Tahoma" w:hAnsi="Tahoma" w:cs="Tahoma"/>
          <w:b/>
          <w:bCs/>
          <w:szCs w:val="22"/>
          <w:lang w:val="el-GR"/>
        </w:rPr>
        <w:t xml:space="preserve">(1) Χρηματοοικονομικό Σύμβουλο – εμπειρογνώμονα, </w:t>
      </w:r>
      <w:r w:rsidR="00A76937" w:rsidRPr="00CA3067">
        <w:rPr>
          <w:rFonts w:ascii="Tahoma" w:hAnsi="Tahoma" w:cs="Tahoma"/>
          <w:szCs w:val="22"/>
          <w:lang w:val="el-GR"/>
        </w:rPr>
        <w:t xml:space="preserve">με </w:t>
      </w:r>
      <w:r w:rsidR="00D3611C">
        <w:rPr>
          <w:rFonts w:ascii="Tahoma" w:eastAsia="SimSun" w:hAnsi="Tahoma" w:cs="Tahoma"/>
          <w:szCs w:val="22"/>
          <w:lang w:val="el-GR"/>
        </w:rPr>
        <w:t>τουλάχιστον τριετή (3)</w:t>
      </w:r>
      <w:r w:rsidR="00D3611C">
        <w:rPr>
          <w:rFonts w:ascii="Tahoma" w:hAnsi="Tahoma" w:cs="Tahoma"/>
          <w:szCs w:val="22"/>
          <w:lang w:val="el-GR"/>
        </w:rPr>
        <w:t xml:space="preserve"> </w:t>
      </w:r>
      <w:r w:rsidR="00A76937" w:rsidRPr="00CA3067">
        <w:rPr>
          <w:rFonts w:ascii="Tahoma" w:hAnsi="Tahoma" w:cs="Tahoma"/>
          <w:szCs w:val="22"/>
          <w:lang w:val="el-GR"/>
        </w:rPr>
        <w:t>επαγγελματική εμπειρία</w:t>
      </w:r>
      <w:r w:rsidR="00A76937" w:rsidRPr="00FE213F">
        <w:rPr>
          <w:rFonts w:ascii="Tahoma" w:hAnsi="Tahoma" w:cs="Tahoma"/>
          <w:szCs w:val="22"/>
          <w:lang w:val="el-GR"/>
        </w:rPr>
        <w:t xml:space="preserve"> ως Χρηματοοικονομικός Σύμβουλος στην υλοποίηση ενός τουλάχιστον έργου  ΣΔΙΤ/ Παραχώρησης</w:t>
      </w:r>
      <w:r w:rsidR="00D040F7">
        <w:rPr>
          <w:rFonts w:ascii="Tahoma" w:hAnsi="Tahoma" w:cs="Tahoma"/>
          <w:szCs w:val="22"/>
          <w:lang w:val="el-GR"/>
        </w:rPr>
        <w:t xml:space="preserve"> για κάθε τμήμα</w:t>
      </w:r>
      <w:r w:rsidR="00A76937" w:rsidRPr="009440B1">
        <w:rPr>
          <w:rFonts w:ascii="Tahoma" w:hAnsi="Tahoma" w:cs="Tahoma"/>
          <w:szCs w:val="22"/>
          <w:lang w:val="el-GR"/>
        </w:rPr>
        <w:t>.</w:t>
      </w:r>
    </w:p>
    <w:p w14:paraId="7BDB2526" w14:textId="7667D1FB" w:rsidR="00A76937" w:rsidRPr="009720D4" w:rsidRDefault="00A76937" w:rsidP="00991EF2">
      <w:pPr>
        <w:pStyle w:val="aff"/>
        <w:numPr>
          <w:ilvl w:val="0"/>
          <w:numId w:val="27"/>
        </w:numPr>
        <w:rPr>
          <w:rFonts w:ascii="Tahoma" w:hAnsi="Tahoma" w:cs="Tahoma"/>
          <w:b/>
          <w:bCs/>
          <w:szCs w:val="22"/>
          <w:lang w:val="el-GR"/>
        </w:rPr>
      </w:pPr>
      <w:r w:rsidRPr="00A66B69">
        <w:rPr>
          <w:rFonts w:ascii="Tahoma" w:hAnsi="Tahoma" w:cs="Tahoma"/>
          <w:b/>
          <w:bCs/>
          <w:szCs w:val="22"/>
          <w:lang w:val="el-GR"/>
        </w:rPr>
        <w:t xml:space="preserve">ένα (1) </w:t>
      </w:r>
      <w:r>
        <w:rPr>
          <w:rFonts w:ascii="Tahoma" w:hAnsi="Tahoma" w:cs="Tahoma"/>
          <w:b/>
          <w:bCs/>
          <w:szCs w:val="22"/>
          <w:lang w:val="el-GR"/>
        </w:rPr>
        <w:t>Νομικό</w:t>
      </w:r>
      <w:r w:rsidRPr="00A66B69">
        <w:rPr>
          <w:rFonts w:ascii="Tahoma" w:hAnsi="Tahoma" w:cs="Tahoma"/>
          <w:b/>
          <w:bCs/>
          <w:szCs w:val="22"/>
          <w:lang w:val="el-GR"/>
        </w:rPr>
        <w:t xml:space="preserve"> Σύμβουλο – εμπειρογνώμονα, </w:t>
      </w:r>
      <w:r w:rsidRPr="00A66B69">
        <w:rPr>
          <w:rFonts w:ascii="Tahoma" w:hAnsi="Tahoma" w:cs="Tahoma"/>
          <w:szCs w:val="22"/>
          <w:lang w:val="el-GR"/>
        </w:rPr>
        <w:t xml:space="preserve">με </w:t>
      </w:r>
      <w:r w:rsidR="00D3611C">
        <w:rPr>
          <w:rFonts w:ascii="Tahoma" w:eastAsia="SimSun" w:hAnsi="Tahoma" w:cs="Tahoma"/>
          <w:szCs w:val="22"/>
          <w:lang w:val="el-GR"/>
        </w:rPr>
        <w:t xml:space="preserve">τουλάχιστον τριετή (3) </w:t>
      </w:r>
      <w:r w:rsidRPr="00A66B69">
        <w:rPr>
          <w:rFonts w:ascii="Tahoma" w:hAnsi="Tahoma" w:cs="Tahoma"/>
          <w:szCs w:val="22"/>
          <w:lang w:val="el-GR"/>
        </w:rPr>
        <w:t xml:space="preserve">επαγγελματική εμπειρία ως </w:t>
      </w:r>
      <w:r>
        <w:rPr>
          <w:rFonts w:ascii="Tahoma" w:hAnsi="Tahoma" w:cs="Tahoma"/>
          <w:szCs w:val="22"/>
          <w:lang w:val="el-GR"/>
        </w:rPr>
        <w:t>Νομικός</w:t>
      </w:r>
      <w:r w:rsidRPr="00A66B69">
        <w:rPr>
          <w:rFonts w:ascii="Tahoma" w:hAnsi="Tahoma" w:cs="Tahoma"/>
          <w:szCs w:val="22"/>
          <w:lang w:val="el-GR"/>
        </w:rPr>
        <w:t xml:space="preserve"> Σύμβουλος στην υλοποίηση ενός τουλάχιστον έργου ΣΔΙΤ/ Παραχώρησης</w:t>
      </w:r>
      <w:r w:rsidR="00D040F7">
        <w:rPr>
          <w:rFonts w:ascii="Tahoma" w:hAnsi="Tahoma" w:cs="Tahoma"/>
          <w:szCs w:val="22"/>
          <w:lang w:val="el-GR"/>
        </w:rPr>
        <w:t xml:space="preserve"> για κάθε τμήμα</w:t>
      </w:r>
      <w:r w:rsidRPr="00A66B69">
        <w:rPr>
          <w:rFonts w:ascii="Tahoma" w:hAnsi="Tahoma" w:cs="Tahoma"/>
          <w:szCs w:val="22"/>
          <w:lang w:val="el-GR"/>
        </w:rPr>
        <w:t>.</w:t>
      </w:r>
    </w:p>
    <w:p w14:paraId="7B271C6B" w14:textId="77777777" w:rsidR="00B937FC" w:rsidRDefault="00B937FC" w:rsidP="005566BA">
      <w:pPr>
        <w:suppressAutoHyphens w:val="0"/>
        <w:autoSpaceDE w:val="0"/>
        <w:spacing w:after="60"/>
        <w:rPr>
          <w:rFonts w:ascii="Tahoma" w:eastAsia="SimSun" w:hAnsi="Tahoma" w:cs="Tahoma"/>
          <w:szCs w:val="22"/>
          <w:lang w:val="el-GR"/>
        </w:rPr>
      </w:pPr>
    </w:p>
    <w:p w14:paraId="2F470F44" w14:textId="1D382B75" w:rsidR="001C6283" w:rsidRDefault="00D040F7" w:rsidP="005566BA">
      <w:pPr>
        <w:suppressAutoHyphens w:val="0"/>
        <w:autoSpaceDE w:val="0"/>
        <w:spacing w:after="60"/>
        <w:rPr>
          <w:rFonts w:ascii="Tahoma" w:eastAsia="SimSun" w:hAnsi="Tahoma" w:cs="Tahoma"/>
          <w:szCs w:val="22"/>
          <w:lang w:val="el-GR"/>
        </w:rPr>
      </w:pPr>
      <w:r w:rsidRPr="009720D4">
        <w:rPr>
          <w:rFonts w:ascii="Tahoma" w:eastAsia="SimSun" w:hAnsi="Tahoma" w:cs="Tahoma"/>
          <w:szCs w:val="22"/>
          <w:lang w:val="el-GR"/>
        </w:rPr>
        <w:lastRenderedPageBreak/>
        <w:t>Για τους</w:t>
      </w:r>
      <w:r>
        <w:rPr>
          <w:rFonts w:ascii="Tahoma" w:eastAsia="SimSun" w:hAnsi="Tahoma" w:cs="Tahoma"/>
          <w:szCs w:val="22"/>
          <w:lang w:val="el-GR"/>
        </w:rPr>
        <w:t xml:space="preserve"> παραπάνω ρόλους της ομάδας έργου ο </w:t>
      </w:r>
      <w:r w:rsidR="0015014C">
        <w:rPr>
          <w:rFonts w:ascii="Tahoma" w:eastAsia="SimSun" w:hAnsi="Tahoma" w:cs="Tahoma"/>
          <w:szCs w:val="22"/>
          <w:lang w:val="el-GR"/>
        </w:rPr>
        <w:t xml:space="preserve">Οικονομικός </w:t>
      </w:r>
      <w:r w:rsidRPr="009720D4">
        <w:rPr>
          <w:rFonts w:ascii="Tahoma" w:eastAsia="SimSun" w:hAnsi="Tahoma" w:cs="Tahoma"/>
          <w:szCs w:val="22"/>
          <w:lang w:val="el-GR"/>
        </w:rPr>
        <w:t xml:space="preserve">Φορέας, συμπληρωματικά </w:t>
      </w:r>
      <w:r w:rsidR="00EB5710">
        <w:rPr>
          <w:rFonts w:ascii="Tahoma" w:eastAsia="SimSun" w:hAnsi="Tahoma" w:cs="Tahoma"/>
          <w:szCs w:val="22"/>
          <w:lang w:val="el-GR"/>
        </w:rPr>
        <w:t xml:space="preserve">απαιτείται να περιλάβει στην προσφορά του </w:t>
      </w:r>
      <w:r w:rsidR="001C6283">
        <w:rPr>
          <w:rFonts w:ascii="Tahoma" w:eastAsia="SimSun" w:hAnsi="Tahoma" w:cs="Tahoma"/>
          <w:szCs w:val="22"/>
          <w:lang w:val="el-GR"/>
        </w:rPr>
        <w:t>:</w:t>
      </w:r>
    </w:p>
    <w:p w14:paraId="211CAEBA" w14:textId="2077E96B" w:rsidR="001C6283" w:rsidRPr="009720D4" w:rsidRDefault="001C6283" w:rsidP="00991EF2">
      <w:pPr>
        <w:pStyle w:val="aff"/>
        <w:numPr>
          <w:ilvl w:val="0"/>
          <w:numId w:val="49"/>
        </w:numPr>
        <w:suppressAutoHyphens w:val="0"/>
        <w:autoSpaceDE w:val="0"/>
        <w:spacing w:after="60"/>
        <w:rPr>
          <w:rFonts w:ascii="Tahoma" w:eastAsia="SimSun" w:hAnsi="Tahoma" w:cs="Tahoma"/>
          <w:szCs w:val="22"/>
          <w:lang w:val="el-GR"/>
        </w:rPr>
      </w:pPr>
      <w:r w:rsidRPr="009720D4">
        <w:rPr>
          <w:rFonts w:ascii="Tahoma" w:eastAsia="SimSun" w:hAnsi="Tahoma" w:cs="Tahoma"/>
          <w:szCs w:val="22"/>
          <w:lang w:val="el-GR"/>
        </w:rPr>
        <w:t>Βιογραφικά σημειώματα των παραπάνω μελών της Ομάδας Έργου (βάσει του υποδείγματος / βλ. «</w:t>
      </w:r>
      <w:r w:rsidRPr="009720D4">
        <w:rPr>
          <w:rFonts w:ascii="Tahoma" w:eastAsia="SimSun" w:hAnsi="Tahoma" w:cs="Tahoma"/>
          <w:szCs w:val="22"/>
          <w:lang w:val="el-GR"/>
        </w:rPr>
        <w:fldChar w:fldCharType="begin"/>
      </w:r>
      <w:r w:rsidRPr="009720D4">
        <w:rPr>
          <w:rFonts w:ascii="Tahoma" w:eastAsia="SimSun" w:hAnsi="Tahoma" w:cs="Tahoma"/>
          <w:szCs w:val="22"/>
          <w:lang w:val="el-GR"/>
        </w:rPr>
        <w:instrText xml:space="preserve"> REF _Ref496624509 \h  \* MERGEFORMAT </w:instrText>
      </w:r>
      <w:r w:rsidRPr="009720D4">
        <w:rPr>
          <w:rFonts w:ascii="Tahoma" w:eastAsia="SimSun" w:hAnsi="Tahoma" w:cs="Tahoma"/>
          <w:szCs w:val="22"/>
          <w:lang w:val="el-GR"/>
        </w:rPr>
      </w:r>
      <w:r w:rsidRPr="009720D4">
        <w:rPr>
          <w:rFonts w:ascii="Tahoma" w:eastAsia="SimSun" w:hAnsi="Tahoma" w:cs="Tahoma"/>
          <w:szCs w:val="22"/>
          <w:lang w:val="el-GR"/>
        </w:rPr>
        <w:fldChar w:fldCharType="separate"/>
      </w:r>
      <w:r w:rsidR="00CA3E14" w:rsidRPr="00CA3E14">
        <w:rPr>
          <w:rFonts w:ascii="Tahoma" w:eastAsia="SimSun" w:hAnsi="Tahoma" w:cs="Tahoma"/>
          <w:szCs w:val="22"/>
          <w:lang w:val="el-GR"/>
        </w:rPr>
        <w:t>ΠΑΡΑΡΤΗΜΑ ΙV – Υπόδειγμα Βιογραφικού Σημειώματος</w:t>
      </w:r>
      <w:r w:rsidRPr="009720D4">
        <w:rPr>
          <w:rFonts w:ascii="Tahoma" w:eastAsia="SimSun" w:hAnsi="Tahoma" w:cs="Tahoma"/>
          <w:szCs w:val="22"/>
          <w:lang w:val="el-GR"/>
        </w:rPr>
        <w:fldChar w:fldCharType="end"/>
      </w:r>
      <w:r w:rsidRPr="009720D4">
        <w:rPr>
          <w:rFonts w:ascii="Tahoma" w:eastAsia="SimSun" w:hAnsi="Tahoma" w:cs="Tahoma"/>
          <w:szCs w:val="22"/>
          <w:lang w:val="el-GR"/>
        </w:rPr>
        <w:t>»)</w:t>
      </w:r>
    </w:p>
    <w:p w14:paraId="1F50412E" w14:textId="6F15A964" w:rsidR="00D040F7" w:rsidRDefault="001C6283" w:rsidP="00991EF2">
      <w:pPr>
        <w:pStyle w:val="aff"/>
        <w:numPr>
          <w:ilvl w:val="0"/>
          <w:numId w:val="49"/>
        </w:numPr>
        <w:suppressAutoHyphens w:val="0"/>
        <w:autoSpaceDE w:val="0"/>
        <w:spacing w:after="60"/>
        <w:rPr>
          <w:rFonts w:ascii="Tahoma" w:eastAsia="SimSun" w:hAnsi="Tahoma" w:cs="Tahoma"/>
          <w:szCs w:val="22"/>
          <w:lang w:val="el-GR"/>
        </w:rPr>
      </w:pPr>
      <w:r>
        <w:rPr>
          <w:rFonts w:ascii="Tahoma" w:eastAsia="SimSun" w:hAnsi="Tahoma" w:cs="Tahoma"/>
          <w:szCs w:val="22"/>
          <w:lang w:val="el-GR"/>
        </w:rPr>
        <w:t>Υ</w:t>
      </w:r>
      <w:r w:rsidR="00D040F7" w:rsidRPr="009720D4">
        <w:rPr>
          <w:rFonts w:ascii="Tahoma" w:eastAsia="SimSun" w:hAnsi="Tahoma" w:cs="Tahoma"/>
          <w:szCs w:val="22"/>
          <w:lang w:val="el-GR"/>
        </w:rPr>
        <w:t>πεύθυνες δηλώσεις συνεργασίας</w:t>
      </w:r>
      <w:r w:rsidR="00EB5710">
        <w:rPr>
          <w:rFonts w:ascii="Tahoma" w:eastAsia="SimSun" w:hAnsi="Tahoma" w:cs="Tahoma"/>
          <w:szCs w:val="22"/>
          <w:lang w:val="el-GR"/>
        </w:rPr>
        <w:t xml:space="preserve"> εάν πρόκειται για </w:t>
      </w:r>
      <w:r w:rsidR="00D040F7" w:rsidRPr="009720D4">
        <w:rPr>
          <w:rFonts w:ascii="Tahoma" w:eastAsia="SimSun" w:hAnsi="Tahoma" w:cs="Tahoma"/>
          <w:szCs w:val="22"/>
          <w:lang w:val="el-GR"/>
        </w:rPr>
        <w:t>εξωτερικ</w:t>
      </w:r>
      <w:r w:rsidR="00EB5710">
        <w:rPr>
          <w:rFonts w:ascii="Tahoma" w:eastAsia="SimSun" w:hAnsi="Tahoma" w:cs="Tahoma"/>
          <w:szCs w:val="22"/>
          <w:lang w:val="el-GR"/>
        </w:rPr>
        <w:t xml:space="preserve">ούς </w:t>
      </w:r>
      <w:r w:rsidR="00D040F7" w:rsidRPr="009720D4">
        <w:rPr>
          <w:rFonts w:ascii="Tahoma" w:eastAsia="SimSun" w:hAnsi="Tahoma" w:cs="Tahoma"/>
          <w:szCs w:val="22"/>
          <w:lang w:val="el-GR"/>
        </w:rPr>
        <w:t>συνεργ</w:t>
      </w:r>
      <w:r w:rsidR="00EB5710">
        <w:rPr>
          <w:rFonts w:ascii="Tahoma" w:eastAsia="SimSun" w:hAnsi="Tahoma" w:cs="Tahoma"/>
          <w:szCs w:val="22"/>
          <w:lang w:val="el-GR"/>
        </w:rPr>
        <w:t xml:space="preserve">άτες όπου θα </w:t>
      </w:r>
      <w:r w:rsidR="00D040F7" w:rsidRPr="009720D4">
        <w:rPr>
          <w:rFonts w:ascii="Tahoma" w:eastAsia="SimSun" w:hAnsi="Tahoma" w:cs="Tahoma"/>
          <w:szCs w:val="22"/>
          <w:lang w:val="el-GR"/>
        </w:rPr>
        <w:t>δηλώνουν ότι το έργο (αντικείμενο της παρούσας Διακήρυξης</w:t>
      </w:r>
      <w:r w:rsidR="00EB5710">
        <w:rPr>
          <w:rFonts w:ascii="Tahoma" w:eastAsia="SimSun" w:hAnsi="Tahoma" w:cs="Tahoma"/>
          <w:szCs w:val="22"/>
          <w:lang w:val="el-GR"/>
        </w:rPr>
        <w:t xml:space="preserve"> ανά τμήμα</w:t>
      </w:r>
      <w:r w:rsidR="00D040F7" w:rsidRPr="009720D4">
        <w:rPr>
          <w:rFonts w:ascii="Tahoma" w:eastAsia="SimSun" w:hAnsi="Tahoma" w:cs="Tahoma"/>
          <w:szCs w:val="22"/>
          <w:lang w:val="el-GR"/>
        </w:rPr>
        <w:t xml:space="preserve">), καθώς και </w:t>
      </w:r>
      <w:r w:rsidR="0015014C">
        <w:rPr>
          <w:rFonts w:ascii="Tahoma" w:eastAsia="SimSun" w:hAnsi="Tahoma" w:cs="Tahoma"/>
          <w:szCs w:val="22"/>
          <w:lang w:val="el-GR"/>
        </w:rPr>
        <w:t xml:space="preserve">ότι </w:t>
      </w:r>
      <w:r w:rsidR="00D040F7" w:rsidRPr="009720D4">
        <w:rPr>
          <w:rFonts w:ascii="Tahoma" w:eastAsia="SimSun" w:hAnsi="Tahoma" w:cs="Tahoma"/>
          <w:szCs w:val="22"/>
          <w:lang w:val="el-GR"/>
        </w:rPr>
        <w:t>οι υποχρεώσεις που απορρέουν από αυτό, τελούν σε γνώση</w:t>
      </w:r>
      <w:r w:rsidR="00EB5710">
        <w:rPr>
          <w:rFonts w:ascii="Tahoma" w:eastAsia="SimSun" w:hAnsi="Tahoma" w:cs="Tahoma"/>
          <w:szCs w:val="22"/>
          <w:lang w:val="el-GR"/>
        </w:rPr>
        <w:t xml:space="preserve"> τους και θα συμμετέχουν στην ομάδα του έργου του αντίστοιχου τμήματος. </w:t>
      </w:r>
    </w:p>
    <w:p w14:paraId="44A88907" w14:textId="77777777" w:rsidR="000D37F0" w:rsidRDefault="000D37F0" w:rsidP="00F67BB9">
      <w:pPr>
        <w:suppressAutoHyphens w:val="0"/>
        <w:autoSpaceDE w:val="0"/>
        <w:spacing w:after="60"/>
        <w:rPr>
          <w:rFonts w:ascii="Tahoma" w:hAnsi="Tahoma" w:cs="Tahoma"/>
          <w:szCs w:val="22"/>
          <w:lang w:val="el-GR"/>
        </w:rPr>
      </w:pPr>
    </w:p>
    <w:p w14:paraId="724D1EC4" w14:textId="34C35534" w:rsidR="00F67BB9" w:rsidRDefault="00F67BB9" w:rsidP="00F67BB9">
      <w:pPr>
        <w:suppressAutoHyphens w:val="0"/>
        <w:autoSpaceDE w:val="0"/>
        <w:spacing w:after="60"/>
        <w:rPr>
          <w:rFonts w:ascii="Tahoma" w:hAnsi="Tahoma" w:cs="Tahoma"/>
          <w:szCs w:val="22"/>
          <w:lang w:val="el-GR"/>
        </w:rPr>
      </w:pPr>
      <w:r w:rsidRPr="00603221">
        <w:rPr>
          <w:rFonts w:ascii="Tahoma" w:hAnsi="Tahoma" w:cs="Tahoma"/>
          <w:szCs w:val="22"/>
          <w:lang w:val="el-GR"/>
        </w:rPr>
        <w:t>Οι οικονομικοί φορείς οφείλουν να αποδείξουν τ</w:t>
      </w:r>
      <w:r>
        <w:rPr>
          <w:rFonts w:ascii="Tahoma" w:hAnsi="Tahoma" w:cs="Tahoma"/>
          <w:szCs w:val="22"/>
          <w:lang w:val="el-GR"/>
        </w:rPr>
        <w:t>α</w:t>
      </w:r>
      <w:r w:rsidRPr="00603221">
        <w:rPr>
          <w:rFonts w:ascii="Tahoma" w:hAnsi="Tahoma" w:cs="Tahoma"/>
          <w:szCs w:val="22"/>
          <w:lang w:val="el-GR"/>
        </w:rPr>
        <w:t xml:space="preserve"> ανωτέρω</w:t>
      </w:r>
      <w:r>
        <w:rPr>
          <w:rFonts w:ascii="Tahoma" w:hAnsi="Tahoma" w:cs="Tahoma"/>
          <w:szCs w:val="22"/>
          <w:lang w:val="el-GR"/>
        </w:rPr>
        <w:t xml:space="preserve"> </w:t>
      </w:r>
      <w:r w:rsidRPr="00603221">
        <w:rPr>
          <w:rFonts w:ascii="Tahoma" w:hAnsi="Tahoma" w:cs="Tahoma"/>
          <w:szCs w:val="22"/>
          <w:lang w:val="el-GR"/>
        </w:rPr>
        <w:t>υποβάλλοντας τα ακόλουθα στοιχεία τεκμηρίωσης:</w:t>
      </w:r>
    </w:p>
    <w:p w14:paraId="13A233A7" w14:textId="77777777" w:rsidR="00F67BB9" w:rsidRDefault="00F67BB9" w:rsidP="00F67BB9">
      <w:pPr>
        <w:suppressAutoHyphens w:val="0"/>
        <w:autoSpaceDE w:val="0"/>
        <w:spacing w:after="60"/>
        <w:rPr>
          <w:rFonts w:ascii="Tahoma" w:hAnsi="Tahoma" w:cs="Tahoma"/>
          <w:szCs w:val="22"/>
          <w:lang w:val="el-GR"/>
        </w:rPr>
      </w:pPr>
    </w:p>
    <w:p w14:paraId="50A43741" w14:textId="77777777" w:rsidR="00F67BB9" w:rsidRPr="00603221" w:rsidRDefault="00F67BB9" w:rsidP="00F67BB9">
      <w:pPr>
        <w:spacing w:line="276" w:lineRule="auto"/>
        <w:rPr>
          <w:rFonts w:ascii="Tahoma" w:hAnsi="Tahoma" w:cs="Tahoma"/>
          <w:szCs w:val="22"/>
          <w:lang w:val="el-GR"/>
        </w:rPr>
      </w:pPr>
      <w:r w:rsidRPr="00603221">
        <w:rPr>
          <w:rFonts w:ascii="Tahoma" w:hAnsi="Tahoma" w:cs="Tahoma"/>
          <w:szCs w:val="22"/>
          <w:lang w:val="el-GR"/>
        </w:rPr>
        <w:t xml:space="preserve">Πίνακα των </w:t>
      </w:r>
      <w:r w:rsidRPr="00603221">
        <w:rPr>
          <w:rFonts w:ascii="Tahoma" w:hAnsi="Tahoma" w:cs="Tahoma"/>
          <w:b/>
          <w:szCs w:val="22"/>
          <w:lang w:val="el-GR"/>
        </w:rPr>
        <w:t xml:space="preserve">υπαλλήλων του Οικονομικού Φορέα </w:t>
      </w:r>
      <w:r w:rsidRPr="00603221">
        <w:rPr>
          <w:rFonts w:ascii="Tahoma" w:hAnsi="Tahoma" w:cs="Tahoma"/>
          <w:szCs w:val="22"/>
          <w:lang w:val="el-GR"/>
        </w:rPr>
        <w:t>που συμμετέχουν στην Ομάδα Έργου, σύμφωνα με το ακόλουθο υπόδειγμα:</w:t>
      </w:r>
    </w:p>
    <w:tbl>
      <w:tblPr>
        <w:tblW w:w="5000" w:type="pct"/>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04"/>
        <w:gridCol w:w="2176"/>
        <w:gridCol w:w="2176"/>
        <w:gridCol w:w="2180"/>
        <w:gridCol w:w="1211"/>
        <w:gridCol w:w="1381"/>
      </w:tblGrid>
      <w:tr w:rsidR="00F67BB9" w:rsidRPr="007769F5" w14:paraId="613530A1" w14:textId="77777777" w:rsidTr="00F20B98">
        <w:trPr>
          <w:trHeight w:val="788"/>
        </w:trPr>
        <w:tc>
          <w:tcPr>
            <w:tcW w:w="262" w:type="pct"/>
            <w:shd w:val="clear" w:color="auto" w:fill="E0E0E0"/>
            <w:vAlign w:val="center"/>
          </w:tcPr>
          <w:p w14:paraId="46E88B2F" w14:textId="77777777" w:rsidR="00F67BB9" w:rsidRPr="00603221" w:rsidRDefault="00F67BB9" w:rsidP="00473FE7">
            <w:pPr>
              <w:spacing w:line="276" w:lineRule="auto"/>
              <w:rPr>
                <w:rFonts w:ascii="Tahoma" w:hAnsi="Tahoma" w:cs="Tahoma"/>
                <w:szCs w:val="22"/>
              </w:rPr>
            </w:pPr>
            <w:r w:rsidRPr="00603221">
              <w:rPr>
                <w:rFonts w:ascii="Tahoma" w:hAnsi="Tahoma" w:cs="Tahoma"/>
                <w:szCs w:val="22"/>
              </w:rPr>
              <w:t>Α/Α</w:t>
            </w:r>
          </w:p>
        </w:tc>
        <w:tc>
          <w:tcPr>
            <w:tcW w:w="1130" w:type="pct"/>
            <w:shd w:val="clear" w:color="auto" w:fill="E0E0E0"/>
            <w:vAlign w:val="center"/>
          </w:tcPr>
          <w:p w14:paraId="62306A5B" w14:textId="77777777" w:rsidR="00F67BB9" w:rsidRPr="00603221" w:rsidRDefault="00F67BB9" w:rsidP="00473FE7">
            <w:pPr>
              <w:spacing w:line="276" w:lineRule="auto"/>
              <w:rPr>
                <w:rFonts w:ascii="Tahoma" w:hAnsi="Tahoma" w:cs="Tahoma"/>
                <w:szCs w:val="22"/>
                <w:lang w:val="el-GR"/>
              </w:rPr>
            </w:pPr>
            <w:r w:rsidRPr="00603221">
              <w:rPr>
                <w:rFonts w:ascii="Tahoma" w:hAnsi="Tahoma" w:cs="Tahoma"/>
                <w:szCs w:val="22"/>
                <w:lang w:val="el-GR"/>
              </w:rPr>
              <w:t>Εταιρεία (σε περίπτωση Ένωσης / Κοινοπραξίας)</w:t>
            </w:r>
          </w:p>
        </w:tc>
        <w:tc>
          <w:tcPr>
            <w:tcW w:w="1130" w:type="pct"/>
            <w:shd w:val="clear" w:color="auto" w:fill="E0E0E0"/>
            <w:vAlign w:val="center"/>
          </w:tcPr>
          <w:p w14:paraId="766D0E8E" w14:textId="77777777" w:rsidR="00F67BB9" w:rsidRPr="00603221" w:rsidRDefault="00F67BB9" w:rsidP="00473FE7">
            <w:pPr>
              <w:spacing w:line="276" w:lineRule="auto"/>
              <w:rPr>
                <w:rFonts w:ascii="Tahoma" w:hAnsi="Tahoma" w:cs="Tahoma"/>
                <w:szCs w:val="22"/>
                <w:lang w:val="el-GR"/>
              </w:rPr>
            </w:pPr>
            <w:r w:rsidRPr="00603221">
              <w:rPr>
                <w:rFonts w:ascii="Tahoma" w:hAnsi="Tahoma" w:cs="Tahoma"/>
                <w:szCs w:val="22"/>
                <w:lang w:val="el-GR"/>
              </w:rPr>
              <w:t>Ονοματεπώνυμο Μέλους Ομάδας Έργου</w:t>
            </w:r>
          </w:p>
        </w:tc>
        <w:tc>
          <w:tcPr>
            <w:tcW w:w="1132" w:type="pct"/>
            <w:shd w:val="clear" w:color="auto" w:fill="E0E0E0"/>
            <w:vAlign w:val="center"/>
          </w:tcPr>
          <w:p w14:paraId="50D45432" w14:textId="77777777" w:rsidR="00F67BB9" w:rsidRPr="00603221" w:rsidRDefault="00F67BB9" w:rsidP="00473FE7">
            <w:pPr>
              <w:spacing w:line="276" w:lineRule="auto"/>
              <w:rPr>
                <w:rFonts w:ascii="Tahoma" w:hAnsi="Tahoma" w:cs="Tahoma"/>
                <w:szCs w:val="22"/>
                <w:lang w:val="el-GR"/>
              </w:rPr>
            </w:pPr>
            <w:r w:rsidRPr="00603221">
              <w:rPr>
                <w:rFonts w:ascii="Tahoma" w:hAnsi="Tahoma" w:cs="Tahoma"/>
                <w:szCs w:val="22"/>
                <w:lang w:val="el-GR"/>
              </w:rPr>
              <w:t>Θέση στην Ομάδα Έργου</w:t>
            </w:r>
          </w:p>
        </w:tc>
        <w:tc>
          <w:tcPr>
            <w:tcW w:w="629" w:type="pct"/>
            <w:shd w:val="clear" w:color="auto" w:fill="E0E0E0"/>
            <w:vAlign w:val="center"/>
          </w:tcPr>
          <w:p w14:paraId="7CAEF0AE" w14:textId="77777777" w:rsidR="00F67BB9" w:rsidRPr="00603221" w:rsidRDefault="00F67BB9" w:rsidP="00473FE7">
            <w:pPr>
              <w:spacing w:line="276" w:lineRule="auto"/>
              <w:rPr>
                <w:rFonts w:ascii="Tahoma" w:hAnsi="Tahoma" w:cs="Tahoma"/>
                <w:szCs w:val="22"/>
                <w:lang w:val="el-GR"/>
              </w:rPr>
            </w:pPr>
            <w:r w:rsidRPr="00603221">
              <w:rPr>
                <w:rFonts w:ascii="Tahoma" w:hAnsi="Tahoma" w:cs="Tahoma"/>
                <w:szCs w:val="22"/>
                <w:lang w:val="el-GR"/>
              </w:rPr>
              <w:t>Ανθρωπομήνες</w:t>
            </w:r>
          </w:p>
        </w:tc>
        <w:tc>
          <w:tcPr>
            <w:tcW w:w="717" w:type="pct"/>
            <w:shd w:val="clear" w:color="auto" w:fill="C0C0C0"/>
          </w:tcPr>
          <w:p w14:paraId="5E544057" w14:textId="77777777" w:rsidR="00F67BB9" w:rsidRPr="00603221" w:rsidRDefault="00F67BB9" w:rsidP="00473FE7">
            <w:pPr>
              <w:spacing w:line="276" w:lineRule="auto"/>
              <w:rPr>
                <w:rFonts w:ascii="Tahoma" w:hAnsi="Tahoma" w:cs="Tahoma"/>
                <w:szCs w:val="22"/>
                <w:lang w:val="el-GR"/>
              </w:rPr>
            </w:pPr>
            <w:r w:rsidRPr="00603221">
              <w:rPr>
                <w:rFonts w:ascii="Tahoma" w:hAnsi="Tahoma" w:cs="Tahoma"/>
                <w:szCs w:val="22"/>
                <w:lang w:val="el-GR"/>
              </w:rPr>
              <w:t>Ποσοστό συμμετοχής* (%)</w:t>
            </w:r>
          </w:p>
        </w:tc>
      </w:tr>
      <w:tr w:rsidR="00F67BB9" w:rsidRPr="007769F5" w14:paraId="4F032639" w14:textId="77777777" w:rsidTr="00F20B98">
        <w:trPr>
          <w:trHeight w:val="394"/>
        </w:trPr>
        <w:tc>
          <w:tcPr>
            <w:tcW w:w="262" w:type="pct"/>
            <w:vAlign w:val="center"/>
          </w:tcPr>
          <w:p w14:paraId="50978753" w14:textId="77777777" w:rsidR="00F67BB9" w:rsidRPr="00603221" w:rsidRDefault="00F67BB9" w:rsidP="00473FE7">
            <w:pPr>
              <w:spacing w:line="276" w:lineRule="auto"/>
              <w:rPr>
                <w:rFonts w:ascii="Tahoma" w:hAnsi="Tahoma" w:cs="Tahoma"/>
                <w:szCs w:val="22"/>
                <w:lang w:val="el-GR"/>
              </w:rPr>
            </w:pPr>
          </w:p>
        </w:tc>
        <w:tc>
          <w:tcPr>
            <w:tcW w:w="1130" w:type="pct"/>
            <w:vAlign w:val="center"/>
          </w:tcPr>
          <w:p w14:paraId="602F5823" w14:textId="77777777" w:rsidR="00F67BB9" w:rsidRPr="00603221" w:rsidRDefault="00F67BB9" w:rsidP="00473FE7">
            <w:pPr>
              <w:spacing w:line="276" w:lineRule="auto"/>
              <w:rPr>
                <w:rFonts w:ascii="Tahoma" w:hAnsi="Tahoma" w:cs="Tahoma"/>
                <w:szCs w:val="22"/>
                <w:lang w:val="el-GR"/>
              </w:rPr>
            </w:pPr>
          </w:p>
        </w:tc>
        <w:tc>
          <w:tcPr>
            <w:tcW w:w="1130" w:type="pct"/>
            <w:vAlign w:val="center"/>
          </w:tcPr>
          <w:p w14:paraId="13552084" w14:textId="77777777" w:rsidR="00F67BB9" w:rsidRPr="00603221" w:rsidRDefault="00F67BB9" w:rsidP="00473FE7">
            <w:pPr>
              <w:spacing w:line="276" w:lineRule="auto"/>
              <w:rPr>
                <w:rFonts w:ascii="Tahoma" w:hAnsi="Tahoma" w:cs="Tahoma"/>
                <w:szCs w:val="22"/>
                <w:lang w:val="el-GR"/>
              </w:rPr>
            </w:pPr>
          </w:p>
        </w:tc>
        <w:tc>
          <w:tcPr>
            <w:tcW w:w="1132" w:type="pct"/>
            <w:vAlign w:val="center"/>
          </w:tcPr>
          <w:p w14:paraId="43CD2DB6" w14:textId="77777777" w:rsidR="00F67BB9" w:rsidRPr="00603221" w:rsidRDefault="00F67BB9" w:rsidP="00473FE7">
            <w:pPr>
              <w:spacing w:line="276" w:lineRule="auto"/>
              <w:rPr>
                <w:rFonts w:ascii="Tahoma" w:hAnsi="Tahoma" w:cs="Tahoma"/>
                <w:szCs w:val="22"/>
                <w:lang w:val="el-GR"/>
              </w:rPr>
            </w:pPr>
          </w:p>
        </w:tc>
        <w:tc>
          <w:tcPr>
            <w:tcW w:w="629" w:type="pct"/>
            <w:vAlign w:val="center"/>
          </w:tcPr>
          <w:p w14:paraId="315F7D14" w14:textId="77777777" w:rsidR="00F67BB9" w:rsidRPr="00603221" w:rsidRDefault="00F67BB9" w:rsidP="00473FE7">
            <w:pPr>
              <w:spacing w:line="276" w:lineRule="auto"/>
              <w:rPr>
                <w:rFonts w:ascii="Tahoma" w:hAnsi="Tahoma" w:cs="Tahoma"/>
                <w:szCs w:val="22"/>
                <w:lang w:val="el-GR"/>
              </w:rPr>
            </w:pPr>
          </w:p>
        </w:tc>
        <w:tc>
          <w:tcPr>
            <w:tcW w:w="717" w:type="pct"/>
            <w:shd w:val="clear" w:color="auto" w:fill="C0C0C0"/>
          </w:tcPr>
          <w:p w14:paraId="374E3990" w14:textId="77777777" w:rsidR="00F67BB9" w:rsidRPr="00603221" w:rsidRDefault="00F67BB9" w:rsidP="00473FE7">
            <w:pPr>
              <w:spacing w:line="276" w:lineRule="auto"/>
              <w:rPr>
                <w:rFonts w:ascii="Tahoma" w:hAnsi="Tahoma" w:cs="Tahoma"/>
                <w:szCs w:val="22"/>
                <w:lang w:val="el-GR"/>
              </w:rPr>
            </w:pPr>
          </w:p>
        </w:tc>
      </w:tr>
      <w:tr w:rsidR="00F67BB9" w:rsidRPr="007769F5" w14:paraId="250DCA74" w14:textId="77777777" w:rsidTr="00F20B98">
        <w:trPr>
          <w:trHeight w:val="394"/>
        </w:trPr>
        <w:tc>
          <w:tcPr>
            <w:tcW w:w="262" w:type="pct"/>
            <w:vAlign w:val="center"/>
          </w:tcPr>
          <w:p w14:paraId="46DE3B8A" w14:textId="77777777" w:rsidR="00F67BB9" w:rsidRPr="00603221" w:rsidRDefault="00F67BB9" w:rsidP="00473FE7">
            <w:pPr>
              <w:spacing w:line="276" w:lineRule="auto"/>
              <w:rPr>
                <w:rFonts w:ascii="Tahoma" w:hAnsi="Tahoma" w:cs="Tahoma"/>
                <w:szCs w:val="22"/>
                <w:lang w:val="el-GR"/>
              </w:rPr>
            </w:pPr>
          </w:p>
        </w:tc>
        <w:tc>
          <w:tcPr>
            <w:tcW w:w="1130" w:type="pct"/>
            <w:vAlign w:val="center"/>
          </w:tcPr>
          <w:p w14:paraId="569EE703" w14:textId="77777777" w:rsidR="00F67BB9" w:rsidRPr="00603221" w:rsidRDefault="00F67BB9" w:rsidP="00473FE7">
            <w:pPr>
              <w:spacing w:line="276" w:lineRule="auto"/>
              <w:rPr>
                <w:rFonts w:ascii="Tahoma" w:hAnsi="Tahoma" w:cs="Tahoma"/>
                <w:szCs w:val="22"/>
                <w:lang w:val="el-GR"/>
              </w:rPr>
            </w:pPr>
          </w:p>
        </w:tc>
        <w:tc>
          <w:tcPr>
            <w:tcW w:w="1130" w:type="pct"/>
            <w:vAlign w:val="center"/>
          </w:tcPr>
          <w:p w14:paraId="29113BAD" w14:textId="77777777" w:rsidR="00F67BB9" w:rsidRPr="00603221" w:rsidRDefault="00F67BB9" w:rsidP="00473FE7">
            <w:pPr>
              <w:spacing w:line="276" w:lineRule="auto"/>
              <w:rPr>
                <w:rFonts w:ascii="Tahoma" w:hAnsi="Tahoma" w:cs="Tahoma"/>
                <w:szCs w:val="22"/>
                <w:lang w:val="el-GR"/>
              </w:rPr>
            </w:pPr>
          </w:p>
        </w:tc>
        <w:tc>
          <w:tcPr>
            <w:tcW w:w="1132" w:type="pct"/>
            <w:vAlign w:val="center"/>
          </w:tcPr>
          <w:p w14:paraId="152B30AB" w14:textId="77777777" w:rsidR="00F67BB9" w:rsidRPr="00603221" w:rsidRDefault="00F67BB9" w:rsidP="00473FE7">
            <w:pPr>
              <w:spacing w:line="276" w:lineRule="auto"/>
              <w:rPr>
                <w:rFonts w:ascii="Tahoma" w:hAnsi="Tahoma" w:cs="Tahoma"/>
                <w:szCs w:val="22"/>
                <w:lang w:val="el-GR"/>
              </w:rPr>
            </w:pPr>
          </w:p>
        </w:tc>
        <w:tc>
          <w:tcPr>
            <w:tcW w:w="629" w:type="pct"/>
            <w:vAlign w:val="center"/>
          </w:tcPr>
          <w:p w14:paraId="34F6DB46" w14:textId="77777777" w:rsidR="00F67BB9" w:rsidRPr="00603221" w:rsidRDefault="00F67BB9" w:rsidP="00473FE7">
            <w:pPr>
              <w:spacing w:line="276" w:lineRule="auto"/>
              <w:rPr>
                <w:rFonts w:ascii="Tahoma" w:hAnsi="Tahoma" w:cs="Tahoma"/>
                <w:szCs w:val="22"/>
                <w:lang w:val="el-GR"/>
              </w:rPr>
            </w:pPr>
          </w:p>
        </w:tc>
        <w:tc>
          <w:tcPr>
            <w:tcW w:w="717" w:type="pct"/>
            <w:shd w:val="clear" w:color="auto" w:fill="C0C0C0"/>
          </w:tcPr>
          <w:p w14:paraId="7D46ED62" w14:textId="77777777" w:rsidR="00F67BB9" w:rsidRPr="00603221" w:rsidRDefault="00F67BB9" w:rsidP="00473FE7">
            <w:pPr>
              <w:spacing w:line="276" w:lineRule="auto"/>
              <w:rPr>
                <w:rFonts w:ascii="Tahoma" w:hAnsi="Tahoma" w:cs="Tahoma"/>
                <w:szCs w:val="22"/>
                <w:lang w:val="el-GR"/>
              </w:rPr>
            </w:pPr>
          </w:p>
        </w:tc>
      </w:tr>
      <w:tr w:rsidR="00F67BB9" w:rsidRPr="007769F5" w14:paraId="7BC324F7" w14:textId="77777777" w:rsidTr="00F20B98">
        <w:trPr>
          <w:trHeight w:val="394"/>
        </w:trPr>
        <w:tc>
          <w:tcPr>
            <w:tcW w:w="262" w:type="pct"/>
            <w:vAlign w:val="center"/>
          </w:tcPr>
          <w:p w14:paraId="1D1C95BD" w14:textId="77777777" w:rsidR="00F67BB9" w:rsidRPr="00603221" w:rsidRDefault="00F67BB9" w:rsidP="00473FE7">
            <w:pPr>
              <w:spacing w:line="276" w:lineRule="auto"/>
              <w:rPr>
                <w:rFonts w:ascii="Tahoma" w:hAnsi="Tahoma" w:cs="Tahoma"/>
                <w:szCs w:val="22"/>
                <w:lang w:val="el-GR"/>
              </w:rPr>
            </w:pPr>
          </w:p>
        </w:tc>
        <w:tc>
          <w:tcPr>
            <w:tcW w:w="1130" w:type="pct"/>
            <w:vAlign w:val="center"/>
          </w:tcPr>
          <w:p w14:paraId="6CA94614" w14:textId="77777777" w:rsidR="00F67BB9" w:rsidRPr="00603221" w:rsidRDefault="00F67BB9" w:rsidP="00473FE7">
            <w:pPr>
              <w:spacing w:line="276" w:lineRule="auto"/>
              <w:rPr>
                <w:rFonts w:ascii="Tahoma" w:hAnsi="Tahoma" w:cs="Tahoma"/>
                <w:szCs w:val="22"/>
                <w:lang w:val="el-GR"/>
              </w:rPr>
            </w:pPr>
          </w:p>
        </w:tc>
        <w:tc>
          <w:tcPr>
            <w:tcW w:w="1130" w:type="pct"/>
            <w:vAlign w:val="center"/>
          </w:tcPr>
          <w:p w14:paraId="34F265FA" w14:textId="77777777" w:rsidR="00F67BB9" w:rsidRPr="00603221" w:rsidRDefault="00F67BB9" w:rsidP="00473FE7">
            <w:pPr>
              <w:spacing w:line="276" w:lineRule="auto"/>
              <w:rPr>
                <w:rFonts w:ascii="Tahoma" w:hAnsi="Tahoma" w:cs="Tahoma"/>
                <w:szCs w:val="22"/>
                <w:lang w:val="el-GR"/>
              </w:rPr>
            </w:pPr>
          </w:p>
        </w:tc>
        <w:tc>
          <w:tcPr>
            <w:tcW w:w="1132" w:type="pct"/>
            <w:vAlign w:val="center"/>
          </w:tcPr>
          <w:p w14:paraId="523EF346" w14:textId="77777777" w:rsidR="00F67BB9" w:rsidRPr="00603221" w:rsidRDefault="00F67BB9" w:rsidP="00473FE7">
            <w:pPr>
              <w:spacing w:line="276" w:lineRule="auto"/>
              <w:rPr>
                <w:rFonts w:ascii="Tahoma" w:hAnsi="Tahoma" w:cs="Tahoma"/>
                <w:szCs w:val="22"/>
                <w:lang w:val="el-GR"/>
              </w:rPr>
            </w:pPr>
          </w:p>
        </w:tc>
        <w:tc>
          <w:tcPr>
            <w:tcW w:w="629" w:type="pct"/>
            <w:vAlign w:val="center"/>
          </w:tcPr>
          <w:p w14:paraId="54079AE5" w14:textId="77777777" w:rsidR="00F67BB9" w:rsidRPr="00603221" w:rsidRDefault="00F67BB9" w:rsidP="00473FE7">
            <w:pPr>
              <w:spacing w:line="276" w:lineRule="auto"/>
              <w:rPr>
                <w:rFonts w:ascii="Tahoma" w:hAnsi="Tahoma" w:cs="Tahoma"/>
                <w:szCs w:val="22"/>
                <w:lang w:val="el-GR"/>
              </w:rPr>
            </w:pPr>
          </w:p>
        </w:tc>
        <w:tc>
          <w:tcPr>
            <w:tcW w:w="717" w:type="pct"/>
            <w:shd w:val="clear" w:color="auto" w:fill="C0C0C0"/>
          </w:tcPr>
          <w:p w14:paraId="42CE348F" w14:textId="77777777" w:rsidR="00F67BB9" w:rsidRPr="00603221" w:rsidRDefault="00F67BB9" w:rsidP="00473FE7">
            <w:pPr>
              <w:spacing w:line="276" w:lineRule="auto"/>
              <w:rPr>
                <w:rFonts w:ascii="Tahoma" w:hAnsi="Tahoma" w:cs="Tahoma"/>
                <w:szCs w:val="22"/>
                <w:lang w:val="el-GR"/>
              </w:rPr>
            </w:pPr>
          </w:p>
        </w:tc>
      </w:tr>
      <w:tr w:rsidR="00F67BB9" w:rsidRPr="007769F5" w14:paraId="12A32FED" w14:textId="77777777" w:rsidTr="00F20B98">
        <w:trPr>
          <w:trHeight w:val="380"/>
        </w:trPr>
        <w:tc>
          <w:tcPr>
            <w:tcW w:w="3654" w:type="pct"/>
            <w:gridSpan w:val="4"/>
            <w:tcBorders>
              <w:bottom w:val="single" w:sz="4" w:space="0" w:color="000080"/>
            </w:tcBorders>
            <w:shd w:val="clear" w:color="auto" w:fill="C0C0C0"/>
            <w:vAlign w:val="center"/>
          </w:tcPr>
          <w:p w14:paraId="086E21D4" w14:textId="77777777" w:rsidR="00F67BB9" w:rsidRPr="00603221" w:rsidRDefault="00F67BB9" w:rsidP="00473FE7">
            <w:pPr>
              <w:spacing w:line="276" w:lineRule="auto"/>
              <w:rPr>
                <w:rFonts w:ascii="Tahoma" w:hAnsi="Tahoma" w:cs="Tahoma"/>
                <w:b/>
                <w:szCs w:val="22"/>
                <w:lang w:val="el-GR"/>
              </w:rPr>
            </w:pPr>
            <w:r w:rsidRPr="00603221">
              <w:rPr>
                <w:rFonts w:ascii="Tahoma" w:hAnsi="Tahoma" w:cs="Tahoma"/>
                <w:b/>
                <w:szCs w:val="22"/>
                <w:lang w:val="el-GR"/>
              </w:rPr>
              <w:t xml:space="preserve">ΜΕΡΙΚΟ ΣΥΝΟΛΟ (1) </w:t>
            </w:r>
          </w:p>
        </w:tc>
        <w:tc>
          <w:tcPr>
            <w:tcW w:w="629" w:type="pct"/>
            <w:tcBorders>
              <w:bottom w:val="single" w:sz="4" w:space="0" w:color="000080"/>
            </w:tcBorders>
            <w:shd w:val="clear" w:color="auto" w:fill="C0C0C0"/>
            <w:vAlign w:val="center"/>
          </w:tcPr>
          <w:p w14:paraId="04146C81" w14:textId="77777777" w:rsidR="00F67BB9" w:rsidRPr="00603221" w:rsidRDefault="00F67BB9" w:rsidP="00473FE7">
            <w:pPr>
              <w:spacing w:line="276" w:lineRule="auto"/>
              <w:rPr>
                <w:rFonts w:ascii="Tahoma" w:hAnsi="Tahoma" w:cs="Tahoma"/>
                <w:szCs w:val="22"/>
                <w:lang w:val="el-GR"/>
              </w:rPr>
            </w:pPr>
          </w:p>
        </w:tc>
        <w:tc>
          <w:tcPr>
            <w:tcW w:w="717" w:type="pct"/>
            <w:tcBorders>
              <w:bottom w:val="single" w:sz="4" w:space="0" w:color="000080"/>
            </w:tcBorders>
            <w:shd w:val="clear" w:color="auto" w:fill="C0C0C0"/>
          </w:tcPr>
          <w:p w14:paraId="1E9343F7" w14:textId="77777777" w:rsidR="00F67BB9" w:rsidRPr="00603221" w:rsidRDefault="00F67BB9" w:rsidP="00473FE7">
            <w:pPr>
              <w:spacing w:line="276" w:lineRule="auto"/>
              <w:rPr>
                <w:rFonts w:ascii="Tahoma" w:hAnsi="Tahoma" w:cs="Tahoma"/>
                <w:szCs w:val="22"/>
                <w:lang w:val="el-GR"/>
              </w:rPr>
            </w:pPr>
          </w:p>
        </w:tc>
      </w:tr>
    </w:tbl>
    <w:p w14:paraId="19725EBB" w14:textId="77777777" w:rsidR="00F67BB9" w:rsidRPr="00603221" w:rsidRDefault="00F67BB9" w:rsidP="00F67BB9">
      <w:pPr>
        <w:autoSpaceDE w:val="0"/>
        <w:autoSpaceDN w:val="0"/>
        <w:adjustRightInd w:val="0"/>
        <w:spacing w:after="70"/>
        <w:jc w:val="left"/>
        <w:rPr>
          <w:rFonts w:ascii="Tahoma" w:hAnsi="Tahoma" w:cs="Tahoma"/>
          <w:b/>
          <w:bCs/>
          <w:szCs w:val="22"/>
          <w:lang w:val="el-GR" w:eastAsia="el-GR"/>
        </w:rPr>
      </w:pPr>
    </w:p>
    <w:p w14:paraId="53A8F849" w14:textId="77777777" w:rsidR="00F67BB9" w:rsidRPr="00603221" w:rsidRDefault="00F67BB9" w:rsidP="00F67BB9">
      <w:pPr>
        <w:spacing w:line="276" w:lineRule="auto"/>
        <w:rPr>
          <w:rFonts w:ascii="Tahoma" w:hAnsi="Tahoma" w:cs="Tahoma"/>
          <w:szCs w:val="22"/>
          <w:lang w:val="el-GR"/>
        </w:rPr>
      </w:pPr>
      <w:r w:rsidRPr="00603221">
        <w:rPr>
          <w:rFonts w:ascii="Tahoma" w:hAnsi="Tahoma" w:cs="Tahoma"/>
          <w:szCs w:val="22"/>
          <w:lang w:val="el-GR"/>
        </w:rPr>
        <w:t xml:space="preserve">Πίνακα των </w:t>
      </w:r>
      <w:r w:rsidRPr="00603221">
        <w:rPr>
          <w:rFonts w:ascii="Tahoma" w:hAnsi="Tahoma" w:cs="Tahoma"/>
          <w:b/>
          <w:szCs w:val="22"/>
          <w:lang w:val="el-GR"/>
        </w:rPr>
        <w:t>στελεχών των Υπεργολάβων</w:t>
      </w:r>
      <w:r w:rsidRPr="00603221">
        <w:rPr>
          <w:rFonts w:ascii="Tahoma" w:hAnsi="Tahoma" w:cs="Tahoma"/>
          <w:szCs w:val="22"/>
          <w:lang w:val="el-GR"/>
        </w:rPr>
        <w:t xml:space="preserve"> </w:t>
      </w:r>
      <w:r w:rsidRPr="00603221">
        <w:rPr>
          <w:rFonts w:ascii="Tahoma" w:hAnsi="Tahoma" w:cs="Tahoma"/>
          <w:b/>
          <w:szCs w:val="22"/>
          <w:lang w:val="el-GR"/>
        </w:rPr>
        <w:t>του Οικονομικού Φορέα</w:t>
      </w:r>
      <w:r w:rsidRPr="00603221">
        <w:rPr>
          <w:rFonts w:ascii="Tahoma" w:hAnsi="Tahoma" w:cs="Tahoma"/>
          <w:szCs w:val="22"/>
          <w:lang w:val="el-GR"/>
        </w:rPr>
        <w:t xml:space="preserve"> που συμμετέχουν στην Ομάδα Έργου, σύμφωνα με το ακόλουθο υπόδειγμα: </w:t>
      </w:r>
    </w:p>
    <w:tbl>
      <w:tblPr>
        <w:tblW w:w="5000" w:type="pct"/>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04"/>
        <w:gridCol w:w="2207"/>
        <w:gridCol w:w="2207"/>
        <w:gridCol w:w="2209"/>
        <w:gridCol w:w="1365"/>
        <w:gridCol w:w="1136"/>
      </w:tblGrid>
      <w:tr w:rsidR="00F67BB9" w:rsidRPr="007769F5" w14:paraId="3195EA3B" w14:textId="77777777" w:rsidTr="00F20B98">
        <w:trPr>
          <w:trHeight w:val="788"/>
        </w:trPr>
        <w:tc>
          <w:tcPr>
            <w:tcW w:w="262" w:type="pct"/>
            <w:shd w:val="clear" w:color="auto" w:fill="E0E0E0"/>
            <w:vAlign w:val="center"/>
          </w:tcPr>
          <w:p w14:paraId="1449E5E2" w14:textId="77777777" w:rsidR="00F67BB9" w:rsidRPr="00603221" w:rsidRDefault="00F67BB9" w:rsidP="00473FE7">
            <w:pPr>
              <w:spacing w:line="276" w:lineRule="auto"/>
              <w:rPr>
                <w:rFonts w:ascii="Tahoma" w:hAnsi="Tahoma" w:cs="Tahoma"/>
                <w:szCs w:val="22"/>
                <w:lang w:val="el-GR"/>
              </w:rPr>
            </w:pPr>
            <w:r w:rsidRPr="00603221">
              <w:rPr>
                <w:rFonts w:ascii="Tahoma" w:hAnsi="Tahoma" w:cs="Tahoma"/>
                <w:szCs w:val="22"/>
                <w:lang w:val="el-GR"/>
              </w:rPr>
              <w:t>Α/Α</w:t>
            </w:r>
          </w:p>
        </w:tc>
        <w:tc>
          <w:tcPr>
            <w:tcW w:w="1146" w:type="pct"/>
            <w:shd w:val="clear" w:color="auto" w:fill="E0E0E0"/>
            <w:vAlign w:val="center"/>
          </w:tcPr>
          <w:p w14:paraId="7204CF03" w14:textId="77777777" w:rsidR="00F67BB9" w:rsidRPr="00603221" w:rsidRDefault="00F67BB9" w:rsidP="00473FE7">
            <w:pPr>
              <w:spacing w:line="276" w:lineRule="auto"/>
              <w:jc w:val="left"/>
              <w:rPr>
                <w:rFonts w:ascii="Tahoma" w:hAnsi="Tahoma" w:cs="Tahoma"/>
                <w:szCs w:val="22"/>
                <w:lang w:val="el-GR"/>
              </w:rPr>
            </w:pPr>
            <w:r w:rsidRPr="00603221">
              <w:rPr>
                <w:rFonts w:ascii="Tahoma" w:hAnsi="Tahoma" w:cs="Tahoma"/>
                <w:szCs w:val="22"/>
                <w:lang w:val="el-GR"/>
              </w:rPr>
              <w:t>Επωνυμία Εταιρείας Υπεργολάβου</w:t>
            </w:r>
          </w:p>
        </w:tc>
        <w:tc>
          <w:tcPr>
            <w:tcW w:w="1146" w:type="pct"/>
            <w:shd w:val="clear" w:color="auto" w:fill="E0E0E0"/>
            <w:vAlign w:val="center"/>
          </w:tcPr>
          <w:p w14:paraId="3D86A3F8" w14:textId="77777777" w:rsidR="00F67BB9" w:rsidRPr="00603221" w:rsidRDefault="00F67BB9" w:rsidP="00473FE7">
            <w:pPr>
              <w:spacing w:line="276" w:lineRule="auto"/>
              <w:jc w:val="left"/>
              <w:rPr>
                <w:rFonts w:ascii="Tahoma" w:hAnsi="Tahoma" w:cs="Tahoma"/>
                <w:szCs w:val="22"/>
                <w:lang w:val="el-GR"/>
              </w:rPr>
            </w:pPr>
            <w:r w:rsidRPr="00603221">
              <w:rPr>
                <w:rFonts w:ascii="Tahoma" w:hAnsi="Tahoma" w:cs="Tahoma"/>
                <w:szCs w:val="22"/>
                <w:lang w:val="el-GR"/>
              </w:rPr>
              <w:t>Ονοματεπώνυμο Μέλους Ομάδας Έργου</w:t>
            </w:r>
          </w:p>
        </w:tc>
        <w:tc>
          <w:tcPr>
            <w:tcW w:w="1147" w:type="pct"/>
            <w:shd w:val="clear" w:color="auto" w:fill="E0E0E0"/>
            <w:vAlign w:val="center"/>
          </w:tcPr>
          <w:p w14:paraId="714D40ED" w14:textId="77777777" w:rsidR="00F67BB9" w:rsidRPr="00603221" w:rsidRDefault="00F67BB9" w:rsidP="00473FE7">
            <w:pPr>
              <w:spacing w:line="276" w:lineRule="auto"/>
              <w:jc w:val="left"/>
              <w:rPr>
                <w:rFonts w:ascii="Tahoma" w:hAnsi="Tahoma" w:cs="Tahoma"/>
                <w:szCs w:val="22"/>
                <w:lang w:val="el-GR"/>
              </w:rPr>
            </w:pPr>
            <w:r w:rsidRPr="00603221">
              <w:rPr>
                <w:rFonts w:ascii="Tahoma" w:hAnsi="Tahoma" w:cs="Tahoma"/>
                <w:szCs w:val="22"/>
                <w:lang w:val="el-GR"/>
              </w:rPr>
              <w:t>Θέση στην Ομάδα Έργου</w:t>
            </w:r>
          </w:p>
        </w:tc>
        <w:tc>
          <w:tcPr>
            <w:tcW w:w="709" w:type="pct"/>
            <w:shd w:val="clear" w:color="auto" w:fill="E0E0E0"/>
            <w:vAlign w:val="center"/>
          </w:tcPr>
          <w:p w14:paraId="3BC0AA27" w14:textId="77777777" w:rsidR="00F67BB9" w:rsidRPr="00603221" w:rsidRDefault="00F67BB9" w:rsidP="00473FE7">
            <w:pPr>
              <w:spacing w:line="276" w:lineRule="auto"/>
              <w:jc w:val="left"/>
              <w:rPr>
                <w:rFonts w:ascii="Tahoma" w:hAnsi="Tahoma" w:cs="Tahoma"/>
                <w:szCs w:val="22"/>
                <w:lang w:val="el-GR"/>
              </w:rPr>
            </w:pPr>
            <w:r w:rsidRPr="00603221">
              <w:rPr>
                <w:rFonts w:ascii="Tahoma" w:hAnsi="Tahoma" w:cs="Tahoma"/>
                <w:szCs w:val="22"/>
                <w:lang w:val="el-GR"/>
              </w:rPr>
              <w:t>Ανθρωπομήνες</w:t>
            </w:r>
          </w:p>
        </w:tc>
        <w:tc>
          <w:tcPr>
            <w:tcW w:w="590" w:type="pct"/>
            <w:shd w:val="clear" w:color="auto" w:fill="C0C0C0"/>
          </w:tcPr>
          <w:p w14:paraId="694C5CED" w14:textId="77777777" w:rsidR="00F67BB9" w:rsidRPr="00603221" w:rsidRDefault="00F67BB9" w:rsidP="00473FE7">
            <w:pPr>
              <w:spacing w:line="276" w:lineRule="auto"/>
              <w:jc w:val="left"/>
              <w:rPr>
                <w:rFonts w:ascii="Tahoma" w:hAnsi="Tahoma" w:cs="Tahoma"/>
                <w:szCs w:val="22"/>
                <w:lang w:val="el-GR"/>
              </w:rPr>
            </w:pPr>
            <w:r w:rsidRPr="00603221">
              <w:rPr>
                <w:rFonts w:ascii="Tahoma" w:hAnsi="Tahoma" w:cs="Tahoma"/>
                <w:szCs w:val="22"/>
                <w:lang w:val="el-GR"/>
              </w:rPr>
              <w:t>Ποσοστό συμμετοχής* (%)</w:t>
            </w:r>
          </w:p>
        </w:tc>
      </w:tr>
      <w:tr w:rsidR="00F67BB9" w:rsidRPr="007769F5" w14:paraId="6BEEEFF3" w14:textId="77777777" w:rsidTr="00F20B98">
        <w:trPr>
          <w:trHeight w:val="380"/>
        </w:trPr>
        <w:tc>
          <w:tcPr>
            <w:tcW w:w="262" w:type="pct"/>
            <w:vAlign w:val="center"/>
          </w:tcPr>
          <w:p w14:paraId="5F47B61E" w14:textId="77777777" w:rsidR="00F67BB9" w:rsidRPr="00603221" w:rsidRDefault="00F67BB9" w:rsidP="00473FE7">
            <w:pPr>
              <w:spacing w:line="276" w:lineRule="auto"/>
              <w:rPr>
                <w:rFonts w:ascii="Tahoma" w:hAnsi="Tahoma" w:cs="Tahoma"/>
                <w:szCs w:val="22"/>
                <w:lang w:val="el-GR"/>
              </w:rPr>
            </w:pPr>
          </w:p>
        </w:tc>
        <w:tc>
          <w:tcPr>
            <w:tcW w:w="1146" w:type="pct"/>
            <w:vAlign w:val="center"/>
          </w:tcPr>
          <w:p w14:paraId="5D229130" w14:textId="77777777" w:rsidR="00F67BB9" w:rsidRPr="00603221" w:rsidRDefault="00F67BB9" w:rsidP="00473FE7">
            <w:pPr>
              <w:spacing w:line="276" w:lineRule="auto"/>
              <w:rPr>
                <w:rFonts w:ascii="Tahoma" w:hAnsi="Tahoma" w:cs="Tahoma"/>
                <w:szCs w:val="22"/>
                <w:lang w:val="el-GR"/>
              </w:rPr>
            </w:pPr>
          </w:p>
        </w:tc>
        <w:tc>
          <w:tcPr>
            <w:tcW w:w="1146" w:type="pct"/>
            <w:vAlign w:val="center"/>
          </w:tcPr>
          <w:p w14:paraId="1228B4AF" w14:textId="77777777" w:rsidR="00F67BB9" w:rsidRPr="00603221" w:rsidRDefault="00F67BB9" w:rsidP="00473FE7">
            <w:pPr>
              <w:spacing w:line="276" w:lineRule="auto"/>
              <w:rPr>
                <w:rFonts w:ascii="Tahoma" w:hAnsi="Tahoma" w:cs="Tahoma"/>
                <w:szCs w:val="22"/>
                <w:lang w:val="el-GR"/>
              </w:rPr>
            </w:pPr>
          </w:p>
        </w:tc>
        <w:tc>
          <w:tcPr>
            <w:tcW w:w="1147" w:type="pct"/>
            <w:vAlign w:val="center"/>
          </w:tcPr>
          <w:p w14:paraId="3EA853AC" w14:textId="77777777" w:rsidR="00F67BB9" w:rsidRPr="00603221" w:rsidRDefault="00F67BB9" w:rsidP="00473FE7">
            <w:pPr>
              <w:spacing w:line="276" w:lineRule="auto"/>
              <w:rPr>
                <w:rFonts w:ascii="Tahoma" w:hAnsi="Tahoma" w:cs="Tahoma"/>
                <w:szCs w:val="22"/>
                <w:lang w:val="el-GR"/>
              </w:rPr>
            </w:pPr>
          </w:p>
        </w:tc>
        <w:tc>
          <w:tcPr>
            <w:tcW w:w="709" w:type="pct"/>
            <w:vAlign w:val="center"/>
          </w:tcPr>
          <w:p w14:paraId="5A9ECCDE" w14:textId="77777777" w:rsidR="00F67BB9" w:rsidRPr="00603221" w:rsidRDefault="00F67BB9" w:rsidP="00473FE7">
            <w:pPr>
              <w:spacing w:line="276" w:lineRule="auto"/>
              <w:rPr>
                <w:rFonts w:ascii="Tahoma" w:hAnsi="Tahoma" w:cs="Tahoma"/>
                <w:szCs w:val="22"/>
                <w:lang w:val="el-GR"/>
              </w:rPr>
            </w:pPr>
          </w:p>
        </w:tc>
        <w:tc>
          <w:tcPr>
            <w:tcW w:w="590" w:type="pct"/>
            <w:shd w:val="clear" w:color="auto" w:fill="C0C0C0"/>
          </w:tcPr>
          <w:p w14:paraId="19264342" w14:textId="77777777" w:rsidR="00F67BB9" w:rsidRPr="00603221" w:rsidRDefault="00F67BB9" w:rsidP="00473FE7">
            <w:pPr>
              <w:spacing w:line="276" w:lineRule="auto"/>
              <w:rPr>
                <w:rFonts w:ascii="Tahoma" w:hAnsi="Tahoma" w:cs="Tahoma"/>
                <w:szCs w:val="22"/>
                <w:lang w:val="el-GR"/>
              </w:rPr>
            </w:pPr>
          </w:p>
        </w:tc>
      </w:tr>
      <w:tr w:rsidR="00F67BB9" w:rsidRPr="007769F5" w14:paraId="2C259146" w14:textId="77777777" w:rsidTr="00F20B98">
        <w:trPr>
          <w:trHeight w:val="394"/>
        </w:trPr>
        <w:tc>
          <w:tcPr>
            <w:tcW w:w="262" w:type="pct"/>
            <w:vAlign w:val="center"/>
          </w:tcPr>
          <w:p w14:paraId="4878273A" w14:textId="77777777" w:rsidR="00F67BB9" w:rsidRPr="00603221" w:rsidRDefault="00F67BB9" w:rsidP="00473FE7">
            <w:pPr>
              <w:spacing w:line="276" w:lineRule="auto"/>
              <w:rPr>
                <w:rFonts w:ascii="Tahoma" w:hAnsi="Tahoma" w:cs="Tahoma"/>
                <w:szCs w:val="22"/>
                <w:lang w:val="el-GR"/>
              </w:rPr>
            </w:pPr>
          </w:p>
        </w:tc>
        <w:tc>
          <w:tcPr>
            <w:tcW w:w="1146" w:type="pct"/>
            <w:vAlign w:val="center"/>
          </w:tcPr>
          <w:p w14:paraId="4485AFEA" w14:textId="77777777" w:rsidR="00F67BB9" w:rsidRPr="00603221" w:rsidRDefault="00F67BB9" w:rsidP="00473FE7">
            <w:pPr>
              <w:spacing w:line="276" w:lineRule="auto"/>
              <w:rPr>
                <w:rFonts w:ascii="Tahoma" w:hAnsi="Tahoma" w:cs="Tahoma"/>
                <w:szCs w:val="22"/>
                <w:lang w:val="el-GR"/>
              </w:rPr>
            </w:pPr>
          </w:p>
        </w:tc>
        <w:tc>
          <w:tcPr>
            <w:tcW w:w="1146" w:type="pct"/>
            <w:vAlign w:val="center"/>
          </w:tcPr>
          <w:p w14:paraId="57BA87A9" w14:textId="77777777" w:rsidR="00F67BB9" w:rsidRPr="00603221" w:rsidRDefault="00F67BB9" w:rsidP="00473FE7">
            <w:pPr>
              <w:spacing w:line="276" w:lineRule="auto"/>
              <w:rPr>
                <w:rFonts w:ascii="Tahoma" w:hAnsi="Tahoma" w:cs="Tahoma"/>
                <w:szCs w:val="22"/>
                <w:lang w:val="el-GR"/>
              </w:rPr>
            </w:pPr>
          </w:p>
        </w:tc>
        <w:tc>
          <w:tcPr>
            <w:tcW w:w="1147" w:type="pct"/>
            <w:vAlign w:val="center"/>
          </w:tcPr>
          <w:p w14:paraId="29F34E90" w14:textId="77777777" w:rsidR="00F67BB9" w:rsidRPr="00603221" w:rsidRDefault="00F67BB9" w:rsidP="00473FE7">
            <w:pPr>
              <w:spacing w:line="276" w:lineRule="auto"/>
              <w:rPr>
                <w:rFonts w:ascii="Tahoma" w:hAnsi="Tahoma" w:cs="Tahoma"/>
                <w:szCs w:val="22"/>
                <w:lang w:val="el-GR"/>
              </w:rPr>
            </w:pPr>
          </w:p>
        </w:tc>
        <w:tc>
          <w:tcPr>
            <w:tcW w:w="709" w:type="pct"/>
            <w:vAlign w:val="center"/>
          </w:tcPr>
          <w:p w14:paraId="7619C0ED" w14:textId="77777777" w:rsidR="00F67BB9" w:rsidRPr="00603221" w:rsidRDefault="00F67BB9" w:rsidP="00473FE7">
            <w:pPr>
              <w:spacing w:line="276" w:lineRule="auto"/>
              <w:rPr>
                <w:rFonts w:ascii="Tahoma" w:hAnsi="Tahoma" w:cs="Tahoma"/>
                <w:szCs w:val="22"/>
                <w:lang w:val="el-GR"/>
              </w:rPr>
            </w:pPr>
          </w:p>
        </w:tc>
        <w:tc>
          <w:tcPr>
            <w:tcW w:w="590" w:type="pct"/>
            <w:shd w:val="clear" w:color="auto" w:fill="C0C0C0"/>
          </w:tcPr>
          <w:p w14:paraId="550B4366" w14:textId="77777777" w:rsidR="00F67BB9" w:rsidRPr="00603221" w:rsidRDefault="00F67BB9" w:rsidP="00473FE7">
            <w:pPr>
              <w:spacing w:line="276" w:lineRule="auto"/>
              <w:rPr>
                <w:rFonts w:ascii="Tahoma" w:hAnsi="Tahoma" w:cs="Tahoma"/>
                <w:szCs w:val="22"/>
                <w:lang w:val="el-GR"/>
              </w:rPr>
            </w:pPr>
          </w:p>
        </w:tc>
      </w:tr>
      <w:tr w:rsidR="00F67BB9" w:rsidRPr="007769F5" w14:paraId="24415804" w14:textId="77777777" w:rsidTr="00F20B98">
        <w:trPr>
          <w:trHeight w:val="394"/>
        </w:trPr>
        <w:tc>
          <w:tcPr>
            <w:tcW w:w="262" w:type="pct"/>
            <w:vAlign w:val="center"/>
          </w:tcPr>
          <w:p w14:paraId="3842EF84" w14:textId="77777777" w:rsidR="00F67BB9" w:rsidRPr="00603221" w:rsidRDefault="00F67BB9" w:rsidP="00473FE7">
            <w:pPr>
              <w:spacing w:line="276" w:lineRule="auto"/>
              <w:rPr>
                <w:rFonts w:ascii="Tahoma" w:hAnsi="Tahoma" w:cs="Tahoma"/>
                <w:szCs w:val="22"/>
                <w:lang w:val="el-GR"/>
              </w:rPr>
            </w:pPr>
          </w:p>
        </w:tc>
        <w:tc>
          <w:tcPr>
            <w:tcW w:w="1146" w:type="pct"/>
            <w:vAlign w:val="center"/>
          </w:tcPr>
          <w:p w14:paraId="7AEB608F" w14:textId="77777777" w:rsidR="00F67BB9" w:rsidRPr="00603221" w:rsidRDefault="00F67BB9" w:rsidP="00473FE7">
            <w:pPr>
              <w:spacing w:line="276" w:lineRule="auto"/>
              <w:rPr>
                <w:rFonts w:ascii="Tahoma" w:hAnsi="Tahoma" w:cs="Tahoma"/>
                <w:szCs w:val="22"/>
                <w:lang w:val="el-GR"/>
              </w:rPr>
            </w:pPr>
          </w:p>
        </w:tc>
        <w:tc>
          <w:tcPr>
            <w:tcW w:w="1146" w:type="pct"/>
            <w:vAlign w:val="center"/>
          </w:tcPr>
          <w:p w14:paraId="32E44456" w14:textId="77777777" w:rsidR="00F67BB9" w:rsidRPr="00603221" w:rsidRDefault="00F67BB9" w:rsidP="00473FE7">
            <w:pPr>
              <w:spacing w:line="276" w:lineRule="auto"/>
              <w:rPr>
                <w:rFonts w:ascii="Tahoma" w:hAnsi="Tahoma" w:cs="Tahoma"/>
                <w:szCs w:val="22"/>
                <w:lang w:val="el-GR"/>
              </w:rPr>
            </w:pPr>
          </w:p>
        </w:tc>
        <w:tc>
          <w:tcPr>
            <w:tcW w:w="1147" w:type="pct"/>
            <w:vAlign w:val="center"/>
          </w:tcPr>
          <w:p w14:paraId="7A1E70C7" w14:textId="77777777" w:rsidR="00F67BB9" w:rsidRPr="00603221" w:rsidRDefault="00F67BB9" w:rsidP="00473FE7">
            <w:pPr>
              <w:spacing w:line="276" w:lineRule="auto"/>
              <w:rPr>
                <w:rFonts w:ascii="Tahoma" w:hAnsi="Tahoma" w:cs="Tahoma"/>
                <w:szCs w:val="22"/>
                <w:lang w:val="el-GR"/>
              </w:rPr>
            </w:pPr>
          </w:p>
        </w:tc>
        <w:tc>
          <w:tcPr>
            <w:tcW w:w="709" w:type="pct"/>
            <w:vAlign w:val="center"/>
          </w:tcPr>
          <w:p w14:paraId="7CD984D1" w14:textId="77777777" w:rsidR="00F67BB9" w:rsidRPr="00603221" w:rsidRDefault="00F67BB9" w:rsidP="00473FE7">
            <w:pPr>
              <w:spacing w:line="276" w:lineRule="auto"/>
              <w:rPr>
                <w:rFonts w:ascii="Tahoma" w:hAnsi="Tahoma" w:cs="Tahoma"/>
                <w:szCs w:val="22"/>
                <w:lang w:val="el-GR"/>
              </w:rPr>
            </w:pPr>
          </w:p>
        </w:tc>
        <w:tc>
          <w:tcPr>
            <w:tcW w:w="590" w:type="pct"/>
            <w:shd w:val="clear" w:color="auto" w:fill="C0C0C0"/>
          </w:tcPr>
          <w:p w14:paraId="3FC92FF3" w14:textId="77777777" w:rsidR="00F67BB9" w:rsidRPr="00603221" w:rsidRDefault="00F67BB9" w:rsidP="00473FE7">
            <w:pPr>
              <w:spacing w:line="276" w:lineRule="auto"/>
              <w:rPr>
                <w:rFonts w:ascii="Tahoma" w:hAnsi="Tahoma" w:cs="Tahoma"/>
                <w:szCs w:val="22"/>
                <w:lang w:val="el-GR"/>
              </w:rPr>
            </w:pPr>
          </w:p>
        </w:tc>
      </w:tr>
      <w:tr w:rsidR="00F67BB9" w:rsidRPr="007769F5" w14:paraId="1606787E" w14:textId="77777777" w:rsidTr="00F20B98">
        <w:trPr>
          <w:trHeight w:val="394"/>
        </w:trPr>
        <w:tc>
          <w:tcPr>
            <w:tcW w:w="3701" w:type="pct"/>
            <w:gridSpan w:val="4"/>
            <w:tcBorders>
              <w:bottom w:val="single" w:sz="4" w:space="0" w:color="000080"/>
            </w:tcBorders>
            <w:shd w:val="clear" w:color="auto" w:fill="C0C0C0"/>
            <w:vAlign w:val="center"/>
          </w:tcPr>
          <w:p w14:paraId="79DA6A04" w14:textId="77777777" w:rsidR="00F67BB9" w:rsidRPr="00603221" w:rsidRDefault="00F67BB9" w:rsidP="00473FE7">
            <w:pPr>
              <w:spacing w:line="276" w:lineRule="auto"/>
              <w:rPr>
                <w:rFonts w:ascii="Tahoma" w:hAnsi="Tahoma" w:cs="Tahoma"/>
                <w:b/>
                <w:szCs w:val="22"/>
                <w:lang w:val="el-GR"/>
              </w:rPr>
            </w:pPr>
            <w:r w:rsidRPr="00603221">
              <w:rPr>
                <w:rFonts w:ascii="Tahoma" w:hAnsi="Tahoma" w:cs="Tahoma"/>
                <w:b/>
                <w:szCs w:val="22"/>
                <w:lang w:val="el-GR"/>
              </w:rPr>
              <w:t xml:space="preserve">ΜΕΡΙΚΟ ΣΥΝΟΛΟ (2) </w:t>
            </w:r>
          </w:p>
        </w:tc>
        <w:tc>
          <w:tcPr>
            <w:tcW w:w="709" w:type="pct"/>
            <w:tcBorders>
              <w:bottom w:val="single" w:sz="4" w:space="0" w:color="000080"/>
            </w:tcBorders>
            <w:shd w:val="clear" w:color="auto" w:fill="C0C0C0"/>
            <w:vAlign w:val="center"/>
          </w:tcPr>
          <w:p w14:paraId="4B22101E" w14:textId="77777777" w:rsidR="00F67BB9" w:rsidRPr="00603221" w:rsidRDefault="00F67BB9" w:rsidP="00473FE7">
            <w:pPr>
              <w:spacing w:line="276" w:lineRule="auto"/>
              <w:rPr>
                <w:rFonts w:ascii="Tahoma" w:hAnsi="Tahoma" w:cs="Tahoma"/>
                <w:szCs w:val="22"/>
                <w:lang w:val="el-GR"/>
              </w:rPr>
            </w:pPr>
          </w:p>
        </w:tc>
        <w:tc>
          <w:tcPr>
            <w:tcW w:w="590" w:type="pct"/>
            <w:tcBorders>
              <w:bottom w:val="single" w:sz="4" w:space="0" w:color="000080"/>
            </w:tcBorders>
            <w:shd w:val="clear" w:color="auto" w:fill="C0C0C0"/>
          </w:tcPr>
          <w:p w14:paraId="74D121B1" w14:textId="77777777" w:rsidR="00F67BB9" w:rsidRPr="00603221" w:rsidRDefault="00F67BB9" w:rsidP="00473FE7">
            <w:pPr>
              <w:spacing w:line="276" w:lineRule="auto"/>
              <w:rPr>
                <w:rFonts w:ascii="Tahoma" w:hAnsi="Tahoma" w:cs="Tahoma"/>
                <w:szCs w:val="22"/>
                <w:lang w:val="el-GR"/>
              </w:rPr>
            </w:pPr>
          </w:p>
        </w:tc>
      </w:tr>
    </w:tbl>
    <w:p w14:paraId="1149308D" w14:textId="77777777" w:rsidR="00F67BB9" w:rsidRPr="00603221" w:rsidRDefault="00F67BB9" w:rsidP="00F67BB9">
      <w:pPr>
        <w:autoSpaceDE w:val="0"/>
        <w:autoSpaceDN w:val="0"/>
        <w:adjustRightInd w:val="0"/>
        <w:spacing w:after="70"/>
        <w:jc w:val="left"/>
        <w:rPr>
          <w:rFonts w:ascii="Tahoma" w:hAnsi="Tahoma" w:cs="Tahoma"/>
          <w:b/>
          <w:bCs/>
          <w:szCs w:val="22"/>
          <w:lang w:val="el-GR" w:eastAsia="el-GR"/>
        </w:rPr>
      </w:pPr>
    </w:p>
    <w:p w14:paraId="3FD83C3B" w14:textId="77777777" w:rsidR="00F67BB9" w:rsidRPr="00603221" w:rsidRDefault="00F67BB9" w:rsidP="00F67BB9">
      <w:pPr>
        <w:spacing w:line="276" w:lineRule="auto"/>
        <w:rPr>
          <w:rFonts w:ascii="Tahoma" w:hAnsi="Tahoma" w:cs="Tahoma"/>
          <w:szCs w:val="22"/>
          <w:lang w:val="el-GR"/>
        </w:rPr>
      </w:pPr>
      <w:r w:rsidRPr="00603221">
        <w:rPr>
          <w:rFonts w:ascii="Tahoma" w:hAnsi="Tahoma" w:cs="Tahoma"/>
          <w:szCs w:val="22"/>
          <w:lang w:val="el-GR"/>
        </w:rPr>
        <w:t xml:space="preserve">Πίνακα των </w:t>
      </w:r>
      <w:r w:rsidRPr="00603221">
        <w:rPr>
          <w:rFonts w:ascii="Tahoma" w:hAnsi="Tahoma" w:cs="Tahoma"/>
          <w:b/>
          <w:szCs w:val="22"/>
          <w:lang w:val="el-GR"/>
        </w:rPr>
        <w:t xml:space="preserve">εξωτερικών συνεργατών του Οικονομικού Φορέα </w:t>
      </w:r>
      <w:r w:rsidRPr="00603221">
        <w:rPr>
          <w:rFonts w:ascii="Tahoma" w:hAnsi="Tahoma" w:cs="Tahoma"/>
          <w:szCs w:val="22"/>
          <w:lang w:val="el-GR"/>
        </w:rPr>
        <w:t>που συμμετέχουν στην Ομάδα Έργου, σύμφωνα με το ακόλουθο υπόδειγμα:</w:t>
      </w:r>
    </w:p>
    <w:tbl>
      <w:tblPr>
        <w:tblW w:w="5000" w:type="pct"/>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04"/>
        <w:gridCol w:w="4354"/>
        <w:gridCol w:w="2176"/>
        <w:gridCol w:w="1365"/>
        <w:gridCol w:w="1229"/>
      </w:tblGrid>
      <w:tr w:rsidR="00F67BB9" w:rsidRPr="007769F5" w14:paraId="20995C46" w14:textId="77777777" w:rsidTr="00F20B98">
        <w:trPr>
          <w:trHeight w:val="788"/>
        </w:trPr>
        <w:tc>
          <w:tcPr>
            <w:tcW w:w="262" w:type="pct"/>
            <w:shd w:val="clear" w:color="auto" w:fill="E0E0E0"/>
            <w:vAlign w:val="center"/>
          </w:tcPr>
          <w:p w14:paraId="658B8750" w14:textId="77777777" w:rsidR="00F67BB9" w:rsidRPr="00603221" w:rsidRDefault="00F67BB9" w:rsidP="00473FE7">
            <w:pPr>
              <w:spacing w:line="276" w:lineRule="auto"/>
              <w:rPr>
                <w:rFonts w:ascii="Tahoma" w:hAnsi="Tahoma" w:cs="Tahoma"/>
                <w:szCs w:val="22"/>
                <w:lang w:val="el-GR"/>
              </w:rPr>
            </w:pPr>
            <w:r w:rsidRPr="00603221">
              <w:rPr>
                <w:rFonts w:ascii="Tahoma" w:hAnsi="Tahoma" w:cs="Tahoma"/>
                <w:szCs w:val="22"/>
                <w:lang w:val="el-GR"/>
              </w:rPr>
              <w:t>Α/Α</w:t>
            </w:r>
          </w:p>
        </w:tc>
        <w:tc>
          <w:tcPr>
            <w:tcW w:w="2261" w:type="pct"/>
            <w:shd w:val="clear" w:color="auto" w:fill="E0E0E0"/>
            <w:vAlign w:val="center"/>
          </w:tcPr>
          <w:p w14:paraId="34D2E6C6" w14:textId="77777777" w:rsidR="00F67BB9" w:rsidRPr="00603221" w:rsidRDefault="00F67BB9" w:rsidP="00473FE7">
            <w:pPr>
              <w:spacing w:line="276" w:lineRule="auto"/>
              <w:rPr>
                <w:rFonts w:ascii="Tahoma" w:hAnsi="Tahoma" w:cs="Tahoma"/>
                <w:szCs w:val="22"/>
                <w:lang w:val="el-GR"/>
              </w:rPr>
            </w:pPr>
            <w:r w:rsidRPr="00603221">
              <w:rPr>
                <w:rFonts w:ascii="Tahoma" w:hAnsi="Tahoma" w:cs="Tahoma"/>
                <w:szCs w:val="22"/>
                <w:lang w:val="el-GR"/>
              </w:rPr>
              <w:t>Ονοματεπώνυμο Μέλους Ομάδας Έργου</w:t>
            </w:r>
          </w:p>
        </w:tc>
        <w:tc>
          <w:tcPr>
            <w:tcW w:w="1130" w:type="pct"/>
            <w:shd w:val="clear" w:color="auto" w:fill="E0E0E0"/>
            <w:vAlign w:val="center"/>
          </w:tcPr>
          <w:p w14:paraId="19EC0430" w14:textId="77777777" w:rsidR="00F67BB9" w:rsidRPr="00603221" w:rsidRDefault="00F67BB9" w:rsidP="00473FE7">
            <w:pPr>
              <w:spacing w:line="276" w:lineRule="auto"/>
              <w:rPr>
                <w:rFonts w:ascii="Tahoma" w:hAnsi="Tahoma" w:cs="Tahoma"/>
                <w:szCs w:val="22"/>
                <w:lang w:val="el-GR"/>
              </w:rPr>
            </w:pPr>
            <w:r w:rsidRPr="00603221">
              <w:rPr>
                <w:rFonts w:ascii="Tahoma" w:hAnsi="Tahoma" w:cs="Tahoma"/>
                <w:szCs w:val="22"/>
                <w:lang w:val="el-GR"/>
              </w:rPr>
              <w:t>Θέση στην Ομάδα Έργου</w:t>
            </w:r>
          </w:p>
        </w:tc>
        <w:tc>
          <w:tcPr>
            <w:tcW w:w="709" w:type="pct"/>
            <w:shd w:val="clear" w:color="auto" w:fill="E0E0E0"/>
            <w:vAlign w:val="center"/>
          </w:tcPr>
          <w:p w14:paraId="0E695924" w14:textId="77777777" w:rsidR="00F67BB9" w:rsidRPr="00603221" w:rsidRDefault="00F67BB9" w:rsidP="00473FE7">
            <w:pPr>
              <w:spacing w:line="276" w:lineRule="auto"/>
              <w:rPr>
                <w:rFonts w:ascii="Tahoma" w:hAnsi="Tahoma" w:cs="Tahoma"/>
                <w:szCs w:val="22"/>
                <w:lang w:val="el-GR"/>
              </w:rPr>
            </w:pPr>
            <w:r w:rsidRPr="00603221">
              <w:rPr>
                <w:rFonts w:ascii="Tahoma" w:hAnsi="Tahoma" w:cs="Tahoma"/>
                <w:szCs w:val="22"/>
                <w:lang w:val="el-GR"/>
              </w:rPr>
              <w:t>Ανθρωπομήνες</w:t>
            </w:r>
          </w:p>
        </w:tc>
        <w:tc>
          <w:tcPr>
            <w:tcW w:w="638" w:type="pct"/>
            <w:shd w:val="clear" w:color="auto" w:fill="C0C0C0"/>
          </w:tcPr>
          <w:p w14:paraId="7A8D7A4A" w14:textId="77777777" w:rsidR="00F67BB9" w:rsidRPr="00603221" w:rsidRDefault="00F67BB9" w:rsidP="00473FE7">
            <w:pPr>
              <w:spacing w:line="276" w:lineRule="auto"/>
              <w:rPr>
                <w:rFonts w:ascii="Tahoma" w:hAnsi="Tahoma" w:cs="Tahoma"/>
                <w:szCs w:val="22"/>
                <w:lang w:val="el-GR"/>
              </w:rPr>
            </w:pPr>
            <w:r w:rsidRPr="00603221">
              <w:rPr>
                <w:rFonts w:ascii="Tahoma" w:hAnsi="Tahoma" w:cs="Tahoma"/>
                <w:szCs w:val="22"/>
                <w:lang w:val="el-GR"/>
              </w:rPr>
              <w:t>Ποσοστό συμμετοχής* (%)</w:t>
            </w:r>
          </w:p>
        </w:tc>
      </w:tr>
      <w:tr w:rsidR="00F67BB9" w:rsidRPr="007769F5" w14:paraId="69C1D0FB" w14:textId="77777777" w:rsidTr="00F20B98">
        <w:trPr>
          <w:trHeight w:val="394"/>
        </w:trPr>
        <w:tc>
          <w:tcPr>
            <w:tcW w:w="262" w:type="pct"/>
            <w:vAlign w:val="center"/>
          </w:tcPr>
          <w:p w14:paraId="3675B8C8" w14:textId="77777777" w:rsidR="00F67BB9" w:rsidRPr="00603221" w:rsidRDefault="00F67BB9" w:rsidP="00473FE7">
            <w:pPr>
              <w:spacing w:line="276" w:lineRule="auto"/>
              <w:rPr>
                <w:rFonts w:ascii="Tahoma" w:hAnsi="Tahoma" w:cs="Tahoma"/>
                <w:szCs w:val="22"/>
                <w:lang w:val="el-GR"/>
              </w:rPr>
            </w:pPr>
          </w:p>
        </w:tc>
        <w:tc>
          <w:tcPr>
            <w:tcW w:w="2261" w:type="pct"/>
            <w:vAlign w:val="center"/>
          </w:tcPr>
          <w:p w14:paraId="5D3E91D8" w14:textId="77777777" w:rsidR="00F67BB9" w:rsidRPr="00603221" w:rsidRDefault="00F67BB9" w:rsidP="00473FE7">
            <w:pPr>
              <w:spacing w:line="276" w:lineRule="auto"/>
              <w:rPr>
                <w:rFonts w:ascii="Tahoma" w:hAnsi="Tahoma" w:cs="Tahoma"/>
                <w:szCs w:val="22"/>
                <w:lang w:val="el-GR"/>
              </w:rPr>
            </w:pPr>
          </w:p>
        </w:tc>
        <w:tc>
          <w:tcPr>
            <w:tcW w:w="1130" w:type="pct"/>
            <w:vAlign w:val="center"/>
          </w:tcPr>
          <w:p w14:paraId="446DE65B" w14:textId="77777777" w:rsidR="00F67BB9" w:rsidRPr="00603221" w:rsidRDefault="00F67BB9" w:rsidP="00473FE7">
            <w:pPr>
              <w:spacing w:line="276" w:lineRule="auto"/>
              <w:rPr>
                <w:rFonts w:ascii="Tahoma" w:hAnsi="Tahoma" w:cs="Tahoma"/>
                <w:szCs w:val="22"/>
                <w:lang w:val="el-GR"/>
              </w:rPr>
            </w:pPr>
          </w:p>
        </w:tc>
        <w:tc>
          <w:tcPr>
            <w:tcW w:w="709" w:type="pct"/>
            <w:vAlign w:val="center"/>
          </w:tcPr>
          <w:p w14:paraId="472B178F" w14:textId="77777777" w:rsidR="00F67BB9" w:rsidRPr="00603221" w:rsidRDefault="00F67BB9" w:rsidP="00473FE7">
            <w:pPr>
              <w:spacing w:line="276" w:lineRule="auto"/>
              <w:rPr>
                <w:rFonts w:ascii="Tahoma" w:hAnsi="Tahoma" w:cs="Tahoma"/>
                <w:szCs w:val="22"/>
                <w:lang w:val="el-GR"/>
              </w:rPr>
            </w:pPr>
          </w:p>
        </w:tc>
        <w:tc>
          <w:tcPr>
            <w:tcW w:w="638" w:type="pct"/>
            <w:shd w:val="clear" w:color="auto" w:fill="C0C0C0"/>
          </w:tcPr>
          <w:p w14:paraId="5B33B55E" w14:textId="77777777" w:rsidR="00F67BB9" w:rsidRPr="00603221" w:rsidRDefault="00F67BB9" w:rsidP="00473FE7">
            <w:pPr>
              <w:spacing w:line="276" w:lineRule="auto"/>
              <w:rPr>
                <w:rFonts w:ascii="Tahoma" w:hAnsi="Tahoma" w:cs="Tahoma"/>
                <w:szCs w:val="22"/>
                <w:lang w:val="el-GR"/>
              </w:rPr>
            </w:pPr>
          </w:p>
        </w:tc>
      </w:tr>
      <w:tr w:rsidR="00F67BB9" w:rsidRPr="007769F5" w14:paraId="3A9E22A6" w14:textId="77777777" w:rsidTr="00F20B98">
        <w:trPr>
          <w:trHeight w:val="394"/>
        </w:trPr>
        <w:tc>
          <w:tcPr>
            <w:tcW w:w="262" w:type="pct"/>
            <w:vAlign w:val="center"/>
          </w:tcPr>
          <w:p w14:paraId="4B7B145C" w14:textId="77777777" w:rsidR="00F67BB9" w:rsidRPr="00603221" w:rsidRDefault="00F67BB9" w:rsidP="00473FE7">
            <w:pPr>
              <w:spacing w:line="276" w:lineRule="auto"/>
              <w:rPr>
                <w:rFonts w:ascii="Tahoma" w:hAnsi="Tahoma" w:cs="Tahoma"/>
                <w:szCs w:val="22"/>
                <w:lang w:val="el-GR"/>
              </w:rPr>
            </w:pPr>
          </w:p>
        </w:tc>
        <w:tc>
          <w:tcPr>
            <w:tcW w:w="2261" w:type="pct"/>
            <w:vAlign w:val="center"/>
          </w:tcPr>
          <w:p w14:paraId="4BC8EBD5" w14:textId="77777777" w:rsidR="00F67BB9" w:rsidRPr="00603221" w:rsidRDefault="00F67BB9" w:rsidP="00473FE7">
            <w:pPr>
              <w:spacing w:line="276" w:lineRule="auto"/>
              <w:rPr>
                <w:rFonts w:ascii="Tahoma" w:hAnsi="Tahoma" w:cs="Tahoma"/>
                <w:szCs w:val="22"/>
                <w:lang w:val="el-GR"/>
              </w:rPr>
            </w:pPr>
          </w:p>
        </w:tc>
        <w:tc>
          <w:tcPr>
            <w:tcW w:w="1130" w:type="pct"/>
            <w:vAlign w:val="center"/>
          </w:tcPr>
          <w:p w14:paraId="760C1F1F" w14:textId="77777777" w:rsidR="00F67BB9" w:rsidRPr="00603221" w:rsidRDefault="00F67BB9" w:rsidP="00473FE7">
            <w:pPr>
              <w:spacing w:line="276" w:lineRule="auto"/>
              <w:rPr>
                <w:rFonts w:ascii="Tahoma" w:hAnsi="Tahoma" w:cs="Tahoma"/>
                <w:szCs w:val="22"/>
                <w:lang w:val="el-GR"/>
              </w:rPr>
            </w:pPr>
          </w:p>
        </w:tc>
        <w:tc>
          <w:tcPr>
            <w:tcW w:w="709" w:type="pct"/>
            <w:vAlign w:val="center"/>
          </w:tcPr>
          <w:p w14:paraId="4A12D2CF" w14:textId="77777777" w:rsidR="00F67BB9" w:rsidRPr="00603221" w:rsidRDefault="00F67BB9" w:rsidP="00473FE7">
            <w:pPr>
              <w:spacing w:line="276" w:lineRule="auto"/>
              <w:rPr>
                <w:rFonts w:ascii="Tahoma" w:hAnsi="Tahoma" w:cs="Tahoma"/>
                <w:szCs w:val="22"/>
                <w:lang w:val="el-GR"/>
              </w:rPr>
            </w:pPr>
          </w:p>
        </w:tc>
        <w:tc>
          <w:tcPr>
            <w:tcW w:w="638" w:type="pct"/>
            <w:shd w:val="clear" w:color="auto" w:fill="C0C0C0"/>
          </w:tcPr>
          <w:p w14:paraId="4F2E346D" w14:textId="77777777" w:rsidR="00F67BB9" w:rsidRPr="00603221" w:rsidRDefault="00F67BB9" w:rsidP="00473FE7">
            <w:pPr>
              <w:spacing w:line="276" w:lineRule="auto"/>
              <w:rPr>
                <w:rFonts w:ascii="Tahoma" w:hAnsi="Tahoma" w:cs="Tahoma"/>
                <w:szCs w:val="22"/>
                <w:lang w:val="el-GR"/>
              </w:rPr>
            </w:pPr>
          </w:p>
        </w:tc>
      </w:tr>
      <w:tr w:rsidR="00F67BB9" w:rsidRPr="007769F5" w14:paraId="47B24D9D" w14:textId="77777777" w:rsidTr="00F20B98">
        <w:trPr>
          <w:trHeight w:val="394"/>
        </w:trPr>
        <w:tc>
          <w:tcPr>
            <w:tcW w:w="262" w:type="pct"/>
            <w:vAlign w:val="center"/>
          </w:tcPr>
          <w:p w14:paraId="5FA4071B" w14:textId="77777777" w:rsidR="00F67BB9" w:rsidRPr="00603221" w:rsidRDefault="00F67BB9" w:rsidP="00473FE7">
            <w:pPr>
              <w:spacing w:line="276" w:lineRule="auto"/>
              <w:rPr>
                <w:rFonts w:ascii="Tahoma" w:hAnsi="Tahoma" w:cs="Tahoma"/>
                <w:szCs w:val="22"/>
                <w:lang w:val="el-GR"/>
              </w:rPr>
            </w:pPr>
          </w:p>
        </w:tc>
        <w:tc>
          <w:tcPr>
            <w:tcW w:w="2261" w:type="pct"/>
            <w:vAlign w:val="center"/>
          </w:tcPr>
          <w:p w14:paraId="32B1779E" w14:textId="77777777" w:rsidR="00F67BB9" w:rsidRPr="00603221" w:rsidRDefault="00F67BB9" w:rsidP="00473FE7">
            <w:pPr>
              <w:spacing w:line="276" w:lineRule="auto"/>
              <w:rPr>
                <w:rFonts w:ascii="Tahoma" w:hAnsi="Tahoma" w:cs="Tahoma"/>
                <w:szCs w:val="22"/>
                <w:lang w:val="el-GR"/>
              </w:rPr>
            </w:pPr>
          </w:p>
        </w:tc>
        <w:tc>
          <w:tcPr>
            <w:tcW w:w="1130" w:type="pct"/>
            <w:vAlign w:val="center"/>
          </w:tcPr>
          <w:p w14:paraId="5D46B5F3" w14:textId="77777777" w:rsidR="00F67BB9" w:rsidRPr="00603221" w:rsidRDefault="00F67BB9" w:rsidP="00473FE7">
            <w:pPr>
              <w:spacing w:line="276" w:lineRule="auto"/>
              <w:rPr>
                <w:rFonts w:ascii="Tahoma" w:hAnsi="Tahoma" w:cs="Tahoma"/>
                <w:szCs w:val="22"/>
                <w:lang w:val="el-GR"/>
              </w:rPr>
            </w:pPr>
          </w:p>
        </w:tc>
        <w:tc>
          <w:tcPr>
            <w:tcW w:w="709" w:type="pct"/>
            <w:vAlign w:val="center"/>
          </w:tcPr>
          <w:p w14:paraId="7CBF050A" w14:textId="77777777" w:rsidR="00F67BB9" w:rsidRPr="00603221" w:rsidRDefault="00F67BB9" w:rsidP="00473FE7">
            <w:pPr>
              <w:spacing w:line="276" w:lineRule="auto"/>
              <w:rPr>
                <w:rFonts w:ascii="Tahoma" w:hAnsi="Tahoma" w:cs="Tahoma"/>
                <w:szCs w:val="22"/>
                <w:lang w:val="el-GR"/>
              </w:rPr>
            </w:pPr>
          </w:p>
        </w:tc>
        <w:tc>
          <w:tcPr>
            <w:tcW w:w="638" w:type="pct"/>
            <w:shd w:val="clear" w:color="auto" w:fill="C0C0C0"/>
          </w:tcPr>
          <w:p w14:paraId="473141B3" w14:textId="77777777" w:rsidR="00F67BB9" w:rsidRPr="00603221" w:rsidRDefault="00F67BB9" w:rsidP="00473FE7">
            <w:pPr>
              <w:spacing w:line="276" w:lineRule="auto"/>
              <w:rPr>
                <w:rFonts w:ascii="Tahoma" w:hAnsi="Tahoma" w:cs="Tahoma"/>
                <w:szCs w:val="22"/>
                <w:lang w:val="el-GR"/>
              </w:rPr>
            </w:pPr>
          </w:p>
        </w:tc>
      </w:tr>
      <w:tr w:rsidR="00F67BB9" w:rsidRPr="007769F5" w14:paraId="2AC4FF64" w14:textId="77777777" w:rsidTr="00F20B98">
        <w:trPr>
          <w:trHeight w:val="380"/>
        </w:trPr>
        <w:tc>
          <w:tcPr>
            <w:tcW w:w="3653" w:type="pct"/>
            <w:gridSpan w:val="3"/>
            <w:shd w:val="clear" w:color="auto" w:fill="C0C0C0"/>
            <w:vAlign w:val="center"/>
          </w:tcPr>
          <w:p w14:paraId="1E5854DB" w14:textId="77777777" w:rsidR="00F67BB9" w:rsidRPr="00603221" w:rsidRDefault="00F67BB9" w:rsidP="00473FE7">
            <w:pPr>
              <w:spacing w:line="276" w:lineRule="auto"/>
              <w:rPr>
                <w:rFonts w:ascii="Tahoma" w:hAnsi="Tahoma" w:cs="Tahoma"/>
                <w:szCs w:val="22"/>
                <w:lang w:val="el-GR"/>
              </w:rPr>
            </w:pPr>
            <w:r w:rsidRPr="00603221">
              <w:rPr>
                <w:rFonts w:ascii="Tahoma" w:hAnsi="Tahoma" w:cs="Tahoma"/>
                <w:b/>
                <w:szCs w:val="22"/>
                <w:lang w:val="el-GR"/>
              </w:rPr>
              <w:t>ΜΕΡΙΚΟ ΣΥΝΟΛΟ (3)</w:t>
            </w:r>
          </w:p>
        </w:tc>
        <w:tc>
          <w:tcPr>
            <w:tcW w:w="709" w:type="pct"/>
            <w:shd w:val="clear" w:color="auto" w:fill="C0C0C0"/>
            <w:vAlign w:val="center"/>
          </w:tcPr>
          <w:p w14:paraId="3DBC20B6" w14:textId="77777777" w:rsidR="00F67BB9" w:rsidRPr="00603221" w:rsidRDefault="00F67BB9" w:rsidP="00473FE7">
            <w:pPr>
              <w:spacing w:line="276" w:lineRule="auto"/>
              <w:rPr>
                <w:rFonts w:ascii="Tahoma" w:hAnsi="Tahoma" w:cs="Tahoma"/>
                <w:szCs w:val="22"/>
                <w:lang w:val="el-GR"/>
              </w:rPr>
            </w:pPr>
          </w:p>
        </w:tc>
        <w:tc>
          <w:tcPr>
            <w:tcW w:w="638" w:type="pct"/>
            <w:shd w:val="clear" w:color="auto" w:fill="C0C0C0"/>
          </w:tcPr>
          <w:p w14:paraId="753FC712" w14:textId="77777777" w:rsidR="00F67BB9" w:rsidRPr="00603221" w:rsidRDefault="00F67BB9" w:rsidP="00473FE7">
            <w:pPr>
              <w:spacing w:line="276" w:lineRule="auto"/>
              <w:rPr>
                <w:rFonts w:ascii="Tahoma" w:hAnsi="Tahoma" w:cs="Tahoma"/>
                <w:szCs w:val="22"/>
                <w:lang w:val="el-GR"/>
              </w:rPr>
            </w:pPr>
          </w:p>
        </w:tc>
      </w:tr>
    </w:tbl>
    <w:p w14:paraId="2638F649" w14:textId="548CE027" w:rsidR="00F67BB9" w:rsidRDefault="00F67BB9" w:rsidP="0045601B">
      <w:pPr>
        <w:spacing w:line="276" w:lineRule="auto"/>
        <w:rPr>
          <w:rFonts w:ascii="Tahoma" w:hAnsi="Tahoma" w:cs="Tahoma"/>
          <w:szCs w:val="22"/>
          <w:lang w:val="el-GR"/>
        </w:rPr>
      </w:pPr>
      <w:r w:rsidRPr="00603221">
        <w:rPr>
          <w:rFonts w:ascii="Tahoma" w:hAnsi="Tahoma" w:cs="Tahoma"/>
          <w:szCs w:val="22"/>
          <w:lang w:val="el-GR"/>
        </w:rPr>
        <w:t xml:space="preserve">*ως </w:t>
      </w:r>
      <w:r w:rsidRPr="00603221">
        <w:rPr>
          <w:rFonts w:ascii="Tahoma" w:hAnsi="Tahoma" w:cs="Tahoma"/>
          <w:b/>
          <w:szCs w:val="22"/>
          <w:lang w:val="el-GR"/>
        </w:rPr>
        <w:t>Ποσοστό Συμμετοχής</w:t>
      </w:r>
      <w:r w:rsidRPr="00603221">
        <w:rPr>
          <w:rFonts w:ascii="Tahoma" w:hAnsi="Tahoma"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E7952B4" w14:textId="7CB0D06E" w:rsidR="00F67BB9" w:rsidRPr="0083308D" w:rsidRDefault="00F67BB9" w:rsidP="00F67BB9">
      <w:pPr>
        <w:rPr>
          <w:rFonts w:ascii="Tahoma" w:hAnsi="Tahoma" w:cs="Tahoma"/>
          <w:szCs w:val="22"/>
          <w:lang w:val="el-GR"/>
        </w:rPr>
      </w:pPr>
      <w:r w:rsidRPr="0083308D">
        <w:rPr>
          <w:rFonts w:ascii="Tahoma" w:hAnsi="Tahoma" w:cs="Tahoma"/>
          <w:szCs w:val="22"/>
          <w:lang w:val="el-GR"/>
        </w:rPr>
        <w:t xml:space="preserve">Οι οικονομικοί φορείς που συμμετέχουν στη διαδικασία σύναψης της παρούσας απαιτείται να διαθέτουν την απαραίτητη δομή και οργάνωση </w:t>
      </w:r>
      <w:r w:rsidRPr="0083308D">
        <w:rPr>
          <w:rFonts w:ascii="Tahoma" w:hAnsi="Tahoma" w:cs="Tahoma"/>
          <w:szCs w:val="22"/>
          <w:lang w:val="el-GR"/>
        </w:rPr>
        <w:lastRenderedPageBreak/>
        <w:t>καθώς και τους υλικούς πόρους που απαιτούνται για την εκτέλεση της παρούσας.</w:t>
      </w:r>
    </w:p>
    <w:p w14:paraId="3F66AC37" w14:textId="07EF8B37" w:rsidR="00F67BB9" w:rsidRDefault="00F67BB9" w:rsidP="00F67BB9">
      <w:pPr>
        <w:rPr>
          <w:rFonts w:ascii="Tahoma" w:hAnsi="Tahoma" w:cs="Tahoma"/>
          <w:szCs w:val="22"/>
          <w:lang w:val="el-GR"/>
        </w:rPr>
      </w:pPr>
      <w:r w:rsidRPr="0083308D">
        <w:rPr>
          <w:rFonts w:ascii="Tahoma" w:hAnsi="Tahoma" w:cs="Tahoma"/>
          <w:szCs w:val="22"/>
          <w:lang w:val="el-GR"/>
        </w:rPr>
        <w:t>Σε κάθε περίπτωση που κατά την εκτέλεση του Έργου προκύψει ανάγκη αντικατάστασης μέλους της ομάδας έργου, ο οικονομικός φορέας που θα αναλάβει την εκτέλεση του έργου, προκειμένου να διασφαλίσει την ομαλή εκτέλεση του αντικειμένου του έργου, οφείλει, κατόπιν σχετικής έγκρισης της Αναθέτουσας Αρχής, να αντικαταστήσει το εν λόγω μέλος με άλλο, το οποίο διαθέτει τουλάχιστον ισοδύναμα προσόντα με εκείνο που αντικατέστησε.</w:t>
      </w:r>
    </w:p>
    <w:p w14:paraId="4E0344F5" w14:textId="77777777" w:rsidR="00F67BB9" w:rsidRDefault="00F67BB9" w:rsidP="00097D50">
      <w:pPr>
        <w:suppressAutoHyphens w:val="0"/>
        <w:autoSpaceDE w:val="0"/>
        <w:spacing w:after="60"/>
        <w:rPr>
          <w:rFonts w:ascii="Tahoma" w:eastAsia="SimSun" w:hAnsi="Tahoma" w:cs="Tahoma"/>
          <w:szCs w:val="22"/>
          <w:lang w:val="el-GR"/>
        </w:rPr>
      </w:pPr>
    </w:p>
    <w:p w14:paraId="44FAC58F" w14:textId="56658D8B" w:rsidR="006511B7" w:rsidRPr="0045601B" w:rsidRDefault="006511B7" w:rsidP="0045601B">
      <w:pPr>
        <w:suppressAutoHyphens w:val="0"/>
        <w:autoSpaceDE w:val="0"/>
        <w:spacing w:after="60"/>
        <w:rPr>
          <w:rFonts w:ascii="Tahoma" w:eastAsia="SimSun" w:hAnsi="Tahoma" w:cs="Tahoma"/>
          <w:szCs w:val="22"/>
          <w:lang w:val="el-GR"/>
        </w:rPr>
      </w:pPr>
      <w:r>
        <w:rPr>
          <w:rFonts w:ascii="Tahoma" w:eastAsia="SimSun" w:hAnsi="Tahoma" w:cs="Tahoma"/>
          <w:szCs w:val="22"/>
          <w:lang w:val="el-GR"/>
        </w:rPr>
        <w:t>Στη περίπτωση που οι υποψήφιοι ανάδοχοι επιθυμούν να συμμε</w:t>
      </w:r>
      <w:r w:rsidR="007C2426">
        <w:rPr>
          <w:rFonts w:ascii="Tahoma" w:eastAsia="SimSun" w:hAnsi="Tahoma" w:cs="Tahoma"/>
          <w:szCs w:val="22"/>
          <w:lang w:val="el-GR"/>
        </w:rPr>
        <w:t xml:space="preserve">τέχουν σε περισσότερα του ενός τμήματα, η </w:t>
      </w:r>
      <w:r w:rsidR="00097D50">
        <w:rPr>
          <w:rFonts w:ascii="Tahoma" w:eastAsia="SimSun" w:hAnsi="Tahoma" w:cs="Tahoma"/>
          <w:szCs w:val="22"/>
          <w:lang w:val="el-GR"/>
        </w:rPr>
        <w:t>απασχόληση των στελεχών της ομάδας έργου θα υπολογίζεται αθροιστικά για τα τμήματα αυτά</w:t>
      </w:r>
      <w:r w:rsidR="00014A42">
        <w:rPr>
          <w:rFonts w:ascii="Tahoma" w:eastAsia="SimSun" w:hAnsi="Tahoma" w:cs="Tahoma"/>
          <w:szCs w:val="22"/>
          <w:lang w:val="el-GR"/>
        </w:rPr>
        <w:t>. Σ</w:t>
      </w:r>
      <w:r w:rsidR="00535561">
        <w:rPr>
          <w:rFonts w:ascii="Tahoma" w:eastAsia="SimSun" w:hAnsi="Tahoma" w:cs="Tahoma"/>
          <w:szCs w:val="22"/>
          <w:lang w:val="el-GR"/>
        </w:rPr>
        <w:t>την</w:t>
      </w:r>
      <w:r w:rsidR="00097D50">
        <w:rPr>
          <w:rFonts w:ascii="Tahoma" w:eastAsia="SimSun" w:hAnsi="Tahoma" w:cs="Tahoma"/>
          <w:szCs w:val="22"/>
          <w:lang w:val="el-GR"/>
        </w:rPr>
        <w:t xml:space="preserve"> περίπτωση </w:t>
      </w:r>
      <w:r w:rsidR="00097D50">
        <w:rPr>
          <w:rFonts w:ascii="Tahoma" w:eastAsia="SimSun" w:hAnsi="Tahoma" w:cs="Tahoma"/>
          <w:szCs w:val="22"/>
          <w:lang w:val="el-GR"/>
        </w:rPr>
        <w:lastRenderedPageBreak/>
        <w:t>που</w:t>
      </w:r>
      <w:r w:rsidR="00014A42">
        <w:rPr>
          <w:rFonts w:ascii="Tahoma" w:eastAsia="SimSun" w:hAnsi="Tahoma" w:cs="Tahoma"/>
          <w:szCs w:val="22"/>
          <w:lang w:val="el-GR"/>
        </w:rPr>
        <w:t xml:space="preserve"> κάποιο στέλεχος</w:t>
      </w:r>
      <w:r w:rsidR="00097D50">
        <w:rPr>
          <w:rFonts w:ascii="Tahoma" w:eastAsia="SimSun" w:hAnsi="Tahoma" w:cs="Tahoma"/>
          <w:szCs w:val="22"/>
          <w:lang w:val="el-GR"/>
        </w:rPr>
        <w:t xml:space="preserve"> υπερβεί την πλήρη απασχόληση</w:t>
      </w:r>
      <w:r w:rsidR="00014A42">
        <w:rPr>
          <w:rFonts w:ascii="Tahoma" w:eastAsia="SimSun" w:hAnsi="Tahoma" w:cs="Tahoma"/>
          <w:szCs w:val="22"/>
          <w:lang w:val="el-GR"/>
        </w:rPr>
        <w:t>,</w:t>
      </w:r>
      <w:r w:rsidR="00097D50">
        <w:rPr>
          <w:rFonts w:ascii="Tahoma" w:eastAsia="SimSun" w:hAnsi="Tahoma" w:cs="Tahoma"/>
          <w:szCs w:val="22"/>
          <w:lang w:val="el-GR"/>
        </w:rPr>
        <w:t xml:space="preserve"> τότε απορρίπτονται οι προσφορές για όλα τα τμήματα που έχει συμμετάσχει. </w:t>
      </w:r>
      <w:r w:rsidR="007C2426">
        <w:rPr>
          <w:rFonts w:ascii="Tahoma" w:eastAsia="SimSun" w:hAnsi="Tahoma" w:cs="Tahoma"/>
          <w:szCs w:val="22"/>
          <w:lang w:val="el-GR"/>
        </w:rPr>
        <w:t xml:space="preserve"> </w:t>
      </w:r>
    </w:p>
    <w:p w14:paraId="45463AC0" w14:textId="023ECFD2" w:rsidR="00A76937" w:rsidRDefault="00A76937">
      <w:pPr>
        <w:suppressAutoHyphens w:val="0"/>
        <w:autoSpaceDE w:val="0"/>
        <w:spacing w:after="60"/>
        <w:rPr>
          <w:rFonts w:ascii="Tahoma" w:eastAsia="SimSun" w:hAnsi="Tahoma" w:cs="Tahoma"/>
          <w:szCs w:val="22"/>
          <w:lang w:val="el-GR"/>
        </w:rPr>
      </w:pPr>
    </w:p>
    <w:p w14:paraId="3084D83F" w14:textId="77777777" w:rsidR="00F67BB9" w:rsidRPr="00603221" w:rsidRDefault="00F67BB9">
      <w:pPr>
        <w:suppressAutoHyphens w:val="0"/>
        <w:autoSpaceDE w:val="0"/>
        <w:spacing w:after="60"/>
        <w:rPr>
          <w:rFonts w:ascii="Tahoma" w:eastAsia="SimSun" w:hAnsi="Tahoma" w:cs="Tahoma"/>
          <w:szCs w:val="22"/>
          <w:lang w:val="el-GR"/>
        </w:rPr>
      </w:pPr>
    </w:p>
    <w:p w14:paraId="4FF5DD00" w14:textId="77777777" w:rsidR="00CB3073" w:rsidRPr="00603221" w:rsidRDefault="00CB3073">
      <w:pPr>
        <w:suppressAutoHyphens w:val="0"/>
        <w:autoSpaceDE w:val="0"/>
        <w:spacing w:after="60"/>
        <w:rPr>
          <w:rFonts w:ascii="Tahoma" w:eastAsia="SimSun" w:hAnsi="Tahoma" w:cs="Tahoma"/>
          <w:szCs w:val="22"/>
          <w:lang w:val="el-GR"/>
        </w:rPr>
        <w:sectPr w:rsidR="00CB3073" w:rsidRPr="00603221" w:rsidSect="003908A2">
          <w:pgSz w:w="11906" w:h="16838"/>
          <w:pgMar w:top="1134" w:right="1134" w:bottom="1134" w:left="1134" w:header="720" w:footer="709" w:gutter="0"/>
          <w:cols w:space="720"/>
          <w:titlePg/>
          <w:docGrid w:linePitch="360"/>
        </w:sectPr>
      </w:pPr>
    </w:p>
    <w:p w14:paraId="262C1F2B" w14:textId="77777777" w:rsidR="008338F0" w:rsidRPr="00603221" w:rsidRDefault="003355E7" w:rsidP="00720EE6">
      <w:pPr>
        <w:pStyle w:val="2"/>
        <w:rPr>
          <w:rFonts w:ascii="Tahoma" w:hAnsi="Tahoma" w:cs="Tahoma"/>
          <w:sz w:val="22"/>
          <w:lang w:val="el-GR"/>
        </w:rPr>
      </w:pPr>
      <w:bookmarkStart w:id="212" w:name="_Ref510087011"/>
      <w:bookmarkStart w:id="213" w:name="_Toc56418743"/>
      <w:r w:rsidRPr="00603221">
        <w:rPr>
          <w:rFonts w:ascii="Tahoma" w:hAnsi="Tahoma" w:cs="Tahoma"/>
          <w:sz w:val="22"/>
          <w:lang w:val="el-GR"/>
        </w:rPr>
        <w:lastRenderedPageBreak/>
        <w:t>ΠΑΡΑΡΤΗΜΑ ΙΙ –</w:t>
      </w:r>
      <w:r w:rsidR="00E1337D" w:rsidRPr="00603221">
        <w:rPr>
          <w:rFonts w:ascii="Tahoma" w:hAnsi="Tahoma" w:cs="Tahoma"/>
          <w:sz w:val="22"/>
          <w:lang w:val="el-GR"/>
        </w:rPr>
        <w:t xml:space="preserve"> </w:t>
      </w:r>
      <w:r w:rsidR="007A3AC0" w:rsidRPr="00603221">
        <w:rPr>
          <w:rFonts w:ascii="Tahoma" w:hAnsi="Tahoma" w:cs="Tahoma"/>
          <w:sz w:val="22"/>
          <w:lang w:val="el-GR"/>
        </w:rPr>
        <w:t>Πίνακες Συμμόρφωσης</w:t>
      </w:r>
      <w:bookmarkEnd w:id="212"/>
      <w:bookmarkEnd w:id="213"/>
      <w:r w:rsidR="007A3AC0" w:rsidRPr="00603221">
        <w:rPr>
          <w:rFonts w:ascii="Tahoma" w:hAnsi="Tahoma" w:cs="Tahoma"/>
          <w:sz w:val="22"/>
          <w:lang w:val="el-GR"/>
        </w:rPr>
        <w:t xml:space="preserve"> </w:t>
      </w:r>
    </w:p>
    <w:p w14:paraId="4CC885E5" w14:textId="77777777" w:rsidR="005F5966" w:rsidRDefault="005F5966">
      <w:pPr>
        <w:suppressAutoHyphens w:val="0"/>
        <w:autoSpaceDE w:val="0"/>
        <w:spacing w:after="60"/>
        <w:rPr>
          <w:rFonts w:ascii="Tahoma" w:eastAsia="SimSun" w:hAnsi="Tahoma" w:cs="Tahoma"/>
          <w:i/>
          <w:iCs/>
          <w:szCs w:val="22"/>
          <w:lang w:val="el-GR"/>
        </w:rPr>
      </w:pPr>
    </w:p>
    <w:p w14:paraId="0BAC9FA4" w14:textId="7BB0555D" w:rsidR="005F5966" w:rsidRDefault="00512173" w:rsidP="009720D4">
      <w:pPr>
        <w:suppressAutoHyphens w:val="0"/>
        <w:autoSpaceDE w:val="0"/>
        <w:spacing w:after="60"/>
        <w:jc w:val="left"/>
        <w:rPr>
          <w:rFonts w:ascii="Tahoma" w:eastAsia="SimSun" w:hAnsi="Tahoma" w:cs="Tahoma"/>
          <w:szCs w:val="22"/>
          <w:lang w:val="el-GR"/>
        </w:rPr>
      </w:pPr>
      <w:r>
        <w:rPr>
          <w:rFonts w:ascii="Tahoma" w:eastAsia="SimSun" w:hAnsi="Tahoma" w:cs="Tahoma"/>
          <w:szCs w:val="22"/>
          <w:lang w:val="el-GR"/>
        </w:rPr>
        <w:t>Ακολουθ</w:t>
      </w:r>
      <w:r w:rsidR="001C6283">
        <w:rPr>
          <w:rFonts w:ascii="Tahoma" w:eastAsia="SimSun" w:hAnsi="Tahoma" w:cs="Tahoma"/>
          <w:szCs w:val="22"/>
          <w:lang w:val="el-GR"/>
        </w:rPr>
        <w:t xml:space="preserve">ούν </w:t>
      </w:r>
      <w:r>
        <w:rPr>
          <w:rFonts w:ascii="Tahoma" w:eastAsia="SimSun" w:hAnsi="Tahoma" w:cs="Tahoma"/>
          <w:szCs w:val="22"/>
          <w:lang w:val="el-GR"/>
        </w:rPr>
        <w:t>πίνακ</w:t>
      </w:r>
      <w:r w:rsidR="001C6283">
        <w:rPr>
          <w:rFonts w:ascii="Tahoma" w:eastAsia="SimSun" w:hAnsi="Tahoma" w:cs="Tahoma"/>
          <w:szCs w:val="22"/>
          <w:lang w:val="el-GR"/>
        </w:rPr>
        <w:t>ες</w:t>
      </w:r>
      <w:r>
        <w:rPr>
          <w:rFonts w:ascii="Tahoma" w:eastAsia="SimSun" w:hAnsi="Tahoma" w:cs="Tahoma"/>
          <w:szCs w:val="22"/>
          <w:lang w:val="el-GR"/>
        </w:rPr>
        <w:t xml:space="preserve"> συμμόρφωσης που απαιτείται να συμπληρωθ</w:t>
      </w:r>
      <w:r w:rsidR="001C6283">
        <w:rPr>
          <w:rFonts w:ascii="Tahoma" w:eastAsia="SimSun" w:hAnsi="Tahoma" w:cs="Tahoma"/>
          <w:szCs w:val="22"/>
          <w:lang w:val="el-GR"/>
        </w:rPr>
        <w:t>ούν</w:t>
      </w:r>
      <w:r>
        <w:rPr>
          <w:rFonts w:ascii="Tahoma" w:eastAsia="SimSun" w:hAnsi="Tahoma" w:cs="Tahoma"/>
          <w:szCs w:val="22"/>
          <w:lang w:val="el-GR"/>
        </w:rPr>
        <w:t xml:space="preserve"> για κάθε </w:t>
      </w:r>
      <w:r w:rsidR="00812ADF">
        <w:rPr>
          <w:rFonts w:ascii="Tahoma" w:eastAsia="SimSun" w:hAnsi="Tahoma" w:cs="Tahoma"/>
          <w:szCs w:val="22"/>
          <w:lang w:val="el-GR"/>
        </w:rPr>
        <w:t>Τ</w:t>
      </w:r>
      <w:r w:rsidR="001C6283">
        <w:rPr>
          <w:rFonts w:ascii="Tahoma" w:eastAsia="SimSun" w:hAnsi="Tahoma" w:cs="Tahoma"/>
          <w:szCs w:val="22"/>
          <w:lang w:val="el-GR"/>
        </w:rPr>
        <w:t>μήμα</w:t>
      </w:r>
      <w:r w:rsidR="00812ADF">
        <w:rPr>
          <w:rFonts w:ascii="Tahoma" w:eastAsia="SimSun" w:hAnsi="Tahoma" w:cs="Tahoma"/>
          <w:szCs w:val="22"/>
          <w:lang w:val="el-GR"/>
        </w:rPr>
        <w:t>.</w:t>
      </w:r>
    </w:p>
    <w:p w14:paraId="1822D639" w14:textId="0B8100E8" w:rsidR="008D7897" w:rsidRDefault="008D7897" w:rsidP="009720D4">
      <w:pPr>
        <w:suppressAutoHyphens w:val="0"/>
        <w:autoSpaceDE w:val="0"/>
        <w:spacing w:after="60"/>
        <w:jc w:val="left"/>
        <w:rPr>
          <w:rFonts w:ascii="Tahoma" w:eastAsia="SimSun" w:hAnsi="Tahoma" w:cs="Tahoma"/>
          <w:szCs w:val="22"/>
          <w:lang w:val="el-GR"/>
        </w:rPr>
      </w:pPr>
    </w:p>
    <w:p w14:paraId="4DAE4FE3" w14:textId="42931C97" w:rsidR="008D7897" w:rsidRPr="003F04EE" w:rsidRDefault="008D7897" w:rsidP="003F04EE">
      <w:pPr>
        <w:pStyle w:val="4"/>
        <w:rPr>
          <w:rFonts w:ascii="Tahoma" w:hAnsi="Tahoma" w:cs="Tahoma"/>
          <w:szCs w:val="22"/>
          <w:lang w:val="el-GR"/>
        </w:rPr>
      </w:pPr>
      <w:bookmarkStart w:id="214" w:name="_Toc56418744"/>
      <w:r w:rsidRPr="003F04EE">
        <w:rPr>
          <w:rFonts w:ascii="Tahoma" w:hAnsi="Tahoma" w:cs="Tahoma"/>
          <w:szCs w:val="22"/>
          <w:lang w:val="el-GR"/>
        </w:rPr>
        <w:t>4.1 Γενικές Απαιτήσεις</w:t>
      </w:r>
      <w:bookmarkEnd w:id="214"/>
      <w:r w:rsidRPr="003F04EE">
        <w:rPr>
          <w:rFonts w:ascii="Tahoma" w:hAnsi="Tahoma" w:cs="Tahoma"/>
          <w:szCs w:val="22"/>
          <w:lang w:val="el-G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4048"/>
        <w:gridCol w:w="1737"/>
        <w:gridCol w:w="1506"/>
        <w:gridCol w:w="1712"/>
      </w:tblGrid>
      <w:tr w:rsidR="009E5C5D" w:rsidRPr="009E5C5D" w14:paraId="1C56762A" w14:textId="77777777" w:rsidTr="00A0278E">
        <w:tc>
          <w:tcPr>
            <w:tcW w:w="325" w:type="pct"/>
            <w:shd w:val="clear" w:color="auto" w:fill="B3B3B3"/>
            <w:vAlign w:val="center"/>
          </w:tcPr>
          <w:p w14:paraId="218C31C1" w14:textId="77777777" w:rsidR="009E5C5D" w:rsidRPr="00F20B98" w:rsidRDefault="009E5C5D" w:rsidP="00F20B98">
            <w:pPr>
              <w:spacing w:before="120"/>
              <w:rPr>
                <w:rFonts w:ascii="Tahoma" w:hAnsi="Tahoma" w:cs="Tahoma"/>
                <w:b/>
                <w:szCs w:val="22"/>
              </w:rPr>
            </w:pPr>
            <w:r w:rsidRPr="00F20B98">
              <w:rPr>
                <w:rFonts w:ascii="Tahoma" w:hAnsi="Tahoma" w:cs="Tahoma"/>
                <w:b/>
                <w:szCs w:val="22"/>
              </w:rPr>
              <w:t>1</w:t>
            </w:r>
          </w:p>
        </w:tc>
        <w:tc>
          <w:tcPr>
            <w:tcW w:w="2102" w:type="pct"/>
            <w:shd w:val="clear" w:color="auto" w:fill="B3B3B3"/>
            <w:vAlign w:val="center"/>
          </w:tcPr>
          <w:p w14:paraId="1A5D707D" w14:textId="77777777" w:rsidR="009E5C5D" w:rsidRPr="00F20B98" w:rsidRDefault="009E5C5D" w:rsidP="00F20B98">
            <w:pPr>
              <w:spacing w:before="120"/>
              <w:rPr>
                <w:rFonts w:ascii="Tahoma" w:hAnsi="Tahoma" w:cs="Tahoma"/>
                <w:szCs w:val="22"/>
                <w:lang w:val="el-GR"/>
              </w:rPr>
            </w:pPr>
            <w:r w:rsidRPr="00F20B98">
              <w:rPr>
                <w:rFonts w:ascii="Tahoma" w:hAnsi="Tahoma" w:cs="Tahoma"/>
                <w:b/>
                <w:szCs w:val="22"/>
                <w:lang w:val="el-GR"/>
              </w:rPr>
              <w:t>Συνολική Προσέγγιση Κατανόησης του Έργου</w:t>
            </w:r>
          </w:p>
        </w:tc>
        <w:tc>
          <w:tcPr>
            <w:tcW w:w="902" w:type="pct"/>
            <w:shd w:val="clear" w:color="auto" w:fill="B3B3B3"/>
            <w:vAlign w:val="center"/>
          </w:tcPr>
          <w:p w14:paraId="0DB127CE" w14:textId="77777777" w:rsidR="009E5C5D" w:rsidRPr="00F20B98" w:rsidRDefault="009E5C5D" w:rsidP="00F20B98">
            <w:pPr>
              <w:spacing w:before="120"/>
              <w:jc w:val="center"/>
              <w:rPr>
                <w:rFonts w:ascii="Tahoma" w:hAnsi="Tahoma" w:cs="Tahoma"/>
                <w:b/>
                <w:szCs w:val="22"/>
              </w:rPr>
            </w:pPr>
            <w:r w:rsidRPr="00F20B98">
              <w:rPr>
                <w:rFonts w:ascii="Tahoma" w:hAnsi="Tahoma" w:cs="Tahoma"/>
                <w:b/>
                <w:szCs w:val="22"/>
              </w:rPr>
              <w:t>ΑΠΑΙΤΗΣΗ</w:t>
            </w:r>
          </w:p>
        </w:tc>
        <w:tc>
          <w:tcPr>
            <w:tcW w:w="782" w:type="pct"/>
            <w:shd w:val="clear" w:color="auto" w:fill="B3B3B3"/>
          </w:tcPr>
          <w:p w14:paraId="6050CCBF" w14:textId="77777777" w:rsidR="009E5C5D" w:rsidRPr="00F20B98" w:rsidRDefault="009E5C5D" w:rsidP="00F20B98">
            <w:pPr>
              <w:spacing w:before="120"/>
              <w:rPr>
                <w:rFonts w:ascii="Tahoma" w:hAnsi="Tahoma" w:cs="Tahoma"/>
                <w:b/>
                <w:szCs w:val="22"/>
              </w:rPr>
            </w:pPr>
            <w:r w:rsidRPr="00F20B98">
              <w:rPr>
                <w:rFonts w:ascii="Tahoma" w:hAnsi="Tahoma" w:cs="Tahoma"/>
                <w:b/>
                <w:szCs w:val="22"/>
              </w:rPr>
              <w:t>ΑΠΑΝΤΗΣΗ</w:t>
            </w:r>
          </w:p>
        </w:tc>
        <w:tc>
          <w:tcPr>
            <w:tcW w:w="890" w:type="pct"/>
            <w:shd w:val="clear" w:color="auto" w:fill="B3B3B3"/>
          </w:tcPr>
          <w:p w14:paraId="16CB9D19" w14:textId="77777777" w:rsidR="009E5C5D" w:rsidRPr="00F20B98" w:rsidRDefault="009E5C5D" w:rsidP="00F20B98">
            <w:pPr>
              <w:spacing w:before="120"/>
              <w:jc w:val="center"/>
              <w:rPr>
                <w:rFonts w:ascii="Tahoma" w:hAnsi="Tahoma" w:cs="Tahoma"/>
                <w:b/>
                <w:szCs w:val="22"/>
              </w:rPr>
            </w:pPr>
            <w:r w:rsidRPr="00F20B98">
              <w:rPr>
                <w:rFonts w:ascii="Tahoma" w:hAnsi="Tahoma" w:cs="Tahoma"/>
                <w:b/>
                <w:szCs w:val="22"/>
              </w:rPr>
              <w:t>ΠΑΡΑΠΟΜΠΗ</w:t>
            </w:r>
          </w:p>
        </w:tc>
      </w:tr>
      <w:tr w:rsidR="009E5C5D" w:rsidRPr="009E5C5D" w14:paraId="3C1E3E17" w14:textId="77777777" w:rsidTr="00A0278E">
        <w:tc>
          <w:tcPr>
            <w:tcW w:w="325" w:type="pct"/>
            <w:shd w:val="clear" w:color="auto" w:fill="auto"/>
            <w:vAlign w:val="center"/>
          </w:tcPr>
          <w:p w14:paraId="3BFFF7EF" w14:textId="77777777" w:rsidR="009E5C5D" w:rsidRPr="00F20B98" w:rsidRDefault="009E5C5D" w:rsidP="00F20B98">
            <w:pPr>
              <w:spacing w:before="120"/>
              <w:rPr>
                <w:rFonts w:ascii="Tahoma" w:hAnsi="Tahoma" w:cs="Tahoma"/>
                <w:szCs w:val="22"/>
              </w:rPr>
            </w:pPr>
            <w:r w:rsidRPr="00F20B98">
              <w:rPr>
                <w:rFonts w:ascii="Tahoma" w:hAnsi="Tahoma" w:cs="Tahoma"/>
                <w:szCs w:val="22"/>
              </w:rPr>
              <w:t>1.1</w:t>
            </w:r>
          </w:p>
        </w:tc>
        <w:tc>
          <w:tcPr>
            <w:tcW w:w="2102" w:type="pct"/>
            <w:shd w:val="clear" w:color="auto" w:fill="auto"/>
            <w:vAlign w:val="center"/>
          </w:tcPr>
          <w:p w14:paraId="65D75B05" w14:textId="77777777" w:rsidR="009E5C5D" w:rsidRPr="00F20B98" w:rsidRDefault="009E5C5D" w:rsidP="00F20B98">
            <w:pPr>
              <w:spacing w:before="120"/>
              <w:rPr>
                <w:rFonts w:ascii="Tahoma" w:hAnsi="Tahoma" w:cs="Tahoma"/>
                <w:szCs w:val="22"/>
                <w:lang w:val="el-GR"/>
              </w:rPr>
            </w:pPr>
            <w:r w:rsidRPr="00F20B98">
              <w:rPr>
                <w:rFonts w:ascii="Tahoma" w:hAnsi="Tahoma" w:cs="Tahoma"/>
                <w:szCs w:val="22"/>
                <w:lang w:val="el-GR"/>
              </w:rPr>
              <w:t>Κατανόηση απαιτήσεων, στόχου και έκτασης του αντικειμένου</w:t>
            </w:r>
          </w:p>
        </w:tc>
        <w:tc>
          <w:tcPr>
            <w:tcW w:w="902" w:type="pct"/>
            <w:vAlign w:val="center"/>
          </w:tcPr>
          <w:p w14:paraId="11CBCECC" w14:textId="77777777" w:rsidR="009E5C5D" w:rsidRPr="00F20B98" w:rsidRDefault="009E5C5D" w:rsidP="00F20B98">
            <w:pPr>
              <w:spacing w:before="120"/>
              <w:jc w:val="center"/>
              <w:rPr>
                <w:rFonts w:ascii="Tahoma" w:hAnsi="Tahoma" w:cs="Tahoma"/>
                <w:b/>
                <w:szCs w:val="22"/>
              </w:rPr>
            </w:pPr>
            <w:r w:rsidRPr="00F20B98">
              <w:rPr>
                <w:rFonts w:ascii="Tahoma" w:hAnsi="Tahoma" w:cs="Tahoma"/>
                <w:b/>
                <w:szCs w:val="22"/>
              </w:rPr>
              <w:t>ΝΑΙ</w:t>
            </w:r>
          </w:p>
        </w:tc>
        <w:tc>
          <w:tcPr>
            <w:tcW w:w="782" w:type="pct"/>
          </w:tcPr>
          <w:p w14:paraId="52C924E0" w14:textId="77777777" w:rsidR="009E5C5D" w:rsidRPr="00F20B98" w:rsidRDefault="009E5C5D" w:rsidP="00F20B98">
            <w:pPr>
              <w:spacing w:before="120"/>
              <w:rPr>
                <w:rFonts w:ascii="Tahoma" w:hAnsi="Tahoma" w:cs="Tahoma"/>
                <w:szCs w:val="22"/>
              </w:rPr>
            </w:pPr>
          </w:p>
        </w:tc>
        <w:tc>
          <w:tcPr>
            <w:tcW w:w="890" w:type="pct"/>
          </w:tcPr>
          <w:p w14:paraId="09988B22" w14:textId="77777777" w:rsidR="009E5C5D" w:rsidRPr="00F20B98" w:rsidRDefault="009E5C5D" w:rsidP="00F20B98">
            <w:pPr>
              <w:spacing w:before="120"/>
              <w:rPr>
                <w:rFonts w:ascii="Tahoma" w:hAnsi="Tahoma" w:cs="Tahoma"/>
                <w:szCs w:val="22"/>
              </w:rPr>
            </w:pPr>
          </w:p>
        </w:tc>
      </w:tr>
      <w:tr w:rsidR="009E5C5D" w:rsidRPr="009E5C5D" w14:paraId="3F3D4CE5" w14:textId="77777777" w:rsidTr="00A0278E">
        <w:tc>
          <w:tcPr>
            <w:tcW w:w="325" w:type="pct"/>
            <w:shd w:val="clear" w:color="auto" w:fill="auto"/>
            <w:vAlign w:val="center"/>
          </w:tcPr>
          <w:p w14:paraId="6F40CEAC" w14:textId="77777777" w:rsidR="009E5C5D" w:rsidRPr="00F20B98" w:rsidRDefault="009E5C5D" w:rsidP="00F20B98">
            <w:pPr>
              <w:spacing w:before="120"/>
              <w:rPr>
                <w:rFonts w:ascii="Tahoma" w:hAnsi="Tahoma" w:cs="Tahoma"/>
                <w:szCs w:val="22"/>
              </w:rPr>
            </w:pPr>
            <w:r w:rsidRPr="00F20B98">
              <w:rPr>
                <w:rFonts w:ascii="Tahoma" w:hAnsi="Tahoma" w:cs="Tahoma"/>
                <w:szCs w:val="22"/>
              </w:rPr>
              <w:t>1.2</w:t>
            </w:r>
          </w:p>
        </w:tc>
        <w:tc>
          <w:tcPr>
            <w:tcW w:w="2102" w:type="pct"/>
            <w:shd w:val="clear" w:color="auto" w:fill="auto"/>
            <w:vAlign w:val="center"/>
          </w:tcPr>
          <w:p w14:paraId="24457FEB" w14:textId="77777777" w:rsidR="009E5C5D" w:rsidRPr="00F20B98" w:rsidRDefault="009E5C5D" w:rsidP="00F20B98">
            <w:pPr>
              <w:spacing w:before="120"/>
              <w:rPr>
                <w:rFonts w:ascii="Tahoma" w:hAnsi="Tahoma" w:cs="Tahoma"/>
                <w:szCs w:val="22"/>
                <w:lang w:val="el-GR"/>
              </w:rPr>
            </w:pPr>
            <w:r w:rsidRPr="00F20B98">
              <w:rPr>
                <w:rFonts w:ascii="Tahoma" w:hAnsi="Tahoma" w:cs="Tahoma"/>
                <w:szCs w:val="22"/>
                <w:lang w:val="el-GR"/>
              </w:rPr>
              <w:t>Μεθοδολογική προσέγγιση και προσαρμογή της σε σχέση με το περιβάλλον ανάπτυξης και λειτουργίας του έργου</w:t>
            </w:r>
          </w:p>
        </w:tc>
        <w:tc>
          <w:tcPr>
            <w:tcW w:w="902" w:type="pct"/>
            <w:vAlign w:val="center"/>
          </w:tcPr>
          <w:p w14:paraId="19490F59" w14:textId="77777777" w:rsidR="009E5C5D" w:rsidRPr="00F20B98" w:rsidRDefault="009E5C5D" w:rsidP="00F20B98">
            <w:pPr>
              <w:spacing w:before="120"/>
              <w:jc w:val="center"/>
              <w:rPr>
                <w:rFonts w:ascii="Tahoma" w:hAnsi="Tahoma" w:cs="Tahoma"/>
                <w:szCs w:val="22"/>
              </w:rPr>
            </w:pPr>
            <w:r w:rsidRPr="00F20B98">
              <w:rPr>
                <w:rFonts w:ascii="Tahoma" w:hAnsi="Tahoma" w:cs="Tahoma"/>
                <w:b/>
                <w:szCs w:val="22"/>
              </w:rPr>
              <w:t>ΝΑΙ</w:t>
            </w:r>
          </w:p>
        </w:tc>
        <w:tc>
          <w:tcPr>
            <w:tcW w:w="782" w:type="pct"/>
          </w:tcPr>
          <w:p w14:paraId="22DE8CEB" w14:textId="77777777" w:rsidR="009E5C5D" w:rsidRPr="00F20B98" w:rsidRDefault="009E5C5D" w:rsidP="00F20B98">
            <w:pPr>
              <w:spacing w:before="120"/>
              <w:rPr>
                <w:rFonts w:ascii="Tahoma" w:hAnsi="Tahoma" w:cs="Tahoma"/>
                <w:szCs w:val="22"/>
              </w:rPr>
            </w:pPr>
          </w:p>
        </w:tc>
        <w:tc>
          <w:tcPr>
            <w:tcW w:w="890" w:type="pct"/>
          </w:tcPr>
          <w:p w14:paraId="4ED0E711" w14:textId="77777777" w:rsidR="009E5C5D" w:rsidRPr="00F20B98" w:rsidRDefault="009E5C5D" w:rsidP="00F20B98">
            <w:pPr>
              <w:spacing w:before="120"/>
              <w:rPr>
                <w:rFonts w:ascii="Tahoma" w:hAnsi="Tahoma" w:cs="Tahoma"/>
                <w:szCs w:val="22"/>
              </w:rPr>
            </w:pPr>
          </w:p>
        </w:tc>
      </w:tr>
      <w:tr w:rsidR="009E5C5D" w:rsidRPr="009E5C5D" w14:paraId="0041E926" w14:textId="77777777" w:rsidTr="00A0278E">
        <w:tc>
          <w:tcPr>
            <w:tcW w:w="325" w:type="pct"/>
            <w:shd w:val="clear" w:color="auto" w:fill="auto"/>
            <w:vAlign w:val="center"/>
          </w:tcPr>
          <w:p w14:paraId="2DBBBF3D" w14:textId="77777777" w:rsidR="009E5C5D" w:rsidRPr="00F20B98" w:rsidRDefault="009E5C5D" w:rsidP="00F20B98">
            <w:pPr>
              <w:spacing w:before="120"/>
              <w:rPr>
                <w:rFonts w:ascii="Tahoma" w:hAnsi="Tahoma" w:cs="Tahoma"/>
                <w:szCs w:val="22"/>
              </w:rPr>
            </w:pPr>
            <w:r w:rsidRPr="00F20B98">
              <w:rPr>
                <w:rFonts w:ascii="Tahoma" w:hAnsi="Tahoma" w:cs="Tahoma"/>
                <w:szCs w:val="22"/>
              </w:rPr>
              <w:t>1.3</w:t>
            </w:r>
          </w:p>
        </w:tc>
        <w:tc>
          <w:tcPr>
            <w:tcW w:w="2102" w:type="pct"/>
            <w:shd w:val="clear" w:color="auto" w:fill="auto"/>
            <w:vAlign w:val="center"/>
          </w:tcPr>
          <w:p w14:paraId="16A45D08" w14:textId="77777777" w:rsidR="009E5C5D" w:rsidRPr="00F20B98" w:rsidRDefault="009E5C5D" w:rsidP="00F20B98">
            <w:pPr>
              <w:spacing w:before="120"/>
              <w:rPr>
                <w:rFonts w:ascii="Tahoma" w:hAnsi="Tahoma" w:cs="Tahoma"/>
                <w:szCs w:val="22"/>
                <w:lang w:val="el-GR"/>
              </w:rPr>
            </w:pPr>
            <w:r w:rsidRPr="00F20B98">
              <w:rPr>
                <w:rFonts w:ascii="Tahoma" w:hAnsi="Tahoma" w:cs="Tahoma"/>
                <w:szCs w:val="22"/>
                <w:lang w:val="el-GR"/>
              </w:rPr>
              <w:t>Περιγραφή Συνολικής λύσης</w:t>
            </w:r>
          </w:p>
        </w:tc>
        <w:tc>
          <w:tcPr>
            <w:tcW w:w="902" w:type="pct"/>
            <w:vAlign w:val="center"/>
          </w:tcPr>
          <w:p w14:paraId="3A91B587" w14:textId="77777777" w:rsidR="009E5C5D" w:rsidRPr="00F20B98" w:rsidRDefault="009E5C5D" w:rsidP="00F20B98">
            <w:pPr>
              <w:spacing w:before="120"/>
              <w:jc w:val="center"/>
              <w:rPr>
                <w:rFonts w:ascii="Tahoma" w:hAnsi="Tahoma" w:cs="Tahoma"/>
                <w:szCs w:val="22"/>
              </w:rPr>
            </w:pPr>
            <w:r w:rsidRPr="00F20B98">
              <w:rPr>
                <w:rFonts w:ascii="Tahoma" w:hAnsi="Tahoma" w:cs="Tahoma"/>
                <w:b/>
                <w:szCs w:val="22"/>
              </w:rPr>
              <w:t>ΝΑΙ</w:t>
            </w:r>
          </w:p>
        </w:tc>
        <w:tc>
          <w:tcPr>
            <w:tcW w:w="782" w:type="pct"/>
          </w:tcPr>
          <w:p w14:paraId="02EDC9AC" w14:textId="77777777" w:rsidR="009E5C5D" w:rsidRPr="00F20B98" w:rsidRDefault="009E5C5D" w:rsidP="00F20B98">
            <w:pPr>
              <w:spacing w:before="120"/>
              <w:rPr>
                <w:rFonts w:ascii="Tahoma" w:hAnsi="Tahoma" w:cs="Tahoma"/>
                <w:szCs w:val="22"/>
              </w:rPr>
            </w:pPr>
          </w:p>
        </w:tc>
        <w:tc>
          <w:tcPr>
            <w:tcW w:w="890" w:type="pct"/>
          </w:tcPr>
          <w:p w14:paraId="775E85DA" w14:textId="77777777" w:rsidR="009E5C5D" w:rsidRPr="00F20B98" w:rsidRDefault="009E5C5D" w:rsidP="00F20B98">
            <w:pPr>
              <w:spacing w:before="120"/>
              <w:rPr>
                <w:rFonts w:ascii="Tahoma" w:hAnsi="Tahoma" w:cs="Tahoma"/>
                <w:szCs w:val="22"/>
              </w:rPr>
            </w:pPr>
          </w:p>
        </w:tc>
      </w:tr>
      <w:tr w:rsidR="009E5C5D" w:rsidRPr="009E5C5D" w14:paraId="3CC54CA0" w14:textId="77777777" w:rsidTr="00A0278E">
        <w:tc>
          <w:tcPr>
            <w:tcW w:w="325" w:type="pct"/>
            <w:shd w:val="clear" w:color="auto" w:fill="B3B3B3"/>
            <w:vAlign w:val="center"/>
          </w:tcPr>
          <w:p w14:paraId="7B99FF0A" w14:textId="77777777" w:rsidR="009E5C5D" w:rsidRPr="00F20B98" w:rsidRDefault="009E5C5D" w:rsidP="00F20B98">
            <w:pPr>
              <w:spacing w:before="120"/>
              <w:rPr>
                <w:rFonts w:ascii="Tahoma" w:hAnsi="Tahoma" w:cs="Tahoma"/>
                <w:b/>
                <w:szCs w:val="22"/>
              </w:rPr>
            </w:pPr>
            <w:r w:rsidRPr="00F20B98">
              <w:rPr>
                <w:rFonts w:ascii="Tahoma" w:hAnsi="Tahoma" w:cs="Tahoma"/>
                <w:b/>
                <w:szCs w:val="22"/>
              </w:rPr>
              <w:t>2</w:t>
            </w:r>
          </w:p>
        </w:tc>
        <w:tc>
          <w:tcPr>
            <w:tcW w:w="2102" w:type="pct"/>
            <w:shd w:val="clear" w:color="auto" w:fill="B3B3B3"/>
            <w:vAlign w:val="center"/>
          </w:tcPr>
          <w:p w14:paraId="5DDA113A" w14:textId="77777777" w:rsidR="009E5C5D" w:rsidRPr="00F20B98" w:rsidRDefault="009E5C5D" w:rsidP="00F20B98">
            <w:pPr>
              <w:spacing w:before="120"/>
              <w:rPr>
                <w:rFonts w:ascii="Tahoma" w:hAnsi="Tahoma" w:cs="Tahoma"/>
                <w:szCs w:val="22"/>
              </w:rPr>
            </w:pPr>
            <w:r w:rsidRPr="00F20B98">
              <w:rPr>
                <w:rFonts w:ascii="Tahoma" w:hAnsi="Tahoma" w:cs="Tahoma"/>
                <w:b/>
                <w:szCs w:val="22"/>
              </w:rPr>
              <w:t>Χρονοδιάγραμμα του Έργου</w:t>
            </w:r>
          </w:p>
        </w:tc>
        <w:tc>
          <w:tcPr>
            <w:tcW w:w="902" w:type="pct"/>
            <w:shd w:val="clear" w:color="auto" w:fill="B3B3B3"/>
            <w:vAlign w:val="center"/>
          </w:tcPr>
          <w:p w14:paraId="11D3CA32" w14:textId="77777777" w:rsidR="009E5C5D" w:rsidRPr="00F20B98" w:rsidRDefault="009E5C5D" w:rsidP="00F20B98">
            <w:pPr>
              <w:spacing w:before="120"/>
              <w:jc w:val="center"/>
              <w:rPr>
                <w:rFonts w:ascii="Tahoma" w:hAnsi="Tahoma" w:cs="Tahoma"/>
                <w:b/>
                <w:szCs w:val="22"/>
              </w:rPr>
            </w:pPr>
          </w:p>
        </w:tc>
        <w:tc>
          <w:tcPr>
            <w:tcW w:w="782" w:type="pct"/>
            <w:shd w:val="clear" w:color="auto" w:fill="B3B3B3"/>
          </w:tcPr>
          <w:p w14:paraId="050097C4" w14:textId="77777777" w:rsidR="009E5C5D" w:rsidRPr="00F20B98" w:rsidRDefault="009E5C5D" w:rsidP="00F20B98">
            <w:pPr>
              <w:spacing w:before="120"/>
              <w:rPr>
                <w:rFonts w:ascii="Tahoma" w:hAnsi="Tahoma" w:cs="Tahoma"/>
                <w:b/>
                <w:szCs w:val="22"/>
              </w:rPr>
            </w:pPr>
          </w:p>
        </w:tc>
        <w:tc>
          <w:tcPr>
            <w:tcW w:w="890" w:type="pct"/>
            <w:shd w:val="clear" w:color="auto" w:fill="B3B3B3"/>
          </w:tcPr>
          <w:p w14:paraId="02CAE524" w14:textId="77777777" w:rsidR="009E5C5D" w:rsidRPr="00F20B98" w:rsidRDefault="009E5C5D" w:rsidP="00F20B98">
            <w:pPr>
              <w:spacing w:before="120"/>
              <w:rPr>
                <w:rFonts w:ascii="Tahoma" w:hAnsi="Tahoma" w:cs="Tahoma"/>
                <w:b/>
                <w:szCs w:val="22"/>
              </w:rPr>
            </w:pPr>
          </w:p>
        </w:tc>
      </w:tr>
      <w:tr w:rsidR="009E5C5D" w:rsidRPr="009E5C5D" w14:paraId="7221F3ED" w14:textId="77777777" w:rsidTr="00A0278E">
        <w:tc>
          <w:tcPr>
            <w:tcW w:w="325" w:type="pct"/>
            <w:shd w:val="clear" w:color="auto" w:fill="auto"/>
            <w:vAlign w:val="center"/>
          </w:tcPr>
          <w:p w14:paraId="781978F4" w14:textId="77777777" w:rsidR="009E5C5D" w:rsidRPr="00F20B98" w:rsidRDefault="009E5C5D" w:rsidP="00F20B98">
            <w:pPr>
              <w:spacing w:before="120"/>
              <w:rPr>
                <w:rFonts w:ascii="Tahoma" w:hAnsi="Tahoma" w:cs="Tahoma"/>
                <w:szCs w:val="22"/>
              </w:rPr>
            </w:pPr>
            <w:r w:rsidRPr="00F20B98">
              <w:rPr>
                <w:rFonts w:ascii="Tahoma" w:hAnsi="Tahoma" w:cs="Tahoma"/>
                <w:szCs w:val="22"/>
              </w:rPr>
              <w:t>2.1</w:t>
            </w:r>
          </w:p>
        </w:tc>
        <w:tc>
          <w:tcPr>
            <w:tcW w:w="2102" w:type="pct"/>
            <w:shd w:val="clear" w:color="auto" w:fill="auto"/>
            <w:vAlign w:val="center"/>
          </w:tcPr>
          <w:p w14:paraId="04422FE4" w14:textId="77777777" w:rsidR="009E5C5D" w:rsidRPr="00F20B98" w:rsidRDefault="009E5C5D" w:rsidP="00F20B98">
            <w:pPr>
              <w:spacing w:before="120"/>
              <w:rPr>
                <w:rFonts w:ascii="Tahoma" w:hAnsi="Tahoma" w:cs="Tahoma"/>
                <w:szCs w:val="22"/>
                <w:lang w:val="el-GR"/>
              </w:rPr>
            </w:pPr>
            <w:r w:rsidRPr="00F20B98">
              <w:rPr>
                <w:rFonts w:ascii="Tahoma" w:hAnsi="Tahoma" w:cs="Tahoma"/>
                <w:szCs w:val="22"/>
                <w:lang w:val="el-GR"/>
              </w:rPr>
              <w:t>Αναλυτικό χρονοδιάγραμμα υλοποίησης του Έργου</w:t>
            </w:r>
          </w:p>
        </w:tc>
        <w:tc>
          <w:tcPr>
            <w:tcW w:w="902" w:type="pct"/>
            <w:vAlign w:val="center"/>
          </w:tcPr>
          <w:p w14:paraId="7A33EC0E" w14:textId="77777777" w:rsidR="009E5C5D" w:rsidRPr="00F20B98" w:rsidRDefault="009E5C5D" w:rsidP="00F20B98">
            <w:pPr>
              <w:spacing w:before="120"/>
              <w:jc w:val="center"/>
              <w:rPr>
                <w:rFonts w:ascii="Tahoma" w:hAnsi="Tahoma" w:cs="Tahoma"/>
                <w:szCs w:val="22"/>
              </w:rPr>
            </w:pPr>
            <w:r w:rsidRPr="00F20B98">
              <w:rPr>
                <w:rFonts w:ascii="Tahoma" w:hAnsi="Tahoma" w:cs="Tahoma"/>
                <w:b/>
                <w:szCs w:val="22"/>
              </w:rPr>
              <w:t>ΝΑΙ</w:t>
            </w:r>
          </w:p>
        </w:tc>
        <w:tc>
          <w:tcPr>
            <w:tcW w:w="782" w:type="pct"/>
          </w:tcPr>
          <w:p w14:paraId="34F3D810" w14:textId="77777777" w:rsidR="009E5C5D" w:rsidRPr="00F20B98" w:rsidRDefault="009E5C5D" w:rsidP="00F20B98">
            <w:pPr>
              <w:spacing w:before="120"/>
              <w:rPr>
                <w:rFonts w:ascii="Tahoma" w:hAnsi="Tahoma" w:cs="Tahoma"/>
                <w:szCs w:val="22"/>
              </w:rPr>
            </w:pPr>
          </w:p>
        </w:tc>
        <w:tc>
          <w:tcPr>
            <w:tcW w:w="890" w:type="pct"/>
          </w:tcPr>
          <w:p w14:paraId="09B4A4C6" w14:textId="77777777" w:rsidR="009E5C5D" w:rsidRPr="00F20B98" w:rsidRDefault="009E5C5D" w:rsidP="00F20B98">
            <w:pPr>
              <w:spacing w:before="120"/>
              <w:rPr>
                <w:rFonts w:ascii="Tahoma" w:hAnsi="Tahoma" w:cs="Tahoma"/>
                <w:szCs w:val="22"/>
              </w:rPr>
            </w:pPr>
          </w:p>
        </w:tc>
      </w:tr>
      <w:tr w:rsidR="009E5C5D" w:rsidRPr="009E5C5D" w14:paraId="20226601" w14:textId="77777777" w:rsidTr="00A0278E">
        <w:tc>
          <w:tcPr>
            <w:tcW w:w="325" w:type="pct"/>
            <w:shd w:val="clear" w:color="auto" w:fill="auto"/>
            <w:vAlign w:val="center"/>
          </w:tcPr>
          <w:p w14:paraId="1B97CD8D" w14:textId="77777777" w:rsidR="009E5C5D" w:rsidRPr="00F20B98" w:rsidRDefault="009E5C5D" w:rsidP="00F20B98">
            <w:pPr>
              <w:spacing w:before="120"/>
              <w:rPr>
                <w:rFonts w:ascii="Tahoma" w:hAnsi="Tahoma" w:cs="Tahoma"/>
                <w:szCs w:val="22"/>
              </w:rPr>
            </w:pPr>
            <w:r w:rsidRPr="00F20B98">
              <w:rPr>
                <w:rFonts w:ascii="Tahoma" w:hAnsi="Tahoma" w:cs="Tahoma"/>
                <w:szCs w:val="22"/>
              </w:rPr>
              <w:t>2.2</w:t>
            </w:r>
          </w:p>
        </w:tc>
        <w:tc>
          <w:tcPr>
            <w:tcW w:w="2102" w:type="pct"/>
            <w:shd w:val="clear" w:color="auto" w:fill="auto"/>
            <w:vAlign w:val="center"/>
          </w:tcPr>
          <w:p w14:paraId="29B556D7" w14:textId="77777777" w:rsidR="009E5C5D" w:rsidRPr="00F20B98" w:rsidRDefault="009E5C5D" w:rsidP="00F20B98">
            <w:pPr>
              <w:spacing w:before="120"/>
              <w:rPr>
                <w:rFonts w:ascii="Tahoma" w:hAnsi="Tahoma" w:cs="Tahoma"/>
                <w:szCs w:val="22"/>
                <w:lang w:val="el-GR"/>
              </w:rPr>
            </w:pPr>
            <w:r w:rsidRPr="00F20B98">
              <w:rPr>
                <w:rFonts w:ascii="Tahoma" w:hAnsi="Tahoma" w:cs="Tahoma"/>
                <w:szCs w:val="22"/>
                <w:lang w:val="el-GR"/>
              </w:rPr>
              <w:t>Αναλυτική περιγραφή των Παραδοτέων του Έργου</w:t>
            </w:r>
          </w:p>
        </w:tc>
        <w:tc>
          <w:tcPr>
            <w:tcW w:w="902" w:type="pct"/>
            <w:shd w:val="clear" w:color="auto" w:fill="auto"/>
            <w:vAlign w:val="center"/>
          </w:tcPr>
          <w:p w14:paraId="2CD14DEC" w14:textId="77777777" w:rsidR="009E5C5D" w:rsidRPr="00F20B98" w:rsidRDefault="009E5C5D" w:rsidP="00F20B98">
            <w:pPr>
              <w:spacing w:before="120"/>
              <w:jc w:val="center"/>
              <w:rPr>
                <w:rFonts w:ascii="Tahoma" w:hAnsi="Tahoma" w:cs="Tahoma"/>
                <w:b/>
                <w:szCs w:val="22"/>
              </w:rPr>
            </w:pPr>
            <w:r w:rsidRPr="00F20B98">
              <w:rPr>
                <w:rFonts w:ascii="Tahoma" w:hAnsi="Tahoma" w:cs="Tahoma"/>
                <w:b/>
                <w:szCs w:val="22"/>
              </w:rPr>
              <w:t>ΝΑΙ</w:t>
            </w:r>
          </w:p>
        </w:tc>
        <w:tc>
          <w:tcPr>
            <w:tcW w:w="782" w:type="pct"/>
            <w:shd w:val="clear" w:color="auto" w:fill="auto"/>
          </w:tcPr>
          <w:p w14:paraId="74A72C13" w14:textId="77777777" w:rsidR="009E5C5D" w:rsidRPr="00F20B98" w:rsidRDefault="009E5C5D" w:rsidP="00F20B98">
            <w:pPr>
              <w:spacing w:before="120"/>
              <w:rPr>
                <w:rFonts w:ascii="Tahoma" w:hAnsi="Tahoma" w:cs="Tahoma"/>
                <w:szCs w:val="22"/>
              </w:rPr>
            </w:pPr>
          </w:p>
        </w:tc>
        <w:tc>
          <w:tcPr>
            <w:tcW w:w="890" w:type="pct"/>
            <w:shd w:val="clear" w:color="auto" w:fill="auto"/>
          </w:tcPr>
          <w:p w14:paraId="4C52D0D5" w14:textId="77777777" w:rsidR="009E5C5D" w:rsidRPr="00F20B98" w:rsidRDefault="009E5C5D" w:rsidP="00F20B98">
            <w:pPr>
              <w:spacing w:before="120"/>
              <w:rPr>
                <w:rFonts w:ascii="Tahoma" w:hAnsi="Tahoma" w:cs="Tahoma"/>
                <w:szCs w:val="22"/>
              </w:rPr>
            </w:pPr>
          </w:p>
        </w:tc>
      </w:tr>
      <w:tr w:rsidR="009E5C5D" w:rsidRPr="00696648" w14:paraId="4CAAFD76" w14:textId="77777777" w:rsidTr="00A0278E">
        <w:tc>
          <w:tcPr>
            <w:tcW w:w="325" w:type="pct"/>
            <w:shd w:val="clear" w:color="auto" w:fill="B3B3B3"/>
            <w:vAlign w:val="center"/>
          </w:tcPr>
          <w:p w14:paraId="62AFFA0B" w14:textId="77777777" w:rsidR="009E5C5D" w:rsidRPr="00F20B98" w:rsidRDefault="009E5C5D" w:rsidP="00F20B98">
            <w:pPr>
              <w:spacing w:before="120"/>
              <w:rPr>
                <w:rFonts w:ascii="Tahoma" w:hAnsi="Tahoma" w:cs="Tahoma"/>
                <w:b/>
                <w:szCs w:val="22"/>
              </w:rPr>
            </w:pPr>
            <w:r w:rsidRPr="00F20B98">
              <w:rPr>
                <w:rFonts w:ascii="Tahoma" w:hAnsi="Tahoma" w:cs="Tahoma"/>
                <w:b/>
                <w:szCs w:val="22"/>
              </w:rPr>
              <w:t>3</w:t>
            </w:r>
          </w:p>
        </w:tc>
        <w:tc>
          <w:tcPr>
            <w:tcW w:w="2102" w:type="pct"/>
            <w:shd w:val="clear" w:color="auto" w:fill="B3B3B3"/>
            <w:vAlign w:val="center"/>
          </w:tcPr>
          <w:p w14:paraId="1418755B" w14:textId="77777777" w:rsidR="009E5C5D" w:rsidRPr="00F20B98" w:rsidRDefault="009E5C5D" w:rsidP="00F20B98">
            <w:pPr>
              <w:spacing w:before="120"/>
              <w:rPr>
                <w:rFonts w:ascii="Tahoma" w:hAnsi="Tahoma" w:cs="Tahoma"/>
                <w:szCs w:val="22"/>
                <w:shd w:val="clear" w:color="auto" w:fill="FFFF00"/>
                <w:lang w:val="el-GR"/>
              </w:rPr>
            </w:pPr>
            <w:r w:rsidRPr="00F20B98">
              <w:rPr>
                <w:rFonts w:ascii="Tahoma" w:hAnsi="Tahoma" w:cs="Tahoma"/>
                <w:b/>
                <w:szCs w:val="22"/>
                <w:lang w:val="el-GR"/>
              </w:rPr>
              <w:t>Ποιότητα της μεθοδολογικής και τεχνολογικής προσέγγισης υλοποίησης</w:t>
            </w:r>
          </w:p>
        </w:tc>
        <w:tc>
          <w:tcPr>
            <w:tcW w:w="902" w:type="pct"/>
            <w:shd w:val="clear" w:color="auto" w:fill="B3B3B3"/>
            <w:vAlign w:val="center"/>
          </w:tcPr>
          <w:p w14:paraId="095AD31E" w14:textId="77777777" w:rsidR="009E5C5D" w:rsidRPr="00F20B98" w:rsidRDefault="009E5C5D" w:rsidP="00F20B98">
            <w:pPr>
              <w:spacing w:before="120"/>
              <w:jc w:val="center"/>
              <w:rPr>
                <w:rFonts w:ascii="Tahoma" w:hAnsi="Tahoma" w:cs="Tahoma"/>
                <w:b/>
                <w:szCs w:val="22"/>
                <w:lang w:val="el-GR"/>
              </w:rPr>
            </w:pPr>
          </w:p>
        </w:tc>
        <w:tc>
          <w:tcPr>
            <w:tcW w:w="782" w:type="pct"/>
            <w:shd w:val="clear" w:color="auto" w:fill="B3B3B3"/>
          </w:tcPr>
          <w:p w14:paraId="7C61DC11" w14:textId="77777777" w:rsidR="009E5C5D" w:rsidRPr="00F20B98" w:rsidRDefault="009E5C5D" w:rsidP="00F20B98">
            <w:pPr>
              <w:spacing w:before="120"/>
              <w:rPr>
                <w:rFonts w:ascii="Tahoma" w:hAnsi="Tahoma" w:cs="Tahoma"/>
                <w:b/>
                <w:szCs w:val="22"/>
                <w:lang w:val="el-GR"/>
              </w:rPr>
            </w:pPr>
          </w:p>
        </w:tc>
        <w:tc>
          <w:tcPr>
            <w:tcW w:w="890" w:type="pct"/>
            <w:shd w:val="clear" w:color="auto" w:fill="B3B3B3"/>
          </w:tcPr>
          <w:p w14:paraId="514484E4" w14:textId="77777777" w:rsidR="009E5C5D" w:rsidRPr="00F20B98" w:rsidRDefault="009E5C5D" w:rsidP="00F20B98">
            <w:pPr>
              <w:spacing w:before="120"/>
              <w:rPr>
                <w:rFonts w:ascii="Tahoma" w:hAnsi="Tahoma" w:cs="Tahoma"/>
                <w:b/>
                <w:szCs w:val="22"/>
                <w:lang w:val="el-GR"/>
              </w:rPr>
            </w:pPr>
          </w:p>
        </w:tc>
      </w:tr>
      <w:tr w:rsidR="009E5C5D" w:rsidRPr="009E5C5D" w14:paraId="4C974AD4" w14:textId="77777777" w:rsidTr="00A0278E">
        <w:tc>
          <w:tcPr>
            <w:tcW w:w="325" w:type="pct"/>
            <w:shd w:val="clear" w:color="auto" w:fill="auto"/>
            <w:vAlign w:val="center"/>
          </w:tcPr>
          <w:p w14:paraId="56CA8184" w14:textId="77777777" w:rsidR="009E5C5D" w:rsidRPr="00F20B98" w:rsidRDefault="009E5C5D" w:rsidP="00F20B98">
            <w:pPr>
              <w:spacing w:before="120"/>
              <w:rPr>
                <w:rFonts w:ascii="Tahoma" w:hAnsi="Tahoma" w:cs="Tahoma"/>
                <w:szCs w:val="22"/>
              </w:rPr>
            </w:pPr>
            <w:r w:rsidRPr="00F20B98">
              <w:rPr>
                <w:rFonts w:ascii="Tahoma" w:hAnsi="Tahoma" w:cs="Tahoma"/>
                <w:szCs w:val="22"/>
              </w:rPr>
              <w:t>3.1</w:t>
            </w:r>
          </w:p>
        </w:tc>
        <w:tc>
          <w:tcPr>
            <w:tcW w:w="2102" w:type="pct"/>
            <w:shd w:val="clear" w:color="auto" w:fill="auto"/>
            <w:vAlign w:val="center"/>
          </w:tcPr>
          <w:p w14:paraId="31D78324" w14:textId="77777777" w:rsidR="009E5C5D" w:rsidRPr="00F20B98" w:rsidRDefault="009E5C5D" w:rsidP="00F20B98">
            <w:pPr>
              <w:spacing w:before="120"/>
              <w:rPr>
                <w:rFonts w:ascii="Tahoma" w:hAnsi="Tahoma" w:cs="Tahoma"/>
                <w:szCs w:val="22"/>
                <w:lang w:val="el-GR"/>
              </w:rPr>
            </w:pPr>
            <w:r w:rsidRPr="00F20B98">
              <w:rPr>
                <w:rFonts w:ascii="Tahoma" w:hAnsi="Tahoma" w:cs="Tahoma"/>
                <w:szCs w:val="22"/>
                <w:lang w:val="el-GR"/>
              </w:rPr>
              <w:t>Σχήμα Διοίκησης και Υλοποίησης Έργου</w:t>
            </w:r>
          </w:p>
        </w:tc>
        <w:tc>
          <w:tcPr>
            <w:tcW w:w="902" w:type="pct"/>
            <w:vAlign w:val="center"/>
          </w:tcPr>
          <w:p w14:paraId="33CEBBEB" w14:textId="77777777" w:rsidR="009E5C5D" w:rsidRPr="00F20B98" w:rsidRDefault="009E5C5D" w:rsidP="00F20B98">
            <w:pPr>
              <w:spacing w:before="120"/>
              <w:jc w:val="center"/>
              <w:rPr>
                <w:rFonts w:ascii="Tahoma" w:hAnsi="Tahoma" w:cs="Tahoma"/>
                <w:szCs w:val="22"/>
              </w:rPr>
            </w:pPr>
            <w:r w:rsidRPr="00F20B98">
              <w:rPr>
                <w:rFonts w:ascii="Tahoma" w:hAnsi="Tahoma" w:cs="Tahoma"/>
                <w:b/>
                <w:szCs w:val="22"/>
              </w:rPr>
              <w:t>ΝΑΙ</w:t>
            </w:r>
          </w:p>
        </w:tc>
        <w:tc>
          <w:tcPr>
            <w:tcW w:w="782" w:type="pct"/>
          </w:tcPr>
          <w:p w14:paraId="1D0BF6EC" w14:textId="77777777" w:rsidR="009E5C5D" w:rsidRPr="00F20B98" w:rsidRDefault="009E5C5D" w:rsidP="00F20B98">
            <w:pPr>
              <w:spacing w:before="120"/>
              <w:rPr>
                <w:rFonts w:ascii="Tahoma" w:hAnsi="Tahoma" w:cs="Tahoma"/>
                <w:szCs w:val="22"/>
              </w:rPr>
            </w:pPr>
          </w:p>
        </w:tc>
        <w:tc>
          <w:tcPr>
            <w:tcW w:w="890" w:type="pct"/>
          </w:tcPr>
          <w:p w14:paraId="6F0C7953" w14:textId="77777777" w:rsidR="009E5C5D" w:rsidRPr="00F20B98" w:rsidRDefault="009E5C5D" w:rsidP="00F20B98">
            <w:pPr>
              <w:spacing w:before="120"/>
              <w:rPr>
                <w:rFonts w:ascii="Tahoma" w:hAnsi="Tahoma" w:cs="Tahoma"/>
                <w:szCs w:val="22"/>
              </w:rPr>
            </w:pPr>
          </w:p>
        </w:tc>
      </w:tr>
      <w:tr w:rsidR="000F213A" w:rsidRPr="00AC58C9" w14:paraId="78EE4393" w14:textId="77777777" w:rsidTr="00A0278E">
        <w:tc>
          <w:tcPr>
            <w:tcW w:w="325" w:type="pct"/>
            <w:shd w:val="clear" w:color="auto" w:fill="B3B3B3"/>
            <w:vAlign w:val="center"/>
          </w:tcPr>
          <w:p w14:paraId="56AFB612" w14:textId="00CD5982" w:rsidR="000F213A" w:rsidRPr="00F20B98" w:rsidRDefault="000F213A" w:rsidP="00F20B98">
            <w:pPr>
              <w:spacing w:before="120"/>
              <w:rPr>
                <w:rFonts w:ascii="Tahoma" w:hAnsi="Tahoma" w:cs="Tahoma"/>
                <w:b/>
                <w:szCs w:val="22"/>
                <w:lang w:val="el-GR"/>
              </w:rPr>
            </w:pPr>
            <w:r w:rsidRPr="00F20B98">
              <w:rPr>
                <w:rFonts w:ascii="Tahoma" w:hAnsi="Tahoma" w:cs="Tahoma"/>
                <w:b/>
                <w:szCs w:val="22"/>
                <w:lang w:val="el-GR"/>
              </w:rPr>
              <w:lastRenderedPageBreak/>
              <w:t>4</w:t>
            </w:r>
          </w:p>
        </w:tc>
        <w:tc>
          <w:tcPr>
            <w:tcW w:w="2102" w:type="pct"/>
            <w:shd w:val="clear" w:color="auto" w:fill="B3B3B3"/>
            <w:vAlign w:val="center"/>
          </w:tcPr>
          <w:p w14:paraId="2DE8C37B" w14:textId="2E8BA401" w:rsidR="000F213A" w:rsidRPr="00F20B98" w:rsidRDefault="000F213A" w:rsidP="00F20B98">
            <w:pPr>
              <w:spacing w:before="120"/>
              <w:rPr>
                <w:rFonts w:ascii="Tahoma" w:hAnsi="Tahoma" w:cs="Tahoma"/>
                <w:szCs w:val="22"/>
                <w:shd w:val="clear" w:color="auto" w:fill="FFFF00"/>
                <w:lang w:val="el-GR"/>
              </w:rPr>
            </w:pPr>
            <w:r w:rsidRPr="00F20B98">
              <w:rPr>
                <w:rFonts w:ascii="Tahoma" w:hAnsi="Tahoma" w:cs="Tahoma"/>
                <w:b/>
                <w:szCs w:val="22"/>
                <w:lang w:val="el-GR"/>
              </w:rPr>
              <w:t>Ομάδα Έργου</w:t>
            </w:r>
          </w:p>
        </w:tc>
        <w:tc>
          <w:tcPr>
            <w:tcW w:w="902" w:type="pct"/>
            <w:shd w:val="clear" w:color="auto" w:fill="B3B3B3"/>
            <w:vAlign w:val="center"/>
          </w:tcPr>
          <w:p w14:paraId="55A01196" w14:textId="77777777" w:rsidR="000F213A" w:rsidRPr="00F20B98" w:rsidRDefault="000F213A" w:rsidP="00F20B98">
            <w:pPr>
              <w:spacing w:before="120"/>
              <w:jc w:val="center"/>
              <w:rPr>
                <w:rFonts w:ascii="Tahoma" w:hAnsi="Tahoma" w:cs="Tahoma"/>
                <w:b/>
                <w:szCs w:val="22"/>
                <w:lang w:val="el-GR"/>
              </w:rPr>
            </w:pPr>
          </w:p>
        </w:tc>
        <w:tc>
          <w:tcPr>
            <w:tcW w:w="782" w:type="pct"/>
            <w:shd w:val="clear" w:color="auto" w:fill="B3B3B3"/>
          </w:tcPr>
          <w:p w14:paraId="78CF8167" w14:textId="77777777" w:rsidR="000F213A" w:rsidRPr="00F20B98" w:rsidRDefault="000F213A" w:rsidP="00F20B98">
            <w:pPr>
              <w:spacing w:before="120"/>
              <w:rPr>
                <w:rFonts w:ascii="Tahoma" w:hAnsi="Tahoma" w:cs="Tahoma"/>
                <w:b/>
                <w:szCs w:val="22"/>
                <w:lang w:val="el-GR"/>
              </w:rPr>
            </w:pPr>
          </w:p>
        </w:tc>
        <w:tc>
          <w:tcPr>
            <w:tcW w:w="890" w:type="pct"/>
            <w:shd w:val="clear" w:color="auto" w:fill="B3B3B3"/>
          </w:tcPr>
          <w:p w14:paraId="4BA44B6C" w14:textId="77777777" w:rsidR="000F213A" w:rsidRPr="00F20B98" w:rsidRDefault="000F213A" w:rsidP="00F20B98">
            <w:pPr>
              <w:spacing w:before="120"/>
              <w:rPr>
                <w:rFonts w:ascii="Tahoma" w:hAnsi="Tahoma" w:cs="Tahoma"/>
                <w:b/>
                <w:szCs w:val="22"/>
                <w:lang w:val="el-GR"/>
              </w:rPr>
            </w:pPr>
          </w:p>
        </w:tc>
      </w:tr>
      <w:tr w:rsidR="000F213A" w:rsidRPr="0045601B" w14:paraId="5DE2AE57" w14:textId="77777777" w:rsidTr="00A0278E">
        <w:tc>
          <w:tcPr>
            <w:tcW w:w="325" w:type="pct"/>
            <w:shd w:val="clear" w:color="auto" w:fill="auto"/>
            <w:vAlign w:val="center"/>
          </w:tcPr>
          <w:p w14:paraId="6EE2B62F" w14:textId="6D81FC21" w:rsidR="000F213A" w:rsidRPr="00F20B98" w:rsidRDefault="000F213A" w:rsidP="00F20B98">
            <w:pPr>
              <w:spacing w:before="120"/>
              <w:rPr>
                <w:rFonts w:ascii="Tahoma" w:hAnsi="Tahoma" w:cs="Tahoma"/>
                <w:szCs w:val="22"/>
                <w:lang w:val="el-GR"/>
              </w:rPr>
            </w:pPr>
            <w:r w:rsidRPr="00F20B98">
              <w:rPr>
                <w:rFonts w:ascii="Tahoma" w:hAnsi="Tahoma" w:cs="Tahoma"/>
                <w:szCs w:val="22"/>
                <w:lang w:val="el-GR"/>
              </w:rPr>
              <w:t>4.1</w:t>
            </w:r>
          </w:p>
        </w:tc>
        <w:tc>
          <w:tcPr>
            <w:tcW w:w="2102" w:type="pct"/>
            <w:shd w:val="clear" w:color="auto" w:fill="auto"/>
            <w:vAlign w:val="center"/>
          </w:tcPr>
          <w:p w14:paraId="0A742DA0" w14:textId="62F75D8B" w:rsidR="000F213A" w:rsidRPr="00F20B98" w:rsidRDefault="000F213A" w:rsidP="00F20B98">
            <w:pPr>
              <w:spacing w:before="120"/>
              <w:rPr>
                <w:rFonts w:ascii="Tahoma" w:hAnsi="Tahoma" w:cs="Tahoma"/>
                <w:szCs w:val="22"/>
                <w:lang w:val="el-GR"/>
              </w:rPr>
            </w:pPr>
            <w:r w:rsidRPr="00F20B98">
              <w:rPr>
                <w:rFonts w:ascii="Tahoma" w:hAnsi="Tahoma" w:cs="Tahoma"/>
                <w:b/>
                <w:szCs w:val="22"/>
                <w:lang w:val="el-GR"/>
              </w:rPr>
              <w:t>Ομάδα Έργου</w:t>
            </w:r>
          </w:p>
        </w:tc>
        <w:tc>
          <w:tcPr>
            <w:tcW w:w="902" w:type="pct"/>
            <w:vAlign w:val="center"/>
          </w:tcPr>
          <w:p w14:paraId="2607130A" w14:textId="5C040661" w:rsidR="000F213A" w:rsidRPr="00F20B98" w:rsidRDefault="000F213A" w:rsidP="00F20B98">
            <w:pPr>
              <w:spacing w:before="120"/>
              <w:jc w:val="center"/>
              <w:rPr>
                <w:rFonts w:ascii="Tahoma" w:hAnsi="Tahoma" w:cs="Tahoma"/>
                <w:b/>
                <w:szCs w:val="22"/>
                <w:lang w:val="el-GR"/>
              </w:rPr>
            </w:pPr>
            <w:r w:rsidRPr="00F20B98">
              <w:rPr>
                <w:rFonts w:ascii="Tahoma" w:hAnsi="Tahoma" w:cs="Tahoma"/>
                <w:b/>
                <w:szCs w:val="22"/>
              </w:rPr>
              <w:t>ΝΑΙ</w:t>
            </w:r>
          </w:p>
        </w:tc>
        <w:tc>
          <w:tcPr>
            <w:tcW w:w="782" w:type="pct"/>
          </w:tcPr>
          <w:p w14:paraId="78723E25" w14:textId="77777777" w:rsidR="000F213A" w:rsidRPr="00F20B98" w:rsidRDefault="000F213A" w:rsidP="00F20B98">
            <w:pPr>
              <w:spacing w:before="120"/>
              <w:rPr>
                <w:rFonts w:ascii="Tahoma" w:hAnsi="Tahoma" w:cs="Tahoma"/>
                <w:szCs w:val="22"/>
                <w:lang w:val="el-GR"/>
              </w:rPr>
            </w:pPr>
          </w:p>
        </w:tc>
        <w:tc>
          <w:tcPr>
            <w:tcW w:w="890" w:type="pct"/>
          </w:tcPr>
          <w:p w14:paraId="51C717A3" w14:textId="77777777" w:rsidR="000F213A" w:rsidRPr="00F20B98" w:rsidRDefault="000F213A" w:rsidP="00F20B98">
            <w:pPr>
              <w:spacing w:before="120"/>
              <w:rPr>
                <w:rFonts w:ascii="Tahoma" w:hAnsi="Tahoma" w:cs="Tahoma"/>
                <w:szCs w:val="22"/>
                <w:lang w:val="el-GR"/>
              </w:rPr>
            </w:pPr>
          </w:p>
        </w:tc>
      </w:tr>
    </w:tbl>
    <w:p w14:paraId="16CFC78B" w14:textId="77777777" w:rsidR="002107FE" w:rsidRPr="002107FE" w:rsidRDefault="002107FE">
      <w:pPr>
        <w:suppressAutoHyphens w:val="0"/>
        <w:autoSpaceDE w:val="0"/>
        <w:spacing w:after="60"/>
        <w:rPr>
          <w:rFonts w:ascii="Tahoma" w:eastAsia="SimSun" w:hAnsi="Tahoma" w:cs="Tahoma"/>
          <w:szCs w:val="22"/>
          <w:lang w:val="el-GR"/>
        </w:rPr>
      </w:pPr>
    </w:p>
    <w:p w14:paraId="5DEE6924" w14:textId="38FB5673" w:rsidR="001C6283" w:rsidRDefault="001C6283">
      <w:pPr>
        <w:suppressAutoHyphens w:val="0"/>
        <w:spacing w:after="0"/>
        <w:jc w:val="left"/>
        <w:rPr>
          <w:rFonts w:ascii="Tahoma" w:eastAsia="SimSun" w:hAnsi="Tahoma" w:cs="Tahoma"/>
          <w:szCs w:val="22"/>
          <w:lang w:val="el-GR"/>
        </w:rPr>
      </w:pPr>
      <w:r>
        <w:rPr>
          <w:rFonts w:ascii="Tahoma" w:eastAsia="SimSun" w:hAnsi="Tahoma" w:cs="Tahoma"/>
          <w:szCs w:val="22"/>
          <w:lang w:val="el-GR"/>
        </w:rPr>
        <w:br w:type="page"/>
      </w:r>
    </w:p>
    <w:p w14:paraId="1D304AED" w14:textId="77777777" w:rsidR="002107FE" w:rsidRDefault="002107FE">
      <w:pPr>
        <w:suppressAutoHyphens w:val="0"/>
        <w:autoSpaceDE w:val="0"/>
        <w:spacing w:after="60"/>
        <w:rPr>
          <w:rFonts w:ascii="Tahoma" w:eastAsia="SimSun" w:hAnsi="Tahoma" w:cs="Tahoma"/>
          <w:szCs w:val="22"/>
          <w:lang w:val="el-GR"/>
        </w:rPr>
      </w:pPr>
    </w:p>
    <w:p w14:paraId="29C656C4" w14:textId="00E8E711" w:rsidR="001C6283" w:rsidRPr="003F04EE" w:rsidRDefault="000F213A" w:rsidP="003F04EE">
      <w:pPr>
        <w:pStyle w:val="4"/>
        <w:rPr>
          <w:rFonts w:ascii="Tahoma" w:hAnsi="Tahoma" w:cs="Tahoma"/>
          <w:szCs w:val="22"/>
          <w:lang w:val="el-GR"/>
        </w:rPr>
      </w:pPr>
      <w:bookmarkStart w:id="215" w:name="_Toc477794023"/>
      <w:bookmarkStart w:id="216" w:name="_Toc28859668"/>
      <w:bookmarkStart w:id="217" w:name="_Toc29916169"/>
      <w:bookmarkStart w:id="218" w:name="_Toc56418745"/>
      <w:r w:rsidRPr="003F04EE">
        <w:rPr>
          <w:rFonts w:ascii="Tahoma" w:hAnsi="Tahoma" w:cs="Tahoma"/>
          <w:szCs w:val="22"/>
          <w:lang w:val="el-GR"/>
        </w:rPr>
        <w:t>4.</w:t>
      </w:r>
      <w:r w:rsidR="008D7897" w:rsidRPr="003F04EE">
        <w:rPr>
          <w:rFonts w:ascii="Tahoma" w:hAnsi="Tahoma" w:cs="Tahoma"/>
          <w:szCs w:val="22"/>
          <w:lang w:val="el-GR"/>
        </w:rPr>
        <w:t xml:space="preserve">2 </w:t>
      </w:r>
      <w:r w:rsidR="009E5C5D" w:rsidRPr="003F04EE">
        <w:rPr>
          <w:rFonts w:ascii="Tahoma" w:hAnsi="Tahoma" w:cs="Tahoma"/>
          <w:szCs w:val="22"/>
          <w:lang w:val="el-GR"/>
        </w:rPr>
        <w:t>Ο</w:t>
      </w:r>
      <w:r w:rsidRPr="003F04EE">
        <w:rPr>
          <w:rFonts w:ascii="Tahoma" w:hAnsi="Tahoma" w:cs="Tahoma"/>
          <w:szCs w:val="22"/>
          <w:lang w:val="el-GR"/>
        </w:rPr>
        <w:t xml:space="preserve">μάδα </w:t>
      </w:r>
      <w:bookmarkEnd w:id="215"/>
      <w:bookmarkEnd w:id="216"/>
      <w:bookmarkEnd w:id="217"/>
      <w:r w:rsidRPr="003F04EE">
        <w:rPr>
          <w:rFonts w:ascii="Tahoma" w:hAnsi="Tahoma" w:cs="Tahoma"/>
          <w:szCs w:val="22"/>
          <w:lang w:val="el-GR"/>
        </w:rPr>
        <w:t>Έργου</w:t>
      </w:r>
      <w:bookmarkEnd w:id="218"/>
    </w:p>
    <w:p w14:paraId="027062FB" w14:textId="77777777" w:rsidR="003F04EE" w:rsidRDefault="003F04EE" w:rsidP="003F04EE">
      <w:pPr>
        <w:rPr>
          <w:rFonts w:ascii="Tahoma" w:hAnsi="Tahoma" w:cs="Tahoma"/>
          <w:lang w:val="el-GR"/>
        </w:rPr>
      </w:pPr>
    </w:p>
    <w:p w14:paraId="7E17F629" w14:textId="4FDD9380" w:rsidR="001C6283" w:rsidRPr="00F20B98" w:rsidRDefault="001C6283" w:rsidP="00F20B98">
      <w:pPr>
        <w:rPr>
          <w:rFonts w:ascii="Tahoma" w:hAnsi="Tahoma" w:cs="Tahoma"/>
          <w:lang w:val="el-GR"/>
        </w:rPr>
      </w:pPr>
      <w:r w:rsidRPr="00F20B98">
        <w:rPr>
          <w:rFonts w:ascii="Tahoma" w:hAnsi="Tahoma" w:cs="Tahoma"/>
          <w:lang w:val="el-GR"/>
        </w:rPr>
        <w:t xml:space="preserve">Ο παρακάτω πίνακας συμπληρώνεται για κάθε τμήμα </w:t>
      </w:r>
      <w:r w:rsidR="005566BA" w:rsidRPr="00F20B98">
        <w:rPr>
          <w:rFonts w:ascii="Tahoma" w:hAnsi="Tahoma" w:cs="Tahoma"/>
          <w:lang w:val="el-GR"/>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47"/>
        <w:gridCol w:w="4302"/>
        <w:gridCol w:w="1810"/>
        <w:gridCol w:w="1265"/>
        <w:gridCol w:w="1604"/>
      </w:tblGrid>
      <w:tr w:rsidR="009E5C5D" w:rsidRPr="00F22CE6" w14:paraId="1F209A42" w14:textId="77777777" w:rsidTr="009E5C5D">
        <w:trPr>
          <w:trHeight w:val="465"/>
          <w:tblHeader/>
          <w:jc w:val="center"/>
        </w:trPr>
        <w:tc>
          <w:tcPr>
            <w:tcW w:w="336" w:type="pct"/>
            <w:shd w:val="clear" w:color="auto" w:fill="D9D9D9"/>
            <w:vAlign w:val="center"/>
          </w:tcPr>
          <w:p w14:paraId="6DA2BB7D" w14:textId="77777777" w:rsidR="009E5C5D" w:rsidRPr="009720D4" w:rsidRDefault="009E5C5D" w:rsidP="0045601B">
            <w:pPr>
              <w:spacing w:before="40" w:after="40" w:line="360" w:lineRule="auto"/>
              <w:ind w:left="144" w:right="57"/>
              <w:rPr>
                <w:rFonts w:ascii="Tahoma" w:hAnsi="Tahoma" w:cs="Tahoma"/>
                <w:b/>
                <w:sz w:val="20"/>
                <w:szCs w:val="20"/>
              </w:rPr>
            </w:pPr>
            <w:r w:rsidRPr="009720D4">
              <w:rPr>
                <w:rFonts w:ascii="Tahoma" w:hAnsi="Tahoma" w:cs="Tahoma"/>
                <w:b/>
                <w:sz w:val="20"/>
                <w:szCs w:val="20"/>
              </w:rPr>
              <w:t>Α/Α</w:t>
            </w:r>
          </w:p>
        </w:tc>
        <w:tc>
          <w:tcPr>
            <w:tcW w:w="2234" w:type="pct"/>
            <w:shd w:val="clear" w:color="auto" w:fill="D9D9D9"/>
          </w:tcPr>
          <w:p w14:paraId="16FF97CF" w14:textId="77777777" w:rsidR="009E5C5D" w:rsidRPr="009720D4" w:rsidRDefault="009E5C5D">
            <w:pPr>
              <w:spacing w:before="40" w:after="40" w:line="360" w:lineRule="auto"/>
              <w:ind w:left="57" w:right="57"/>
              <w:rPr>
                <w:rFonts w:ascii="Tahoma" w:hAnsi="Tahoma" w:cs="Tahoma"/>
                <w:b/>
                <w:sz w:val="20"/>
                <w:szCs w:val="20"/>
              </w:rPr>
            </w:pPr>
            <w:r w:rsidRPr="009720D4">
              <w:rPr>
                <w:rFonts w:ascii="Tahoma" w:hAnsi="Tahoma" w:cs="Tahoma"/>
                <w:b/>
                <w:sz w:val="20"/>
                <w:szCs w:val="20"/>
              </w:rPr>
              <w:t>Εφαρμογή / Τεχνικά Χαρακτηριστικά</w:t>
            </w:r>
          </w:p>
        </w:tc>
        <w:tc>
          <w:tcPr>
            <w:tcW w:w="940" w:type="pct"/>
            <w:shd w:val="clear" w:color="auto" w:fill="D9D9D9"/>
            <w:vAlign w:val="center"/>
          </w:tcPr>
          <w:p w14:paraId="666F9B2A" w14:textId="77777777" w:rsidR="009E5C5D" w:rsidRPr="009720D4" w:rsidRDefault="009E5C5D" w:rsidP="009720D4">
            <w:pPr>
              <w:spacing w:before="40" w:after="40" w:line="360" w:lineRule="auto"/>
              <w:ind w:left="57" w:right="57"/>
              <w:rPr>
                <w:rFonts w:ascii="Tahoma" w:hAnsi="Tahoma" w:cs="Tahoma"/>
                <w:b/>
                <w:sz w:val="20"/>
                <w:szCs w:val="20"/>
              </w:rPr>
            </w:pPr>
            <w:r w:rsidRPr="009720D4">
              <w:rPr>
                <w:rFonts w:ascii="Tahoma" w:hAnsi="Tahoma" w:cs="Tahoma"/>
                <w:b/>
                <w:sz w:val="20"/>
                <w:szCs w:val="20"/>
              </w:rPr>
              <w:t xml:space="preserve">ΑΠΑΙΤΗΣΗ </w:t>
            </w:r>
          </w:p>
        </w:tc>
        <w:tc>
          <w:tcPr>
            <w:tcW w:w="657" w:type="pct"/>
            <w:shd w:val="clear" w:color="auto" w:fill="D9D9D9"/>
          </w:tcPr>
          <w:p w14:paraId="62A09896" w14:textId="77777777" w:rsidR="009E5C5D" w:rsidRPr="009720D4" w:rsidRDefault="009E5C5D">
            <w:pPr>
              <w:spacing w:before="40" w:after="40" w:line="360" w:lineRule="auto"/>
              <w:ind w:left="57" w:right="57"/>
              <w:rPr>
                <w:rFonts w:ascii="Tahoma" w:hAnsi="Tahoma" w:cs="Tahoma"/>
                <w:b/>
                <w:sz w:val="20"/>
                <w:szCs w:val="20"/>
              </w:rPr>
            </w:pPr>
            <w:r w:rsidRPr="009720D4">
              <w:rPr>
                <w:rFonts w:ascii="Tahoma" w:hAnsi="Tahoma" w:cs="Tahoma"/>
                <w:b/>
                <w:sz w:val="20"/>
                <w:szCs w:val="20"/>
              </w:rPr>
              <w:t>ΑΠΑΝΤΗΣΗ</w:t>
            </w:r>
          </w:p>
        </w:tc>
        <w:tc>
          <w:tcPr>
            <w:tcW w:w="833" w:type="pct"/>
            <w:shd w:val="clear" w:color="auto" w:fill="D9D9D9"/>
          </w:tcPr>
          <w:p w14:paraId="460A95C6" w14:textId="77777777" w:rsidR="009E5C5D" w:rsidRPr="009720D4" w:rsidRDefault="009E5C5D">
            <w:pPr>
              <w:spacing w:before="40" w:after="40" w:line="360" w:lineRule="auto"/>
              <w:ind w:left="57" w:right="57"/>
              <w:rPr>
                <w:rFonts w:ascii="Tahoma" w:hAnsi="Tahoma" w:cs="Tahoma"/>
                <w:b/>
                <w:sz w:val="20"/>
                <w:szCs w:val="20"/>
              </w:rPr>
            </w:pPr>
            <w:r w:rsidRPr="009720D4">
              <w:rPr>
                <w:rFonts w:ascii="Tahoma" w:hAnsi="Tahoma" w:cs="Tahoma"/>
                <w:b/>
                <w:sz w:val="20"/>
                <w:szCs w:val="20"/>
              </w:rPr>
              <w:t>ΠΑΡΑΠΟΜΠΗ</w:t>
            </w:r>
          </w:p>
        </w:tc>
      </w:tr>
      <w:tr w:rsidR="00F67BB9" w:rsidRPr="00F22CE6" w14:paraId="558E321E" w14:textId="77777777" w:rsidTr="0045601B">
        <w:trPr>
          <w:trHeight w:val="2159"/>
          <w:jc w:val="center"/>
        </w:trPr>
        <w:tc>
          <w:tcPr>
            <w:tcW w:w="336" w:type="pct"/>
            <w:vAlign w:val="center"/>
          </w:tcPr>
          <w:p w14:paraId="7067BA01" w14:textId="04AF9303" w:rsidR="00F67BB9" w:rsidRPr="009720D4" w:rsidRDefault="000F213A" w:rsidP="0045601B">
            <w:pPr>
              <w:spacing w:line="360" w:lineRule="auto"/>
              <w:ind w:left="144"/>
              <w:rPr>
                <w:rFonts w:ascii="Tahoma" w:hAnsi="Tahoma" w:cs="Tahoma"/>
                <w:color w:val="000000"/>
                <w:sz w:val="20"/>
                <w:szCs w:val="20"/>
                <w:lang w:val="el-GR"/>
              </w:rPr>
            </w:pPr>
            <w:r>
              <w:rPr>
                <w:rFonts w:ascii="Tahoma" w:hAnsi="Tahoma" w:cs="Tahoma"/>
                <w:color w:val="000000"/>
                <w:sz w:val="20"/>
                <w:szCs w:val="20"/>
                <w:lang w:val="el-GR"/>
              </w:rPr>
              <w:t>1</w:t>
            </w:r>
          </w:p>
        </w:tc>
        <w:tc>
          <w:tcPr>
            <w:tcW w:w="2234" w:type="pct"/>
            <w:shd w:val="clear" w:color="auto" w:fill="auto"/>
          </w:tcPr>
          <w:p w14:paraId="5657B139" w14:textId="31EB467F" w:rsidR="00F67BB9" w:rsidRPr="00F67BB9" w:rsidRDefault="00F67BB9" w:rsidP="0045601B">
            <w:pPr>
              <w:ind w:left="165" w:right="180"/>
              <w:rPr>
                <w:rFonts w:ascii="Tahoma" w:hAnsi="Tahoma" w:cs="Tahoma"/>
                <w:sz w:val="20"/>
                <w:szCs w:val="20"/>
                <w:lang w:val="el-GR"/>
              </w:rPr>
            </w:pPr>
            <w:r w:rsidRPr="007769F5">
              <w:rPr>
                <w:rFonts w:ascii="Tahoma" w:hAnsi="Tahoma" w:cs="Tahoma"/>
                <w:sz w:val="20"/>
                <w:szCs w:val="20"/>
                <w:lang w:val="el-GR"/>
              </w:rPr>
              <w:t xml:space="preserve">Ο Ανάδοχος στην ομάδα έργου πρέπει να διαθέσει </w:t>
            </w:r>
            <w:r w:rsidRPr="0045601B">
              <w:rPr>
                <w:rFonts w:ascii="Tahoma" w:hAnsi="Tahoma" w:cs="Tahoma"/>
                <w:sz w:val="20"/>
                <w:szCs w:val="20"/>
                <w:lang w:val="el-GR"/>
              </w:rPr>
              <w:t xml:space="preserve">έναν (1) Υπεύθυνο Έργου, ο οποίος να διαθέτει Πανεπιστημιακό Τίτλο Σπουδών και τουλάχιστον 10ετή επαγγελματική εμπειρία ως υπεύθυνος έργου σε Διαχείριση έργων σε οργανισμούς δημοσίου ή ιδιωτικού τομέα, εκ των οποίων κατ’ ελάχιστον 2 έτη ως υπεύθυνος έργου στην υλοποίηση συμβάσεων ΣΔΙΤ/Παραχώρησης. </w:t>
            </w:r>
          </w:p>
        </w:tc>
        <w:tc>
          <w:tcPr>
            <w:tcW w:w="940" w:type="pct"/>
            <w:vAlign w:val="center"/>
          </w:tcPr>
          <w:p w14:paraId="7D36B118" w14:textId="4C4501A5" w:rsidR="00F67BB9" w:rsidRPr="00F67BB9" w:rsidRDefault="000F213A" w:rsidP="00F67BB9">
            <w:pPr>
              <w:spacing w:before="40" w:after="40" w:line="360" w:lineRule="auto"/>
              <w:ind w:left="57" w:right="57"/>
              <w:rPr>
                <w:rFonts w:ascii="Tahoma" w:hAnsi="Tahoma" w:cs="Tahoma"/>
                <w:b/>
                <w:bCs/>
                <w:sz w:val="20"/>
                <w:szCs w:val="20"/>
              </w:rPr>
            </w:pPr>
            <w:r>
              <w:rPr>
                <w:rFonts w:ascii="Tahoma" w:hAnsi="Tahoma" w:cs="Tahoma"/>
                <w:b/>
                <w:bCs/>
                <w:sz w:val="20"/>
                <w:szCs w:val="20"/>
                <w:lang w:val="el-GR"/>
              </w:rPr>
              <w:t>≥10 έτη</w:t>
            </w:r>
          </w:p>
        </w:tc>
        <w:tc>
          <w:tcPr>
            <w:tcW w:w="657" w:type="pct"/>
          </w:tcPr>
          <w:p w14:paraId="3634DA4F" w14:textId="77777777" w:rsidR="00F67BB9" w:rsidRPr="009720D4" w:rsidRDefault="00F67BB9">
            <w:pPr>
              <w:spacing w:before="40" w:after="40" w:line="360" w:lineRule="auto"/>
              <w:ind w:left="57" w:right="57"/>
              <w:rPr>
                <w:rFonts w:ascii="Tahoma" w:hAnsi="Tahoma" w:cs="Tahoma"/>
                <w:sz w:val="20"/>
                <w:szCs w:val="20"/>
                <w:highlight w:val="yellow"/>
              </w:rPr>
            </w:pPr>
          </w:p>
        </w:tc>
        <w:tc>
          <w:tcPr>
            <w:tcW w:w="833" w:type="pct"/>
          </w:tcPr>
          <w:p w14:paraId="24A7D474" w14:textId="77777777" w:rsidR="00F67BB9" w:rsidRPr="009720D4" w:rsidRDefault="00F67BB9">
            <w:pPr>
              <w:spacing w:before="40" w:after="40" w:line="360" w:lineRule="auto"/>
              <w:ind w:left="57" w:right="57"/>
              <w:rPr>
                <w:rFonts w:ascii="Tahoma" w:hAnsi="Tahoma" w:cs="Tahoma"/>
                <w:sz w:val="20"/>
                <w:szCs w:val="20"/>
                <w:highlight w:val="yellow"/>
              </w:rPr>
            </w:pPr>
          </w:p>
        </w:tc>
      </w:tr>
      <w:tr w:rsidR="00F67BB9" w:rsidRPr="00F22CE6" w14:paraId="23FB9C91" w14:textId="77777777" w:rsidTr="0045601B">
        <w:trPr>
          <w:trHeight w:val="2564"/>
          <w:jc w:val="center"/>
        </w:trPr>
        <w:tc>
          <w:tcPr>
            <w:tcW w:w="336" w:type="pct"/>
            <w:vAlign w:val="center"/>
          </w:tcPr>
          <w:p w14:paraId="372499BE" w14:textId="5EA78E03" w:rsidR="00F67BB9" w:rsidRPr="009720D4" w:rsidRDefault="000F213A" w:rsidP="0045601B">
            <w:pPr>
              <w:spacing w:line="360" w:lineRule="auto"/>
              <w:ind w:left="144"/>
              <w:rPr>
                <w:rFonts w:ascii="Tahoma" w:hAnsi="Tahoma" w:cs="Tahoma"/>
                <w:color w:val="000000"/>
                <w:sz w:val="20"/>
                <w:szCs w:val="20"/>
                <w:lang w:val="el-GR"/>
              </w:rPr>
            </w:pPr>
            <w:r>
              <w:rPr>
                <w:rFonts w:ascii="Tahoma" w:hAnsi="Tahoma" w:cs="Tahoma"/>
                <w:color w:val="000000"/>
                <w:sz w:val="20"/>
                <w:szCs w:val="20"/>
                <w:lang w:val="el-GR"/>
              </w:rPr>
              <w:t>2</w:t>
            </w:r>
          </w:p>
        </w:tc>
        <w:tc>
          <w:tcPr>
            <w:tcW w:w="2234" w:type="pct"/>
            <w:shd w:val="clear" w:color="auto" w:fill="auto"/>
          </w:tcPr>
          <w:p w14:paraId="122AD5E2" w14:textId="70568847" w:rsidR="00F67BB9" w:rsidRPr="00F67BB9" w:rsidRDefault="000F213A" w:rsidP="003F04EE">
            <w:pPr>
              <w:ind w:left="165" w:right="180"/>
              <w:rPr>
                <w:rFonts w:ascii="Tahoma" w:hAnsi="Tahoma" w:cs="Tahoma"/>
                <w:sz w:val="20"/>
                <w:szCs w:val="20"/>
                <w:lang w:val="el-GR"/>
              </w:rPr>
            </w:pPr>
            <w:r w:rsidRPr="000F213A">
              <w:rPr>
                <w:rFonts w:ascii="Tahoma" w:hAnsi="Tahoma" w:cs="Tahoma"/>
                <w:sz w:val="20"/>
                <w:szCs w:val="20"/>
                <w:lang w:val="el-GR"/>
              </w:rPr>
              <w:t xml:space="preserve">Ο Ανάδοχος στην ομάδα έργου πρέπει να διαθέσει </w:t>
            </w:r>
            <w:r w:rsidR="00F67BB9" w:rsidRPr="0045601B">
              <w:rPr>
                <w:rFonts w:ascii="Tahoma" w:hAnsi="Tahoma" w:cs="Tahoma"/>
                <w:sz w:val="20"/>
                <w:szCs w:val="20"/>
                <w:lang w:val="el-GR"/>
              </w:rPr>
              <w:t xml:space="preserve">έναν (1) αναπληρωτή Υπεύθυνο Έργου, ο οποίος να διαθέτει Πανεπιστημιακό Τίτλο Σπουδών και τουλάχιστον 5ετή επαγγελματική εμπειρία ως υπεύθυνος έργου σε Διαχείριση έργων σε οργανισμούς δημοσίου ή ιδιωτικού τομέα, εκ των οποίων κατ’ ελάχιστον </w:t>
            </w:r>
            <w:r>
              <w:rPr>
                <w:rFonts w:ascii="Tahoma" w:hAnsi="Tahoma" w:cs="Tahoma"/>
                <w:sz w:val="20"/>
                <w:szCs w:val="20"/>
                <w:lang w:val="el-GR"/>
              </w:rPr>
              <w:t>τριετή (</w:t>
            </w:r>
            <w:r w:rsidR="00F67BB9" w:rsidRPr="0045601B">
              <w:rPr>
                <w:rFonts w:ascii="Tahoma" w:hAnsi="Tahoma" w:cs="Tahoma"/>
                <w:sz w:val="20"/>
                <w:szCs w:val="20"/>
                <w:lang w:val="el-GR"/>
              </w:rPr>
              <w:t>3</w:t>
            </w:r>
            <w:r>
              <w:rPr>
                <w:rFonts w:ascii="Tahoma" w:hAnsi="Tahoma" w:cs="Tahoma"/>
                <w:sz w:val="20"/>
                <w:szCs w:val="20"/>
                <w:lang w:val="el-GR"/>
              </w:rPr>
              <w:t>)</w:t>
            </w:r>
            <w:r w:rsidR="00F67BB9" w:rsidRPr="0045601B">
              <w:rPr>
                <w:rFonts w:ascii="Tahoma" w:hAnsi="Tahoma" w:cs="Tahoma"/>
                <w:sz w:val="20"/>
                <w:szCs w:val="20"/>
                <w:lang w:val="el-GR"/>
              </w:rPr>
              <w:t xml:space="preserve"> έτη επαγγελματική εμπειρία σε διαχείριση έργων, αναδιοργάνωσης ή/και προτυποποίησης/</w:t>
            </w:r>
            <w:r w:rsidR="008D7897">
              <w:rPr>
                <w:rFonts w:ascii="Tahoma" w:hAnsi="Tahoma" w:cs="Tahoma"/>
                <w:sz w:val="20"/>
                <w:szCs w:val="20"/>
                <w:lang w:val="el-GR"/>
              </w:rPr>
              <w:t xml:space="preserve"> </w:t>
            </w:r>
            <w:r w:rsidR="00F67BB9" w:rsidRPr="0045601B">
              <w:rPr>
                <w:rFonts w:ascii="Tahoma" w:hAnsi="Tahoma" w:cs="Tahoma"/>
                <w:sz w:val="20"/>
                <w:szCs w:val="20"/>
                <w:lang w:val="el-GR"/>
              </w:rPr>
              <w:t xml:space="preserve">απλούστευσης επιχειρησιακών διαδικασιών. </w:t>
            </w:r>
          </w:p>
        </w:tc>
        <w:tc>
          <w:tcPr>
            <w:tcW w:w="940" w:type="pct"/>
            <w:vAlign w:val="center"/>
          </w:tcPr>
          <w:p w14:paraId="105BFA00" w14:textId="346701F2" w:rsidR="00F67BB9" w:rsidRPr="00F67BB9" w:rsidRDefault="000F213A" w:rsidP="00F67BB9">
            <w:pPr>
              <w:spacing w:before="40" w:after="40" w:line="360" w:lineRule="auto"/>
              <w:ind w:left="57" w:right="57"/>
              <w:rPr>
                <w:rFonts w:ascii="Tahoma" w:hAnsi="Tahoma" w:cs="Tahoma"/>
                <w:b/>
                <w:bCs/>
                <w:sz w:val="20"/>
                <w:szCs w:val="20"/>
              </w:rPr>
            </w:pPr>
            <w:r>
              <w:rPr>
                <w:rFonts w:ascii="Tahoma" w:hAnsi="Tahoma" w:cs="Tahoma"/>
                <w:b/>
                <w:bCs/>
                <w:sz w:val="20"/>
                <w:szCs w:val="20"/>
                <w:lang w:val="el-GR"/>
              </w:rPr>
              <w:t>≥3 έτη</w:t>
            </w:r>
          </w:p>
        </w:tc>
        <w:tc>
          <w:tcPr>
            <w:tcW w:w="657" w:type="pct"/>
          </w:tcPr>
          <w:p w14:paraId="33927CA3" w14:textId="77777777" w:rsidR="00F67BB9" w:rsidRPr="009720D4" w:rsidRDefault="00F67BB9">
            <w:pPr>
              <w:spacing w:before="40" w:after="40" w:line="360" w:lineRule="auto"/>
              <w:ind w:left="57" w:right="57"/>
              <w:rPr>
                <w:rFonts w:ascii="Tahoma" w:hAnsi="Tahoma" w:cs="Tahoma"/>
                <w:sz w:val="20"/>
                <w:szCs w:val="20"/>
                <w:highlight w:val="yellow"/>
              </w:rPr>
            </w:pPr>
          </w:p>
        </w:tc>
        <w:tc>
          <w:tcPr>
            <w:tcW w:w="833" w:type="pct"/>
          </w:tcPr>
          <w:p w14:paraId="15C43A41" w14:textId="77777777" w:rsidR="00F67BB9" w:rsidRPr="009720D4" w:rsidRDefault="00F67BB9">
            <w:pPr>
              <w:spacing w:before="40" w:after="40" w:line="360" w:lineRule="auto"/>
              <w:ind w:left="57" w:right="57"/>
              <w:rPr>
                <w:rFonts w:ascii="Tahoma" w:hAnsi="Tahoma" w:cs="Tahoma"/>
                <w:sz w:val="20"/>
                <w:szCs w:val="20"/>
                <w:highlight w:val="yellow"/>
              </w:rPr>
            </w:pPr>
          </w:p>
        </w:tc>
      </w:tr>
      <w:tr w:rsidR="00F67BB9" w:rsidRPr="00F22CE6" w14:paraId="0B011114" w14:textId="77777777" w:rsidTr="0045601B">
        <w:trPr>
          <w:trHeight w:val="1547"/>
          <w:jc w:val="center"/>
        </w:trPr>
        <w:tc>
          <w:tcPr>
            <w:tcW w:w="336" w:type="pct"/>
            <w:vAlign w:val="center"/>
          </w:tcPr>
          <w:p w14:paraId="042BF549" w14:textId="5D000492" w:rsidR="00F67BB9" w:rsidRPr="009720D4" w:rsidRDefault="000F213A" w:rsidP="0045601B">
            <w:pPr>
              <w:spacing w:line="360" w:lineRule="auto"/>
              <w:ind w:left="144"/>
              <w:rPr>
                <w:rFonts w:ascii="Tahoma" w:hAnsi="Tahoma" w:cs="Tahoma"/>
                <w:color w:val="000000"/>
                <w:sz w:val="20"/>
                <w:szCs w:val="20"/>
                <w:lang w:val="el-GR"/>
              </w:rPr>
            </w:pPr>
            <w:r>
              <w:rPr>
                <w:rFonts w:ascii="Tahoma" w:hAnsi="Tahoma" w:cs="Tahoma"/>
                <w:color w:val="000000"/>
                <w:sz w:val="20"/>
                <w:szCs w:val="20"/>
                <w:lang w:val="el-GR"/>
              </w:rPr>
              <w:t>3</w:t>
            </w:r>
          </w:p>
        </w:tc>
        <w:tc>
          <w:tcPr>
            <w:tcW w:w="2234" w:type="pct"/>
            <w:shd w:val="clear" w:color="auto" w:fill="auto"/>
          </w:tcPr>
          <w:p w14:paraId="256D915E" w14:textId="7F8B530A" w:rsidR="00F67BB9" w:rsidRPr="00F67BB9" w:rsidRDefault="000F213A" w:rsidP="003F04EE">
            <w:pPr>
              <w:ind w:left="165" w:right="180"/>
              <w:rPr>
                <w:rFonts w:ascii="Tahoma" w:hAnsi="Tahoma" w:cs="Tahoma"/>
                <w:sz w:val="20"/>
                <w:szCs w:val="20"/>
                <w:lang w:val="el-GR"/>
              </w:rPr>
            </w:pPr>
            <w:r w:rsidRPr="000F213A">
              <w:rPr>
                <w:rFonts w:ascii="Tahoma" w:hAnsi="Tahoma" w:cs="Tahoma"/>
                <w:sz w:val="20"/>
                <w:szCs w:val="20"/>
                <w:lang w:val="el-GR"/>
              </w:rPr>
              <w:t xml:space="preserve">Ο Ανάδοχος στην ομάδα έργου πρέπει να διαθέσει </w:t>
            </w:r>
            <w:r w:rsidR="00F67BB9" w:rsidRPr="0045601B">
              <w:rPr>
                <w:rFonts w:ascii="Tahoma" w:hAnsi="Tahoma" w:cs="Tahoma"/>
                <w:sz w:val="20"/>
                <w:szCs w:val="20"/>
                <w:lang w:val="el-GR"/>
              </w:rPr>
              <w:t xml:space="preserve">δύο (2) Επιχειρησιακούς Συμβούλους - εμπειρογνώμονες, </w:t>
            </w:r>
            <w:r w:rsidRPr="000F213A">
              <w:rPr>
                <w:rFonts w:ascii="Tahoma" w:hAnsi="Tahoma" w:cs="Tahoma"/>
                <w:sz w:val="20"/>
                <w:szCs w:val="20"/>
                <w:lang w:val="el-GR"/>
              </w:rPr>
              <w:t>καθένας εκ των οποίων</w:t>
            </w:r>
            <w:r>
              <w:rPr>
                <w:rFonts w:ascii="Tahoma" w:hAnsi="Tahoma" w:cs="Tahoma"/>
                <w:sz w:val="20"/>
                <w:szCs w:val="20"/>
                <w:lang w:val="el-GR"/>
              </w:rPr>
              <w:t xml:space="preserve"> να διαθέτει εμπειρία τουλάχιστον πέντε (5) ετών </w:t>
            </w:r>
            <w:r w:rsidR="00F67BB9" w:rsidRPr="0045601B">
              <w:rPr>
                <w:rFonts w:ascii="Tahoma" w:hAnsi="Tahoma" w:cs="Tahoma"/>
                <w:sz w:val="20"/>
                <w:szCs w:val="20"/>
                <w:lang w:val="el-GR"/>
              </w:rPr>
              <w:t xml:space="preserve"> στους τομείς: ανασχεδιασμός ή/και απλούστευση ή/και προτυποποίηση διοικητικών διαδικασιών</w:t>
            </w:r>
            <w:r>
              <w:rPr>
                <w:rFonts w:ascii="Tahoma" w:hAnsi="Tahoma" w:cs="Tahoma"/>
                <w:sz w:val="20"/>
                <w:szCs w:val="20"/>
                <w:lang w:val="el-GR"/>
              </w:rPr>
              <w:t>,</w:t>
            </w:r>
            <w:r w:rsidRPr="0045601B">
              <w:rPr>
                <w:lang w:val="el-GR"/>
              </w:rPr>
              <w:t xml:space="preserve"> </w:t>
            </w:r>
          </w:p>
        </w:tc>
        <w:tc>
          <w:tcPr>
            <w:tcW w:w="940" w:type="pct"/>
            <w:vAlign w:val="center"/>
          </w:tcPr>
          <w:p w14:paraId="776E7E30" w14:textId="34C40CAB" w:rsidR="00F67BB9" w:rsidRPr="0045601B" w:rsidRDefault="000F213A" w:rsidP="00F67BB9">
            <w:pPr>
              <w:spacing w:before="40" w:after="40" w:line="360" w:lineRule="auto"/>
              <w:ind w:left="57" w:right="57"/>
              <w:rPr>
                <w:rFonts w:ascii="Tahoma" w:hAnsi="Tahoma" w:cs="Tahoma"/>
                <w:b/>
                <w:bCs/>
                <w:sz w:val="20"/>
                <w:szCs w:val="20"/>
                <w:lang w:val="el-GR"/>
              </w:rPr>
            </w:pPr>
            <w:r>
              <w:rPr>
                <w:rFonts w:ascii="Tahoma" w:hAnsi="Tahoma" w:cs="Tahoma"/>
                <w:b/>
                <w:bCs/>
                <w:sz w:val="20"/>
                <w:szCs w:val="20"/>
                <w:lang w:val="el-GR"/>
              </w:rPr>
              <w:t>≥5 έτη</w:t>
            </w:r>
          </w:p>
        </w:tc>
        <w:tc>
          <w:tcPr>
            <w:tcW w:w="657" w:type="pct"/>
          </w:tcPr>
          <w:p w14:paraId="64EBFCBC" w14:textId="77777777" w:rsidR="00F67BB9" w:rsidRPr="009720D4" w:rsidRDefault="00F67BB9">
            <w:pPr>
              <w:spacing w:before="40" w:after="40" w:line="360" w:lineRule="auto"/>
              <w:ind w:left="57" w:right="57"/>
              <w:rPr>
                <w:rFonts w:ascii="Tahoma" w:hAnsi="Tahoma" w:cs="Tahoma"/>
                <w:sz w:val="20"/>
                <w:szCs w:val="20"/>
                <w:highlight w:val="yellow"/>
              </w:rPr>
            </w:pPr>
          </w:p>
        </w:tc>
        <w:tc>
          <w:tcPr>
            <w:tcW w:w="833" w:type="pct"/>
          </w:tcPr>
          <w:p w14:paraId="4C4B9788" w14:textId="77777777" w:rsidR="00F67BB9" w:rsidRPr="009720D4" w:rsidRDefault="00F67BB9">
            <w:pPr>
              <w:spacing w:before="40" w:after="40" w:line="360" w:lineRule="auto"/>
              <w:ind w:left="57" w:right="57"/>
              <w:rPr>
                <w:rFonts w:ascii="Tahoma" w:hAnsi="Tahoma" w:cs="Tahoma"/>
                <w:sz w:val="20"/>
                <w:szCs w:val="20"/>
                <w:highlight w:val="yellow"/>
              </w:rPr>
            </w:pPr>
          </w:p>
        </w:tc>
      </w:tr>
      <w:tr w:rsidR="009E5C5D" w:rsidRPr="00F22CE6" w14:paraId="1B67E11B" w14:textId="77777777" w:rsidTr="00F20B98">
        <w:trPr>
          <w:trHeight w:val="1417"/>
          <w:jc w:val="center"/>
        </w:trPr>
        <w:tc>
          <w:tcPr>
            <w:tcW w:w="336" w:type="pct"/>
            <w:vAlign w:val="center"/>
          </w:tcPr>
          <w:p w14:paraId="5C22A410" w14:textId="617B7F2F" w:rsidR="009E5C5D" w:rsidRPr="009720D4" w:rsidRDefault="00D63D70" w:rsidP="0045601B">
            <w:pPr>
              <w:spacing w:line="360" w:lineRule="auto"/>
              <w:ind w:left="144"/>
              <w:rPr>
                <w:rFonts w:ascii="Tahoma" w:hAnsi="Tahoma" w:cs="Tahoma"/>
                <w:color w:val="000000"/>
                <w:sz w:val="20"/>
                <w:szCs w:val="20"/>
                <w:lang w:val="el-GR"/>
              </w:rPr>
            </w:pPr>
            <w:r w:rsidRPr="009720D4">
              <w:rPr>
                <w:rFonts w:ascii="Tahoma" w:hAnsi="Tahoma" w:cs="Tahoma"/>
                <w:color w:val="000000"/>
                <w:sz w:val="20"/>
                <w:szCs w:val="20"/>
                <w:lang w:val="el-GR"/>
              </w:rPr>
              <w:lastRenderedPageBreak/>
              <w:t>4</w:t>
            </w:r>
          </w:p>
        </w:tc>
        <w:tc>
          <w:tcPr>
            <w:tcW w:w="2234" w:type="pct"/>
            <w:shd w:val="clear" w:color="auto" w:fill="auto"/>
          </w:tcPr>
          <w:p w14:paraId="555D9FE0" w14:textId="47056728" w:rsidR="009219AD" w:rsidRPr="0045601B" w:rsidRDefault="000F213A" w:rsidP="00F20B98">
            <w:pPr>
              <w:ind w:right="133"/>
              <w:rPr>
                <w:rFonts w:ascii="Tahoma" w:hAnsi="Tahoma" w:cs="Tahoma"/>
                <w:sz w:val="20"/>
                <w:szCs w:val="20"/>
                <w:lang w:val="el-GR"/>
              </w:rPr>
            </w:pPr>
            <w:r w:rsidRPr="000F213A">
              <w:rPr>
                <w:rFonts w:ascii="Tahoma" w:hAnsi="Tahoma" w:cs="Tahoma"/>
                <w:sz w:val="20"/>
                <w:szCs w:val="20"/>
                <w:lang w:val="el-GR"/>
              </w:rPr>
              <w:t xml:space="preserve">Ο Ανάδοχος στην ομάδα έργου πρέπει να διαθέσει </w:t>
            </w:r>
            <w:r w:rsidR="009219AD" w:rsidRPr="0045601B">
              <w:rPr>
                <w:rFonts w:ascii="Tahoma" w:hAnsi="Tahoma" w:cs="Tahoma"/>
                <w:sz w:val="20"/>
                <w:szCs w:val="20"/>
                <w:lang w:val="el-GR"/>
              </w:rPr>
              <w:t>Τεχνικό Σύμβουλο - εμπειρογνώμονα με επαγγελματική εμπειρία τα τελευταία 15 έτη ως Τεχνικός Σύμβουλος στην υλοποίηση (ως ανεξάρτητος σύμβουλος ή για λογαριασμό της αναθέτουσας αρχής ή για λογαριασμό του ιδιώτη ή τρίτου εμπλεκόμενου φορέα), ενός τουλάχιστον έργου ΣΔΙΤ/  Παραχώρησης στα παρακάτω αντικείμενα για κάθε τμήμα</w:t>
            </w:r>
            <w:r>
              <w:rPr>
                <w:rFonts w:ascii="Tahoma" w:hAnsi="Tahoma" w:cs="Tahoma"/>
                <w:sz w:val="20"/>
                <w:szCs w:val="20"/>
                <w:lang w:val="el-GR"/>
              </w:rPr>
              <w:t>, με εμπειρία τουλάχιστον τριών (3) ετών :</w:t>
            </w:r>
          </w:p>
          <w:p w14:paraId="03CB442C" w14:textId="77777777" w:rsidR="009219AD" w:rsidRPr="0045601B" w:rsidRDefault="009219AD" w:rsidP="00F20B98">
            <w:pPr>
              <w:pStyle w:val="aff"/>
              <w:ind w:left="0" w:right="133"/>
              <w:rPr>
                <w:rFonts w:ascii="Tahoma" w:eastAsia="SimSun" w:hAnsi="Tahoma" w:cs="Tahoma"/>
                <w:sz w:val="20"/>
                <w:szCs w:val="20"/>
                <w:lang w:val="el-GR"/>
              </w:rPr>
            </w:pPr>
            <w:r w:rsidRPr="0045601B">
              <w:rPr>
                <w:rFonts w:ascii="Tahoma" w:eastAsia="SimSun" w:hAnsi="Tahoma" w:cs="Tahoma"/>
                <w:b/>
                <w:bCs/>
                <w:sz w:val="20"/>
                <w:szCs w:val="20"/>
                <w:lang w:val="el-GR"/>
              </w:rPr>
              <w:t>Τμήμα 1 :</w:t>
            </w:r>
          </w:p>
          <w:p w14:paraId="2802FFC3" w14:textId="35533F53" w:rsidR="009219AD" w:rsidRPr="0045601B" w:rsidRDefault="0015014C" w:rsidP="00991EF2">
            <w:pPr>
              <w:pStyle w:val="aff"/>
              <w:numPr>
                <w:ilvl w:val="1"/>
                <w:numId w:val="27"/>
              </w:numPr>
              <w:ind w:left="720" w:right="133"/>
              <w:rPr>
                <w:rFonts w:ascii="Tahoma" w:hAnsi="Tahoma" w:cs="Tahoma"/>
                <w:bCs/>
                <w:sz w:val="20"/>
                <w:szCs w:val="20"/>
                <w:lang w:val="el-GR"/>
              </w:rPr>
            </w:pPr>
            <w:r w:rsidRPr="0045601B">
              <w:rPr>
                <w:rFonts w:ascii="Tahoma" w:hAnsi="Tahoma" w:cs="Tahoma"/>
                <w:bCs/>
                <w:sz w:val="20"/>
                <w:szCs w:val="20"/>
                <w:lang w:val="el-GR"/>
              </w:rPr>
              <w:t xml:space="preserve">τρεις (3) Τεχνικούς Συμβούλους - εμπειρογνώμονες </w:t>
            </w:r>
            <w:r w:rsidR="009219AD" w:rsidRPr="0045601B">
              <w:rPr>
                <w:rFonts w:ascii="Tahoma" w:hAnsi="Tahoma" w:cs="Tahoma"/>
                <w:bCs/>
                <w:sz w:val="20"/>
                <w:szCs w:val="20"/>
                <w:lang w:val="el-GR"/>
              </w:rPr>
              <w:t>που να καλύπτουν σωρευτικά τις παρακάτω κατηγορίες: Υποδομές Εκπαίδευσης, Υποδομές Υγείας, Ενεργειακή Εξοικονόμηση</w:t>
            </w:r>
          </w:p>
          <w:p w14:paraId="161AA306" w14:textId="77777777" w:rsidR="009219AD" w:rsidRPr="0045601B" w:rsidRDefault="009219AD" w:rsidP="00F20B98">
            <w:pPr>
              <w:pStyle w:val="aff"/>
              <w:ind w:left="0" w:right="133"/>
              <w:rPr>
                <w:rFonts w:ascii="Tahoma" w:eastAsia="SimSun" w:hAnsi="Tahoma" w:cs="Tahoma"/>
                <w:sz w:val="20"/>
                <w:szCs w:val="20"/>
                <w:lang w:val="el-GR"/>
              </w:rPr>
            </w:pPr>
            <w:r w:rsidRPr="0045601B">
              <w:rPr>
                <w:rFonts w:ascii="Tahoma" w:eastAsia="SimSun" w:hAnsi="Tahoma" w:cs="Tahoma"/>
                <w:b/>
                <w:bCs/>
                <w:sz w:val="20"/>
                <w:szCs w:val="20"/>
                <w:lang w:val="el-GR"/>
              </w:rPr>
              <w:t>Τμήμα 2 :</w:t>
            </w:r>
          </w:p>
          <w:p w14:paraId="16ECE616" w14:textId="77777777" w:rsidR="009219AD" w:rsidRPr="0045601B" w:rsidRDefault="009219AD" w:rsidP="00991EF2">
            <w:pPr>
              <w:pStyle w:val="aff"/>
              <w:numPr>
                <w:ilvl w:val="1"/>
                <w:numId w:val="27"/>
              </w:numPr>
              <w:ind w:left="720" w:right="133"/>
              <w:rPr>
                <w:rFonts w:ascii="Tahoma" w:hAnsi="Tahoma" w:cs="Tahoma"/>
                <w:bCs/>
                <w:sz w:val="20"/>
                <w:szCs w:val="20"/>
                <w:lang w:val="el-GR"/>
              </w:rPr>
            </w:pPr>
            <w:r w:rsidRPr="0045601B">
              <w:rPr>
                <w:rFonts w:ascii="Tahoma" w:hAnsi="Tahoma" w:cs="Tahoma"/>
                <w:bCs/>
                <w:sz w:val="20"/>
                <w:szCs w:val="20"/>
                <w:lang w:val="el-GR"/>
              </w:rPr>
              <w:t>ένας (1) εμπειρογνώμονας με εμπειρία στη Διαχείριση Απορριμμάτων</w:t>
            </w:r>
          </w:p>
          <w:p w14:paraId="1943A9B8" w14:textId="77777777" w:rsidR="009219AD" w:rsidRPr="0045601B" w:rsidRDefault="009219AD" w:rsidP="00F20B98">
            <w:pPr>
              <w:pStyle w:val="aff"/>
              <w:ind w:left="0" w:right="133"/>
              <w:rPr>
                <w:rFonts w:ascii="Tahoma" w:hAnsi="Tahoma" w:cs="Tahoma"/>
                <w:bCs/>
                <w:sz w:val="20"/>
                <w:szCs w:val="20"/>
                <w:lang w:val="el-GR"/>
              </w:rPr>
            </w:pPr>
            <w:r w:rsidRPr="0045601B">
              <w:rPr>
                <w:rFonts w:ascii="Tahoma" w:hAnsi="Tahoma" w:cs="Tahoma"/>
                <w:bCs/>
                <w:sz w:val="20"/>
                <w:szCs w:val="20"/>
                <w:lang w:val="el-GR"/>
              </w:rPr>
              <w:t xml:space="preserve"> </w:t>
            </w:r>
            <w:r w:rsidRPr="0045601B">
              <w:rPr>
                <w:rFonts w:ascii="Tahoma" w:eastAsia="SimSun" w:hAnsi="Tahoma" w:cs="Tahoma"/>
                <w:b/>
                <w:bCs/>
                <w:sz w:val="20"/>
                <w:szCs w:val="20"/>
                <w:lang w:val="el-GR"/>
              </w:rPr>
              <w:t>Τμήμα 3 :</w:t>
            </w:r>
          </w:p>
          <w:p w14:paraId="4D3A956A" w14:textId="01AED217" w:rsidR="009219AD" w:rsidRPr="0045601B" w:rsidRDefault="009219AD" w:rsidP="00991EF2">
            <w:pPr>
              <w:pStyle w:val="aff"/>
              <w:numPr>
                <w:ilvl w:val="1"/>
                <w:numId w:val="27"/>
              </w:numPr>
              <w:tabs>
                <w:tab w:val="clear" w:pos="1440"/>
              </w:tabs>
              <w:ind w:left="0" w:right="133" w:firstLine="345"/>
              <w:rPr>
                <w:rFonts w:ascii="Tahoma" w:hAnsi="Tahoma" w:cs="Tahoma"/>
                <w:bCs/>
                <w:szCs w:val="22"/>
                <w:lang w:val="el-GR"/>
              </w:rPr>
            </w:pPr>
            <w:r w:rsidRPr="0045601B">
              <w:rPr>
                <w:rFonts w:ascii="Tahoma" w:hAnsi="Tahoma" w:cs="Tahoma"/>
                <w:bCs/>
                <w:sz w:val="20"/>
                <w:szCs w:val="20"/>
                <w:lang w:val="el-GR"/>
              </w:rPr>
              <w:t>ένας (1) εμπειρογνώμονας  με εμπειρία στις Οδικές Υποδομές</w:t>
            </w:r>
          </w:p>
          <w:p w14:paraId="37FCCE2F" w14:textId="7CD9E314" w:rsidR="009E5C5D" w:rsidRPr="009720D4" w:rsidRDefault="005566BA" w:rsidP="00F20B98">
            <w:pPr>
              <w:spacing w:before="40" w:after="40" w:line="360" w:lineRule="auto"/>
              <w:ind w:left="57" w:right="133"/>
              <w:rPr>
                <w:rFonts w:ascii="Tahoma" w:hAnsi="Tahoma" w:cs="Tahoma"/>
                <w:sz w:val="20"/>
                <w:szCs w:val="20"/>
                <w:lang w:val="el-GR"/>
              </w:rPr>
            </w:pPr>
            <w:r>
              <w:rPr>
                <w:rFonts w:ascii="Tahoma" w:hAnsi="Tahoma" w:cs="Tahoma"/>
                <w:sz w:val="20"/>
                <w:szCs w:val="20"/>
                <w:lang w:val="el-GR"/>
              </w:rPr>
              <w:t>Επιλέγεται και τεκμηριώνεται η απαίτηση για το  τμήμα για το οποίο υποβάλλεται προσφορά.</w:t>
            </w:r>
          </w:p>
        </w:tc>
        <w:tc>
          <w:tcPr>
            <w:tcW w:w="940" w:type="pct"/>
            <w:vAlign w:val="center"/>
          </w:tcPr>
          <w:p w14:paraId="787EA8C7" w14:textId="5A1C68D1" w:rsidR="009E5C5D" w:rsidRPr="009720D4" w:rsidRDefault="000F213A" w:rsidP="009720D4">
            <w:pPr>
              <w:spacing w:before="40" w:after="40" w:line="360" w:lineRule="auto"/>
              <w:ind w:left="57" w:right="57"/>
              <w:rPr>
                <w:rFonts w:ascii="Tahoma" w:hAnsi="Tahoma" w:cs="Tahoma"/>
                <w:b/>
                <w:bCs/>
                <w:sz w:val="20"/>
                <w:szCs w:val="20"/>
              </w:rPr>
            </w:pPr>
            <w:r>
              <w:rPr>
                <w:rFonts w:ascii="Tahoma" w:hAnsi="Tahoma" w:cs="Tahoma"/>
                <w:b/>
                <w:bCs/>
                <w:sz w:val="20"/>
                <w:szCs w:val="20"/>
                <w:lang w:val="el-GR"/>
              </w:rPr>
              <w:t>≥3 έτη</w:t>
            </w:r>
          </w:p>
        </w:tc>
        <w:tc>
          <w:tcPr>
            <w:tcW w:w="657" w:type="pct"/>
          </w:tcPr>
          <w:p w14:paraId="2E1DD3FA" w14:textId="77777777" w:rsidR="009E5C5D" w:rsidRPr="009720D4" w:rsidRDefault="009E5C5D">
            <w:pPr>
              <w:spacing w:before="40" w:after="40" w:line="360" w:lineRule="auto"/>
              <w:ind w:left="57" w:right="57"/>
              <w:rPr>
                <w:rFonts w:ascii="Tahoma" w:hAnsi="Tahoma" w:cs="Tahoma"/>
                <w:sz w:val="20"/>
                <w:szCs w:val="20"/>
                <w:highlight w:val="yellow"/>
              </w:rPr>
            </w:pPr>
          </w:p>
        </w:tc>
        <w:tc>
          <w:tcPr>
            <w:tcW w:w="833" w:type="pct"/>
          </w:tcPr>
          <w:p w14:paraId="4959F70F" w14:textId="77777777" w:rsidR="009E5C5D" w:rsidRPr="009720D4" w:rsidRDefault="009E5C5D">
            <w:pPr>
              <w:spacing w:before="40" w:after="40" w:line="360" w:lineRule="auto"/>
              <w:ind w:left="57" w:right="57"/>
              <w:rPr>
                <w:rFonts w:ascii="Tahoma" w:hAnsi="Tahoma" w:cs="Tahoma"/>
                <w:sz w:val="20"/>
                <w:szCs w:val="20"/>
                <w:highlight w:val="yellow"/>
              </w:rPr>
            </w:pPr>
          </w:p>
        </w:tc>
      </w:tr>
      <w:tr w:rsidR="009E5C5D" w:rsidRPr="00F22CE6" w14:paraId="30E9250E" w14:textId="77777777" w:rsidTr="009E5C5D">
        <w:trPr>
          <w:trHeight w:val="1690"/>
          <w:jc w:val="center"/>
        </w:trPr>
        <w:tc>
          <w:tcPr>
            <w:tcW w:w="336" w:type="pct"/>
            <w:vAlign w:val="center"/>
          </w:tcPr>
          <w:p w14:paraId="7B337670" w14:textId="01A3CDFF" w:rsidR="009E5C5D" w:rsidRPr="009720D4" w:rsidRDefault="00D63D70" w:rsidP="0045601B">
            <w:pPr>
              <w:spacing w:line="360" w:lineRule="auto"/>
              <w:ind w:left="144"/>
              <w:rPr>
                <w:rFonts w:ascii="Tahoma" w:hAnsi="Tahoma" w:cs="Tahoma"/>
                <w:color w:val="000000"/>
                <w:sz w:val="20"/>
                <w:szCs w:val="20"/>
                <w:lang w:val="el-GR"/>
              </w:rPr>
            </w:pPr>
            <w:r w:rsidRPr="009720D4">
              <w:rPr>
                <w:rFonts w:ascii="Tahoma" w:hAnsi="Tahoma" w:cs="Tahoma"/>
                <w:color w:val="000000"/>
                <w:sz w:val="20"/>
                <w:szCs w:val="20"/>
                <w:lang w:val="el-GR"/>
              </w:rPr>
              <w:t>5</w:t>
            </w:r>
          </w:p>
        </w:tc>
        <w:tc>
          <w:tcPr>
            <w:tcW w:w="2234" w:type="pct"/>
            <w:shd w:val="clear" w:color="auto" w:fill="auto"/>
          </w:tcPr>
          <w:p w14:paraId="00539848" w14:textId="313BD73F" w:rsidR="009E5C5D" w:rsidRPr="009720D4" w:rsidRDefault="000F213A" w:rsidP="00F20B98">
            <w:pPr>
              <w:spacing w:before="120"/>
              <w:ind w:left="57" w:right="133"/>
              <w:rPr>
                <w:rFonts w:ascii="Tahoma" w:hAnsi="Tahoma" w:cs="Tahoma"/>
                <w:sz w:val="20"/>
                <w:szCs w:val="20"/>
                <w:lang w:val="el-GR"/>
              </w:rPr>
            </w:pPr>
            <w:r w:rsidRPr="000F213A">
              <w:rPr>
                <w:rFonts w:ascii="Tahoma" w:hAnsi="Tahoma" w:cs="Tahoma"/>
                <w:sz w:val="20"/>
                <w:szCs w:val="20"/>
                <w:lang w:val="el-GR"/>
              </w:rPr>
              <w:t xml:space="preserve">Ο Ανάδοχος στην ομάδα έργου πρέπει να διαθέσει </w:t>
            </w:r>
            <w:r w:rsidR="009E5C5D" w:rsidRPr="009720D4">
              <w:rPr>
                <w:rFonts w:ascii="Tahoma" w:hAnsi="Tahoma" w:cs="Tahoma"/>
                <w:sz w:val="20"/>
                <w:szCs w:val="20"/>
                <w:lang w:val="el-GR"/>
              </w:rPr>
              <w:t>ένα (1) στέλεχος</w:t>
            </w:r>
            <w:r w:rsidR="00D63D70" w:rsidRPr="009720D4">
              <w:rPr>
                <w:rFonts w:ascii="Tahoma" w:hAnsi="Tahoma" w:cs="Tahoma"/>
                <w:sz w:val="20"/>
                <w:szCs w:val="20"/>
                <w:lang w:val="el-GR"/>
              </w:rPr>
              <w:t xml:space="preserve">, </w:t>
            </w:r>
            <w:r w:rsidR="009E5C5D" w:rsidRPr="009720D4">
              <w:rPr>
                <w:rFonts w:ascii="Tahoma" w:hAnsi="Tahoma" w:cs="Tahoma"/>
                <w:sz w:val="20"/>
                <w:szCs w:val="20"/>
                <w:lang w:val="el-GR"/>
              </w:rPr>
              <w:t xml:space="preserve"> </w:t>
            </w:r>
            <w:r w:rsidR="00D63D70" w:rsidRPr="009720D4">
              <w:rPr>
                <w:rFonts w:ascii="Tahoma" w:hAnsi="Tahoma" w:cs="Tahoma"/>
                <w:sz w:val="20"/>
                <w:szCs w:val="20"/>
                <w:lang w:val="el-GR"/>
              </w:rPr>
              <w:t xml:space="preserve">Χρηματοοικονομικός Σύμβουλος – εμπειρογνώμονας, </w:t>
            </w:r>
            <w:r w:rsidR="009219AD" w:rsidRPr="0045601B">
              <w:rPr>
                <w:rFonts w:ascii="Tahoma" w:hAnsi="Tahoma" w:cs="Tahoma"/>
                <w:sz w:val="20"/>
                <w:szCs w:val="20"/>
                <w:lang w:val="el-GR"/>
              </w:rPr>
              <w:t>ως Χρηματοοικονομικός Σύμβουλος στην υλοποίηση ενός τουλάχιστον έργου  ΣΔΙΤ/ Παραχώρησης για κάθε τμήμα</w:t>
            </w:r>
            <w:r>
              <w:rPr>
                <w:rFonts w:ascii="Tahoma" w:hAnsi="Tahoma" w:cs="Tahoma"/>
                <w:sz w:val="20"/>
                <w:szCs w:val="20"/>
                <w:lang w:val="el-GR"/>
              </w:rPr>
              <w:t xml:space="preserve"> με εμπειρία τουλάχιστον τριών (3) ετών</w:t>
            </w:r>
          </w:p>
        </w:tc>
        <w:tc>
          <w:tcPr>
            <w:tcW w:w="940" w:type="pct"/>
            <w:vAlign w:val="center"/>
          </w:tcPr>
          <w:p w14:paraId="2205C3B8" w14:textId="5FBD4714" w:rsidR="009E5C5D" w:rsidRPr="0045601B" w:rsidRDefault="001B29F8" w:rsidP="009720D4">
            <w:pPr>
              <w:spacing w:before="40" w:after="40" w:line="360" w:lineRule="auto"/>
              <w:ind w:left="57" w:right="57"/>
              <w:rPr>
                <w:rFonts w:ascii="Tahoma" w:hAnsi="Tahoma" w:cs="Tahoma"/>
                <w:sz w:val="20"/>
                <w:szCs w:val="20"/>
                <w:lang w:val="el-GR"/>
              </w:rPr>
            </w:pPr>
            <w:r>
              <w:rPr>
                <w:rFonts w:ascii="Tahoma" w:hAnsi="Tahoma" w:cs="Tahoma"/>
                <w:b/>
                <w:bCs/>
                <w:sz w:val="20"/>
                <w:szCs w:val="20"/>
                <w:lang w:val="el-GR"/>
              </w:rPr>
              <w:t>≥</w:t>
            </w:r>
            <w:r w:rsidR="000F213A">
              <w:rPr>
                <w:rFonts w:ascii="Tahoma" w:hAnsi="Tahoma" w:cs="Tahoma"/>
                <w:b/>
                <w:bCs/>
                <w:sz w:val="20"/>
                <w:szCs w:val="20"/>
                <w:lang w:val="el-GR"/>
              </w:rPr>
              <w:t xml:space="preserve">3 έτη </w:t>
            </w:r>
          </w:p>
        </w:tc>
        <w:tc>
          <w:tcPr>
            <w:tcW w:w="657" w:type="pct"/>
          </w:tcPr>
          <w:p w14:paraId="52324136" w14:textId="77777777" w:rsidR="009E5C5D" w:rsidRPr="009720D4" w:rsidRDefault="009E5C5D">
            <w:pPr>
              <w:spacing w:before="40" w:after="40" w:line="360" w:lineRule="auto"/>
              <w:ind w:left="57" w:right="57"/>
              <w:rPr>
                <w:rFonts w:ascii="Tahoma" w:hAnsi="Tahoma" w:cs="Tahoma"/>
                <w:sz w:val="20"/>
                <w:szCs w:val="20"/>
                <w:highlight w:val="yellow"/>
              </w:rPr>
            </w:pPr>
          </w:p>
        </w:tc>
        <w:tc>
          <w:tcPr>
            <w:tcW w:w="833" w:type="pct"/>
          </w:tcPr>
          <w:p w14:paraId="6CFC94E6" w14:textId="77777777" w:rsidR="009E5C5D" w:rsidRPr="009720D4" w:rsidRDefault="009E5C5D">
            <w:pPr>
              <w:spacing w:before="40" w:after="40" w:line="360" w:lineRule="auto"/>
              <w:ind w:left="57" w:right="57"/>
              <w:rPr>
                <w:rFonts w:ascii="Tahoma" w:hAnsi="Tahoma" w:cs="Tahoma"/>
                <w:sz w:val="20"/>
                <w:szCs w:val="20"/>
                <w:highlight w:val="yellow"/>
              </w:rPr>
            </w:pPr>
          </w:p>
        </w:tc>
      </w:tr>
      <w:tr w:rsidR="00D63D70" w:rsidRPr="00D63D70" w14:paraId="3A5C3250" w14:textId="77777777" w:rsidTr="009E5C5D">
        <w:trPr>
          <w:trHeight w:val="1690"/>
          <w:jc w:val="center"/>
        </w:trPr>
        <w:tc>
          <w:tcPr>
            <w:tcW w:w="336" w:type="pct"/>
            <w:vAlign w:val="center"/>
          </w:tcPr>
          <w:p w14:paraId="6D758A94" w14:textId="7E030432" w:rsidR="00D63D70" w:rsidRPr="009720D4" w:rsidRDefault="00D63D70" w:rsidP="0045601B">
            <w:pPr>
              <w:spacing w:line="360" w:lineRule="auto"/>
              <w:ind w:left="144"/>
              <w:rPr>
                <w:rFonts w:ascii="Tahoma" w:hAnsi="Tahoma" w:cs="Tahoma"/>
                <w:color w:val="000000"/>
                <w:sz w:val="20"/>
                <w:szCs w:val="20"/>
                <w:lang w:val="el-GR"/>
              </w:rPr>
            </w:pPr>
            <w:r w:rsidRPr="009720D4">
              <w:rPr>
                <w:rFonts w:ascii="Tahoma" w:hAnsi="Tahoma" w:cs="Tahoma"/>
                <w:color w:val="000000"/>
                <w:sz w:val="20"/>
                <w:szCs w:val="20"/>
                <w:lang w:val="el-GR"/>
              </w:rPr>
              <w:t>6</w:t>
            </w:r>
          </w:p>
        </w:tc>
        <w:tc>
          <w:tcPr>
            <w:tcW w:w="2234" w:type="pct"/>
            <w:shd w:val="clear" w:color="auto" w:fill="auto"/>
          </w:tcPr>
          <w:p w14:paraId="515239DD" w14:textId="3E6259C4" w:rsidR="00D63D70" w:rsidRPr="009720D4" w:rsidRDefault="000F213A" w:rsidP="00F20B98">
            <w:pPr>
              <w:spacing w:before="120"/>
              <w:ind w:left="57" w:right="57"/>
              <w:rPr>
                <w:rFonts w:ascii="Tahoma" w:hAnsi="Tahoma" w:cs="Tahoma"/>
                <w:sz w:val="20"/>
                <w:szCs w:val="20"/>
                <w:lang w:val="el-GR"/>
              </w:rPr>
            </w:pPr>
            <w:r w:rsidRPr="000F213A">
              <w:rPr>
                <w:rFonts w:ascii="Tahoma" w:hAnsi="Tahoma" w:cs="Tahoma"/>
                <w:sz w:val="20"/>
                <w:szCs w:val="20"/>
                <w:lang w:val="el-GR"/>
              </w:rPr>
              <w:t xml:space="preserve">Ο Ανάδοχος στην ομάδα έργου πρέπει να διαθέσει </w:t>
            </w:r>
            <w:r w:rsidR="00D63D70" w:rsidRPr="0045601B">
              <w:rPr>
                <w:rFonts w:ascii="Tahoma" w:hAnsi="Tahoma" w:cs="Tahoma"/>
                <w:sz w:val="20"/>
                <w:szCs w:val="20"/>
                <w:lang w:val="el-GR"/>
              </w:rPr>
              <w:t xml:space="preserve"> (1) στέλεχος, Νομικός Σύμβουλος – εμπειρογνώμονας, </w:t>
            </w:r>
            <w:r w:rsidR="009219AD" w:rsidRPr="0045601B">
              <w:rPr>
                <w:rFonts w:ascii="Tahoma" w:hAnsi="Tahoma" w:cs="Tahoma"/>
                <w:sz w:val="20"/>
                <w:szCs w:val="20"/>
                <w:lang w:val="el-GR"/>
              </w:rPr>
              <w:t>με επαγγελματική εμπειρία ως Νομικός Σύμβουλος στην υλοποίηση ενός τουλάχιστον έργου ΣΔΙΤ/ Παραχώρησης για κάθε τμήμα</w:t>
            </w:r>
            <w:r>
              <w:rPr>
                <w:rFonts w:ascii="Tahoma" w:hAnsi="Tahoma" w:cs="Tahoma"/>
                <w:sz w:val="20"/>
                <w:szCs w:val="20"/>
                <w:lang w:val="el-GR"/>
              </w:rPr>
              <w:t xml:space="preserve"> με εμπειρία τουλάχιστον τριών (3) ετών</w:t>
            </w:r>
          </w:p>
        </w:tc>
        <w:tc>
          <w:tcPr>
            <w:tcW w:w="940" w:type="pct"/>
            <w:vAlign w:val="center"/>
          </w:tcPr>
          <w:p w14:paraId="5A82B4EA" w14:textId="5E1A9562" w:rsidR="00D63D70" w:rsidRPr="009720D4" w:rsidRDefault="000F213A" w:rsidP="009720D4">
            <w:pPr>
              <w:spacing w:before="40" w:after="40" w:line="360" w:lineRule="auto"/>
              <w:ind w:left="57" w:right="57"/>
              <w:rPr>
                <w:rFonts w:ascii="Tahoma" w:hAnsi="Tahoma" w:cs="Tahoma"/>
                <w:b/>
                <w:bCs/>
                <w:sz w:val="20"/>
                <w:szCs w:val="20"/>
                <w:lang w:val="el-GR"/>
              </w:rPr>
            </w:pPr>
            <w:r>
              <w:rPr>
                <w:rFonts w:ascii="Tahoma" w:hAnsi="Tahoma" w:cs="Tahoma"/>
                <w:b/>
                <w:bCs/>
                <w:sz w:val="20"/>
                <w:szCs w:val="20"/>
                <w:lang w:val="el-GR"/>
              </w:rPr>
              <w:t>≥3 έτη</w:t>
            </w:r>
          </w:p>
        </w:tc>
        <w:tc>
          <w:tcPr>
            <w:tcW w:w="657" w:type="pct"/>
          </w:tcPr>
          <w:p w14:paraId="636368D8" w14:textId="77777777" w:rsidR="00D63D70" w:rsidRPr="009720D4" w:rsidRDefault="00D63D70">
            <w:pPr>
              <w:spacing w:before="40" w:after="40" w:line="360" w:lineRule="auto"/>
              <w:ind w:left="57" w:right="57"/>
              <w:rPr>
                <w:rFonts w:ascii="Tahoma" w:hAnsi="Tahoma" w:cs="Tahoma"/>
                <w:sz w:val="20"/>
                <w:szCs w:val="20"/>
                <w:highlight w:val="yellow"/>
                <w:lang w:val="el-GR"/>
              </w:rPr>
            </w:pPr>
          </w:p>
        </w:tc>
        <w:tc>
          <w:tcPr>
            <w:tcW w:w="833" w:type="pct"/>
          </w:tcPr>
          <w:p w14:paraId="77BA1FA0" w14:textId="77777777" w:rsidR="00D63D70" w:rsidRPr="009720D4" w:rsidRDefault="00D63D70">
            <w:pPr>
              <w:spacing w:before="40" w:after="40" w:line="360" w:lineRule="auto"/>
              <w:ind w:left="57" w:right="57"/>
              <w:rPr>
                <w:rFonts w:ascii="Tahoma" w:hAnsi="Tahoma" w:cs="Tahoma"/>
                <w:sz w:val="20"/>
                <w:szCs w:val="20"/>
                <w:highlight w:val="yellow"/>
                <w:lang w:val="el-GR"/>
              </w:rPr>
            </w:pPr>
          </w:p>
        </w:tc>
      </w:tr>
    </w:tbl>
    <w:p w14:paraId="39DB87DD" w14:textId="2F5EABB7" w:rsidR="009E5C5D" w:rsidRPr="002107FE" w:rsidRDefault="009E5C5D">
      <w:pPr>
        <w:suppressAutoHyphens w:val="0"/>
        <w:autoSpaceDE w:val="0"/>
        <w:spacing w:after="60"/>
        <w:rPr>
          <w:rFonts w:ascii="Tahoma" w:eastAsia="SimSun" w:hAnsi="Tahoma" w:cs="Tahoma"/>
          <w:szCs w:val="22"/>
          <w:lang w:val="el-GR"/>
        </w:rPr>
        <w:sectPr w:rsidR="009E5C5D" w:rsidRPr="002107FE" w:rsidSect="00DF02B0">
          <w:pgSz w:w="11906" w:h="16838"/>
          <w:pgMar w:top="1134" w:right="1134" w:bottom="1134" w:left="1134" w:header="720" w:footer="709" w:gutter="0"/>
          <w:cols w:space="720"/>
          <w:titlePg/>
          <w:docGrid w:linePitch="360"/>
        </w:sectPr>
      </w:pPr>
    </w:p>
    <w:p w14:paraId="35F80838" w14:textId="3CDF8716" w:rsidR="008338F0" w:rsidRPr="00603221" w:rsidRDefault="003355E7" w:rsidP="003A109E">
      <w:pPr>
        <w:pStyle w:val="2"/>
        <w:rPr>
          <w:rFonts w:ascii="Tahoma" w:hAnsi="Tahoma" w:cs="Tahoma"/>
          <w:color w:val="000099"/>
          <w:sz w:val="22"/>
          <w:lang w:val="el-GR"/>
        </w:rPr>
      </w:pPr>
      <w:bookmarkStart w:id="219" w:name="_Toc56418746"/>
      <w:bookmarkStart w:id="220" w:name="_Ref496624736"/>
      <w:bookmarkStart w:id="221" w:name="_Ref496624788"/>
      <w:r w:rsidRPr="00603221">
        <w:rPr>
          <w:rFonts w:ascii="Tahoma" w:hAnsi="Tahoma" w:cs="Tahoma"/>
          <w:color w:val="000099"/>
          <w:sz w:val="22"/>
          <w:lang w:val="el-GR"/>
        </w:rPr>
        <w:lastRenderedPageBreak/>
        <w:t xml:space="preserve">ΠΑΡΑΡΤΗΜΑ ΙΙI – </w:t>
      </w:r>
      <w:r w:rsidR="004A23B9" w:rsidRPr="00603221">
        <w:rPr>
          <w:rFonts w:ascii="Tahoma" w:hAnsi="Tahoma" w:cs="Tahoma"/>
          <w:color w:val="000099"/>
          <w:sz w:val="22"/>
          <w:lang w:val="el-GR"/>
        </w:rPr>
        <w:t>ΕΥΡΩΠΑΙΚΟ ΕΝΙΑΙΟ ΕΓΓΡΑΦΟ ΣΥΜΒΑΣΗΣ (ΕΕΕΣ)</w:t>
      </w:r>
      <w:bookmarkEnd w:id="219"/>
      <w:r w:rsidR="004A23B9" w:rsidRPr="00603221">
        <w:rPr>
          <w:rFonts w:ascii="Tahoma" w:hAnsi="Tahoma" w:cs="Tahoma"/>
          <w:color w:val="000099"/>
          <w:sz w:val="22"/>
          <w:lang w:val="el-GR"/>
        </w:rPr>
        <w:t xml:space="preserve"> </w:t>
      </w:r>
      <w:bookmarkEnd w:id="220"/>
      <w:bookmarkEnd w:id="221"/>
    </w:p>
    <w:p w14:paraId="07602B82" w14:textId="48F8C487" w:rsidR="000F62F0" w:rsidRPr="00603221" w:rsidRDefault="003355E7">
      <w:pPr>
        <w:pStyle w:val="normalwithoutspacing"/>
        <w:rPr>
          <w:rFonts w:ascii="Tahoma" w:hAnsi="Tahoma" w:cs="Tahoma"/>
          <w:i/>
          <w:color w:val="5B9BD5"/>
          <w:szCs w:val="22"/>
        </w:rPr>
      </w:pPr>
      <w:r w:rsidRPr="00603221">
        <w:rPr>
          <w:rFonts w:ascii="Tahoma" w:hAnsi="Tahoma" w:cs="Tahoma"/>
          <w:i/>
          <w:color w:val="5B9BD5"/>
          <w:szCs w:val="22"/>
        </w:rPr>
        <w:t xml:space="preserve"> </w:t>
      </w:r>
    </w:p>
    <w:p w14:paraId="0F71C191" w14:textId="77777777" w:rsidR="000F62F0" w:rsidRPr="00603221" w:rsidRDefault="000F62F0" w:rsidP="00C35C21">
      <w:pPr>
        <w:pStyle w:val="4"/>
        <w:rPr>
          <w:rFonts w:ascii="Tahoma" w:hAnsi="Tahoma" w:cs="Tahoma"/>
          <w:szCs w:val="22"/>
          <w:lang w:val="el-GR"/>
        </w:rPr>
      </w:pPr>
      <w:bookmarkStart w:id="222" w:name="_Ref510086970"/>
      <w:bookmarkStart w:id="223" w:name="_Toc56418747"/>
      <w:r w:rsidRPr="00603221">
        <w:rPr>
          <w:rFonts w:ascii="Tahoma" w:hAnsi="Tahoma" w:cs="Tahoma"/>
          <w:szCs w:val="22"/>
          <w:lang w:val="el-GR"/>
        </w:rPr>
        <w:t>ΕΥΡΩΠΑΙΚΟ ΕΝΙΑΙΟ ΕΓΓΡΑΦΟ ΣΥΜΒΑΣΗΣ (ΕΕΕΣ)</w:t>
      </w:r>
      <w:bookmarkEnd w:id="222"/>
      <w:bookmarkEnd w:id="223"/>
      <w:r w:rsidRPr="00603221">
        <w:rPr>
          <w:rFonts w:ascii="Tahoma" w:hAnsi="Tahoma" w:cs="Tahoma"/>
          <w:szCs w:val="22"/>
          <w:lang w:val="el-GR"/>
        </w:rPr>
        <w:t xml:space="preserve"> </w:t>
      </w:r>
    </w:p>
    <w:p w14:paraId="6FDC6C78" w14:textId="77777777" w:rsidR="00A4737C" w:rsidRPr="00A4737C" w:rsidRDefault="00A4737C" w:rsidP="00A4737C">
      <w:pPr>
        <w:pStyle w:val="normalwithoutspacing"/>
        <w:rPr>
          <w:rFonts w:ascii="Tahoma" w:hAnsi="Tahoma" w:cs="Tahoma"/>
          <w:szCs w:val="22"/>
        </w:rPr>
      </w:pPr>
      <w:r w:rsidRPr="00A4737C">
        <w:rPr>
          <w:rFonts w:ascii="Tahoma" w:hAnsi="Tahoma" w:cs="Tahoma"/>
          <w:szCs w:val="22"/>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763A1DF1" w14:textId="77777777" w:rsidR="00A4737C" w:rsidRPr="00A4737C" w:rsidRDefault="00A4737C" w:rsidP="00A4737C">
      <w:pPr>
        <w:pStyle w:val="normalwithoutspacing"/>
        <w:rPr>
          <w:rFonts w:ascii="Tahoma" w:hAnsi="Tahoma" w:cs="Tahoma"/>
          <w:szCs w:val="22"/>
        </w:rPr>
      </w:pPr>
      <w:r w:rsidRPr="00A4737C">
        <w:rPr>
          <w:rFonts w:ascii="Tahoma" w:hAnsi="Tahoma" w:cs="Tahoma"/>
          <w:szCs w:val="22"/>
        </w:rPr>
        <w:t xml:space="preserve">Συνημμένα της παρούσας διακήρυξης περιλαμβάνονται: </w:t>
      </w:r>
    </w:p>
    <w:p w14:paraId="2E9BAB8D" w14:textId="77777777" w:rsidR="00A4737C" w:rsidRPr="00A4737C" w:rsidRDefault="00A4737C" w:rsidP="00991EF2">
      <w:pPr>
        <w:pStyle w:val="normalwithoutspacing"/>
        <w:numPr>
          <w:ilvl w:val="0"/>
          <w:numId w:val="21"/>
        </w:numPr>
        <w:rPr>
          <w:rFonts w:ascii="Tahoma" w:hAnsi="Tahoma" w:cs="Tahoma"/>
          <w:szCs w:val="22"/>
        </w:rPr>
      </w:pPr>
      <w:r w:rsidRPr="00A4737C">
        <w:rPr>
          <w:rFonts w:ascii="Tahoma" w:hAnsi="Tahoma" w:cs="Tahoma"/>
          <w:szCs w:val="22"/>
        </w:rPr>
        <w:lastRenderedPageBreak/>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25110396" w14:textId="2878C96A" w:rsidR="00A4737C" w:rsidRPr="00A4737C" w:rsidRDefault="00A4737C" w:rsidP="00991EF2">
      <w:pPr>
        <w:pStyle w:val="normalwithoutspacing"/>
        <w:numPr>
          <w:ilvl w:val="0"/>
          <w:numId w:val="21"/>
        </w:numPr>
        <w:rPr>
          <w:rFonts w:ascii="Tahoma" w:hAnsi="Tahoma" w:cs="Tahoma"/>
          <w:szCs w:val="22"/>
        </w:rPr>
      </w:pPr>
      <w:r w:rsidRPr="00A4737C">
        <w:rPr>
          <w:rFonts w:ascii="Tahoma" w:hAnsi="Tahoma" w:cs="Tahoma"/>
          <w:szCs w:val="22"/>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μέσω της </w:t>
      </w:r>
      <w:r w:rsidR="0044523D" w:rsidRPr="00A4737C">
        <w:rPr>
          <w:rFonts w:ascii="Tahoma" w:hAnsi="Tahoma" w:cs="Tahoma"/>
          <w:szCs w:val="22"/>
        </w:rPr>
        <w:t>υπηρεσίας Promitheus ESPDint (https://espdint.eprocurement.gov.gr/)</w:t>
      </w:r>
      <w:r w:rsidR="0044523D">
        <w:rPr>
          <w:rFonts w:ascii="Tahoma" w:hAnsi="Tahoma" w:cs="Tahoma"/>
          <w:szCs w:val="22"/>
        </w:rPr>
        <w:t>.</w:t>
      </w:r>
    </w:p>
    <w:p w14:paraId="18C35049" w14:textId="77777777" w:rsidR="00A4737C" w:rsidRPr="00A4737C" w:rsidRDefault="00A4737C" w:rsidP="00A4737C">
      <w:pPr>
        <w:pStyle w:val="normalwithoutspacing"/>
        <w:rPr>
          <w:rFonts w:ascii="Tahoma" w:hAnsi="Tahoma" w:cs="Tahoma"/>
          <w:szCs w:val="22"/>
        </w:rPr>
      </w:pPr>
      <w:r w:rsidRPr="00A4737C">
        <w:rPr>
          <w:rFonts w:ascii="Tahoma" w:hAnsi="Tahoma"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44B860E0" w14:textId="77777777" w:rsidR="000F62F0" w:rsidRPr="00603221" w:rsidRDefault="000F62F0">
      <w:pPr>
        <w:pStyle w:val="normalwithoutspacing"/>
        <w:rPr>
          <w:rFonts w:ascii="Tahoma" w:hAnsi="Tahoma" w:cs="Tahoma"/>
          <w:i/>
          <w:color w:val="5B9BD5"/>
          <w:szCs w:val="22"/>
        </w:rPr>
      </w:pPr>
    </w:p>
    <w:p w14:paraId="015A7595" w14:textId="2E1618CC" w:rsidR="00166662" w:rsidRPr="00603221" w:rsidRDefault="00166662" w:rsidP="005F5966">
      <w:pPr>
        <w:pStyle w:val="normalwithoutspacing"/>
        <w:rPr>
          <w:rFonts w:ascii="Tahoma" w:hAnsi="Tahoma" w:cs="Tahoma"/>
          <w:szCs w:val="22"/>
        </w:rPr>
      </w:pPr>
    </w:p>
    <w:p w14:paraId="065D7521" w14:textId="77777777" w:rsidR="004A23B9" w:rsidRPr="00603221" w:rsidRDefault="004A23B9">
      <w:pPr>
        <w:pStyle w:val="normalwithoutspacing"/>
        <w:rPr>
          <w:rFonts w:ascii="Tahoma" w:hAnsi="Tahoma" w:cs="Tahoma"/>
          <w:i/>
          <w:color w:val="5B9BD5"/>
          <w:szCs w:val="22"/>
        </w:rPr>
      </w:pPr>
    </w:p>
    <w:p w14:paraId="4A63159B" w14:textId="77777777" w:rsidR="00166662" w:rsidRPr="00603221" w:rsidRDefault="00166662">
      <w:pPr>
        <w:pStyle w:val="normalwithoutspacing"/>
        <w:rPr>
          <w:rFonts w:ascii="Tahoma" w:hAnsi="Tahoma" w:cs="Tahoma"/>
          <w:i/>
          <w:color w:val="5B9BD5"/>
          <w:szCs w:val="22"/>
        </w:rPr>
        <w:sectPr w:rsidR="00166662" w:rsidRPr="00603221" w:rsidSect="00DF02B0">
          <w:pgSz w:w="11906" w:h="16838"/>
          <w:pgMar w:top="1134" w:right="1134" w:bottom="1134" w:left="1134" w:header="720" w:footer="709" w:gutter="0"/>
          <w:cols w:space="720"/>
          <w:titlePg/>
          <w:docGrid w:linePitch="360"/>
        </w:sectPr>
      </w:pPr>
    </w:p>
    <w:p w14:paraId="5640BD7F" w14:textId="77777777" w:rsidR="008338F0" w:rsidRPr="00603221" w:rsidRDefault="008338F0">
      <w:pPr>
        <w:pStyle w:val="normalwithoutspacing"/>
        <w:rPr>
          <w:rFonts w:ascii="Tahoma" w:hAnsi="Tahoma" w:cs="Tahoma"/>
          <w:i/>
          <w:color w:val="5B9BD5"/>
          <w:szCs w:val="22"/>
        </w:rPr>
      </w:pPr>
    </w:p>
    <w:p w14:paraId="0CB29817" w14:textId="77777777" w:rsidR="006E4901" w:rsidRPr="00603221" w:rsidRDefault="003355E7" w:rsidP="003A109E">
      <w:pPr>
        <w:pStyle w:val="2"/>
        <w:rPr>
          <w:rFonts w:ascii="Tahoma" w:hAnsi="Tahoma" w:cs="Tahoma"/>
          <w:sz w:val="22"/>
          <w:lang w:val="el-GR"/>
        </w:rPr>
      </w:pPr>
      <w:bookmarkStart w:id="224" w:name="_Ref496624509"/>
      <w:bookmarkStart w:id="225" w:name="_Toc56418748"/>
      <w:r w:rsidRPr="00603221">
        <w:rPr>
          <w:rFonts w:ascii="Tahoma" w:hAnsi="Tahoma" w:cs="Tahoma"/>
          <w:sz w:val="22"/>
          <w:lang w:val="el-GR"/>
        </w:rPr>
        <w:t>ΠΑΡΑΡΤΗΜΑ Ι</w:t>
      </w:r>
      <w:r w:rsidRPr="00603221">
        <w:rPr>
          <w:rFonts w:ascii="Tahoma" w:hAnsi="Tahoma" w:cs="Tahoma"/>
          <w:sz w:val="22"/>
        </w:rPr>
        <w:t>V</w:t>
      </w:r>
      <w:r w:rsidRPr="00603221">
        <w:rPr>
          <w:rFonts w:ascii="Tahoma" w:hAnsi="Tahoma" w:cs="Tahoma"/>
          <w:sz w:val="22"/>
          <w:lang w:val="el-GR"/>
        </w:rPr>
        <w:t xml:space="preserve"> – </w:t>
      </w:r>
      <w:r w:rsidR="006E4901" w:rsidRPr="00603221">
        <w:rPr>
          <w:rFonts w:ascii="Tahoma" w:hAnsi="Tahoma" w:cs="Tahoma"/>
          <w:sz w:val="22"/>
          <w:lang w:val="el-GR"/>
        </w:rPr>
        <w:t>Υπόδειγμα Βιογραφικού Σημειώματος</w:t>
      </w:r>
      <w:bookmarkEnd w:id="224"/>
      <w:bookmarkEnd w:id="225"/>
    </w:p>
    <w:p w14:paraId="3A8173DC" w14:textId="77777777" w:rsidR="006E4901" w:rsidRPr="00603221" w:rsidRDefault="006E4901" w:rsidP="006E4901">
      <w:pPr>
        <w:pStyle w:val="normalwithoutspacing"/>
        <w:rPr>
          <w:rFonts w:ascii="Tahoma" w:hAnsi="Tahoma" w:cs="Tahoma"/>
          <w:i/>
          <w:color w:val="5B9BD5"/>
          <w:szCs w:val="22"/>
        </w:rPr>
      </w:pPr>
    </w:p>
    <w:tbl>
      <w:tblPr>
        <w:tblW w:w="5000" w:type="pct"/>
        <w:tblLook w:val="0000" w:firstRow="0" w:lastRow="0" w:firstColumn="0" w:lastColumn="0" w:noHBand="0" w:noVBand="0"/>
      </w:tblPr>
      <w:tblGrid>
        <w:gridCol w:w="132"/>
        <w:gridCol w:w="1307"/>
        <w:gridCol w:w="298"/>
        <w:gridCol w:w="142"/>
        <w:gridCol w:w="21"/>
        <w:gridCol w:w="158"/>
        <w:gridCol w:w="160"/>
        <w:gridCol w:w="158"/>
        <w:gridCol w:w="15"/>
        <w:gridCol w:w="3701"/>
        <w:gridCol w:w="1266"/>
        <w:gridCol w:w="404"/>
        <w:gridCol w:w="100"/>
        <w:gridCol w:w="227"/>
        <w:gridCol w:w="1533"/>
      </w:tblGrid>
      <w:tr w:rsidR="006E4901" w:rsidRPr="00DF02B0" w14:paraId="177615F8"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1346A008" w14:textId="77777777" w:rsidR="006E4901" w:rsidRPr="00603221" w:rsidRDefault="006E4901" w:rsidP="008B4966">
            <w:pPr>
              <w:spacing w:line="276" w:lineRule="auto"/>
              <w:jc w:val="center"/>
              <w:rPr>
                <w:rFonts w:ascii="Tahoma" w:hAnsi="Tahoma" w:cs="Tahoma"/>
                <w:b/>
                <w:szCs w:val="22"/>
              </w:rPr>
            </w:pPr>
            <w:r w:rsidRPr="00603221">
              <w:rPr>
                <w:rFonts w:ascii="Tahoma" w:hAnsi="Tahoma" w:cs="Tahoma"/>
                <w:b/>
                <w:szCs w:val="22"/>
              </w:rPr>
              <w:t>ΒΙΟΓΡΑΦΙΚΟ ΣΗΜΕΙΩΜΑ</w:t>
            </w:r>
          </w:p>
        </w:tc>
      </w:tr>
      <w:tr w:rsidR="006E4901" w:rsidRPr="00DF02B0" w14:paraId="2A89F314" w14:textId="77777777" w:rsidTr="008B4966">
        <w:tc>
          <w:tcPr>
            <w:tcW w:w="5000" w:type="pct"/>
            <w:gridSpan w:val="15"/>
          </w:tcPr>
          <w:p w14:paraId="28359460" w14:textId="77777777" w:rsidR="006E4901" w:rsidRPr="00603221" w:rsidRDefault="006E4901" w:rsidP="008B4966">
            <w:pPr>
              <w:spacing w:line="276" w:lineRule="auto"/>
              <w:rPr>
                <w:rFonts w:ascii="Tahoma" w:hAnsi="Tahoma" w:cs="Tahoma"/>
                <w:szCs w:val="22"/>
              </w:rPr>
            </w:pPr>
          </w:p>
        </w:tc>
      </w:tr>
      <w:tr w:rsidR="006E4901" w:rsidRPr="00DF02B0" w14:paraId="4E023245" w14:textId="77777777" w:rsidTr="0045601B">
        <w:tc>
          <w:tcPr>
            <w:tcW w:w="3166"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093F15B1"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ΠΡΟΣΩΠΙΚΑ ΣΤΟΙΧΕΙΑ</w:t>
            </w:r>
          </w:p>
        </w:tc>
        <w:tc>
          <w:tcPr>
            <w:tcW w:w="1834" w:type="pct"/>
            <w:gridSpan w:val="5"/>
            <w:vAlign w:val="center"/>
          </w:tcPr>
          <w:p w14:paraId="542FEF75" w14:textId="77777777" w:rsidR="006E4901" w:rsidRPr="00603221" w:rsidRDefault="006E4901" w:rsidP="008B4966">
            <w:pPr>
              <w:spacing w:line="276" w:lineRule="auto"/>
              <w:rPr>
                <w:rFonts w:ascii="Tahoma" w:hAnsi="Tahoma" w:cs="Tahoma"/>
                <w:szCs w:val="22"/>
              </w:rPr>
            </w:pPr>
          </w:p>
        </w:tc>
      </w:tr>
      <w:tr w:rsidR="006E4901" w:rsidRPr="00DF02B0" w14:paraId="3603404F" w14:textId="77777777" w:rsidTr="0045601B">
        <w:tc>
          <w:tcPr>
            <w:tcW w:w="748" w:type="pct"/>
            <w:gridSpan w:val="2"/>
            <w:tcBorders>
              <w:top w:val="double" w:sz="6" w:space="0" w:color="auto"/>
              <w:left w:val="double" w:sz="6" w:space="0" w:color="auto"/>
              <w:bottom w:val="nil"/>
              <w:right w:val="nil"/>
            </w:tcBorders>
            <w:vAlign w:val="center"/>
          </w:tcPr>
          <w:p w14:paraId="454F67F1"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Επώνυμο:</w:t>
            </w:r>
          </w:p>
        </w:tc>
        <w:tc>
          <w:tcPr>
            <w:tcW w:w="2417" w:type="pct"/>
            <w:gridSpan w:val="8"/>
            <w:tcBorders>
              <w:top w:val="double" w:sz="6" w:space="0" w:color="auto"/>
              <w:left w:val="nil"/>
              <w:bottom w:val="single" w:sz="6" w:space="0" w:color="auto"/>
              <w:right w:val="nil"/>
            </w:tcBorders>
            <w:vAlign w:val="center"/>
          </w:tcPr>
          <w:p w14:paraId="12537174" w14:textId="77777777" w:rsidR="006E4901" w:rsidRPr="00603221" w:rsidRDefault="006E4901" w:rsidP="008B4966">
            <w:pPr>
              <w:spacing w:line="276" w:lineRule="auto"/>
              <w:rPr>
                <w:rFonts w:ascii="Tahoma" w:hAnsi="Tahoma" w:cs="Tahoma"/>
                <w:szCs w:val="22"/>
              </w:rPr>
            </w:pPr>
          </w:p>
        </w:tc>
        <w:tc>
          <w:tcPr>
            <w:tcW w:w="658" w:type="pct"/>
            <w:tcBorders>
              <w:top w:val="double" w:sz="6" w:space="0" w:color="auto"/>
              <w:left w:val="nil"/>
              <w:bottom w:val="nil"/>
              <w:right w:val="nil"/>
            </w:tcBorders>
            <w:vAlign w:val="center"/>
          </w:tcPr>
          <w:p w14:paraId="26342E02"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Όνομα:</w:t>
            </w:r>
          </w:p>
        </w:tc>
        <w:tc>
          <w:tcPr>
            <w:tcW w:w="1176" w:type="pct"/>
            <w:gridSpan w:val="4"/>
            <w:tcBorders>
              <w:top w:val="double" w:sz="6" w:space="0" w:color="auto"/>
              <w:left w:val="nil"/>
              <w:bottom w:val="single" w:sz="6" w:space="0" w:color="auto"/>
              <w:right w:val="double" w:sz="6" w:space="0" w:color="auto"/>
            </w:tcBorders>
            <w:vAlign w:val="center"/>
          </w:tcPr>
          <w:p w14:paraId="3AD5C56A" w14:textId="77777777" w:rsidR="006E4901" w:rsidRPr="00603221" w:rsidRDefault="006E4901" w:rsidP="008B4966">
            <w:pPr>
              <w:spacing w:line="276" w:lineRule="auto"/>
              <w:rPr>
                <w:rFonts w:ascii="Tahoma" w:hAnsi="Tahoma" w:cs="Tahoma"/>
                <w:szCs w:val="22"/>
              </w:rPr>
            </w:pPr>
          </w:p>
        </w:tc>
      </w:tr>
      <w:tr w:rsidR="006E4901" w:rsidRPr="00DF02B0" w14:paraId="2D1203C7"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35C6F782" w14:textId="77777777" w:rsidR="006E4901" w:rsidRPr="00603221" w:rsidRDefault="006E4901" w:rsidP="008B4966">
            <w:pPr>
              <w:spacing w:line="276" w:lineRule="auto"/>
              <w:rPr>
                <w:rFonts w:ascii="Tahoma" w:hAnsi="Tahoma" w:cs="Tahoma"/>
                <w:szCs w:val="22"/>
              </w:rPr>
            </w:pPr>
          </w:p>
        </w:tc>
      </w:tr>
      <w:tr w:rsidR="006E4901" w:rsidRPr="00DF02B0" w14:paraId="35EC7416" w14:textId="77777777" w:rsidTr="0045601B">
        <w:tc>
          <w:tcPr>
            <w:tcW w:w="903" w:type="pct"/>
            <w:gridSpan w:val="3"/>
            <w:tcBorders>
              <w:top w:val="nil"/>
              <w:left w:val="double" w:sz="6" w:space="0" w:color="auto"/>
              <w:bottom w:val="nil"/>
              <w:right w:val="nil"/>
            </w:tcBorders>
            <w:vAlign w:val="center"/>
          </w:tcPr>
          <w:p w14:paraId="2727C30F"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Πατρώνυμο:</w:t>
            </w:r>
          </w:p>
        </w:tc>
        <w:tc>
          <w:tcPr>
            <w:tcW w:w="2263" w:type="pct"/>
            <w:gridSpan w:val="7"/>
            <w:tcBorders>
              <w:top w:val="nil"/>
              <w:left w:val="nil"/>
              <w:bottom w:val="single" w:sz="6" w:space="0" w:color="auto"/>
              <w:right w:val="nil"/>
            </w:tcBorders>
            <w:vAlign w:val="center"/>
          </w:tcPr>
          <w:p w14:paraId="3B72E127" w14:textId="77777777" w:rsidR="006E4901" w:rsidRPr="00603221" w:rsidRDefault="006E4901" w:rsidP="008B4966">
            <w:pPr>
              <w:spacing w:line="276" w:lineRule="auto"/>
              <w:rPr>
                <w:rFonts w:ascii="Tahoma" w:hAnsi="Tahoma" w:cs="Tahoma"/>
                <w:szCs w:val="22"/>
              </w:rPr>
            </w:pPr>
          </w:p>
        </w:tc>
        <w:tc>
          <w:tcPr>
            <w:tcW w:w="920" w:type="pct"/>
            <w:gridSpan w:val="3"/>
            <w:vAlign w:val="center"/>
          </w:tcPr>
          <w:p w14:paraId="413472AE"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Μητρώνυμο:</w:t>
            </w:r>
          </w:p>
        </w:tc>
        <w:tc>
          <w:tcPr>
            <w:tcW w:w="914" w:type="pct"/>
            <w:gridSpan w:val="2"/>
            <w:tcBorders>
              <w:top w:val="nil"/>
              <w:left w:val="nil"/>
              <w:bottom w:val="single" w:sz="6" w:space="0" w:color="auto"/>
              <w:right w:val="double" w:sz="6" w:space="0" w:color="auto"/>
            </w:tcBorders>
            <w:vAlign w:val="center"/>
          </w:tcPr>
          <w:p w14:paraId="14204B10" w14:textId="77777777" w:rsidR="006E4901" w:rsidRPr="00603221" w:rsidRDefault="006E4901" w:rsidP="008B4966">
            <w:pPr>
              <w:spacing w:line="276" w:lineRule="auto"/>
              <w:rPr>
                <w:rFonts w:ascii="Tahoma" w:hAnsi="Tahoma" w:cs="Tahoma"/>
                <w:szCs w:val="22"/>
              </w:rPr>
            </w:pPr>
          </w:p>
        </w:tc>
      </w:tr>
      <w:tr w:rsidR="006E4901" w:rsidRPr="00DF02B0" w14:paraId="4AD5F669" w14:textId="77777777" w:rsidTr="008B4966">
        <w:tc>
          <w:tcPr>
            <w:tcW w:w="5000" w:type="pct"/>
            <w:gridSpan w:val="15"/>
            <w:tcBorders>
              <w:top w:val="nil"/>
              <w:left w:val="double" w:sz="6" w:space="0" w:color="auto"/>
              <w:bottom w:val="nil"/>
              <w:right w:val="double" w:sz="6" w:space="0" w:color="auto"/>
            </w:tcBorders>
            <w:vAlign w:val="center"/>
          </w:tcPr>
          <w:p w14:paraId="4B2E5093" w14:textId="77777777" w:rsidR="006E4901" w:rsidRPr="00603221" w:rsidRDefault="006E4901" w:rsidP="008B4966">
            <w:pPr>
              <w:spacing w:line="276" w:lineRule="auto"/>
              <w:rPr>
                <w:rFonts w:ascii="Tahoma" w:hAnsi="Tahoma" w:cs="Tahoma"/>
                <w:szCs w:val="22"/>
              </w:rPr>
            </w:pPr>
          </w:p>
        </w:tc>
      </w:tr>
      <w:tr w:rsidR="006E4901" w:rsidRPr="00DF02B0" w14:paraId="7C4CBBD1" w14:textId="77777777" w:rsidTr="0045601B">
        <w:tc>
          <w:tcPr>
            <w:tcW w:w="988" w:type="pct"/>
            <w:gridSpan w:val="5"/>
            <w:tcBorders>
              <w:top w:val="nil"/>
              <w:left w:val="double" w:sz="6" w:space="0" w:color="auto"/>
              <w:bottom w:val="nil"/>
              <w:right w:val="nil"/>
            </w:tcBorders>
            <w:vAlign w:val="center"/>
          </w:tcPr>
          <w:p w14:paraId="0D5B0046"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Ημερομηνία Γέννησης:</w:t>
            </w:r>
          </w:p>
        </w:tc>
        <w:tc>
          <w:tcPr>
            <w:tcW w:w="2178" w:type="pct"/>
            <w:gridSpan w:val="5"/>
            <w:tcBorders>
              <w:top w:val="nil"/>
              <w:left w:val="nil"/>
              <w:bottom w:val="single" w:sz="6" w:space="0" w:color="auto"/>
              <w:right w:val="nil"/>
            </w:tcBorders>
            <w:vAlign w:val="center"/>
          </w:tcPr>
          <w:p w14:paraId="77264702" w14:textId="77777777" w:rsidR="006E4901" w:rsidRPr="00603221" w:rsidRDefault="006E4901" w:rsidP="008B4966">
            <w:pPr>
              <w:spacing w:line="276" w:lineRule="auto"/>
              <w:rPr>
                <w:rFonts w:ascii="Tahoma" w:hAnsi="Tahoma" w:cs="Tahoma"/>
                <w:szCs w:val="22"/>
              </w:rPr>
            </w:pPr>
            <w:r w:rsidRPr="00603221">
              <w:rPr>
                <w:rFonts w:ascii="Tahoma" w:hAnsi="Tahoma" w:cs="Tahoma"/>
                <w:szCs w:val="22"/>
              </w:rPr>
              <w:t>__ /__ / ____</w:t>
            </w:r>
          </w:p>
        </w:tc>
        <w:tc>
          <w:tcPr>
            <w:tcW w:w="1038" w:type="pct"/>
            <w:gridSpan w:val="4"/>
            <w:vAlign w:val="center"/>
          </w:tcPr>
          <w:p w14:paraId="127EFFCE"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Τόπος Γέννησης:</w:t>
            </w:r>
          </w:p>
        </w:tc>
        <w:tc>
          <w:tcPr>
            <w:tcW w:w="797" w:type="pct"/>
            <w:tcBorders>
              <w:top w:val="nil"/>
              <w:left w:val="nil"/>
              <w:bottom w:val="single" w:sz="6" w:space="0" w:color="auto"/>
              <w:right w:val="double" w:sz="6" w:space="0" w:color="auto"/>
            </w:tcBorders>
            <w:vAlign w:val="center"/>
          </w:tcPr>
          <w:p w14:paraId="2D2840DA" w14:textId="77777777" w:rsidR="006E4901" w:rsidRPr="00603221" w:rsidRDefault="006E4901" w:rsidP="008B4966">
            <w:pPr>
              <w:spacing w:line="276" w:lineRule="auto"/>
              <w:rPr>
                <w:rFonts w:ascii="Tahoma" w:hAnsi="Tahoma" w:cs="Tahoma"/>
                <w:szCs w:val="22"/>
              </w:rPr>
            </w:pPr>
          </w:p>
        </w:tc>
      </w:tr>
      <w:tr w:rsidR="006E4901" w:rsidRPr="00DF02B0" w14:paraId="4E750577" w14:textId="77777777" w:rsidTr="008B4966">
        <w:tc>
          <w:tcPr>
            <w:tcW w:w="5000" w:type="pct"/>
            <w:gridSpan w:val="15"/>
            <w:tcBorders>
              <w:top w:val="nil"/>
              <w:left w:val="double" w:sz="6" w:space="0" w:color="auto"/>
              <w:bottom w:val="nil"/>
              <w:right w:val="double" w:sz="6" w:space="0" w:color="auto"/>
            </w:tcBorders>
            <w:vAlign w:val="center"/>
          </w:tcPr>
          <w:p w14:paraId="26CE2BDA" w14:textId="77777777" w:rsidR="006E4901" w:rsidRPr="00603221" w:rsidRDefault="006E4901" w:rsidP="008B4966">
            <w:pPr>
              <w:spacing w:line="276" w:lineRule="auto"/>
              <w:rPr>
                <w:rFonts w:ascii="Tahoma" w:hAnsi="Tahoma" w:cs="Tahoma"/>
                <w:szCs w:val="22"/>
              </w:rPr>
            </w:pPr>
          </w:p>
        </w:tc>
      </w:tr>
      <w:tr w:rsidR="006E4901" w:rsidRPr="00DF02B0" w14:paraId="58AEB566" w14:textId="77777777" w:rsidTr="0045601B">
        <w:tc>
          <w:tcPr>
            <w:tcW w:w="1235" w:type="pct"/>
            <w:gridSpan w:val="8"/>
            <w:tcBorders>
              <w:top w:val="nil"/>
              <w:left w:val="double" w:sz="6" w:space="0" w:color="auto"/>
              <w:bottom w:val="nil"/>
              <w:right w:val="nil"/>
            </w:tcBorders>
            <w:vAlign w:val="center"/>
          </w:tcPr>
          <w:p w14:paraId="7A5F73B4"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Τηλέφωνο:</w:t>
            </w:r>
          </w:p>
        </w:tc>
        <w:tc>
          <w:tcPr>
            <w:tcW w:w="1930" w:type="pct"/>
            <w:gridSpan w:val="2"/>
            <w:tcBorders>
              <w:top w:val="nil"/>
              <w:left w:val="nil"/>
              <w:bottom w:val="single" w:sz="6" w:space="0" w:color="auto"/>
              <w:right w:val="nil"/>
            </w:tcBorders>
            <w:vAlign w:val="center"/>
          </w:tcPr>
          <w:p w14:paraId="3AE6B98D" w14:textId="77777777" w:rsidR="006E4901" w:rsidRPr="00603221" w:rsidRDefault="006E4901" w:rsidP="008B4966">
            <w:pPr>
              <w:spacing w:line="276" w:lineRule="auto"/>
              <w:rPr>
                <w:rFonts w:ascii="Tahoma" w:hAnsi="Tahoma" w:cs="Tahoma"/>
                <w:szCs w:val="22"/>
              </w:rPr>
            </w:pPr>
          </w:p>
        </w:tc>
        <w:tc>
          <w:tcPr>
            <w:tcW w:w="868" w:type="pct"/>
            <w:gridSpan w:val="2"/>
            <w:vAlign w:val="center"/>
          </w:tcPr>
          <w:p w14:paraId="4069251F"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E-mail:</w:t>
            </w:r>
          </w:p>
        </w:tc>
        <w:tc>
          <w:tcPr>
            <w:tcW w:w="967" w:type="pct"/>
            <w:gridSpan w:val="3"/>
            <w:tcBorders>
              <w:top w:val="nil"/>
              <w:left w:val="nil"/>
              <w:bottom w:val="single" w:sz="6" w:space="0" w:color="auto"/>
              <w:right w:val="double" w:sz="6" w:space="0" w:color="auto"/>
            </w:tcBorders>
            <w:vAlign w:val="center"/>
          </w:tcPr>
          <w:p w14:paraId="1CC1FA5E" w14:textId="77777777" w:rsidR="006E4901" w:rsidRPr="00603221" w:rsidRDefault="006E4901" w:rsidP="008B4966">
            <w:pPr>
              <w:spacing w:line="276" w:lineRule="auto"/>
              <w:rPr>
                <w:rFonts w:ascii="Tahoma" w:hAnsi="Tahoma" w:cs="Tahoma"/>
                <w:szCs w:val="22"/>
              </w:rPr>
            </w:pPr>
          </w:p>
        </w:tc>
      </w:tr>
      <w:tr w:rsidR="006E4901" w:rsidRPr="00DF02B0" w14:paraId="61756FF2" w14:textId="77777777" w:rsidTr="0045601B">
        <w:tc>
          <w:tcPr>
            <w:tcW w:w="1235" w:type="pct"/>
            <w:gridSpan w:val="8"/>
            <w:tcBorders>
              <w:top w:val="nil"/>
              <w:left w:val="double" w:sz="6" w:space="0" w:color="auto"/>
              <w:bottom w:val="nil"/>
              <w:right w:val="nil"/>
            </w:tcBorders>
            <w:vAlign w:val="center"/>
          </w:tcPr>
          <w:p w14:paraId="4171EE4F"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Fax:</w:t>
            </w:r>
          </w:p>
        </w:tc>
        <w:tc>
          <w:tcPr>
            <w:tcW w:w="1930" w:type="pct"/>
            <w:gridSpan w:val="2"/>
            <w:tcBorders>
              <w:top w:val="nil"/>
              <w:left w:val="nil"/>
              <w:bottom w:val="single" w:sz="6" w:space="0" w:color="auto"/>
              <w:right w:val="nil"/>
            </w:tcBorders>
            <w:vAlign w:val="center"/>
          </w:tcPr>
          <w:p w14:paraId="4AD027E3" w14:textId="77777777" w:rsidR="006E4901" w:rsidRPr="00603221" w:rsidRDefault="006E4901" w:rsidP="008B4966">
            <w:pPr>
              <w:spacing w:line="276" w:lineRule="auto"/>
              <w:rPr>
                <w:rFonts w:ascii="Tahoma" w:hAnsi="Tahoma" w:cs="Tahoma"/>
                <w:szCs w:val="22"/>
              </w:rPr>
            </w:pPr>
          </w:p>
        </w:tc>
        <w:tc>
          <w:tcPr>
            <w:tcW w:w="868" w:type="pct"/>
            <w:gridSpan w:val="2"/>
            <w:vAlign w:val="center"/>
          </w:tcPr>
          <w:p w14:paraId="2E970B7A" w14:textId="77777777" w:rsidR="006E4901" w:rsidRPr="00603221" w:rsidRDefault="006E4901" w:rsidP="008B4966">
            <w:pPr>
              <w:spacing w:line="276" w:lineRule="auto"/>
              <w:rPr>
                <w:rFonts w:ascii="Tahoma" w:hAnsi="Tahoma" w:cs="Tahoma"/>
                <w:b/>
                <w:szCs w:val="22"/>
              </w:rPr>
            </w:pPr>
          </w:p>
        </w:tc>
        <w:tc>
          <w:tcPr>
            <w:tcW w:w="967" w:type="pct"/>
            <w:gridSpan w:val="3"/>
            <w:tcBorders>
              <w:top w:val="single" w:sz="6" w:space="0" w:color="auto"/>
              <w:left w:val="nil"/>
              <w:bottom w:val="nil"/>
              <w:right w:val="double" w:sz="6" w:space="0" w:color="auto"/>
            </w:tcBorders>
            <w:vAlign w:val="center"/>
          </w:tcPr>
          <w:p w14:paraId="73A02341" w14:textId="77777777" w:rsidR="006E4901" w:rsidRPr="00603221" w:rsidRDefault="006E4901" w:rsidP="008B4966">
            <w:pPr>
              <w:spacing w:line="276" w:lineRule="auto"/>
              <w:rPr>
                <w:rFonts w:ascii="Tahoma" w:hAnsi="Tahoma" w:cs="Tahoma"/>
                <w:szCs w:val="22"/>
              </w:rPr>
            </w:pPr>
          </w:p>
        </w:tc>
      </w:tr>
      <w:tr w:rsidR="006E4901" w:rsidRPr="00DF02B0" w14:paraId="57C81C18" w14:textId="77777777" w:rsidTr="0045601B">
        <w:tc>
          <w:tcPr>
            <w:tcW w:w="1070" w:type="pct"/>
            <w:gridSpan w:val="6"/>
            <w:tcBorders>
              <w:top w:val="nil"/>
              <w:left w:val="double" w:sz="6" w:space="0" w:color="auto"/>
              <w:bottom w:val="nil"/>
              <w:right w:val="nil"/>
            </w:tcBorders>
            <w:vAlign w:val="center"/>
          </w:tcPr>
          <w:p w14:paraId="71547027" w14:textId="77777777" w:rsidR="006E4901" w:rsidRPr="00603221" w:rsidRDefault="006E4901" w:rsidP="008B4966">
            <w:pPr>
              <w:spacing w:line="276" w:lineRule="auto"/>
              <w:rPr>
                <w:rFonts w:ascii="Tahoma" w:hAnsi="Tahoma" w:cs="Tahoma"/>
                <w:szCs w:val="22"/>
              </w:rPr>
            </w:pPr>
          </w:p>
        </w:tc>
        <w:tc>
          <w:tcPr>
            <w:tcW w:w="2096" w:type="pct"/>
            <w:gridSpan w:val="4"/>
            <w:vAlign w:val="center"/>
          </w:tcPr>
          <w:p w14:paraId="4F5F6ED2" w14:textId="77777777" w:rsidR="006E4901" w:rsidRPr="00603221" w:rsidRDefault="006E4901" w:rsidP="008B4966">
            <w:pPr>
              <w:spacing w:line="276" w:lineRule="auto"/>
              <w:rPr>
                <w:rFonts w:ascii="Tahoma" w:hAnsi="Tahoma" w:cs="Tahoma"/>
                <w:szCs w:val="22"/>
              </w:rPr>
            </w:pPr>
          </w:p>
        </w:tc>
        <w:tc>
          <w:tcPr>
            <w:tcW w:w="1038" w:type="pct"/>
            <w:gridSpan w:val="4"/>
            <w:vAlign w:val="center"/>
          </w:tcPr>
          <w:p w14:paraId="1B2B4270" w14:textId="77777777" w:rsidR="006E4901" w:rsidRPr="00603221" w:rsidRDefault="006E4901" w:rsidP="008B4966">
            <w:pPr>
              <w:spacing w:line="276" w:lineRule="auto"/>
              <w:rPr>
                <w:rFonts w:ascii="Tahoma" w:hAnsi="Tahoma" w:cs="Tahoma"/>
                <w:szCs w:val="22"/>
              </w:rPr>
            </w:pPr>
          </w:p>
        </w:tc>
        <w:tc>
          <w:tcPr>
            <w:tcW w:w="797" w:type="pct"/>
            <w:tcBorders>
              <w:top w:val="nil"/>
              <w:left w:val="nil"/>
              <w:bottom w:val="nil"/>
              <w:right w:val="double" w:sz="6" w:space="0" w:color="auto"/>
            </w:tcBorders>
            <w:vAlign w:val="center"/>
          </w:tcPr>
          <w:p w14:paraId="65A0757D" w14:textId="77777777" w:rsidR="006E4901" w:rsidRPr="00603221" w:rsidRDefault="006E4901" w:rsidP="008B4966">
            <w:pPr>
              <w:spacing w:line="276" w:lineRule="auto"/>
              <w:rPr>
                <w:rFonts w:ascii="Tahoma" w:hAnsi="Tahoma" w:cs="Tahoma"/>
                <w:szCs w:val="22"/>
              </w:rPr>
            </w:pPr>
          </w:p>
        </w:tc>
      </w:tr>
      <w:tr w:rsidR="006E4901" w:rsidRPr="00DF02B0" w14:paraId="009DB0B4" w14:textId="77777777" w:rsidTr="0045601B">
        <w:tc>
          <w:tcPr>
            <w:tcW w:w="1153" w:type="pct"/>
            <w:gridSpan w:val="7"/>
            <w:tcBorders>
              <w:top w:val="nil"/>
              <w:left w:val="double" w:sz="6" w:space="0" w:color="auto"/>
              <w:bottom w:val="nil"/>
              <w:right w:val="nil"/>
            </w:tcBorders>
            <w:vAlign w:val="center"/>
          </w:tcPr>
          <w:p w14:paraId="32EA9CD6"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Διεύθυνση Κατοικίας:</w:t>
            </w:r>
          </w:p>
        </w:tc>
        <w:tc>
          <w:tcPr>
            <w:tcW w:w="2013" w:type="pct"/>
            <w:gridSpan w:val="3"/>
            <w:tcBorders>
              <w:top w:val="nil"/>
              <w:left w:val="nil"/>
              <w:bottom w:val="single" w:sz="6" w:space="0" w:color="auto"/>
              <w:right w:val="nil"/>
            </w:tcBorders>
            <w:vAlign w:val="center"/>
          </w:tcPr>
          <w:p w14:paraId="6D8F8898" w14:textId="77777777" w:rsidR="006E4901" w:rsidRPr="00603221" w:rsidRDefault="006E4901" w:rsidP="008B4966">
            <w:pPr>
              <w:spacing w:line="276" w:lineRule="auto"/>
              <w:rPr>
                <w:rFonts w:ascii="Tahoma" w:hAnsi="Tahoma" w:cs="Tahoma"/>
                <w:szCs w:val="22"/>
              </w:rPr>
            </w:pPr>
          </w:p>
        </w:tc>
        <w:tc>
          <w:tcPr>
            <w:tcW w:w="1038" w:type="pct"/>
            <w:gridSpan w:val="4"/>
            <w:tcBorders>
              <w:top w:val="nil"/>
              <w:left w:val="nil"/>
              <w:bottom w:val="single" w:sz="6" w:space="0" w:color="auto"/>
              <w:right w:val="nil"/>
            </w:tcBorders>
            <w:vAlign w:val="center"/>
          </w:tcPr>
          <w:p w14:paraId="36781AAB" w14:textId="77777777" w:rsidR="006E4901" w:rsidRPr="00603221" w:rsidRDefault="006E4901" w:rsidP="008B4966">
            <w:pPr>
              <w:spacing w:line="276" w:lineRule="auto"/>
              <w:rPr>
                <w:rFonts w:ascii="Tahoma" w:hAnsi="Tahoma" w:cs="Tahoma"/>
                <w:szCs w:val="22"/>
              </w:rPr>
            </w:pPr>
          </w:p>
        </w:tc>
        <w:tc>
          <w:tcPr>
            <w:tcW w:w="797" w:type="pct"/>
            <w:tcBorders>
              <w:top w:val="nil"/>
              <w:left w:val="nil"/>
              <w:bottom w:val="single" w:sz="6" w:space="0" w:color="auto"/>
              <w:right w:val="double" w:sz="6" w:space="0" w:color="auto"/>
            </w:tcBorders>
            <w:vAlign w:val="center"/>
          </w:tcPr>
          <w:p w14:paraId="38A3D7E1" w14:textId="77777777" w:rsidR="006E4901" w:rsidRPr="00603221" w:rsidRDefault="006E4901" w:rsidP="008B4966">
            <w:pPr>
              <w:spacing w:line="276" w:lineRule="auto"/>
              <w:rPr>
                <w:rFonts w:ascii="Tahoma" w:hAnsi="Tahoma" w:cs="Tahoma"/>
                <w:szCs w:val="22"/>
              </w:rPr>
            </w:pPr>
          </w:p>
        </w:tc>
      </w:tr>
      <w:tr w:rsidR="006E4901" w:rsidRPr="00DF02B0" w14:paraId="10B71339" w14:textId="77777777" w:rsidTr="0045601B">
        <w:tc>
          <w:tcPr>
            <w:tcW w:w="1153" w:type="pct"/>
            <w:gridSpan w:val="7"/>
            <w:tcBorders>
              <w:top w:val="nil"/>
              <w:left w:val="double" w:sz="6" w:space="0" w:color="auto"/>
              <w:bottom w:val="nil"/>
              <w:right w:val="nil"/>
            </w:tcBorders>
            <w:vAlign w:val="center"/>
          </w:tcPr>
          <w:p w14:paraId="3C909453" w14:textId="77777777" w:rsidR="006E4901" w:rsidRPr="00603221" w:rsidRDefault="006E4901" w:rsidP="008B4966">
            <w:pPr>
              <w:spacing w:line="276" w:lineRule="auto"/>
              <w:rPr>
                <w:rFonts w:ascii="Tahoma" w:hAnsi="Tahoma" w:cs="Tahoma"/>
                <w:szCs w:val="22"/>
              </w:rPr>
            </w:pPr>
          </w:p>
        </w:tc>
        <w:tc>
          <w:tcPr>
            <w:tcW w:w="2013" w:type="pct"/>
            <w:gridSpan w:val="3"/>
            <w:tcBorders>
              <w:top w:val="nil"/>
              <w:left w:val="nil"/>
              <w:bottom w:val="single" w:sz="6" w:space="0" w:color="auto"/>
              <w:right w:val="nil"/>
            </w:tcBorders>
            <w:vAlign w:val="center"/>
          </w:tcPr>
          <w:p w14:paraId="11971111" w14:textId="77777777" w:rsidR="006E4901" w:rsidRPr="00603221" w:rsidRDefault="006E4901" w:rsidP="008B4966">
            <w:pPr>
              <w:spacing w:line="276" w:lineRule="auto"/>
              <w:rPr>
                <w:rFonts w:ascii="Tahoma" w:hAnsi="Tahoma" w:cs="Tahoma"/>
                <w:szCs w:val="22"/>
              </w:rPr>
            </w:pPr>
          </w:p>
        </w:tc>
        <w:tc>
          <w:tcPr>
            <w:tcW w:w="1038" w:type="pct"/>
            <w:gridSpan w:val="4"/>
            <w:tcBorders>
              <w:top w:val="nil"/>
              <w:left w:val="nil"/>
              <w:bottom w:val="single" w:sz="6" w:space="0" w:color="auto"/>
              <w:right w:val="nil"/>
            </w:tcBorders>
            <w:vAlign w:val="center"/>
          </w:tcPr>
          <w:p w14:paraId="6B76811B" w14:textId="77777777" w:rsidR="006E4901" w:rsidRPr="00603221" w:rsidRDefault="006E4901" w:rsidP="008B4966">
            <w:pPr>
              <w:spacing w:line="276" w:lineRule="auto"/>
              <w:rPr>
                <w:rFonts w:ascii="Tahoma" w:hAnsi="Tahoma" w:cs="Tahoma"/>
                <w:szCs w:val="22"/>
              </w:rPr>
            </w:pPr>
          </w:p>
        </w:tc>
        <w:tc>
          <w:tcPr>
            <w:tcW w:w="797" w:type="pct"/>
            <w:tcBorders>
              <w:top w:val="nil"/>
              <w:left w:val="nil"/>
              <w:bottom w:val="single" w:sz="6" w:space="0" w:color="auto"/>
              <w:right w:val="double" w:sz="6" w:space="0" w:color="auto"/>
            </w:tcBorders>
            <w:vAlign w:val="center"/>
          </w:tcPr>
          <w:p w14:paraId="3C43D109" w14:textId="77777777" w:rsidR="006E4901" w:rsidRPr="00603221" w:rsidRDefault="006E4901" w:rsidP="008B4966">
            <w:pPr>
              <w:spacing w:line="276" w:lineRule="auto"/>
              <w:rPr>
                <w:rFonts w:ascii="Tahoma" w:hAnsi="Tahoma" w:cs="Tahoma"/>
                <w:szCs w:val="22"/>
              </w:rPr>
            </w:pPr>
          </w:p>
        </w:tc>
      </w:tr>
      <w:tr w:rsidR="006E4901" w:rsidRPr="00DF02B0" w14:paraId="1CCC4B05" w14:textId="77777777" w:rsidTr="0045601B">
        <w:tc>
          <w:tcPr>
            <w:tcW w:w="1070" w:type="pct"/>
            <w:gridSpan w:val="6"/>
            <w:tcBorders>
              <w:top w:val="nil"/>
              <w:left w:val="double" w:sz="6" w:space="0" w:color="auto"/>
              <w:bottom w:val="double" w:sz="6" w:space="0" w:color="auto"/>
              <w:right w:val="nil"/>
            </w:tcBorders>
            <w:vAlign w:val="center"/>
          </w:tcPr>
          <w:p w14:paraId="5A693A16" w14:textId="77777777" w:rsidR="006E4901" w:rsidRPr="00603221" w:rsidRDefault="006E4901" w:rsidP="008B4966">
            <w:pPr>
              <w:spacing w:line="276" w:lineRule="auto"/>
              <w:rPr>
                <w:rFonts w:ascii="Tahoma" w:hAnsi="Tahoma" w:cs="Tahoma"/>
                <w:szCs w:val="22"/>
              </w:rPr>
            </w:pPr>
          </w:p>
        </w:tc>
        <w:tc>
          <w:tcPr>
            <w:tcW w:w="2096" w:type="pct"/>
            <w:gridSpan w:val="4"/>
            <w:tcBorders>
              <w:top w:val="nil"/>
              <w:left w:val="nil"/>
              <w:bottom w:val="double" w:sz="6" w:space="0" w:color="auto"/>
              <w:right w:val="nil"/>
            </w:tcBorders>
            <w:vAlign w:val="center"/>
          </w:tcPr>
          <w:p w14:paraId="11E649AB" w14:textId="77777777" w:rsidR="006E4901" w:rsidRPr="00603221" w:rsidRDefault="006E4901" w:rsidP="008B4966">
            <w:pPr>
              <w:spacing w:line="276" w:lineRule="auto"/>
              <w:rPr>
                <w:rFonts w:ascii="Tahoma" w:hAnsi="Tahoma" w:cs="Tahoma"/>
                <w:szCs w:val="22"/>
              </w:rPr>
            </w:pPr>
          </w:p>
        </w:tc>
        <w:tc>
          <w:tcPr>
            <w:tcW w:w="1038" w:type="pct"/>
            <w:gridSpan w:val="4"/>
            <w:tcBorders>
              <w:top w:val="nil"/>
              <w:left w:val="nil"/>
              <w:bottom w:val="double" w:sz="6" w:space="0" w:color="auto"/>
              <w:right w:val="nil"/>
            </w:tcBorders>
            <w:vAlign w:val="center"/>
          </w:tcPr>
          <w:p w14:paraId="4AA4D945" w14:textId="77777777" w:rsidR="006E4901" w:rsidRPr="00603221" w:rsidRDefault="006E4901" w:rsidP="008B4966">
            <w:pPr>
              <w:spacing w:line="276" w:lineRule="auto"/>
              <w:rPr>
                <w:rFonts w:ascii="Tahoma" w:hAnsi="Tahoma" w:cs="Tahoma"/>
                <w:szCs w:val="22"/>
              </w:rPr>
            </w:pPr>
          </w:p>
        </w:tc>
        <w:tc>
          <w:tcPr>
            <w:tcW w:w="797" w:type="pct"/>
            <w:tcBorders>
              <w:top w:val="nil"/>
              <w:left w:val="nil"/>
              <w:bottom w:val="double" w:sz="6" w:space="0" w:color="auto"/>
              <w:right w:val="double" w:sz="6" w:space="0" w:color="auto"/>
            </w:tcBorders>
            <w:vAlign w:val="center"/>
          </w:tcPr>
          <w:p w14:paraId="31301617" w14:textId="77777777" w:rsidR="006E4901" w:rsidRPr="00603221" w:rsidRDefault="006E4901" w:rsidP="008B4966">
            <w:pPr>
              <w:spacing w:line="276" w:lineRule="auto"/>
              <w:rPr>
                <w:rFonts w:ascii="Tahoma" w:hAnsi="Tahoma" w:cs="Tahoma"/>
                <w:szCs w:val="22"/>
              </w:rPr>
            </w:pPr>
          </w:p>
        </w:tc>
      </w:tr>
      <w:tr w:rsidR="006E4901" w:rsidRPr="00DF02B0" w14:paraId="575644EE" w14:textId="77777777" w:rsidTr="008B4966">
        <w:tc>
          <w:tcPr>
            <w:tcW w:w="5000" w:type="pct"/>
            <w:gridSpan w:val="15"/>
          </w:tcPr>
          <w:p w14:paraId="6466D069" w14:textId="77777777" w:rsidR="006E4901" w:rsidRPr="00603221" w:rsidRDefault="006E4901" w:rsidP="008B4966">
            <w:pPr>
              <w:spacing w:line="276" w:lineRule="auto"/>
              <w:rPr>
                <w:rFonts w:ascii="Tahoma" w:hAnsi="Tahoma" w:cs="Tahoma"/>
                <w:szCs w:val="22"/>
              </w:rPr>
            </w:pPr>
          </w:p>
        </w:tc>
      </w:tr>
      <w:tr w:rsidR="006E4901" w:rsidRPr="00DF02B0" w14:paraId="495A3D44" w14:textId="77777777" w:rsidTr="0045601B">
        <w:tc>
          <w:tcPr>
            <w:tcW w:w="977" w:type="pct"/>
            <w:gridSpan w:val="4"/>
            <w:tcBorders>
              <w:top w:val="single" w:sz="6" w:space="0" w:color="auto"/>
              <w:left w:val="single" w:sz="6" w:space="0" w:color="auto"/>
              <w:bottom w:val="single" w:sz="6" w:space="0" w:color="auto"/>
              <w:right w:val="single" w:sz="6" w:space="0" w:color="auto"/>
            </w:tcBorders>
            <w:shd w:val="pct10" w:color="auto" w:fill="auto"/>
          </w:tcPr>
          <w:p w14:paraId="239F30CF"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ΕΚΠΑΙΔΕΥΣΗ</w:t>
            </w:r>
          </w:p>
        </w:tc>
        <w:tc>
          <w:tcPr>
            <w:tcW w:w="4023" w:type="pct"/>
            <w:gridSpan w:val="11"/>
          </w:tcPr>
          <w:p w14:paraId="2D204094" w14:textId="77777777" w:rsidR="006E4901" w:rsidRPr="00603221" w:rsidRDefault="006E4901" w:rsidP="008B4966">
            <w:pPr>
              <w:spacing w:line="276" w:lineRule="auto"/>
              <w:rPr>
                <w:rFonts w:ascii="Tahoma" w:hAnsi="Tahoma" w:cs="Tahoma"/>
                <w:szCs w:val="22"/>
              </w:rPr>
            </w:pPr>
          </w:p>
        </w:tc>
      </w:tr>
      <w:tr w:rsidR="006E4901" w:rsidRPr="00DF02B0" w14:paraId="11C0026A" w14:textId="77777777" w:rsidTr="0045601B">
        <w:tc>
          <w:tcPr>
            <w:tcW w:w="1243" w:type="pct"/>
            <w:gridSpan w:val="9"/>
            <w:tcBorders>
              <w:top w:val="double" w:sz="6" w:space="0" w:color="auto"/>
              <w:left w:val="double" w:sz="6" w:space="0" w:color="auto"/>
              <w:bottom w:val="nil"/>
              <w:right w:val="single" w:sz="6" w:space="0" w:color="auto"/>
            </w:tcBorders>
            <w:vAlign w:val="center"/>
          </w:tcPr>
          <w:p w14:paraId="25ED28D4" w14:textId="77777777" w:rsidR="006E4901" w:rsidRPr="00603221" w:rsidRDefault="006E4901" w:rsidP="008B4966">
            <w:pPr>
              <w:spacing w:line="276" w:lineRule="auto"/>
              <w:jc w:val="center"/>
              <w:rPr>
                <w:rFonts w:ascii="Tahoma" w:hAnsi="Tahoma" w:cs="Tahoma"/>
                <w:b/>
                <w:szCs w:val="22"/>
              </w:rPr>
            </w:pPr>
            <w:r w:rsidRPr="00603221">
              <w:rPr>
                <w:rFonts w:ascii="Tahoma" w:hAnsi="Tahoma" w:cs="Tahoma"/>
                <w:b/>
                <w:szCs w:val="22"/>
              </w:rPr>
              <w:lastRenderedPageBreak/>
              <w:t>Όνομα Ιδρύματος</w:t>
            </w:r>
          </w:p>
        </w:tc>
        <w:tc>
          <w:tcPr>
            <w:tcW w:w="1923" w:type="pct"/>
            <w:tcBorders>
              <w:top w:val="double" w:sz="6" w:space="0" w:color="auto"/>
              <w:left w:val="nil"/>
              <w:bottom w:val="nil"/>
              <w:right w:val="single" w:sz="6" w:space="0" w:color="auto"/>
            </w:tcBorders>
            <w:vAlign w:val="center"/>
          </w:tcPr>
          <w:p w14:paraId="16441FAA" w14:textId="77777777" w:rsidR="006E4901" w:rsidRPr="00603221" w:rsidRDefault="006E4901" w:rsidP="008B4966">
            <w:pPr>
              <w:spacing w:line="276" w:lineRule="auto"/>
              <w:jc w:val="center"/>
              <w:rPr>
                <w:rFonts w:ascii="Tahoma" w:hAnsi="Tahoma" w:cs="Tahoma"/>
                <w:b/>
                <w:szCs w:val="22"/>
              </w:rPr>
            </w:pPr>
            <w:r w:rsidRPr="00603221">
              <w:rPr>
                <w:rFonts w:ascii="Tahoma" w:hAnsi="Tahoma" w:cs="Tahoma"/>
                <w:b/>
                <w:szCs w:val="22"/>
              </w:rPr>
              <w:t>Τίτλος Πτυχίου</w:t>
            </w:r>
          </w:p>
        </w:tc>
        <w:tc>
          <w:tcPr>
            <w:tcW w:w="1038" w:type="pct"/>
            <w:gridSpan w:val="4"/>
            <w:tcBorders>
              <w:top w:val="double" w:sz="6" w:space="0" w:color="auto"/>
              <w:left w:val="nil"/>
              <w:bottom w:val="nil"/>
              <w:right w:val="single" w:sz="6" w:space="0" w:color="auto"/>
            </w:tcBorders>
            <w:vAlign w:val="center"/>
          </w:tcPr>
          <w:p w14:paraId="4E7F7DA5" w14:textId="77777777" w:rsidR="006E4901" w:rsidRPr="00603221" w:rsidRDefault="006E4901" w:rsidP="008B4966">
            <w:pPr>
              <w:spacing w:line="276" w:lineRule="auto"/>
              <w:jc w:val="center"/>
              <w:rPr>
                <w:rFonts w:ascii="Tahoma" w:hAnsi="Tahoma" w:cs="Tahoma"/>
                <w:b/>
                <w:szCs w:val="22"/>
              </w:rPr>
            </w:pPr>
            <w:r w:rsidRPr="00603221">
              <w:rPr>
                <w:rFonts w:ascii="Tahoma" w:hAnsi="Tahoma" w:cs="Tahoma"/>
                <w:b/>
                <w:szCs w:val="22"/>
              </w:rPr>
              <w:t>Ειδικότητα</w:t>
            </w:r>
          </w:p>
        </w:tc>
        <w:tc>
          <w:tcPr>
            <w:tcW w:w="797" w:type="pct"/>
            <w:tcBorders>
              <w:top w:val="double" w:sz="6" w:space="0" w:color="auto"/>
              <w:left w:val="nil"/>
              <w:bottom w:val="nil"/>
              <w:right w:val="double" w:sz="6" w:space="0" w:color="auto"/>
            </w:tcBorders>
            <w:vAlign w:val="center"/>
          </w:tcPr>
          <w:p w14:paraId="0C040853" w14:textId="77777777" w:rsidR="006E4901" w:rsidRPr="00603221" w:rsidRDefault="006E4901" w:rsidP="008B4966">
            <w:pPr>
              <w:spacing w:line="276" w:lineRule="auto"/>
              <w:jc w:val="center"/>
              <w:rPr>
                <w:rFonts w:ascii="Tahoma" w:hAnsi="Tahoma" w:cs="Tahoma"/>
                <w:b/>
                <w:szCs w:val="22"/>
              </w:rPr>
            </w:pPr>
            <w:r w:rsidRPr="00603221">
              <w:rPr>
                <w:rFonts w:ascii="Tahoma" w:hAnsi="Tahoma" w:cs="Tahoma"/>
                <w:b/>
                <w:szCs w:val="22"/>
              </w:rPr>
              <w:t>Ημερομηνία Απόκτησης Πτυχίου</w:t>
            </w:r>
          </w:p>
        </w:tc>
      </w:tr>
      <w:tr w:rsidR="006E4901" w:rsidRPr="00DF02B0" w14:paraId="30372D00" w14:textId="77777777" w:rsidTr="0045601B">
        <w:tc>
          <w:tcPr>
            <w:tcW w:w="1243" w:type="pct"/>
            <w:gridSpan w:val="9"/>
            <w:tcBorders>
              <w:top w:val="nil"/>
              <w:left w:val="double" w:sz="6" w:space="0" w:color="auto"/>
              <w:bottom w:val="nil"/>
              <w:right w:val="single" w:sz="6" w:space="0" w:color="auto"/>
            </w:tcBorders>
          </w:tcPr>
          <w:p w14:paraId="1B3FBB13" w14:textId="77777777" w:rsidR="006E4901" w:rsidRPr="00603221" w:rsidRDefault="006E4901" w:rsidP="008B4966">
            <w:pPr>
              <w:spacing w:line="276" w:lineRule="auto"/>
              <w:rPr>
                <w:rFonts w:ascii="Tahoma" w:hAnsi="Tahoma" w:cs="Tahoma"/>
                <w:szCs w:val="22"/>
              </w:rPr>
            </w:pPr>
          </w:p>
          <w:p w14:paraId="76F8838B" w14:textId="77777777" w:rsidR="006E4901" w:rsidRPr="00603221" w:rsidRDefault="006E4901" w:rsidP="008B4966">
            <w:pPr>
              <w:spacing w:line="276" w:lineRule="auto"/>
              <w:rPr>
                <w:rFonts w:ascii="Tahoma" w:hAnsi="Tahoma" w:cs="Tahoma"/>
                <w:szCs w:val="22"/>
              </w:rPr>
            </w:pPr>
          </w:p>
        </w:tc>
        <w:tc>
          <w:tcPr>
            <w:tcW w:w="1923" w:type="pct"/>
            <w:tcBorders>
              <w:top w:val="nil"/>
              <w:left w:val="nil"/>
              <w:bottom w:val="nil"/>
              <w:right w:val="single" w:sz="6" w:space="0" w:color="auto"/>
            </w:tcBorders>
          </w:tcPr>
          <w:p w14:paraId="36DB5BD1" w14:textId="77777777" w:rsidR="006E4901" w:rsidRPr="00603221" w:rsidRDefault="006E4901" w:rsidP="008B4966">
            <w:pPr>
              <w:spacing w:line="276" w:lineRule="auto"/>
              <w:rPr>
                <w:rFonts w:ascii="Tahoma" w:hAnsi="Tahoma" w:cs="Tahoma"/>
                <w:szCs w:val="22"/>
              </w:rPr>
            </w:pPr>
          </w:p>
        </w:tc>
        <w:tc>
          <w:tcPr>
            <w:tcW w:w="1038" w:type="pct"/>
            <w:gridSpan w:val="4"/>
            <w:tcBorders>
              <w:top w:val="nil"/>
              <w:left w:val="nil"/>
              <w:bottom w:val="nil"/>
              <w:right w:val="single" w:sz="6" w:space="0" w:color="auto"/>
            </w:tcBorders>
          </w:tcPr>
          <w:p w14:paraId="185E1F32" w14:textId="77777777" w:rsidR="006E4901" w:rsidRPr="00603221" w:rsidRDefault="006E4901" w:rsidP="008B4966">
            <w:pPr>
              <w:spacing w:line="276" w:lineRule="auto"/>
              <w:rPr>
                <w:rFonts w:ascii="Tahoma" w:hAnsi="Tahoma" w:cs="Tahoma"/>
                <w:szCs w:val="22"/>
              </w:rPr>
            </w:pPr>
          </w:p>
        </w:tc>
        <w:tc>
          <w:tcPr>
            <w:tcW w:w="797" w:type="pct"/>
            <w:tcBorders>
              <w:top w:val="nil"/>
              <w:left w:val="nil"/>
              <w:bottom w:val="nil"/>
              <w:right w:val="double" w:sz="6" w:space="0" w:color="auto"/>
            </w:tcBorders>
          </w:tcPr>
          <w:p w14:paraId="6DDF7277" w14:textId="77777777" w:rsidR="006E4901" w:rsidRPr="00603221" w:rsidRDefault="006E4901" w:rsidP="008B4966">
            <w:pPr>
              <w:spacing w:line="276" w:lineRule="auto"/>
              <w:rPr>
                <w:rFonts w:ascii="Tahoma" w:hAnsi="Tahoma" w:cs="Tahoma"/>
                <w:szCs w:val="22"/>
              </w:rPr>
            </w:pPr>
          </w:p>
        </w:tc>
      </w:tr>
      <w:tr w:rsidR="006E4901" w:rsidRPr="00DF02B0" w14:paraId="33557F4B" w14:textId="77777777" w:rsidTr="0045601B">
        <w:tc>
          <w:tcPr>
            <w:tcW w:w="1243" w:type="pct"/>
            <w:gridSpan w:val="9"/>
            <w:tcBorders>
              <w:top w:val="single" w:sz="6" w:space="0" w:color="auto"/>
              <w:left w:val="double" w:sz="6" w:space="0" w:color="auto"/>
              <w:bottom w:val="double" w:sz="4" w:space="0" w:color="auto"/>
              <w:right w:val="single" w:sz="6" w:space="0" w:color="auto"/>
            </w:tcBorders>
          </w:tcPr>
          <w:p w14:paraId="4FC636E2" w14:textId="77777777" w:rsidR="006E4901" w:rsidRPr="00603221" w:rsidRDefault="006E4901" w:rsidP="008B4966">
            <w:pPr>
              <w:spacing w:line="276" w:lineRule="auto"/>
              <w:rPr>
                <w:rFonts w:ascii="Tahoma" w:hAnsi="Tahoma" w:cs="Tahoma"/>
                <w:szCs w:val="22"/>
              </w:rPr>
            </w:pPr>
          </w:p>
          <w:p w14:paraId="02346CCC" w14:textId="77777777" w:rsidR="006E4901" w:rsidRPr="00603221" w:rsidRDefault="006E4901" w:rsidP="008B4966">
            <w:pPr>
              <w:spacing w:line="276" w:lineRule="auto"/>
              <w:rPr>
                <w:rFonts w:ascii="Tahoma" w:hAnsi="Tahoma" w:cs="Tahoma"/>
                <w:szCs w:val="22"/>
              </w:rPr>
            </w:pPr>
          </w:p>
        </w:tc>
        <w:tc>
          <w:tcPr>
            <w:tcW w:w="1923" w:type="pct"/>
            <w:tcBorders>
              <w:top w:val="single" w:sz="6" w:space="0" w:color="auto"/>
              <w:left w:val="nil"/>
              <w:bottom w:val="double" w:sz="4" w:space="0" w:color="auto"/>
              <w:right w:val="single" w:sz="6" w:space="0" w:color="auto"/>
            </w:tcBorders>
          </w:tcPr>
          <w:p w14:paraId="303E88C8" w14:textId="77777777" w:rsidR="006E4901" w:rsidRPr="00603221" w:rsidRDefault="006E4901" w:rsidP="008B4966">
            <w:pPr>
              <w:spacing w:line="276" w:lineRule="auto"/>
              <w:rPr>
                <w:rFonts w:ascii="Tahoma" w:hAnsi="Tahoma" w:cs="Tahoma"/>
                <w:szCs w:val="22"/>
              </w:rPr>
            </w:pPr>
          </w:p>
        </w:tc>
        <w:tc>
          <w:tcPr>
            <w:tcW w:w="1038" w:type="pct"/>
            <w:gridSpan w:val="4"/>
            <w:tcBorders>
              <w:top w:val="single" w:sz="6" w:space="0" w:color="auto"/>
              <w:left w:val="nil"/>
              <w:bottom w:val="double" w:sz="4" w:space="0" w:color="auto"/>
              <w:right w:val="single" w:sz="6" w:space="0" w:color="auto"/>
            </w:tcBorders>
          </w:tcPr>
          <w:p w14:paraId="6A121CC0" w14:textId="77777777" w:rsidR="006E4901" w:rsidRPr="00603221" w:rsidRDefault="006E4901" w:rsidP="008B4966">
            <w:pPr>
              <w:spacing w:line="276" w:lineRule="auto"/>
              <w:rPr>
                <w:rFonts w:ascii="Tahoma" w:hAnsi="Tahoma" w:cs="Tahoma"/>
                <w:szCs w:val="22"/>
              </w:rPr>
            </w:pPr>
          </w:p>
        </w:tc>
        <w:tc>
          <w:tcPr>
            <w:tcW w:w="797" w:type="pct"/>
            <w:tcBorders>
              <w:top w:val="single" w:sz="6" w:space="0" w:color="auto"/>
              <w:left w:val="nil"/>
              <w:bottom w:val="double" w:sz="4" w:space="0" w:color="auto"/>
              <w:right w:val="double" w:sz="6" w:space="0" w:color="auto"/>
            </w:tcBorders>
          </w:tcPr>
          <w:p w14:paraId="53E5D627" w14:textId="77777777" w:rsidR="006E4901" w:rsidRPr="00603221" w:rsidRDefault="006E4901" w:rsidP="008B4966">
            <w:pPr>
              <w:spacing w:line="276" w:lineRule="auto"/>
              <w:rPr>
                <w:rFonts w:ascii="Tahoma" w:hAnsi="Tahoma" w:cs="Tahoma"/>
                <w:szCs w:val="22"/>
              </w:rPr>
            </w:pPr>
          </w:p>
        </w:tc>
      </w:tr>
      <w:tr w:rsidR="006E4901" w:rsidRPr="00696648" w14:paraId="62940D7A" w14:textId="77777777" w:rsidTr="0045601B">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9" w:type="pct"/>
        </w:trPr>
        <w:tc>
          <w:tcPr>
            <w:tcW w:w="3097" w:type="pct"/>
            <w:gridSpan w:val="9"/>
            <w:tcBorders>
              <w:top w:val="double" w:sz="6" w:space="0" w:color="auto"/>
              <w:left w:val="double" w:sz="6" w:space="0" w:color="auto"/>
              <w:bottom w:val="double" w:sz="6" w:space="0" w:color="auto"/>
              <w:right w:val="double" w:sz="6" w:space="0" w:color="auto"/>
            </w:tcBorders>
            <w:shd w:val="pct10" w:color="auto" w:fill="auto"/>
          </w:tcPr>
          <w:p w14:paraId="72013403" w14:textId="77777777" w:rsidR="006E4901" w:rsidRPr="00603221" w:rsidRDefault="006E4901" w:rsidP="008B4966">
            <w:pPr>
              <w:spacing w:after="0" w:line="276" w:lineRule="auto"/>
              <w:jc w:val="center"/>
              <w:rPr>
                <w:rFonts w:ascii="Tahoma" w:hAnsi="Tahoma" w:cs="Tahoma"/>
                <w:b/>
                <w:szCs w:val="22"/>
                <w:lang w:val="el-GR"/>
              </w:rPr>
            </w:pPr>
            <w:r w:rsidRPr="00603221">
              <w:rPr>
                <w:rFonts w:ascii="Tahoma" w:hAnsi="Tahoma" w:cs="Tahoma"/>
                <w:b/>
                <w:szCs w:val="22"/>
                <w:lang w:val="el-GR"/>
              </w:rPr>
              <w:t xml:space="preserve">ΚΑΤΗΓΟΡΙΑ ΣΤΕΛΕΧΟΥΣ </w:t>
            </w:r>
          </w:p>
          <w:p w14:paraId="33355A24" w14:textId="77777777" w:rsidR="006E4901" w:rsidRPr="00603221" w:rsidRDefault="006E4901" w:rsidP="008B4966">
            <w:pPr>
              <w:spacing w:after="0" w:line="276" w:lineRule="auto"/>
              <w:jc w:val="center"/>
              <w:rPr>
                <w:rFonts w:ascii="Tahoma" w:hAnsi="Tahoma" w:cs="Tahoma"/>
                <w:szCs w:val="22"/>
                <w:lang w:val="el-GR"/>
              </w:rPr>
            </w:pPr>
            <w:r w:rsidRPr="00603221">
              <w:rPr>
                <w:rFonts w:ascii="Tahoma" w:hAnsi="Tahoma" w:cs="Tahoma"/>
                <w:szCs w:val="22"/>
                <w:lang w:val="el-GR"/>
              </w:rPr>
              <w:t>(στο προτεινόμενο, από τον υποψήφιο Οικονομικό Φορέα, σχήμα διοίκησης Έργου)</w:t>
            </w:r>
          </w:p>
        </w:tc>
        <w:tc>
          <w:tcPr>
            <w:tcW w:w="1834" w:type="pct"/>
            <w:gridSpan w:val="5"/>
            <w:tcBorders>
              <w:top w:val="double" w:sz="6" w:space="0" w:color="auto"/>
              <w:left w:val="double" w:sz="6" w:space="0" w:color="auto"/>
              <w:bottom w:val="double" w:sz="6" w:space="0" w:color="auto"/>
              <w:right w:val="double" w:sz="6" w:space="0" w:color="auto"/>
            </w:tcBorders>
          </w:tcPr>
          <w:p w14:paraId="20CFE515" w14:textId="77777777" w:rsidR="006E4901" w:rsidRPr="00603221" w:rsidRDefault="006E4901" w:rsidP="008B4966">
            <w:pPr>
              <w:spacing w:line="276" w:lineRule="auto"/>
              <w:rPr>
                <w:rFonts w:ascii="Tahoma" w:hAnsi="Tahoma" w:cs="Tahoma"/>
                <w:szCs w:val="22"/>
                <w:lang w:val="el-GR"/>
              </w:rPr>
            </w:pPr>
          </w:p>
        </w:tc>
      </w:tr>
    </w:tbl>
    <w:p w14:paraId="64D5D9A9" w14:textId="77777777" w:rsidR="006E4901" w:rsidRPr="00603221" w:rsidRDefault="006E4901" w:rsidP="006E4901">
      <w:pPr>
        <w:rPr>
          <w:rFonts w:ascii="Tahoma" w:hAnsi="Tahoma" w:cs="Tahoma"/>
          <w:i/>
          <w:color w:val="5B9BD5"/>
          <w:szCs w:val="22"/>
          <w:lang w:val="el-GR"/>
        </w:rPr>
        <w:sectPr w:rsidR="006E4901" w:rsidRPr="00603221" w:rsidSect="00DF02B0">
          <w:pgSz w:w="11906" w:h="16838"/>
          <w:pgMar w:top="1134" w:right="1134" w:bottom="1134" w:left="1134" w:header="720" w:footer="709" w:gutter="0"/>
          <w:cols w:space="720"/>
          <w:titlePg/>
          <w:docGrid w:linePitch="360"/>
        </w:sectPr>
      </w:pPr>
    </w:p>
    <w:p w14:paraId="7B0C0826" w14:textId="77777777" w:rsidR="006E4901" w:rsidRPr="00603221" w:rsidRDefault="006E4901" w:rsidP="006E4901">
      <w:pPr>
        <w:rPr>
          <w:rFonts w:ascii="Tahoma" w:hAnsi="Tahoma" w:cs="Tahoma"/>
          <w:i/>
          <w:color w:val="5B9BD5"/>
          <w:szCs w:val="22"/>
          <w:lang w:val="el-GR"/>
        </w:rPr>
      </w:pPr>
    </w:p>
    <w:p w14:paraId="17A19F41" w14:textId="77777777" w:rsidR="006E4901" w:rsidRPr="00603221" w:rsidRDefault="006E4901" w:rsidP="006E4901">
      <w:pPr>
        <w:rPr>
          <w:rFonts w:ascii="Tahoma" w:hAnsi="Tahoma"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4B2BC6A9" w14:textId="77777777" w:rsidTr="008B4966">
        <w:trPr>
          <w:trHeight w:val="567"/>
        </w:trPr>
        <w:tc>
          <w:tcPr>
            <w:tcW w:w="5000" w:type="pct"/>
            <w:shd w:val="pct10" w:color="auto" w:fill="auto"/>
            <w:vAlign w:val="center"/>
          </w:tcPr>
          <w:p w14:paraId="2E67476C" w14:textId="77777777" w:rsidR="006E4901" w:rsidRPr="00603221" w:rsidRDefault="006E4901" w:rsidP="008B4966">
            <w:pPr>
              <w:spacing w:line="276" w:lineRule="auto"/>
              <w:jc w:val="center"/>
              <w:rPr>
                <w:rFonts w:ascii="Tahoma" w:hAnsi="Tahoma" w:cs="Tahoma"/>
                <w:szCs w:val="22"/>
              </w:rPr>
            </w:pPr>
            <w:r w:rsidRPr="00603221">
              <w:rPr>
                <w:rFonts w:ascii="Tahoma" w:hAnsi="Tahoma" w:cs="Tahoma"/>
                <w:b/>
                <w:szCs w:val="22"/>
              </w:rPr>
              <w:t>ΕΠΑΓΓΕΛΜΑΤΙΚΗ ΕΜΠΕΙΡΙΑ</w:t>
            </w:r>
          </w:p>
        </w:tc>
      </w:tr>
    </w:tbl>
    <w:p w14:paraId="697125B9" w14:textId="77777777" w:rsidR="006E4901" w:rsidRPr="00603221" w:rsidRDefault="006E4901" w:rsidP="006E4901">
      <w:pPr>
        <w:spacing w:line="276" w:lineRule="auto"/>
        <w:rPr>
          <w:rFonts w:ascii="Tahoma" w:hAnsi="Tahoma"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1C6D274" w14:textId="77777777" w:rsidTr="008B4966">
        <w:trPr>
          <w:cantSplit/>
        </w:trPr>
        <w:tc>
          <w:tcPr>
            <w:tcW w:w="1315" w:type="pct"/>
            <w:vMerge w:val="restart"/>
            <w:shd w:val="clear" w:color="auto" w:fill="E6E6E6"/>
            <w:vAlign w:val="center"/>
          </w:tcPr>
          <w:p w14:paraId="34C10C5D" w14:textId="77777777" w:rsidR="006E4901" w:rsidRPr="00603221" w:rsidRDefault="006E4901" w:rsidP="008B4966">
            <w:pPr>
              <w:spacing w:before="120" w:after="0" w:line="276" w:lineRule="auto"/>
              <w:jc w:val="center"/>
              <w:rPr>
                <w:rFonts w:ascii="Tahoma" w:hAnsi="Tahoma" w:cs="Tahoma"/>
                <w:b/>
                <w:szCs w:val="22"/>
              </w:rPr>
            </w:pPr>
            <w:r w:rsidRPr="00603221">
              <w:rPr>
                <w:rFonts w:ascii="Tahoma" w:hAnsi="Tahoma" w:cs="Tahoma"/>
                <w:b/>
                <w:szCs w:val="22"/>
              </w:rPr>
              <w:t>Έργο</w:t>
            </w:r>
          </w:p>
        </w:tc>
        <w:tc>
          <w:tcPr>
            <w:tcW w:w="730" w:type="pct"/>
            <w:vMerge w:val="restart"/>
            <w:shd w:val="clear" w:color="auto" w:fill="E6E6E6"/>
            <w:vAlign w:val="center"/>
          </w:tcPr>
          <w:p w14:paraId="6D0423AC" w14:textId="77777777" w:rsidR="006E4901" w:rsidRPr="00603221" w:rsidRDefault="006E4901" w:rsidP="008B4966">
            <w:pPr>
              <w:spacing w:before="120" w:after="0" w:line="276" w:lineRule="auto"/>
              <w:jc w:val="center"/>
              <w:rPr>
                <w:rFonts w:ascii="Tahoma" w:hAnsi="Tahoma" w:cs="Tahoma"/>
                <w:b/>
                <w:szCs w:val="22"/>
              </w:rPr>
            </w:pPr>
            <w:r w:rsidRPr="00603221">
              <w:rPr>
                <w:rFonts w:ascii="Tahoma" w:hAnsi="Tahoma" w:cs="Tahoma"/>
                <w:b/>
                <w:szCs w:val="22"/>
              </w:rPr>
              <w:t>Εργοδότης</w:t>
            </w:r>
          </w:p>
        </w:tc>
        <w:tc>
          <w:tcPr>
            <w:tcW w:w="2008" w:type="pct"/>
            <w:vMerge w:val="restart"/>
            <w:shd w:val="clear" w:color="auto" w:fill="E6E6E6"/>
            <w:vAlign w:val="center"/>
          </w:tcPr>
          <w:p w14:paraId="52D98029" w14:textId="77777777" w:rsidR="006E4901" w:rsidRPr="00603221" w:rsidRDefault="006E4901" w:rsidP="008B4966">
            <w:pPr>
              <w:spacing w:after="0" w:line="276" w:lineRule="auto"/>
              <w:jc w:val="center"/>
              <w:rPr>
                <w:rFonts w:ascii="Tahoma" w:hAnsi="Tahoma" w:cs="Tahoma"/>
                <w:szCs w:val="22"/>
                <w:lang w:val="el-GR"/>
              </w:rPr>
            </w:pPr>
            <w:r w:rsidRPr="00603221">
              <w:rPr>
                <w:rFonts w:ascii="Tahoma" w:hAnsi="Tahoma" w:cs="Tahoma"/>
                <w:b/>
                <w:szCs w:val="22"/>
                <w:lang w:val="el-GR"/>
              </w:rPr>
              <w:t>Θέση</w:t>
            </w:r>
            <w:r w:rsidRPr="00603221">
              <w:rPr>
                <w:rStyle w:val="ab"/>
                <w:rFonts w:ascii="Tahoma" w:hAnsi="Tahoma" w:cs="Tahoma"/>
                <w:szCs w:val="22"/>
              </w:rPr>
              <w:footnoteReference w:id="6"/>
            </w:r>
            <w:r w:rsidRPr="00603221">
              <w:rPr>
                <w:rFonts w:ascii="Tahoma" w:hAnsi="Tahoma" w:cs="Tahoma"/>
                <w:b/>
                <w:szCs w:val="22"/>
                <w:lang w:val="el-GR"/>
              </w:rPr>
              <w:t xml:space="preserve"> και Καθήκοντα στο Έργο </w:t>
            </w:r>
          </w:p>
        </w:tc>
        <w:tc>
          <w:tcPr>
            <w:tcW w:w="947" w:type="pct"/>
            <w:gridSpan w:val="2"/>
            <w:shd w:val="clear" w:color="auto" w:fill="E6E6E6"/>
            <w:vAlign w:val="center"/>
          </w:tcPr>
          <w:p w14:paraId="7D167657" w14:textId="77777777" w:rsidR="006E4901" w:rsidRPr="00603221" w:rsidRDefault="006E4901" w:rsidP="008B4966">
            <w:pPr>
              <w:spacing w:before="120" w:after="0" w:line="276" w:lineRule="auto"/>
              <w:jc w:val="center"/>
              <w:rPr>
                <w:rFonts w:ascii="Tahoma" w:hAnsi="Tahoma" w:cs="Tahoma"/>
                <w:b/>
                <w:szCs w:val="22"/>
              </w:rPr>
            </w:pPr>
            <w:r w:rsidRPr="00603221">
              <w:rPr>
                <w:rFonts w:ascii="Tahoma" w:hAnsi="Tahoma" w:cs="Tahoma"/>
                <w:b/>
                <w:szCs w:val="22"/>
              </w:rPr>
              <w:t>Απασχόληση στο Έργο</w:t>
            </w:r>
          </w:p>
        </w:tc>
      </w:tr>
      <w:tr w:rsidR="006E4901" w:rsidRPr="00DF02B0" w14:paraId="35000F9D" w14:textId="77777777" w:rsidTr="008B4966">
        <w:trPr>
          <w:cantSplit/>
        </w:trPr>
        <w:tc>
          <w:tcPr>
            <w:tcW w:w="1315" w:type="pct"/>
            <w:vMerge/>
            <w:shd w:val="clear" w:color="auto" w:fill="E6E6E6"/>
            <w:vAlign w:val="center"/>
          </w:tcPr>
          <w:p w14:paraId="238486E1" w14:textId="77777777" w:rsidR="006E4901" w:rsidRPr="00603221" w:rsidRDefault="006E4901" w:rsidP="008B4966">
            <w:pPr>
              <w:spacing w:before="120" w:after="0" w:line="276" w:lineRule="auto"/>
              <w:jc w:val="left"/>
              <w:rPr>
                <w:rFonts w:ascii="Tahoma" w:hAnsi="Tahoma" w:cs="Tahoma"/>
                <w:b/>
                <w:szCs w:val="22"/>
              </w:rPr>
            </w:pPr>
          </w:p>
        </w:tc>
        <w:tc>
          <w:tcPr>
            <w:tcW w:w="730" w:type="pct"/>
            <w:vMerge/>
            <w:shd w:val="clear" w:color="auto" w:fill="E6E6E6"/>
            <w:vAlign w:val="center"/>
          </w:tcPr>
          <w:p w14:paraId="2E373E4E" w14:textId="77777777" w:rsidR="006E4901" w:rsidRPr="00603221" w:rsidRDefault="006E4901" w:rsidP="008B4966">
            <w:pPr>
              <w:spacing w:before="120" w:after="0" w:line="276" w:lineRule="auto"/>
              <w:jc w:val="left"/>
              <w:rPr>
                <w:rFonts w:ascii="Tahoma" w:hAnsi="Tahoma" w:cs="Tahoma"/>
                <w:b/>
                <w:szCs w:val="22"/>
              </w:rPr>
            </w:pPr>
          </w:p>
        </w:tc>
        <w:tc>
          <w:tcPr>
            <w:tcW w:w="2008" w:type="pct"/>
            <w:vMerge/>
            <w:shd w:val="clear" w:color="auto" w:fill="E6E6E6"/>
            <w:vAlign w:val="center"/>
          </w:tcPr>
          <w:p w14:paraId="185E04A4" w14:textId="77777777" w:rsidR="006E4901" w:rsidRPr="00603221" w:rsidRDefault="006E4901" w:rsidP="008B4966">
            <w:pPr>
              <w:spacing w:before="120" w:after="0" w:line="276" w:lineRule="auto"/>
              <w:jc w:val="left"/>
              <w:rPr>
                <w:rFonts w:ascii="Tahoma" w:hAnsi="Tahoma" w:cs="Tahoma"/>
                <w:b/>
                <w:szCs w:val="22"/>
              </w:rPr>
            </w:pPr>
          </w:p>
        </w:tc>
        <w:tc>
          <w:tcPr>
            <w:tcW w:w="548" w:type="pct"/>
            <w:shd w:val="clear" w:color="auto" w:fill="E6E6E6"/>
            <w:vAlign w:val="center"/>
          </w:tcPr>
          <w:p w14:paraId="69E4B3EF" w14:textId="77777777" w:rsidR="006E4901" w:rsidRPr="00603221" w:rsidRDefault="006E4901" w:rsidP="008B4966">
            <w:pPr>
              <w:spacing w:after="0" w:line="276" w:lineRule="auto"/>
              <w:jc w:val="center"/>
              <w:rPr>
                <w:rFonts w:ascii="Tahoma" w:hAnsi="Tahoma" w:cs="Tahoma"/>
                <w:b/>
                <w:szCs w:val="22"/>
              </w:rPr>
            </w:pPr>
            <w:r w:rsidRPr="00603221">
              <w:rPr>
                <w:rFonts w:ascii="Tahoma" w:hAnsi="Tahoma" w:cs="Tahoma"/>
                <w:b/>
                <w:szCs w:val="22"/>
              </w:rPr>
              <w:t>Περίοδος</w:t>
            </w:r>
          </w:p>
          <w:p w14:paraId="05D7C60C" w14:textId="77777777" w:rsidR="006E4901" w:rsidRPr="00603221" w:rsidRDefault="006E4901" w:rsidP="008B4966">
            <w:pPr>
              <w:spacing w:after="0" w:line="276" w:lineRule="auto"/>
              <w:jc w:val="center"/>
              <w:rPr>
                <w:rFonts w:ascii="Tahoma" w:hAnsi="Tahoma" w:cs="Tahoma"/>
                <w:b/>
                <w:szCs w:val="22"/>
              </w:rPr>
            </w:pPr>
            <w:r w:rsidRPr="00603221">
              <w:rPr>
                <w:rFonts w:ascii="Tahoma" w:hAnsi="Tahoma" w:cs="Tahoma"/>
                <w:szCs w:val="22"/>
              </w:rPr>
              <w:t xml:space="preserve">(από </w:t>
            </w:r>
            <w:r w:rsidRPr="00603221">
              <w:rPr>
                <w:rFonts w:ascii="Tahoma" w:hAnsi="Tahoma" w:cs="Tahoma"/>
                <w:b/>
                <w:szCs w:val="22"/>
              </w:rPr>
              <w:t>-</w:t>
            </w:r>
            <w:r w:rsidRPr="00603221">
              <w:rPr>
                <w:rFonts w:ascii="Tahoma" w:hAnsi="Tahoma" w:cs="Tahoma"/>
                <w:szCs w:val="22"/>
              </w:rPr>
              <w:t xml:space="preserve"> έως)</w:t>
            </w:r>
          </w:p>
        </w:tc>
        <w:tc>
          <w:tcPr>
            <w:tcW w:w="399" w:type="pct"/>
            <w:shd w:val="clear" w:color="auto" w:fill="E6E6E6"/>
            <w:vAlign w:val="center"/>
          </w:tcPr>
          <w:p w14:paraId="41D57541" w14:textId="77777777" w:rsidR="006E4901" w:rsidRPr="00603221" w:rsidRDefault="006E4901" w:rsidP="008B4966">
            <w:pPr>
              <w:spacing w:before="120" w:after="0" w:line="276" w:lineRule="auto"/>
              <w:jc w:val="center"/>
              <w:rPr>
                <w:rFonts w:ascii="Tahoma" w:hAnsi="Tahoma" w:cs="Tahoma"/>
                <w:b/>
                <w:szCs w:val="22"/>
              </w:rPr>
            </w:pPr>
            <w:r w:rsidRPr="00603221">
              <w:rPr>
                <w:rFonts w:ascii="Tahoma" w:hAnsi="Tahoma" w:cs="Tahoma"/>
                <w:b/>
                <w:szCs w:val="22"/>
              </w:rPr>
              <w:t>Α/Μ</w:t>
            </w:r>
          </w:p>
        </w:tc>
      </w:tr>
      <w:tr w:rsidR="006E4901" w:rsidRPr="00DF02B0" w14:paraId="01952693" w14:textId="77777777" w:rsidTr="008B4966">
        <w:tc>
          <w:tcPr>
            <w:tcW w:w="1315" w:type="pct"/>
          </w:tcPr>
          <w:p w14:paraId="5E63BB12" w14:textId="77777777" w:rsidR="006E4901" w:rsidRPr="00603221" w:rsidRDefault="006E4901" w:rsidP="008B4966">
            <w:pPr>
              <w:spacing w:before="120" w:after="0" w:line="276" w:lineRule="auto"/>
              <w:rPr>
                <w:rFonts w:ascii="Tahoma" w:hAnsi="Tahoma" w:cs="Tahoma"/>
                <w:szCs w:val="22"/>
              </w:rPr>
            </w:pPr>
          </w:p>
          <w:p w14:paraId="330C94DB" w14:textId="77777777" w:rsidR="006E4901" w:rsidRPr="00603221" w:rsidRDefault="006E4901" w:rsidP="008B4966">
            <w:pPr>
              <w:spacing w:before="120" w:after="0" w:line="276" w:lineRule="auto"/>
              <w:rPr>
                <w:rFonts w:ascii="Tahoma" w:hAnsi="Tahoma" w:cs="Tahoma"/>
                <w:szCs w:val="22"/>
              </w:rPr>
            </w:pPr>
          </w:p>
        </w:tc>
        <w:tc>
          <w:tcPr>
            <w:tcW w:w="730" w:type="pct"/>
          </w:tcPr>
          <w:p w14:paraId="04B75DF1" w14:textId="77777777" w:rsidR="006E4901" w:rsidRPr="00603221" w:rsidRDefault="006E4901" w:rsidP="008B4966">
            <w:pPr>
              <w:spacing w:before="120" w:after="0" w:line="276" w:lineRule="auto"/>
              <w:rPr>
                <w:rFonts w:ascii="Tahoma" w:hAnsi="Tahoma" w:cs="Tahoma"/>
                <w:szCs w:val="22"/>
              </w:rPr>
            </w:pPr>
          </w:p>
        </w:tc>
        <w:tc>
          <w:tcPr>
            <w:tcW w:w="2008" w:type="pct"/>
          </w:tcPr>
          <w:p w14:paraId="099BABDD" w14:textId="77777777" w:rsidR="006E4901" w:rsidRPr="00603221" w:rsidRDefault="006E4901" w:rsidP="008B4966">
            <w:pPr>
              <w:spacing w:before="120" w:after="0" w:line="276" w:lineRule="auto"/>
              <w:rPr>
                <w:rFonts w:ascii="Tahoma" w:hAnsi="Tahoma" w:cs="Tahoma"/>
                <w:szCs w:val="22"/>
              </w:rPr>
            </w:pPr>
          </w:p>
          <w:p w14:paraId="341CF170" w14:textId="77777777" w:rsidR="006E4901" w:rsidRPr="00603221" w:rsidRDefault="006E4901" w:rsidP="008B4966">
            <w:pPr>
              <w:spacing w:before="120" w:after="0" w:line="276" w:lineRule="auto"/>
              <w:rPr>
                <w:rFonts w:ascii="Tahoma" w:hAnsi="Tahoma" w:cs="Tahoma"/>
                <w:szCs w:val="22"/>
              </w:rPr>
            </w:pPr>
          </w:p>
          <w:p w14:paraId="55671959" w14:textId="77777777" w:rsidR="006E4901" w:rsidRPr="00603221" w:rsidRDefault="006E4901" w:rsidP="008B4966">
            <w:pPr>
              <w:spacing w:before="120" w:after="0" w:line="276" w:lineRule="auto"/>
              <w:rPr>
                <w:rFonts w:ascii="Tahoma" w:hAnsi="Tahoma" w:cs="Tahoma"/>
                <w:szCs w:val="22"/>
              </w:rPr>
            </w:pPr>
          </w:p>
        </w:tc>
        <w:tc>
          <w:tcPr>
            <w:tcW w:w="548" w:type="pct"/>
          </w:tcPr>
          <w:p w14:paraId="6F4445FE"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__ /__ / ___</w:t>
            </w:r>
          </w:p>
          <w:p w14:paraId="293E193C"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w:t>
            </w:r>
          </w:p>
          <w:p w14:paraId="4E5AE54B"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__ /__ / ___</w:t>
            </w:r>
          </w:p>
        </w:tc>
        <w:tc>
          <w:tcPr>
            <w:tcW w:w="399" w:type="pct"/>
          </w:tcPr>
          <w:p w14:paraId="101B4790" w14:textId="77777777" w:rsidR="006E4901" w:rsidRPr="00603221" w:rsidRDefault="006E4901" w:rsidP="008B4966">
            <w:pPr>
              <w:spacing w:before="120" w:after="0" w:line="276" w:lineRule="auto"/>
              <w:jc w:val="center"/>
              <w:rPr>
                <w:rFonts w:ascii="Tahoma" w:hAnsi="Tahoma" w:cs="Tahoma"/>
                <w:szCs w:val="22"/>
              </w:rPr>
            </w:pPr>
          </w:p>
        </w:tc>
      </w:tr>
      <w:tr w:rsidR="006E4901" w:rsidRPr="00DF02B0" w14:paraId="0614468A" w14:textId="77777777" w:rsidTr="008B4966">
        <w:tc>
          <w:tcPr>
            <w:tcW w:w="1315" w:type="pct"/>
          </w:tcPr>
          <w:p w14:paraId="51F57EE9" w14:textId="77777777" w:rsidR="006E4901" w:rsidRPr="00603221" w:rsidRDefault="006E4901" w:rsidP="008B4966">
            <w:pPr>
              <w:spacing w:before="120" w:after="0" w:line="276" w:lineRule="auto"/>
              <w:rPr>
                <w:rFonts w:ascii="Tahoma" w:hAnsi="Tahoma" w:cs="Tahoma"/>
                <w:szCs w:val="22"/>
              </w:rPr>
            </w:pPr>
          </w:p>
        </w:tc>
        <w:tc>
          <w:tcPr>
            <w:tcW w:w="730" w:type="pct"/>
          </w:tcPr>
          <w:p w14:paraId="5212A29C" w14:textId="77777777" w:rsidR="006E4901" w:rsidRPr="00603221" w:rsidRDefault="006E4901" w:rsidP="008B4966">
            <w:pPr>
              <w:spacing w:before="120" w:after="0" w:line="276" w:lineRule="auto"/>
              <w:rPr>
                <w:rFonts w:ascii="Tahoma" w:hAnsi="Tahoma" w:cs="Tahoma"/>
                <w:szCs w:val="22"/>
              </w:rPr>
            </w:pPr>
          </w:p>
        </w:tc>
        <w:tc>
          <w:tcPr>
            <w:tcW w:w="2008" w:type="pct"/>
          </w:tcPr>
          <w:p w14:paraId="2FF52A8B" w14:textId="77777777" w:rsidR="006E4901" w:rsidRPr="00603221" w:rsidRDefault="006E4901" w:rsidP="008B4966">
            <w:pPr>
              <w:spacing w:before="120" w:after="0" w:line="276" w:lineRule="auto"/>
              <w:rPr>
                <w:rFonts w:ascii="Tahoma" w:hAnsi="Tahoma" w:cs="Tahoma"/>
                <w:szCs w:val="22"/>
              </w:rPr>
            </w:pPr>
          </w:p>
        </w:tc>
        <w:tc>
          <w:tcPr>
            <w:tcW w:w="548" w:type="pct"/>
          </w:tcPr>
          <w:p w14:paraId="6B6DD13D"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__ /__ / ___</w:t>
            </w:r>
          </w:p>
          <w:p w14:paraId="6F00FA95"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w:t>
            </w:r>
          </w:p>
          <w:p w14:paraId="139A15DA"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__ /__ / ___</w:t>
            </w:r>
          </w:p>
        </w:tc>
        <w:tc>
          <w:tcPr>
            <w:tcW w:w="399" w:type="pct"/>
          </w:tcPr>
          <w:p w14:paraId="1944F914" w14:textId="77777777" w:rsidR="006E4901" w:rsidRPr="00603221" w:rsidRDefault="006E4901" w:rsidP="008B4966">
            <w:pPr>
              <w:spacing w:before="120" w:after="0" w:line="276" w:lineRule="auto"/>
              <w:jc w:val="center"/>
              <w:rPr>
                <w:rFonts w:ascii="Tahoma" w:hAnsi="Tahoma" w:cs="Tahoma"/>
                <w:szCs w:val="22"/>
              </w:rPr>
            </w:pPr>
          </w:p>
        </w:tc>
      </w:tr>
      <w:tr w:rsidR="006E4901" w:rsidRPr="00DF02B0" w14:paraId="20B96BB8" w14:textId="77777777" w:rsidTr="008B4966">
        <w:tc>
          <w:tcPr>
            <w:tcW w:w="1315" w:type="pct"/>
          </w:tcPr>
          <w:p w14:paraId="52E2E08B" w14:textId="77777777" w:rsidR="006E4901" w:rsidRPr="00603221" w:rsidRDefault="006E4901" w:rsidP="008B4966">
            <w:pPr>
              <w:spacing w:before="120" w:after="0" w:line="276" w:lineRule="auto"/>
              <w:rPr>
                <w:rFonts w:ascii="Tahoma" w:hAnsi="Tahoma" w:cs="Tahoma"/>
                <w:szCs w:val="22"/>
              </w:rPr>
            </w:pPr>
          </w:p>
        </w:tc>
        <w:tc>
          <w:tcPr>
            <w:tcW w:w="730" w:type="pct"/>
          </w:tcPr>
          <w:p w14:paraId="64CD081D" w14:textId="77777777" w:rsidR="006E4901" w:rsidRPr="00603221" w:rsidRDefault="006E4901" w:rsidP="008B4966">
            <w:pPr>
              <w:spacing w:before="120" w:after="0" w:line="276" w:lineRule="auto"/>
              <w:rPr>
                <w:rFonts w:ascii="Tahoma" w:hAnsi="Tahoma" w:cs="Tahoma"/>
                <w:szCs w:val="22"/>
              </w:rPr>
            </w:pPr>
          </w:p>
        </w:tc>
        <w:tc>
          <w:tcPr>
            <w:tcW w:w="2008" w:type="pct"/>
          </w:tcPr>
          <w:p w14:paraId="28BD35A6" w14:textId="77777777" w:rsidR="006E4901" w:rsidRPr="00603221" w:rsidRDefault="006E4901" w:rsidP="008B4966">
            <w:pPr>
              <w:spacing w:before="120" w:after="0" w:line="276" w:lineRule="auto"/>
              <w:rPr>
                <w:rFonts w:ascii="Tahoma" w:hAnsi="Tahoma" w:cs="Tahoma"/>
                <w:szCs w:val="22"/>
              </w:rPr>
            </w:pPr>
          </w:p>
        </w:tc>
        <w:tc>
          <w:tcPr>
            <w:tcW w:w="548" w:type="pct"/>
          </w:tcPr>
          <w:p w14:paraId="7DBFF778"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__ /__ / ___</w:t>
            </w:r>
          </w:p>
          <w:p w14:paraId="4885B273"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w:t>
            </w:r>
          </w:p>
          <w:p w14:paraId="4C1BC95B"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__ /__ / ___</w:t>
            </w:r>
          </w:p>
        </w:tc>
        <w:tc>
          <w:tcPr>
            <w:tcW w:w="399" w:type="pct"/>
          </w:tcPr>
          <w:p w14:paraId="61089142" w14:textId="77777777" w:rsidR="006E4901" w:rsidRPr="00603221" w:rsidRDefault="006E4901" w:rsidP="008B4966">
            <w:pPr>
              <w:spacing w:before="120" w:after="0" w:line="276" w:lineRule="auto"/>
              <w:jc w:val="center"/>
              <w:rPr>
                <w:rFonts w:ascii="Tahoma" w:hAnsi="Tahoma" w:cs="Tahoma"/>
                <w:szCs w:val="22"/>
              </w:rPr>
            </w:pPr>
          </w:p>
        </w:tc>
      </w:tr>
    </w:tbl>
    <w:p w14:paraId="0466240D" w14:textId="77777777" w:rsidR="006E4901" w:rsidRPr="00603221" w:rsidRDefault="006E4901" w:rsidP="006E4901">
      <w:pPr>
        <w:spacing w:line="276" w:lineRule="auto"/>
        <w:rPr>
          <w:rFonts w:ascii="Tahoma" w:hAnsi="Tahoma" w:cs="Tahoma"/>
          <w:szCs w:val="22"/>
        </w:rPr>
        <w:sectPr w:rsidR="006E4901" w:rsidRPr="00603221" w:rsidSect="00DF02B0">
          <w:headerReference w:type="default" r:id="rId25"/>
          <w:footerReference w:type="default" r:id="rId26"/>
          <w:headerReference w:type="first" r:id="rId27"/>
          <w:footerReference w:type="first" r:id="rId28"/>
          <w:pgSz w:w="16838" w:h="11906" w:orient="landscape"/>
          <w:pgMar w:top="1134" w:right="1134" w:bottom="1134" w:left="1134" w:header="720" w:footer="709" w:gutter="0"/>
          <w:cols w:space="720"/>
          <w:titlePg/>
          <w:docGrid w:linePitch="360"/>
        </w:sectPr>
      </w:pPr>
    </w:p>
    <w:p w14:paraId="5D81AEA8" w14:textId="77777777" w:rsidR="008338F0" w:rsidRPr="00603221" w:rsidRDefault="003355E7" w:rsidP="003A109E">
      <w:pPr>
        <w:pStyle w:val="2"/>
        <w:rPr>
          <w:rFonts w:ascii="Tahoma" w:hAnsi="Tahoma" w:cs="Tahoma"/>
          <w:sz w:val="22"/>
        </w:rPr>
      </w:pPr>
      <w:bookmarkStart w:id="226" w:name="_Ref510087097"/>
      <w:bookmarkStart w:id="227" w:name="_Toc56418749"/>
      <w:r w:rsidRPr="00AA4723">
        <w:rPr>
          <w:rFonts w:ascii="Tahoma" w:hAnsi="Tahoma" w:cs="Tahoma"/>
          <w:sz w:val="22"/>
        </w:rPr>
        <w:lastRenderedPageBreak/>
        <w:t>ΠΑΡΑΡΤΗΜΑ V – Υπόδειγμα Τεχνικής Προσφοράς</w:t>
      </w:r>
      <w:bookmarkEnd w:id="226"/>
      <w:bookmarkEnd w:id="227"/>
      <w:r w:rsidRPr="00603221">
        <w:rPr>
          <w:rFonts w:ascii="Tahoma" w:hAnsi="Tahoma" w:cs="Tahoma"/>
          <w:sz w:val="22"/>
        </w:rPr>
        <w:t xml:space="preserve"> </w:t>
      </w:r>
    </w:p>
    <w:p w14:paraId="53165C1D" w14:textId="0878AA9F" w:rsidR="00C93CF5" w:rsidRPr="009720D4" w:rsidRDefault="00235DC7" w:rsidP="009720D4">
      <w:pPr>
        <w:autoSpaceDE w:val="0"/>
        <w:autoSpaceDN w:val="0"/>
        <w:adjustRightInd w:val="0"/>
        <w:spacing w:after="0"/>
        <w:rPr>
          <w:rFonts w:ascii="Tahoma" w:hAnsi="Tahoma" w:cs="Tahoma"/>
          <w:bCs/>
          <w:color w:val="5B9BD5"/>
          <w:szCs w:val="22"/>
          <w:lang w:val="el-GR"/>
        </w:rPr>
      </w:pPr>
      <w:r>
        <w:rPr>
          <w:rFonts w:ascii="Tahoma" w:hAnsi="Tahoma" w:cs="Tahoma"/>
          <w:bCs/>
          <w:color w:val="5B9BD5"/>
          <w:szCs w:val="22"/>
          <w:lang w:val="el-GR"/>
        </w:rPr>
        <w:t>Τα περιεχόμενα της τεχνικής προσφοράς για κάθε τμήμα της παρούσας αποτυπώνονται στον παρακάτω πίνακα :</w:t>
      </w:r>
    </w:p>
    <w:p w14:paraId="71D37935" w14:textId="37F933A9" w:rsidR="00966242" w:rsidRDefault="00966242" w:rsidP="00C93CF5">
      <w:pPr>
        <w:autoSpaceDE w:val="0"/>
        <w:autoSpaceDN w:val="0"/>
        <w:adjustRightInd w:val="0"/>
        <w:spacing w:after="0" w:line="276" w:lineRule="auto"/>
        <w:rPr>
          <w:rFonts w:ascii="Tahoma" w:hAnsi="Tahoma" w:cs="Tahoma"/>
          <w:bCs/>
          <w:i/>
          <w:iCs/>
          <w:color w:val="5B9BD5"/>
          <w:szCs w:val="22"/>
          <w:lang w:val="el-GR"/>
        </w:rPr>
      </w:pPr>
    </w:p>
    <w:p w14:paraId="6E3F9AC1" w14:textId="77777777" w:rsidR="00966242" w:rsidRPr="00603221" w:rsidRDefault="00966242" w:rsidP="00C93CF5">
      <w:pPr>
        <w:autoSpaceDE w:val="0"/>
        <w:autoSpaceDN w:val="0"/>
        <w:adjustRightInd w:val="0"/>
        <w:spacing w:after="0" w:line="276" w:lineRule="auto"/>
        <w:rPr>
          <w:rFonts w:ascii="Tahoma" w:hAnsi="Tahoma" w:cs="Tahoma"/>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
        <w:gridCol w:w="6145"/>
        <w:gridCol w:w="2521"/>
      </w:tblGrid>
      <w:tr w:rsidR="00196142" w:rsidRPr="00DF02B0" w14:paraId="3AEF7781" w14:textId="77777777" w:rsidTr="002D3D8D">
        <w:trPr>
          <w:cantSplit/>
          <w:tblHeader/>
          <w:jc w:val="center"/>
        </w:trPr>
        <w:tc>
          <w:tcPr>
            <w:tcW w:w="5000" w:type="pct"/>
            <w:gridSpan w:val="3"/>
            <w:shd w:val="clear" w:color="auto" w:fill="CCCCCC"/>
            <w:vAlign w:val="center"/>
          </w:tcPr>
          <w:p w14:paraId="0AA6C565" w14:textId="77777777" w:rsidR="00196142" w:rsidRPr="00603221" w:rsidRDefault="00196142" w:rsidP="002D3D8D">
            <w:pPr>
              <w:numPr>
                <w:ilvl w:val="12"/>
                <w:numId w:val="0"/>
              </w:numPr>
              <w:spacing w:before="60" w:after="60" w:line="276" w:lineRule="auto"/>
              <w:jc w:val="center"/>
              <w:rPr>
                <w:rFonts w:ascii="Tahoma" w:hAnsi="Tahoma" w:cs="Tahoma"/>
                <w:b/>
                <w:szCs w:val="22"/>
                <w:lang w:val="el-GR"/>
              </w:rPr>
            </w:pPr>
            <w:r w:rsidRPr="00603221">
              <w:rPr>
                <w:rFonts w:ascii="Tahoma" w:hAnsi="Tahoma" w:cs="Tahoma"/>
                <w:b/>
                <w:szCs w:val="22"/>
                <w:lang w:val="el-GR"/>
              </w:rPr>
              <w:t xml:space="preserve">Περιεχόμενα Τεχνικής Προσφοράς </w:t>
            </w:r>
          </w:p>
        </w:tc>
      </w:tr>
      <w:tr w:rsidR="00196142" w:rsidRPr="00A74123" w14:paraId="38213C3F" w14:textId="77777777" w:rsidTr="002D3D8D">
        <w:trPr>
          <w:cantSplit/>
          <w:tblHeader/>
          <w:jc w:val="center"/>
        </w:trPr>
        <w:tc>
          <w:tcPr>
            <w:tcW w:w="500" w:type="pct"/>
            <w:shd w:val="clear" w:color="auto" w:fill="CCCCCC"/>
            <w:vAlign w:val="center"/>
          </w:tcPr>
          <w:p w14:paraId="0FC8521A" w14:textId="77777777" w:rsidR="00196142" w:rsidRPr="00603221" w:rsidRDefault="00196142" w:rsidP="002D3D8D">
            <w:pPr>
              <w:numPr>
                <w:ilvl w:val="12"/>
                <w:numId w:val="0"/>
              </w:numPr>
              <w:spacing w:before="60" w:after="60" w:line="276" w:lineRule="auto"/>
              <w:jc w:val="center"/>
              <w:rPr>
                <w:rFonts w:ascii="Tahoma" w:hAnsi="Tahoma" w:cs="Tahoma"/>
                <w:b/>
                <w:szCs w:val="22"/>
              </w:rPr>
            </w:pPr>
            <w:r w:rsidRPr="00603221">
              <w:rPr>
                <w:rFonts w:ascii="Tahoma" w:hAnsi="Tahoma" w:cs="Tahoma"/>
                <w:b/>
                <w:szCs w:val="22"/>
              </w:rPr>
              <w:t>Α/Α</w:t>
            </w:r>
          </w:p>
        </w:tc>
        <w:tc>
          <w:tcPr>
            <w:tcW w:w="3191" w:type="pct"/>
            <w:shd w:val="clear" w:color="auto" w:fill="CCCCCC"/>
            <w:vAlign w:val="center"/>
          </w:tcPr>
          <w:p w14:paraId="130278CE" w14:textId="77777777" w:rsidR="00196142" w:rsidRPr="00603221" w:rsidRDefault="00196142" w:rsidP="002D3D8D">
            <w:pPr>
              <w:numPr>
                <w:ilvl w:val="12"/>
                <w:numId w:val="0"/>
              </w:numPr>
              <w:spacing w:before="60" w:after="60" w:line="276" w:lineRule="auto"/>
              <w:jc w:val="center"/>
              <w:rPr>
                <w:rFonts w:ascii="Tahoma" w:hAnsi="Tahoma" w:cs="Tahoma"/>
                <w:b/>
                <w:szCs w:val="22"/>
              </w:rPr>
            </w:pPr>
            <w:r w:rsidRPr="00603221">
              <w:rPr>
                <w:rFonts w:ascii="Tahoma" w:hAnsi="Tahoma" w:cs="Tahoma"/>
                <w:b/>
                <w:szCs w:val="22"/>
              </w:rPr>
              <w:t>Τίτλος Ενότητας</w:t>
            </w:r>
          </w:p>
        </w:tc>
        <w:tc>
          <w:tcPr>
            <w:tcW w:w="1309" w:type="pct"/>
            <w:shd w:val="clear" w:color="auto" w:fill="CCCCCC"/>
            <w:vAlign w:val="center"/>
          </w:tcPr>
          <w:p w14:paraId="60E123A4" w14:textId="2CFDB7E6" w:rsidR="00196142" w:rsidRPr="00603221" w:rsidRDefault="00196142" w:rsidP="002D3D8D">
            <w:pPr>
              <w:numPr>
                <w:ilvl w:val="12"/>
                <w:numId w:val="0"/>
              </w:numPr>
              <w:spacing w:before="60" w:after="60" w:line="276" w:lineRule="auto"/>
              <w:jc w:val="center"/>
              <w:rPr>
                <w:rFonts w:ascii="Tahoma" w:hAnsi="Tahoma" w:cs="Tahoma"/>
                <w:b/>
                <w:szCs w:val="22"/>
                <w:lang w:val="el-GR"/>
              </w:rPr>
            </w:pPr>
            <w:r w:rsidRPr="00603221">
              <w:rPr>
                <w:rFonts w:ascii="Tahoma" w:hAnsi="Tahoma" w:cs="Tahoma"/>
                <w:b/>
                <w:szCs w:val="22"/>
                <w:lang w:val="el-GR"/>
              </w:rPr>
              <w:t xml:space="preserve">Σύμφωνα με παραγράφους: </w:t>
            </w:r>
          </w:p>
        </w:tc>
      </w:tr>
      <w:tr w:rsidR="00196142" w:rsidRPr="00AA4723" w14:paraId="4FB87E44" w14:textId="77777777" w:rsidTr="002D3D8D">
        <w:trPr>
          <w:jc w:val="center"/>
        </w:trPr>
        <w:tc>
          <w:tcPr>
            <w:tcW w:w="500" w:type="pct"/>
            <w:shd w:val="clear" w:color="auto" w:fill="auto"/>
            <w:vAlign w:val="center"/>
          </w:tcPr>
          <w:p w14:paraId="6E11056A" w14:textId="77777777" w:rsidR="00196142" w:rsidRPr="00603221" w:rsidRDefault="00196142" w:rsidP="002D3D8D">
            <w:pPr>
              <w:suppressAutoHyphens w:val="0"/>
              <w:spacing w:before="60" w:after="60" w:line="276" w:lineRule="auto"/>
              <w:ind w:left="397"/>
              <w:jc w:val="right"/>
              <w:rPr>
                <w:rFonts w:ascii="Tahoma" w:hAnsi="Tahoma" w:cs="Tahoma"/>
                <w:b/>
                <w:szCs w:val="22"/>
                <w:lang w:val="el-GR"/>
              </w:rPr>
            </w:pPr>
            <w:r>
              <w:rPr>
                <w:rFonts w:ascii="Tahoma" w:hAnsi="Tahoma" w:cs="Tahoma"/>
                <w:b/>
                <w:szCs w:val="22"/>
                <w:lang w:val="el-GR"/>
              </w:rPr>
              <w:t>1.</w:t>
            </w:r>
          </w:p>
        </w:tc>
        <w:tc>
          <w:tcPr>
            <w:tcW w:w="3191" w:type="pct"/>
            <w:shd w:val="clear" w:color="auto" w:fill="auto"/>
            <w:vAlign w:val="center"/>
          </w:tcPr>
          <w:p w14:paraId="1E09AD1E" w14:textId="77777777" w:rsidR="00196142" w:rsidRPr="00603221" w:rsidRDefault="00196142" w:rsidP="002D3D8D">
            <w:pPr>
              <w:spacing w:before="60" w:after="60" w:line="276" w:lineRule="auto"/>
              <w:jc w:val="left"/>
              <w:rPr>
                <w:rFonts w:ascii="Tahoma" w:hAnsi="Tahoma" w:cs="Tahoma"/>
                <w:b/>
                <w:szCs w:val="22"/>
                <w:lang w:val="el-GR"/>
              </w:rPr>
            </w:pPr>
            <w:r w:rsidRPr="00966242">
              <w:rPr>
                <w:rFonts w:ascii="Tahoma" w:hAnsi="Tahoma" w:cs="Tahoma"/>
                <w:b/>
                <w:szCs w:val="22"/>
                <w:lang w:val="el-GR"/>
              </w:rPr>
              <w:t>ΣΥΝΟΛΙΚΗ ΑΝΤΙΛΗΨΗ ΤΟΥ ΥΠΟΨΗΦΙΟΥ ΓΙΑ ΤΟ ΕΡΓΟ ΚΑΙ ΤΟΥΣ ΣΤΟΧΟΥΣ ΤΟΥ – ΚΑΤΑΝΟΗΣΗ ΤΩΝ ΑΠΑΙΤΗΣΕΩΝ</w:t>
            </w:r>
          </w:p>
        </w:tc>
        <w:tc>
          <w:tcPr>
            <w:tcW w:w="1309" w:type="pct"/>
            <w:shd w:val="clear" w:color="auto" w:fill="auto"/>
            <w:vAlign w:val="center"/>
          </w:tcPr>
          <w:p w14:paraId="74432A3E" w14:textId="77777777" w:rsidR="00196142" w:rsidRPr="00AA4723" w:rsidRDefault="00196142" w:rsidP="002D3D8D">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Παράρτημα Ι</w:t>
            </w:r>
          </w:p>
        </w:tc>
      </w:tr>
      <w:tr w:rsidR="00196142" w:rsidRPr="00DF0E77" w14:paraId="67B0E6C6" w14:textId="77777777" w:rsidTr="002D3D8D">
        <w:trPr>
          <w:jc w:val="center"/>
        </w:trPr>
        <w:tc>
          <w:tcPr>
            <w:tcW w:w="500" w:type="pct"/>
            <w:shd w:val="clear" w:color="auto" w:fill="auto"/>
            <w:vAlign w:val="center"/>
          </w:tcPr>
          <w:p w14:paraId="73D0C659" w14:textId="77777777" w:rsidR="00196142" w:rsidRPr="00966242" w:rsidRDefault="00196142" w:rsidP="002D3D8D">
            <w:pPr>
              <w:suppressAutoHyphens w:val="0"/>
              <w:spacing w:before="60" w:after="60" w:line="276" w:lineRule="auto"/>
              <w:ind w:left="397"/>
              <w:jc w:val="right"/>
              <w:rPr>
                <w:rFonts w:ascii="Tahoma" w:hAnsi="Tahoma" w:cs="Tahoma"/>
                <w:b/>
                <w:szCs w:val="22"/>
                <w:lang w:val="el-GR"/>
              </w:rPr>
            </w:pPr>
            <w:r>
              <w:rPr>
                <w:rFonts w:ascii="Tahoma" w:hAnsi="Tahoma" w:cs="Tahoma"/>
                <w:b/>
                <w:szCs w:val="22"/>
                <w:lang w:val="el-GR"/>
              </w:rPr>
              <w:t>2.</w:t>
            </w:r>
          </w:p>
        </w:tc>
        <w:tc>
          <w:tcPr>
            <w:tcW w:w="3191" w:type="pct"/>
            <w:shd w:val="clear" w:color="auto" w:fill="auto"/>
            <w:vAlign w:val="center"/>
          </w:tcPr>
          <w:p w14:paraId="2B5647C2" w14:textId="77777777" w:rsidR="00196142" w:rsidRPr="00966242" w:rsidRDefault="00196142" w:rsidP="002D3D8D">
            <w:pPr>
              <w:spacing w:before="60" w:after="60" w:line="276" w:lineRule="auto"/>
              <w:jc w:val="left"/>
              <w:rPr>
                <w:rFonts w:ascii="Tahoma" w:hAnsi="Tahoma" w:cs="Tahoma"/>
                <w:b/>
                <w:szCs w:val="22"/>
                <w:lang w:val="el-GR"/>
              </w:rPr>
            </w:pPr>
            <w:r w:rsidRPr="00966242">
              <w:rPr>
                <w:rFonts w:ascii="Tahoma" w:hAnsi="Tahoma" w:cs="Tahoma"/>
                <w:b/>
                <w:szCs w:val="22"/>
                <w:lang w:val="el-GR"/>
              </w:rPr>
              <w:t>ΑΝΑΠΤΥΞΗ ΤΗΣ ΜΕΘΟΔΟΛΟΓΙΑΣ ΥΛΟΠΟΙΗΣΗΣ 1</w:t>
            </w:r>
            <w:r w:rsidRPr="00966242">
              <w:rPr>
                <w:rFonts w:ascii="Tahoma" w:hAnsi="Tahoma" w:cs="Tahoma"/>
                <w:b/>
                <w:szCs w:val="22"/>
                <w:vertAlign w:val="superscript"/>
                <w:lang w:val="el-GR"/>
              </w:rPr>
              <w:t>ης</w:t>
            </w:r>
            <w:r>
              <w:rPr>
                <w:rFonts w:ascii="Tahoma" w:hAnsi="Tahoma" w:cs="Tahoma"/>
                <w:b/>
                <w:szCs w:val="22"/>
                <w:lang w:val="el-GR"/>
              </w:rPr>
              <w:t xml:space="preserve"> </w:t>
            </w:r>
            <w:r w:rsidRPr="00966242">
              <w:rPr>
                <w:rFonts w:ascii="Tahoma" w:hAnsi="Tahoma" w:cs="Tahoma"/>
                <w:b/>
                <w:szCs w:val="22"/>
                <w:lang w:val="el-GR"/>
              </w:rPr>
              <w:t xml:space="preserve"> </w:t>
            </w:r>
          </w:p>
          <w:p w14:paraId="280BA808" w14:textId="6EE24503" w:rsidR="00196142" w:rsidRPr="00AA4723" w:rsidRDefault="00196142" w:rsidP="002D3D8D">
            <w:pPr>
              <w:spacing w:before="60" w:after="60" w:line="276" w:lineRule="auto"/>
              <w:jc w:val="left"/>
              <w:rPr>
                <w:rFonts w:ascii="Tahoma" w:hAnsi="Tahoma" w:cs="Tahoma"/>
                <w:b/>
                <w:szCs w:val="22"/>
                <w:lang w:val="el-GR"/>
              </w:rPr>
            </w:pPr>
            <w:r w:rsidRPr="00AA4723">
              <w:rPr>
                <w:rFonts w:ascii="Tahoma" w:hAnsi="Tahoma" w:cs="Tahoma"/>
                <w:b/>
                <w:szCs w:val="22"/>
                <w:lang w:val="el-GR"/>
              </w:rPr>
              <w:t>ΦΑΣΗΣ</w:t>
            </w:r>
          </w:p>
        </w:tc>
        <w:tc>
          <w:tcPr>
            <w:tcW w:w="1309" w:type="pct"/>
            <w:shd w:val="clear" w:color="auto" w:fill="auto"/>
            <w:vAlign w:val="center"/>
          </w:tcPr>
          <w:p w14:paraId="623A0A7A" w14:textId="77777777" w:rsidR="00196142" w:rsidRPr="00AA4723" w:rsidRDefault="00196142" w:rsidP="002D3D8D">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Παράρτημα Ι/1.3</w:t>
            </w:r>
          </w:p>
        </w:tc>
      </w:tr>
      <w:tr w:rsidR="00196142" w:rsidRPr="00DF0E77" w14:paraId="1180297B" w14:textId="77777777" w:rsidTr="002D3D8D">
        <w:trPr>
          <w:jc w:val="center"/>
        </w:trPr>
        <w:tc>
          <w:tcPr>
            <w:tcW w:w="500" w:type="pct"/>
            <w:shd w:val="clear" w:color="auto" w:fill="auto"/>
            <w:vAlign w:val="center"/>
          </w:tcPr>
          <w:p w14:paraId="08922ED2" w14:textId="77777777" w:rsidR="00196142" w:rsidRPr="00966242" w:rsidRDefault="00196142" w:rsidP="002D3D8D">
            <w:pPr>
              <w:suppressAutoHyphens w:val="0"/>
              <w:spacing w:before="60" w:after="60" w:line="276" w:lineRule="auto"/>
              <w:ind w:left="397"/>
              <w:jc w:val="right"/>
              <w:rPr>
                <w:rFonts w:ascii="Tahoma" w:hAnsi="Tahoma" w:cs="Tahoma"/>
                <w:b/>
                <w:szCs w:val="22"/>
                <w:lang w:val="el-GR"/>
              </w:rPr>
            </w:pPr>
            <w:r>
              <w:rPr>
                <w:rFonts w:ascii="Tahoma" w:hAnsi="Tahoma" w:cs="Tahoma"/>
                <w:b/>
                <w:szCs w:val="22"/>
                <w:lang w:val="el-GR"/>
              </w:rPr>
              <w:t>3.</w:t>
            </w:r>
          </w:p>
        </w:tc>
        <w:tc>
          <w:tcPr>
            <w:tcW w:w="3191" w:type="pct"/>
            <w:shd w:val="clear" w:color="auto" w:fill="auto"/>
            <w:vAlign w:val="center"/>
          </w:tcPr>
          <w:p w14:paraId="0364D615" w14:textId="3CE1C0FF" w:rsidR="00196142" w:rsidRPr="00AA4723" w:rsidRDefault="00196142">
            <w:pPr>
              <w:spacing w:before="60" w:after="60" w:line="276" w:lineRule="auto"/>
              <w:jc w:val="left"/>
              <w:rPr>
                <w:rFonts w:ascii="Tahoma" w:hAnsi="Tahoma" w:cs="Tahoma"/>
                <w:b/>
                <w:szCs w:val="22"/>
                <w:lang w:val="el-GR"/>
              </w:rPr>
            </w:pPr>
            <w:r w:rsidRPr="00966242">
              <w:rPr>
                <w:rFonts w:ascii="Tahoma" w:hAnsi="Tahoma" w:cs="Tahoma"/>
                <w:b/>
                <w:szCs w:val="22"/>
                <w:lang w:val="el-GR"/>
              </w:rPr>
              <w:t xml:space="preserve">ΟΡΓΑΝΩΣΗ ΤΟΥ ΤΡΟΠΟΥ ΥΛΟΠΟΙΗΣΗΣ </w:t>
            </w:r>
            <w:r w:rsidR="004242FE">
              <w:rPr>
                <w:rFonts w:ascii="Tahoma" w:hAnsi="Tahoma" w:cs="Tahoma"/>
                <w:b/>
                <w:szCs w:val="22"/>
                <w:lang w:val="el-GR"/>
              </w:rPr>
              <w:t xml:space="preserve">ΚΑΙ ΠΑΡΑΔΟΣΗΣ </w:t>
            </w:r>
            <w:r w:rsidRPr="00966242">
              <w:rPr>
                <w:rFonts w:ascii="Tahoma" w:hAnsi="Tahoma" w:cs="Tahoma"/>
                <w:b/>
                <w:szCs w:val="22"/>
                <w:lang w:val="el-GR"/>
              </w:rPr>
              <w:t>1ης</w:t>
            </w:r>
            <w:r>
              <w:rPr>
                <w:rFonts w:ascii="Tahoma" w:hAnsi="Tahoma" w:cs="Tahoma"/>
                <w:b/>
                <w:szCs w:val="22"/>
                <w:lang w:val="el-GR"/>
              </w:rPr>
              <w:t xml:space="preserve"> </w:t>
            </w:r>
            <w:r w:rsidRPr="00966242">
              <w:rPr>
                <w:rFonts w:ascii="Tahoma" w:hAnsi="Tahoma" w:cs="Tahoma"/>
                <w:b/>
                <w:szCs w:val="22"/>
                <w:lang w:val="el-GR"/>
              </w:rPr>
              <w:t xml:space="preserve"> </w:t>
            </w:r>
            <w:r w:rsidRPr="00AA4723">
              <w:rPr>
                <w:rFonts w:ascii="Tahoma" w:hAnsi="Tahoma" w:cs="Tahoma"/>
                <w:b/>
                <w:szCs w:val="22"/>
                <w:lang w:val="el-GR"/>
              </w:rPr>
              <w:t>ΦΑΣΗΣ</w:t>
            </w:r>
          </w:p>
        </w:tc>
        <w:tc>
          <w:tcPr>
            <w:tcW w:w="1309" w:type="pct"/>
            <w:shd w:val="clear" w:color="auto" w:fill="auto"/>
            <w:vAlign w:val="center"/>
          </w:tcPr>
          <w:p w14:paraId="4E759FCC" w14:textId="77777777" w:rsidR="00196142" w:rsidRPr="00AA4723" w:rsidRDefault="00196142" w:rsidP="002D3D8D">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Παράρτημα Ι/1.3</w:t>
            </w:r>
          </w:p>
        </w:tc>
      </w:tr>
      <w:tr w:rsidR="00196142" w:rsidRPr="00DF0E77" w14:paraId="2A82CBF3" w14:textId="77777777" w:rsidTr="002D3D8D">
        <w:trPr>
          <w:jc w:val="center"/>
        </w:trPr>
        <w:tc>
          <w:tcPr>
            <w:tcW w:w="500" w:type="pct"/>
            <w:shd w:val="clear" w:color="auto" w:fill="auto"/>
            <w:vAlign w:val="center"/>
          </w:tcPr>
          <w:p w14:paraId="7CC41B63" w14:textId="77777777" w:rsidR="00196142" w:rsidRPr="00966242" w:rsidRDefault="00196142" w:rsidP="002D3D8D">
            <w:pPr>
              <w:suppressAutoHyphens w:val="0"/>
              <w:spacing w:before="60" w:after="60" w:line="276" w:lineRule="auto"/>
              <w:ind w:left="397"/>
              <w:jc w:val="right"/>
              <w:rPr>
                <w:rFonts w:ascii="Tahoma" w:hAnsi="Tahoma" w:cs="Tahoma"/>
                <w:b/>
                <w:szCs w:val="22"/>
                <w:lang w:val="el-GR"/>
              </w:rPr>
            </w:pPr>
            <w:r>
              <w:rPr>
                <w:rFonts w:ascii="Tahoma" w:hAnsi="Tahoma" w:cs="Tahoma"/>
                <w:b/>
                <w:szCs w:val="22"/>
                <w:lang w:val="el-GR"/>
              </w:rPr>
              <w:t>4.</w:t>
            </w:r>
          </w:p>
        </w:tc>
        <w:tc>
          <w:tcPr>
            <w:tcW w:w="3191" w:type="pct"/>
            <w:shd w:val="clear" w:color="auto" w:fill="auto"/>
            <w:vAlign w:val="center"/>
          </w:tcPr>
          <w:p w14:paraId="0A5B9EA7" w14:textId="77777777" w:rsidR="00196142" w:rsidRPr="00966242" w:rsidRDefault="00196142" w:rsidP="002D3D8D">
            <w:pPr>
              <w:spacing w:before="60" w:after="60" w:line="276" w:lineRule="auto"/>
              <w:jc w:val="left"/>
              <w:rPr>
                <w:rFonts w:ascii="Tahoma" w:hAnsi="Tahoma" w:cs="Tahoma"/>
                <w:b/>
                <w:szCs w:val="22"/>
                <w:lang w:val="el-GR"/>
              </w:rPr>
            </w:pPr>
            <w:r w:rsidRPr="00966242">
              <w:rPr>
                <w:rFonts w:ascii="Tahoma" w:hAnsi="Tahoma" w:cs="Tahoma"/>
                <w:b/>
                <w:szCs w:val="22"/>
                <w:lang w:val="el-GR"/>
              </w:rPr>
              <w:t xml:space="preserve">ΑΝΑΠΤΥΞΗ ΤΗΣ ΜΕΘΟΔΟΛΟΓΙΑΣ ΥΛΟΠΟΙΗΣΗΣ </w:t>
            </w:r>
            <w:r>
              <w:rPr>
                <w:rFonts w:ascii="Tahoma" w:hAnsi="Tahoma" w:cs="Tahoma"/>
                <w:b/>
                <w:szCs w:val="22"/>
                <w:lang w:val="el-GR"/>
              </w:rPr>
              <w:t xml:space="preserve">2ης  </w:t>
            </w:r>
            <w:r w:rsidRPr="00966242">
              <w:rPr>
                <w:rFonts w:ascii="Tahoma" w:hAnsi="Tahoma" w:cs="Tahoma"/>
                <w:b/>
                <w:szCs w:val="22"/>
                <w:lang w:val="el-GR"/>
              </w:rPr>
              <w:t xml:space="preserve"> </w:t>
            </w:r>
          </w:p>
          <w:p w14:paraId="77E21F8B" w14:textId="77777777" w:rsidR="00196142" w:rsidRPr="00AA4723" w:rsidRDefault="00196142" w:rsidP="002D3D8D">
            <w:pPr>
              <w:spacing w:before="60" w:after="60" w:line="276" w:lineRule="auto"/>
              <w:jc w:val="left"/>
              <w:rPr>
                <w:rFonts w:ascii="Tahoma" w:hAnsi="Tahoma" w:cs="Tahoma"/>
                <w:b/>
                <w:szCs w:val="22"/>
                <w:lang w:val="el-GR"/>
              </w:rPr>
            </w:pPr>
            <w:r w:rsidRPr="00AA4723">
              <w:rPr>
                <w:rFonts w:ascii="Tahoma" w:hAnsi="Tahoma" w:cs="Tahoma"/>
                <w:b/>
                <w:szCs w:val="22"/>
                <w:lang w:val="el-GR"/>
              </w:rPr>
              <w:t>ΦΑΣΗΣ</w:t>
            </w:r>
          </w:p>
        </w:tc>
        <w:tc>
          <w:tcPr>
            <w:tcW w:w="1309" w:type="pct"/>
            <w:shd w:val="clear" w:color="auto" w:fill="auto"/>
            <w:vAlign w:val="center"/>
          </w:tcPr>
          <w:p w14:paraId="38E0FE26" w14:textId="77777777" w:rsidR="00196142" w:rsidRPr="00AA4723" w:rsidRDefault="00196142" w:rsidP="002D3D8D">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Παράρτημα Ι/1.3</w:t>
            </w:r>
          </w:p>
        </w:tc>
      </w:tr>
      <w:tr w:rsidR="00196142" w:rsidRPr="00DF0E77" w14:paraId="1D7DC3C3" w14:textId="77777777" w:rsidTr="002D3D8D">
        <w:trPr>
          <w:jc w:val="center"/>
        </w:trPr>
        <w:tc>
          <w:tcPr>
            <w:tcW w:w="500" w:type="pct"/>
            <w:shd w:val="clear" w:color="auto" w:fill="auto"/>
            <w:vAlign w:val="center"/>
          </w:tcPr>
          <w:p w14:paraId="76D70270" w14:textId="77777777" w:rsidR="00196142" w:rsidRPr="00966242" w:rsidRDefault="00196142" w:rsidP="002D3D8D">
            <w:pPr>
              <w:suppressAutoHyphens w:val="0"/>
              <w:spacing w:before="60" w:after="60" w:line="276" w:lineRule="auto"/>
              <w:ind w:left="397"/>
              <w:jc w:val="right"/>
              <w:rPr>
                <w:rFonts w:ascii="Tahoma" w:hAnsi="Tahoma" w:cs="Tahoma"/>
                <w:b/>
                <w:szCs w:val="22"/>
                <w:lang w:val="el-GR"/>
              </w:rPr>
            </w:pPr>
            <w:r>
              <w:rPr>
                <w:rFonts w:ascii="Tahoma" w:hAnsi="Tahoma" w:cs="Tahoma"/>
                <w:b/>
                <w:szCs w:val="22"/>
                <w:lang w:val="el-GR"/>
              </w:rPr>
              <w:t>5.</w:t>
            </w:r>
          </w:p>
        </w:tc>
        <w:tc>
          <w:tcPr>
            <w:tcW w:w="3191" w:type="pct"/>
            <w:shd w:val="clear" w:color="auto" w:fill="auto"/>
          </w:tcPr>
          <w:p w14:paraId="6ADB6C7C" w14:textId="3BB5BBCC" w:rsidR="00196142" w:rsidRPr="00AA4723" w:rsidRDefault="00196142">
            <w:pPr>
              <w:spacing w:before="60" w:after="60" w:line="276" w:lineRule="auto"/>
              <w:jc w:val="left"/>
              <w:rPr>
                <w:rFonts w:ascii="Tahoma" w:hAnsi="Tahoma" w:cs="Tahoma"/>
                <w:b/>
                <w:szCs w:val="22"/>
                <w:lang w:val="el-GR"/>
              </w:rPr>
            </w:pPr>
            <w:r w:rsidRPr="00966242">
              <w:rPr>
                <w:rFonts w:ascii="Tahoma" w:hAnsi="Tahoma" w:cs="Tahoma"/>
                <w:b/>
                <w:szCs w:val="22"/>
                <w:lang w:val="el-GR"/>
              </w:rPr>
              <w:t>ΟΡΓΑΝΩΣΗ ΤΟΥ ΤΡΟΠΟΥ ΥΛΟΠΟΙΗΣΗΣ</w:t>
            </w:r>
            <w:r w:rsidR="00F471DF">
              <w:rPr>
                <w:rFonts w:ascii="Tahoma" w:hAnsi="Tahoma" w:cs="Tahoma"/>
                <w:b/>
                <w:szCs w:val="22"/>
                <w:lang w:val="el-GR"/>
              </w:rPr>
              <w:t xml:space="preserve"> ΚΑΙ ΠΑΡΑΔΟΣΗΣ</w:t>
            </w:r>
            <w:r w:rsidRPr="00966242">
              <w:rPr>
                <w:rFonts w:ascii="Tahoma" w:hAnsi="Tahoma" w:cs="Tahoma"/>
                <w:b/>
                <w:szCs w:val="22"/>
                <w:lang w:val="el-GR"/>
              </w:rPr>
              <w:t xml:space="preserve"> </w:t>
            </w:r>
            <w:r>
              <w:rPr>
                <w:rFonts w:ascii="Tahoma" w:hAnsi="Tahoma" w:cs="Tahoma"/>
                <w:b/>
                <w:szCs w:val="22"/>
                <w:lang w:val="el-GR"/>
              </w:rPr>
              <w:t>2</w:t>
            </w:r>
            <w:r w:rsidRPr="00966242">
              <w:rPr>
                <w:rFonts w:ascii="Tahoma" w:hAnsi="Tahoma" w:cs="Tahoma"/>
                <w:b/>
                <w:szCs w:val="22"/>
                <w:lang w:val="el-GR"/>
              </w:rPr>
              <w:t xml:space="preserve">ης  </w:t>
            </w:r>
            <w:r w:rsidRPr="00AA4723">
              <w:rPr>
                <w:rFonts w:ascii="Tahoma" w:hAnsi="Tahoma" w:cs="Tahoma"/>
                <w:b/>
                <w:szCs w:val="22"/>
                <w:lang w:val="el-GR"/>
              </w:rPr>
              <w:t>ΦΑΣΗΣ</w:t>
            </w:r>
          </w:p>
        </w:tc>
        <w:tc>
          <w:tcPr>
            <w:tcW w:w="1309" w:type="pct"/>
            <w:shd w:val="clear" w:color="auto" w:fill="auto"/>
            <w:vAlign w:val="center"/>
          </w:tcPr>
          <w:p w14:paraId="7EDDC93A" w14:textId="77777777" w:rsidR="00196142" w:rsidRPr="00AA4723" w:rsidRDefault="00196142" w:rsidP="002D3D8D">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Παράρτημα Ι/1.3</w:t>
            </w:r>
          </w:p>
        </w:tc>
      </w:tr>
      <w:tr w:rsidR="00196142" w:rsidRPr="00DF0E77" w14:paraId="7141D21E" w14:textId="77777777" w:rsidTr="002D3D8D">
        <w:trPr>
          <w:jc w:val="center"/>
        </w:trPr>
        <w:tc>
          <w:tcPr>
            <w:tcW w:w="500" w:type="pct"/>
            <w:shd w:val="clear" w:color="auto" w:fill="auto"/>
            <w:vAlign w:val="center"/>
          </w:tcPr>
          <w:p w14:paraId="7CCBD5E5" w14:textId="77777777" w:rsidR="00196142" w:rsidRPr="00966242" w:rsidRDefault="00196142" w:rsidP="002D3D8D">
            <w:pPr>
              <w:suppressAutoHyphens w:val="0"/>
              <w:spacing w:before="60" w:after="60" w:line="276" w:lineRule="auto"/>
              <w:ind w:left="397"/>
              <w:jc w:val="right"/>
              <w:rPr>
                <w:rFonts w:ascii="Tahoma" w:hAnsi="Tahoma" w:cs="Tahoma"/>
                <w:b/>
                <w:szCs w:val="22"/>
                <w:lang w:val="el-GR"/>
              </w:rPr>
            </w:pPr>
            <w:r>
              <w:rPr>
                <w:rFonts w:ascii="Tahoma" w:hAnsi="Tahoma" w:cs="Tahoma"/>
                <w:b/>
                <w:szCs w:val="22"/>
                <w:lang w:val="el-GR"/>
              </w:rPr>
              <w:t>6.</w:t>
            </w:r>
          </w:p>
        </w:tc>
        <w:tc>
          <w:tcPr>
            <w:tcW w:w="3191" w:type="pct"/>
            <w:shd w:val="clear" w:color="auto" w:fill="auto"/>
            <w:vAlign w:val="center"/>
          </w:tcPr>
          <w:p w14:paraId="32D9AC07" w14:textId="77777777" w:rsidR="00196142" w:rsidRPr="00966242" w:rsidRDefault="00196142" w:rsidP="002D3D8D">
            <w:pPr>
              <w:spacing w:before="60" w:after="60" w:line="276" w:lineRule="auto"/>
              <w:jc w:val="left"/>
              <w:rPr>
                <w:rFonts w:ascii="Tahoma" w:hAnsi="Tahoma" w:cs="Tahoma"/>
                <w:b/>
                <w:szCs w:val="22"/>
                <w:lang w:val="el-GR"/>
              </w:rPr>
            </w:pPr>
            <w:r w:rsidRPr="00966242">
              <w:rPr>
                <w:rFonts w:ascii="Tahoma" w:hAnsi="Tahoma" w:cs="Tahoma"/>
                <w:b/>
                <w:szCs w:val="22"/>
                <w:lang w:val="el-GR"/>
              </w:rPr>
              <w:t xml:space="preserve">ΑΝΑΠΤΥΞΗ ΤΗΣ ΜΕΘΟΔΟΛΟΓΙΑΣ ΥΛΟΠΟΙΗΣΗΣ </w:t>
            </w:r>
            <w:r>
              <w:rPr>
                <w:rFonts w:ascii="Tahoma" w:hAnsi="Tahoma" w:cs="Tahoma"/>
                <w:b/>
                <w:szCs w:val="22"/>
                <w:lang w:val="el-GR"/>
              </w:rPr>
              <w:t xml:space="preserve">3ης  </w:t>
            </w:r>
            <w:r w:rsidRPr="00966242">
              <w:rPr>
                <w:rFonts w:ascii="Tahoma" w:hAnsi="Tahoma" w:cs="Tahoma"/>
                <w:b/>
                <w:szCs w:val="22"/>
                <w:lang w:val="el-GR"/>
              </w:rPr>
              <w:t xml:space="preserve"> </w:t>
            </w:r>
          </w:p>
          <w:p w14:paraId="63A94981" w14:textId="77777777" w:rsidR="00196142" w:rsidRPr="00966242" w:rsidRDefault="00196142" w:rsidP="002D3D8D">
            <w:pPr>
              <w:spacing w:before="60" w:after="60" w:line="276" w:lineRule="auto"/>
              <w:jc w:val="left"/>
              <w:rPr>
                <w:rFonts w:ascii="Tahoma" w:hAnsi="Tahoma" w:cs="Tahoma"/>
                <w:b/>
                <w:szCs w:val="22"/>
                <w:lang w:val="el-GR"/>
              </w:rPr>
            </w:pPr>
            <w:r w:rsidRPr="00966242">
              <w:rPr>
                <w:rFonts w:ascii="Tahoma" w:hAnsi="Tahoma" w:cs="Tahoma"/>
                <w:b/>
                <w:szCs w:val="22"/>
                <w:lang w:val="el-GR"/>
              </w:rPr>
              <w:t>ΦΑΣΗΣ</w:t>
            </w:r>
          </w:p>
        </w:tc>
        <w:tc>
          <w:tcPr>
            <w:tcW w:w="1309" w:type="pct"/>
            <w:shd w:val="clear" w:color="auto" w:fill="auto"/>
            <w:vAlign w:val="center"/>
          </w:tcPr>
          <w:p w14:paraId="7075C635" w14:textId="77777777" w:rsidR="00196142" w:rsidRPr="00966242" w:rsidRDefault="00196142" w:rsidP="002D3D8D">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Παράρτημα Ι/1.3</w:t>
            </w:r>
          </w:p>
        </w:tc>
      </w:tr>
      <w:tr w:rsidR="00196142" w:rsidRPr="00DF0E77" w14:paraId="60CA628B" w14:textId="77777777" w:rsidTr="002D3D8D">
        <w:trPr>
          <w:jc w:val="center"/>
        </w:trPr>
        <w:tc>
          <w:tcPr>
            <w:tcW w:w="500" w:type="pct"/>
            <w:shd w:val="clear" w:color="auto" w:fill="auto"/>
            <w:vAlign w:val="center"/>
          </w:tcPr>
          <w:p w14:paraId="0526B446" w14:textId="77777777" w:rsidR="00196142" w:rsidRPr="00966242" w:rsidRDefault="00196142" w:rsidP="002D3D8D">
            <w:pPr>
              <w:suppressAutoHyphens w:val="0"/>
              <w:spacing w:before="60" w:after="60" w:line="276" w:lineRule="auto"/>
              <w:ind w:left="397"/>
              <w:jc w:val="right"/>
              <w:rPr>
                <w:rFonts w:ascii="Tahoma" w:hAnsi="Tahoma" w:cs="Tahoma"/>
                <w:b/>
                <w:szCs w:val="22"/>
                <w:lang w:val="el-GR"/>
              </w:rPr>
            </w:pPr>
            <w:r>
              <w:rPr>
                <w:rFonts w:ascii="Tahoma" w:hAnsi="Tahoma" w:cs="Tahoma"/>
                <w:b/>
                <w:szCs w:val="22"/>
                <w:lang w:val="el-GR"/>
              </w:rPr>
              <w:t>7.</w:t>
            </w:r>
          </w:p>
        </w:tc>
        <w:tc>
          <w:tcPr>
            <w:tcW w:w="3191" w:type="pct"/>
            <w:shd w:val="clear" w:color="auto" w:fill="auto"/>
          </w:tcPr>
          <w:p w14:paraId="4FB2868E" w14:textId="45F24DB0" w:rsidR="00196142" w:rsidRPr="00AA4723" w:rsidRDefault="00196142">
            <w:pPr>
              <w:spacing w:before="60" w:after="60" w:line="276" w:lineRule="auto"/>
              <w:jc w:val="left"/>
              <w:rPr>
                <w:rFonts w:ascii="Tahoma" w:hAnsi="Tahoma" w:cs="Tahoma"/>
                <w:b/>
                <w:szCs w:val="22"/>
                <w:lang w:val="el-GR"/>
              </w:rPr>
            </w:pPr>
            <w:r w:rsidRPr="00966242">
              <w:rPr>
                <w:rFonts w:ascii="Tahoma" w:hAnsi="Tahoma" w:cs="Tahoma"/>
                <w:b/>
                <w:szCs w:val="22"/>
                <w:lang w:val="el-GR"/>
              </w:rPr>
              <w:t xml:space="preserve">ΟΡΓΑΝΩΣΗ ΤΟΥ ΤΡΟΠΟΥ ΥΛΟΠΟΙΗΣΗΣ </w:t>
            </w:r>
            <w:r w:rsidR="00F471DF">
              <w:rPr>
                <w:rFonts w:ascii="Tahoma" w:hAnsi="Tahoma" w:cs="Tahoma"/>
                <w:b/>
                <w:szCs w:val="22"/>
                <w:lang w:val="el-GR"/>
              </w:rPr>
              <w:t xml:space="preserve">ΚΑΙ ΠΑΡΑΔΟΣΗΣ </w:t>
            </w:r>
            <w:r>
              <w:rPr>
                <w:rFonts w:ascii="Tahoma" w:hAnsi="Tahoma" w:cs="Tahoma"/>
                <w:b/>
                <w:szCs w:val="22"/>
                <w:lang w:val="el-GR"/>
              </w:rPr>
              <w:t>3</w:t>
            </w:r>
            <w:r w:rsidRPr="00966242">
              <w:rPr>
                <w:rFonts w:ascii="Tahoma" w:hAnsi="Tahoma" w:cs="Tahoma"/>
                <w:b/>
                <w:szCs w:val="22"/>
                <w:lang w:val="el-GR"/>
              </w:rPr>
              <w:t xml:space="preserve">ης  </w:t>
            </w:r>
            <w:r w:rsidRPr="00AA4723">
              <w:rPr>
                <w:rFonts w:ascii="Tahoma" w:hAnsi="Tahoma" w:cs="Tahoma"/>
                <w:b/>
                <w:szCs w:val="22"/>
                <w:lang w:val="el-GR"/>
              </w:rPr>
              <w:t>ΦΑΣΗΣ</w:t>
            </w:r>
          </w:p>
        </w:tc>
        <w:tc>
          <w:tcPr>
            <w:tcW w:w="1309" w:type="pct"/>
            <w:shd w:val="clear" w:color="auto" w:fill="auto"/>
            <w:vAlign w:val="center"/>
          </w:tcPr>
          <w:p w14:paraId="0EE0CAA2" w14:textId="77777777" w:rsidR="00196142" w:rsidRPr="00AA4723" w:rsidRDefault="00196142" w:rsidP="002D3D8D">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Παράρτημα Ι/1.3</w:t>
            </w:r>
          </w:p>
        </w:tc>
      </w:tr>
      <w:tr w:rsidR="00196142" w:rsidRPr="00DF0E77" w14:paraId="4B554EE8" w14:textId="77777777" w:rsidTr="002D3D8D">
        <w:trPr>
          <w:jc w:val="center"/>
        </w:trPr>
        <w:tc>
          <w:tcPr>
            <w:tcW w:w="500" w:type="pct"/>
            <w:shd w:val="clear" w:color="auto" w:fill="auto"/>
            <w:vAlign w:val="center"/>
          </w:tcPr>
          <w:p w14:paraId="4F336974" w14:textId="77777777" w:rsidR="00196142" w:rsidRPr="00966242" w:rsidRDefault="00196142" w:rsidP="002D3D8D">
            <w:pPr>
              <w:suppressAutoHyphens w:val="0"/>
              <w:spacing w:before="60" w:after="60" w:line="276" w:lineRule="auto"/>
              <w:ind w:left="397"/>
              <w:jc w:val="right"/>
              <w:rPr>
                <w:rFonts w:ascii="Tahoma" w:hAnsi="Tahoma" w:cs="Tahoma"/>
                <w:b/>
                <w:szCs w:val="22"/>
                <w:lang w:val="el-GR"/>
              </w:rPr>
            </w:pPr>
            <w:r>
              <w:rPr>
                <w:rFonts w:ascii="Tahoma" w:hAnsi="Tahoma" w:cs="Tahoma"/>
                <w:b/>
                <w:szCs w:val="22"/>
                <w:lang w:val="el-GR"/>
              </w:rPr>
              <w:t xml:space="preserve">8. </w:t>
            </w:r>
          </w:p>
        </w:tc>
        <w:tc>
          <w:tcPr>
            <w:tcW w:w="3191" w:type="pct"/>
            <w:shd w:val="clear" w:color="auto" w:fill="auto"/>
            <w:vAlign w:val="center"/>
          </w:tcPr>
          <w:p w14:paraId="026163C2" w14:textId="7B9B24D6" w:rsidR="00196142" w:rsidRPr="00966242" w:rsidRDefault="00196142" w:rsidP="002D3D8D">
            <w:pPr>
              <w:spacing w:before="60" w:after="60" w:line="276" w:lineRule="auto"/>
              <w:jc w:val="left"/>
              <w:rPr>
                <w:rFonts w:ascii="Tahoma" w:hAnsi="Tahoma" w:cs="Tahoma"/>
                <w:b/>
                <w:szCs w:val="22"/>
                <w:lang w:val="el-GR"/>
              </w:rPr>
            </w:pPr>
            <w:r w:rsidRPr="00966242">
              <w:rPr>
                <w:rFonts w:ascii="Tahoma" w:hAnsi="Tahoma" w:cs="Tahoma"/>
                <w:b/>
                <w:szCs w:val="22"/>
                <w:lang w:val="el-GR"/>
              </w:rPr>
              <w:t xml:space="preserve">ΟΡΓΑΝΩΣΗ </w:t>
            </w:r>
            <w:r w:rsidR="00F471DF">
              <w:rPr>
                <w:rFonts w:ascii="Tahoma" w:hAnsi="Tahoma" w:cs="Tahoma"/>
                <w:b/>
                <w:szCs w:val="22"/>
                <w:lang w:val="el-GR"/>
              </w:rPr>
              <w:t xml:space="preserve">ΚΑΙ ΛΕΙΤΟΥΡΓΙΑ ΟΜΑΔΑΣ ΕΡΓΟΥ </w:t>
            </w:r>
            <w:r w:rsidRPr="00966242">
              <w:rPr>
                <w:rFonts w:ascii="Tahoma" w:hAnsi="Tahoma" w:cs="Tahoma"/>
                <w:b/>
                <w:szCs w:val="22"/>
                <w:lang w:val="el-GR"/>
              </w:rPr>
              <w:t xml:space="preserve"> – ΔΙΟΙΚΗΣΗ ΕΡΓΟΥ</w:t>
            </w:r>
            <w:r w:rsidR="00F471DF">
              <w:rPr>
                <w:rFonts w:ascii="Tahoma" w:hAnsi="Tahoma" w:cs="Tahoma"/>
                <w:b/>
                <w:szCs w:val="22"/>
                <w:lang w:val="el-GR"/>
              </w:rPr>
              <w:t>- ΕΠΙΚΟΙΝΩΝΙΑ</w:t>
            </w:r>
          </w:p>
        </w:tc>
        <w:tc>
          <w:tcPr>
            <w:tcW w:w="1309" w:type="pct"/>
            <w:shd w:val="clear" w:color="auto" w:fill="auto"/>
            <w:vAlign w:val="center"/>
          </w:tcPr>
          <w:p w14:paraId="6D3CAA11" w14:textId="09E12606" w:rsidR="00196142" w:rsidRPr="00DF0E77" w:rsidRDefault="00196142" w:rsidP="002D3D8D">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Παράρτημα Ι/1.3</w:t>
            </w:r>
          </w:p>
        </w:tc>
      </w:tr>
      <w:tr w:rsidR="00196142" w:rsidRPr="00DF02B0" w14:paraId="2E58B4ED" w14:textId="77777777" w:rsidTr="002D3D8D">
        <w:trPr>
          <w:jc w:val="center"/>
        </w:trPr>
        <w:tc>
          <w:tcPr>
            <w:tcW w:w="500" w:type="pct"/>
            <w:shd w:val="clear" w:color="auto" w:fill="auto"/>
            <w:vAlign w:val="center"/>
          </w:tcPr>
          <w:p w14:paraId="22C0E716" w14:textId="77777777" w:rsidR="00196142" w:rsidRPr="00603221" w:rsidRDefault="00196142" w:rsidP="002D3D8D">
            <w:pPr>
              <w:suppressAutoHyphens w:val="0"/>
              <w:spacing w:before="60" w:after="60" w:line="276" w:lineRule="auto"/>
              <w:ind w:left="397"/>
              <w:jc w:val="right"/>
              <w:rPr>
                <w:rFonts w:ascii="Tahoma" w:hAnsi="Tahoma" w:cs="Tahoma"/>
                <w:b/>
                <w:szCs w:val="22"/>
                <w:lang w:val="el-GR"/>
              </w:rPr>
            </w:pPr>
            <w:r>
              <w:rPr>
                <w:rFonts w:ascii="Tahoma" w:hAnsi="Tahoma" w:cs="Tahoma"/>
                <w:b/>
                <w:szCs w:val="22"/>
                <w:lang w:val="el-GR"/>
              </w:rPr>
              <w:t>9.</w:t>
            </w:r>
          </w:p>
        </w:tc>
        <w:tc>
          <w:tcPr>
            <w:tcW w:w="3191" w:type="pct"/>
            <w:shd w:val="clear" w:color="auto" w:fill="auto"/>
            <w:vAlign w:val="center"/>
          </w:tcPr>
          <w:p w14:paraId="5D6DF16F" w14:textId="77777777" w:rsidR="00196142" w:rsidRPr="00603221" w:rsidRDefault="00196142" w:rsidP="002D3D8D">
            <w:pPr>
              <w:spacing w:before="60" w:after="60" w:line="276" w:lineRule="auto"/>
              <w:jc w:val="left"/>
              <w:rPr>
                <w:rFonts w:ascii="Tahoma" w:hAnsi="Tahoma" w:cs="Tahoma"/>
                <w:b/>
                <w:szCs w:val="22"/>
              </w:rPr>
            </w:pPr>
            <w:r>
              <w:rPr>
                <w:rFonts w:ascii="Tahoma" w:hAnsi="Tahoma" w:cs="Tahoma"/>
                <w:b/>
                <w:szCs w:val="22"/>
                <w:lang w:val="el-GR"/>
              </w:rPr>
              <w:t>ΠΙΝΑΚΕΣ ΣΥΜΜΟΡΦΩΣΗΣ</w:t>
            </w:r>
          </w:p>
        </w:tc>
        <w:tc>
          <w:tcPr>
            <w:tcW w:w="1309" w:type="pct"/>
            <w:shd w:val="clear" w:color="auto" w:fill="auto"/>
            <w:vAlign w:val="center"/>
          </w:tcPr>
          <w:p w14:paraId="5DD4233D" w14:textId="77777777" w:rsidR="00196142" w:rsidRPr="00603221" w:rsidRDefault="00196142" w:rsidP="002D3D8D">
            <w:pPr>
              <w:numPr>
                <w:ilvl w:val="12"/>
                <w:numId w:val="0"/>
              </w:numPr>
              <w:spacing w:before="60" w:after="60" w:line="276" w:lineRule="auto"/>
              <w:jc w:val="center"/>
              <w:rPr>
                <w:rFonts w:ascii="Tahoma" w:hAnsi="Tahoma" w:cs="Tahoma"/>
                <w:szCs w:val="22"/>
              </w:rPr>
            </w:pPr>
            <w:r>
              <w:rPr>
                <w:rFonts w:ascii="Tahoma" w:hAnsi="Tahoma" w:cs="Tahoma"/>
                <w:szCs w:val="22"/>
                <w:lang w:val="el-GR"/>
              </w:rPr>
              <w:t>Παράρτημα ΙΙ</w:t>
            </w:r>
          </w:p>
        </w:tc>
      </w:tr>
      <w:tr w:rsidR="00196142" w:rsidRPr="00DF0E77" w14:paraId="2801431A" w14:textId="77777777" w:rsidTr="002D3D8D">
        <w:trPr>
          <w:jc w:val="center"/>
        </w:trPr>
        <w:tc>
          <w:tcPr>
            <w:tcW w:w="500" w:type="pct"/>
            <w:shd w:val="clear" w:color="auto" w:fill="auto"/>
            <w:vAlign w:val="center"/>
          </w:tcPr>
          <w:p w14:paraId="1C21B2CE" w14:textId="77777777" w:rsidR="00196142" w:rsidRPr="00966242" w:rsidRDefault="00196142" w:rsidP="002D3D8D">
            <w:pPr>
              <w:suppressAutoHyphens w:val="0"/>
              <w:spacing w:before="60" w:after="60" w:line="276" w:lineRule="auto"/>
              <w:ind w:left="397"/>
              <w:jc w:val="right"/>
              <w:rPr>
                <w:rFonts w:ascii="Tahoma" w:hAnsi="Tahoma" w:cs="Tahoma"/>
                <w:b/>
                <w:szCs w:val="22"/>
                <w:lang w:val="el-GR"/>
              </w:rPr>
            </w:pPr>
            <w:r>
              <w:rPr>
                <w:rFonts w:ascii="Tahoma" w:hAnsi="Tahoma" w:cs="Tahoma"/>
                <w:b/>
                <w:szCs w:val="22"/>
                <w:lang w:val="el-GR"/>
              </w:rPr>
              <w:t>10.</w:t>
            </w:r>
          </w:p>
        </w:tc>
        <w:tc>
          <w:tcPr>
            <w:tcW w:w="3191" w:type="pct"/>
            <w:shd w:val="clear" w:color="auto" w:fill="auto"/>
            <w:vAlign w:val="center"/>
          </w:tcPr>
          <w:p w14:paraId="53D53FFB" w14:textId="77777777" w:rsidR="00196142" w:rsidRPr="00966242" w:rsidRDefault="00196142" w:rsidP="002D3D8D">
            <w:pPr>
              <w:spacing w:before="60" w:after="60" w:line="276" w:lineRule="auto"/>
              <w:jc w:val="left"/>
              <w:rPr>
                <w:rFonts w:ascii="Tahoma" w:hAnsi="Tahoma" w:cs="Tahoma"/>
                <w:b/>
                <w:szCs w:val="22"/>
                <w:u w:val="single"/>
                <w:lang w:val="el-GR"/>
              </w:rPr>
            </w:pPr>
            <w:r w:rsidRPr="00966242">
              <w:rPr>
                <w:rFonts w:ascii="Tahoma" w:hAnsi="Tahoma" w:cs="Tahoma"/>
                <w:b/>
                <w:szCs w:val="22"/>
                <w:lang w:val="el-GR"/>
              </w:rPr>
              <w:t>Π</w:t>
            </w:r>
            <w:r>
              <w:rPr>
                <w:rFonts w:ascii="Tahoma" w:hAnsi="Tahoma" w:cs="Tahoma"/>
                <w:b/>
                <w:szCs w:val="22"/>
                <w:lang w:val="el-GR"/>
              </w:rPr>
              <w:t>ΙΝΑΚΕΣ ΟΙΚΟΝΟΜΙΚΗΣ ΠΡΟΣΦΟΡΑΣ</w:t>
            </w:r>
            <w:r w:rsidRPr="00966242">
              <w:rPr>
                <w:rFonts w:ascii="Tahoma" w:hAnsi="Tahoma" w:cs="Tahoma"/>
                <w:b/>
                <w:szCs w:val="22"/>
                <w:lang w:val="el-GR"/>
              </w:rPr>
              <w:t xml:space="preserve">, </w:t>
            </w:r>
            <w:r>
              <w:rPr>
                <w:rFonts w:ascii="Tahoma" w:hAnsi="Tahoma" w:cs="Tahoma"/>
                <w:b/>
                <w:szCs w:val="22"/>
                <w:lang w:val="el-GR"/>
              </w:rPr>
              <w:t>ΧΩΡΙΣ ΤΙΜΕΣ</w:t>
            </w:r>
          </w:p>
          <w:p w14:paraId="37047466" w14:textId="77777777" w:rsidR="00196142" w:rsidRPr="00603221" w:rsidRDefault="00196142" w:rsidP="002D3D8D">
            <w:pPr>
              <w:spacing w:before="60" w:after="60"/>
              <w:jc w:val="left"/>
              <w:rPr>
                <w:rFonts w:ascii="Tahoma" w:hAnsi="Tahoma" w:cs="Tahoma"/>
                <w:szCs w:val="22"/>
                <w:u w:val="single"/>
                <w:lang w:val="el-GR"/>
              </w:rPr>
            </w:pPr>
            <w:r w:rsidRPr="00603221">
              <w:rPr>
                <w:rFonts w:ascii="Tahoma" w:hAnsi="Tahoma" w:cs="Tahoma"/>
                <w:szCs w:val="22"/>
                <w:u w:val="single"/>
                <w:lang w:val="el-GR"/>
              </w:rPr>
              <w:lastRenderedPageBreak/>
              <w:t>Η εμφάνιση τιμής/ τιμών στον εν λόγω πίνακα αποτελεί λόγο απόρριψης της προσφοράς</w:t>
            </w:r>
          </w:p>
        </w:tc>
        <w:tc>
          <w:tcPr>
            <w:tcW w:w="1309" w:type="pct"/>
            <w:shd w:val="clear" w:color="auto" w:fill="auto"/>
            <w:vAlign w:val="center"/>
          </w:tcPr>
          <w:p w14:paraId="40F23C54" w14:textId="77777777" w:rsidR="00196142" w:rsidRPr="00DF0E77" w:rsidRDefault="00196142" w:rsidP="002D3D8D">
            <w:pPr>
              <w:numPr>
                <w:ilvl w:val="12"/>
                <w:numId w:val="0"/>
              </w:numPr>
              <w:spacing w:before="60" w:after="60" w:line="276" w:lineRule="auto"/>
              <w:jc w:val="center"/>
              <w:rPr>
                <w:rFonts w:ascii="Tahoma" w:hAnsi="Tahoma" w:cs="Tahoma"/>
                <w:bCs/>
                <w:szCs w:val="22"/>
                <w:lang w:val="en-US"/>
              </w:rPr>
            </w:pPr>
            <w:r w:rsidRPr="00DF0E77">
              <w:rPr>
                <w:rFonts w:ascii="Tahoma" w:hAnsi="Tahoma" w:cs="Tahoma"/>
                <w:bCs/>
                <w:szCs w:val="22"/>
                <w:lang w:val="el-GR"/>
              </w:rPr>
              <w:lastRenderedPageBreak/>
              <w:t xml:space="preserve">Παράρτημα </w:t>
            </w:r>
            <w:r w:rsidRPr="00DF0E77">
              <w:rPr>
                <w:rFonts w:ascii="Tahoma" w:hAnsi="Tahoma" w:cs="Tahoma"/>
                <w:bCs/>
                <w:szCs w:val="22"/>
                <w:lang w:val="en-US"/>
              </w:rPr>
              <w:t>VI</w:t>
            </w:r>
          </w:p>
        </w:tc>
      </w:tr>
    </w:tbl>
    <w:p w14:paraId="37DCFEBE" w14:textId="77777777" w:rsidR="00C93CF5" w:rsidRPr="00603221" w:rsidRDefault="00C93CF5" w:rsidP="00C93CF5">
      <w:pPr>
        <w:rPr>
          <w:rFonts w:ascii="Tahoma" w:hAnsi="Tahoma" w:cs="Tahoma"/>
          <w:szCs w:val="22"/>
          <w:lang w:val="el-GR"/>
        </w:rPr>
      </w:pPr>
    </w:p>
    <w:p w14:paraId="78CA8FF1" w14:textId="77777777" w:rsidR="003D154A" w:rsidRDefault="003D154A">
      <w:pPr>
        <w:pStyle w:val="normalwithoutspacing"/>
        <w:rPr>
          <w:rFonts w:ascii="Tahoma" w:hAnsi="Tahoma" w:cs="Tahoma"/>
          <w:szCs w:val="22"/>
        </w:rPr>
      </w:pPr>
    </w:p>
    <w:p w14:paraId="579F4872" w14:textId="77777777" w:rsidR="00F471DF" w:rsidRDefault="00F471DF">
      <w:pPr>
        <w:pStyle w:val="normalwithoutspacing"/>
        <w:rPr>
          <w:rFonts w:ascii="Tahoma" w:hAnsi="Tahoma" w:cs="Tahoma"/>
          <w:szCs w:val="22"/>
        </w:rPr>
      </w:pPr>
    </w:p>
    <w:p w14:paraId="3425A3CE" w14:textId="14AB2591" w:rsidR="00F471DF" w:rsidRDefault="00F471DF">
      <w:pPr>
        <w:suppressAutoHyphens w:val="0"/>
        <w:spacing w:after="0"/>
        <w:jc w:val="left"/>
        <w:rPr>
          <w:rFonts w:ascii="Tahoma" w:hAnsi="Tahoma" w:cs="Tahoma"/>
          <w:szCs w:val="22"/>
          <w:lang w:val="el-GR"/>
        </w:rPr>
      </w:pPr>
      <w:r>
        <w:rPr>
          <w:rFonts w:ascii="Tahoma" w:hAnsi="Tahoma" w:cs="Tahoma"/>
          <w:szCs w:val="22"/>
        </w:rPr>
        <w:br w:type="page"/>
      </w:r>
    </w:p>
    <w:p w14:paraId="68AD7B18" w14:textId="77777777" w:rsidR="00F471DF" w:rsidRPr="00603221" w:rsidRDefault="00F471DF">
      <w:pPr>
        <w:pStyle w:val="normalwithoutspacing"/>
        <w:rPr>
          <w:rFonts w:ascii="Tahoma" w:hAnsi="Tahoma" w:cs="Tahoma"/>
          <w:szCs w:val="22"/>
        </w:rPr>
        <w:sectPr w:rsidR="00F471DF" w:rsidRPr="00603221" w:rsidSect="00DF02B0">
          <w:footerReference w:type="first" r:id="rId29"/>
          <w:pgSz w:w="11906" w:h="16838"/>
          <w:pgMar w:top="1134" w:right="1134" w:bottom="1134" w:left="1134" w:header="720" w:footer="709" w:gutter="0"/>
          <w:cols w:space="720"/>
          <w:titlePg/>
          <w:docGrid w:linePitch="360"/>
        </w:sectPr>
      </w:pPr>
    </w:p>
    <w:p w14:paraId="4B401F6E" w14:textId="77777777" w:rsidR="008338F0" w:rsidRPr="00603221" w:rsidRDefault="003355E7" w:rsidP="003A109E">
      <w:pPr>
        <w:pStyle w:val="2"/>
        <w:rPr>
          <w:rFonts w:ascii="Tahoma" w:hAnsi="Tahoma" w:cs="Tahoma"/>
          <w:sz w:val="22"/>
          <w:lang w:val="el-GR"/>
        </w:rPr>
      </w:pPr>
      <w:bookmarkStart w:id="228" w:name="_Ref510087099"/>
      <w:bookmarkStart w:id="229" w:name="_Toc56418750"/>
      <w:r w:rsidRPr="00560F44">
        <w:rPr>
          <w:rFonts w:ascii="Tahoma" w:hAnsi="Tahoma" w:cs="Tahoma"/>
          <w:sz w:val="22"/>
          <w:lang w:val="el-GR"/>
        </w:rPr>
        <w:lastRenderedPageBreak/>
        <w:t xml:space="preserve">ΠΑΡΑΡΤΗΜΑ </w:t>
      </w:r>
      <w:r w:rsidRPr="00560F44">
        <w:rPr>
          <w:rFonts w:ascii="Tahoma" w:hAnsi="Tahoma" w:cs="Tahoma"/>
          <w:sz w:val="22"/>
        </w:rPr>
        <w:t>VI</w:t>
      </w:r>
      <w:r w:rsidRPr="00560F44">
        <w:rPr>
          <w:rFonts w:ascii="Tahoma" w:hAnsi="Tahoma" w:cs="Tahoma"/>
          <w:sz w:val="22"/>
          <w:lang w:val="el-GR"/>
        </w:rPr>
        <w:t xml:space="preserve"> – </w:t>
      </w:r>
      <w:r w:rsidR="006E4901" w:rsidRPr="00560F44">
        <w:rPr>
          <w:rFonts w:ascii="Tahoma" w:hAnsi="Tahoma" w:cs="Tahoma"/>
          <w:sz w:val="22"/>
          <w:lang w:val="el-GR"/>
        </w:rPr>
        <w:t>Υπόδειγμα Οικονομικής Προσφοράς</w:t>
      </w:r>
      <w:bookmarkEnd w:id="228"/>
      <w:bookmarkEnd w:id="229"/>
      <w:r w:rsidR="00E1337D" w:rsidRPr="00603221">
        <w:rPr>
          <w:rFonts w:ascii="Tahoma" w:hAnsi="Tahoma" w:cs="Tahoma"/>
          <w:sz w:val="22"/>
          <w:lang w:val="el-GR"/>
        </w:rPr>
        <w:t xml:space="preserve"> </w:t>
      </w:r>
    </w:p>
    <w:p w14:paraId="36995308" w14:textId="77777777" w:rsidR="003D154A" w:rsidRDefault="003D154A">
      <w:pPr>
        <w:rPr>
          <w:rFonts w:ascii="Tahoma" w:hAnsi="Tahoma" w:cs="Tahoma"/>
          <w:i/>
          <w:color w:val="5B9BD5"/>
          <w:szCs w:val="22"/>
          <w:lang w:val="el-GR"/>
        </w:rPr>
      </w:pPr>
    </w:p>
    <w:p w14:paraId="3D578E77" w14:textId="2BBD8B83" w:rsidR="00530BA9" w:rsidRPr="00F20B98" w:rsidRDefault="00530BA9" w:rsidP="00F20B98">
      <w:pPr>
        <w:pStyle w:val="4"/>
        <w:rPr>
          <w:rFonts w:ascii="Tahoma" w:hAnsi="Tahoma" w:cs="Tahoma"/>
          <w:b w:val="0"/>
          <w:bCs w:val="0"/>
          <w:szCs w:val="22"/>
          <w:lang w:val="el-GR"/>
        </w:rPr>
      </w:pPr>
      <w:bookmarkStart w:id="230" w:name="_Toc56418751"/>
      <w:r w:rsidRPr="00F20B98">
        <w:rPr>
          <w:rFonts w:ascii="Tahoma" w:hAnsi="Tahoma" w:cs="Tahoma"/>
          <w:szCs w:val="22"/>
          <w:lang w:val="el-GR"/>
        </w:rPr>
        <w:t>ΤΜΗΜΑ 1 : «Ανάπτυξη Γενικής Μεθοδολογίας και Προτυποποίηση Διαδικασιών για την υλοποίηση έργων ΣΔΙΤ υποδομών υγείας, υποδομών εκπαίδευσης και ενεργειακής εξοικονόμησης»</w:t>
      </w:r>
      <w:bookmarkEnd w:id="230"/>
    </w:p>
    <w:p w14:paraId="5D97C139" w14:textId="0FA4A187" w:rsidR="00211F23" w:rsidRDefault="00D50E33">
      <w:pPr>
        <w:rPr>
          <w:rFonts w:ascii="Tahoma" w:hAnsi="Tahoma" w:cs="Tahoma"/>
          <w:iCs/>
          <w:szCs w:val="22"/>
          <w:lang w:val="el-GR"/>
        </w:rPr>
      </w:pPr>
      <w:r w:rsidRPr="0045601B">
        <w:rPr>
          <w:rFonts w:ascii="Tahoma" w:hAnsi="Tahoma" w:cs="Tahoma"/>
          <w:iCs/>
          <w:szCs w:val="22"/>
          <w:lang w:val="el-GR"/>
        </w:rPr>
        <w:t>Ο κατωτέρω πίνακας συμπληρώνεται για κάθε παραδοτέο :</w:t>
      </w:r>
      <w:r w:rsidR="00C74194">
        <w:rPr>
          <w:rFonts w:ascii="Tahoma" w:hAnsi="Tahoma" w:cs="Tahoma"/>
          <w:iCs/>
          <w:szCs w:val="22"/>
          <w:lang w:val="el-G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3"/>
        <w:gridCol w:w="2744"/>
        <w:gridCol w:w="1510"/>
        <w:gridCol w:w="1134"/>
        <w:gridCol w:w="1134"/>
        <w:gridCol w:w="992"/>
        <w:gridCol w:w="1411"/>
      </w:tblGrid>
      <w:tr w:rsidR="00394BA6" w:rsidRPr="00394BA6" w14:paraId="7F14D49A" w14:textId="77777777" w:rsidTr="00F20B98">
        <w:trPr>
          <w:cantSplit/>
          <w:tblHeader/>
        </w:trPr>
        <w:tc>
          <w:tcPr>
            <w:tcW w:w="365" w:type="pct"/>
            <w:vMerge w:val="restart"/>
            <w:shd w:val="clear" w:color="auto" w:fill="B3B3B3"/>
            <w:vAlign w:val="center"/>
          </w:tcPr>
          <w:p w14:paraId="4A7F4B04" w14:textId="77777777" w:rsidR="00394BA6" w:rsidRPr="00F20B98" w:rsidRDefault="00394BA6" w:rsidP="009D279B">
            <w:pPr>
              <w:ind w:left="-125" w:right="-108"/>
              <w:jc w:val="center"/>
              <w:rPr>
                <w:rFonts w:ascii="Tahoma" w:hAnsi="Tahoma" w:cs="Tahoma"/>
                <w:b/>
                <w:sz w:val="20"/>
                <w:szCs w:val="20"/>
              </w:rPr>
            </w:pPr>
            <w:r w:rsidRPr="00F20B98">
              <w:rPr>
                <w:rFonts w:ascii="Tahoma" w:hAnsi="Tahoma" w:cs="Tahoma"/>
                <w:b/>
                <w:sz w:val="20"/>
                <w:szCs w:val="20"/>
              </w:rPr>
              <w:t>Α/Α</w:t>
            </w:r>
          </w:p>
        </w:tc>
        <w:tc>
          <w:tcPr>
            <w:tcW w:w="1425" w:type="pct"/>
            <w:vMerge w:val="restart"/>
            <w:shd w:val="clear" w:color="auto" w:fill="B3B3B3"/>
            <w:vAlign w:val="center"/>
          </w:tcPr>
          <w:p w14:paraId="106DB179" w14:textId="77777777" w:rsidR="00394BA6" w:rsidRPr="00F20B98" w:rsidRDefault="00394BA6" w:rsidP="009D279B">
            <w:pPr>
              <w:jc w:val="center"/>
              <w:rPr>
                <w:rFonts w:ascii="Tahoma" w:hAnsi="Tahoma" w:cs="Tahoma"/>
                <w:b/>
                <w:sz w:val="20"/>
                <w:szCs w:val="20"/>
              </w:rPr>
            </w:pPr>
            <w:r w:rsidRPr="00F20B98">
              <w:rPr>
                <w:rFonts w:ascii="Tahoma" w:hAnsi="Tahoma" w:cs="Tahoma"/>
                <w:b/>
                <w:sz w:val="20"/>
                <w:szCs w:val="20"/>
              </w:rPr>
              <w:t>ΠΑΡΑΔΟΤΕΟ</w:t>
            </w:r>
          </w:p>
        </w:tc>
        <w:tc>
          <w:tcPr>
            <w:tcW w:w="784" w:type="pct"/>
            <w:vMerge w:val="restart"/>
            <w:shd w:val="clear" w:color="auto" w:fill="B3B3B3"/>
            <w:vAlign w:val="center"/>
          </w:tcPr>
          <w:p w14:paraId="78855BF6" w14:textId="77777777" w:rsidR="00394BA6" w:rsidRPr="00F20B98" w:rsidRDefault="00394BA6" w:rsidP="009D279B">
            <w:pPr>
              <w:ind w:left="-109" w:right="-110"/>
              <w:jc w:val="center"/>
              <w:rPr>
                <w:rFonts w:ascii="Tahoma" w:hAnsi="Tahoma" w:cs="Tahoma"/>
                <w:b/>
                <w:sz w:val="20"/>
                <w:szCs w:val="20"/>
              </w:rPr>
            </w:pPr>
            <w:r w:rsidRPr="00F20B98">
              <w:rPr>
                <w:rFonts w:ascii="Tahoma" w:hAnsi="Tahoma" w:cs="Tahoma"/>
                <w:b/>
                <w:sz w:val="20"/>
                <w:szCs w:val="20"/>
              </w:rPr>
              <w:t xml:space="preserve">ΑΠΑΣΧΟΛΗΣΗ ΣΕ Α/Μ </w:t>
            </w:r>
          </w:p>
        </w:tc>
        <w:tc>
          <w:tcPr>
            <w:tcW w:w="1178" w:type="pct"/>
            <w:gridSpan w:val="2"/>
            <w:shd w:val="clear" w:color="auto" w:fill="B3B3B3"/>
            <w:vAlign w:val="center"/>
          </w:tcPr>
          <w:p w14:paraId="2F25DCD6" w14:textId="77777777" w:rsidR="00394BA6" w:rsidRPr="00F20B98" w:rsidRDefault="00394BA6" w:rsidP="009D279B">
            <w:pPr>
              <w:spacing w:after="0"/>
              <w:jc w:val="center"/>
              <w:rPr>
                <w:rFonts w:ascii="Tahoma" w:hAnsi="Tahoma" w:cs="Tahoma"/>
                <w:b/>
                <w:sz w:val="20"/>
                <w:szCs w:val="20"/>
              </w:rPr>
            </w:pPr>
            <w:r w:rsidRPr="00F20B98">
              <w:rPr>
                <w:rFonts w:ascii="Tahoma" w:hAnsi="Tahoma" w:cs="Tahoma"/>
                <w:b/>
                <w:sz w:val="20"/>
                <w:szCs w:val="20"/>
              </w:rPr>
              <w:t>ΑΞΙΑ ΧΩΡΙΣ ΦΠΑ [€]</w:t>
            </w:r>
          </w:p>
        </w:tc>
        <w:tc>
          <w:tcPr>
            <w:tcW w:w="515" w:type="pct"/>
            <w:vMerge w:val="restart"/>
            <w:shd w:val="clear" w:color="auto" w:fill="B3B3B3"/>
            <w:vAlign w:val="center"/>
          </w:tcPr>
          <w:p w14:paraId="5A95C9F1" w14:textId="77777777" w:rsidR="00394BA6" w:rsidRPr="00F20B98" w:rsidRDefault="00394BA6" w:rsidP="009D279B">
            <w:pPr>
              <w:spacing w:after="0"/>
              <w:jc w:val="center"/>
              <w:rPr>
                <w:rFonts w:ascii="Tahoma" w:hAnsi="Tahoma" w:cs="Tahoma"/>
                <w:b/>
                <w:sz w:val="20"/>
                <w:szCs w:val="20"/>
              </w:rPr>
            </w:pPr>
            <w:r w:rsidRPr="00F20B98">
              <w:rPr>
                <w:rFonts w:ascii="Tahoma" w:hAnsi="Tahoma" w:cs="Tahoma"/>
                <w:b/>
                <w:sz w:val="20"/>
                <w:szCs w:val="20"/>
              </w:rPr>
              <w:t>ΦΠΑ [€]</w:t>
            </w:r>
          </w:p>
        </w:tc>
        <w:tc>
          <w:tcPr>
            <w:tcW w:w="733" w:type="pct"/>
            <w:vMerge w:val="restart"/>
            <w:shd w:val="clear" w:color="auto" w:fill="B3B3B3"/>
            <w:vAlign w:val="center"/>
          </w:tcPr>
          <w:p w14:paraId="3F711857" w14:textId="77777777" w:rsidR="00394BA6" w:rsidRPr="00F20B98" w:rsidRDefault="00394BA6" w:rsidP="009D279B">
            <w:pPr>
              <w:spacing w:after="0"/>
              <w:ind w:left="-122" w:right="-110"/>
              <w:jc w:val="center"/>
              <w:rPr>
                <w:rFonts w:ascii="Tahoma" w:hAnsi="Tahoma" w:cs="Tahoma"/>
                <w:b/>
                <w:sz w:val="20"/>
                <w:szCs w:val="20"/>
              </w:rPr>
            </w:pPr>
            <w:r w:rsidRPr="00F20B98">
              <w:rPr>
                <w:rFonts w:ascii="Tahoma" w:hAnsi="Tahoma" w:cs="Tahoma"/>
                <w:b/>
                <w:sz w:val="20"/>
                <w:szCs w:val="20"/>
              </w:rPr>
              <w:t>ΣΥΝΟΛΙΚΗ ΑΞΙΑ</w:t>
            </w:r>
          </w:p>
          <w:p w14:paraId="70BF89C2" w14:textId="77777777" w:rsidR="00394BA6" w:rsidRPr="00F20B98" w:rsidRDefault="00394BA6" w:rsidP="009D279B">
            <w:pPr>
              <w:spacing w:after="0"/>
              <w:jc w:val="center"/>
              <w:rPr>
                <w:rFonts w:ascii="Tahoma" w:hAnsi="Tahoma" w:cs="Tahoma"/>
                <w:b/>
                <w:sz w:val="20"/>
                <w:szCs w:val="20"/>
              </w:rPr>
            </w:pPr>
            <w:r w:rsidRPr="00F20B98">
              <w:rPr>
                <w:rFonts w:ascii="Tahoma" w:hAnsi="Tahoma" w:cs="Tahoma"/>
                <w:b/>
                <w:sz w:val="20"/>
                <w:szCs w:val="20"/>
              </w:rPr>
              <w:t>ΜΕ ΦΠΑ [€]</w:t>
            </w:r>
          </w:p>
        </w:tc>
      </w:tr>
      <w:tr w:rsidR="00394BA6" w:rsidRPr="00394BA6" w14:paraId="1DEAADAB" w14:textId="77777777" w:rsidTr="00F20B98">
        <w:trPr>
          <w:cantSplit/>
          <w:tblHeader/>
        </w:trPr>
        <w:tc>
          <w:tcPr>
            <w:tcW w:w="365" w:type="pct"/>
            <w:vMerge/>
            <w:shd w:val="clear" w:color="auto" w:fill="E6E6E6"/>
            <w:vAlign w:val="center"/>
          </w:tcPr>
          <w:p w14:paraId="5D2D2555" w14:textId="77777777" w:rsidR="00394BA6" w:rsidRPr="00F20B98" w:rsidRDefault="00394BA6" w:rsidP="009D279B">
            <w:pPr>
              <w:spacing w:after="0"/>
              <w:jc w:val="center"/>
              <w:rPr>
                <w:rFonts w:ascii="Tahoma" w:hAnsi="Tahoma" w:cs="Tahoma"/>
                <w:sz w:val="18"/>
                <w:szCs w:val="18"/>
              </w:rPr>
            </w:pPr>
          </w:p>
        </w:tc>
        <w:tc>
          <w:tcPr>
            <w:tcW w:w="1425" w:type="pct"/>
            <w:vMerge/>
            <w:shd w:val="clear" w:color="auto" w:fill="E6E6E6"/>
            <w:vAlign w:val="center"/>
          </w:tcPr>
          <w:p w14:paraId="27FE24CB" w14:textId="77777777" w:rsidR="00394BA6" w:rsidRPr="00F20B98" w:rsidRDefault="00394BA6" w:rsidP="009D279B">
            <w:pPr>
              <w:spacing w:after="0"/>
              <w:jc w:val="center"/>
              <w:rPr>
                <w:rFonts w:ascii="Tahoma" w:hAnsi="Tahoma" w:cs="Tahoma"/>
                <w:sz w:val="18"/>
                <w:szCs w:val="18"/>
              </w:rPr>
            </w:pPr>
          </w:p>
        </w:tc>
        <w:tc>
          <w:tcPr>
            <w:tcW w:w="784" w:type="pct"/>
            <w:vMerge/>
            <w:shd w:val="clear" w:color="auto" w:fill="E6E6E6"/>
            <w:vAlign w:val="center"/>
          </w:tcPr>
          <w:p w14:paraId="44FBF1EB" w14:textId="77777777" w:rsidR="00394BA6" w:rsidRPr="00F20B98" w:rsidRDefault="00394BA6" w:rsidP="009D279B">
            <w:pPr>
              <w:spacing w:after="0"/>
              <w:jc w:val="center"/>
              <w:rPr>
                <w:rFonts w:ascii="Tahoma" w:hAnsi="Tahoma" w:cs="Tahoma"/>
                <w:sz w:val="18"/>
                <w:szCs w:val="18"/>
              </w:rPr>
            </w:pPr>
          </w:p>
        </w:tc>
        <w:tc>
          <w:tcPr>
            <w:tcW w:w="589" w:type="pct"/>
            <w:shd w:val="clear" w:color="auto" w:fill="B3B3B3"/>
            <w:vAlign w:val="center"/>
          </w:tcPr>
          <w:p w14:paraId="107CB0DF" w14:textId="77777777" w:rsidR="00394BA6" w:rsidRPr="00F20B98" w:rsidRDefault="00394BA6" w:rsidP="009D279B">
            <w:pPr>
              <w:spacing w:after="0"/>
              <w:ind w:left="-110" w:right="-110"/>
              <w:jc w:val="center"/>
              <w:rPr>
                <w:rFonts w:ascii="Tahoma" w:hAnsi="Tahoma" w:cs="Tahoma"/>
                <w:b/>
                <w:sz w:val="18"/>
                <w:szCs w:val="18"/>
              </w:rPr>
            </w:pPr>
            <w:r w:rsidRPr="00F20B98">
              <w:rPr>
                <w:rFonts w:ascii="Tahoma" w:hAnsi="Tahoma" w:cs="Tahoma"/>
                <w:b/>
                <w:sz w:val="18"/>
                <w:szCs w:val="18"/>
              </w:rPr>
              <w:t>ΤΙΜΗ ΜΟΝΑΔΑΣ</w:t>
            </w:r>
          </w:p>
        </w:tc>
        <w:tc>
          <w:tcPr>
            <w:tcW w:w="589" w:type="pct"/>
            <w:shd w:val="clear" w:color="auto" w:fill="B3B3B3"/>
            <w:vAlign w:val="center"/>
          </w:tcPr>
          <w:p w14:paraId="1A9A0F17" w14:textId="77777777" w:rsidR="00394BA6" w:rsidRPr="00F20B98" w:rsidRDefault="00394BA6" w:rsidP="009D279B">
            <w:pPr>
              <w:spacing w:after="0"/>
              <w:jc w:val="center"/>
              <w:rPr>
                <w:rFonts w:ascii="Tahoma" w:hAnsi="Tahoma" w:cs="Tahoma"/>
                <w:b/>
                <w:sz w:val="18"/>
                <w:szCs w:val="18"/>
              </w:rPr>
            </w:pPr>
            <w:r w:rsidRPr="00F20B98">
              <w:rPr>
                <w:rFonts w:ascii="Tahoma" w:hAnsi="Tahoma" w:cs="Tahoma"/>
                <w:b/>
                <w:sz w:val="18"/>
                <w:szCs w:val="18"/>
              </w:rPr>
              <w:t>ΣΥΝΟΛΟ</w:t>
            </w:r>
          </w:p>
        </w:tc>
        <w:tc>
          <w:tcPr>
            <w:tcW w:w="515" w:type="pct"/>
            <w:vMerge/>
            <w:shd w:val="clear" w:color="auto" w:fill="E6E6E6"/>
            <w:vAlign w:val="center"/>
          </w:tcPr>
          <w:p w14:paraId="2341A20D" w14:textId="77777777" w:rsidR="00394BA6" w:rsidRPr="00F20B98" w:rsidRDefault="00394BA6" w:rsidP="009D279B">
            <w:pPr>
              <w:spacing w:after="0"/>
              <w:jc w:val="center"/>
              <w:rPr>
                <w:rFonts w:ascii="Tahoma" w:hAnsi="Tahoma" w:cs="Tahoma"/>
                <w:sz w:val="18"/>
                <w:szCs w:val="18"/>
              </w:rPr>
            </w:pPr>
          </w:p>
        </w:tc>
        <w:tc>
          <w:tcPr>
            <w:tcW w:w="733" w:type="pct"/>
            <w:vMerge/>
            <w:shd w:val="clear" w:color="auto" w:fill="E6E6E6"/>
            <w:vAlign w:val="center"/>
          </w:tcPr>
          <w:p w14:paraId="27F28525" w14:textId="77777777" w:rsidR="00394BA6" w:rsidRPr="00F20B98" w:rsidRDefault="00394BA6" w:rsidP="009D279B">
            <w:pPr>
              <w:spacing w:after="0"/>
              <w:jc w:val="center"/>
              <w:rPr>
                <w:rFonts w:ascii="Tahoma" w:hAnsi="Tahoma" w:cs="Tahoma"/>
                <w:sz w:val="18"/>
                <w:szCs w:val="18"/>
              </w:rPr>
            </w:pPr>
          </w:p>
        </w:tc>
      </w:tr>
      <w:tr w:rsidR="00394BA6" w:rsidRPr="00696648" w14:paraId="6C566C70" w14:textId="77777777" w:rsidTr="00F20B98">
        <w:trPr>
          <w:trHeight w:val="284"/>
        </w:trPr>
        <w:tc>
          <w:tcPr>
            <w:tcW w:w="365" w:type="pct"/>
            <w:shd w:val="clear" w:color="auto" w:fill="auto"/>
          </w:tcPr>
          <w:p w14:paraId="4F1528B3" w14:textId="02533877" w:rsidR="00394BA6" w:rsidRPr="00F20B98" w:rsidRDefault="00394BA6" w:rsidP="00394BA6">
            <w:pPr>
              <w:spacing w:after="0"/>
              <w:jc w:val="center"/>
              <w:rPr>
                <w:rFonts w:ascii="Tahoma" w:hAnsi="Tahoma" w:cs="Tahoma"/>
                <w:sz w:val="18"/>
                <w:szCs w:val="18"/>
              </w:rPr>
            </w:pPr>
            <w:r w:rsidRPr="00394BA6">
              <w:rPr>
                <w:rFonts w:ascii="Tahoma" w:hAnsi="Tahoma" w:cs="Tahoma"/>
                <w:iCs/>
                <w:sz w:val="20"/>
                <w:szCs w:val="20"/>
                <w:lang w:val="el-GR"/>
              </w:rPr>
              <w:t>Π.Α.1</w:t>
            </w:r>
          </w:p>
        </w:tc>
        <w:tc>
          <w:tcPr>
            <w:tcW w:w="1425" w:type="pct"/>
            <w:shd w:val="clear" w:color="auto" w:fill="auto"/>
          </w:tcPr>
          <w:p w14:paraId="79C741FA" w14:textId="4DA9D697" w:rsidR="00394BA6" w:rsidRPr="00F20B98" w:rsidRDefault="00394BA6" w:rsidP="00394BA6">
            <w:pPr>
              <w:spacing w:after="0"/>
              <w:jc w:val="left"/>
              <w:rPr>
                <w:rFonts w:ascii="Tahoma" w:hAnsi="Tahoma" w:cs="Tahoma"/>
                <w:sz w:val="18"/>
                <w:szCs w:val="18"/>
                <w:lang w:val="el-GR"/>
              </w:rPr>
            </w:pPr>
            <w:r w:rsidRPr="00394BA6">
              <w:rPr>
                <w:rFonts w:ascii="Tahoma" w:hAnsi="Tahoma" w:cs="Tahoma"/>
                <w:iCs/>
                <w:sz w:val="20"/>
                <w:szCs w:val="20"/>
                <w:lang w:val="el-GR"/>
              </w:rPr>
              <w:t xml:space="preserve">«3 Πρότυπα Κοστολογικού Μοντέλου για έργα ΣΔΙΤ»(Π1.1 έως Π.1.3 για τις κατηγορίες υποδομών εκπαίδευσης, υποδομών υγείας, και ενεργειακής εξοικονόμησης.  </w:t>
            </w:r>
          </w:p>
        </w:tc>
        <w:tc>
          <w:tcPr>
            <w:tcW w:w="784" w:type="pct"/>
            <w:shd w:val="clear" w:color="auto" w:fill="auto"/>
            <w:vAlign w:val="center"/>
          </w:tcPr>
          <w:p w14:paraId="2F09581F" w14:textId="77777777" w:rsidR="00394BA6" w:rsidRPr="00F20B98" w:rsidRDefault="00394BA6" w:rsidP="00394BA6">
            <w:pPr>
              <w:spacing w:after="0"/>
              <w:jc w:val="center"/>
              <w:rPr>
                <w:rFonts w:ascii="Tahoma" w:hAnsi="Tahoma" w:cs="Tahoma"/>
                <w:sz w:val="18"/>
                <w:szCs w:val="18"/>
                <w:lang w:val="el-GR"/>
              </w:rPr>
            </w:pPr>
          </w:p>
        </w:tc>
        <w:tc>
          <w:tcPr>
            <w:tcW w:w="589" w:type="pct"/>
            <w:shd w:val="clear" w:color="auto" w:fill="auto"/>
            <w:vAlign w:val="center"/>
          </w:tcPr>
          <w:p w14:paraId="1486675E" w14:textId="77777777" w:rsidR="00394BA6" w:rsidRPr="00F20B98" w:rsidRDefault="00394BA6" w:rsidP="00394BA6">
            <w:pPr>
              <w:spacing w:after="0"/>
              <w:jc w:val="center"/>
              <w:rPr>
                <w:rFonts w:ascii="Tahoma" w:hAnsi="Tahoma" w:cs="Tahoma"/>
                <w:sz w:val="18"/>
                <w:szCs w:val="18"/>
                <w:lang w:val="el-GR"/>
              </w:rPr>
            </w:pPr>
          </w:p>
        </w:tc>
        <w:tc>
          <w:tcPr>
            <w:tcW w:w="589" w:type="pct"/>
            <w:shd w:val="clear" w:color="auto" w:fill="auto"/>
            <w:vAlign w:val="center"/>
          </w:tcPr>
          <w:p w14:paraId="03384D48" w14:textId="77777777" w:rsidR="00394BA6" w:rsidRPr="00F20B98" w:rsidRDefault="00394BA6" w:rsidP="00394BA6">
            <w:pPr>
              <w:spacing w:after="0"/>
              <w:jc w:val="center"/>
              <w:rPr>
                <w:rFonts w:ascii="Tahoma" w:hAnsi="Tahoma" w:cs="Tahoma"/>
                <w:sz w:val="18"/>
                <w:szCs w:val="18"/>
                <w:lang w:val="el-GR"/>
              </w:rPr>
            </w:pPr>
          </w:p>
        </w:tc>
        <w:tc>
          <w:tcPr>
            <w:tcW w:w="515" w:type="pct"/>
            <w:shd w:val="clear" w:color="auto" w:fill="auto"/>
            <w:vAlign w:val="center"/>
          </w:tcPr>
          <w:p w14:paraId="21F96540" w14:textId="77777777" w:rsidR="00394BA6" w:rsidRPr="00F20B98" w:rsidRDefault="00394BA6" w:rsidP="00394BA6">
            <w:pPr>
              <w:spacing w:after="0"/>
              <w:jc w:val="center"/>
              <w:rPr>
                <w:rFonts w:ascii="Tahoma" w:hAnsi="Tahoma" w:cs="Tahoma"/>
                <w:sz w:val="18"/>
                <w:szCs w:val="18"/>
                <w:lang w:val="el-GR"/>
              </w:rPr>
            </w:pPr>
          </w:p>
        </w:tc>
        <w:tc>
          <w:tcPr>
            <w:tcW w:w="733" w:type="pct"/>
            <w:shd w:val="clear" w:color="auto" w:fill="auto"/>
            <w:vAlign w:val="center"/>
          </w:tcPr>
          <w:p w14:paraId="77AE1487" w14:textId="77777777" w:rsidR="00394BA6" w:rsidRPr="00F20B98" w:rsidRDefault="00394BA6" w:rsidP="00394BA6">
            <w:pPr>
              <w:spacing w:after="0"/>
              <w:jc w:val="center"/>
              <w:rPr>
                <w:rFonts w:ascii="Tahoma" w:hAnsi="Tahoma" w:cs="Tahoma"/>
                <w:sz w:val="18"/>
                <w:szCs w:val="18"/>
                <w:lang w:val="el-GR"/>
              </w:rPr>
            </w:pPr>
          </w:p>
        </w:tc>
      </w:tr>
      <w:tr w:rsidR="00394BA6" w:rsidRPr="00696648" w14:paraId="006B1009" w14:textId="77777777" w:rsidTr="00F20B98">
        <w:trPr>
          <w:trHeight w:val="284"/>
        </w:trPr>
        <w:tc>
          <w:tcPr>
            <w:tcW w:w="365" w:type="pct"/>
            <w:shd w:val="clear" w:color="auto" w:fill="auto"/>
          </w:tcPr>
          <w:p w14:paraId="4A8AE605" w14:textId="079A42E4" w:rsidR="00394BA6" w:rsidRPr="00F20B98" w:rsidRDefault="00394BA6" w:rsidP="00394BA6">
            <w:pPr>
              <w:spacing w:after="0"/>
              <w:jc w:val="center"/>
              <w:rPr>
                <w:rFonts w:ascii="Tahoma" w:hAnsi="Tahoma" w:cs="Tahoma"/>
                <w:sz w:val="18"/>
                <w:szCs w:val="18"/>
                <w:lang w:val="el-GR"/>
              </w:rPr>
            </w:pPr>
            <w:r w:rsidRPr="00394BA6">
              <w:rPr>
                <w:rFonts w:ascii="Tahoma" w:hAnsi="Tahoma" w:cs="Tahoma"/>
                <w:iCs/>
                <w:sz w:val="20"/>
                <w:szCs w:val="20"/>
                <w:lang w:val="el-GR"/>
              </w:rPr>
              <w:t>Π.Α.2</w:t>
            </w:r>
          </w:p>
        </w:tc>
        <w:tc>
          <w:tcPr>
            <w:tcW w:w="1425" w:type="pct"/>
            <w:shd w:val="clear" w:color="auto" w:fill="auto"/>
          </w:tcPr>
          <w:p w14:paraId="4DA725DB" w14:textId="4404DBC0" w:rsidR="00394BA6" w:rsidRPr="00F20B98" w:rsidRDefault="00394BA6" w:rsidP="00394BA6">
            <w:pPr>
              <w:spacing w:after="0"/>
              <w:jc w:val="left"/>
              <w:rPr>
                <w:rFonts w:ascii="Tahoma" w:hAnsi="Tahoma" w:cs="Tahoma"/>
                <w:sz w:val="18"/>
                <w:szCs w:val="18"/>
                <w:lang w:val="el-GR"/>
              </w:rPr>
            </w:pPr>
            <w:r w:rsidRPr="00394BA6">
              <w:rPr>
                <w:rFonts w:ascii="Tahoma" w:hAnsi="Tahoma" w:cs="Tahoma"/>
                <w:iCs/>
                <w:sz w:val="20"/>
                <w:szCs w:val="20"/>
                <w:lang w:val="el-GR"/>
              </w:rPr>
              <w:t xml:space="preserve">«3 Πρότυπα Χρηματοοικονομικού Μοντέλου για έργα ΣΔΙΤ»,(Π2.1-Π.2.3 για τις κατηγορίες υποδομών εκπαίδευσης, υποδομών υγείας, και ενεργειακής εξοικονόμησης   </w:t>
            </w:r>
          </w:p>
        </w:tc>
        <w:tc>
          <w:tcPr>
            <w:tcW w:w="784" w:type="pct"/>
            <w:vAlign w:val="center"/>
          </w:tcPr>
          <w:p w14:paraId="3E17CA68" w14:textId="77777777" w:rsidR="00394BA6" w:rsidRPr="00F20B98" w:rsidRDefault="00394BA6" w:rsidP="00394BA6">
            <w:pPr>
              <w:spacing w:after="0"/>
              <w:jc w:val="center"/>
              <w:rPr>
                <w:rFonts w:ascii="Tahoma" w:hAnsi="Tahoma" w:cs="Tahoma"/>
                <w:sz w:val="18"/>
                <w:szCs w:val="18"/>
                <w:lang w:val="el-GR"/>
              </w:rPr>
            </w:pPr>
          </w:p>
        </w:tc>
        <w:tc>
          <w:tcPr>
            <w:tcW w:w="589" w:type="pct"/>
            <w:vAlign w:val="center"/>
          </w:tcPr>
          <w:p w14:paraId="31BCBD04" w14:textId="77777777" w:rsidR="00394BA6" w:rsidRPr="00F20B98" w:rsidRDefault="00394BA6" w:rsidP="00394BA6">
            <w:pPr>
              <w:spacing w:after="0"/>
              <w:jc w:val="center"/>
              <w:rPr>
                <w:rFonts w:ascii="Tahoma" w:hAnsi="Tahoma" w:cs="Tahoma"/>
                <w:sz w:val="18"/>
                <w:szCs w:val="18"/>
                <w:lang w:val="el-GR"/>
              </w:rPr>
            </w:pPr>
          </w:p>
        </w:tc>
        <w:tc>
          <w:tcPr>
            <w:tcW w:w="589" w:type="pct"/>
            <w:vAlign w:val="center"/>
          </w:tcPr>
          <w:p w14:paraId="30AC1600" w14:textId="77777777" w:rsidR="00394BA6" w:rsidRPr="00F20B98" w:rsidRDefault="00394BA6" w:rsidP="00394BA6">
            <w:pPr>
              <w:spacing w:after="0"/>
              <w:jc w:val="center"/>
              <w:rPr>
                <w:rFonts w:ascii="Tahoma" w:hAnsi="Tahoma" w:cs="Tahoma"/>
                <w:sz w:val="18"/>
                <w:szCs w:val="18"/>
                <w:lang w:val="el-GR"/>
              </w:rPr>
            </w:pPr>
          </w:p>
        </w:tc>
        <w:tc>
          <w:tcPr>
            <w:tcW w:w="515" w:type="pct"/>
            <w:vAlign w:val="center"/>
          </w:tcPr>
          <w:p w14:paraId="54D4C5C8" w14:textId="77777777" w:rsidR="00394BA6" w:rsidRPr="00F20B98" w:rsidRDefault="00394BA6" w:rsidP="00394BA6">
            <w:pPr>
              <w:spacing w:after="0"/>
              <w:jc w:val="center"/>
              <w:rPr>
                <w:rFonts w:ascii="Tahoma" w:hAnsi="Tahoma" w:cs="Tahoma"/>
                <w:sz w:val="18"/>
                <w:szCs w:val="18"/>
                <w:lang w:val="el-GR"/>
              </w:rPr>
            </w:pPr>
          </w:p>
        </w:tc>
        <w:tc>
          <w:tcPr>
            <w:tcW w:w="733" w:type="pct"/>
            <w:vAlign w:val="center"/>
          </w:tcPr>
          <w:p w14:paraId="01B463F3" w14:textId="77777777" w:rsidR="00394BA6" w:rsidRPr="00F20B98" w:rsidRDefault="00394BA6" w:rsidP="00394BA6">
            <w:pPr>
              <w:spacing w:after="0"/>
              <w:jc w:val="center"/>
              <w:rPr>
                <w:rFonts w:ascii="Tahoma" w:hAnsi="Tahoma" w:cs="Tahoma"/>
                <w:sz w:val="18"/>
                <w:szCs w:val="18"/>
                <w:lang w:val="el-GR"/>
              </w:rPr>
            </w:pPr>
          </w:p>
        </w:tc>
      </w:tr>
      <w:tr w:rsidR="00394BA6" w:rsidRPr="00696648" w14:paraId="38F7276A" w14:textId="77777777" w:rsidTr="00F20B98">
        <w:trPr>
          <w:trHeight w:val="284"/>
        </w:trPr>
        <w:tc>
          <w:tcPr>
            <w:tcW w:w="365" w:type="pct"/>
            <w:shd w:val="clear" w:color="auto" w:fill="auto"/>
          </w:tcPr>
          <w:p w14:paraId="2652E9F0" w14:textId="096F3410" w:rsidR="00394BA6" w:rsidRPr="00F20B98" w:rsidRDefault="00394BA6" w:rsidP="00394BA6">
            <w:pPr>
              <w:spacing w:after="0"/>
              <w:jc w:val="center"/>
              <w:rPr>
                <w:rFonts w:ascii="Tahoma" w:hAnsi="Tahoma" w:cs="Tahoma"/>
                <w:sz w:val="18"/>
                <w:szCs w:val="18"/>
                <w:lang w:val="el-GR"/>
              </w:rPr>
            </w:pPr>
            <w:r w:rsidRPr="00394BA6">
              <w:rPr>
                <w:rFonts w:ascii="Tahoma" w:hAnsi="Tahoma" w:cs="Tahoma"/>
                <w:iCs/>
                <w:sz w:val="20"/>
                <w:szCs w:val="20"/>
                <w:lang w:val="el-GR"/>
              </w:rPr>
              <w:t>Π.Α.3</w:t>
            </w:r>
          </w:p>
        </w:tc>
        <w:tc>
          <w:tcPr>
            <w:tcW w:w="1425" w:type="pct"/>
            <w:shd w:val="clear" w:color="auto" w:fill="auto"/>
          </w:tcPr>
          <w:p w14:paraId="55E55D4B" w14:textId="0A2CFF17" w:rsidR="00394BA6" w:rsidRPr="00F20B98" w:rsidRDefault="00394BA6" w:rsidP="00394BA6">
            <w:pPr>
              <w:spacing w:after="0"/>
              <w:rPr>
                <w:rFonts w:ascii="Tahoma" w:hAnsi="Tahoma" w:cs="Tahoma"/>
                <w:sz w:val="18"/>
                <w:szCs w:val="18"/>
                <w:lang w:val="el-GR"/>
              </w:rPr>
            </w:pPr>
            <w:r w:rsidRPr="00394BA6">
              <w:rPr>
                <w:rFonts w:ascii="Tahoma" w:hAnsi="Tahoma" w:cs="Tahoma"/>
                <w:iCs/>
                <w:sz w:val="20"/>
                <w:szCs w:val="20"/>
                <w:lang w:val="el-GR"/>
              </w:rPr>
              <w:t>Κατάλογος νομικών και θεσμικών ζητημάτων που αφορούν σε έργα ΣΔΙΤ /Λίστα κάλυψης νομικών και θεσμικών προϋποθέσεων για 3 κατηγορίες έργων ΣΔΙΤ (Π3.1έως Π.3.3 για τις κατηγορίες υποδομών εκπαίδευσης, υποδομών υγείας, και ενεργειακής εξοικονόμησης.</w:t>
            </w:r>
          </w:p>
        </w:tc>
        <w:tc>
          <w:tcPr>
            <w:tcW w:w="784" w:type="pct"/>
            <w:vAlign w:val="center"/>
          </w:tcPr>
          <w:p w14:paraId="31F7B6BF" w14:textId="77777777" w:rsidR="00394BA6" w:rsidRPr="00F20B98" w:rsidRDefault="00394BA6" w:rsidP="00394BA6">
            <w:pPr>
              <w:spacing w:after="0"/>
              <w:jc w:val="center"/>
              <w:rPr>
                <w:rFonts w:ascii="Tahoma" w:hAnsi="Tahoma" w:cs="Tahoma"/>
                <w:sz w:val="18"/>
                <w:szCs w:val="18"/>
                <w:lang w:val="el-GR"/>
              </w:rPr>
            </w:pPr>
          </w:p>
        </w:tc>
        <w:tc>
          <w:tcPr>
            <w:tcW w:w="589" w:type="pct"/>
            <w:vAlign w:val="center"/>
          </w:tcPr>
          <w:p w14:paraId="072A97AE" w14:textId="77777777" w:rsidR="00394BA6" w:rsidRPr="00F20B98" w:rsidRDefault="00394BA6" w:rsidP="00394BA6">
            <w:pPr>
              <w:spacing w:after="0"/>
              <w:jc w:val="center"/>
              <w:rPr>
                <w:rFonts w:ascii="Tahoma" w:hAnsi="Tahoma" w:cs="Tahoma"/>
                <w:sz w:val="18"/>
                <w:szCs w:val="18"/>
                <w:lang w:val="el-GR"/>
              </w:rPr>
            </w:pPr>
          </w:p>
        </w:tc>
        <w:tc>
          <w:tcPr>
            <w:tcW w:w="589" w:type="pct"/>
            <w:vAlign w:val="center"/>
          </w:tcPr>
          <w:p w14:paraId="08099CF8" w14:textId="77777777" w:rsidR="00394BA6" w:rsidRPr="00F20B98" w:rsidRDefault="00394BA6" w:rsidP="00394BA6">
            <w:pPr>
              <w:spacing w:after="0"/>
              <w:jc w:val="center"/>
              <w:rPr>
                <w:rFonts w:ascii="Tahoma" w:hAnsi="Tahoma" w:cs="Tahoma"/>
                <w:sz w:val="18"/>
                <w:szCs w:val="18"/>
                <w:lang w:val="el-GR"/>
              </w:rPr>
            </w:pPr>
          </w:p>
        </w:tc>
        <w:tc>
          <w:tcPr>
            <w:tcW w:w="515" w:type="pct"/>
            <w:vAlign w:val="center"/>
          </w:tcPr>
          <w:p w14:paraId="73D796C1" w14:textId="77777777" w:rsidR="00394BA6" w:rsidRPr="00F20B98" w:rsidRDefault="00394BA6" w:rsidP="00394BA6">
            <w:pPr>
              <w:spacing w:after="0"/>
              <w:jc w:val="center"/>
              <w:rPr>
                <w:rFonts w:ascii="Tahoma" w:hAnsi="Tahoma" w:cs="Tahoma"/>
                <w:sz w:val="18"/>
                <w:szCs w:val="18"/>
                <w:lang w:val="el-GR"/>
              </w:rPr>
            </w:pPr>
          </w:p>
        </w:tc>
        <w:tc>
          <w:tcPr>
            <w:tcW w:w="733" w:type="pct"/>
            <w:vAlign w:val="center"/>
          </w:tcPr>
          <w:p w14:paraId="30BF60F3" w14:textId="77777777" w:rsidR="00394BA6" w:rsidRPr="00F20B98" w:rsidRDefault="00394BA6" w:rsidP="00394BA6">
            <w:pPr>
              <w:spacing w:after="0"/>
              <w:jc w:val="center"/>
              <w:rPr>
                <w:rFonts w:ascii="Tahoma" w:hAnsi="Tahoma" w:cs="Tahoma"/>
                <w:sz w:val="18"/>
                <w:szCs w:val="18"/>
                <w:lang w:val="el-GR"/>
              </w:rPr>
            </w:pPr>
          </w:p>
        </w:tc>
      </w:tr>
      <w:tr w:rsidR="00394BA6" w:rsidRPr="00696648" w14:paraId="25C4F2AE" w14:textId="77777777" w:rsidTr="00F20B98">
        <w:trPr>
          <w:trHeight w:val="284"/>
        </w:trPr>
        <w:tc>
          <w:tcPr>
            <w:tcW w:w="365" w:type="pct"/>
            <w:shd w:val="clear" w:color="auto" w:fill="auto"/>
          </w:tcPr>
          <w:p w14:paraId="7CAFDEE0" w14:textId="7B42CE73" w:rsidR="00394BA6" w:rsidRPr="00F20B98" w:rsidRDefault="00394BA6" w:rsidP="00394BA6">
            <w:pPr>
              <w:spacing w:after="0"/>
              <w:jc w:val="center"/>
              <w:rPr>
                <w:rFonts w:ascii="Tahoma" w:hAnsi="Tahoma" w:cs="Tahoma"/>
                <w:sz w:val="18"/>
                <w:szCs w:val="18"/>
              </w:rPr>
            </w:pPr>
            <w:r w:rsidRPr="00394BA6">
              <w:rPr>
                <w:rFonts w:ascii="Tahoma" w:hAnsi="Tahoma" w:cs="Tahoma"/>
                <w:iCs/>
                <w:sz w:val="20"/>
                <w:szCs w:val="20"/>
                <w:lang w:val="el-GR"/>
              </w:rPr>
              <w:t>Π.Α.4</w:t>
            </w:r>
          </w:p>
        </w:tc>
        <w:tc>
          <w:tcPr>
            <w:tcW w:w="1425" w:type="pct"/>
            <w:shd w:val="clear" w:color="auto" w:fill="auto"/>
          </w:tcPr>
          <w:p w14:paraId="0206419F" w14:textId="4CF6FB5A" w:rsidR="00394BA6" w:rsidRPr="00F20B98" w:rsidRDefault="00394BA6" w:rsidP="00394BA6">
            <w:pPr>
              <w:spacing w:after="0"/>
              <w:rPr>
                <w:rFonts w:ascii="Tahoma" w:hAnsi="Tahoma" w:cs="Tahoma"/>
                <w:sz w:val="18"/>
                <w:szCs w:val="18"/>
                <w:lang w:val="el-GR"/>
              </w:rPr>
            </w:pPr>
            <w:r w:rsidRPr="00394BA6">
              <w:rPr>
                <w:rFonts w:ascii="Tahoma" w:hAnsi="Tahoma" w:cs="Tahoma"/>
                <w:iCs/>
                <w:sz w:val="20"/>
                <w:szCs w:val="20"/>
                <w:lang w:val="el-GR"/>
              </w:rPr>
              <w:t>Οδηγός προετοιμασίας πρότασης Δημόσιων Φορέων προς ΣΔΙΤ για τρείς κατηγορίες έργων Π.4.1 έως Π.4.3. για τις κατηγορίες υποδομών εκπαίδευσης, υποδομών υγείας, και ενεργειακής εξοικονόμησης.</w:t>
            </w:r>
          </w:p>
        </w:tc>
        <w:tc>
          <w:tcPr>
            <w:tcW w:w="784" w:type="pct"/>
            <w:vAlign w:val="center"/>
          </w:tcPr>
          <w:p w14:paraId="1808C14D" w14:textId="77777777" w:rsidR="00394BA6" w:rsidRPr="00F20B98" w:rsidRDefault="00394BA6" w:rsidP="00394BA6">
            <w:pPr>
              <w:spacing w:after="0"/>
              <w:jc w:val="center"/>
              <w:rPr>
                <w:rFonts w:ascii="Tahoma" w:hAnsi="Tahoma" w:cs="Tahoma"/>
                <w:sz w:val="18"/>
                <w:szCs w:val="18"/>
                <w:lang w:val="el-GR"/>
              </w:rPr>
            </w:pPr>
          </w:p>
        </w:tc>
        <w:tc>
          <w:tcPr>
            <w:tcW w:w="589" w:type="pct"/>
            <w:vAlign w:val="center"/>
          </w:tcPr>
          <w:p w14:paraId="22EC6D8F" w14:textId="77777777" w:rsidR="00394BA6" w:rsidRPr="00F20B98" w:rsidRDefault="00394BA6" w:rsidP="00394BA6">
            <w:pPr>
              <w:spacing w:after="0"/>
              <w:jc w:val="center"/>
              <w:rPr>
                <w:rFonts w:ascii="Tahoma" w:hAnsi="Tahoma" w:cs="Tahoma"/>
                <w:sz w:val="18"/>
                <w:szCs w:val="18"/>
                <w:lang w:val="el-GR"/>
              </w:rPr>
            </w:pPr>
          </w:p>
        </w:tc>
        <w:tc>
          <w:tcPr>
            <w:tcW w:w="589" w:type="pct"/>
            <w:vAlign w:val="center"/>
          </w:tcPr>
          <w:p w14:paraId="6333BE78" w14:textId="77777777" w:rsidR="00394BA6" w:rsidRPr="00F20B98" w:rsidRDefault="00394BA6" w:rsidP="00394BA6">
            <w:pPr>
              <w:spacing w:after="0"/>
              <w:jc w:val="center"/>
              <w:rPr>
                <w:rFonts w:ascii="Tahoma" w:hAnsi="Tahoma" w:cs="Tahoma"/>
                <w:sz w:val="18"/>
                <w:szCs w:val="18"/>
                <w:lang w:val="el-GR"/>
              </w:rPr>
            </w:pPr>
          </w:p>
        </w:tc>
        <w:tc>
          <w:tcPr>
            <w:tcW w:w="515" w:type="pct"/>
            <w:vAlign w:val="center"/>
          </w:tcPr>
          <w:p w14:paraId="531EF249" w14:textId="77777777" w:rsidR="00394BA6" w:rsidRPr="00F20B98" w:rsidRDefault="00394BA6" w:rsidP="00394BA6">
            <w:pPr>
              <w:spacing w:after="0"/>
              <w:jc w:val="center"/>
              <w:rPr>
                <w:rFonts w:ascii="Tahoma" w:hAnsi="Tahoma" w:cs="Tahoma"/>
                <w:sz w:val="18"/>
                <w:szCs w:val="18"/>
                <w:lang w:val="el-GR"/>
              </w:rPr>
            </w:pPr>
          </w:p>
        </w:tc>
        <w:tc>
          <w:tcPr>
            <w:tcW w:w="733" w:type="pct"/>
            <w:vAlign w:val="center"/>
          </w:tcPr>
          <w:p w14:paraId="6541BB8D" w14:textId="77777777" w:rsidR="00394BA6" w:rsidRPr="00F20B98" w:rsidRDefault="00394BA6" w:rsidP="00394BA6">
            <w:pPr>
              <w:spacing w:after="0"/>
              <w:jc w:val="center"/>
              <w:rPr>
                <w:rFonts w:ascii="Tahoma" w:hAnsi="Tahoma" w:cs="Tahoma"/>
                <w:sz w:val="18"/>
                <w:szCs w:val="18"/>
                <w:lang w:val="el-GR"/>
              </w:rPr>
            </w:pPr>
          </w:p>
        </w:tc>
      </w:tr>
      <w:tr w:rsidR="00394BA6" w:rsidRPr="00696648" w14:paraId="53F7495D" w14:textId="77777777" w:rsidTr="00F20B98">
        <w:trPr>
          <w:trHeight w:val="284"/>
        </w:trPr>
        <w:tc>
          <w:tcPr>
            <w:tcW w:w="365" w:type="pct"/>
            <w:shd w:val="clear" w:color="auto" w:fill="auto"/>
          </w:tcPr>
          <w:p w14:paraId="0F9ECA9D" w14:textId="3A1582FD" w:rsidR="00394BA6" w:rsidRPr="00F20B98" w:rsidRDefault="00394BA6" w:rsidP="00394BA6">
            <w:pPr>
              <w:spacing w:after="0"/>
              <w:jc w:val="center"/>
              <w:rPr>
                <w:rFonts w:ascii="Tahoma" w:hAnsi="Tahoma" w:cs="Tahoma"/>
                <w:sz w:val="18"/>
                <w:szCs w:val="18"/>
              </w:rPr>
            </w:pPr>
            <w:r w:rsidRPr="00394BA6">
              <w:rPr>
                <w:rFonts w:ascii="Tahoma" w:hAnsi="Tahoma" w:cs="Tahoma"/>
                <w:iCs/>
                <w:sz w:val="20"/>
                <w:szCs w:val="20"/>
                <w:lang w:val="el-GR"/>
              </w:rPr>
              <w:t>Π.Α.5</w:t>
            </w:r>
          </w:p>
        </w:tc>
        <w:tc>
          <w:tcPr>
            <w:tcW w:w="1425" w:type="pct"/>
            <w:shd w:val="clear" w:color="auto" w:fill="auto"/>
          </w:tcPr>
          <w:p w14:paraId="59CFB4DD" w14:textId="01F8C93B" w:rsidR="00394BA6" w:rsidRPr="00F20B98" w:rsidRDefault="00394BA6" w:rsidP="00394BA6">
            <w:pPr>
              <w:spacing w:after="0"/>
              <w:rPr>
                <w:rFonts w:ascii="Tahoma" w:hAnsi="Tahoma" w:cs="Tahoma"/>
                <w:sz w:val="18"/>
                <w:szCs w:val="18"/>
                <w:lang w:val="el-GR"/>
              </w:rPr>
            </w:pPr>
            <w:r w:rsidRPr="00394BA6">
              <w:rPr>
                <w:rFonts w:ascii="Tahoma" w:hAnsi="Tahoma" w:cs="Tahoma"/>
                <w:iCs/>
                <w:sz w:val="20"/>
                <w:szCs w:val="20"/>
                <w:lang w:val="el-GR"/>
              </w:rPr>
              <w:t xml:space="preserve">Οδηγός αξιολόγησης από την </w:t>
            </w:r>
            <w:r w:rsidR="00142C97" w:rsidRPr="00142C97">
              <w:rPr>
                <w:rFonts w:ascii="Tahoma" w:hAnsi="Tahoma" w:cs="Tahoma"/>
                <w:iCs/>
                <w:sz w:val="20"/>
                <w:szCs w:val="20"/>
                <w:lang w:val="el-GR"/>
              </w:rPr>
              <w:t>ΓΓΙΕΣΔΙΤ</w:t>
            </w:r>
            <w:r w:rsidRPr="00394BA6">
              <w:rPr>
                <w:rFonts w:ascii="Tahoma" w:hAnsi="Tahoma" w:cs="Tahoma"/>
                <w:iCs/>
                <w:sz w:val="20"/>
                <w:szCs w:val="20"/>
                <w:lang w:val="el-GR"/>
              </w:rPr>
              <w:t xml:space="preserve"> των προτάσεων των Δημόσιων φορέων σε τρείς κατηγορίες έργων (Π5.1 έως Π.5.3) </w:t>
            </w:r>
            <w:r w:rsidRPr="00394BA6">
              <w:rPr>
                <w:rFonts w:ascii="Tahoma" w:hAnsi="Tahoma" w:cs="Tahoma"/>
                <w:iCs/>
                <w:sz w:val="20"/>
                <w:szCs w:val="20"/>
                <w:lang w:val="el-GR"/>
              </w:rPr>
              <w:lastRenderedPageBreak/>
              <w:t>για τις κατηγορίες έργων υποδομών εκπαίδευσης, υποδομών υγείας, και ενεργειακής εξοικονόμησης.</w:t>
            </w:r>
          </w:p>
        </w:tc>
        <w:tc>
          <w:tcPr>
            <w:tcW w:w="784" w:type="pct"/>
            <w:shd w:val="clear" w:color="auto" w:fill="auto"/>
            <w:vAlign w:val="center"/>
          </w:tcPr>
          <w:p w14:paraId="74849531" w14:textId="77777777" w:rsidR="00394BA6" w:rsidRPr="00F20B98" w:rsidRDefault="00394BA6" w:rsidP="00394BA6">
            <w:pPr>
              <w:spacing w:after="0"/>
              <w:jc w:val="center"/>
              <w:rPr>
                <w:rFonts w:ascii="Tahoma" w:hAnsi="Tahoma" w:cs="Tahoma"/>
                <w:sz w:val="18"/>
                <w:szCs w:val="18"/>
                <w:lang w:val="el-GR"/>
              </w:rPr>
            </w:pPr>
          </w:p>
        </w:tc>
        <w:tc>
          <w:tcPr>
            <w:tcW w:w="589" w:type="pct"/>
            <w:shd w:val="clear" w:color="auto" w:fill="auto"/>
            <w:vAlign w:val="center"/>
          </w:tcPr>
          <w:p w14:paraId="1D5C740F" w14:textId="77777777" w:rsidR="00394BA6" w:rsidRPr="00F20B98" w:rsidRDefault="00394BA6" w:rsidP="00394BA6">
            <w:pPr>
              <w:spacing w:after="0"/>
              <w:jc w:val="center"/>
              <w:rPr>
                <w:rFonts w:ascii="Tahoma" w:hAnsi="Tahoma" w:cs="Tahoma"/>
                <w:sz w:val="18"/>
                <w:szCs w:val="18"/>
                <w:lang w:val="el-GR"/>
              </w:rPr>
            </w:pPr>
          </w:p>
        </w:tc>
        <w:tc>
          <w:tcPr>
            <w:tcW w:w="589" w:type="pct"/>
            <w:shd w:val="clear" w:color="auto" w:fill="auto"/>
            <w:vAlign w:val="center"/>
          </w:tcPr>
          <w:p w14:paraId="7EDD35A4" w14:textId="77777777" w:rsidR="00394BA6" w:rsidRPr="00F20B98" w:rsidRDefault="00394BA6" w:rsidP="00394BA6">
            <w:pPr>
              <w:spacing w:after="0"/>
              <w:jc w:val="center"/>
              <w:rPr>
                <w:rFonts w:ascii="Tahoma" w:hAnsi="Tahoma" w:cs="Tahoma"/>
                <w:sz w:val="18"/>
                <w:szCs w:val="18"/>
                <w:lang w:val="el-GR"/>
              </w:rPr>
            </w:pPr>
          </w:p>
        </w:tc>
        <w:tc>
          <w:tcPr>
            <w:tcW w:w="515" w:type="pct"/>
            <w:shd w:val="clear" w:color="auto" w:fill="auto"/>
            <w:vAlign w:val="center"/>
          </w:tcPr>
          <w:p w14:paraId="075FDEC0" w14:textId="77777777" w:rsidR="00394BA6" w:rsidRPr="00F20B98" w:rsidRDefault="00394BA6" w:rsidP="00394BA6">
            <w:pPr>
              <w:spacing w:after="0"/>
              <w:jc w:val="center"/>
              <w:rPr>
                <w:rFonts w:ascii="Tahoma" w:hAnsi="Tahoma" w:cs="Tahoma"/>
                <w:sz w:val="18"/>
                <w:szCs w:val="18"/>
                <w:lang w:val="el-GR"/>
              </w:rPr>
            </w:pPr>
          </w:p>
        </w:tc>
        <w:tc>
          <w:tcPr>
            <w:tcW w:w="733" w:type="pct"/>
            <w:shd w:val="clear" w:color="auto" w:fill="auto"/>
            <w:vAlign w:val="center"/>
          </w:tcPr>
          <w:p w14:paraId="03F11D22" w14:textId="77777777" w:rsidR="00394BA6" w:rsidRPr="00F20B98" w:rsidRDefault="00394BA6" w:rsidP="00394BA6">
            <w:pPr>
              <w:spacing w:after="0"/>
              <w:jc w:val="center"/>
              <w:rPr>
                <w:rFonts w:ascii="Tahoma" w:hAnsi="Tahoma" w:cs="Tahoma"/>
                <w:sz w:val="18"/>
                <w:szCs w:val="18"/>
                <w:lang w:val="el-GR"/>
              </w:rPr>
            </w:pPr>
          </w:p>
        </w:tc>
      </w:tr>
      <w:tr w:rsidR="00394BA6" w:rsidRPr="00696648" w14:paraId="11FF6B75" w14:textId="77777777" w:rsidTr="00F20B98">
        <w:trPr>
          <w:trHeight w:val="284"/>
        </w:trPr>
        <w:tc>
          <w:tcPr>
            <w:tcW w:w="365" w:type="pct"/>
            <w:shd w:val="clear" w:color="auto" w:fill="auto"/>
          </w:tcPr>
          <w:p w14:paraId="50C64E79" w14:textId="7D2D7A27" w:rsidR="00394BA6" w:rsidRPr="00F20B98" w:rsidRDefault="00394BA6" w:rsidP="00394BA6">
            <w:pPr>
              <w:spacing w:after="0"/>
              <w:jc w:val="center"/>
              <w:rPr>
                <w:rFonts w:ascii="Tahoma" w:hAnsi="Tahoma" w:cs="Tahoma"/>
                <w:sz w:val="18"/>
                <w:szCs w:val="18"/>
                <w:lang w:val="el-GR"/>
              </w:rPr>
            </w:pPr>
            <w:r w:rsidRPr="00394BA6">
              <w:rPr>
                <w:rFonts w:ascii="Tahoma" w:hAnsi="Tahoma" w:cs="Tahoma"/>
                <w:iCs/>
                <w:sz w:val="20"/>
                <w:szCs w:val="20"/>
                <w:lang w:val="el-GR"/>
              </w:rPr>
              <w:t>Π.Β.1</w:t>
            </w:r>
          </w:p>
        </w:tc>
        <w:tc>
          <w:tcPr>
            <w:tcW w:w="1425" w:type="pct"/>
            <w:shd w:val="clear" w:color="auto" w:fill="auto"/>
          </w:tcPr>
          <w:p w14:paraId="62BD620E" w14:textId="54B43862" w:rsidR="00394BA6" w:rsidRPr="00F20B98" w:rsidRDefault="00394BA6" w:rsidP="00394BA6">
            <w:pPr>
              <w:spacing w:after="0"/>
              <w:jc w:val="left"/>
              <w:rPr>
                <w:rFonts w:ascii="Tahoma" w:hAnsi="Tahoma" w:cs="Tahoma"/>
                <w:sz w:val="18"/>
                <w:szCs w:val="18"/>
                <w:lang w:val="el-GR"/>
              </w:rPr>
            </w:pPr>
            <w:r w:rsidRPr="00394BA6">
              <w:rPr>
                <w:rFonts w:ascii="Tahoma" w:hAnsi="Tahoma" w:cs="Tahoma"/>
                <w:iCs/>
                <w:sz w:val="20"/>
                <w:szCs w:val="20"/>
                <w:lang w:val="el-GR"/>
              </w:rPr>
              <w:t>Πρότυπα τεύχη δημοπράτησης κ πρότυπα σχέδια συμβάσεων σε τρείς κατηγορίες έργων (Π6.1-Π.6.3) για τις κατηγορίες έργων υποδομών εκπαίδευσης, υποδομών υγείας, και ενεργειακής εξοικονόμησης.</w:t>
            </w:r>
          </w:p>
        </w:tc>
        <w:tc>
          <w:tcPr>
            <w:tcW w:w="784" w:type="pct"/>
            <w:vAlign w:val="center"/>
          </w:tcPr>
          <w:p w14:paraId="1EC12452" w14:textId="77777777" w:rsidR="00394BA6" w:rsidRPr="00F20B98" w:rsidRDefault="00394BA6" w:rsidP="00394BA6">
            <w:pPr>
              <w:spacing w:after="0"/>
              <w:jc w:val="center"/>
              <w:rPr>
                <w:rFonts w:ascii="Tahoma" w:hAnsi="Tahoma" w:cs="Tahoma"/>
                <w:sz w:val="18"/>
                <w:szCs w:val="18"/>
                <w:lang w:val="el-GR"/>
              </w:rPr>
            </w:pPr>
          </w:p>
        </w:tc>
        <w:tc>
          <w:tcPr>
            <w:tcW w:w="589" w:type="pct"/>
            <w:vAlign w:val="center"/>
          </w:tcPr>
          <w:p w14:paraId="729B3095" w14:textId="77777777" w:rsidR="00394BA6" w:rsidRPr="00F20B98" w:rsidRDefault="00394BA6" w:rsidP="00394BA6">
            <w:pPr>
              <w:spacing w:after="0"/>
              <w:jc w:val="center"/>
              <w:rPr>
                <w:rFonts w:ascii="Tahoma" w:hAnsi="Tahoma" w:cs="Tahoma"/>
                <w:sz w:val="18"/>
                <w:szCs w:val="18"/>
                <w:lang w:val="el-GR"/>
              </w:rPr>
            </w:pPr>
          </w:p>
        </w:tc>
        <w:tc>
          <w:tcPr>
            <w:tcW w:w="589" w:type="pct"/>
            <w:vAlign w:val="center"/>
          </w:tcPr>
          <w:p w14:paraId="46A3B951" w14:textId="77777777" w:rsidR="00394BA6" w:rsidRPr="00F20B98" w:rsidRDefault="00394BA6" w:rsidP="00394BA6">
            <w:pPr>
              <w:spacing w:after="0"/>
              <w:jc w:val="center"/>
              <w:rPr>
                <w:rFonts w:ascii="Tahoma" w:hAnsi="Tahoma" w:cs="Tahoma"/>
                <w:sz w:val="18"/>
                <w:szCs w:val="18"/>
                <w:lang w:val="el-GR"/>
              </w:rPr>
            </w:pPr>
          </w:p>
        </w:tc>
        <w:tc>
          <w:tcPr>
            <w:tcW w:w="515" w:type="pct"/>
            <w:vAlign w:val="center"/>
          </w:tcPr>
          <w:p w14:paraId="12093591" w14:textId="77777777" w:rsidR="00394BA6" w:rsidRPr="00F20B98" w:rsidRDefault="00394BA6" w:rsidP="00394BA6">
            <w:pPr>
              <w:spacing w:after="0"/>
              <w:jc w:val="center"/>
              <w:rPr>
                <w:rFonts w:ascii="Tahoma" w:hAnsi="Tahoma" w:cs="Tahoma"/>
                <w:sz w:val="18"/>
                <w:szCs w:val="18"/>
                <w:lang w:val="el-GR"/>
              </w:rPr>
            </w:pPr>
          </w:p>
        </w:tc>
        <w:tc>
          <w:tcPr>
            <w:tcW w:w="733" w:type="pct"/>
            <w:vAlign w:val="center"/>
          </w:tcPr>
          <w:p w14:paraId="0658A6B0" w14:textId="77777777" w:rsidR="00394BA6" w:rsidRPr="00F20B98" w:rsidRDefault="00394BA6" w:rsidP="00394BA6">
            <w:pPr>
              <w:spacing w:after="0"/>
              <w:jc w:val="center"/>
              <w:rPr>
                <w:rFonts w:ascii="Tahoma" w:hAnsi="Tahoma" w:cs="Tahoma"/>
                <w:sz w:val="18"/>
                <w:szCs w:val="18"/>
                <w:lang w:val="el-GR"/>
              </w:rPr>
            </w:pPr>
          </w:p>
        </w:tc>
      </w:tr>
      <w:tr w:rsidR="00394BA6" w:rsidRPr="00696648" w14:paraId="488F62F4" w14:textId="77777777" w:rsidTr="00F20B98">
        <w:trPr>
          <w:trHeight w:val="284"/>
        </w:trPr>
        <w:tc>
          <w:tcPr>
            <w:tcW w:w="365" w:type="pct"/>
            <w:tcBorders>
              <w:top w:val="single" w:sz="4" w:space="0" w:color="auto"/>
              <w:left w:val="single" w:sz="4" w:space="0" w:color="auto"/>
              <w:bottom w:val="single" w:sz="4" w:space="0" w:color="auto"/>
              <w:right w:val="single" w:sz="4" w:space="0" w:color="auto"/>
            </w:tcBorders>
            <w:shd w:val="clear" w:color="auto" w:fill="auto"/>
          </w:tcPr>
          <w:p w14:paraId="0ECA1FDA" w14:textId="20E3D827" w:rsidR="00394BA6" w:rsidRPr="00F20B98" w:rsidRDefault="00394BA6" w:rsidP="00394BA6">
            <w:pPr>
              <w:spacing w:after="0"/>
              <w:jc w:val="center"/>
              <w:rPr>
                <w:rFonts w:ascii="Tahoma" w:hAnsi="Tahoma" w:cs="Tahoma"/>
                <w:sz w:val="18"/>
                <w:szCs w:val="18"/>
                <w:lang w:val="el-GR"/>
              </w:rPr>
            </w:pPr>
            <w:r w:rsidRPr="00394BA6">
              <w:rPr>
                <w:rFonts w:ascii="Tahoma" w:hAnsi="Tahoma" w:cs="Tahoma"/>
                <w:iCs/>
                <w:sz w:val="20"/>
                <w:szCs w:val="20"/>
                <w:lang w:val="el-GR"/>
              </w:rPr>
              <w:t>Π.Β.2</w:t>
            </w: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7B34B872" w14:textId="5FE80DC2" w:rsidR="00394BA6" w:rsidRPr="00F20B98" w:rsidRDefault="00394BA6" w:rsidP="00394BA6">
            <w:pPr>
              <w:spacing w:after="0"/>
              <w:rPr>
                <w:rFonts w:ascii="Tahoma" w:hAnsi="Tahoma" w:cs="Tahoma"/>
                <w:sz w:val="18"/>
                <w:szCs w:val="18"/>
                <w:lang w:val="el-GR"/>
              </w:rPr>
            </w:pPr>
            <w:r w:rsidRPr="00394BA6">
              <w:rPr>
                <w:rFonts w:ascii="Tahoma" w:hAnsi="Tahoma" w:cs="Tahoma"/>
                <w:iCs/>
                <w:sz w:val="20"/>
                <w:szCs w:val="20"/>
                <w:lang w:val="el-GR"/>
              </w:rPr>
              <w:t>Τυποποιημένες τεχνικές προδιαγραφές για τρείς κατηγορίες έργων (Π.7.1-Π.7.3) για έργα ΣΔΙΤ υποδομών εκπαίδευσης, υποδομών υγείας, και ενεργειακής εξοικονόμησης.</w:t>
            </w:r>
          </w:p>
        </w:tc>
        <w:tc>
          <w:tcPr>
            <w:tcW w:w="784" w:type="pct"/>
            <w:tcBorders>
              <w:top w:val="single" w:sz="4" w:space="0" w:color="auto"/>
              <w:left w:val="single" w:sz="4" w:space="0" w:color="auto"/>
              <w:bottom w:val="single" w:sz="4" w:space="0" w:color="auto"/>
              <w:right w:val="single" w:sz="4" w:space="0" w:color="auto"/>
            </w:tcBorders>
            <w:vAlign w:val="center"/>
          </w:tcPr>
          <w:p w14:paraId="5C7537D5" w14:textId="77777777" w:rsidR="00394BA6" w:rsidRPr="00F20B98" w:rsidRDefault="00394BA6" w:rsidP="00394BA6">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17EBC158" w14:textId="77777777" w:rsidR="00394BA6" w:rsidRPr="00F20B98" w:rsidRDefault="00394BA6" w:rsidP="00394BA6">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4A651413" w14:textId="77777777" w:rsidR="00394BA6" w:rsidRPr="00F20B98" w:rsidRDefault="00394BA6" w:rsidP="00394BA6">
            <w:pPr>
              <w:spacing w:after="0"/>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22C00534" w14:textId="77777777" w:rsidR="00394BA6" w:rsidRPr="00F20B98" w:rsidRDefault="00394BA6" w:rsidP="00394BA6">
            <w:pPr>
              <w:spacing w:after="0"/>
              <w:jc w:val="center"/>
              <w:rPr>
                <w:rFonts w:ascii="Tahoma" w:hAnsi="Tahoma" w:cs="Tahoma"/>
                <w:sz w:val="18"/>
                <w:szCs w:val="18"/>
                <w:lang w:val="el-GR"/>
              </w:rPr>
            </w:pPr>
          </w:p>
        </w:tc>
        <w:tc>
          <w:tcPr>
            <w:tcW w:w="733" w:type="pct"/>
            <w:tcBorders>
              <w:top w:val="single" w:sz="4" w:space="0" w:color="auto"/>
              <w:left w:val="single" w:sz="4" w:space="0" w:color="auto"/>
              <w:bottom w:val="single" w:sz="4" w:space="0" w:color="auto"/>
              <w:right w:val="single" w:sz="4" w:space="0" w:color="auto"/>
            </w:tcBorders>
            <w:vAlign w:val="center"/>
          </w:tcPr>
          <w:p w14:paraId="3B946FBC" w14:textId="77777777" w:rsidR="00394BA6" w:rsidRPr="00F20B98" w:rsidRDefault="00394BA6" w:rsidP="00394BA6">
            <w:pPr>
              <w:spacing w:after="0"/>
              <w:jc w:val="center"/>
              <w:rPr>
                <w:rFonts w:ascii="Tahoma" w:hAnsi="Tahoma" w:cs="Tahoma"/>
                <w:sz w:val="18"/>
                <w:szCs w:val="18"/>
                <w:lang w:val="el-GR"/>
              </w:rPr>
            </w:pPr>
          </w:p>
        </w:tc>
      </w:tr>
      <w:tr w:rsidR="00394BA6" w:rsidRPr="00696648" w14:paraId="0F909540" w14:textId="77777777" w:rsidTr="00F20B98">
        <w:trPr>
          <w:trHeight w:val="284"/>
        </w:trPr>
        <w:tc>
          <w:tcPr>
            <w:tcW w:w="365" w:type="pct"/>
            <w:tcBorders>
              <w:top w:val="single" w:sz="4" w:space="0" w:color="auto"/>
              <w:left w:val="single" w:sz="4" w:space="0" w:color="auto"/>
              <w:bottom w:val="single" w:sz="4" w:space="0" w:color="auto"/>
              <w:right w:val="single" w:sz="4" w:space="0" w:color="auto"/>
            </w:tcBorders>
            <w:shd w:val="clear" w:color="auto" w:fill="auto"/>
          </w:tcPr>
          <w:p w14:paraId="3FD3F472" w14:textId="6464B127" w:rsidR="00394BA6" w:rsidRPr="00F20B98" w:rsidRDefault="00394BA6" w:rsidP="00394BA6">
            <w:pPr>
              <w:spacing w:after="0"/>
              <w:jc w:val="center"/>
              <w:rPr>
                <w:rFonts w:ascii="Tahoma" w:hAnsi="Tahoma" w:cs="Tahoma"/>
                <w:sz w:val="18"/>
                <w:szCs w:val="18"/>
                <w:lang w:val="el-GR"/>
              </w:rPr>
            </w:pPr>
            <w:r w:rsidRPr="00394BA6">
              <w:rPr>
                <w:rFonts w:ascii="Tahoma" w:hAnsi="Tahoma" w:cs="Tahoma"/>
                <w:iCs/>
                <w:sz w:val="20"/>
                <w:szCs w:val="20"/>
                <w:lang w:val="el-GR"/>
              </w:rPr>
              <w:t>Π.Γ.1</w:t>
            </w: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41559008" w14:textId="05ED11AB" w:rsidR="00394BA6" w:rsidRPr="00F20B98" w:rsidRDefault="00394BA6" w:rsidP="00394BA6">
            <w:pPr>
              <w:spacing w:after="0"/>
              <w:rPr>
                <w:rFonts w:ascii="Tahoma" w:hAnsi="Tahoma" w:cs="Tahoma"/>
                <w:sz w:val="18"/>
                <w:szCs w:val="18"/>
                <w:lang w:val="el-GR"/>
              </w:rPr>
            </w:pPr>
            <w:r w:rsidRPr="00394BA6">
              <w:rPr>
                <w:rFonts w:ascii="Tahoma" w:hAnsi="Tahoma" w:cs="Tahoma"/>
                <w:iCs/>
                <w:sz w:val="20"/>
                <w:szCs w:val="20"/>
                <w:lang w:val="el-GR"/>
              </w:rPr>
              <w:t>Τυποποιημένη διαδικασία παρακολούθησης συμβάσεων για τρείς κατηγορίες έργων (Π.8.1-Π.8.3) για έργα ΣΔΙΤ υποδομών εκπαίδευσης, υποδομών υγείας, και ενεργειακής εξοικονόμησης.</w:t>
            </w:r>
          </w:p>
        </w:tc>
        <w:tc>
          <w:tcPr>
            <w:tcW w:w="784" w:type="pct"/>
            <w:tcBorders>
              <w:top w:val="single" w:sz="4" w:space="0" w:color="auto"/>
              <w:left w:val="single" w:sz="4" w:space="0" w:color="auto"/>
              <w:bottom w:val="single" w:sz="4" w:space="0" w:color="auto"/>
              <w:right w:val="single" w:sz="4" w:space="0" w:color="auto"/>
            </w:tcBorders>
            <w:vAlign w:val="center"/>
          </w:tcPr>
          <w:p w14:paraId="6C675E9C" w14:textId="77777777" w:rsidR="00394BA6" w:rsidRPr="00F20B98" w:rsidRDefault="00394BA6" w:rsidP="00394BA6">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54A56B26" w14:textId="77777777" w:rsidR="00394BA6" w:rsidRPr="00F20B98" w:rsidRDefault="00394BA6" w:rsidP="00394BA6">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690C80F8" w14:textId="77777777" w:rsidR="00394BA6" w:rsidRPr="00F20B98" w:rsidRDefault="00394BA6" w:rsidP="00394BA6">
            <w:pPr>
              <w:spacing w:after="0"/>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1FBCA714" w14:textId="77777777" w:rsidR="00394BA6" w:rsidRPr="00F20B98" w:rsidRDefault="00394BA6" w:rsidP="00394BA6">
            <w:pPr>
              <w:spacing w:after="0"/>
              <w:jc w:val="center"/>
              <w:rPr>
                <w:rFonts w:ascii="Tahoma" w:hAnsi="Tahoma" w:cs="Tahoma"/>
                <w:sz w:val="18"/>
                <w:szCs w:val="18"/>
                <w:lang w:val="el-GR"/>
              </w:rPr>
            </w:pPr>
          </w:p>
        </w:tc>
        <w:tc>
          <w:tcPr>
            <w:tcW w:w="733" w:type="pct"/>
            <w:tcBorders>
              <w:top w:val="single" w:sz="4" w:space="0" w:color="auto"/>
              <w:left w:val="single" w:sz="4" w:space="0" w:color="auto"/>
              <w:bottom w:val="single" w:sz="4" w:space="0" w:color="auto"/>
              <w:right w:val="single" w:sz="4" w:space="0" w:color="auto"/>
            </w:tcBorders>
            <w:vAlign w:val="center"/>
          </w:tcPr>
          <w:p w14:paraId="23625CD8" w14:textId="77777777" w:rsidR="00394BA6" w:rsidRPr="00F20B98" w:rsidRDefault="00394BA6" w:rsidP="00394BA6">
            <w:pPr>
              <w:spacing w:after="0"/>
              <w:jc w:val="center"/>
              <w:rPr>
                <w:rFonts w:ascii="Tahoma" w:hAnsi="Tahoma" w:cs="Tahoma"/>
                <w:sz w:val="18"/>
                <w:szCs w:val="18"/>
                <w:lang w:val="el-GR"/>
              </w:rPr>
            </w:pPr>
          </w:p>
        </w:tc>
      </w:tr>
      <w:tr w:rsidR="00394BA6" w:rsidRPr="00394BA6" w14:paraId="66AB3BE5" w14:textId="77777777" w:rsidTr="00F20B98">
        <w:trPr>
          <w:trHeight w:val="284"/>
        </w:trPr>
        <w:tc>
          <w:tcPr>
            <w:tcW w:w="1790" w:type="pct"/>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645BBDE0" w14:textId="393E459B" w:rsidR="00394BA6" w:rsidRPr="00F20B98" w:rsidRDefault="00394BA6" w:rsidP="00F20B98">
            <w:pPr>
              <w:spacing w:after="0"/>
              <w:jc w:val="right"/>
              <w:rPr>
                <w:rFonts w:ascii="Tahoma" w:hAnsi="Tahoma" w:cs="Tahoma"/>
                <w:b/>
                <w:bCs/>
                <w:sz w:val="18"/>
                <w:szCs w:val="18"/>
                <w:lang w:val="el-GR"/>
              </w:rPr>
            </w:pPr>
            <w:r w:rsidRPr="00F20B98">
              <w:rPr>
                <w:rFonts w:ascii="Tahoma" w:hAnsi="Tahoma" w:cs="Tahoma"/>
                <w:b/>
                <w:bCs/>
                <w:sz w:val="18"/>
                <w:szCs w:val="18"/>
                <w:lang w:val="el-GR"/>
              </w:rPr>
              <w:t>ΣΥΝΟΛΟ:</w:t>
            </w:r>
          </w:p>
        </w:tc>
        <w:tc>
          <w:tcPr>
            <w:tcW w:w="784" w:type="pct"/>
            <w:tcBorders>
              <w:top w:val="single" w:sz="4" w:space="0" w:color="auto"/>
              <w:left w:val="single" w:sz="4" w:space="0" w:color="auto"/>
              <w:bottom w:val="single" w:sz="4" w:space="0" w:color="auto"/>
              <w:right w:val="single" w:sz="4" w:space="0" w:color="auto"/>
            </w:tcBorders>
            <w:shd w:val="clear" w:color="auto" w:fill="E6E6E6"/>
            <w:vAlign w:val="center"/>
          </w:tcPr>
          <w:p w14:paraId="6C9D2306" w14:textId="77777777" w:rsidR="00394BA6" w:rsidRPr="00F20B98" w:rsidRDefault="00394BA6" w:rsidP="00F20B98">
            <w:pPr>
              <w:spacing w:after="0"/>
              <w:jc w:val="right"/>
              <w:rPr>
                <w:rFonts w:ascii="Tahoma" w:hAnsi="Tahoma" w:cs="Tahoma"/>
                <w:b/>
                <w:bCs/>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63558DF2" w14:textId="77777777" w:rsidR="00394BA6" w:rsidRPr="00F20B98" w:rsidRDefault="00394BA6" w:rsidP="00F20B98">
            <w:pPr>
              <w:spacing w:after="0"/>
              <w:jc w:val="right"/>
              <w:rPr>
                <w:rFonts w:ascii="Tahoma" w:hAnsi="Tahoma" w:cs="Tahoma"/>
                <w:b/>
                <w:bCs/>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E6E6E6"/>
            <w:vAlign w:val="center"/>
          </w:tcPr>
          <w:p w14:paraId="643364FD" w14:textId="77777777" w:rsidR="00394BA6" w:rsidRPr="00F20B98" w:rsidRDefault="00394BA6" w:rsidP="00F20B98">
            <w:pPr>
              <w:spacing w:after="0"/>
              <w:jc w:val="right"/>
              <w:rPr>
                <w:rFonts w:ascii="Tahoma" w:hAnsi="Tahoma" w:cs="Tahoma"/>
                <w:b/>
                <w:bCs/>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E6E6E6"/>
            <w:vAlign w:val="center"/>
          </w:tcPr>
          <w:p w14:paraId="22B62337" w14:textId="77777777" w:rsidR="00394BA6" w:rsidRPr="00F20B98" w:rsidRDefault="00394BA6" w:rsidP="00F20B98">
            <w:pPr>
              <w:spacing w:after="0"/>
              <w:jc w:val="right"/>
              <w:rPr>
                <w:rFonts w:ascii="Tahoma" w:hAnsi="Tahoma" w:cs="Tahoma"/>
                <w:b/>
                <w:bCs/>
                <w:sz w:val="18"/>
                <w:szCs w:val="18"/>
                <w:lang w:val="el-GR"/>
              </w:rPr>
            </w:pPr>
          </w:p>
        </w:tc>
        <w:tc>
          <w:tcPr>
            <w:tcW w:w="733" w:type="pct"/>
            <w:tcBorders>
              <w:top w:val="single" w:sz="4" w:space="0" w:color="auto"/>
              <w:left w:val="single" w:sz="4" w:space="0" w:color="auto"/>
              <w:bottom w:val="single" w:sz="4" w:space="0" w:color="auto"/>
              <w:right w:val="single" w:sz="4" w:space="0" w:color="auto"/>
            </w:tcBorders>
            <w:shd w:val="clear" w:color="auto" w:fill="E6E6E6"/>
            <w:vAlign w:val="center"/>
          </w:tcPr>
          <w:p w14:paraId="4071BEA3" w14:textId="77777777" w:rsidR="00394BA6" w:rsidRPr="00F20B98" w:rsidRDefault="00394BA6" w:rsidP="00F20B98">
            <w:pPr>
              <w:spacing w:after="0"/>
              <w:jc w:val="right"/>
              <w:rPr>
                <w:rFonts w:ascii="Tahoma" w:hAnsi="Tahoma" w:cs="Tahoma"/>
                <w:b/>
                <w:bCs/>
                <w:sz w:val="18"/>
                <w:szCs w:val="18"/>
                <w:lang w:val="el-GR"/>
              </w:rPr>
            </w:pPr>
          </w:p>
        </w:tc>
      </w:tr>
    </w:tbl>
    <w:p w14:paraId="39D5648D" w14:textId="77777777" w:rsidR="00394BA6" w:rsidRDefault="00394BA6">
      <w:pPr>
        <w:rPr>
          <w:rFonts w:ascii="Tahoma" w:hAnsi="Tahoma" w:cs="Tahoma"/>
          <w:iCs/>
          <w:szCs w:val="22"/>
          <w:lang w:val="el-GR"/>
        </w:rPr>
      </w:pPr>
    </w:p>
    <w:p w14:paraId="4A7726EA" w14:textId="581CC7D5" w:rsidR="00C74194" w:rsidRDefault="00C74194">
      <w:pPr>
        <w:rPr>
          <w:rFonts w:ascii="Tahoma" w:hAnsi="Tahoma" w:cs="Tahoma"/>
          <w:iCs/>
          <w:szCs w:val="22"/>
          <w:lang w:val="el-GR"/>
        </w:rPr>
      </w:pPr>
    </w:p>
    <w:p w14:paraId="632B14A3" w14:textId="77777777" w:rsidR="00C74194" w:rsidRPr="0045601B" w:rsidRDefault="00C74194">
      <w:pPr>
        <w:rPr>
          <w:rFonts w:ascii="Tahoma" w:hAnsi="Tahoma" w:cs="Tahoma"/>
          <w:iCs/>
          <w:szCs w:val="22"/>
          <w:lang w:val="el-GR"/>
        </w:rPr>
      </w:pPr>
    </w:p>
    <w:p w14:paraId="5E754C0F" w14:textId="77777777" w:rsidR="004B16FE" w:rsidRDefault="004B16FE">
      <w:pPr>
        <w:rPr>
          <w:rFonts w:ascii="Tahoma" w:hAnsi="Tahoma" w:cs="Tahoma"/>
          <w:b/>
          <w:bCs/>
          <w:iCs/>
          <w:szCs w:val="22"/>
          <w:lang w:val="el-GR"/>
        </w:rPr>
      </w:pPr>
    </w:p>
    <w:p w14:paraId="67011D3A" w14:textId="42ABD602" w:rsidR="00530BA9" w:rsidRPr="00F20B98" w:rsidRDefault="00530BA9" w:rsidP="00F20B98">
      <w:pPr>
        <w:pStyle w:val="4"/>
        <w:rPr>
          <w:rFonts w:ascii="Tahoma" w:hAnsi="Tahoma" w:cs="Tahoma"/>
          <w:b w:val="0"/>
          <w:bCs w:val="0"/>
          <w:szCs w:val="22"/>
          <w:lang w:val="el-GR"/>
        </w:rPr>
      </w:pPr>
      <w:bookmarkStart w:id="231" w:name="_Toc56418752"/>
      <w:r w:rsidRPr="003F04EE">
        <w:rPr>
          <w:rFonts w:ascii="Tahoma" w:hAnsi="Tahoma" w:cs="Tahoma"/>
          <w:szCs w:val="22"/>
          <w:lang w:val="el-GR"/>
        </w:rPr>
        <w:lastRenderedPageBreak/>
        <w:t>ΤΜΗΜΑ 2 : «Ανάπτυξη Γενικής Μεθοδολογίας και Προτυποποίηση Διαδικασιών για την υλοποίηση έργων ΣΔΙΤ διαχείρισης απορριμμάτων»</w:t>
      </w:r>
      <w:bookmarkEnd w:id="231"/>
    </w:p>
    <w:p w14:paraId="5E21328B" w14:textId="3A9CF1E3" w:rsidR="00394BA6" w:rsidRDefault="00394BA6" w:rsidP="00530BA9">
      <w:pPr>
        <w:rPr>
          <w:rFonts w:ascii="Tahoma" w:hAnsi="Tahoma" w:cs="Tahoma"/>
          <w:b/>
          <w:bCs/>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2734"/>
        <w:gridCol w:w="1510"/>
        <w:gridCol w:w="1124"/>
        <w:gridCol w:w="1125"/>
        <w:gridCol w:w="983"/>
        <w:gridCol w:w="1402"/>
      </w:tblGrid>
      <w:tr w:rsidR="00394BA6" w:rsidRPr="00961DA0" w14:paraId="632064C8" w14:textId="77777777" w:rsidTr="009D279B">
        <w:trPr>
          <w:cantSplit/>
          <w:tblHeader/>
        </w:trPr>
        <w:tc>
          <w:tcPr>
            <w:tcW w:w="365" w:type="pct"/>
            <w:vMerge w:val="restart"/>
            <w:shd w:val="clear" w:color="auto" w:fill="B3B3B3"/>
            <w:vAlign w:val="center"/>
          </w:tcPr>
          <w:p w14:paraId="20A6F31E" w14:textId="77777777" w:rsidR="00394BA6" w:rsidRPr="00961DA0" w:rsidRDefault="00394BA6" w:rsidP="009D279B">
            <w:pPr>
              <w:ind w:left="-125" w:right="-108"/>
              <w:jc w:val="center"/>
              <w:rPr>
                <w:rFonts w:ascii="Tahoma" w:hAnsi="Tahoma" w:cs="Tahoma"/>
                <w:b/>
                <w:sz w:val="20"/>
                <w:szCs w:val="20"/>
              </w:rPr>
            </w:pPr>
            <w:r w:rsidRPr="00961DA0">
              <w:rPr>
                <w:rFonts w:ascii="Tahoma" w:hAnsi="Tahoma" w:cs="Tahoma"/>
                <w:b/>
                <w:sz w:val="20"/>
                <w:szCs w:val="20"/>
              </w:rPr>
              <w:t>Α/Α</w:t>
            </w:r>
          </w:p>
        </w:tc>
        <w:tc>
          <w:tcPr>
            <w:tcW w:w="1425" w:type="pct"/>
            <w:vMerge w:val="restart"/>
            <w:shd w:val="clear" w:color="auto" w:fill="B3B3B3"/>
            <w:vAlign w:val="center"/>
          </w:tcPr>
          <w:p w14:paraId="3FC97A6C" w14:textId="77777777" w:rsidR="00394BA6" w:rsidRPr="00961DA0" w:rsidRDefault="00394BA6" w:rsidP="009D279B">
            <w:pPr>
              <w:jc w:val="center"/>
              <w:rPr>
                <w:rFonts w:ascii="Tahoma" w:hAnsi="Tahoma" w:cs="Tahoma"/>
                <w:b/>
                <w:sz w:val="20"/>
                <w:szCs w:val="20"/>
              </w:rPr>
            </w:pPr>
            <w:r w:rsidRPr="00961DA0">
              <w:rPr>
                <w:rFonts w:ascii="Tahoma" w:hAnsi="Tahoma" w:cs="Tahoma"/>
                <w:b/>
                <w:sz w:val="20"/>
                <w:szCs w:val="20"/>
              </w:rPr>
              <w:t>ΠΑΡΑΔΟΤΕΟ</w:t>
            </w:r>
          </w:p>
        </w:tc>
        <w:tc>
          <w:tcPr>
            <w:tcW w:w="784" w:type="pct"/>
            <w:vMerge w:val="restart"/>
            <w:shd w:val="clear" w:color="auto" w:fill="B3B3B3"/>
            <w:vAlign w:val="center"/>
          </w:tcPr>
          <w:p w14:paraId="2F6A67BD" w14:textId="77777777" w:rsidR="00394BA6" w:rsidRPr="00961DA0" w:rsidRDefault="00394BA6" w:rsidP="009D279B">
            <w:pPr>
              <w:ind w:left="-109" w:right="-110"/>
              <w:jc w:val="center"/>
              <w:rPr>
                <w:rFonts w:ascii="Tahoma" w:hAnsi="Tahoma" w:cs="Tahoma"/>
                <w:b/>
                <w:sz w:val="20"/>
                <w:szCs w:val="20"/>
              </w:rPr>
            </w:pPr>
            <w:r w:rsidRPr="00961DA0">
              <w:rPr>
                <w:rFonts w:ascii="Tahoma" w:hAnsi="Tahoma" w:cs="Tahoma"/>
                <w:b/>
                <w:sz w:val="20"/>
                <w:szCs w:val="20"/>
              </w:rPr>
              <w:t xml:space="preserve">ΑΠΑΣΧΟΛΗΣΗ ΣΕ Α/Μ </w:t>
            </w:r>
          </w:p>
        </w:tc>
        <w:tc>
          <w:tcPr>
            <w:tcW w:w="1178" w:type="pct"/>
            <w:gridSpan w:val="2"/>
            <w:shd w:val="clear" w:color="auto" w:fill="B3B3B3"/>
            <w:vAlign w:val="center"/>
          </w:tcPr>
          <w:p w14:paraId="201A83B8" w14:textId="77777777" w:rsidR="00394BA6" w:rsidRPr="00961DA0" w:rsidRDefault="00394BA6" w:rsidP="009D279B">
            <w:pPr>
              <w:spacing w:after="0"/>
              <w:jc w:val="center"/>
              <w:rPr>
                <w:rFonts w:ascii="Tahoma" w:hAnsi="Tahoma" w:cs="Tahoma"/>
                <w:b/>
                <w:sz w:val="20"/>
                <w:szCs w:val="20"/>
              </w:rPr>
            </w:pPr>
            <w:r w:rsidRPr="00961DA0">
              <w:rPr>
                <w:rFonts w:ascii="Tahoma" w:hAnsi="Tahoma" w:cs="Tahoma"/>
                <w:b/>
                <w:sz w:val="20"/>
                <w:szCs w:val="20"/>
              </w:rPr>
              <w:t>ΑΞΙΑ ΧΩΡΙΣ ΦΠΑ [€]</w:t>
            </w:r>
          </w:p>
        </w:tc>
        <w:tc>
          <w:tcPr>
            <w:tcW w:w="515" w:type="pct"/>
            <w:vMerge w:val="restart"/>
            <w:shd w:val="clear" w:color="auto" w:fill="B3B3B3"/>
            <w:vAlign w:val="center"/>
          </w:tcPr>
          <w:p w14:paraId="343BFD51" w14:textId="77777777" w:rsidR="00394BA6" w:rsidRPr="00961DA0" w:rsidRDefault="00394BA6" w:rsidP="009D279B">
            <w:pPr>
              <w:spacing w:after="0"/>
              <w:jc w:val="center"/>
              <w:rPr>
                <w:rFonts w:ascii="Tahoma" w:hAnsi="Tahoma" w:cs="Tahoma"/>
                <w:b/>
                <w:sz w:val="20"/>
                <w:szCs w:val="20"/>
              </w:rPr>
            </w:pPr>
            <w:r w:rsidRPr="00961DA0">
              <w:rPr>
                <w:rFonts w:ascii="Tahoma" w:hAnsi="Tahoma" w:cs="Tahoma"/>
                <w:b/>
                <w:sz w:val="20"/>
                <w:szCs w:val="20"/>
              </w:rPr>
              <w:t>ΦΠΑ [€]</w:t>
            </w:r>
          </w:p>
        </w:tc>
        <w:tc>
          <w:tcPr>
            <w:tcW w:w="733" w:type="pct"/>
            <w:vMerge w:val="restart"/>
            <w:shd w:val="clear" w:color="auto" w:fill="B3B3B3"/>
            <w:vAlign w:val="center"/>
          </w:tcPr>
          <w:p w14:paraId="7C71CD3C" w14:textId="77777777" w:rsidR="00394BA6" w:rsidRPr="00961DA0" w:rsidRDefault="00394BA6" w:rsidP="009D279B">
            <w:pPr>
              <w:spacing w:after="0"/>
              <w:ind w:left="-122" w:right="-110"/>
              <w:jc w:val="center"/>
              <w:rPr>
                <w:rFonts w:ascii="Tahoma" w:hAnsi="Tahoma" w:cs="Tahoma"/>
                <w:b/>
                <w:sz w:val="20"/>
                <w:szCs w:val="20"/>
              </w:rPr>
            </w:pPr>
            <w:r w:rsidRPr="00961DA0">
              <w:rPr>
                <w:rFonts w:ascii="Tahoma" w:hAnsi="Tahoma" w:cs="Tahoma"/>
                <w:b/>
                <w:sz w:val="20"/>
                <w:szCs w:val="20"/>
              </w:rPr>
              <w:t>ΣΥΝΟΛΙΚΗ ΑΞΙΑ</w:t>
            </w:r>
          </w:p>
          <w:p w14:paraId="34DB7B92" w14:textId="77777777" w:rsidR="00394BA6" w:rsidRPr="00961DA0" w:rsidRDefault="00394BA6" w:rsidP="009D279B">
            <w:pPr>
              <w:spacing w:after="0"/>
              <w:jc w:val="center"/>
              <w:rPr>
                <w:rFonts w:ascii="Tahoma" w:hAnsi="Tahoma" w:cs="Tahoma"/>
                <w:b/>
                <w:sz w:val="20"/>
                <w:szCs w:val="20"/>
              </w:rPr>
            </w:pPr>
            <w:r w:rsidRPr="00961DA0">
              <w:rPr>
                <w:rFonts w:ascii="Tahoma" w:hAnsi="Tahoma" w:cs="Tahoma"/>
                <w:b/>
                <w:sz w:val="20"/>
                <w:szCs w:val="20"/>
              </w:rPr>
              <w:t>ΜΕ ΦΠΑ [€]</w:t>
            </w:r>
          </w:p>
        </w:tc>
      </w:tr>
      <w:tr w:rsidR="00394BA6" w:rsidRPr="00961DA0" w14:paraId="7CB56B94" w14:textId="77777777" w:rsidTr="009D279B">
        <w:trPr>
          <w:cantSplit/>
          <w:tblHeader/>
        </w:trPr>
        <w:tc>
          <w:tcPr>
            <w:tcW w:w="365" w:type="pct"/>
            <w:vMerge/>
            <w:shd w:val="clear" w:color="auto" w:fill="E6E6E6"/>
            <w:vAlign w:val="center"/>
          </w:tcPr>
          <w:p w14:paraId="6CC73734" w14:textId="77777777" w:rsidR="00394BA6" w:rsidRPr="00961DA0" w:rsidRDefault="00394BA6" w:rsidP="009D279B">
            <w:pPr>
              <w:spacing w:after="0"/>
              <w:jc w:val="center"/>
              <w:rPr>
                <w:rFonts w:ascii="Tahoma" w:hAnsi="Tahoma" w:cs="Tahoma"/>
                <w:sz w:val="18"/>
                <w:szCs w:val="18"/>
              </w:rPr>
            </w:pPr>
          </w:p>
        </w:tc>
        <w:tc>
          <w:tcPr>
            <w:tcW w:w="1425" w:type="pct"/>
            <w:vMerge/>
            <w:shd w:val="clear" w:color="auto" w:fill="E6E6E6"/>
            <w:vAlign w:val="center"/>
          </w:tcPr>
          <w:p w14:paraId="319DAAF8" w14:textId="77777777" w:rsidR="00394BA6" w:rsidRPr="00961DA0" w:rsidRDefault="00394BA6" w:rsidP="009D279B">
            <w:pPr>
              <w:spacing w:after="0"/>
              <w:jc w:val="center"/>
              <w:rPr>
                <w:rFonts w:ascii="Tahoma" w:hAnsi="Tahoma" w:cs="Tahoma"/>
                <w:sz w:val="18"/>
                <w:szCs w:val="18"/>
              </w:rPr>
            </w:pPr>
          </w:p>
        </w:tc>
        <w:tc>
          <w:tcPr>
            <w:tcW w:w="784" w:type="pct"/>
            <w:vMerge/>
            <w:shd w:val="clear" w:color="auto" w:fill="E6E6E6"/>
            <w:vAlign w:val="center"/>
          </w:tcPr>
          <w:p w14:paraId="08B4C749" w14:textId="77777777" w:rsidR="00394BA6" w:rsidRPr="00961DA0" w:rsidRDefault="00394BA6" w:rsidP="009D279B">
            <w:pPr>
              <w:spacing w:after="0"/>
              <w:jc w:val="center"/>
              <w:rPr>
                <w:rFonts w:ascii="Tahoma" w:hAnsi="Tahoma" w:cs="Tahoma"/>
                <w:sz w:val="18"/>
                <w:szCs w:val="18"/>
              </w:rPr>
            </w:pPr>
          </w:p>
        </w:tc>
        <w:tc>
          <w:tcPr>
            <w:tcW w:w="589" w:type="pct"/>
            <w:shd w:val="clear" w:color="auto" w:fill="B3B3B3"/>
            <w:vAlign w:val="center"/>
          </w:tcPr>
          <w:p w14:paraId="1A4DF12C" w14:textId="77777777" w:rsidR="00394BA6" w:rsidRPr="00961DA0" w:rsidRDefault="00394BA6" w:rsidP="009D279B">
            <w:pPr>
              <w:spacing w:after="0"/>
              <w:ind w:left="-110" w:right="-110"/>
              <w:jc w:val="center"/>
              <w:rPr>
                <w:rFonts w:ascii="Tahoma" w:hAnsi="Tahoma" w:cs="Tahoma"/>
                <w:b/>
                <w:sz w:val="18"/>
                <w:szCs w:val="18"/>
              </w:rPr>
            </w:pPr>
            <w:r w:rsidRPr="00961DA0">
              <w:rPr>
                <w:rFonts w:ascii="Tahoma" w:hAnsi="Tahoma" w:cs="Tahoma"/>
                <w:b/>
                <w:sz w:val="18"/>
                <w:szCs w:val="18"/>
              </w:rPr>
              <w:t>ΤΙΜΗ ΜΟΝΑΔΑΣ</w:t>
            </w:r>
          </w:p>
        </w:tc>
        <w:tc>
          <w:tcPr>
            <w:tcW w:w="589" w:type="pct"/>
            <w:shd w:val="clear" w:color="auto" w:fill="B3B3B3"/>
            <w:vAlign w:val="center"/>
          </w:tcPr>
          <w:p w14:paraId="3B29DA8F" w14:textId="77777777" w:rsidR="00394BA6" w:rsidRPr="00961DA0" w:rsidRDefault="00394BA6" w:rsidP="009D279B">
            <w:pPr>
              <w:spacing w:after="0"/>
              <w:jc w:val="center"/>
              <w:rPr>
                <w:rFonts w:ascii="Tahoma" w:hAnsi="Tahoma" w:cs="Tahoma"/>
                <w:b/>
                <w:sz w:val="18"/>
                <w:szCs w:val="18"/>
              </w:rPr>
            </w:pPr>
            <w:r w:rsidRPr="00961DA0">
              <w:rPr>
                <w:rFonts w:ascii="Tahoma" w:hAnsi="Tahoma" w:cs="Tahoma"/>
                <w:b/>
                <w:sz w:val="18"/>
                <w:szCs w:val="18"/>
              </w:rPr>
              <w:t>ΣΥΝΟΛΟ</w:t>
            </w:r>
          </w:p>
        </w:tc>
        <w:tc>
          <w:tcPr>
            <w:tcW w:w="515" w:type="pct"/>
            <w:vMerge/>
            <w:shd w:val="clear" w:color="auto" w:fill="E6E6E6"/>
            <w:vAlign w:val="center"/>
          </w:tcPr>
          <w:p w14:paraId="4FB274EB" w14:textId="77777777" w:rsidR="00394BA6" w:rsidRPr="00961DA0" w:rsidRDefault="00394BA6" w:rsidP="009D279B">
            <w:pPr>
              <w:spacing w:after="0"/>
              <w:jc w:val="center"/>
              <w:rPr>
                <w:rFonts w:ascii="Tahoma" w:hAnsi="Tahoma" w:cs="Tahoma"/>
                <w:sz w:val="18"/>
                <w:szCs w:val="18"/>
              </w:rPr>
            </w:pPr>
          </w:p>
        </w:tc>
        <w:tc>
          <w:tcPr>
            <w:tcW w:w="733" w:type="pct"/>
            <w:vMerge/>
            <w:shd w:val="clear" w:color="auto" w:fill="E6E6E6"/>
            <w:vAlign w:val="center"/>
          </w:tcPr>
          <w:p w14:paraId="0C3C3477" w14:textId="77777777" w:rsidR="00394BA6" w:rsidRPr="00961DA0" w:rsidRDefault="00394BA6" w:rsidP="009D279B">
            <w:pPr>
              <w:spacing w:after="0"/>
              <w:jc w:val="center"/>
              <w:rPr>
                <w:rFonts w:ascii="Tahoma" w:hAnsi="Tahoma" w:cs="Tahoma"/>
                <w:sz w:val="18"/>
                <w:szCs w:val="18"/>
              </w:rPr>
            </w:pPr>
          </w:p>
        </w:tc>
      </w:tr>
      <w:tr w:rsidR="00394BA6" w:rsidRPr="00696648" w14:paraId="336D2372" w14:textId="77777777" w:rsidTr="00394BA6">
        <w:trPr>
          <w:trHeight w:val="284"/>
        </w:trPr>
        <w:tc>
          <w:tcPr>
            <w:tcW w:w="365" w:type="pct"/>
            <w:shd w:val="clear" w:color="auto" w:fill="auto"/>
          </w:tcPr>
          <w:p w14:paraId="56ED0F5D" w14:textId="65EEEA80" w:rsidR="00394BA6" w:rsidRPr="00961DA0" w:rsidRDefault="00394BA6" w:rsidP="00394BA6">
            <w:pPr>
              <w:spacing w:after="0"/>
              <w:jc w:val="center"/>
              <w:rPr>
                <w:rFonts w:ascii="Tahoma" w:hAnsi="Tahoma" w:cs="Tahoma"/>
                <w:sz w:val="18"/>
                <w:szCs w:val="18"/>
              </w:rPr>
            </w:pPr>
            <w:r>
              <w:rPr>
                <w:rFonts w:ascii="Tahoma" w:hAnsi="Tahoma" w:cs="Tahoma"/>
                <w:iCs/>
                <w:szCs w:val="22"/>
                <w:lang w:val="el-GR"/>
              </w:rPr>
              <w:t>Π.Α.1</w:t>
            </w:r>
          </w:p>
        </w:tc>
        <w:tc>
          <w:tcPr>
            <w:tcW w:w="1425" w:type="pct"/>
            <w:shd w:val="clear" w:color="auto" w:fill="auto"/>
          </w:tcPr>
          <w:p w14:paraId="5F7353B3" w14:textId="19A71E46" w:rsidR="00394BA6" w:rsidRPr="00961DA0" w:rsidRDefault="00394BA6" w:rsidP="00394BA6">
            <w:pPr>
              <w:spacing w:after="0"/>
              <w:jc w:val="left"/>
              <w:rPr>
                <w:rFonts w:ascii="Tahoma" w:hAnsi="Tahoma" w:cs="Tahoma"/>
                <w:sz w:val="18"/>
                <w:szCs w:val="18"/>
                <w:lang w:val="el-GR"/>
              </w:rPr>
            </w:pPr>
            <w:r w:rsidRPr="00530BA9">
              <w:rPr>
                <w:rFonts w:ascii="Tahoma" w:hAnsi="Tahoma" w:cs="Tahoma"/>
                <w:iCs/>
                <w:szCs w:val="22"/>
                <w:lang w:val="el-GR"/>
              </w:rPr>
              <w:t xml:space="preserve">«Ένα Πρότυπο Κοστολογικού Μοντέλου για έργα ΣΔΙΤ» για την κατηγορία διαχείρισης απορριμμάτων.  </w:t>
            </w:r>
          </w:p>
        </w:tc>
        <w:tc>
          <w:tcPr>
            <w:tcW w:w="784" w:type="pct"/>
            <w:shd w:val="clear" w:color="auto" w:fill="auto"/>
            <w:vAlign w:val="center"/>
          </w:tcPr>
          <w:p w14:paraId="665EEFF6" w14:textId="77777777" w:rsidR="00394BA6" w:rsidRPr="00961DA0" w:rsidRDefault="00394BA6" w:rsidP="00394BA6">
            <w:pPr>
              <w:spacing w:after="0"/>
              <w:jc w:val="center"/>
              <w:rPr>
                <w:rFonts w:ascii="Tahoma" w:hAnsi="Tahoma" w:cs="Tahoma"/>
                <w:sz w:val="18"/>
                <w:szCs w:val="18"/>
                <w:lang w:val="el-GR"/>
              </w:rPr>
            </w:pPr>
          </w:p>
        </w:tc>
        <w:tc>
          <w:tcPr>
            <w:tcW w:w="589" w:type="pct"/>
            <w:shd w:val="clear" w:color="auto" w:fill="auto"/>
            <w:vAlign w:val="center"/>
          </w:tcPr>
          <w:p w14:paraId="6328ACD2" w14:textId="77777777" w:rsidR="00394BA6" w:rsidRPr="00961DA0" w:rsidRDefault="00394BA6" w:rsidP="00394BA6">
            <w:pPr>
              <w:spacing w:after="0"/>
              <w:jc w:val="center"/>
              <w:rPr>
                <w:rFonts w:ascii="Tahoma" w:hAnsi="Tahoma" w:cs="Tahoma"/>
                <w:sz w:val="18"/>
                <w:szCs w:val="18"/>
                <w:lang w:val="el-GR"/>
              </w:rPr>
            </w:pPr>
          </w:p>
        </w:tc>
        <w:tc>
          <w:tcPr>
            <w:tcW w:w="589" w:type="pct"/>
            <w:shd w:val="clear" w:color="auto" w:fill="auto"/>
            <w:vAlign w:val="center"/>
          </w:tcPr>
          <w:p w14:paraId="2A7AE92E" w14:textId="77777777" w:rsidR="00394BA6" w:rsidRPr="00961DA0" w:rsidRDefault="00394BA6" w:rsidP="00394BA6">
            <w:pPr>
              <w:spacing w:after="0"/>
              <w:jc w:val="center"/>
              <w:rPr>
                <w:rFonts w:ascii="Tahoma" w:hAnsi="Tahoma" w:cs="Tahoma"/>
                <w:sz w:val="18"/>
                <w:szCs w:val="18"/>
                <w:lang w:val="el-GR"/>
              </w:rPr>
            </w:pPr>
          </w:p>
        </w:tc>
        <w:tc>
          <w:tcPr>
            <w:tcW w:w="515" w:type="pct"/>
            <w:shd w:val="clear" w:color="auto" w:fill="auto"/>
            <w:vAlign w:val="center"/>
          </w:tcPr>
          <w:p w14:paraId="48504AF9" w14:textId="77777777" w:rsidR="00394BA6" w:rsidRPr="00961DA0" w:rsidRDefault="00394BA6" w:rsidP="00394BA6">
            <w:pPr>
              <w:spacing w:after="0"/>
              <w:jc w:val="center"/>
              <w:rPr>
                <w:rFonts w:ascii="Tahoma" w:hAnsi="Tahoma" w:cs="Tahoma"/>
                <w:sz w:val="18"/>
                <w:szCs w:val="18"/>
                <w:lang w:val="el-GR"/>
              </w:rPr>
            </w:pPr>
          </w:p>
        </w:tc>
        <w:tc>
          <w:tcPr>
            <w:tcW w:w="733" w:type="pct"/>
            <w:shd w:val="clear" w:color="auto" w:fill="auto"/>
            <w:vAlign w:val="center"/>
          </w:tcPr>
          <w:p w14:paraId="4B591450" w14:textId="77777777" w:rsidR="00394BA6" w:rsidRPr="00961DA0" w:rsidRDefault="00394BA6" w:rsidP="00394BA6">
            <w:pPr>
              <w:spacing w:after="0"/>
              <w:jc w:val="center"/>
              <w:rPr>
                <w:rFonts w:ascii="Tahoma" w:hAnsi="Tahoma" w:cs="Tahoma"/>
                <w:sz w:val="18"/>
                <w:szCs w:val="18"/>
                <w:lang w:val="el-GR"/>
              </w:rPr>
            </w:pPr>
          </w:p>
        </w:tc>
      </w:tr>
      <w:tr w:rsidR="00394BA6" w:rsidRPr="00696648" w14:paraId="2C9CDAB6" w14:textId="77777777" w:rsidTr="00394BA6">
        <w:trPr>
          <w:trHeight w:val="284"/>
        </w:trPr>
        <w:tc>
          <w:tcPr>
            <w:tcW w:w="365" w:type="pct"/>
            <w:shd w:val="clear" w:color="auto" w:fill="auto"/>
          </w:tcPr>
          <w:p w14:paraId="7CF592D8" w14:textId="3B411AE1" w:rsidR="00394BA6" w:rsidRPr="00961DA0" w:rsidRDefault="00394BA6" w:rsidP="00394BA6">
            <w:pPr>
              <w:spacing w:after="0"/>
              <w:jc w:val="center"/>
              <w:rPr>
                <w:rFonts w:ascii="Tahoma" w:hAnsi="Tahoma" w:cs="Tahoma"/>
                <w:sz w:val="18"/>
                <w:szCs w:val="18"/>
                <w:lang w:val="el-GR"/>
              </w:rPr>
            </w:pPr>
            <w:r>
              <w:rPr>
                <w:rFonts w:ascii="Tahoma" w:hAnsi="Tahoma" w:cs="Tahoma"/>
                <w:iCs/>
                <w:szCs w:val="22"/>
                <w:lang w:val="el-GR"/>
              </w:rPr>
              <w:t>Π.Α.2</w:t>
            </w:r>
          </w:p>
        </w:tc>
        <w:tc>
          <w:tcPr>
            <w:tcW w:w="1425" w:type="pct"/>
            <w:shd w:val="clear" w:color="auto" w:fill="auto"/>
          </w:tcPr>
          <w:p w14:paraId="740F5EC7" w14:textId="4BB0ED19" w:rsidR="00394BA6" w:rsidRPr="00961DA0" w:rsidRDefault="00394BA6" w:rsidP="00394BA6">
            <w:pPr>
              <w:spacing w:after="0"/>
              <w:jc w:val="left"/>
              <w:rPr>
                <w:rFonts w:ascii="Tahoma" w:hAnsi="Tahoma" w:cs="Tahoma"/>
                <w:sz w:val="18"/>
                <w:szCs w:val="18"/>
                <w:lang w:val="el-GR"/>
              </w:rPr>
            </w:pPr>
            <w:r w:rsidRPr="00530BA9">
              <w:rPr>
                <w:rFonts w:ascii="Tahoma" w:hAnsi="Tahoma" w:cs="Tahoma"/>
                <w:iCs/>
                <w:szCs w:val="22"/>
                <w:lang w:val="el-GR"/>
              </w:rPr>
              <w:t xml:space="preserve">«Ένα Πρότυπο Χρηματοοικονομικού Μοντέλου για έργα ΣΔΙΤ» για την κατηγορία υποδομών  διαχείρισης απορριμμάτων.  </w:t>
            </w:r>
          </w:p>
        </w:tc>
        <w:tc>
          <w:tcPr>
            <w:tcW w:w="784" w:type="pct"/>
            <w:shd w:val="clear" w:color="auto" w:fill="auto"/>
            <w:vAlign w:val="center"/>
          </w:tcPr>
          <w:p w14:paraId="0CB3F14E" w14:textId="77777777" w:rsidR="00394BA6" w:rsidRPr="00961DA0" w:rsidRDefault="00394BA6" w:rsidP="00394BA6">
            <w:pPr>
              <w:spacing w:after="0"/>
              <w:jc w:val="center"/>
              <w:rPr>
                <w:rFonts w:ascii="Tahoma" w:hAnsi="Tahoma" w:cs="Tahoma"/>
                <w:sz w:val="18"/>
                <w:szCs w:val="18"/>
                <w:lang w:val="el-GR"/>
              </w:rPr>
            </w:pPr>
          </w:p>
        </w:tc>
        <w:tc>
          <w:tcPr>
            <w:tcW w:w="589" w:type="pct"/>
            <w:shd w:val="clear" w:color="auto" w:fill="auto"/>
            <w:vAlign w:val="center"/>
          </w:tcPr>
          <w:p w14:paraId="6E3CFE4C" w14:textId="77777777" w:rsidR="00394BA6" w:rsidRPr="00961DA0" w:rsidRDefault="00394BA6" w:rsidP="00394BA6">
            <w:pPr>
              <w:spacing w:after="0"/>
              <w:jc w:val="center"/>
              <w:rPr>
                <w:rFonts w:ascii="Tahoma" w:hAnsi="Tahoma" w:cs="Tahoma"/>
                <w:sz w:val="18"/>
                <w:szCs w:val="18"/>
                <w:lang w:val="el-GR"/>
              </w:rPr>
            </w:pPr>
          </w:p>
        </w:tc>
        <w:tc>
          <w:tcPr>
            <w:tcW w:w="589" w:type="pct"/>
            <w:shd w:val="clear" w:color="auto" w:fill="auto"/>
            <w:vAlign w:val="center"/>
          </w:tcPr>
          <w:p w14:paraId="34F495F5" w14:textId="77777777" w:rsidR="00394BA6" w:rsidRPr="00961DA0" w:rsidRDefault="00394BA6" w:rsidP="00394BA6">
            <w:pPr>
              <w:spacing w:after="0"/>
              <w:jc w:val="center"/>
              <w:rPr>
                <w:rFonts w:ascii="Tahoma" w:hAnsi="Tahoma" w:cs="Tahoma"/>
                <w:sz w:val="18"/>
                <w:szCs w:val="18"/>
                <w:lang w:val="el-GR"/>
              </w:rPr>
            </w:pPr>
          </w:p>
        </w:tc>
        <w:tc>
          <w:tcPr>
            <w:tcW w:w="515" w:type="pct"/>
            <w:shd w:val="clear" w:color="auto" w:fill="auto"/>
            <w:vAlign w:val="center"/>
          </w:tcPr>
          <w:p w14:paraId="2629A4A8" w14:textId="77777777" w:rsidR="00394BA6" w:rsidRPr="00961DA0" w:rsidRDefault="00394BA6" w:rsidP="00394BA6">
            <w:pPr>
              <w:spacing w:after="0"/>
              <w:jc w:val="center"/>
              <w:rPr>
                <w:rFonts w:ascii="Tahoma" w:hAnsi="Tahoma" w:cs="Tahoma"/>
                <w:sz w:val="18"/>
                <w:szCs w:val="18"/>
                <w:lang w:val="el-GR"/>
              </w:rPr>
            </w:pPr>
          </w:p>
        </w:tc>
        <w:tc>
          <w:tcPr>
            <w:tcW w:w="733" w:type="pct"/>
            <w:shd w:val="clear" w:color="auto" w:fill="auto"/>
            <w:vAlign w:val="center"/>
          </w:tcPr>
          <w:p w14:paraId="269E93E7" w14:textId="77777777" w:rsidR="00394BA6" w:rsidRPr="00961DA0" w:rsidRDefault="00394BA6" w:rsidP="00394BA6">
            <w:pPr>
              <w:spacing w:after="0"/>
              <w:jc w:val="center"/>
              <w:rPr>
                <w:rFonts w:ascii="Tahoma" w:hAnsi="Tahoma" w:cs="Tahoma"/>
                <w:sz w:val="18"/>
                <w:szCs w:val="18"/>
                <w:lang w:val="el-GR"/>
              </w:rPr>
            </w:pPr>
          </w:p>
        </w:tc>
      </w:tr>
      <w:tr w:rsidR="00394BA6" w:rsidRPr="00696648" w14:paraId="2480135A" w14:textId="77777777" w:rsidTr="00394BA6">
        <w:trPr>
          <w:trHeight w:val="284"/>
        </w:trPr>
        <w:tc>
          <w:tcPr>
            <w:tcW w:w="365" w:type="pct"/>
            <w:shd w:val="clear" w:color="auto" w:fill="auto"/>
          </w:tcPr>
          <w:p w14:paraId="187F5122" w14:textId="5D84BD3C" w:rsidR="00394BA6" w:rsidRPr="00961DA0" w:rsidRDefault="00394BA6" w:rsidP="00394BA6">
            <w:pPr>
              <w:spacing w:after="0"/>
              <w:jc w:val="center"/>
              <w:rPr>
                <w:rFonts w:ascii="Tahoma" w:hAnsi="Tahoma" w:cs="Tahoma"/>
                <w:sz w:val="18"/>
                <w:szCs w:val="18"/>
                <w:lang w:val="el-GR"/>
              </w:rPr>
            </w:pPr>
            <w:r>
              <w:rPr>
                <w:rFonts w:ascii="Tahoma" w:hAnsi="Tahoma" w:cs="Tahoma"/>
                <w:iCs/>
                <w:szCs w:val="22"/>
                <w:lang w:val="el-GR"/>
              </w:rPr>
              <w:t>Π.Α.3</w:t>
            </w:r>
          </w:p>
        </w:tc>
        <w:tc>
          <w:tcPr>
            <w:tcW w:w="1425" w:type="pct"/>
            <w:shd w:val="clear" w:color="auto" w:fill="auto"/>
          </w:tcPr>
          <w:p w14:paraId="67585719" w14:textId="485C88E1" w:rsidR="00394BA6" w:rsidRPr="00961DA0" w:rsidRDefault="00394BA6" w:rsidP="00394BA6">
            <w:pPr>
              <w:spacing w:after="0"/>
              <w:rPr>
                <w:rFonts w:ascii="Tahoma" w:hAnsi="Tahoma" w:cs="Tahoma"/>
                <w:sz w:val="18"/>
                <w:szCs w:val="18"/>
                <w:lang w:val="el-GR"/>
              </w:rPr>
            </w:pPr>
            <w:r w:rsidRPr="00530BA9">
              <w:rPr>
                <w:rFonts w:ascii="Tahoma" w:hAnsi="Tahoma" w:cs="Tahoma"/>
                <w:iCs/>
                <w:szCs w:val="22"/>
                <w:lang w:val="el-GR"/>
              </w:rPr>
              <w:t>Κατάλογος νομικών και θεσμικών ζητημάτων που αφορούν σε έργα ΣΔΙΤ /Λίστα κάλυψης νομικών και θεσμικών προϋποθέσεων για μια κατηγορία έργων ΣΔΙΤ,  για την κατηγορία διαχείρισης απορριμμάτων.</w:t>
            </w:r>
          </w:p>
        </w:tc>
        <w:tc>
          <w:tcPr>
            <w:tcW w:w="784" w:type="pct"/>
            <w:shd w:val="clear" w:color="auto" w:fill="auto"/>
            <w:vAlign w:val="center"/>
          </w:tcPr>
          <w:p w14:paraId="43123A71" w14:textId="77777777" w:rsidR="00394BA6" w:rsidRPr="00961DA0" w:rsidRDefault="00394BA6" w:rsidP="00394BA6">
            <w:pPr>
              <w:spacing w:after="0"/>
              <w:jc w:val="center"/>
              <w:rPr>
                <w:rFonts w:ascii="Tahoma" w:hAnsi="Tahoma" w:cs="Tahoma"/>
                <w:sz w:val="18"/>
                <w:szCs w:val="18"/>
                <w:lang w:val="el-GR"/>
              </w:rPr>
            </w:pPr>
          </w:p>
        </w:tc>
        <w:tc>
          <w:tcPr>
            <w:tcW w:w="589" w:type="pct"/>
            <w:shd w:val="clear" w:color="auto" w:fill="auto"/>
            <w:vAlign w:val="center"/>
          </w:tcPr>
          <w:p w14:paraId="2D58CB28" w14:textId="77777777" w:rsidR="00394BA6" w:rsidRPr="00961DA0" w:rsidRDefault="00394BA6" w:rsidP="00394BA6">
            <w:pPr>
              <w:spacing w:after="0"/>
              <w:jc w:val="center"/>
              <w:rPr>
                <w:rFonts w:ascii="Tahoma" w:hAnsi="Tahoma" w:cs="Tahoma"/>
                <w:sz w:val="18"/>
                <w:szCs w:val="18"/>
                <w:lang w:val="el-GR"/>
              </w:rPr>
            </w:pPr>
          </w:p>
        </w:tc>
        <w:tc>
          <w:tcPr>
            <w:tcW w:w="589" w:type="pct"/>
            <w:shd w:val="clear" w:color="auto" w:fill="auto"/>
            <w:vAlign w:val="center"/>
          </w:tcPr>
          <w:p w14:paraId="427689A9" w14:textId="77777777" w:rsidR="00394BA6" w:rsidRPr="00961DA0" w:rsidRDefault="00394BA6" w:rsidP="00394BA6">
            <w:pPr>
              <w:spacing w:after="0"/>
              <w:jc w:val="center"/>
              <w:rPr>
                <w:rFonts w:ascii="Tahoma" w:hAnsi="Tahoma" w:cs="Tahoma"/>
                <w:sz w:val="18"/>
                <w:szCs w:val="18"/>
                <w:lang w:val="el-GR"/>
              </w:rPr>
            </w:pPr>
          </w:p>
        </w:tc>
        <w:tc>
          <w:tcPr>
            <w:tcW w:w="515" w:type="pct"/>
            <w:shd w:val="clear" w:color="auto" w:fill="auto"/>
            <w:vAlign w:val="center"/>
          </w:tcPr>
          <w:p w14:paraId="588BE0D9" w14:textId="77777777" w:rsidR="00394BA6" w:rsidRPr="00961DA0" w:rsidRDefault="00394BA6" w:rsidP="00394BA6">
            <w:pPr>
              <w:spacing w:after="0"/>
              <w:jc w:val="center"/>
              <w:rPr>
                <w:rFonts w:ascii="Tahoma" w:hAnsi="Tahoma" w:cs="Tahoma"/>
                <w:sz w:val="18"/>
                <w:szCs w:val="18"/>
                <w:lang w:val="el-GR"/>
              </w:rPr>
            </w:pPr>
          </w:p>
        </w:tc>
        <w:tc>
          <w:tcPr>
            <w:tcW w:w="733" w:type="pct"/>
            <w:shd w:val="clear" w:color="auto" w:fill="auto"/>
            <w:vAlign w:val="center"/>
          </w:tcPr>
          <w:p w14:paraId="093DD77A" w14:textId="77777777" w:rsidR="00394BA6" w:rsidRPr="00961DA0" w:rsidRDefault="00394BA6" w:rsidP="00394BA6">
            <w:pPr>
              <w:spacing w:after="0"/>
              <w:jc w:val="center"/>
              <w:rPr>
                <w:rFonts w:ascii="Tahoma" w:hAnsi="Tahoma" w:cs="Tahoma"/>
                <w:sz w:val="18"/>
                <w:szCs w:val="18"/>
                <w:lang w:val="el-GR"/>
              </w:rPr>
            </w:pPr>
          </w:p>
        </w:tc>
      </w:tr>
      <w:tr w:rsidR="00394BA6" w:rsidRPr="00696648" w14:paraId="360FFB86" w14:textId="77777777" w:rsidTr="00394BA6">
        <w:trPr>
          <w:trHeight w:val="284"/>
        </w:trPr>
        <w:tc>
          <w:tcPr>
            <w:tcW w:w="365" w:type="pct"/>
            <w:shd w:val="clear" w:color="auto" w:fill="auto"/>
          </w:tcPr>
          <w:p w14:paraId="607327BB" w14:textId="20FBF0AA" w:rsidR="00394BA6" w:rsidRPr="00961DA0" w:rsidRDefault="00394BA6" w:rsidP="00394BA6">
            <w:pPr>
              <w:spacing w:after="0"/>
              <w:jc w:val="center"/>
              <w:rPr>
                <w:rFonts w:ascii="Tahoma" w:hAnsi="Tahoma" w:cs="Tahoma"/>
                <w:sz w:val="18"/>
                <w:szCs w:val="18"/>
              </w:rPr>
            </w:pPr>
            <w:r>
              <w:rPr>
                <w:rFonts w:ascii="Tahoma" w:hAnsi="Tahoma" w:cs="Tahoma"/>
                <w:iCs/>
                <w:szCs w:val="22"/>
                <w:lang w:val="el-GR"/>
              </w:rPr>
              <w:t>Π.Α.4</w:t>
            </w:r>
          </w:p>
        </w:tc>
        <w:tc>
          <w:tcPr>
            <w:tcW w:w="1425" w:type="pct"/>
            <w:shd w:val="clear" w:color="auto" w:fill="auto"/>
          </w:tcPr>
          <w:p w14:paraId="3CC80813" w14:textId="7C4C63D3" w:rsidR="00394BA6" w:rsidRPr="00961DA0" w:rsidRDefault="00394BA6" w:rsidP="00394BA6">
            <w:pPr>
              <w:spacing w:after="0"/>
              <w:rPr>
                <w:rFonts w:ascii="Tahoma" w:hAnsi="Tahoma" w:cs="Tahoma"/>
                <w:sz w:val="18"/>
                <w:szCs w:val="18"/>
                <w:lang w:val="el-GR"/>
              </w:rPr>
            </w:pPr>
            <w:r w:rsidRPr="00530BA9">
              <w:rPr>
                <w:rFonts w:ascii="Tahoma" w:hAnsi="Tahoma" w:cs="Tahoma"/>
                <w:iCs/>
                <w:szCs w:val="22"/>
                <w:lang w:val="el-GR"/>
              </w:rPr>
              <w:t>Οδηγός προετοιμασίας πρότασης Δημόσιων Φορέων προς ΣΔΙΤ για μια κατηγορία έργων, για την κατηγορία διαχείρισης απορριμμάτων.</w:t>
            </w:r>
          </w:p>
        </w:tc>
        <w:tc>
          <w:tcPr>
            <w:tcW w:w="784" w:type="pct"/>
            <w:shd w:val="clear" w:color="auto" w:fill="auto"/>
            <w:vAlign w:val="center"/>
          </w:tcPr>
          <w:p w14:paraId="60EAA441" w14:textId="77777777" w:rsidR="00394BA6" w:rsidRPr="00961DA0" w:rsidRDefault="00394BA6" w:rsidP="00394BA6">
            <w:pPr>
              <w:spacing w:after="0"/>
              <w:jc w:val="center"/>
              <w:rPr>
                <w:rFonts w:ascii="Tahoma" w:hAnsi="Tahoma" w:cs="Tahoma"/>
                <w:sz w:val="18"/>
                <w:szCs w:val="18"/>
                <w:lang w:val="el-GR"/>
              </w:rPr>
            </w:pPr>
          </w:p>
        </w:tc>
        <w:tc>
          <w:tcPr>
            <w:tcW w:w="589" w:type="pct"/>
            <w:shd w:val="clear" w:color="auto" w:fill="auto"/>
            <w:vAlign w:val="center"/>
          </w:tcPr>
          <w:p w14:paraId="24AC4C46" w14:textId="77777777" w:rsidR="00394BA6" w:rsidRPr="00961DA0" w:rsidRDefault="00394BA6" w:rsidP="00394BA6">
            <w:pPr>
              <w:spacing w:after="0"/>
              <w:jc w:val="center"/>
              <w:rPr>
                <w:rFonts w:ascii="Tahoma" w:hAnsi="Tahoma" w:cs="Tahoma"/>
                <w:sz w:val="18"/>
                <w:szCs w:val="18"/>
                <w:lang w:val="el-GR"/>
              </w:rPr>
            </w:pPr>
          </w:p>
        </w:tc>
        <w:tc>
          <w:tcPr>
            <w:tcW w:w="589" w:type="pct"/>
            <w:shd w:val="clear" w:color="auto" w:fill="auto"/>
            <w:vAlign w:val="center"/>
          </w:tcPr>
          <w:p w14:paraId="00F6DA2C" w14:textId="77777777" w:rsidR="00394BA6" w:rsidRPr="00961DA0" w:rsidRDefault="00394BA6" w:rsidP="00394BA6">
            <w:pPr>
              <w:spacing w:after="0"/>
              <w:jc w:val="center"/>
              <w:rPr>
                <w:rFonts w:ascii="Tahoma" w:hAnsi="Tahoma" w:cs="Tahoma"/>
                <w:sz w:val="18"/>
                <w:szCs w:val="18"/>
                <w:lang w:val="el-GR"/>
              </w:rPr>
            </w:pPr>
          </w:p>
        </w:tc>
        <w:tc>
          <w:tcPr>
            <w:tcW w:w="515" w:type="pct"/>
            <w:shd w:val="clear" w:color="auto" w:fill="auto"/>
            <w:vAlign w:val="center"/>
          </w:tcPr>
          <w:p w14:paraId="191C7B11" w14:textId="77777777" w:rsidR="00394BA6" w:rsidRPr="00961DA0" w:rsidRDefault="00394BA6" w:rsidP="00394BA6">
            <w:pPr>
              <w:spacing w:after="0"/>
              <w:jc w:val="center"/>
              <w:rPr>
                <w:rFonts w:ascii="Tahoma" w:hAnsi="Tahoma" w:cs="Tahoma"/>
                <w:sz w:val="18"/>
                <w:szCs w:val="18"/>
                <w:lang w:val="el-GR"/>
              </w:rPr>
            </w:pPr>
          </w:p>
        </w:tc>
        <w:tc>
          <w:tcPr>
            <w:tcW w:w="733" w:type="pct"/>
            <w:shd w:val="clear" w:color="auto" w:fill="auto"/>
            <w:vAlign w:val="center"/>
          </w:tcPr>
          <w:p w14:paraId="74A9EDAD" w14:textId="77777777" w:rsidR="00394BA6" w:rsidRPr="00961DA0" w:rsidRDefault="00394BA6" w:rsidP="00394BA6">
            <w:pPr>
              <w:spacing w:after="0"/>
              <w:jc w:val="center"/>
              <w:rPr>
                <w:rFonts w:ascii="Tahoma" w:hAnsi="Tahoma" w:cs="Tahoma"/>
                <w:sz w:val="18"/>
                <w:szCs w:val="18"/>
                <w:lang w:val="el-GR"/>
              </w:rPr>
            </w:pPr>
          </w:p>
        </w:tc>
      </w:tr>
      <w:tr w:rsidR="00394BA6" w:rsidRPr="00696648" w14:paraId="7259EF63" w14:textId="77777777" w:rsidTr="00394BA6">
        <w:trPr>
          <w:trHeight w:val="284"/>
        </w:trPr>
        <w:tc>
          <w:tcPr>
            <w:tcW w:w="365" w:type="pct"/>
            <w:shd w:val="clear" w:color="auto" w:fill="auto"/>
          </w:tcPr>
          <w:p w14:paraId="1E3114AE" w14:textId="199E8D17" w:rsidR="00394BA6" w:rsidRPr="00961DA0" w:rsidRDefault="00394BA6" w:rsidP="00394BA6">
            <w:pPr>
              <w:spacing w:after="0"/>
              <w:jc w:val="center"/>
              <w:rPr>
                <w:rFonts w:ascii="Tahoma" w:hAnsi="Tahoma" w:cs="Tahoma"/>
                <w:sz w:val="18"/>
                <w:szCs w:val="18"/>
              </w:rPr>
            </w:pPr>
            <w:r>
              <w:rPr>
                <w:rFonts w:ascii="Tahoma" w:hAnsi="Tahoma" w:cs="Tahoma"/>
                <w:iCs/>
                <w:szCs w:val="22"/>
                <w:lang w:val="el-GR"/>
              </w:rPr>
              <w:t>Π.Α.5</w:t>
            </w:r>
          </w:p>
        </w:tc>
        <w:tc>
          <w:tcPr>
            <w:tcW w:w="1425" w:type="pct"/>
            <w:shd w:val="clear" w:color="auto" w:fill="auto"/>
          </w:tcPr>
          <w:p w14:paraId="5BF3183F" w14:textId="25B8EFF4" w:rsidR="00394BA6" w:rsidRPr="00961DA0" w:rsidRDefault="00394BA6" w:rsidP="00394BA6">
            <w:pPr>
              <w:spacing w:after="0"/>
              <w:rPr>
                <w:rFonts w:ascii="Tahoma" w:hAnsi="Tahoma" w:cs="Tahoma"/>
                <w:sz w:val="18"/>
                <w:szCs w:val="18"/>
                <w:lang w:val="el-GR"/>
              </w:rPr>
            </w:pPr>
            <w:r w:rsidRPr="00530BA9">
              <w:rPr>
                <w:rFonts w:ascii="Tahoma" w:hAnsi="Tahoma" w:cs="Tahoma"/>
                <w:iCs/>
                <w:szCs w:val="22"/>
                <w:lang w:val="el-GR"/>
              </w:rPr>
              <w:t xml:space="preserve">Οδηγός αξιολόγησης από την </w:t>
            </w:r>
            <w:r w:rsidR="00142C97" w:rsidRPr="00142C97">
              <w:rPr>
                <w:rFonts w:ascii="Tahoma" w:hAnsi="Tahoma" w:cs="Tahoma"/>
                <w:iCs/>
                <w:szCs w:val="22"/>
                <w:lang w:val="el-GR"/>
              </w:rPr>
              <w:t>ΓΓΙΕΣΔΙΤ</w:t>
            </w:r>
            <w:r w:rsidRPr="00530BA9">
              <w:rPr>
                <w:rFonts w:ascii="Tahoma" w:hAnsi="Tahoma" w:cs="Tahoma"/>
                <w:iCs/>
                <w:szCs w:val="22"/>
                <w:lang w:val="el-GR"/>
              </w:rPr>
              <w:t xml:space="preserve"> των προτάσεων των Δημόσιων φορέων σε μια κατηγορία έργων, για την κατηγορία έργων διαχείρισης απορριμμάτων.</w:t>
            </w:r>
          </w:p>
        </w:tc>
        <w:tc>
          <w:tcPr>
            <w:tcW w:w="784" w:type="pct"/>
            <w:shd w:val="clear" w:color="auto" w:fill="auto"/>
            <w:vAlign w:val="center"/>
          </w:tcPr>
          <w:p w14:paraId="17F61C34" w14:textId="77777777" w:rsidR="00394BA6" w:rsidRPr="00961DA0" w:rsidRDefault="00394BA6" w:rsidP="00394BA6">
            <w:pPr>
              <w:spacing w:after="0"/>
              <w:jc w:val="center"/>
              <w:rPr>
                <w:rFonts w:ascii="Tahoma" w:hAnsi="Tahoma" w:cs="Tahoma"/>
                <w:sz w:val="18"/>
                <w:szCs w:val="18"/>
                <w:lang w:val="el-GR"/>
              </w:rPr>
            </w:pPr>
          </w:p>
        </w:tc>
        <w:tc>
          <w:tcPr>
            <w:tcW w:w="589" w:type="pct"/>
            <w:shd w:val="clear" w:color="auto" w:fill="auto"/>
            <w:vAlign w:val="center"/>
          </w:tcPr>
          <w:p w14:paraId="57A4BF45" w14:textId="77777777" w:rsidR="00394BA6" w:rsidRPr="00961DA0" w:rsidRDefault="00394BA6" w:rsidP="00394BA6">
            <w:pPr>
              <w:spacing w:after="0"/>
              <w:jc w:val="center"/>
              <w:rPr>
                <w:rFonts w:ascii="Tahoma" w:hAnsi="Tahoma" w:cs="Tahoma"/>
                <w:sz w:val="18"/>
                <w:szCs w:val="18"/>
                <w:lang w:val="el-GR"/>
              </w:rPr>
            </w:pPr>
          </w:p>
        </w:tc>
        <w:tc>
          <w:tcPr>
            <w:tcW w:w="589" w:type="pct"/>
            <w:shd w:val="clear" w:color="auto" w:fill="auto"/>
            <w:vAlign w:val="center"/>
          </w:tcPr>
          <w:p w14:paraId="664AA5BD" w14:textId="77777777" w:rsidR="00394BA6" w:rsidRPr="00961DA0" w:rsidRDefault="00394BA6" w:rsidP="00394BA6">
            <w:pPr>
              <w:spacing w:after="0"/>
              <w:jc w:val="center"/>
              <w:rPr>
                <w:rFonts w:ascii="Tahoma" w:hAnsi="Tahoma" w:cs="Tahoma"/>
                <w:sz w:val="18"/>
                <w:szCs w:val="18"/>
                <w:lang w:val="el-GR"/>
              </w:rPr>
            </w:pPr>
          </w:p>
        </w:tc>
        <w:tc>
          <w:tcPr>
            <w:tcW w:w="515" w:type="pct"/>
            <w:shd w:val="clear" w:color="auto" w:fill="auto"/>
            <w:vAlign w:val="center"/>
          </w:tcPr>
          <w:p w14:paraId="58C51E2C" w14:textId="77777777" w:rsidR="00394BA6" w:rsidRPr="00961DA0" w:rsidRDefault="00394BA6" w:rsidP="00394BA6">
            <w:pPr>
              <w:spacing w:after="0"/>
              <w:jc w:val="center"/>
              <w:rPr>
                <w:rFonts w:ascii="Tahoma" w:hAnsi="Tahoma" w:cs="Tahoma"/>
                <w:sz w:val="18"/>
                <w:szCs w:val="18"/>
                <w:lang w:val="el-GR"/>
              </w:rPr>
            </w:pPr>
          </w:p>
        </w:tc>
        <w:tc>
          <w:tcPr>
            <w:tcW w:w="733" w:type="pct"/>
            <w:shd w:val="clear" w:color="auto" w:fill="auto"/>
            <w:vAlign w:val="center"/>
          </w:tcPr>
          <w:p w14:paraId="1D236803" w14:textId="77777777" w:rsidR="00394BA6" w:rsidRPr="00961DA0" w:rsidRDefault="00394BA6" w:rsidP="00394BA6">
            <w:pPr>
              <w:spacing w:after="0"/>
              <w:jc w:val="center"/>
              <w:rPr>
                <w:rFonts w:ascii="Tahoma" w:hAnsi="Tahoma" w:cs="Tahoma"/>
                <w:sz w:val="18"/>
                <w:szCs w:val="18"/>
                <w:lang w:val="el-GR"/>
              </w:rPr>
            </w:pPr>
          </w:p>
        </w:tc>
      </w:tr>
      <w:tr w:rsidR="00394BA6" w:rsidRPr="00696648" w14:paraId="08C60875" w14:textId="77777777" w:rsidTr="00394BA6">
        <w:trPr>
          <w:trHeight w:val="284"/>
        </w:trPr>
        <w:tc>
          <w:tcPr>
            <w:tcW w:w="365" w:type="pct"/>
            <w:shd w:val="clear" w:color="auto" w:fill="auto"/>
          </w:tcPr>
          <w:p w14:paraId="7F41A0EC" w14:textId="37373F5C" w:rsidR="00394BA6" w:rsidRPr="00961DA0" w:rsidRDefault="00394BA6" w:rsidP="00394BA6">
            <w:pPr>
              <w:spacing w:after="0"/>
              <w:jc w:val="center"/>
              <w:rPr>
                <w:rFonts w:ascii="Tahoma" w:hAnsi="Tahoma" w:cs="Tahoma"/>
                <w:sz w:val="18"/>
                <w:szCs w:val="18"/>
                <w:lang w:val="el-GR"/>
              </w:rPr>
            </w:pPr>
            <w:r>
              <w:rPr>
                <w:rFonts w:ascii="Tahoma" w:hAnsi="Tahoma" w:cs="Tahoma"/>
                <w:iCs/>
                <w:szCs w:val="22"/>
                <w:lang w:val="el-GR"/>
              </w:rPr>
              <w:t>Π.Β.1</w:t>
            </w:r>
          </w:p>
        </w:tc>
        <w:tc>
          <w:tcPr>
            <w:tcW w:w="1425" w:type="pct"/>
            <w:shd w:val="clear" w:color="auto" w:fill="auto"/>
          </w:tcPr>
          <w:p w14:paraId="13C77699" w14:textId="5D866D15" w:rsidR="00394BA6" w:rsidRPr="00961DA0" w:rsidRDefault="00394BA6" w:rsidP="00394BA6">
            <w:pPr>
              <w:spacing w:after="0"/>
              <w:jc w:val="left"/>
              <w:rPr>
                <w:rFonts w:ascii="Tahoma" w:hAnsi="Tahoma" w:cs="Tahoma"/>
                <w:sz w:val="18"/>
                <w:szCs w:val="18"/>
                <w:lang w:val="el-GR"/>
              </w:rPr>
            </w:pPr>
            <w:r w:rsidRPr="00530BA9">
              <w:rPr>
                <w:rFonts w:ascii="Tahoma" w:hAnsi="Tahoma" w:cs="Tahoma"/>
                <w:iCs/>
                <w:szCs w:val="22"/>
                <w:lang w:val="el-GR"/>
              </w:rPr>
              <w:t>Π.Β.1. Πρότυπα τεύχη δημοπράτησης κ πρότυπα σχέδια συμβάσεων σε μια κατηγορία έργων για την κατηγορία έργων διαχείρισης απορριμμάτων.</w:t>
            </w:r>
          </w:p>
        </w:tc>
        <w:tc>
          <w:tcPr>
            <w:tcW w:w="784" w:type="pct"/>
            <w:shd w:val="clear" w:color="auto" w:fill="auto"/>
            <w:vAlign w:val="center"/>
          </w:tcPr>
          <w:p w14:paraId="661D7E9B" w14:textId="77777777" w:rsidR="00394BA6" w:rsidRPr="00961DA0" w:rsidRDefault="00394BA6" w:rsidP="00394BA6">
            <w:pPr>
              <w:spacing w:after="0"/>
              <w:jc w:val="center"/>
              <w:rPr>
                <w:rFonts w:ascii="Tahoma" w:hAnsi="Tahoma" w:cs="Tahoma"/>
                <w:sz w:val="18"/>
                <w:szCs w:val="18"/>
                <w:lang w:val="el-GR"/>
              </w:rPr>
            </w:pPr>
          </w:p>
        </w:tc>
        <w:tc>
          <w:tcPr>
            <w:tcW w:w="589" w:type="pct"/>
            <w:shd w:val="clear" w:color="auto" w:fill="auto"/>
            <w:vAlign w:val="center"/>
          </w:tcPr>
          <w:p w14:paraId="148EF4E6" w14:textId="77777777" w:rsidR="00394BA6" w:rsidRPr="00961DA0" w:rsidRDefault="00394BA6" w:rsidP="00394BA6">
            <w:pPr>
              <w:spacing w:after="0"/>
              <w:jc w:val="center"/>
              <w:rPr>
                <w:rFonts w:ascii="Tahoma" w:hAnsi="Tahoma" w:cs="Tahoma"/>
                <w:sz w:val="18"/>
                <w:szCs w:val="18"/>
                <w:lang w:val="el-GR"/>
              </w:rPr>
            </w:pPr>
          </w:p>
        </w:tc>
        <w:tc>
          <w:tcPr>
            <w:tcW w:w="589" w:type="pct"/>
            <w:shd w:val="clear" w:color="auto" w:fill="auto"/>
            <w:vAlign w:val="center"/>
          </w:tcPr>
          <w:p w14:paraId="4B55E74F" w14:textId="77777777" w:rsidR="00394BA6" w:rsidRPr="00961DA0" w:rsidRDefault="00394BA6" w:rsidP="00394BA6">
            <w:pPr>
              <w:spacing w:after="0"/>
              <w:jc w:val="center"/>
              <w:rPr>
                <w:rFonts w:ascii="Tahoma" w:hAnsi="Tahoma" w:cs="Tahoma"/>
                <w:sz w:val="18"/>
                <w:szCs w:val="18"/>
                <w:lang w:val="el-GR"/>
              </w:rPr>
            </w:pPr>
          </w:p>
        </w:tc>
        <w:tc>
          <w:tcPr>
            <w:tcW w:w="515" w:type="pct"/>
            <w:shd w:val="clear" w:color="auto" w:fill="auto"/>
            <w:vAlign w:val="center"/>
          </w:tcPr>
          <w:p w14:paraId="39978DAD" w14:textId="77777777" w:rsidR="00394BA6" w:rsidRPr="00961DA0" w:rsidRDefault="00394BA6" w:rsidP="00394BA6">
            <w:pPr>
              <w:spacing w:after="0"/>
              <w:jc w:val="center"/>
              <w:rPr>
                <w:rFonts w:ascii="Tahoma" w:hAnsi="Tahoma" w:cs="Tahoma"/>
                <w:sz w:val="18"/>
                <w:szCs w:val="18"/>
                <w:lang w:val="el-GR"/>
              </w:rPr>
            </w:pPr>
          </w:p>
        </w:tc>
        <w:tc>
          <w:tcPr>
            <w:tcW w:w="733" w:type="pct"/>
            <w:shd w:val="clear" w:color="auto" w:fill="auto"/>
            <w:vAlign w:val="center"/>
          </w:tcPr>
          <w:p w14:paraId="062306BC" w14:textId="77777777" w:rsidR="00394BA6" w:rsidRPr="00961DA0" w:rsidRDefault="00394BA6" w:rsidP="00394BA6">
            <w:pPr>
              <w:spacing w:after="0"/>
              <w:jc w:val="center"/>
              <w:rPr>
                <w:rFonts w:ascii="Tahoma" w:hAnsi="Tahoma" w:cs="Tahoma"/>
                <w:sz w:val="18"/>
                <w:szCs w:val="18"/>
                <w:lang w:val="el-GR"/>
              </w:rPr>
            </w:pPr>
          </w:p>
        </w:tc>
      </w:tr>
      <w:tr w:rsidR="00394BA6" w:rsidRPr="00696648" w14:paraId="0C330188" w14:textId="77777777" w:rsidTr="009D279B">
        <w:trPr>
          <w:trHeight w:val="284"/>
        </w:trPr>
        <w:tc>
          <w:tcPr>
            <w:tcW w:w="365" w:type="pct"/>
            <w:tcBorders>
              <w:top w:val="single" w:sz="4" w:space="0" w:color="auto"/>
              <w:left w:val="single" w:sz="4" w:space="0" w:color="auto"/>
              <w:bottom w:val="single" w:sz="4" w:space="0" w:color="auto"/>
              <w:right w:val="single" w:sz="4" w:space="0" w:color="auto"/>
            </w:tcBorders>
          </w:tcPr>
          <w:p w14:paraId="303F1FC9" w14:textId="0913B578" w:rsidR="00394BA6" w:rsidRPr="00961DA0" w:rsidRDefault="00394BA6" w:rsidP="00394BA6">
            <w:pPr>
              <w:spacing w:after="0"/>
              <w:jc w:val="center"/>
              <w:rPr>
                <w:rFonts w:ascii="Tahoma" w:hAnsi="Tahoma" w:cs="Tahoma"/>
                <w:sz w:val="18"/>
                <w:szCs w:val="18"/>
                <w:lang w:val="el-GR"/>
              </w:rPr>
            </w:pPr>
            <w:r>
              <w:rPr>
                <w:rFonts w:ascii="Tahoma" w:hAnsi="Tahoma" w:cs="Tahoma"/>
                <w:iCs/>
                <w:szCs w:val="22"/>
                <w:lang w:val="el-GR"/>
              </w:rPr>
              <w:t>Π.Β.2</w:t>
            </w:r>
          </w:p>
        </w:tc>
        <w:tc>
          <w:tcPr>
            <w:tcW w:w="1425" w:type="pct"/>
            <w:tcBorders>
              <w:top w:val="single" w:sz="4" w:space="0" w:color="auto"/>
              <w:left w:val="single" w:sz="4" w:space="0" w:color="auto"/>
              <w:bottom w:val="single" w:sz="4" w:space="0" w:color="auto"/>
              <w:right w:val="single" w:sz="4" w:space="0" w:color="auto"/>
            </w:tcBorders>
          </w:tcPr>
          <w:p w14:paraId="00B32D1A" w14:textId="54257337" w:rsidR="00394BA6" w:rsidRPr="00961DA0" w:rsidRDefault="00394BA6" w:rsidP="00394BA6">
            <w:pPr>
              <w:spacing w:after="0"/>
              <w:rPr>
                <w:rFonts w:ascii="Tahoma" w:hAnsi="Tahoma" w:cs="Tahoma"/>
                <w:sz w:val="18"/>
                <w:szCs w:val="18"/>
                <w:lang w:val="el-GR"/>
              </w:rPr>
            </w:pPr>
            <w:r w:rsidRPr="00530BA9">
              <w:rPr>
                <w:rFonts w:ascii="Tahoma" w:hAnsi="Tahoma" w:cs="Tahoma"/>
                <w:iCs/>
                <w:szCs w:val="22"/>
                <w:lang w:val="el-GR"/>
              </w:rPr>
              <w:t>Τυποποιημένες τεχνικές προδιαγραφές για μια κατηγορία έργων, για έργα ΣΔΙΤ διαχείρισης απορριμμάτων.</w:t>
            </w:r>
          </w:p>
        </w:tc>
        <w:tc>
          <w:tcPr>
            <w:tcW w:w="784" w:type="pct"/>
            <w:tcBorders>
              <w:top w:val="single" w:sz="4" w:space="0" w:color="auto"/>
              <w:left w:val="single" w:sz="4" w:space="0" w:color="auto"/>
              <w:bottom w:val="single" w:sz="4" w:space="0" w:color="auto"/>
              <w:right w:val="single" w:sz="4" w:space="0" w:color="auto"/>
            </w:tcBorders>
            <w:vAlign w:val="center"/>
          </w:tcPr>
          <w:p w14:paraId="74D5F211" w14:textId="77777777" w:rsidR="00394BA6" w:rsidRPr="00961DA0" w:rsidRDefault="00394BA6" w:rsidP="00394BA6">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4EB47C26" w14:textId="77777777" w:rsidR="00394BA6" w:rsidRPr="00961DA0" w:rsidRDefault="00394BA6" w:rsidP="00394BA6">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7D0B9A7D" w14:textId="77777777" w:rsidR="00394BA6" w:rsidRPr="00961DA0" w:rsidRDefault="00394BA6" w:rsidP="00394BA6">
            <w:pPr>
              <w:spacing w:after="0"/>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4132A1B3" w14:textId="77777777" w:rsidR="00394BA6" w:rsidRPr="00961DA0" w:rsidRDefault="00394BA6" w:rsidP="00394BA6">
            <w:pPr>
              <w:spacing w:after="0"/>
              <w:jc w:val="center"/>
              <w:rPr>
                <w:rFonts w:ascii="Tahoma" w:hAnsi="Tahoma" w:cs="Tahoma"/>
                <w:sz w:val="18"/>
                <w:szCs w:val="18"/>
                <w:lang w:val="el-GR"/>
              </w:rPr>
            </w:pPr>
          </w:p>
        </w:tc>
        <w:tc>
          <w:tcPr>
            <w:tcW w:w="733" w:type="pct"/>
            <w:tcBorders>
              <w:top w:val="single" w:sz="4" w:space="0" w:color="auto"/>
              <w:left w:val="single" w:sz="4" w:space="0" w:color="auto"/>
              <w:bottom w:val="single" w:sz="4" w:space="0" w:color="auto"/>
              <w:right w:val="single" w:sz="4" w:space="0" w:color="auto"/>
            </w:tcBorders>
            <w:vAlign w:val="center"/>
          </w:tcPr>
          <w:p w14:paraId="4E722645" w14:textId="77777777" w:rsidR="00394BA6" w:rsidRPr="00961DA0" w:rsidRDefault="00394BA6" w:rsidP="00394BA6">
            <w:pPr>
              <w:spacing w:after="0"/>
              <w:jc w:val="center"/>
              <w:rPr>
                <w:rFonts w:ascii="Tahoma" w:hAnsi="Tahoma" w:cs="Tahoma"/>
                <w:sz w:val="18"/>
                <w:szCs w:val="18"/>
                <w:lang w:val="el-GR"/>
              </w:rPr>
            </w:pPr>
          </w:p>
        </w:tc>
      </w:tr>
      <w:tr w:rsidR="00394BA6" w:rsidRPr="00696648" w14:paraId="2C8C3F55" w14:textId="77777777" w:rsidTr="009D279B">
        <w:trPr>
          <w:trHeight w:val="284"/>
        </w:trPr>
        <w:tc>
          <w:tcPr>
            <w:tcW w:w="365" w:type="pct"/>
            <w:tcBorders>
              <w:top w:val="single" w:sz="4" w:space="0" w:color="auto"/>
              <w:left w:val="single" w:sz="4" w:space="0" w:color="auto"/>
              <w:bottom w:val="single" w:sz="4" w:space="0" w:color="auto"/>
              <w:right w:val="single" w:sz="4" w:space="0" w:color="auto"/>
            </w:tcBorders>
          </w:tcPr>
          <w:p w14:paraId="1BCE776E" w14:textId="3BC1EEC8" w:rsidR="00394BA6" w:rsidRPr="00961DA0" w:rsidRDefault="00394BA6" w:rsidP="00394BA6">
            <w:pPr>
              <w:spacing w:after="0"/>
              <w:jc w:val="center"/>
              <w:rPr>
                <w:rFonts w:ascii="Tahoma" w:hAnsi="Tahoma" w:cs="Tahoma"/>
                <w:sz w:val="18"/>
                <w:szCs w:val="18"/>
                <w:lang w:val="el-GR"/>
              </w:rPr>
            </w:pPr>
            <w:r>
              <w:rPr>
                <w:rFonts w:ascii="Tahoma" w:hAnsi="Tahoma" w:cs="Tahoma"/>
                <w:iCs/>
                <w:szCs w:val="22"/>
                <w:lang w:val="el-GR"/>
              </w:rPr>
              <w:t>Π.Γ.1</w:t>
            </w:r>
          </w:p>
        </w:tc>
        <w:tc>
          <w:tcPr>
            <w:tcW w:w="1425" w:type="pct"/>
            <w:tcBorders>
              <w:top w:val="single" w:sz="4" w:space="0" w:color="auto"/>
              <w:left w:val="single" w:sz="4" w:space="0" w:color="auto"/>
              <w:bottom w:val="single" w:sz="4" w:space="0" w:color="auto"/>
              <w:right w:val="single" w:sz="4" w:space="0" w:color="auto"/>
            </w:tcBorders>
          </w:tcPr>
          <w:p w14:paraId="5AC87334" w14:textId="19F2346B" w:rsidR="00394BA6" w:rsidRPr="00961DA0" w:rsidRDefault="00394BA6" w:rsidP="00394BA6">
            <w:pPr>
              <w:spacing w:after="0"/>
              <w:rPr>
                <w:rFonts w:ascii="Tahoma" w:hAnsi="Tahoma" w:cs="Tahoma"/>
                <w:sz w:val="18"/>
                <w:szCs w:val="18"/>
                <w:lang w:val="el-GR"/>
              </w:rPr>
            </w:pPr>
            <w:r w:rsidRPr="00530BA9">
              <w:rPr>
                <w:rFonts w:ascii="Tahoma" w:hAnsi="Tahoma" w:cs="Tahoma"/>
                <w:iCs/>
                <w:szCs w:val="22"/>
                <w:lang w:val="el-GR"/>
              </w:rPr>
              <w:t>Τυποποιημένη διαδικασία παρακολούθησης συμβάσεων για μια κατηγορία έργων, για έργα ΣΔΙΤ διαχείρισης απορριμμάτων.</w:t>
            </w:r>
          </w:p>
        </w:tc>
        <w:tc>
          <w:tcPr>
            <w:tcW w:w="784" w:type="pct"/>
            <w:tcBorders>
              <w:top w:val="single" w:sz="4" w:space="0" w:color="auto"/>
              <w:left w:val="single" w:sz="4" w:space="0" w:color="auto"/>
              <w:bottom w:val="single" w:sz="4" w:space="0" w:color="auto"/>
              <w:right w:val="single" w:sz="4" w:space="0" w:color="auto"/>
            </w:tcBorders>
            <w:vAlign w:val="center"/>
          </w:tcPr>
          <w:p w14:paraId="56F86D3A" w14:textId="77777777" w:rsidR="00394BA6" w:rsidRPr="00961DA0" w:rsidRDefault="00394BA6" w:rsidP="00394BA6">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13833406" w14:textId="77777777" w:rsidR="00394BA6" w:rsidRPr="00961DA0" w:rsidRDefault="00394BA6" w:rsidP="00394BA6">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2B6F7783" w14:textId="77777777" w:rsidR="00394BA6" w:rsidRPr="00961DA0" w:rsidRDefault="00394BA6" w:rsidP="00394BA6">
            <w:pPr>
              <w:spacing w:after="0"/>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6E48B24E" w14:textId="77777777" w:rsidR="00394BA6" w:rsidRPr="00961DA0" w:rsidRDefault="00394BA6" w:rsidP="00394BA6">
            <w:pPr>
              <w:spacing w:after="0"/>
              <w:jc w:val="center"/>
              <w:rPr>
                <w:rFonts w:ascii="Tahoma" w:hAnsi="Tahoma" w:cs="Tahoma"/>
                <w:sz w:val="18"/>
                <w:szCs w:val="18"/>
                <w:lang w:val="el-GR"/>
              </w:rPr>
            </w:pPr>
          </w:p>
        </w:tc>
        <w:tc>
          <w:tcPr>
            <w:tcW w:w="733" w:type="pct"/>
            <w:tcBorders>
              <w:top w:val="single" w:sz="4" w:space="0" w:color="auto"/>
              <w:left w:val="single" w:sz="4" w:space="0" w:color="auto"/>
              <w:bottom w:val="single" w:sz="4" w:space="0" w:color="auto"/>
              <w:right w:val="single" w:sz="4" w:space="0" w:color="auto"/>
            </w:tcBorders>
            <w:vAlign w:val="center"/>
          </w:tcPr>
          <w:p w14:paraId="75ED52BE" w14:textId="77777777" w:rsidR="00394BA6" w:rsidRPr="00961DA0" w:rsidRDefault="00394BA6" w:rsidP="00394BA6">
            <w:pPr>
              <w:spacing w:after="0"/>
              <w:jc w:val="center"/>
              <w:rPr>
                <w:rFonts w:ascii="Tahoma" w:hAnsi="Tahoma" w:cs="Tahoma"/>
                <w:sz w:val="18"/>
                <w:szCs w:val="18"/>
                <w:lang w:val="el-GR"/>
              </w:rPr>
            </w:pPr>
          </w:p>
        </w:tc>
      </w:tr>
      <w:tr w:rsidR="00394BA6" w:rsidRPr="00961DA0" w14:paraId="6D163750" w14:textId="77777777" w:rsidTr="009D279B">
        <w:trPr>
          <w:trHeight w:val="284"/>
        </w:trPr>
        <w:tc>
          <w:tcPr>
            <w:tcW w:w="1790" w:type="pct"/>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1B66608B" w14:textId="77777777" w:rsidR="00394BA6" w:rsidRPr="00961DA0" w:rsidRDefault="00394BA6" w:rsidP="00394BA6">
            <w:pPr>
              <w:spacing w:after="0"/>
              <w:jc w:val="right"/>
              <w:rPr>
                <w:rFonts w:ascii="Tahoma" w:hAnsi="Tahoma" w:cs="Tahoma"/>
                <w:b/>
                <w:bCs/>
                <w:sz w:val="18"/>
                <w:szCs w:val="18"/>
                <w:lang w:val="el-GR"/>
              </w:rPr>
            </w:pPr>
            <w:r w:rsidRPr="00961DA0">
              <w:rPr>
                <w:rFonts w:ascii="Tahoma" w:hAnsi="Tahoma" w:cs="Tahoma"/>
                <w:b/>
                <w:bCs/>
                <w:sz w:val="18"/>
                <w:szCs w:val="18"/>
                <w:lang w:val="el-GR"/>
              </w:rPr>
              <w:t>ΣΥΝΟΛΟ:</w:t>
            </w:r>
          </w:p>
        </w:tc>
        <w:tc>
          <w:tcPr>
            <w:tcW w:w="784" w:type="pct"/>
            <w:tcBorders>
              <w:top w:val="single" w:sz="4" w:space="0" w:color="auto"/>
              <w:left w:val="single" w:sz="4" w:space="0" w:color="auto"/>
              <w:bottom w:val="single" w:sz="4" w:space="0" w:color="auto"/>
              <w:right w:val="single" w:sz="4" w:space="0" w:color="auto"/>
            </w:tcBorders>
            <w:shd w:val="clear" w:color="auto" w:fill="E6E6E6"/>
            <w:vAlign w:val="center"/>
          </w:tcPr>
          <w:p w14:paraId="419284F8" w14:textId="77777777" w:rsidR="00394BA6" w:rsidRPr="00961DA0" w:rsidRDefault="00394BA6" w:rsidP="00394BA6">
            <w:pPr>
              <w:spacing w:after="0"/>
              <w:jc w:val="right"/>
              <w:rPr>
                <w:rFonts w:ascii="Tahoma" w:hAnsi="Tahoma" w:cs="Tahoma"/>
                <w:b/>
                <w:bCs/>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2D03FB15" w14:textId="77777777" w:rsidR="00394BA6" w:rsidRPr="00961DA0" w:rsidRDefault="00394BA6" w:rsidP="00394BA6">
            <w:pPr>
              <w:spacing w:after="0"/>
              <w:jc w:val="right"/>
              <w:rPr>
                <w:rFonts w:ascii="Tahoma" w:hAnsi="Tahoma" w:cs="Tahoma"/>
                <w:b/>
                <w:bCs/>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E6E6E6"/>
            <w:vAlign w:val="center"/>
          </w:tcPr>
          <w:p w14:paraId="0CC41811" w14:textId="77777777" w:rsidR="00394BA6" w:rsidRPr="00961DA0" w:rsidRDefault="00394BA6" w:rsidP="00394BA6">
            <w:pPr>
              <w:spacing w:after="0"/>
              <w:jc w:val="right"/>
              <w:rPr>
                <w:rFonts w:ascii="Tahoma" w:hAnsi="Tahoma" w:cs="Tahoma"/>
                <w:b/>
                <w:bCs/>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E6E6E6"/>
            <w:vAlign w:val="center"/>
          </w:tcPr>
          <w:p w14:paraId="59DC09EF" w14:textId="77777777" w:rsidR="00394BA6" w:rsidRPr="00961DA0" w:rsidRDefault="00394BA6" w:rsidP="00394BA6">
            <w:pPr>
              <w:spacing w:after="0"/>
              <w:jc w:val="right"/>
              <w:rPr>
                <w:rFonts w:ascii="Tahoma" w:hAnsi="Tahoma" w:cs="Tahoma"/>
                <w:b/>
                <w:bCs/>
                <w:sz w:val="18"/>
                <w:szCs w:val="18"/>
                <w:lang w:val="el-GR"/>
              </w:rPr>
            </w:pPr>
          </w:p>
        </w:tc>
        <w:tc>
          <w:tcPr>
            <w:tcW w:w="733" w:type="pct"/>
            <w:tcBorders>
              <w:top w:val="single" w:sz="4" w:space="0" w:color="auto"/>
              <w:left w:val="single" w:sz="4" w:space="0" w:color="auto"/>
              <w:bottom w:val="single" w:sz="4" w:space="0" w:color="auto"/>
              <w:right w:val="single" w:sz="4" w:space="0" w:color="auto"/>
            </w:tcBorders>
            <w:shd w:val="clear" w:color="auto" w:fill="E6E6E6"/>
            <w:vAlign w:val="center"/>
          </w:tcPr>
          <w:p w14:paraId="6975F3C8" w14:textId="77777777" w:rsidR="00394BA6" w:rsidRPr="00961DA0" w:rsidRDefault="00394BA6" w:rsidP="00394BA6">
            <w:pPr>
              <w:spacing w:after="0"/>
              <w:jc w:val="right"/>
              <w:rPr>
                <w:rFonts w:ascii="Tahoma" w:hAnsi="Tahoma" w:cs="Tahoma"/>
                <w:b/>
                <w:bCs/>
                <w:sz w:val="18"/>
                <w:szCs w:val="18"/>
                <w:lang w:val="el-GR"/>
              </w:rPr>
            </w:pPr>
          </w:p>
        </w:tc>
      </w:tr>
    </w:tbl>
    <w:p w14:paraId="31F860D1" w14:textId="77777777" w:rsidR="00394BA6" w:rsidRPr="00211F23" w:rsidRDefault="00394BA6" w:rsidP="00530BA9">
      <w:pPr>
        <w:rPr>
          <w:rFonts w:ascii="Tahoma" w:hAnsi="Tahoma" w:cs="Tahoma"/>
          <w:b/>
          <w:bCs/>
          <w:szCs w:val="22"/>
          <w:lang w:val="el-GR"/>
        </w:rPr>
      </w:pPr>
    </w:p>
    <w:p w14:paraId="3A2B368C" w14:textId="2602C9FC" w:rsidR="007917A2" w:rsidRDefault="007917A2">
      <w:pPr>
        <w:rPr>
          <w:rFonts w:ascii="Tahoma" w:hAnsi="Tahoma" w:cs="Tahoma"/>
          <w:b/>
          <w:bCs/>
          <w:iCs/>
          <w:szCs w:val="22"/>
          <w:lang w:val="el-GR"/>
        </w:rPr>
      </w:pPr>
    </w:p>
    <w:p w14:paraId="540B9EDD" w14:textId="5CDA67B7" w:rsidR="00530BA9" w:rsidRDefault="00530BA9">
      <w:pPr>
        <w:rPr>
          <w:rFonts w:ascii="Tahoma" w:hAnsi="Tahoma" w:cs="Tahoma"/>
          <w:b/>
          <w:bCs/>
          <w:iCs/>
          <w:szCs w:val="22"/>
          <w:lang w:val="el-GR"/>
        </w:rPr>
      </w:pPr>
    </w:p>
    <w:p w14:paraId="277C1FBE" w14:textId="4000DCAC" w:rsidR="00530BA9" w:rsidRPr="00F20B98" w:rsidRDefault="00530BA9" w:rsidP="00F20B98">
      <w:pPr>
        <w:pStyle w:val="4"/>
        <w:rPr>
          <w:rFonts w:ascii="Tahoma" w:hAnsi="Tahoma" w:cs="Tahoma"/>
          <w:b w:val="0"/>
          <w:bCs w:val="0"/>
          <w:szCs w:val="22"/>
          <w:lang w:val="el-GR"/>
        </w:rPr>
      </w:pPr>
      <w:bookmarkStart w:id="232" w:name="_Toc56418753"/>
      <w:r w:rsidRPr="003F04EE">
        <w:rPr>
          <w:rFonts w:ascii="Tahoma" w:hAnsi="Tahoma" w:cs="Tahoma"/>
          <w:szCs w:val="22"/>
          <w:lang w:val="el-GR"/>
        </w:rPr>
        <w:t>ΤΜΗ</w:t>
      </w:r>
      <w:r w:rsidRPr="002D405F">
        <w:rPr>
          <w:rFonts w:ascii="Tahoma" w:hAnsi="Tahoma" w:cs="Tahoma"/>
          <w:szCs w:val="22"/>
          <w:lang w:val="el-GR"/>
        </w:rPr>
        <w:t xml:space="preserve">ΜΑ 3 : </w:t>
      </w:r>
      <w:r w:rsidRPr="00F05CE1">
        <w:rPr>
          <w:rFonts w:ascii="Tahoma" w:hAnsi="Tahoma" w:cs="Tahoma"/>
          <w:szCs w:val="22"/>
          <w:lang w:val="el-GR"/>
        </w:rPr>
        <w:t>«Ανάπτυξη Γενικής Μεθοδολογίας και Προτυποποίηση Διαδικασιών για την υλοποίηση έργων ΣΔΙΤ οδικών υποδομών»</w:t>
      </w:r>
      <w:bookmarkEnd w:id="232"/>
    </w:p>
    <w:p w14:paraId="41D5FE81" w14:textId="499174B4" w:rsidR="00394BA6" w:rsidRDefault="00394BA6" w:rsidP="00530BA9">
      <w:pPr>
        <w:rPr>
          <w:rFonts w:ascii="Tahoma" w:hAnsi="Tahoma" w:cs="Tahoma"/>
          <w:b/>
          <w:bCs/>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2734"/>
        <w:gridCol w:w="1510"/>
        <w:gridCol w:w="1125"/>
        <w:gridCol w:w="1125"/>
        <w:gridCol w:w="982"/>
        <w:gridCol w:w="1402"/>
      </w:tblGrid>
      <w:tr w:rsidR="00394BA6" w:rsidRPr="00961DA0" w14:paraId="113FF0B9" w14:textId="77777777" w:rsidTr="00394BA6">
        <w:trPr>
          <w:cantSplit/>
          <w:tblHeader/>
        </w:trPr>
        <w:tc>
          <w:tcPr>
            <w:tcW w:w="389" w:type="pct"/>
            <w:vMerge w:val="restart"/>
            <w:shd w:val="clear" w:color="auto" w:fill="B3B3B3"/>
            <w:vAlign w:val="center"/>
          </w:tcPr>
          <w:p w14:paraId="127E1234" w14:textId="77777777" w:rsidR="00394BA6" w:rsidRPr="00961DA0" w:rsidRDefault="00394BA6" w:rsidP="009D279B">
            <w:pPr>
              <w:ind w:left="-125" w:right="-108"/>
              <w:jc w:val="center"/>
              <w:rPr>
                <w:rFonts w:ascii="Tahoma" w:hAnsi="Tahoma" w:cs="Tahoma"/>
                <w:b/>
                <w:sz w:val="20"/>
                <w:szCs w:val="20"/>
              </w:rPr>
            </w:pPr>
            <w:r w:rsidRPr="00961DA0">
              <w:rPr>
                <w:rFonts w:ascii="Tahoma" w:hAnsi="Tahoma" w:cs="Tahoma"/>
                <w:b/>
                <w:sz w:val="20"/>
                <w:szCs w:val="20"/>
              </w:rPr>
              <w:t>Α/Α</w:t>
            </w:r>
          </w:p>
        </w:tc>
        <w:tc>
          <w:tcPr>
            <w:tcW w:w="1420" w:type="pct"/>
            <w:vMerge w:val="restart"/>
            <w:shd w:val="clear" w:color="auto" w:fill="B3B3B3"/>
            <w:vAlign w:val="center"/>
          </w:tcPr>
          <w:p w14:paraId="098D2332" w14:textId="77777777" w:rsidR="00394BA6" w:rsidRPr="00961DA0" w:rsidRDefault="00394BA6" w:rsidP="009D279B">
            <w:pPr>
              <w:jc w:val="center"/>
              <w:rPr>
                <w:rFonts w:ascii="Tahoma" w:hAnsi="Tahoma" w:cs="Tahoma"/>
                <w:b/>
                <w:sz w:val="20"/>
                <w:szCs w:val="20"/>
              </w:rPr>
            </w:pPr>
            <w:r w:rsidRPr="00961DA0">
              <w:rPr>
                <w:rFonts w:ascii="Tahoma" w:hAnsi="Tahoma" w:cs="Tahoma"/>
                <w:b/>
                <w:sz w:val="20"/>
                <w:szCs w:val="20"/>
              </w:rPr>
              <w:t>ΠΑΡΑΔΟΤΕΟ</w:t>
            </w:r>
          </w:p>
        </w:tc>
        <w:tc>
          <w:tcPr>
            <w:tcW w:w="784" w:type="pct"/>
            <w:vMerge w:val="restart"/>
            <w:shd w:val="clear" w:color="auto" w:fill="B3B3B3"/>
            <w:vAlign w:val="center"/>
          </w:tcPr>
          <w:p w14:paraId="068BE187" w14:textId="77777777" w:rsidR="00394BA6" w:rsidRPr="00961DA0" w:rsidRDefault="00394BA6" w:rsidP="009D279B">
            <w:pPr>
              <w:ind w:left="-109" w:right="-110"/>
              <w:jc w:val="center"/>
              <w:rPr>
                <w:rFonts w:ascii="Tahoma" w:hAnsi="Tahoma" w:cs="Tahoma"/>
                <w:b/>
                <w:sz w:val="20"/>
                <w:szCs w:val="20"/>
              </w:rPr>
            </w:pPr>
            <w:r w:rsidRPr="00961DA0">
              <w:rPr>
                <w:rFonts w:ascii="Tahoma" w:hAnsi="Tahoma" w:cs="Tahoma"/>
                <w:b/>
                <w:sz w:val="20"/>
                <w:szCs w:val="20"/>
              </w:rPr>
              <w:t xml:space="preserve">ΑΠΑΣΧΟΛΗΣΗ ΣΕ Α/Μ </w:t>
            </w:r>
          </w:p>
        </w:tc>
        <w:tc>
          <w:tcPr>
            <w:tcW w:w="1168" w:type="pct"/>
            <w:gridSpan w:val="2"/>
            <w:shd w:val="clear" w:color="auto" w:fill="B3B3B3"/>
            <w:vAlign w:val="center"/>
          </w:tcPr>
          <w:p w14:paraId="3F579989" w14:textId="77777777" w:rsidR="00394BA6" w:rsidRPr="00961DA0" w:rsidRDefault="00394BA6" w:rsidP="009D279B">
            <w:pPr>
              <w:spacing w:after="0"/>
              <w:jc w:val="center"/>
              <w:rPr>
                <w:rFonts w:ascii="Tahoma" w:hAnsi="Tahoma" w:cs="Tahoma"/>
                <w:b/>
                <w:sz w:val="20"/>
                <w:szCs w:val="20"/>
              </w:rPr>
            </w:pPr>
            <w:r w:rsidRPr="00961DA0">
              <w:rPr>
                <w:rFonts w:ascii="Tahoma" w:hAnsi="Tahoma" w:cs="Tahoma"/>
                <w:b/>
                <w:sz w:val="20"/>
                <w:szCs w:val="20"/>
              </w:rPr>
              <w:t>ΑΞΙΑ ΧΩΡΙΣ ΦΠΑ [€]</w:t>
            </w:r>
          </w:p>
        </w:tc>
        <w:tc>
          <w:tcPr>
            <w:tcW w:w="510" w:type="pct"/>
            <w:vMerge w:val="restart"/>
            <w:shd w:val="clear" w:color="auto" w:fill="B3B3B3"/>
            <w:vAlign w:val="center"/>
          </w:tcPr>
          <w:p w14:paraId="1EA9FE07" w14:textId="77777777" w:rsidR="00394BA6" w:rsidRPr="00961DA0" w:rsidRDefault="00394BA6" w:rsidP="009D279B">
            <w:pPr>
              <w:spacing w:after="0"/>
              <w:jc w:val="center"/>
              <w:rPr>
                <w:rFonts w:ascii="Tahoma" w:hAnsi="Tahoma" w:cs="Tahoma"/>
                <w:b/>
                <w:sz w:val="20"/>
                <w:szCs w:val="20"/>
              </w:rPr>
            </w:pPr>
            <w:r w:rsidRPr="00961DA0">
              <w:rPr>
                <w:rFonts w:ascii="Tahoma" w:hAnsi="Tahoma" w:cs="Tahoma"/>
                <w:b/>
                <w:sz w:val="20"/>
                <w:szCs w:val="20"/>
              </w:rPr>
              <w:t>ΦΠΑ [€]</w:t>
            </w:r>
          </w:p>
        </w:tc>
        <w:tc>
          <w:tcPr>
            <w:tcW w:w="728" w:type="pct"/>
            <w:vMerge w:val="restart"/>
            <w:shd w:val="clear" w:color="auto" w:fill="B3B3B3"/>
            <w:vAlign w:val="center"/>
          </w:tcPr>
          <w:p w14:paraId="7A83238A" w14:textId="77777777" w:rsidR="00394BA6" w:rsidRPr="00961DA0" w:rsidRDefault="00394BA6" w:rsidP="009D279B">
            <w:pPr>
              <w:spacing w:after="0"/>
              <w:ind w:left="-122" w:right="-110"/>
              <w:jc w:val="center"/>
              <w:rPr>
                <w:rFonts w:ascii="Tahoma" w:hAnsi="Tahoma" w:cs="Tahoma"/>
                <w:b/>
                <w:sz w:val="20"/>
                <w:szCs w:val="20"/>
              </w:rPr>
            </w:pPr>
            <w:r w:rsidRPr="00961DA0">
              <w:rPr>
                <w:rFonts w:ascii="Tahoma" w:hAnsi="Tahoma" w:cs="Tahoma"/>
                <w:b/>
                <w:sz w:val="20"/>
                <w:szCs w:val="20"/>
              </w:rPr>
              <w:t>ΣΥΝΟΛΙΚΗ ΑΞΙΑ</w:t>
            </w:r>
          </w:p>
          <w:p w14:paraId="13F74C89" w14:textId="77777777" w:rsidR="00394BA6" w:rsidRPr="00961DA0" w:rsidRDefault="00394BA6" w:rsidP="009D279B">
            <w:pPr>
              <w:spacing w:after="0"/>
              <w:jc w:val="center"/>
              <w:rPr>
                <w:rFonts w:ascii="Tahoma" w:hAnsi="Tahoma" w:cs="Tahoma"/>
                <w:b/>
                <w:sz w:val="20"/>
                <w:szCs w:val="20"/>
              </w:rPr>
            </w:pPr>
            <w:r w:rsidRPr="00961DA0">
              <w:rPr>
                <w:rFonts w:ascii="Tahoma" w:hAnsi="Tahoma" w:cs="Tahoma"/>
                <w:b/>
                <w:sz w:val="20"/>
                <w:szCs w:val="20"/>
              </w:rPr>
              <w:t>ΜΕ ΦΠΑ [€]</w:t>
            </w:r>
          </w:p>
        </w:tc>
      </w:tr>
      <w:tr w:rsidR="00394BA6" w:rsidRPr="00961DA0" w14:paraId="76167E4E" w14:textId="77777777" w:rsidTr="00394BA6">
        <w:trPr>
          <w:cantSplit/>
          <w:tblHeader/>
        </w:trPr>
        <w:tc>
          <w:tcPr>
            <w:tcW w:w="389" w:type="pct"/>
            <w:vMerge/>
            <w:shd w:val="clear" w:color="auto" w:fill="E6E6E6"/>
            <w:vAlign w:val="center"/>
          </w:tcPr>
          <w:p w14:paraId="5D02B196" w14:textId="77777777" w:rsidR="00394BA6" w:rsidRPr="00961DA0" w:rsidRDefault="00394BA6" w:rsidP="009D279B">
            <w:pPr>
              <w:spacing w:after="0"/>
              <w:jc w:val="center"/>
              <w:rPr>
                <w:rFonts w:ascii="Tahoma" w:hAnsi="Tahoma" w:cs="Tahoma"/>
                <w:sz w:val="18"/>
                <w:szCs w:val="18"/>
              </w:rPr>
            </w:pPr>
          </w:p>
        </w:tc>
        <w:tc>
          <w:tcPr>
            <w:tcW w:w="1420" w:type="pct"/>
            <w:vMerge/>
            <w:shd w:val="clear" w:color="auto" w:fill="E6E6E6"/>
            <w:vAlign w:val="center"/>
          </w:tcPr>
          <w:p w14:paraId="4B63B32A" w14:textId="77777777" w:rsidR="00394BA6" w:rsidRPr="00961DA0" w:rsidRDefault="00394BA6" w:rsidP="009D279B">
            <w:pPr>
              <w:spacing w:after="0"/>
              <w:jc w:val="center"/>
              <w:rPr>
                <w:rFonts w:ascii="Tahoma" w:hAnsi="Tahoma" w:cs="Tahoma"/>
                <w:sz w:val="18"/>
                <w:szCs w:val="18"/>
              </w:rPr>
            </w:pPr>
          </w:p>
        </w:tc>
        <w:tc>
          <w:tcPr>
            <w:tcW w:w="784" w:type="pct"/>
            <w:vMerge/>
            <w:shd w:val="clear" w:color="auto" w:fill="E6E6E6"/>
            <w:vAlign w:val="center"/>
          </w:tcPr>
          <w:p w14:paraId="4ADD2CC5" w14:textId="77777777" w:rsidR="00394BA6" w:rsidRPr="00961DA0" w:rsidRDefault="00394BA6" w:rsidP="009D279B">
            <w:pPr>
              <w:spacing w:after="0"/>
              <w:jc w:val="center"/>
              <w:rPr>
                <w:rFonts w:ascii="Tahoma" w:hAnsi="Tahoma" w:cs="Tahoma"/>
                <w:sz w:val="18"/>
                <w:szCs w:val="18"/>
              </w:rPr>
            </w:pPr>
          </w:p>
        </w:tc>
        <w:tc>
          <w:tcPr>
            <w:tcW w:w="584" w:type="pct"/>
            <w:shd w:val="clear" w:color="auto" w:fill="B3B3B3"/>
            <w:vAlign w:val="center"/>
          </w:tcPr>
          <w:p w14:paraId="220B6B98" w14:textId="77777777" w:rsidR="00394BA6" w:rsidRPr="00961DA0" w:rsidRDefault="00394BA6" w:rsidP="009D279B">
            <w:pPr>
              <w:spacing w:after="0"/>
              <w:ind w:left="-110" w:right="-110"/>
              <w:jc w:val="center"/>
              <w:rPr>
                <w:rFonts w:ascii="Tahoma" w:hAnsi="Tahoma" w:cs="Tahoma"/>
                <w:b/>
                <w:sz w:val="18"/>
                <w:szCs w:val="18"/>
              </w:rPr>
            </w:pPr>
            <w:r w:rsidRPr="00961DA0">
              <w:rPr>
                <w:rFonts w:ascii="Tahoma" w:hAnsi="Tahoma" w:cs="Tahoma"/>
                <w:b/>
                <w:sz w:val="18"/>
                <w:szCs w:val="18"/>
              </w:rPr>
              <w:t>ΤΙΜΗ ΜΟΝΑΔΑΣ</w:t>
            </w:r>
          </w:p>
        </w:tc>
        <w:tc>
          <w:tcPr>
            <w:tcW w:w="584" w:type="pct"/>
            <w:shd w:val="clear" w:color="auto" w:fill="B3B3B3"/>
            <w:vAlign w:val="center"/>
          </w:tcPr>
          <w:p w14:paraId="2B2B5A85" w14:textId="77777777" w:rsidR="00394BA6" w:rsidRPr="00961DA0" w:rsidRDefault="00394BA6" w:rsidP="009D279B">
            <w:pPr>
              <w:spacing w:after="0"/>
              <w:jc w:val="center"/>
              <w:rPr>
                <w:rFonts w:ascii="Tahoma" w:hAnsi="Tahoma" w:cs="Tahoma"/>
                <w:b/>
                <w:sz w:val="18"/>
                <w:szCs w:val="18"/>
              </w:rPr>
            </w:pPr>
            <w:r w:rsidRPr="00961DA0">
              <w:rPr>
                <w:rFonts w:ascii="Tahoma" w:hAnsi="Tahoma" w:cs="Tahoma"/>
                <w:b/>
                <w:sz w:val="18"/>
                <w:szCs w:val="18"/>
              </w:rPr>
              <w:t>ΣΥΝΟΛΟ</w:t>
            </w:r>
          </w:p>
        </w:tc>
        <w:tc>
          <w:tcPr>
            <w:tcW w:w="510" w:type="pct"/>
            <w:vMerge/>
            <w:shd w:val="clear" w:color="auto" w:fill="E6E6E6"/>
            <w:vAlign w:val="center"/>
          </w:tcPr>
          <w:p w14:paraId="393C71EA" w14:textId="77777777" w:rsidR="00394BA6" w:rsidRPr="00961DA0" w:rsidRDefault="00394BA6" w:rsidP="009D279B">
            <w:pPr>
              <w:spacing w:after="0"/>
              <w:jc w:val="center"/>
              <w:rPr>
                <w:rFonts w:ascii="Tahoma" w:hAnsi="Tahoma" w:cs="Tahoma"/>
                <w:sz w:val="18"/>
                <w:szCs w:val="18"/>
              </w:rPr>
            </w:pPr>
          </w:p>
        </w:tc>
        <w:tc>
          <w:tcPr>
            <w:tcW w:w="728" w:type="pct"/>
            <w:vMerge/>
            <w:shd w:val="clear" w:color="auto" w:fill="E6E6E6"/>
            <w:vAlign w:val="center"/>
          </w:tcPr>
          <w:p w14:paraId="5EEAF06D" w14:textId="77777777" w:rsidR="00394BA6" w:rsidRPr="00961DA0" w:rsidRDefault="00394BA6" w:rsidP="009D279B">
            <w:pPr>
              <w:spacing w:after="0"/>
              <w:jc w:val="center"/>
              <w:rPr>
                <w:rFonts w:ascii="Tahoma" w:hAnsi="Tahoma" w:cs="Tahoma"/>
                <w:sz w:val="18"/>
                <w:szCs w:val="18"/>
              </w:rPr>
            </w:pPr>
          </w:p>
        </w:tc>
      </w:tr>
      <w:tr w:rsidR="00394BA6" w:rsidRPr="00696648" w14:paraId="09832D7D" w14:textId="77777777" w:rsidTr="00394BA6">
        <w:trPr>
          <w:trHeight w:val="284"/>
        </w:trPr>
        <w:tc>
          <w:tcPr>
            <w:tcW w:w="389" w:type="pct"/>
            <w:shd w:val="clear" w:color="auto" w:fill="auto"/>
          </w:tcPr>
          <w:p w14:paraId="57F86813" w14:textId="617102D0" w:rsidR="00394BA6" w:rsidRPr="00961DA0" w:rsidRDefault="00394BA6" w:rsidP="00394BA6">
            <w:pPr>
              <w:spacing w:after="0"/>
              <w:jc w:val="center"/>
              <w:rPr>
                <w:rFonts w:ascii="Tahoma" w:hAnsi="Tahoma" w:cs="Tahoma"/>
                <w:sz w:val="18"/>
                <w:szCs w:val="18"/>
              </w:rPr>
            </w:pPr>
            <w:r>
              <w:rPr>
                <w:rFonts w:ascii="Tahoma" w:hAnsi="Tahoma" w:cs="Tahoma"/>
                <w:iCs/>
                <w:szCs w:val="22"/>
                <w:lang w:val="el-GR"/>
              </w:rPr>
              <w:t>Π.Α.1</w:t>
            </w:r>
          </w:p>
        </w:tc>
        <w:tc>
          <w:tcPr>
            <w:tcW w:w="1420" w:type="pct"/>
            <w:shd w:val="clear" w:color="auto" w:fill="auto"/>
          </w:tcPr>
          <w:p w14:paraId="6FBD96E9" w14:textId="73798827" w:rsidR="00394BA6" w:rsidRPr="00961DA0" w:rsidRDefault="00394BA6" w:rsidP="00394BA6">
            <w:pPr>
              <w:spacing w:after="0"/>
              <w:jc w:val="left"/>
              <w:rPr>
                <w:rFonts w:ascii="Tahoma" w:hAnsi="Tahoma" w:cs="Tahoma"/>
                <w:sz w:val="18"/>
                <w:szCs w:val="18"/>
                <w:lang w:val="el-GR"/>
              </w:rPr>
            </w:pPr>
            <w:r w:rsidRPr="00530BA9">
              <w:rPr>
                <w:rFonts w:ascii="Tahoma" w:hAnsi="Tahoma" w:cs="Tahoma"/>
                <w:iCs/>
                <w:szCs w:val="22"/>
                <w:lang w:val="el-GR"/>
              </w:rPr>
              <w:t xml:space="preserve">«Ένα Πρότυπο Κοστολογικού Μοντέλου για έργα ΣΔΙΤ» για την κατηγορία οδικών υποδομών.  </w:t>
            </w:r>
          </w:p>
        </w:tc>
        <w:tc>
          <w:tcPr>
            <w:tcW w:w="784" w:type="pct"/>
            <w:shd w:val="clear" w:color="auto" w:fill="auto"/>
            <w:vAlign w:val="center"/>
          </w:tcPr>
          <w:p w14:paraId="57536C11" w14:textId="77777777" w:rsidR="00394BA6" w:rsidRPr="00961DA0" w:rsidRDefault="00394BA6" w:rsidP="00394BA6">
            <w:pPr>
              <w:spacing w:after="0"/>
              <w:jc w:val="center"/>
              <w:rPr>
                <w:rFonts w:ascii="Tahoma" w:hAnsi="Tahoma" w:cs="Tahoma"/>
                <w:sz w:val="18"/>
                <w:szCs w:val="18"/>
                <w:lang w:val="el-GR"/>
              </w:rPr>
            </w:pPr>
          </w:p>
        </w:tc>
        <w:tc>
          <w:tcPr>
            <w:tcW w:w="584" w:type="pct"/>
            <w:shd w:val="clear" w:color="auto" w:fill="auto"/>
            <w:vAlign w:val="center"/>
          </w:tcPr>
          <w:p w14:paraId="3665B918" w14:textId="77777777" w:rsidR="00394BA6" w:rsidRPr="00961DA0" w:rsidRDefault="00394BA6" w:rsidP="00394BA6">
            <w:pPr>
              <w:spacing w:after="0"/>
              <w:jc w:val="center"/>
              <w:rPr>
                <w:rFonts w:ascii="Tahoma" w:hAnsi="Tahoma" w:cs="Tahoma"/>
                <w:sz w:val="18"/>
                <w:szCs w:val="18"/>
                <w:lang w:val="el-GR"/>
              </w:rPr>
            </w:pPr>
          </w:p>
        </w:tc>
        <w:tc>
          <w:tcPr>
            <w:tcW w:w="584" w:type="pct"/>
            <w:shd w:val="clear" w:color="auto" w:fill="auto"/>
            <w:vAlign w:val="center"/>
          </w:tcPr>
          <w:p w14:paraId="777A9D4A" w14:textId="77777777" w:rsidR="00394BA6" w:rsidRPr="00961DA0" w:rsidRDefault="00394BA6" w:rsidP="00394BA6">
            <w:pPr>
              <w:spacing w:after="0"/>
              <w:jc w:val="center"/>
              <w:rPr>
                <w:rFonts w:ascii="Tahoma" w:hAnsi="Tahoma" w:cs="Tahoma"/>
                <w:sz w:val="18"/>
                <w:szCs w:val="18"/>
                <w:lang w:val="el-GR"/>
              </w:rPr>
            </w:pPr>
          </w:p>
        </w:tc>
        <w:tc>
          <w:tcPr>
            <w:tcW w:w="510" w:type="pct"/>
            <w:shd w:val="clear" w:color="auto" w:fill="auto"/>
            <w:vAlign w:val="center"/>
          </w:tcPr>
          <w:p w14:paraId="35F11C57" w14:textId="77777777" w:rsidR="00394BA6" w:rsidRPr="00961DA0" w:rsidRDefault="00394BA6" w:rsidP="00394BA6">
            <w:pPr>
              <w:spacing w:after="0"/>
              <w:jc w:val="center"/>
              <w:rPr>
                <w:rFonts w:ascii="Tahoma" w:hAnsi="Tahoma" w:cs="Tahoma"/>
                <w:sz w:val="18"/>
                <w:szCs w:val="18"/>
                <w:lang w:val="el-GR"/>
              </w:rPr>
            </w:pPr>
          </w:p>
        </w:tc>
        <w:tc>
          <w:tcPr>
            <w:tcW w:w="728" w:type="pct"/>
            <w:shd w:val="clear" w:color="auto" w:fill="auto"/>
            <w:vAlign w:val="center"/>
          </w:tcPr>
          <w:p w14:paraId="7DD90434" w14:textId="77777777" w:rsidR="00394BA6" w:rsidRPr="00961DA0" w:rsidRDefault="00394BA6" w:rsidP="00394BA6">
            <w:pPr>
              <w:spacing w:after="0"/>
              <w:jc w:val="center"/>
              <w:rPr>
                <w:rFonts w:ascii="Tahoma" w:hAnsi="Tahoma" w:cs="Tahoma"/>
                <w:sz w:val="18"/>
                <w:szCs w:val="18"/>
                <w:lang w:val="el-GR"/>
              </w:rPr>
            </w:pPr>
          </w:p>
        </w:tc>
      </w:tr>
      <w:tr w:rsidR="00394BA6" w:rsidRPr="00696648" w14:paraId="20E2C008" w14:textId="77777777" w:rsidTr="00394BA6">
        <w:trPr>
          <w:trHeight w:val="284"/>
        </w:trPr>
        <w:tc>
          <w:tcPr>
            <w:tcW w:w="389" w:type="pct"/>
            <w:shd w:val="clear" w:color="auto" w:fill="auto"/>
          </w:tcPr>
          <w:p w14:paraId="0874CBC9" w14:textId="179B1C7D" w:rsidR="00394BA6" w:rsidRPr="00961DA0" w:rsidRDefault="00394BA6" w:rsidP="00394BA6">
            <w:pPr>
              <w:spacing w:after="0"/>
              <w:jc w:val="center"/>
              <w:rPr>
                <w:rFonts w:ascii="Tahoma" w:hAnsi="Tahoma" w:cs="Tahoma"/>
                <w:sz w:val="18"/>
                <w:szCs w:val="18"/>
                <w:lang w:val="el-GR"/>
              </w:rPr>
            </w:pPr>
            <w:r>
              <w:rPr>
                <w:rFonts w:ascii="Tahoma" w:hAnsi="Tahoma" w:cs="Tahoma"/>
                <w:iCs/>
                <w:szCs w:val="22"/>
                <w:lang w:val="el-GR"/>
              </w:rPr>
              <w:t>Π.Α.2</w:t>
            </w:r>
          </w:p>
        </w:tc>
        <w:tc>
          <w:tcPr>
            <w:tcW w:w="1420" w:type="pct"/>
            <w:shd w:val="clear" w:color="auto" w:fill="auto"/>
          </w:tcPr>
          <w:p w14:paraId="03BA9A6A" w14:textId="34B7DADF" w:rsidR="00394BA6" w:rsidRPr="00961DA0" w:rsidRDefault="00394BA6" w:rsidP="00394BA6">
            <w:pPr>
              <w:spacing w:after="0"/>
              <w:jc w:val="left"/>
              <w:rPr>
                <w:rFonts w:ascii="Tahoma" w:hAnsi="Tahoma" w:cs="Tahoma"/>
                <w:sz w:val="18"/>
                <w:szCs w:val="18"/>
                <w:lang w:val="el-GR"/>
              </w:rPr>
            </w:pPr>
            <w:r w:rsidRPr="00530BA9">
              <w:rPr>
                <w:rFonts w:ascii="Tahoma" w:hAnsi="Tahoma" w:cs="Tahoma"/>
                <w:iCs/>
                <w:szCs w:val="22"/>
                <w:lang w:val="el-GR"/>
              </w:rPr>
              <w:t xml:space="preserve">«Ένα Πρότυπο Χρηματοοικονομικού Μοντέλου για έργα ΣΔΙΤ» για την κατηγορία οδικών υποδομών.  </w:t>
            </w:r>
          </w:p>
        </w:tc>
        <w:tc>
          <w:tcPr>
            <w:tcW w:w="784" w:type="pct"/>
            <w:shd w:val="clear" w:color="auto" w:fill="auto"/>
            <w:vAlign w:val="center"/>
          </w:tcPr>
          <w:p w14:paraId="28C2976C" w14:textId="77777777" w:rsidR="00394BA6" w:rsidRPr="00961DA0" w:rsidRDefault="00394BA6" w:rsidP="00394BA6">
            <w:pPr>
              <w:spacing w:after="0"/>
              <w:jc w:val="center"/>
              <w:rPr>
                <w:rFonts w:ascii="Tahoma" w:hAnsi="Tahoma" w:cs="Tahoma"/>
                <w:sz w:val="18"/>
                <w:szCs w:val="18"/>
                <w:lang w:val="el-GR"/>
              </w:rPr>
            </w:pPr>
          </w:p>
        </w:tc>
        <w:tc>
          <w:tcPr>
            <w:tcW w:w="584" w:type="pct"/>
            <w:shd w:val="clear" w:color="auto" w:fill="auto"/>
            <w:vAlign w:val="center"/>
          </w:tcPr>
          <w:p w14:paraId="4C37C594" w14:textId="77777777" w:rsidR="00394BA6" w:rsidRPr="00961DA0" w:rsidRDefault="00394BA6" w:rsidP="00394BA6">
            <w:pPr>
              <w:spacing w:after="0"/>
              <w:jc w:val="center"/>
              <w:rPr>
                <w:rFonts w:ascii="Tahoma" w:hAnsi="Tahoma" w:cs="Tahoma"/>
                <w:sz w:val="18"/>
                <w:szCs w:val="18"/>
                <w:lang w:val="el-GR"/>
              </w:rPr>
            </w:pPr>
          </w:p>
        </w:tc>
        <w:tc>
          <w:tcPr>
            <w:tcW w:w="584" w:type="pct"/>
            <w:shd w:val="clear" w:color="auto" w:fill="auto"/>
            <w:vAlign w:val="center"/>
          </w:tcPr>
          <w:p w14:paraId="12A39337" w14:textId="77777777" w:rsidR="00394BA6" w:rsidRPr="00961DA0" w:rsidRDefault="00394BA6" w:rsidP="00394BA6">
            <w:pPr>
              <w:spacing w:after="0"/>
              <w:jc w:val="center"/>
              <w:rPr>
                <w:rFonts w:ascii="Tahoma" w:hAnsi="Tahoma" w:cs="Tahoma"/>
                <w:sz w:val="18"/>
                <w:szCs w:val="18"/>
                <w:lang w:val="el-GR"/>
              </w:rPr>
            </w:pPr>
          </w:p>
        </w:tc>
        <w:tc>
          <w:tcPr>
            <w:tcW w:w="510" w:type="pct"/>
            <w:shd w:val="clear" w:color="auto" w:fill="auto"/>
            <w:vAlign w:val="center"/>
          </w:tcPr>
          <w:p w14:paraId="28534D4B" w14:textId="77777777" w:rsidR="00394BA6" w:rsidRPr="00961DA0" w:rsidRDefault="00394BA6" w:rsidP="00394BA6">
            <w:pPr>
              <w:spacing w:after="0"/>
              <w:jc w:val="center"/>
              <w:rPr>
                <w:rFonts w:ascii="Tahoma" w:hAnsi="Tahoma" w:cs="Tahoma"/>
                <w:sz w:val="18"/>
                <w:szCs w:val="18"/>
                <w:lang w:val="el-GR"/>
              </w:rPr>
            </w:pPr>
          </w:p>
        </w:tc>
        <w:tc>
          <w:tcPr>
            <w:tcW w:w="728" w:type="pct"/>
            <w:shd w:val="clear" w:color="auto" w:fill="auto"/>
            <w:vAlign w:val="center"/>
          </w:tcPr>
          <w:p w14:paraId="1EC90573" w14:textId="77777777" w:rsidR="00394BA6" w:rsidRPr="00961DA0" w:rsidRDefault="00394BA6" w:rsidP="00394BA6">
            <w:pPr>
              <w:spacing w:after="0"/>
              <w:jc w:val="center"/>
              <w:rPr>
                <w:rFonts w:ascii="Tahoma" w:hAnsi="Tahoma" w:cs="Tahoma"/>
                <w:sz w:val="18"/>
                <w:szCs w:val="18"/>
                <w:lang w:val="el-GR"/>
              </w:rPr>
            </w:pPr>
          </w:p>
        </w:tc>
      </w:tr>
      <w:tr w:rsidR="00394BA6" w:rsidRPr="00696648" w14:paraId="61FFAB47" w14:textId="77777777" w:rsidTr="00394BA6">
        <w:trPr>
          <w:trHeight w:val="284"/>
        </w:trPr>
        <w:tc>
          <w:tcPr>
            <w:tcW w:w="389" w:type="pct"/>
            <w:shd w:val="clear" w:color="auto" w:fill="auto"/>
          </w:tcPr>
          <w:p w14:paraId="35EDAFAD" w14:textId="1D3E3371" w:rsidR="00394BA6" w:rsidRPr="00961DA0" w:rsidRDefault="00394BA6" w:rsidP="00394BA6">
            <w:pPr>
              <w:spacing w:after="0"/>
              <w:jc w:val="center"/>
              <w:rPr>
                <w:rFonts w:ascii="Tahoma" w:hAnsi="Tahoma" w:cs="Tahoma"/>
                <w:sz w:val="18"/>
                <w:szCs w:val="18"/>
                <w:lang w:val="el-GR"/>
              </w:rPr>
            </w:pPr>
            <w:r>
              <w:rPr>
                <w:rFonts w:ascii="Tahoma" w:hAnsi="Tahoma" w:cs="Tahoma"/>
                <w:iCs/>
                <w:szCs w:val="22"/>
                <w:lang w:val="el-GR"/>
              </w:rPr>
              <w:t>Π.Α.3</w:t>
            </w:r>
          </w:p>
        </w:tc>
        <w:tc>
          <w:tcPr>
            <w:tcW w:w="1420" w:type="pct"/>
            <w:shd w:val="clear" w:color="auto" w:fill="auto"/>
          </w:tcPr>
          <w:p w14:paraId="7A793F3C" w14:textId="79FB34B6" w:rsidR="00394BA6" w:rsidRPr="00961DA0" w:rsidRDefault="00394BA6" w:rsidP="00394BA6">
            <w:pPr>
              <w:spacing w:after="0"/>
              <w:rPr>
                <w:rFonts w:ascii="Tahoma" w:hAnsi="Tahoma" w:cs="Tahoma"/>
                <w:sz w:val="18"/>
                <w:szCs w:val="18"/>
                <w:lang w:val="el-GR"/>
              </w:rPr>
            </w:pPr>
            <w:r w:rsidRPr="00530BA9">
              <w:rPr>
                <w:rFonts w:ascii="Tahoma" w:hAnsi="Tahoma" w:cs="Tahoma"/>
                <w:iCs/>
                <w:szCs w:val="22"/>
                <w:lang w:val="el-GR"/>
              </w:rPr>
              <w:t>Κατάλογος νομικών και θεσμικών ζητημάτων που αφορούν σε έργα ΣΔΙΤ /Λίστα κάλυψης νομικών και θεσμικών προϋποθέσεων για μια κατηγορία έργων ΣΔΙΤ,  για την κατηγορία οδικών υποδομών.</w:t>
            </w:r>
          </w:p>
        </w:tc>
        <w:tc>
          <w:tcPr>
            <w:tcW w:w="784" w:type="pct"/>
            <w:shd w:val="clear" w:color="auto" w:fill="auto"/>
            <w:vAlign w:val="center"/>
          </w:tcPr>
          <w:p w14:paraId="187BD444" w14:textId="77777777" w:rsidR="00394BA6" w:rsidRPr="00961DA0" w:rsidRDefault="00394BA6" w:rsidP="00394BA6">
            <w:pPr>
              <w:spacing w:after="0"/>
              <w:jc w:val="center"/>
              <w:rPr>
                <w:rFonts w:ascii="Tahoma" w:hAnsi="Tahoma" w:cs="Tahoma"/>
                <w:sz w:val="18"/>
                <w:szCs w:val="18"/>
                <w:lang w:val="el-GR"/>
              </w:rPr>
            </w:pPr>
          </w:p>
        </w:tc>
        <w:tc>
          <w:tcPr>
            <w:tcW w:w="584" w:type="pct"/>
            <w:shd w:val="clear" w:color="auto" w:fill="auto"/>
            <w:vAlign w:val="center"/>
          </w:tcPr>
          <w:p w14:paraId="618AE4BB" w14:textId="77777777" w:rsidR="00394BA6" w:rsidRPr="00961DA0" w:rsidRDefault="00394BA6" w:rsidP="00394BA6">
            <w:pPr>
              <w:spacing w:after="0"/>
              <w:jc w:val="center"/>
              <w:rPr>
                <w:rFonts w:ascii="Tahoma" w:hAnsi="Tahoma" w:cs="Tahoma"/>
                <w:sz w:val="18"/>
                <w:szCs w:val="18"/>
                <w:lang w:val="el-GR"/>
              </w:rPr>
            </w:pPr>
          </w:p>
        </w:tc>
        <w:tc>
          <w:tcPr>
            <w:tcW w:w="584" w:type="pct"/>
            <w:shd w:val="clear" w:color="auto" w:fill="auto"/>
            <w:vAlign w:val="center"/>
          </w:tcPr>
          <w:p w14:paraId="2875C455" w14:textId="77777777" w:rsidR="00394BA6" w:rsidRPr="00961DA0" w:rsidRDefault="00394BA6" w:rsidP="00394BA6">
            <w:pPr>
              <w:spacing w:after="0"/>
              <w:jc w:val="center"/>
              <w:rPr>
                <w:rFonts w:ascii="Tahoma" w:hAnsi="Tahoma" w:cs="Tahoma"/>
                <w:sz w:val="18"/>
                <w:szCs w:val="18"/>
                <w:lang w:val="el-GR"/>
              </w:rPr>
            </w:pPr>
          </w:p>
        </w:tc>
        <w:tc>
          <w:tcPr>
            <w:tcW w:w="510" w:type="pct"/>
            <w:shd w:val="clear" w:color="auto" w:fill="auto"/>
            <w:vAlign w:val="center"/>
          </w:tcPr>
          <w:p w14:paraId="48F9C805" w14:textId="77777777" w:rsidR="00394BA6" w:rsidRPr="00961DA0" w:rsidRDefault="00394BA6" w:rsidP="00394BA6">
            <w:pPr>
              <w:spacing w:after="0"/>
              <w:jc w:val="center"/>
              <w:rPr>
                <w:rFonts w:ascii="Tahoma" w:hAnsi="Tahoma" w:cs="Tahoma"/>
                <w:sz w:val="18"/>
                <w:szCs w:val="18"/>
                <w:lang w:val="el-GR"/>
              </w:rPr>
            </w:pPr>
          </w:p>
        </w:tc>
        <w:tc>
          <w:tcPr>
            <w:tcW w:w="728" w:type="pct"/>
            <w:shd w:val="clear" w:color="auto" w:fill="auto"/>
            <w:vAlign w:val="center"/>
          </w:tcPr>
          <w:p w14:paraId="317B4B2C" w14:textId="77777777" w:rsidR="00394BA6" w:rsidRPr="00961DA0" w:rsidRDefault="00394BA6" w:rsidP="00394BA6">
            <w:pPr>
              <w:spacing w:after="0"/>
              <w:jc w:val="center"/>
              <w:rPr>
                <w:rFonts w:ascii="Tahoma" w:hAnsi="Tahoma" w:cs="Tahoma"/>
                <w:sz w:val="18"/>
                <w:szCs w:val="18"/>
                <w:lang w:val="el-GR"/>
              </w:rPr>
            </w:pPr>
          </w:p>
        </w:tc>
      </w:tr>
      <w:tr w:rsidR="00394BA6" w:rsidRPr="00696648" w14:paraId="488B943C" w14:textId="77777777" w:rsidTr="00394BA6">
        <w:trPr>
          <w:trHeight w:val="284"/>
        </w:trPr>
        <w:tc>
          <w:tcPr>
            <w:tcW w:w="389" w:type="pct"/>
            <w:shd w:val="clear" w:color="auto" w:fill="auto"/>
          </w:tcPr>
          <w:p w14:paraId="285AA9E5" w14:textId="7B0BFA1E" w:rsidR="00394BA6" w:rsidRPr="00961DA0" w:rsidRDefault="00394BA6" w:rsidP="00394BA6">
            <w:pPr>
              <w:spacing w:after="0"/>
              <w:jc w:val="center"/>
              <w:rPr>
                <w:rFonts w:ascii="Tahoma" w:hAnsi="Tahoma" w:cs="Tahoma"/>
                <w:sz w:val="18"/>
                <w:szCs w:val="18"/>
              </w:rPr>
            </w:pPr>
            <w:r>
              <w:rPr>
                <w:rFonts w:ascii="Tahoma" w:hAnsi="Tahoma" w:cs="Tahoma"/>
                <w:iCs/>
                <w:szCs w:val="22"/>
                <w:lang w:val="el-GR"/>
              </w:rPr>
              <w:t>Π.Α.4</w:t>
            </w:r>
          </w:p>
        </w:tc>
        <w:tc>
          <w:tcPr>
            <w:tcW w:w="1420" w:type="pct"/>
            <w:shd w:val="clear" w:color="auto" w:fill="auto"/>
          </w:tcPr>
          <w:p w14:paraId="39348DA2" w14:textId="4764EBEA" w:rsidR="00394BA6" w:rsidRPr="00961DA0" w:rsidRDefault="00394BA6" w:rsidP="00394BA6">
            <w:pPr>
              <w:spacing w:after="0"/>
              <w:rPr>
                <w:rFonts w:ascii="Tahoma" w:hAnsi="Tahoma" w:cs="Tahoma"/>
                <w:sz w:val="18"/>
                <w:szCs w:val="18"/>
                <w:lang w:val="el-GR"/>
              </w:rPr>
            </w:pPr>
            <w:r w:rsidRPr="00530BA9">
              <w:rPr>
                <w:rFonts w:ascii="Tahoma" w:hAnsi="Tahoma" w:cs="Tahoma"/>
                <w:iCs/>
                <w:szCs w:val="22"/>
                <w:lang w:val="el-GR"/>
              </w:rPr>
              <w:t>Οδηγός προετοιμασίας πρότασης Δημόσιων Φορέων προς ΣΔΙΤ για μια κατηγορία έργων, για την κατηγορία οδικών υποδομών.</w:t>
            </w:r>
          </w:p>
        </w:tc>
        <w:tc>
          <w:tcPr>
            <w:tcW w:w="784" w:type="pct"/>
            <w:shd w:val="clear" w:color="auto" w:fill="auto"/>
            <w:vAlign w:val="center"/>
          </w:tcPr>
          <w:p w14:paraId="302A58B8" w14:textId="77777777" w:rsidR="00394BA6" w:rsidRPr="00961DA0" w:rsidRDefault="00394BA6" w:rsidP="00394BA6">
            <w:pPr>
              <w:spacing w:after="0"/>
              <w:jc w:val="center"/>
              <w:rPr>
                <w:rFonts w:ascii="Tahoma" w:hAnsi="Tahoma" w:cs="Tahoma"/>
                <w:sz w:val="18"/>
                <w:szCs w:val="18"/>
                <w:lang w:val="el-GR"/>
              </w:rPr>
            </w:pPr>
          </w:p>
        </w:tc>
        <w:tc>
          <w:tcPr>
            <w:tcW w:w="584" w:type="pct"/>
            <w:shd w:val="clear" w:color="auto" w:fill="auto"/>
            <w:vAlign w:val="center"/>
          </w:tcPr>
          <w:p w14:paraId="639A4EA7" w14:textId="77777777" w:rsidR="00394BA6" w:rsidRPr="00961DA0" w:rsidRDefault="00394BA6" w:rsidP="00394BA6">
            <w:pPr>
              <w:spacing w:after="0"/>
              <w:jc w:val="center"/>
              <w:rPr>
                <w:rFonts w:ascii="Tahoma" w:hAnsi="Tahoma" w:cs="Tahoma"/>
                <w:sz w:val="18"/>
                <w:szCs w:val="18"/>
                <w:lang w:val="el-GR"/>
              </w:rPr>
            </w:pPr>
          </w:p>
        </w:tc>
        <w:tc>
          <w:tcPr>
            <w:tcW w:w="584" w:type="pct"/>
            <w:shd w:val="clear" w:color="auto" w:fill="auto"/>
            <w:vAlign w:val="center"/>
          </w:tcPr>
          <w:p w14:paraId="31C84545" w14:textId="77777777" w:rsidR="00394BA6" w:rsidRPr="00961DA0" w:rsidRDefault="00394BA6" w:rsidP="00394BA6">
            <w:pPr>
              <w:spacing w:after="0"/>
              <w:jc w:val="center"/>
              <w:rPr>
                <w:rFonts w:ascii="Tahoma" w:hAnsi="Tahoma" w:cs="Tahoma"/>
                <w:sz w:val="18"/>
                <w:szCs w:val="18"/>
                <w:lang w:val="el-GR"/>
              </w:rPr>
            </w:pPr>
          </w:p>
        </w:tc>
        <w:tc>
          <w:tcPr>
            <w:tcW w:w="510" w:type="pct"/>
            <w:shd w:val="clear" w:color="auto" w:fill="auto"/>
            <w:vAlign w:val="center"/>
          </w:tcPr>
          <w:p w14:paraId="6B16316B" w14:textId="77777777" w:rsidR="00394BA6" w:rsidRPr="00961DA0" w:rsidRDefault="00394BA6" w:rsidP="00394BA6">
            <w:pPr>
              <w:spacing w:after="0"/>
              <w:jc w:val="center"/>
              <w:rPr>
                <w:rFonts w:ascii="Tahoma" w:hAnsi="Tahoma" w:cs="Tahoma"/>
                <w:sz w:val="18"/>
                <w:szCs w:val="18"/>
                <w:lang w:val="el-GR"/>
              </w:rPr>
            </w:pPr>
          </w:p>
        </w:tc>
        <w:tc>
          <w:tcPr>
            <w:tcW w:w="728" w:type="pct"/>
            <w:shd w:val="clear" w:color="auto" w:fill="auto"/>
            <w:vAlign w:val="center"/>
          </w:tcPr>
          <w:p w14:paraId="4D72CF68" w14:textId="77777777" w:rsidR="00394BA6" w:rsidRPr="00961DA0" w:rsidRDefault="00394BA6" w:rsidP="00394BA6">
            <w:pPr>
              <w:spacing w:after="0"/>
              <w:jc w:val="center"/>
              <w:rPr>
                <w:rFonts w:ascii="Tahoma" w:hAnsi="Tahoma" w:cs="Tahoma"/>
                <w:sz w:val="18"/>
                <w:szCs w:val="18"/>
                <w:lang w:val="el-GR"/>
              </w:rPr>
            </w:pPr>
          </w:p>
        </w:tc>
      </w:tr>
      <w:tr w:rsidR="00394BA6" w:rsidRPr="00696648" w14:paraId="63ACD93C" w14:textId="77777777" w:rsidTr="00394BA6">
        <w:trPr>
          <w:trHeight w:val="284"/>
        </w:trPr>
        <w:tc>
          <w:tcPr>
            <w:tcW w:w="389" w:type="pct"/>
            <w:shd w:val="clear" w:color="auto" w:fill="auto"/>
          </w:tcPr>
          <w:p w14:paraId="2DC29844" w14:textId="7BEA8890" w:rsidR="00394BA6" w:rsidRPr="00961DA0" w:rsidRDefault="00394BA6" w:rsidP="00394BA6">
            <w:pPr>
              <w:spacing w:after="0"/>
              <w:jc w:val="center"/>
              <w:rPr>
                <w:rFonts w:ascii="Tahoma" w:hAnsi="Tahoma" w:cs="Tahoma"/>
                <w:sz w:val="18"/>
                <w:szCs w:val="18"/>
              </w:rPr>
            </w:pPr>
            <w:r>
              <w:rPr>
                <w:rFonts w:ascii="Tahoma" w:hAnsi="Tahoma" w:cs="Tahoma"/>
                <w:iCs/>
                <w:szCs w:val="22"/>
                <w:lang w:val="el-GR"/>
              </w:rPr>
              <w:t>Π.Α.5</w:t>
            </w:r>
          </w:p>
        </w:tc>
        <w:tc>
          <w:tcPr>
            <w:tcW w:w="1420" w:type="pct"/>
            <w:shd w:val="clear" w:color="auto" w:fill="auto"/>
          </w:tcPr>
          <w:p w14:paraId="1D5833B5" w14:textId="390A67C6" w:rsidR="00394BA6" w:rsidRPr="00961DA0" w:rsidRDefault="00394BA6" w:rsidP="00394BA6">
            <w:pPr>
              <w:spacing w:after="0"/>
              <w:rPr>
                <w:rFonts w:ascii="Tahoma" w:hAnsi="Tahoma" w:cs="Tahoma"/>
                <w:sz w:val="18"/>
                <w:szCs w:val="18"/>
                <w:lang w:val="el-GR"/>
              </w:rPr>
            </w:pPr>
            <w:r w:rsidRPr="00530BA9">
              <w:rPr>
                <w:rFonts w:ascii="Tahoma" w:hAnsi="Tahoma" w:cs="Tahoma"/>
                <w:iCs/>
                <w:szCs w:val="22"/>
                <w:lang w:val="el-GR"/>
              </w:rPr>
              <w:t xml:space="preserve">Οδηγός αξιολόγησης από την </w:t>
            </w:r>
            <w:r w:rsidR="00142C97" w:rsidRPr="00142C97">
              <w:rPr>
                <w:rFonts w:ascii="Tahoma" w:hAnsi="Tahoma" w:cs="Tahoma"/>
                <w:iCs/>
                <w:szCs w:val="22"/>
                <w:lang w:val="el-GR"/>
              </w:rPr>
              <w:t>ΓΓΙΕΣΔΙΤ</w:t>
            </w:r>
            <w:r w:rsidRPr="00530BA9">
              <w:rPr>
                <w:rFonts w:ascii="Tahoma" w:hAnsi="Tahoma" w:cs="Tahoma"/>
                <w:iCs/>
                <w:szCs w:val="22"/>
                <w:lang w:val="el-GR"/>
              </w:rPr>
              <w:t xml:space="preserve"> των προτάσεων των Δημόσιων φορέων σε μια κατηγορία έργων, για την κατηγορία έργων οδικών υποδομών.</w:t>
            </w:r>
          </w:p>
        </w:tc>
        <w:tc>
          <w:tcPr>
            <w:tcW w:w="784" w:type="pct"/>
            <w:shd w:val="clear" w:color="auto" w:fill="auto"/>
            <w:vAlign w:val="center"/>
          </w:tcPr>
          <w:p w14:paraId="5BC479C6" w14:textId="77777777" w:rsidR="00394BA6" w:rsidRPr="00961DA0" w:rsidRDefault="00394BA6" w:rsidP="00394BA6">
            <w:pPr>
              <w:spacing w:after="0"/>
              <w:jc w:val="center"/>
              <w:rPr>
                <w:rFonts w:ascii="Tahoma" w:hAnsi="Tahoma" w:cs="Tahoma"/>
                <w:sz w:val="18"/>
                <w:szCs w:val="18"/>
                <w:lang w:val="el-GR"/>
              </w:rPr>
            </w:pPr>
          </w:p>
        </w:tc>
        <w:tc>
          <w:tcPr>
            <w:tcW w:w="584" w:type="pct"/>
            <w:shd w:val="clear" w:color="auto" w:fill="auto"/>
            <w:vAlign w:val="center"/>
          </w:tcPr>
          <w:p w14:paraId="1B8084A9" w14:textId="77777777" w:rsidR="00394BA6" w:rsidRPr="00961DA0" w:rsidRDefault="00394BA6" w:rsidP="00394BA6">
            <w:pPr>
              <w:spacing w:after="0"/>
              <w:jc w:val="center"/>
              <w:rPr>
                <w:rFonts w:ascii="Tahoma" w:hAnsi="Tahoma" w:cs="Tahoma"/>
                <w:sz w:val="18"/>
                <w:szCs w:val="18"/>
                <w:lang w:val="el-GR"/>
              </w:rPr>
            </w:pPr>
          </w:p>
        </w:tc>
        <w:tc>
          <w:tcPr>
            <w:tcW w:w="584" w:type="pct"/>
            <w:shd w:val="clear" w:color="auto" w:fill="auto"/>
            <w:vAlign w:val="center"/>
          </w:tcPr>
          <w:p w14:paraId="2C6E182B" w14:textId="77777777" w:rsidR="00394BA6" w:rsidRPr="00961DA0" w:rsidRDefault="00394BA6" w:rsidP="00394BA6">
            <w:pPr>
              <w:spacing w:after="0"/>
              <w:jc w:val="center"/>
              <w:rPr>
                <w:rFonts w:ascii="Tahoma" w:hAnsi="Tahoma" w:cs="Tahoma"/>
                <w:sz w:val="18"/>
                <w:szCs w:val="18"/>
                <w:lang w:val="el-GR"/>
              </w:rPr>
            </w:pPr>
          </w:p>
        </w:tc>
        <w:tc>
          <w:tcPr>
            <w:tcW w:w="510" w:type="pct"/>
            <w:shd w:val="clear" w:color="auto" w:fill="auto"/>
            <w:vAlign w:val="center"/>
          </w:tcPr>
          <w:p w14:paraId="16A1FC1F" w14:textId="77777777" w:rsidR="00394BA6" w:rsidRPr="00961DA0" w:rsidRDefault="00394BA6" w:rsidP="00394BA6">
            <w:pPr>
              <w:spacing w:after="0"/>
              <w:jc w:val="center"/>
              <w:rPr>
                <w:rFonts w:ascii="Tahoma" w:hAnsi="Tahoma" w:cs="Tahoma"/>
                <w:sz w:val="18"/>
                <w:szCs w:val="18"/>
                <w:lang w:val="el-GR"/>
              </w:rPr>
            </w:pPr>
          </w:p>
        </w:tc>
        <w:tc>
          <w:tcPr>
            <w:tcW w:w="728" w:type="pct"/>
            <w:shd w:val="clear" w:color="auto" w:fill="auto"/>
            <w:vAlign w:val="center"/>
          </w:tcPr>
          <w:p w14:paraId="5F51E436" w14:textId="77777777" w:rsidR="00394BA6" w:rsidRPr="00961DA0" w:rsidRDefault="00394BA6" w:rsidP="00394BA6">
            <w:pPr>
              <w:spacing w:after="0"/>
              <w:jc w:val="center"/>
              <w:rPr>
                <w:rFonts w:ascii="Tahoma" w:hAnsi="Tahoma" w:cs="Tahoma"/>
                <w:sz w:val="18"/>
                <w:szCs w:val="18"/>
                <w:lang w:val="el-GR"/>
              </w:rPr>
            </w:pPr>
          </w:p>
        </w:tc>
      </w:tr>
      <w:tr w:rsidR="00394BA6" w:rsidRPr="00696648" w14:paraId="23CEC00F" w14:textId="77777777" w:rsidTr="00394BA6">
        <w:trPr>
          <w:trHeight w:val="284"/>
        </w:trPr>
        <w:tc>
          <w:tcPr>
            <w:tcW w:w="389" w:type="pct"/>
            <w:shd w:val="clear" w:color="auto" w:fill="auto"/>
          </w:tcPr>
          <w:p w14:paraId="7916C908" w14:textId="0BCB49B6" w:rsidR="00394BA6" w:rsidRPr="00961DA0" w:rsidRDefault="00394BA6" w:rsidP="00394BA6">
            <w:pPr>
              <w:spacing w:after="0"/>
              <w:jc w:val="center"/>
              <w:rPr>
                <w:rFonts w:ascii="Tahoma" w:hAnsi="Tahoma" w:cs="Tahoma"/>
                <w:sz w:val="18"/>
                <w:szCs w:val="18"/>
                <w:lang w:val="el-GR"/>
              </w:rPr>
            </w:pPr>
            <w:r>
              <w:rPr>
                <w:rFonts w:ascii="Tahoma" w:hAnsi="Tahoma" w:cs="Tahoma"/>
                <w:iCs/>
                <w:szCs w:val="22"/>
                <w:lang w:val="el-GR"/>
              </w:rPr>
              <w:t>Π.Β.1</w:t>
            </w:r>
          </w:p>
        </w:tc>
        <w:tc>
          <w:tcPr>
            <w:tcW w:w="1420" w:type="pct"/>
            <w:shd w:val="clear" w:color="auto" w:fill="auto"/>
          </w:tcPr>
          <w:p w14:paraId="7A2B29DE" w14:textId="379BCDD2" w:rsidR="00394BA6" w:rsidRPr="00961DA0" w:rsidRDefault="00394BA6" w:rsidP="00394BA6">
            <w:pPr>
              <w:spacing w:after="0"/>
              <w:jc w:val="left"/>
              <w:rPr>
                <w:rFonts w:ascii="Tahoma" w:hAnsi="Tahoma" w:cs="Tahoma"/>
                <w:sz w:val="18"/>
                <w:szCs w:val="18"/>
                <w:lang w:val="el-GR"/>
              </w:rPr>
            </w:pPr>
            <w:r w:rsidRPr="00530BA9">
              <w:rPr>
                <w:rFonts w:ascii="Tahoma" w:hAnsi="Tahoma" w:cs="Tahoma"/>
                <w:iCs/>
                <w:szCs w:val="22"/>
                <w:lang w:val="el-GR"/>
              </w:rPr>
              <w:t>Πρότυπα τεύχη δημοπράτησης κ πρότυπα σχέδια συμβάσεων σε μια κατηγορία έργων για την κατηγορία οδικών υποδομών.</w:t>
            </w:r>
          </w:p>
        </w:tc>
        <w:tc>
          <w:tcPr>
            <w:tcW w:w="784" w:type="pct"/>
            <w:shd w:val="clear" w:color="auto" w:fill="auto"/>
            <w:vAlign w:val="center"/>
          </w:tcPr>
          <w:p w14:paraId="64F2347D" w14:textId="77777777" w:rsidR="00394BA6" w:rsidRPr="00961DA0" w:rsidRDefault="00394BA6" w:rsidP="00394BA6">
            <w:pPr>
              <w:spacing w:after="0"/>
              <w:jc w:val="center"/>
              <w:rPr>
                <w:rFonts w:ascii="Tahoma" w:hAnsi="Tahoma" w:cs="Tahoma"/>
                <w:sz w:val="18"/>
                <w:szCs w:val="18"/>
                <w:lang w:val="el-GR"/>
              </w:rPr>
            </w:pPr>
          </w:p>
        </w:tc>
        <w:tc>
          <w:tcPr>
            <w:tcW w:w="584" w:type="pct"/>
            <w:shd w:val="clear" w:color="auto" w:fill="auto"/>
            <w:vAlign w:val="center"/>
          </w:tcPr>
          <w:p w14:paraId="3AD48F94" w14:textId="77777777" w:rsidR="00394BA6" w:rsidRPr="00961DA0" w:rsidRDefault="00394BA6" w:rsidP="00394BA6">
            <w:pPr>
              <w:spacing w:after="0"/>
              <w:jc w:val="center"/>
              <w:rPr>
                <w:rFonts w:ascii="Tahoma" w:hAnsi="Tahoma" w:cs="Tahoma"/>
                <w:sz w:val="18"/>
                <w:szCs w:val="18"/>
                <w:lang w:val="el-GR"/>
              </w:rPr>
            </w:pPr>
          </w:p>
        </w:tc>
        <w:tc>
          <w:tcPr>
            <w:tcW w:w="584" w:type="pct"/>
            <w:shd w:val="clear" w:color="auto" w:fill="auto"/>
            <w:vAlign w:val="center"/>
          </w:tcPr>
          <w:p w14:paraId="0794F763" w14:textId="77777777" w:rsidR="00394BA6" w:rsidRPr="00961DA0" w:rsidRDefault="00394BA6" w:rsidP="00394BA6">
            <w:pPr>
              <w:spacing w:after="0"/>
              <w:jc w:val="center"/>
              <w:rPr>
                <w:rFonts w:ascii="Tahoma" w:hAnsi="Tahoma" w:cs="Tahoma"/>
                <w:sz w:val="18"/>
                <w:szCs w:val="18"/>
                <w:lang w:val="el-GR"/>
              </w:rPr>
            </w:pPr>
          </w:p>
        </w:tc>
        <w:tc>
          <w:tcPr>
            <w:tcW w:w="510" w:type="pct"/>
            <w:shd w:val="clear" w:color="auto" w:fill="auto"/>
            <w:vAlign w:val="center"/>
          </w:tcPr>
          <w:p w14:paraId="78E3438A" w14:textId="77777777" w:rsidR="00394BA6" w:rsidRPr="00961DA0" w:rsidRDefault="00394BA6" w:rsidP="00394BA6">
            <w:pPr>
              <w:spacing w:after="0"/>
              <w:jc w:val="center"/>
              <w:rPr>
                <w:rFonts w:ascii="Tahoma" w:hAnsi="Tahoma" w:cs="Tahoma"/>
                <w:sz w:val="18"/>
                <w:szCs w:val="18"/>
                <w:lang w:val="el-GR"/>
              </w:rPr>
            </w:pPr>
          </w:p>
        </w:tc>
        <w:tc>
          <w:tcPr>
            <w:tcW w:w="728" w:type="pct"/>
            <w:shd w:val="clear" w:color="auto" w:fill="auto"/>
            <w:vAlign w:val="center"/>
          </w:tcPr>
          <w:p w14:paraId="41A2F646" w14:textId="77777777" w:rsidR="00394BA6" w:rsidRPr="00961DA0" w:rsidRDefault="00394BA6" w:rsidP="00394BA6">
            <w:pPr>
              <w:spacing w:after="0"/>
              <w:jc w:val="center"/>
              <w:rPr>
                <w:rFonts w:ascii="Tahoma" w:hAnsi="Tahoma" w:cs="Tahoma"/>
                <w:sz w:val="18"/>
                <w:szCs w:val="18"/>
                <w:lang w:val="el-GR"/>
              </w:rPr>
            </w:pPr>
          </w:p>
        </w:tc>
      </w:tr>
      <w:tr w:rsidR="00394BA6" w:rsidRPr="00696648" w14:paraId="703B3FB5" w14:textId="77777777" w:rsidTr="00394BA6">
        <w:trPr>
          <w:trHeight w:val="284"/>
        </w:trPr>
        <w:tc>
          <w:tcPr>
            <w:tcW w:w="389" w:type="pct"/>
            <w:tcBorders>
              <w:top w:val="single" w:sz="4" w:space="0" w:color="auto"/>
              <w:left w:val="single" w:sz="4" w:space="0" w:color="auto"/>
              <w:bottom w:val="single" w:sz="4" w:space="0" w:color="auto"/>
              <w:right w:val="single" w:sz="4" w:space="0" w:color="auto"/>
            </w:tcBorders>
          </w:tcPr>
          <w:p w14:paraId="4DAAD71D" w14:textId="5E20DD7F" w:rsidR="00394BA6" w:rsidRPr="00961DA0" w:rsidRDefault="00394BA6" w:rsidP="00394BA6">
            <w:pPr>
              <w:spacing w:after="0"/>
              <w:jc w:val="center"/>
              <w:rPr>
                <w:rFonts w:ascii="Tahoma" w:hAnsi="Tahoma" w:cs="Tahoma"/>
                <w:sz w:val="18"/>
                <w:szCs w:val="18"/>
                <w:lang w:val="el-GR"/>
              </w:rPr>
            </w:pPr>
            <w:r>
              <w:rPr>
                <w:rFonts w:ascii="Tahoma" w:hAnsi="Tahoma" w:cs="Tahoma"/>
                <w:iCs/>
                <w:szCs w:val="22"/>
                <w:lang w:val="el-GR"/>
              </w:rPr>
              <w:lastRenderedPageBreak/>
              <w:t>Π.Β.2</w:t>
            </w:r>
          </w:p>
        </w:tc>
        <w:tc>
          <w:tcPr>
            <w:tcW w:w="1420" w:type="pct"/>
            <w:tcBorders>
              <w:top w:val="single" w:sz="4" w:space="0" w:color="auto"/>
              <w:left w:val="single" w:sz="4" w:space="0" w:color="auto"/>
              <w:bottom w:val="single" w:sz="4" w:space="0" w:color="auto"/>
              <w:right w:val="single" w:sz="4" w:space="0" w:color="auto"/>
            </w:tcBorders>
          </w:tcPr>
          <w:p w14:paraId="2E0B614E" w14:textId="13C3A1BA" w:rsidR="00394BA6" w:rsidRPr="00961DA0" w:rsidRDefault="00394BA6" w:rsidP="00394BA6">
            <w:pPr>
              <w:spacing w:after="0"/>
              <w:rPr>
                <w:rFonts w:ascii="Tahoma" w:hAnsi="Tahoma" w:cs="Tahoma"/>
                <w:sz w:val="18"/>
                <w:szCs w:val="18"/>
                <w:lang w:val="el-GR"/>
              </w:rPr>
            </w:pPr>
            <w:r w:rsidRPr="00530BA9">
              <w:rPr>
                <w:rFonts w:ascii="Tahoma" w:hAnsi="Tahoma" w:cs="Tahoma"/>
                <w:iCs/>
                <w:szCs w:val="22"/>
                <w:lang w:val="el-GR"/>
              </w:rPr>
              <w:t>Τυποποιημένες τεχνικές προδιαγραφές για μια κατηγορία έργων, για έργα ΣΔΙΤ οδικών υποδομών</w:t>
            </w:r>
            <w:r>
              <w:rPr>
                <w:rFonts w:ascii="Tahoma" w:hAnsi="Tahoma" w:cs="Tahoma"/>
                <w:iCs/>
                <w:szCs w:val="22"/>
                <w:lang w:val="el-GR"/>
              </w:rPr>
              <w:t>.</w:t>
            </w:r>
          </w:p>
        </w:tc>
        <w:tc>
          <w:tcPr>
            <w:tcW w:w="784" w:type="pct"/>
            <w:tcBorders>
              <w:top w:val="single" w:sz="4" w:space="0" w:color="auto"/>
              <w:left w:val="single" w:sz="4" w:space="0" w:color="auto"/>
              <w:bottom w:val="single" w:sz="4" w:space="0" w:color="auto"/>
              <w:right w:val="single" w:sz="4" w:space="0" w:color="auto"/>
            </w:tcBorders>
            <w:vAlign w:val="center"/>
          </w:tcPr>
          <w:p w14:paraId="05A0CB26" w14:textId="77777777" w:rsidR="00394BA6" w:rsidRPr="00961DA0" w:rsidRDefault="00394BA6" w:rsidP="00394BA6">
            <w:pPr>
              <w:spacing w:after="0"/>
              <w:jc w:val="center"/>
              <w:rPr>
                <w:rFonts w:ascii="Tahoma" w:hAnsi="Tahoma" w:cs="Tahoma"/>
                <w:sz w:val="18"/>
                <w:szCs w:val="18"/>
                <w:lang w:val="el-GR"/>
              </w:rPr>
            </w:pPr>
          </w:p>
        </w:tc>
        <w:tc>
          <w:tcPr>
            <w:tcW w:w="584" w:type="pct"/>
            <w:tcBorders>
              <w:top w:val="single" w:sz="4" w:space="0" w:color="auto"/>
              <w:left w:val="single" w:sz="4" w:space="0" w:color="auto"/>
              <w:bottom w:val="single" w:sz="4" w:space="0" w:color="auto"/>
              <w:right w:val="single" w:sz="4" w:space="0" w:color="auto"/>
            </w:tcBorders>
            <w:vAlign w:val="center"/>
          </w:tcPr>
          <w:p w14:paraId="049E342B" w14:textId="77777777" w:rsidR="00394BA6" w:rsidRPr="00961DA0" w:rsidRDefault="00394BA6" w:rsidP="00394BA6">
            <w:pPr>
              <w:spacing w:after="0"/>
              <w:jc w:val="center"/>
              <w:rPr>
                <w:rFonts w:ascii="Tahoma" w:hAnsi="Tahoma" w:cs="Tahoma"/>
                <w:sz w:val="18"/>
                <w:szCs w:val="18"/>
                <w:lang w:val="el-GR"/>
              </w:rPr>
            </w:pPr>
          </w:p>
        </w:tc>
        <w:tc>
          <w:tcPr>
            <w:tcW w:w="584" w:type="pct"/>
            <w:tcBorders>
              <w:top w:val="single" w:sz="4" w:space="0" w:color="auto"/>
              <w:left w:val="single" w:sz="4" w:space="0" w:color="auto"/>
              <w:bottom w:val="single" w:sz="4" w:space="0" w:color="auto"/>
              <w:right w:val="single" w:sz="4" w:space="0" w:color="auto"/>
            </w:tcBorders>
            <w:vAlign w:val="center"/>
          </w:tcPr>
          <w:p w14:paraId="44441469" w14:textId="77777777" w:rsidR="00394BA6" w:rsidRPr="00961DA0" w:rsidRDefault="00394BA6" w:rsidP="00394BA6">
            <w:pPr>
              <w:spacing w:after="0"/>
              <w:jc w:val="center"/>
              <w:rPr>
                <w:rFonts w:ascii="Tahoma" w:hAnsi="Tahoma" w:cs="Tahoma"/>
                <w:sz w:val="18"/>
                <w:szCs w:val="18"/>
                <w:lang w:val="el-GR"/>
              </w:rPr>
            </w:pPr>
          </w:p>
        </w:tc>
        <w:tc>
          <w:tcPr>
            <w:tcW w:w="510" w:type="pct"/>
            <w:tcBorders>
              <w:top w:val="single" w:sz="4" w:space="0" w:color="auto"/>
              <w:left w:val="single" w:sz="4" w:space="0" w:color="auto"/>
              <w:bottom w:val="single" w:sz="4" w:space="0" w:color="auto"/>
              <w:right w:val="single" w:sz="4" w:space="0" w:color="auto"/>
            </w:tcBorders>
            <w:vAlign w:val="center"/>
          </w:tcPr>
          <w:p w14:paraId="02CFE23B" w14:textId="77777777" w:rsidR="00394BA6" w:rsidRPr="00961DA0" w:rsidRDefault="00394BA6" w:rsidP="00394BA6">
            <w:pPr>
              <w:spacing w:after="0"/>
              <w:jc w:val="center"/>
              <w:rPr>
                <w:rFonts w:ascii="Tahoma" w:hAnsi="Tahoma" w:cs="Tahoma"/>
                <w:sz w:val="18"/>
                <w:szCs w:val="18"/>
                <w:lang w:val="el-GR"/>
              </w:rPr>
            </w:pPr>
          </w:p>
        </w:tc>
        <w:tc>
          <w:tcPr>
            <w:tcW w:w="728" w:type="pct"/>
            <w:tcBorders>
              <w:top w:val="single" w:sz="4" w:space="0" w:color="auto"/>
              <w:left w:val="single" w:sz="4" w:space="0" w:color="auto"/>
              <w:bottom w:val="single" w:sz="4" w:space="0" w:color="auto"/>
              <w:right w:val="single" w:sz="4" w:space="0" w:color="auto"/>
            </w:tcBorders>
            <w:vAlign w:val="center"/>
          </w:tcPr>
          <w:p w14:paraId="7C269BFD" w14:textId="77777777" w:rsidR="00394BA6" w:rsidRPr="00961DA0" w:rsidRDefault="00394BA6" w:rsidP="00394BA6">
            <w:pPr>
              <w:spacing w:after="0"/>
              <w:jc w:val="center"/>
              <w:rPr>
                <w:rFonts w:ascii="Tahoma" w:hAnsi="Tahoma" w:cs="Tahoma"/>
                <w:sz w:val="18"/>
                <w:szCs w:val="18"/>
                <w:lang w:val="el-GR"/>
              </w:rPr>
            </w:pPr>
          </w:p>
        </w:tc>
      </w:tr>
      <w:tr w:rsidR="00394BA6" w:rsidRPr="00696648" w14:paraId="385F456B" w14:textId="77777777" w:rsidTr="00394BA6">
        <w:trPr>
          <w:trHeight w:val="284"/>
        </w:trPr>
        <w:tc>
          <w:tcPr>
            <w:tcW w:w="389" w:type="pct"/>
            <w:tcBorders>
              <w:top w:val="single" w:sz="4" w:space="0" w:color="auto"/>
              <w:left w:val="single" w:sz="4" w:space="0" w:color="auto"/>
              <w:bottom w:val="single" w:sz="4" w:space="0" w:color="auto"/>
              <w:right w:val="single" w:sz="4" w:space="0" w:color="auto"/>
            </w:tcBorders>
          </w:tcPr>
          <w:p w14:paraId="2C07EAD5" w14:textId="125ED3A7" w:rsidR="00394BA6" w:rsidRPr="00961DA0" w:rsidRDefault="00394BA6" w:rsidP="00394BA6">
            <w:pPr>
              <w:spacing w:after="0"/>
              <w:jc w:val="center"/>
              <w:rPr>
                <w:rFonts w:ascii="Tahoma" w:hAnsi="Tahoma" w:cs="Tahoma"/>
                <w:sz w:val="18"/>
                <w:szCs w:val="18"/>
                <w:lang w:val="el-GR"/>
              </w:rPr>
            </w:pPr>
            <w:r>
              <w:rPr>
                <w:rFonts w:ascii="Tahoma" w:hAnsi="Tahoma" w:cs="Tahoma"/>
                <w:iCs/>
                <w:szCs w:val="22"/>
                <w:lang w:val="el-GR"/>
              </w:rPr>
              <w:t>Π.Γ.1</w:t>
            </w:r>
          </w:p>
        </w:tc>
        <w:tc>
          <w:tcPr>
            <w:tcW w:w="1420" w:type="pct"/>
            <w:tcBorders>
              <w:top w:val="single" w:sz="4" w:space="0" w:color="auto"/>
              <w:left w:val="single" w:sz="4" w:space="0" w:color="auto"/>
              <w:bottom w:val="single" w:sz="4" w:space="0" w:color="auto"/>
              <w:right w:val="single" w:sz="4" w:space="0" w:color="auto"/>
            </w:tcBorders>
          </w:tcPr>
          <w:p w14:paraId="46C8AC65" w14:textId="6D0AD532" w:rsidR="00394BA6" w:rsidRPr="00961DA0" w:rsidRDefault="00394BA6" w:rsidP="00394BA6">
            <w:pPr>
              <w:spacing w:after="0"/>
              <w:rPr>
                <w:rFonts w:ascii="Tahoma" w:hAnsi="Tahoma" w:cs="Tahoma"/>
                <w:sz w:val="18"/>
                <w:szCs w:val="18"/>
                <w:lang w:val="el-GR"/>
              </w:rPr>
            </w:pPr>
            <w:r w:rsidRPr="00530BA9">
              <w:rPr>
                <w:rFonts w:ascii="Tahoma" w:hAnsi="Tahoma" w:cs="Tahoma"/>
                <w:iCs/>
                <w:szCs w:val="22"/>
                <w:lang w:val="el-GR"/>
              </w:rPr>
              <w:t>Τυποποιημένη διαδικασία παρακολούθησης συμβάσεων για μια κατηγορία έργων, για έργα ΣΔΙΤ οδικών υποδομών.</w:t>
            </w:r>
          </w:p>
        </w:tc>
        <w:tc>
          <w:tcPr>
            <w:tcW w:w="784" w:type="pct"/>
            <w:tcBorders>
              <w:top w:val="single" w:sz="4" w:space="0" w:color="auto"/>
              <w:left w:val="single" w:sz="4" w:space="0" w:color="auto"/>
              <w:bottom w:val="single" w:sz="4" w:space="0" w:color="auto"/>
              <w:right w:val="single" w:sz="4" w:space="0" w:color="auto"/>
            </w:tcBorders>
            <w:vAlign w:val="center"/>
          </w:tcPr>
          <w:p w14:paraId="1B8A6F51" w14:textId="77777777" w:rsidR="00394BA6" w:rsidRPr="00961DA0" w:rsidRDefault="00394BA6" w:rsidP="00394BA6">
            <w:pPr>
              <w:spacing w:after="0"/>
              <w:jc w:val="center"/>
              <w:rPr>
                <w:rFonts w:ascii="Tahoma" w:hAnsi="Tahoma" w:cs="Tahoma"/>
                <w:sz w:val="18"/>
                <w:szCs w:val="18"/>
                <w:lang w:val="el-GR"/>
              </w:rPr>
            </w:pPr>
          </w:p>
        </w:tc>
        <w:tc>
          <w:tcPr>
            <w:tcW w:w="584" w:type="pct"/>
            <w:tcBorders>
              <w:top w:val="single" w:sz="4" w:space="0" w:color="auto"/>
              <w:left w:val="single" w:sz="4" w:space="0" w:color="auto"/>
              <w:bottom w:val="single" w:sz="4" w:space="0" w:color="auto"/>
              <w:right w:val="single" w:sz="4" w:space="0" w:color="auto"/>
            </w:tcBorders>
            <w:vAlign w:val="center"/>
          </w:tcPr>
          <w:p w14:paraId="28DD3AFD" w14:textId="77777777" w:rsidR="00394BA6" w:rsidRPr="00961DA0" w:rsidRDefault="00394BA6" w:rsidP="00394BA6">
            <w:pPr>
              <w:spacing w:after="0"/>
              <w:jc w:val="center"/>
              <w:rPr>
                <w:rFonts w:ascii="Tahoma" w:hAnsi="Tahoma" w:cs="Tahoma"/>
                <w:sz w:val="18"/>
                <w:szCs w:val="18"/>
                <w:lang w:val="el-GR"/>
              </w:rPr>
            </w:pPr>
          </w:p>
        </w:tc>
        <w:tc>
          <w:tcPr>
            <w:tcW w:w="584" w:type="pct"/>
            <w:tcBorders>
              <w:top w:val="single" w:sz="4" w:space="0" w:color="auto"/>
              <w:left w:val="single" w:sz="4" w:space="0" w:color="auto"/>
              <w:bottom w:val="single" w:sz="4" w:space="0" w:color="auto"/>
              <w:right w:val="single" w:sz="4" w:space="0" w:color="auto"/>
            </w:tcBorders>
            <w:vAlign w:val="center"/>
          </w:tcPr>
          <w:p w14:paraId="4A2CB71A" w14:textId="77777777" w:rsidR="00394BA6" w:rsidRPr="00961DA0" w:rsidRDefault="00394BA6" w:rsidP="00394BA6">
            <w:pPr>
              <w:spacing w:after="0"/>
              <w:jc w:val="center"/>
              <w:rPr>
                <w:rFonts w:ascii="Tahoma" w:hAnsi="Tahoma" w:cs="Tahoma"/>
                <w:sz w:val="18"/>
                <w:szCs w:val="18"/>
                <w:lang w:val="el-GR"/>
              </w:rPr>
            </w:pPr>
          </w:p>
        </w:tc>
        <w:tc>
          <w:tcPr>
            <w:tcW w:w="510" w:type="pct"/>
            <w:tcBorders>
              <w:top w:val="single" w:sz="4" w:space="0" w:color="auto"/>
              <w:left w:val="single" w:sz="4" w:space="0" w:color="auto"/>
              <w:bottom w:val="single" w:sz="4" w:space="0" w:color="auto"/>
              <w:right w:val="single" w:sz="4" w:space="0" w:color="auto"/>
            </w:tcBorders>
            <w:vAlign w:val="center"/>
          </w:tcPr>
          <w:p w14:paraId="30794D51" w14:textId="77777777" w:rsidR="00394BA6" w:rsidRPr="00961DA0" w:rsidRDefault="00394BA6" w:rsidP="00394BA6">
            <w:pPr>
              <w:spacing w:after="0"/>
              <w:jc w:val="center"/>
              <w:rPr>
                <w:rFonts w:ascii="Tahoma" w:hAnsi="Tahoma" w:cs="Tahoma"/>
                <w:sz w:val="18"/>
                <w:szCs w:val="18"/>
                <w:lang w:val="el-GR"/>
              </w:rPr>
            </w:pPr>
          </w:p>
        </w:tc>
        <w:tc>
          <w:tcPr>
            <w:tcW w:w="728" w:type="pct"/>
            <w:tcBorders>
              <w:top w:val="single" w:sz="4" w:space="0" w:color="auto"/>
              <w:left w:val="single" w:sz="4" w:space="0" w:color="auto"/>
              <w:bottom w:val="single" w:sz="4" w:space="0" w:color="auto"/>
              <w:right w:val="single" w:sz="4" w:space="0" w:color="auto"/>
            </w:tcBorders>
            <w:vAlign w:val="center"/>
          </w:tcPr>
          <w:p w14:paraId="3897F358" w14:textId="77777777" w:rsidR="00394BA6" w:rsidRPr="00961DA0" w:rsidRDefault="00394BA6" w:rsidP="00394BA6">
            <w:pPr>
              <w:spacing w:after="0"/>
              <w:jc w:val="center"/>
              <w:rPr>
                <w:rFonts w:ascii="Tahoma" w:hAnsi="Tahoma" w:cs="Tahoma"/>
                <w:sz w:val="18"/>
                <w:szCs w:val="18"/>
                <w:lang w:val="el-GR"/>
              </w:rPr>
            </w:pPr>
          </w:p>
        </w:tc>
      </w:tr>
      <w:tr w:rsidR="00394BA6" w:rsidRPr="00961DA0" w14:paraId="60E8C2D0" w14:textId="77777777" w:rsidTr="00394BA6">
        <w:trPr>
          <w:trHeight w:val="284"/>
        </w:trPr>
        <w:tc>
          <w:tcPr>
            <w:tcW w:w="1809" w:type="pct"/>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39F6FA87" w14:textId="77777777" w:rsidR="00394BA6" w:rsidRPr="00961DA0" w:rsidRDefault="00394BA6" w:rsidP="009D279B">
            <w:pPr>
              <w:spacing w:after="0"/>
              <w:jc w:val="right"/>
              <w:rPr>
                <w:rFonts w:ascii="Tahoma" w:hAnsi="Tahoma" w:cs="Tahoma"/>
                <w:b/>
                <w:bCs/>
                <w:sz w:val="18"/>
                <w:szCs w:val="18"/>
                <w:lang w:val="el-GR"/>
              </w:rPr>
            </w:pPr>
            <w:r w:rsidRPr="00961DA0">
              <w:rPr>
                <w:rFonts w:ascii="Tahoma" w:hAnsi="Tahoma" w:cs="Tahoma"/>
                <w:b/>
                <w:bCs/>
                <w:sz w:val="18"/>
                <w:szCs w:val="18"/>
                <w:lang w:val="el-GR"/>
              </w:rPr>
              <w:t>ΣΥΝΟΛΟ:</w:t>
            </w:r>
          </w:p>
        </w:tc>
        <w:tc>
          <w:tcPr>
            <w:tcW w:w="784" w:type="pct"/>
            <w:tcBorders>
              <w:top w:val="single" w:sz="4" w:space="0" w:color="auto"/>
              <w:left w:val="single" w:sz="4" w:space="0" w:color="auto"/>
              <w:bottom w:val="single" w:sz="4" w:space="0" w:color="auto"/>
              <w:right w:val="single" w:sz="4" w:space="0" w:color="auto"/>
            </w:tcBorders>
            <w:shd w:val="clear" w:color="auto" w:fill="E6E6E6"/>
            <w:vAlign w:val="center"/>
          </w:tcPr>
          <w:p w14:paraId="52F5F305" w14:textId="77777777" w:rsidR="00394BA6" w:rsidRPr="00961DA0" w:rsidRDefault="00394BA6" w:rsidP="009D279B">
            <w:pPr>
              <w:spacing w:after="0"/>
              <w:jc w:val="right"/>
              <w:rPr>
                <w:rFonts w:ascii="Tahoma" w:hAnsi="Tahoma" w:cs="Tahoma"/>
                <w:b/>
                <w:bCs/>
                <w:sz w:val="18"/>
                <w:szCs w:val="18"/>
                <w:lang w:val="el-GR"/>
              </w:rPr>
            </w:pPr>
          </w:p>
        </w:tc>
        <w:tc>
          <w:tcPr>
            <w:tcW w:w="584"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078E8D3" w14:textId="77777777" w:rsidR="00394BA6" w:rsidRPr="00961DA0" w:rsidRDefault="00394BA6" w:rsidP="009D279B">
            <w:pPr>
              <w:spacing w:after="0"/>
              <w:jc w:val="right"/>
              <w:rPr>
                <w:rFonts w:ascii="Tahoma" w:hAnsi="Tahoma" w:cs="Tahoma"/>
                <w:b/>
                <w:bCs/>
                <w:sz w:val="18"/>
                <w:szCs w:val="18"/>
                <w:lang w:val="el-GR"/>
              </w:rPr>
            </w:pPr>
          </w:p>
        </w:tc>
        <w:tc>
          <w:tcPr>
            <w:tcW w:w="584" w:type="pct"/>
            <w:tcBorders>
              <w:top w:val="single" w:sz="4" w:space="0" w:color="auto"/>
              <w:left w:val="single" w:sz="4" w:space="0" w:color="auto"/>
              <w:bottom w:val="single" w:sz="4" w:space="0" w:color="auto"/>
              <w:right w:val="single" w:sz="4" w:space="0" w:color="auto"/>
            </w:tcBorders>
            <w:shd w:val="clear" w:color="auto" w:fill="E6E6E6"/>
            <w:vAlign w:val="center"/>
          </w:tcPr>
          <w:p w14:paraId="7988B09A" w14:textId="77777777" w:rsidR="00394BA6" w:rsidRPr="00961DA0" w:rsidRDefault="00394BA6" w:rsidP="009D279B">
            <w:pPr>
              <w:spacing w:after="0"/>
              <w:jc w:val="right"/>
              <w:rPr>
                <w:rFonts w:ascii="Tahoma" w:hAnsi="Tahoma" w:cs="Tahoma"/>
                <w:b/>
                <w:bCs/>
                <w:sz w:val="18"/>
                <w:szCs w:val="18"/>
                <w:lang w:val="el-GR"/>
              </w:rPr>
            </w:pPr>
          </w:p>
        </w:tc>
        <w:tc>
          <w:tcPr>
            <w:tcW w:w="510" w:type="pct"/>
            <w:tcBorders>
              <w:top w:val="single" w:sz="4" w:space="0" w:color="auto"/>
              <w:left w:val="single" w:sz="4" w:space="0" w:color="auto"/>
              <w:bottom w:val="single" w:sz="4" w:space="0" w:color="auto"/>
              <w:right w:val="single" w:sz="4" w:space="0" w:color="auto"/>
            </w:tcBorders>
            <w:shd w:val="clear" w:color="auto" w:fill="E6E6E6"/>
            <w:vAlign w:val="center"/>
          </w:tcPr>
          <w:p w14:paraId="0BEC0EDE" w14:textId="77777777" w:rsidR="00394BA6" w:rsidRPr="00961DA0" w:rsidRDefault="00394BA6" w:rsidP="009D279B">
            <w:pPr>
              <w:spacing w:after="0"/>
              <w:jc w:val="right"/>
              <w:rPr>
                <w:rFonts w:ascii="Tahoma" w:hAnsi="Tahoma" w:cs="Tahoma"/>
                <w:b/>
                <w:bCs/>
                <w:sz w:val="18"/>
                <w:szCs w:val="18"/>
                <w:lang w:val="el-GR"/>
              </w:rPr>
            </w:pPr>
          </w:p>
        </w:tc>
        <w:tc>
          <w:tcPr>
            <w:tcW w:w="728" w:type="pct"/>
            <w:tcBorders>
              <w:top w:val="single" w:sz="4" w:space="0" w:color="auto"/>
              <w:left w:val="single" w:sz="4" w:space="0" w:color="auto"/>
              <w:bottom w:val="single" w:sz="4" w:space="0" w:color="auto"/>
              <w:right w:val="single" w:sz="4" w:space="0" w:color="auto"/>
            </w:tcBorders>
            <w:shd w:val="clear" w:color="auto" w:fill="E6E6E6"/>
            <w:vAlign w:val="center"/>
          </w:tcPr>
          <w:p w14:paraId="7A030521" w14:textId="77777777" w:rsidR="00394BA6" w:rsidRPr="00961DA0" w:rsidRDefault="00394BA6" w:rsidP="009D279B">
            <w:pPr>
              <w:spacing w:after="0"/>
              <w:jc w:val="right"/>
              <w:rPr>
                <w:rFonts w:ascii="Tahoma" w:hAnsi="Tahoma" w:cs="Tahoma"/>
                <w:b/>
                <w:bCs/>
                <w:sz w:val="18"/>
                <w:szCs w:val="18"/>
                <w:lang w:val="el-GR"/>
              </w:rPr>
            </w:pPr>
          </w:p>
        </w:tc>
      </w:tr>
    </w:tbl>
    <w:p w14:paraId="6C36EF0F" w14:textId="77777777" w:rsidR="00394BA6" w:rsidRPr="00211F23" w:rsidRDefault="00394BA6" w:rsidP="00530BA9">
      <w:pPr>
        <w:rPr>
          <w:rFonts w:ascii="Tahoma" w:hAnsi="Tahoma" w:cs="Tahoma"/>
          <w:b/>
          <w:bCs/>
          <w:szCs w:val="22"/>
          <w:lang w:val="el-GR"/>
        </w:rPr>
      </w:pPr>
    </w:p>
    <w:p w14:paraId="41C9B2BE" w14:textId="5FDA70B2" w:rsidR="00530BA9" w:rsidRDefault="00530BA9">
      <w:pPr>
        <w:rPr>
          <w:rFonts w:ascii="Tahoma" w:hAnsi="Tahoma" w:cs="Tahoma"/>
          <w:b/>
          <w:bCs/>
          <w:iCs/>
          <w:szCs w:val="22"/>
          <w:lang w:val="el-GR"/>
        </w:rPr>
      </w:pPr>
    </w:p>
    <w:p w14:paraId="5A22511A" w14:textId="718E369F" w:rsidR="00530BA9" w:rsidRDefault="00530BA9">
      <w:pPr>
        <w:rPr>
          <w:rFonts w:ascii="Tahoma" w:hAnsi="Tahoma" w:cs="Tahoma"/>
          <w:b/>
          <w:bCs/>
          <w:iCs/>
          <w:szCs w:val="22"/>
          <w:lang w:val="el-GR"/>
        </w:rPr>
      </w:pPr>
    </w:p>
    <w:p w14:paraId="77D26C57" w14:textId="74400ADE" w:rsidR="00235DC7" w:rsidRDefault="00235DC7">
      <w:pPr>
        <w:suppressAutoHyphens w:val="0"/>
        <w:spacing w:after="0"/>
        <w:jc w:val="left"/>
        <w:rPr>
          <w:rFonts w:ascii="Tahoma" w:hAnsi="Tahoma" w:cs="Tahoma"/>
          <w:b/>
          <w:bCs/>
          <w:iCs/>
          <w:szCs w:val="22"/>
          <w:lang w:val="el-GR"/>
        </w:rPr>
      </w:pPr>
      <w:r>
        <w:rPr>
          <w:rFonts w:ascii="Tahoma" w:hAnsi="Tahoma" w:cs="Tahoma"/>
          <w:b/>
          <w:bCs/>
          <w:iCs/>
          <w:szCs w:val="22"/>
          <w:lang w:val="el-GR"/>
        </w:rPr>
        <w:br w:type="page"/>
      </w:r>
    </w:p>
    <w:p w14:paraId="4BE8F333" w14:textId="00EDCA2F" w:rsidR="008338F0" w:rsidRPr="009720D4" w:rsidRDefault="003355E7" w:rsidP="00DA1579">
      <w:pPr>
        <w:pStyle w:val="2"/>
        <w:rPr>
          <w:rFonts w:ascii="Tahoma" w:hAnsi="Tahoma" w:cs="Tahoma"/>
          <w:sz w:val="22"/>
          <w:lang w:val="el-GR"/>
        </w:rPr>
      </w:pPr>
      <w:bookmarkStart w:id="233" w:name="_Ref496623895"/>
      <w:bookmarkStart w:id="234" w:name="_Ref496624676"/>
      <w:bookmarkStart w:id="235" w:name="_Ref496625135"/>
      <w:bookmarkStart w:id="236" w:name="_Toc56418754"/>
      <w:r w:rsidRPr="009720D4">
        <w:rPr>
          <w:rFonts w:ascii="Tahoma" w:hAnsi="Tahoma" w:cs="Tahoma"/>
          <w:sz w:val="22"/>
          <w:lang w:val="el-GR"/>
        </w:rPr>
        <w:lastRenderedPageBreak/>
        <w:t xml:space="preserve">ΠΑΡΑΡΤΗΜΑ </w:t>
      </w:r>
      <w:r w:rsidRPr="00603221">
        <w:rPr>
          <w:rFonts w:ascii="Tahoma" w:hAnsi="Tahoma" w:cs="Tahoma"/>
          <w:sz w:val="22"/>
        </w:rPr>
        <w:t>VII</w:t>
      </w:r>
      <w:r w:rsidRPr="009720D4">
        <w:rPr>
          <w:rFonts w:ascii="Tahoma" w:hAnsi="Tahoma" w:cs="Tahoma"/>
          <w:sz w:val="22"/>
          <w:lang w:val="el-GR"/>
        </w:rPr>
        <w:t xml:space="preserve"> – Υποδείγματα Εγγυητικών Επιστολών</w:t>
      </w:r>
      <w:bookmarkEnd w:id="233"/>
      <w:bookmarkEnd w:id="234"/>
      <w:bookmarkEnd w:id="235"/>
      <w:bookmarkEnd w:id="236"/>
      <w:r w:rsidRPr="009720D4">
        <w:rPr>
          <w:rFonts w:ascii="Tahoma" w:hAnsi="Tahoma" w:cs="Tahoma"/>
          <w:sz w:val="22"/>
          <w:lang w:val="el-GR"/>
        </w:rPr>
        <w:t xml:space="preserve"> </w:t>
      </w:r>
    </w:p>
    <w:p w14:paraId="42C6BE19" w14:textId="77777777" w:rsidR="009B6AAD" w:rsidRPr="009720D4" w:rsidRDefault="009B6AAD" w:rsidP="00991EF2">
      <w:pPr>
        <w:pStyle w:val="3"/>
        <w:numPr>
          <w:ilvl w:val="0"/>
          <w:numId w:val="9"/>
        </w:numPr>
        <w:rPr>
          <w:rFonts w:ascii="Tahoma" w:hAnsi="Tahoma" w:cs="Tahoma"/>
          <w:sz w:val="20"/>
          <w:szCs w:val="20"/>
          <w:u w:val="single"/>
          <w:lang w:val="el-GR"/>
        </w:rPr>
      </w:pPr>
      <w:bookmarkStart w:id="237" w:name="_Toc43634808"/>
      <w:bookmarkStart w:id="238" w:name="_Toc44821188"/>
      <w:bookmarkStart w:id="239" w:name="_Toc48552980"/>
      <w:bookmarkStart w:id="240" w:name="_Toc49073807"/>
      <w:bookmarkStart w:id="241" w:name="_Toc62559079"/>
      <w:bookmarkStart w:id="242" w:name="_Toc487799701"/>
      <w:bookmarkStart w:id="243" w:name="_Toc56418755"/>
      <w:r w:rsidRPr="009720D4">
        <w:rPr>
          <w:rFonts w:ascii="Tahoma" w:hAnsi="Tahoma" w:cs="Tahoma"/>
          <w:sz w:val="20"/>
          <w:szCs w:val="20"/>
          <w:u w:val="single"/>
          <w:lang w:val="el-GR"/>
        </w:rPr>
        <w:t>Εγγυητική Επιστολή Συμμετοχής</w:t>
      </w:r>
      <w:bookmarkEnd w:id="237"/>
      <w:bookmarkEnd w:id="238"/>
      <w:bookmarkEnd w:id="239"/>
      <w:bookmarkEnd w:id="240"/>
      <w:bookmarkEnd w:id="241"/>
      <w:bookmarkEnd w:id="242"/>
      <w:bookmarkEnd w:id="243"/>
    </w:p>
    <w:p w14:paraId="520FCA49" w14:textId="77777777" w:rsidR="009B6AAD" w:rsidRPr="009720D4" w:rsidRDefault="009B6AAD" w:rsidP="009B6AAD">
      <w:pPr>
        <w:rPr>
          <w:rFonts w:ascii="Tahoma" w:hAnsi="Tahoma" w:cs="Tahoma"/>
          <w:sz w:val="20"/>
          <w:szCs w:val="20"/>
          <w:lang w:val="el-GR" w:eastAsia="el-GR"/>
        </w:rPr>
      </w:pPr>
      <w:r w:rsidRPr="009720D4">
        <w:rPr>
          <w:rFonts w:ascii="Tahoma" w:hAnsi="Tahoma" w:cs="Tahoma"/>
          <w:sz w:val="20"/>
          <w:szCs w:val="20"/>
          <w:lang w:val="el-GR" w:eastAsia="el-GR"/>
        </w:rPr>
        <w:t xml:space="preserve">ΕΚΔΟΤΗΣ </w:t>
      </w:r>
      <w:r w:rsidRPr="009720D4">
        <w:rPr>
          <w:rFonts w:ascii="Tahoma" w:hAnsi="Tahoma" w:cs="Tahoma"/>
          <w:sz w:val="20"/>
          <w:szCs w:val="20"/>
          <w:lang w:val="el-GR"/>
        </w:rPr>
        <w:t>(Πλήρης επωνυμία).</w:t>
      </w:r>
      <w:r w:rsidRPr="009720D4">
        <w:rPr>
          <w:rFonts w:ascii="Tahoma" w:hAnsi="Tahoma" w:cs="Tahoma"/>
          <w:sz w:val="20"/>
          <w:szCs w:val="20"/>
          <w:lang w:val="el-GR" w:eastAsia="el-GR"/>
        </w:rPr>
        <w:t>.......................................................................</w:t>
      </w:r>
    </w:p>
    <w:p w14:paraId="42D022C5" w14:textId="77777777" w:rsidR="009B6AAD" w:rsidRPr="009720D4" w:rsidRDefault="009B6AAD" w:rsidP="009B6AAD">
      <w:pPr>
        <w:jc w:val="right"/>
        <w:rPr>
          <w:rFonts w:ascii="Tahoma" w:hAnsi="Tahoma" w:cs="Tahoma"/>
          <w:sz w:val="20"/>
          <w:szCs w:val="20"/>
          <w:lang w:val="el-GR" w:eastAsia="el-GR"/>
        </w:rPr>
      </w:pPr>
      <w:r w:rsidRPr="009720D4">
        <w:rPr>
          <w:rFonts w:ascii="Tahoma" w:hAnsi="Tahoma" w:cs="Tahoma"/>
          <w:sz w:val="20"/>
          <w:szCs w:val="20"/>
          <w:lang w:val="el-GR" w:eastAsia="el-GR"/>
        </w:rPr>
        <w:t>Ημερομηνία έκδοσης...........................</w:t>
      </w:r>
    </w:p>
    <w:p w14:paraId="45D2A7A6" w14:textId="77777777" w:rsidR="009B6AAD" w:rsidRPr="009720D4" w:rsidRDefault="009B6AAD" w:rsidP="009B6AAD">
      <w:pPr>
        <w:rPr>
          <w:rFonts w:ascii="Tahoma" w:hAnsi="Tahoma" w:cs="Tahoma"/>
          <w:sz w:val="20"/>
          <w:szCs w:val="20"/>
          <w:lang w:val="el-GR" w:eastAsia="el-GR"/>
        </w:rPr>
      </w:pPr>
      <w:r w:rsidRPr="009720D4">
        <w:rPr>
          <w:rFonts w:ascii="Tahoma" w:hAnsi="Tahoma" w:cs="Tahoma"/>
          <w:sz w:val="20"/>
          <w:szCs w:val="20"/>
          <w:lang w:val="el-GR" w:eastAsia="el-GR"/>
        </w:rPr>
        <w:t>Προς: Την Κοινωνία της Πληροφορίας ΑΕ</w:t>
      </w:r>
    </w:p>
    <w:p w14:paraId="3D765B1B" w14:textId="77777777" w:rsidR="009B6AAD" w:rsidRPr="009720D4" w:rsidRDefault="009B6AAD" w:rsidP="009B6AAD">
      <w:pPr>
        <w:rPr>
          <w:rFonts w:ascii="Tahoma" w:hAnsi="Tahoma" w:cs="Tahoma"/>
          <w:sz w:val="20"/>
          <w:szCs w:val="20"/>
          <w:lang w:val="el-GR" w:eastAsia="el-GR"/>
        </w:rPr>
      </w:pPr>
      <w:r w:rsidRPr="009720D4">
        <w:rPr>
          <w:rFonts w:ascii="Tahoma" w:hAnsi="Tahoma" w:cs="Tahoma"/>
          <w:color w:val="000000"/>
          <w:sz w:val="20"/>
          <w:szCs w:val="20"/>
          <w:lang w:val="el-GR"/>
        </w:rPr>
        <w:t xml:space="preserve">Χανδρή 3 και Κύπρου, ΤΚ 18346, Μοσχάτο </w:t>
      </w:r>
      <w:r w:rsidRPr="009720D4">
        <w:rPr>
          <w:rFonts w:ascii="Tahoma" w:hAnsi="Tahoma" w:cs="Tahoma"/>
          <w:sz w:val="20"/>
          <w:szCs w:val="20"/>
          <w:lang w:val="el-GR" w:eastAsia="el-GR"/>
        </w:rPr>
        <w:t>Αθήνα</w:t>
      </w:r>
    </w:p>
    <w:p w14:paraId="0091DF72" w14:textId="77777777" w:rsidR="009B6AAD" w:rsidRPr="009720D4" w:rsidRDefault="009B6AAD" w:rsidP="009B6AAD">
      <w:pPr>
        <w:rPr>
          <w:rFonts w:ascii="Tahoma" w:hAnsi="Tahoma" w:cs="Tahoma"/>
          <w:sz w:val="20"/>
          <w:szCs w:val="20"/>
          <w:lang w:val="el-GR" w:eastAsia="el-GR"/>
        </w:rPr>
      </w:pPr>
      <w:r w:rsidRPr="009720D4">
        <w:rPr>
          <w:rFonts w:ascii="Tahoma" w:hAnsi="Tahoma" w:cs="Tahoma"/>
          <w:sz w:val="20"/>
          <w:szCs w:val="20"/>
          <w:lang w:val="el-GR" w:eastAsia="el-GR"/>
        </w:rPr>
        <w:t xml:space="preserve">Εγγύηση μας υπ’ αριθμ. ……………….. ποσού ………………….……. ευρώ </w:t>
      </w:r>
    </w:p>
    <w:p w14:paraId="7735DA93" w14:textId="77777777" w:rsidR="009B6AAD" w:rsidRPr="009720D4" w:rsidRDefault="009B6AAD" w:rsidP="009B6AAD">
      <w:pPr>
        <w:rPr>
          <w:rFonts w:ascii="Tahoma" w:hAnsi="Tahoma" w:cs="Tahoma"/>
          <w:sz w:val="20"/>
          <w:szCs w:val="20"/>
          <w:lang w:val="el-GR" w:eastAsia="el-GR"/>
        </w:rPr>
      </w:pPr>
      <w:r w:rsidRPr="009720D4">
        <w:rPr>
          <w:rFonts w:ascii="Tahoma" w:hAnsi="Tahoma" w:cs="Tahoma"/>
          <w:sz w:val="20"/>
          <w:szCs w:val="20"/>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9720D4">
        <w:rPr>
          <w:rFonts w:ascii="Tahoma" w:hAnsi="Tahoma" w:cs="Tahoma"/>
          <w:sz w:val="20"/>
          <w:szCs w:val="20"/>
          <w:lang w:val="el-GR" w:eastAsia="el-GR"/>
        </w:rPr>
        <w:t xml:space="preserve"> </w:t>
      </w:r>
      <w:r w:rsidRPr="009720D4">
        <w:rPr>
          <w:rFonts w:ascii="Tahoma" w:hAnsi="Tahoma" w:cs="Tahoma"/>
          <w:sz w:val="20"/>
          <w:szCs w:val="20"/>
          <w:lang w:val="el-GR" w:eastAsia="el-GR"/>
        </w:rPr>
        <w:t>………υπέρ του</w:t>
      </w:r>
    </w:p>
    <w:p w14:paraId="680F2227" w14:textId="77777777" w:rsidR="009B6AAD" w:rsidRPr="009720D4" w:rsidRDefault="009B6AAD" w:rsidP="009B6AAD">
      <w:pPr>
        <w:rPr>
          <w:rFonts w:ascii="Tahoma" w:hAnsi="Tahoma" w:cs="Tahoma"/>
          <w:sz w:val="20"/>
          <w:szCs w:val="20"/>
          <w:lang w:val="el-GR" w:eastAsia="el-GR"/>
        </w:rPr>
      </w:pPr>
      <w:r w:rsidRPr="009720D4">
        <w:rPr>
          <w:rFonts w:ascii="Tahoma" w:hAnsi="Tahoma" w:cs="Tahoma"/>
          <w:i/>
          <w:color w:val="FF0000"/>
          <w:sz w:val="20"/>
          <w:szCs w:val="20"/>
          <w:u w:val="single"/>
          <w:lang w:val="el-GR" w:eastAsia="el-GR"/>
        </w:rPr>
        <w:t>{σε περίπτωση φυσικού προσώπου}:</w:t>
      </w:r>
      <w:r w:rsidRPr="009720D4">
        <w:rPr>
          <w:rFonts w:ascii="Tahoma" w:hAnsi="Tahoma" w:cs="Tahoma"/>
          <w:bCs/>
          <w:sz w:val="20"/>
          <w:szCs w:val="20"/>
          <w:lang w:val="el-GR"/>
        </w:rPr>
        <w:t xml:space="preserve"> </w:t>
      </w:r>
      <w:r w:rsidRPr="009720D4">
        <w:rPr>
          <w:rFonts w:ascii="Tahoma" w:eastAsia="Calibri" w:hAnsi="Tahoma" w:cs="Tahoma"/>
          <w:bCs/>
          <w:sz w:val="20"/>
          <w:szCs w:val="20"/>
          <w:lang w:val="el-GR"/>
        </w:rPr>
        <w:t>(</w:t>
      </w:r>
      <w:r w:rsidRPr="009720D4">
        <w:rPr>
          <w:rFonts w:ascii="Tahoma" w:hAnsi="Tahoma" w:cs="Tahoma"/>
          <w:sz w:val="20"/>
          <w:szCs w:val="20"/>
          <w:lang w:val="el-GR" w:eastAsia="el-GR"/>
        </w:rPr>
        <w:t>ονοματεπώνυμο, πατρώνυμο) ..............................,</w:t>
      </w:r>
      <w:r w:rsidR="00E1337D" w:rsidRPr="009720D4">
        <w:rPr>
          <w:rFonts w:ascii="Tahoma" w:hAnsi="Tahoma" w:cs="Tahoma"/>
          <w:sz w:val="20"/>
          <w:szCs w:val="20"/>
          <w:lang w:val="el-GR" w:eastAsia="el-GR"/>
        </w:rPr>
        <w:t xml:space="preserve"> </w:t>
      </w:r>
      <w:r w:rsidRPr="009720D4">
        <w:rPr>
          <w:rFonts w:ascii="Tahoma" w:hAnsi="Tahoma" w:cs="Tahoma"/>
          <w:sz w:val="20"/>
          <w:szCs w:val="20"/>
          <w:lang w:val="el-GR" w:eastAsia="el-GR"/>
        </w:rPr>
        <w:t>ΑΦΜ: ................ οδός............................. αριθμός.................ΤΚ………………</w:t>
      </w:r>
    </w:p>
    <w:p w14:paraId="279E1500" w14:textId="77777777" w:rsidR="009B6AAD" w:rsidRPr="009720D4" w:rsidRDefault="009B6AAD" w:rsidP="009B6AAD">
      <w:pPr>
        <w:rPr>
          <w:rFonts w:ascii="Tahoma" w:hAnsi="Tahoma" w:cs="Tahoma"/>
          <w:sz w:val="20"/>
          <w:szCs w:val="20"/>
          <w:lang w:val="el-GR" w:eastAsia="el-GR"/>
        </w:rPr>
      </w:pPr>
      <w:r w:rsidRPr="009720D4">
        <w:rPr>
          <w:rFonts w:ascii="Tahoma" w:hAnsi="Tahoma" w:cs="Tahoma"/>
          <w:sz w:val="20"/>
          <w:szCs w:val="20"/>
          <w:lang w:val="el-GR" w:eastAsia="el-GR"/>
        </w:rPr>
        <w:lastRenderedPageBreak/>
        <w:t>{</w:t>
      </w:r>
      <w:r w:rsidRPr="009720D4">
        <w:rPr>
          <w:rFonts w:ascii="Tahoma" w:hAnsi="Tahoma" w:cs="Tahoma"/>
          <w:i/>
          <w:color w:val="FF0000"/>
          <w:sz w:val="20"/>
          <w:szCs w:val="20"/>
          <w:u w:val="single"/>
          <w:lang w:val="el-GR" w:eastAsia="el-GR"/>
        </w:rPr>
        <w:t>Σε περίπτωση μεμονωμένης εταιρίας:</w:t>
      </w:r>
      <w:r w:rsidRPr="009720D4">
        <w:rPr>
          <w:rFonts w:ascii="Tahoma" w:hAnsi="Tahoma" w:cs="Tahoma"/>
          <w:sz w:val="20"/>
          <w:szCs w:val="20"/>
          <w:lang w:val="el-GR" w:eastAsia="el-GR"/>
        </w:rPr>
        <w:t xml:space="preserve"> της Εταιρίας ………. ΑΦΜ: ...... οδός …………. αριθμός … ΤΚ ………..,}</w:t>
      </w:r>
    </w:p>
    <w:p w14:paraId="76986AE0" w14:textId="77777777" w:rsidR="009B6AAD" w:rsidRPr="009720D4" w:rsidRDefault="009B6AAD" w:rsidP="009B6AAD">
      <w:pPr>
        <w:rPr>
          <w:rFonts w:ascii="Tahoma" w:hAnsi="Tahoma" w:cs="Tahoma"/>
          <w:sz w:val="20"/>
          <w:szCs w:val="20"/>
          <w:lang w:val="el-GR" w:eastAsia="el-GR"/>
        </w:rPr>
      </w:pPr>
      <w:r w:rsidRPr="009720D4">
        <w:rPr>
          <w:rFonts w:ascii="Tahoma" w:hAnsi="Tahoma" w:cs="Tahoma"/>
          <w:sz w:val="20"/>
          <w:szCs w:val="20"/>
          <w:lang w:val="el-GR" w:eastAsia="el-GR"/>
        </w:rPr>
        <w:t>{</w:t>
      </w:r>
      <w:r w:rsidRPr="009720D4">
        <w:rPr>
          <w:rFonts w:ascii="Tahoma" w:hAnsi="Tahoma" w:cs="Tahoma"/>
          <w:i/>
          <w:color w:val="FF0000"/>
          <w:sz w:val="20"/>
          <w:szCs w:val="20"/>
          <w:u w:val="single"/>
          <w:lang w:val="el-GR" w:eastAsia="el-GR"/>
        </w:rPr>
        <w:t>ή σε περίπτωση Ένωσης ή Κοινοπραξίας:</w:t>
      </w:r>
      <w:r w:rsidRPr="009720D4">
        <w:rPr>
          <w:rFonts w:ascii="Tahoma" w:hAnsi="Tahoma" w:cs="Tahoma"/>
          <w:sz w:val="20"/>
          <w:szCs w:val="20"/>
          <w:lang w:val="el-GR" w:eastAsia="el-GR"/>
        </w:rPr>
        <w:t xml:space="preserve"> των Εταιριών </w:t>
      </w:r>
    </w:p>
    <w:p w14:paraId="50491753" w14:textId="77777777" w:rsidR="009B6AAD" w:rsidRPr="009720D4" w:rsidRDefault="009B6AAD" w:rsidP="009B6AAD">
      <w:pPr>
        <w:rPr>
          <w:rFonts w:ascii="Tahoma" w:hAnsi="Tahoma" w:cs="Tahoma"/>
          <w:sz w:val="20"/>
          <w:szCs w:val="20"/>
          <w:lang w:val="el-GR" w:eastAsia="el-GR"/>
        </w:rPr>
      </w:pPr>
      <w:r w:rsidRPr="009720D4">
        <w:rPr>
          <w:rFonts w:ascii="Tahoma" w:hAnsi="Tahoma" w:cs="Tahoma"/>
          <w:sz w:val="20"/>
          <w:szCs w:val="20"/>
          <w:lang w:val="el-GR" w:eastAsia="el-GR"/>
        </w:rPr>
        <w:t>α) (πλήρη επωνυμία) …… ΑΦΜ…….….... οδός............................. αριθμός.................ΤΚ………………</w:t>
      </w:r>
    </w:p>
    <w:p w14:paraId="1F10A00C" w14:textId="77777777" w:rsidR="009B6AAD" w:rsidRPr="009720D4" w:rsidRDefault="009B6AAD" w:rsidP="009B6AAD">
      <w:pPr>
        <w:rPr>
          <w:rFonts w:ascii="Tahoma" w:hAnsi="Tahoma" w:cs="Tahoma"/>
          <w:sz w:val="20"/>
          <w:szCs w:val="20"/>
          <w:lang w:val="el-GR" w:eastAsia="el-GR"/>
        </w:rPr>
      </w:pPr>
      <w:r w:rsidRPr="009720D4">
        <w:rPr>
          <w:rFonts w:ascii="Tahoma" w:hAnsi="Tahoma" w:cs="Tahoma"/>
          <w:sz w:val="20"/>
          <w:szCs w:val="20"/>
          <w:lang w:val="el-GR" w:eastAsia="el-GR"/>
        </w:rPr>
        <w:t>β) (πλήρη επωνυμία) …… ΑΦΜ…….…....</w:t>
      </w:r>
      <w:r w:rsidR="00E1337D" w:rsidRPr="009720D4">
        <w:rPr>
          <w:rFonts w:ascii="Tahoma" w:hAnsi="Tahoma" w:cs="Tahoma"/>
          <w:sz w:val="20"/>
          <w:szCs w:val="20"/>
          <w:lang w:val="el-GR" w:eastAsia="el-GR"/>
        </w:rPr>
        <w:t xml:space="preserve"> </w:t>
      </w:r>
      <w:r w:rsidRPr="009720D4">
        <w:rPr>
          <w:rFonts w:ascii="Tahoma" w:hAnsi="Tahoma" w:cs="Tahoma"/>
          <w:sz w:val="20"/>
          <w:szCs w:val="20"/>
          <w:lang w:val="el-GR" w:eastAsia="el-GR"/>
        </w:rPr>
        <w:t>οδός............................. αριθμός.................ΤΚ………………</w:t>
      </w:r>
    </w:p>
    <w:p w14:paraId="5BD8BE7B" w14:textId="77777777" w:rsidR="009B6AAD" w:rsidRPr="009720D4" w:rsidRDefault="009B6AAD" w:rsidP="009B6AAD">
      <w:pPr>
        <w:rPr>
          <w:rFonts w:ascii="Tahoma" w:hAnsi="Tahoma" w:cs="Tahoma"/>
          <w:sz w:val="20"/>
          <w:szCs w:val="20"/>
          <w:lang w:val="el-GR" w:eastAsia="el-GR"/>
        </w:rPr>
      </w:pPr>
      <w:r w:rsidRPr="009720D4">
        <w:rPr>
          <w:rFonts w:ascii="Tahoma" w:hAnsi="Tahoma" w:cs="Tahoma"/>
          <w:sz w:val="20"/>
          <w:szCs w:val="20"/>
          <w:lang w:val="el-GR" w:eastAsia="el-GR"/>
        </w:rPr>
        <w:t>γ) (πλήρη επωνυμία) …… ΑΦΜ…….…....</w:t>
      </w:r>
      <w:r w:rsidR="00E1337D" w:rsidRPr="009720D4">
        <w:rPr>
          <w:rFonts w:ascii="Tahoma" w:hAnsi="Tahoma" w:cs="Tahoma"/>
          <w:sz w:val="20"/>
          <w:szCs w:val="20"/>
          <w:lang w:val="el-GR" w:eastAsia="el-GR"/>
        </w:rPr>
        <w:t xml:space="preserve"> </w:t>
      </w:r>
      <w:r w:rsidRPr="009720D4">
        <w:rPr>
          <w:rFonts w:ascii="Tahoma" w:hAnsi="Tahoma" w:cs="Tahoma"/>
          <w:sz w:val="20"/>
          <w:szCs w:val="20"/>
          <w:lang w:val="el-GR" w:eastAsia="el-GR"/>
        </w:rPr>
        <w:t>οδός............................. αριθμός.................ΤΚ………………</w:t>
      </w:r>
    </w:p>
    <w:p w14:paraId="25105186" w14:textId="77777777" w:rsidR="009B6AAD" w:rsidRPr="009720D4" w:rsidRDefault="009B6AAD" w:rsidP="009B6AAD">
      <w:pPr>
        <w:rPr>
          <w:rFonts w:ascii="Tahoma" w:hAnsi="Tahoma" w:cs="Tahoma"/>
          <w:sz w:val="20"/>
          <w:szCs w:val="20"/>
          <w:lang w:val="el-GR" w:eastAsia="el-GR"/>
        </w:rPr>
      </w:pPr>
      <w:r w:rsidRPr="009720D4">
        <w:rPr>
          <w:rFonts w:ascii="Tahoma" w:hAnsi="Tahoma" w:cs="Tahoma"/>
          <w:sz w:val="20"/>
          <w:szCs w:val="20"/>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E14372D" w14:textId="77777777" w:rsidR="009B6AAD" w:rsidRPr="009720D4" w:rsidRDefault="009B6AAD" w:rsidP="009B6AAD">
      <w:pPr>
        <w:rPr>
          <w:rFonts w:ascii="Tahoma" w:hAnsi="Tahoma" w:cs="Tahoma"/>
          <w:sz w:val="20"/>
          <w:szCs w:val="20"/>
          <w:lang w:val="el-GR" w:eastAsia="el-GR"/>
        </w:rPr>
      </w:pPr>
      <w:r w:rsidRPr="009720D4">
        <w:rPr>
          <w:rFonts w:ascii="Tahoma" w:hAnsi="Tahoma" w:cs="Tahoma"/>
          <w:sz w:val="20"/>
          <w:szCs w:val="20"/>
          <w:lang w:val="el-GR" w:eastAsia="el-GR"/>
        </w:rPr>
        <w:t xml:space="preserve">για τη συμμετοχή του/της/τους σύμφωνα με την (αριθμό/ημερομηνία) ..................... Διακήρυξη ..................................................... της (Αναθέτουσας </w:t>
      </w:r>
      <w:r w:rsidRPr="009720D4">
        <w:rPr>
          <w:rFonts w:ascii="Tahoma" w:hAnsi="Tahoma" w:cs="Tahoma"/>
          <w:sz w:val="20"/>
          <w:szCs w:val="20"/>
          <w:lang w:val="el-GR" w:eastAsia="el-GR"/>
        </w:rPr>
        <w:lastRenderedPageBreak/>
        <w:t>Αρχής)</w:t>
      </w:r>
      <w:r w:rsidR="00C9729F" w:rsidRPr="009720D4">
        <w:rPr>
          <w:rFonts w:ascii="Tahoma" w:hAnsi="Tahoma" w:cs="Tahoma"/>
          <w:sz w:val="20"/>
          <w:szCs w:val="20"/>
          <w:lang w:val="el-GR" w:eastAsia="el-GR"/>
        </w:rPr>
        <w:t xml:space="preserve"> με καταλητική ημερομηνία υποβολής των προσφορών .........................</w:t>
      </w:r>
      <w:r w:rsidRPr="009720D4">
        <w:rPr>
          <w:rFonts w:ascii="Tahoma" w:hAnsi="Tahoma" w:cs="Tahoma"/>
          <w:sz w:val="20"/>
          <w:szCs w:val="20"/>
          <w:lang w:val="el-GR" w:eastAsia="el-GR"/>
        </w:rPr>
        <w:t xml:space="preserve">, για την ανάδειξη αναδόχου για την ανάθεση της σύμβασης: “(τίτλος σύμβασης)”/ για το/α τμήμα/τα ............... </w:t>
      </w:r>
    </w:p>
    <w:p w14:paraId="6895ADB6" w14:textId="77777777" w:rsidR="009B6AAD" w:rsidRPr="009720D4" w:rsidRDefault="009B6AAD" w:rsidP="009B6AAD">
      <w:pPr>
        <w:rPr>
          <w:rFonts w:ascii="Tahoma" w:hAnsi="Tahoma" w:cs="Tahoma"/>
          <w:sz w:val="20"/>
          <w:szCs w:val="20"/>
          <w:lang w:val="el-GR" w:eastAsia="el-GR"/>
        </w:rPr>
      </w:pPr>
      <w:r w:rsidRPr="009720D4">
        <w:rPr>
          <w:rFonts w:ascii="Tahoma" w:hAnsi="Tahoma"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135FC67" w14:textId="77777777" w:rsidR="009B6AAD" w:rsidRPr="009720D4" w:rsidRDefault="009B6AAD" w:rsidP="009B6AAD">
      <w:pPr>
        <w:rPr>
          <w:rFonts w:ascii="Tahoma" w:hAnsi="Tahoma" w:cs="Tahoma"/>
          <w:sz w:val="20"/>
          <w:szCs w:val="20"/>
          <w:lang w:val="el-GR" w:eastAsia="el-GR"/>
        </w:rPr>
      </w:pPr>
      <w:r w:rsidRPr="009720D4">
        <w:rPr>
          <w:rFonts w:ascii="Tahoma" w:hAnsi="Tahoma"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9720D4">
        <w:rPr>
          <w:rFonts w:ascii="Tahoma" w:hAnsi="Tahoma" w:cs="Tahoma"/>
          <w:sz w:val="20"/>
          <w:szCs w:val="20"/>
          <w:lang w:val="el-GR" w:eastAsia="el-GR"/>
        </w:rPr>
        <w:t xml:space="preserve"> </w:t>
      </w:r>
      <w:r w:rsidRPr="009720D4">
        <w:rPr>
          <w:rFonts w:ascii="Tahoma" w:hAnsi="Tahoma" w:cs="Tahoma"/>
          <w:sz w:val="20"/>
          <w:szCs w:val="20"/>
          <w:lang w:val="el-GR" w:eastAsia="el-GR"/>
        </w:rPr>
        <w:t>(5) ημέρες από την απλή έγγραφη ειδοποίησή σας.</w:t>
      </w:r>
    </w:p>
    <w:p w14:paraId="1F20DABB" w14:textId="77777777" w:rsidR="009B6AAD" w:rsidRPr="009720D4" w:rsidRDefault="009B6AAD" w:rsidP="009B6AAD">
      <w:pPr>
        <w:rPr>
          <w:rFonts w:ascii="Tahoma" w:hAnsi="Tahoma" w:cs="Tahoma"/>
          <w:sz w:val="20"/>
          <w:szCs w:val="20"/>
          <w:lang w:val="el-GR" w:eastAsia="el-GR"/>
        </w:rPr>
      </w:pPr>
      <w:r w:rsidRPr="009720D4">
        <w:rPr>
          <w:rFonts w:ascii="Tahoma" w:hAnsi="Tahoma" w:cs="Tahoma"/>
          <w:sz w:val="20"/>
          <w:szCs w:val="20"/>
          <w:lang w:val="el-GR" w:eastAsia="el-GR"/>
        </w:rPr>
        <w:t>Η παρούσα ισχύει μέχρι και την (</w:t>
      </w:r>
      <w:r w:rsidRPr="009720D4">
        <w:rPr>
          <w:rFonts w:ascii="Tahoma" w:hAnsi="Tahoma" w:cs="Tahoma"/>
          <w:i/>
          <w:sz w:val="20"/>
          <w:szCs w:val="20"/>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9720D4">
        <w:rPr>
          <w:rFonts w:ascii="Tahoma" w:hAnsi="Tahoma" w:cs="Tahoma"/>
          <w:i/>
          <w:sz w:val="20"/>
          <w:szCs w:val="20"/>
          <w:lang w:val="el-GR" w:eastAsia="el-GR"/>
        </w:rPr>
        <w:t xml:space="preserve"> </w:t>
      </w:r>
      <w:r w:rsidRPr="009720D4">
        <w:rPr>
          <w:rFonts w:ascii="Tahoma" w:hAnsi="Tahoma" w:cs="Tahoma"/>
          <w:sz w:val="20"/>
          <w:szCs w:val="20"/>
          <w:lang w:val="el-GR" w:eastAsia="el-GR"/>
        </w:rPr>
        <w:t xml:space="preserve">) …………………………………… </w:t>
      </w:r>
    </w:p>
    <w:p w14:paraId="4A73ED35" w14:textId="77777777" w:rsidR="009B6AAD" w:rsidRPr="009720D4" w:rsidRDefault="009B6AAD" w:rsidP="009B6AAD">
      <w:pPr>
        <w:rPr>
          <w:rFonts w:ascii="Tahoma" w:hAnsi="Tahoma" w:cs="Tahoma"/>
          <w:sz w:val="20"/>
          <w:szCs w:val="20"/>
          <w:lang w:val="el-GR" w:eastAsia="el-GR"/>
        </w:rPr>
      </w:pPr>
      <w:r w:rsidRPr="009720D4">
        <w:rPr>
          <w:rFonts w:ascii="Tahoma" w:hAnsi="Tahoma" w:cs="Tahoma"/>
          <w:sz w:val="20"/>
          <w:szCs w:val="20"/>
          <w:lang w:val="el-GR" w:eastAsia="el-GR"/>
        </w:rPr>
        <w:lastRenderedPageBreak/>
        <w:t>Σε περίπτωση κατάπτωσης της εγγύησης, το ποσό της κατάπτωσης υπόκειται στο εκάστοτε ισχύον πάγιο τέλος χαρτοσήμου.</w:t>
      </w:r>
    </w:p>
    <w:p w14:paraId="5C5FE9B6" w14:textId="1899D719" w:rsidR="009B6AAD" w:rsidRPr="009720D4" w:rsidRDefault="009B6AAD" w:rsidP="009B6AAD">
      <w:pPr>
        <w:rPr>
          <w:rFonts w:ascii="Tahoma" w:hAnsi="Tahoma" w:cs="Tahoma"/>
          <w:sz w:val="20"/>
          <w:szCs w:val="20"/>
          <w:lang w:val="el-GR" w:eastAsia="el-GR"/>
        </w:rPr>
      </w:pPr>
      <w:r w:rsidRPr="009720D4">
        <w:rPr>
          <w:rFonts w:ascii="Tahoma" w:hAnsi="Tahoma"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4A3382" w:rsidRPr="009720D4">
        <w:rPr>
          <w:rFonts w:ascii="Tahoma" w:hAnsi="Tahoma" w:cs="Tahoma"/>
          <w:b/>
          <w:bCs/>
          <w:sz w:val="20"/>
          <w:szCs w:val="20"/>
          <w:lang w:val="el-GR"/>
        </w:rPr>
        <w:fldChar w:fldCharType="begin"/>
      </w:r>
      <w:r w:rsidR="004A3382" w:rsidRPr="009720D4">
        <w:rPr>
          <w:rFonts w:ascii="Tahoma" w:hAnsi="Tahoma" w:cs="Tahoma"/>
          <w:sz w:val="20"/>
          <w:szCs w:val="20"/>
          <w:lang w:val="el-GR" w:eastAsia="el-GR"/>
        </w:rPr>
        <w:instrText xml:space="preserve"> REF _Ref496542081 \r \h </w:instrText>
      </w:r>
      <w:r w:rsidR="00DF02B0" w:rsidRPr="009720D4">
        <w:rPr>
          <w:rFonts w:ascii="Tahoma" w:hAnsi="Tahoma" w:cs="Tahoma"/>
          <w:b/>
          <w:bCs/>
          <w:sz w:val="20"/>
          <w:szCs w:val="20"/>
          <w:lang w:val="el-GR"/>
        </w:rPr>
        <w:instrText xml:space="preserve"> \* MERGEFORMAT </w:instrText>
      </w:r>
      <w:r w:rsidR="004A3382" w:rsidRPr="009720D4">
        <w:rPr>
          <w:rFonts w:ascii="Tahoma" w:hAnsi="Tahoma" w:cs="Tahoma"/>
          <w:b/>
          <w:bCs/>
          <w:sz w:val="20"/>
          <w:szCs w:val="20"/>
          <w:lang w:val="el-GR"/>
        </w:rPr>
      </w:r>
      <w:r w:rsidR="004A3382" w:rsidRPr="009720D4">
        <w:rPr>
          <w:rFonts w:ascii="Tahoma" w:hAnsi="Tahoma" w:cs="Tahoma"/>
          <w:b/>
          <w:bCs/>
          <w:sz w:val="20"/>
          <w:szCs w:val="20"/>
          <w:lang w:val="el-GR"/>
        </w:rPr>
        <w:fldChar w:fldCharType="separate"/>
      </w:r>
      <w:r w:rsidR="00CA3E14">
        <w:rPr>
          <w:rFonts w:ascii="Tahoma" w:hAnsi="Tahoma" w:cs="Tahoma"/>
          <w:sz w:val="20"/>
          <w:szCs w:val="20"/>
          <w:cs/>
          <w:lang w:val="el-GR" w:eastAsia="el-GR"/>
        </w:rPr>
        <w:t>‎</w:t>
      </w:r>
      <w:r w:rsidR="00CA3E14">
        <w:rPr>
          <w:rFonts w:ascii="Tahoma" w:hAnsi="Tahoma" w:cs="Tahoma"/>
          <w:sz w:val="20"/>
          <w:szCs w:val="20"/>
          <w:lang w:val="el-GR" w:eastAsia="el-GR"/>
        </w:rPr>
        <w:t>2.2.2</w:t>
      </w:r>
      <w:r w:rsidR="004A3382" w:rsidRPr="009720D4">
        <w:rPr>
          <w:rFonts w:ascii="Tahoma" w:hAnsi="Tahoma" w:cs="Tahoma"/>
          <w:b/>
          <w:bCs/>
          <w:sz w:val="20"/>
          <w:szCs w:val="20"/>
          <w:lang w:val="el-GR"/>
        </w:rPr>
        <w:fldChar w:fldCharType="end"/>
      </w:r>
      <w:r w:rsidR="004A3382" w:rsidRPr="009720D4">
        <w:rPr>
          <w:rFonts w:ascii="Tahoma" w:hAnsi="Tahoma" w:cs="Tahoma"/>
          <w:sz w:val="20"/>
          <w:szCs w:val="20"/>
          <w:lang w:val="el-GR" w:eastAsia="el-GR"/>
        </w:rPr>
        <w:t xml:space="preserve"> της παρούσας </w:t>
      </w:r>
      <w:r w:rsidRPr="009720D4">
        <w:rPr>
          <w:rFonts w:ascii="Tahoma" w:hAnsi="Tahoma" w:cs="Tahoma"/>
          <w:sz w:val="20"/>
          <w:szCs w:val="20"/>
          <w:lang w:val="el-GR" w:eastAsia="el-GR"/>
        </w:rPr>
        <w:t xml:space="preserve">, με την προϋπόθεση ότι το σχετικό αίτημά σας θα μας υποβληθεί πριν από την ημερομηνία λήξης της. </w:t>
      </w:r>
    </w:p>
    <w:p w14:paraId="6695D4B0" w14:textId="77777777" w:rsidR="009B6AAD" w:rsidRPr="009720D4" w:rsidRDefault="009B6AAD" w:rsidP="009B6AAD">
      <w:pPr>
        <w:rPr>
          <w:rFonts w:ascii="Tahoma" w:hAnsi="Tahoma" w:cs="Tahoma"/>
          <w:sz w:val="20"/>
          <w:szCs w:val="20"/>
          <w:lang w:val="el-GR" w:eastAsia="el-GR"/>
        </w:rPr>
      </w:pPr>
      <w:r w:rsidRPr="009720D4">
        <w:rPr>
          <w:rFonts w:ascii="Tahoma" w:hAnsi="Tahoma"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9720D4">
        <w:rPr>
          <w:rFonts w:ascii="Tahoma" w:hAnsi="Tahoma" w:cs="Tahoma"/>
          <w:sz w:val="20"/>
          <w:szCs w:val="20"/>
          <w:lang w:val="el-GR" w:eastAsia="el-GR"/>
        </w:rPr>
        <w:tab/>
      </w:r>
      <w:r w:rsidRPr="009720D4">
        <w:rPr>
          <w:rFonts w:ascii="Tahoma" w:hAnsi="Tahoma" w:cs="Tahoma"/>
          <w:sz w:val="20"/>
          <w:szCs w:val="20"/>
          <w:lang w:val="el-GR" w:eastAsia="el-GR"/>
        </w:rPr>
        <w:tab/>
      </w:r>
      <w:r w:rsidRPr="009720D4">
        <w:rPr>
          <w:rFonts w:ascii="Tahoma" w:hAnsi="Tahoma" w:cs="Tahoma"/>
          <w:sz w:val="20"/>
          <w:szCs w:val="20"/>
          <w:lang w:val="el-GR" w:eastAsia="el-GR"/>
        </w:rPr>
        <w:tab/>
      </w:r>
      <w:r w:rsidRPr="009720D4">
        <w:rPr>
          <w:rFonts w:ascii="Tahoma" w:hAnsi="Tahoma" w:cs="Tahoma"/>
          <w:sz w:val="20"/>
          <w:szCs w:val="20"/>
          <w:lang w:val="el-GR" w:eastAsia="el-GR"/>
        </w:rPr>
        <w:tab/>
      </w:r>
      <w:r w:rsidRPr="009720D4">
        <w:rPr>
          <w:rFonts w:ascii="Tahoma" w:hAnsi="Tahoma" w:cs="Tahoma"/>
          <w:sz w:val="20"/>
          <w:szCs w:val="20"/>
          <w:lang w:val="el-GR" w:eastAsia="el-GR"/>
        </w:rPr>
        <w:tab/>
      </w:r>
    </w:p>
    <w:p w14:paraId="2562EF47" w14:textId="0EC22182" w:rsidR="009B6AAD" w:rsidRPr="00603221" w:rsidRDefault="009B6AAD" w:rsidP="009720D4">
      <w:pPr>
        <w:jc w:val="right"/>
        <w:rPr>
          <w:rFonts w:ascii="Tahoma" w:hAnsi="Tahoma" w:cs="Tahoma"/>
          <w:szCs w:val="22"/>
          <w:lang w:val="el-GR"/>
        </w:rPr>
      </w:pPr>
      <w:r w:rsidRPr="009720D4">
        <w:rPr>
          <w:rFonts w:ascii="Tahoma" w:hAnsi="Tahoma" w:cs="Tahoma"/>
          <w:sz w:val="20"/>
          <w:szCs w:val="20"/>
          <w:lang w:eastAsia="el-GR"/>
        </w:rPr>
        <w:t>(Εξουσιοδοτημένη υπογραφή)</w:t>
      </w:r>
    </w:p>
    <w:p w14:paraId="23E95935" w14:textId="72C878C8" w:rsidR="007A7DCA" w:rsidRDefault="007A7DCA">
      <w:pPr>
        <w:suppressAutoHyphens w:val="0"/>
        <w:spacing w:after="0"/>
        <w:jc w:val="left"/>
        <w:rPr>
          <w:rFonts w:ascii="Tahoma" w:hAnsi="Tahoma" w:cs="Tahoma"/>
          <w:szCs w:val="22"/>
          <w:lang w:val="el-GR"/>
        </w:rPr>
      </w:pPr>
    </w:p>
    <w:p w14:paraId="0FCE7969" w14:textId="096F4CE4" w:rsidR="009720D4" w:rsidRDefault="009720D4">
      <w:pPr>
        <w:suppressAutoHyphens w:val="0"/>
        <w:spacing w:after="0"/>
        <w:jc w:val="left"/>
        <w:rPr>
          <w:rFonts w:ascii="Tahoma" w:hAnsi="Tahoma" w:cs="Tahoma"/>
          <w:szCs w:val="22"/>
          <w:lang w:val="el-GR"/>
        </w:rPr>
      </w:pPr>
    </w:p>
    <w:p w14:paraId="0DE57A4F" w14:textId="4A3C2097" w:rsidR="009720D4" w:rsidRDefault="009720D4">
      <w:pPr>
        <w:suppressAutoHyphens w:val="0"/>
        <w:spacing w:after="0"/>
        <w:jc w:val="left"/>
        <w:rPr>
          <w:rFonts w:ascii="Tahoma" w:hAnsi="Tahoma" w:cs="Tahoma"/>
          <w:szCs w:val="22"/>
          <w:lang w:val="el-GR"/>
        </w:rPr>
      </w:pPr>
    </w:p>
    <w:p w14:paraId="7FBB1033" w14:textId="77777777" w:rsidR="009720D4" w:rsidRPr="00603221" w:rsidRDefault="009720D4">
      <w:pPr>
        <w:suppressAutoHyphens w:val="0"/>
        <w:spacing w:after="0"/>
        <w:jc w:val="left"/>
        <w:rPr>
          <w:rFonts w:ascii="Tahoma" w:hAnsi="Tahoma" w:cs="Tahoma"/>
          <w:szCs w:val="22"/>
          <w:lang w:val="el-GR"/>
        </w:rPr>
      </w:pPr>
    </w:p>
    <w:p w14:paraId="4A101A2C" w14:textId="77777777" w:rsidR="007A7DCA" w:rsidRPr="009720D4" w:rsidRDefault="007A7DCA" w:rsidP="00991EF2">
      <w:pPr>
        <w:pStyle w:val="3"/>
        <w:numPr>
          <w:ilvl w:val="0"/>
          <w:numId w:val="9"/>
        </w:numPr>
        <w:rPr>
          <w:rFonts w:ascii="Tahoma" w:hAnsi="Tahoma" w:cs="Tahoma"/>
          <w:sz w:val="20"/>
          <w:szCs w:val="20"/>
          <w:u w:val="single"/>
          <w:lang w:val="el-GR"/>
        </w:rPr>
      </w:pPr>
      <w:bookmarkStart w:id="244" w:name="_Toc56418756"/>
      <w:r w:rsidRPr="009720D4">
        <w:rPr>
          <w:rFonts w:ascii="Tahoma" w:hAnsi="Tahoma" w:cs="Tahoma"/>
          <w:sz w:val="20"/>
          <w:szCs w:val="20"/>
          <w:u w:val="single"/>
          <w:lang w:val="el-GR"/>
        </w:rPr>
        <w:t>Εγγυητική Επιστολή Καλής Εκτέλεσης</w:t>
      </w:r>
      <w:bookmarkEnd w:id="244"/>
      <w:r w:rsidRPr="009720D4">
        <w:rPr>
          <w:rFonts w:ascii="Tahoma" w:hAnsi="Tahoma" w:cs="Tahoma"/>
          <w:sz w:val="20"/>
          <w:szCs w:val="20"/>
          <w:u w:val="single"/>
          <w:lang w:val="el-GR"/>
        </w:rPr>
        <w:t xml:space="preserve"> </w:t>
      </w:r>
    </w:p>
    <w:p w14:paraId="66C8F49B" w14:textId="77777777" w:rsidR="009B6AAD" w:rsidRPr="009720D4" w:rsidRDefault="009B6AAD">
      <w:pPr>
        <w:suppressAutoHyphens w:val="0"/>
        <w:spacing w:after="0"/>
        <w:jc w:val="left"/>
        <w:rPr>
          <w:rFonts w:ascii="Tahoma" w:hAnsi="Tahoma" w:cs="Tahoma"/>
          <w:sz w:val="20"/>
          <w:szCs w:val="20"/>
          <w:lang w:val="el-GR"/>
        </w:rPr>
      </w:pPr>
    </w:p>
    <w:p w14:paraId="465CCA5B" w14:textId="77777777" w:rsidR="007A7DCA" w:rsidRPr="009720D4" w:rsidRDefault="007A7DCA" w:rsidP="007A7DCA">
      <w:pPr>
        <w:rPr>
          <w:rFonts w:ascii="Tahoma" w:hAnsi="Tahoma" w:cs="Tahoma"/>
          <w:sz w:val="20"/>
          <w:szCs w:val="20"/>
          <w:lang w:val="el-GR"/>
        </w:rPr>
      </w:pPr>
      <w:bookmarkStart w:id="245" w:name="_Toc336420407"/>
      <w:r w:rsidRPr="009720D4">
        <w:rPr>
          <w:rFonts w:ascii="Tahoma" w:hAnsi="Tahoma" w:cs="Tahoma"/>
          <w:sz w:val="20"/>
          <w:szCs w:val="20"/>
          <w:lang w:val="el-GR"/>
        </w:rPr>
        <w:t>ΕΚΔΟΤΗΣ (Πλήρης επωνυμία).......................................................................</w:t>
      </w:r>
      <w:bookmarkEnd w:id="245"/>
    </w:p>
    <w:p w14:paraId="70CBDC0C" w14:textId="77777777" w:rsidR="007A7DCA" w:rsidRPr="009720D4" w:rsidRDefault="007A7DCA" w:rsidP="007A7DCA">
      <w:pPr>
        <w:jc w:val="right"/>
        <w:rPr>
          <w:rFonts w:ascii="Tahoma" w:hAnsi="Tahoma" w:cs="Tahoma"/>
          <w:sz w:val="20"/>
          <w:szCs w:val="20"/>
          <w:lang w:val="el-GR"/>
        </w:rPr>
      </w:pPr>
      <w:r w:rsidRPr="009720D4">
        <w:rPr>
          <w:rFonts w:ascii="Tahoma" w:hAnsi="Tahoma" w:cs="Tahoma"/>
          <w:sz w:val="20"/>
          <w:szCs w:val="20"/>
          <w:lang w:val="el-GR"/>
        </w:rPr>
        <w:t>Ημερομηνία έκδοσης...........................</w:t>
      </w:r>
    </w:p>
    <w:p w14:paraId="57C5B424" w14:textId="77777777" w:rsidR="007A7DCA" w:rsidRPr="009720D4" w:rsidRDefault="007A7DCA" w:rsidP="007A7DCA">
      <w:pPr>
        <w:rPr>
          <w:rFonts w:ascii="Tahoma" w:hAnsi="Tahoma" w:cs="Tahoma"/>
          <w:sz w:val="20"/>
          <w:szCs w:val="20"/>
          <w:lang w:val="el-GR"/>
        </w:rPr>
      </w:pPr>
      <w:r w:rsidRPr="009720D4">
        <w:rPr>
          <w:rFonts w:ascii="Tahoma" w:hAnsi="Tahoma" w:cs="Tahoma"/>
          <w:sz w:val="20"/>
          <w:szCs w:val="20"/>
          <w:lang w:val="el-GR"/>
        </w:rPr>
        <w:t>Προς: Την Κοινωνία της Πληροφορίας ΑΕ</w:t>
      </w:r>
    </w:p>
    <w:p w14:paraId="569CA59D" w14:textId="77777777" w:rsidR="007A7DCA" w:rsidRPr="009720D4" w:rsidRDefault="007A7DCA" w:rsidP="007A7DCA">
      <w:pPr>
        <w:rPr>
          <w:rFonts w:ascii="Tahoma" w:hAnsi="Tahoma" w:cs="Tahoma"/>
          <w:sz w:val="20"/>
          <w:szCs w:val="20"/>
          <w:lang w:val="el-GR" w:eastAsia="el-GR"/>
        </w:rPr>
      </w:pPr>
      <w:r w:rsidRPr="009720D4">
        <w:rPr>
          <w:rFonts w:ascii="Tahoma" w:hAnsi="Tahoma" w:cs="Tahoma"/>
          <w:color w:val="000000"/>
          <w:sz w:val="20"/>
          <w:szCs w:val="20"/>
          <w:lang w:val="el-GR"/>
        </w:rPr>
        <w:t xml:space="preserve">Χανδρή 3 και Κύπρου, ΤΚ 18346, Μοσχάτο </w:t>
      </w:r>
      <w:r w:rsidRPr="009720D4">
        <w:rPr>
          <w:rFonts w:ascii="Tahoma" w:hAnsi="Tahoma" w:cs="Tahoma"/>
          <w:sz w:val="20"/>
          <w:szCs w:val="20"/>
          <w:lang w:val="el-GR" w:eastAsia="el-GR"/>
        </w:rPr>
        <w:t>Αθήνα</w:t>
      </w:r>
    </w:p>
    <w:p w14:paraId="528A5E63" w14:textId="77777777" w:rsidR="007A7DCA" w:rsidRPr="009720D4" w:rsidRDefault="007A7DCA" w:rsidP="007A7DCA">
      <w:pPr>
        <w:rPr>
          <w:rFonts w:ascii="Tahoma" w:hAnsi="Tahoma" w:cs="Tahoma"/>
          <w:sz w:val="20"/>
          <w:szCs w:val="20"/>
          <w:lang w:val="el-GR"/>
        </w:rPr>
      </w:pPr>
    </w:p>
    <w:p w14:paraId="2153DA74" w14:textId="77777777" w:rsidR="007A7DCA" w:rsidRPr="009720D4" w:rsidRDefault="007A7DCA" w:rsidP="007A7DCA">
      <w:pPr>
        <w:rPr>
          <w:rFonts w:ascii="Tahoma" w:hAnsi="Tahoma" w:cs="Tahoma"/>
          <w:sz w:val="20"/>
          <w:szCs w:val="20"/>
          <w:lang w:val="el-GR"/>
        </w:rPr>
      </w:pPr>
      <w:r w:rsidRPr="009720D4">
        <w:rPr>
          <w:rFonts w:ascii="Tahoma" w:hAnsi="Tahoma" w:cs="Tahoma"/>
          <w:sz w:val="20"/>
          <w:szCs w:val="20"/>
          <w:lang w:val="el-GR"/>
        </w:rPr>
        <w:t xml:space="preserve">Εγγύηση μας υπ’ αριθμ. ……………….. ποσού ………………….……. ευρώ </w:t>
      </w:r>
    </w:p>
    <w:p w14:paraId="28F0497E" w14:textId="77777777" w:rsidR="007A7DCA" w:rsidRPr="009720D4" w:rsidRDefault="007A7DCA" w:rsidP="007A7DCA">
      <w:pPr>
        <w:rPr>
          <w:rFonts w:ascii="Tahoma" w:hAnsi="Tahoma" w:cs="Tahoma"/>
          <w:sz w:val="20"/>
          <w:szCs w:val="20"/>
          <w:lang w:val="el-GR" w:eastAsia="el-GR"/>
        </w:rPr>
      </w:pPr>
      <w:r w:rsidRPr="009720D4">
        <w:rPr>
          <w:rFonts w:ascii="Tahoma" w:hAnsi="Tahoma" w:cs="Tahoma"/>
          <w:sz w:val="20"/>
          <w:szCs w:val="20"/>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9720D4">
        <w:rPr>
          <w:rFonts w:ascii="Tahoma" w:hAnsi="Tahoma" w:cs="Tahoma"/>
          <w:sz w:val="20"/>
          <w:szCs w:val="20"/>
          <w:lang w:val="el-GR" w:eastAsia="el-GR"/>
        </w:rPr>
        <w:t xml:space="preserve"> </w:t>
      </w:r>
      <w:r w:rsidRPr="009720D4">
        <w:rPr>
          <w:rFonts w:ascii="Tahoma" w:hAnsi="Tahoma" w:cs="Tahoma"/>
          <w:sz w:val="20"/>
          <w:szCs w:val="20"/>
          <w:lang w:val="el-GR" w:eastAsia="el-GR"/>
        </w:rPr>
        <w:t>……………………………………………υπέρ του</w:t>
      </w:r>
    </w:p>
    <w:p w14:paraId="254026D7" w14:textId="77777777" w:rsidR="007A7DCA" w:rsidRPr="009720D4" w:rsidRDefault="007A7DCA" w:rsidP="007A7DCA">
      <w:pPr>
        <w:rPr>
          <w:rFonts w:ascii="Tahoma" w:hAnsi="Tahoma" w:cs="Tahoma"/>
          <w:sz w:val="20"/>
          <w:szCs w:val="20"/>
          <w:lang w:val="el-GR" w:eastAsia="el-GR"/>
        </w:rPr>
      </w:pPr>
      <w:r w:rsidRPr="009720D4">
        <w:rPr>
          <w:rFonts w:ascii="Tahoma" w:hAnsi="Tahoma" w:cs="Tahoma"/>
          <w:i/>
          <w:color w:val="FF0000"/>
          <w:sz w:val="20"/>
          <w:szCs w:val="20"/>
          <w:u w:val="single"/>
          <w:lang w:val="el-GR" w:eastAsia="el-GR"/>
        </w:rPr>
        <w:lastRenderedPageBreak/>
        <w:t>{σε περίπτωση φυσικού προσώπου}:</w:t>
      </w:r>
      <w:r w:rsidRPr="009720D4">
        <w:rPr>
          <w:rFonts w:ascii="Tahoma" w:hAnsi="Tahoma" w:cs="Tahoma"/>
          <w:bCs/>
          <w:sz w:val="20"/>
          <w:szCs w:val="20"/>
          <w:lang w:val="el-GR"/>
        </w:rPr>
        <w:t xml:space="preserve"> </w:t>
      </w:r>
      <w:r w:rsidRPr="009720D4">
        <w:rPr>
          <w:rFonts w:ascii="Tahoma" w:eastAsia="Calibri" w:hAnsi="Tahoma" w:cs="Tahoma"/>
          <w:bCs/>
          <w:sz w:val="20"/>
          <w:szCs w:val="20"/>
          <w:lang w:val="el-GR"/>
        </w:rPr>
        <w:t>(</w:t>
      </w:r>
      <w:r w:rsidRPr="009720D4">
        <w:rPr>
          <w:rFonts w:ascii="Tahoma" w:hAnsi="Tahoma" w:cs="Tahoma"/>
          <w:sz w:val="20"/>
          <w:szCs w:val="20"/>
          <w:lang w:val="el-GR" w:eastAsia="el-GR"/>
        </w:rPr>
        <w:t>ονοματεπώνυμο, πατρώνυμο) ..............................,</w:t>
      </w:r>
      <w:r w:rsidR="00E1337D" w:rsidRPr="009720D4">
        <w:rPr>
          <w:rFonts w:ascii="Tahoma" w:hAnsi="Tahoma" w:cs="Tahoma"/>
          <w:sz w:val="20"/>
          <w:szCs w:val="20"/>
          <w:lang w:val="el-GR" w:eastAsia="el-GR"/>
        </w:rPr>
        <w:t xml:space="preserve"> </w:t>
      </w:r>
      <w:r w:rsidRPr="009720D4">
        <w:rPr>
          <w:rFonts w:ascii="Tahoma" w:hAnsi="Tahoma" w:cs="Tahoma"/>
          <w:sz w:val="20"/>
          <w:szCs w:val="20"/>
          <w:lang w:val="el-GR" w:eastAsia="el-GR"/>
        </w:rPr>
        <w:t>ΑΦΜ: ................ οδός............................. αριθμός.................ΤΚ………………</w:t>
      </w:r>
    </w:p>
    <w:p w14:paraId="291EC532" w14:textId="77777777" w:rsidR="007A7DCA" w:rsidRPr="009720D4" w:rsidRDefault="007A7DCA" w:rsidP="007A7DCA">
      <w:pPr>
        <w:rPr>
          <w:rFonts w:ascii="Tahoma" w:hAnsi="Tahoma" w:cs="Tahoma"/>
          <w:sz w:val="20"/>
          <w:szCs w:val="20"/>
          <w:lang w:val="el-GR" w:eastAsia="el-GR"/>
        </w:rPr>
      </w:pPr>
      <w:r w:rsidRPr="009720D4">
        <w:rPr>
          <w:rFonts w:ascii="Tahoma" w:hAnsi="Tahoma" w:cs="Tahoma"/>
          <w:sz w:val="20"/>
          <w:szCs w:val="20"/>
          <w:lang w:val="el-GR" w:eastAsia="el-GR"/>
        </w:rPr>
        <w:t>{</w:t>
      </w:r>
      <w:r w:rsidRPr="009720D4">
        <w:rPr>
          <w:rFonts w:ascii="Tahoma" w:hAnsi="Tahoma" w:cs="Tahoma"/>
          <w:i/>
          <w:color w:val="FF0000"/>
          <w:sz w:val="20"/>
          <w:szCs w:val="20"/>
          <w:u w:val="single"/>
          <w:lang w:val="el-GR" w:eastAsia="el-GR"/>
        </w:rPr>
        <w:t>Σε περίπτωση μεμονωμένης εταιρίας:</w:t>
      </w:r>
      <w:r w:rsidRPr="009720D4">
        <w:rPr>
          <w:rFonts w:ascii="Tahoma" w:hAnsi="Tahoma" w:cs="Tahoma"/>
          <w:sz w:val="20"/>
          <w:szCs w:val="20"/>
          <w:lang w:val="el-GR" w:eastAsia="el-GR"/>
        </w:rPr>
        <w:t xml:space="preserve"> της Εταιρίας ………. ΑΦΜ: ...... οδός …………. αριθμός … ΤΚ ………..,}</w:t>
      </w:r>
    </w:p>
    <w:p w14:paraId="1C7FE6C2" w14:textId="77777777" w:rsidR="007A7DCA" w:rsidRPr="009720D4" w:rsidRDefault="007A7DCA" w:rsidP="007A7DCA">
      <w:pPr>
        <w:rPr>
          <w:rFonts w:ascii="Tahoma" w:hAnsi="Tahoma" w:cs="Tahoma"/>
          <w:sz w:val="20"/>
          <w:szCs w:val="20"/>
          <w:lang w:val="el-GR" w:eastAsia="el-GR"/>
        </w:rPr>
      </w:pPr>
      <w:r w:rsidRPr="009720D4">
        <w:rPr>
          <w:rFonts w:ascii="Tahoma" w:hAnsi="Tahoma" w:cs="Tahoma"/>
          <w:sz w:val="20"/>
          <w:szCs w:val="20"/>
          <w:lang w:val="el-GR" w:eastAsia="el-GR"/>
        </w:rPr>
        <w:t>{</w:t>
      </w:r>
      <w:r w:rsidRPr="009720D4">
        <w:rPr>
          <w:rFonts w:ascii="Tahoma" w:hAnsi="Tahoma" w:cs="Tahoma"/>
          <w:i/>
          <w:color w:val="FF0000"/>
          <w:sz w:val="20"/>
          <w:szCs w:val="20"/>
          <w:u w:val="single"/>
          <w:lang w:val="el-GR" w:eastAsia="el-GR"/>
        </w:rPr>
        <w:t>ή σε περίπτωση Ένωσης ή Κοινοπραξίας:</w:t>
      </w:r>
      <w:r w:rsidRPr="009720D4">
        <w:rPr>
          <w:rFonts w:ascii="Tahoma" w:hAnsi="Tahoma" w:cs="Tahoma"/>
          <w:sz w:val="20"/>
          <w:szCs w:val="20"/>
          <w:lang w:val="el-GR" w:eastAsia="el-GR"/>
        </w:rPr>
        <w:t xml:space="preserve"> των Εταιριών </w:t>
      </w:r>
    </w:p>
    <w:p w14:paraId="71C460EA" w14:textId="77777777" w:rsidR="007A7DCA" w:rsidRPr="009720D4" w:rsidRDefault="007A7DCA" w:rsidP="007A7DCA">
      <w:pPr>
        <w:rPr>
          <w:rFonts w:ascii="Tahoma" w:hAnsi="Tahoma" w:cs="Tahoma"/>
          <w:sz w:val="20"/>
          <w:szCs w:val="20"/>
          <w:lang w:val="el-GR" w:eastAsia="el-GR"/>
        </w:rPr>
      </w:pPr>
      <w:r w:rsidRPr="009720D4">
        <w:rPr>
          <w:rFonts w:ascii="Tahoma" w:hAnsi="Tahoma" w:cs="Tahoma"/>
          <w:sz w:val="20"/>
          <w:szCs w:val="20"/>
          <w:lang w:val="el-GR" w:eastAsia="el-GR"/>
        </w:rPr>
        <w:t>α) (πλήρη επωνυμία) …… ΑΦΜ…….….... οδός............................. αριθμός.................ΤΚ………………</w:t>
      </w:r>
    </w:p>
    <w:p w14:paraId="15C6D2F1" w14:textId="77777777" w:rsidR="007A7DCA" w:rsidRPr="009720D4" w:rsidRDefault="007A7DCA" w:rsidP="007A7DCA">
      <w:pPr>
        <w:rPr>
          <w:rFonts w:ascii="Tahoma" w:hAnsi="Tahoma" w:cs="Tahoma"/>
          <w:sz w:val="20"/>
          <w:szCs w:val="20"/>
          <w:lang w:val="el-GR" w:eastAsia="el-GR"/>
        </w:rPr>
      </w:pPr>
      <w:r w:rsidRPr="009720D4">
        <w:rPr>
          <w:rFonts w:ascii="Tahoma" w:hAnsi="Tahoma" w:cs="Tahoma"/>
          <w:sz w:val="20"/>
          <w:szCs w:val="20"/>
          <w:lang w:val="el-GR" w:eastAsia="el-GR"/>
        </w:rPr>
        <w:t>β) (πλήρη επωνυμία) …… ΑΦΜ…….…....</w:t>
      </w:r>
      <w:r w:rsidR="00E1337D" w:rsidRPr="009720D4">
        <w:rPr>
          <w:rFonts w:ascii="Tahoma" w:hAnsi="Tahoma" w:cs="Tahoma"/>
          <w:sz w:val="20"/>
          <w:szCs w:val="20"/>
          <w:lang w:val="el-GR" w:eastAsia="el-GR"/>
        </w:rPr>
        <w:t xml:space="preserve"> </w:t>
      </w:r>
      <w:r w:rsidRPr="009720D4">
        <w:rPr>
          <w:rFonts w:ascii="Tahoma" w:hAnsi="Tahoma" w:cs="Tahoma"/>
          <w:sz w:val="20"/>
          <w:szCs w:val="20"/>
          <w:lang w:val="el-GR" w:eastAsia="el-GR"/>
        </w:rPr>
        <w:t>οδός............................. αριθμός.................ΤΚ………………</w:t>
      </w:r>
    </w:p>
    <w:p w14:paraId="07972A9E" w14:textId="77777777" w:rsidR="007A7DCA" w:rsidRPr="009720D4" w:rsidRDefault="007A7DCA" w:rsidP="007A7DCA">
      <w:pPr>
        <w:rPr>
          <w:rFonts w:ascii="Tahoma" w:hAnsi="Tahoma" w:cs="Tahoma"/>
          <w:sz w:val="20"/>
          <w:szCs w:val="20"/>
          <w:lang w:val="el-GR" w:eastAsia="el-GR"/>
        </w:rPr>
      </w:pPr>
      <w:r w:rsidRPr="009720D4">
        <w:rPr>
          <w:rFonts w:ascii="Tahoma" w:hAnsi="Tahoma" w:cs="Tahoma"/>
          <w:sz w:val="20"/>
          <w:szCs w:val="20"/>
          <w:lang w:val="el-GR" w:eastAsia="el-GR"/>
        </w:rPr>
        <w:t>γ) (πλήρη επωνυμία) …… ΑΦΜ…….…....</w:t>
      </w:r>
      <w:r w:rsidR="00E1337D" w:rsidRPr="009720D4">
        <w:rPr>
          <w:rFonts w:ascii="Tahoma" w:hAnsi="Tahoma" w:cs="Tahoma"/>
          <w:sz w:val="20"/>
          <w:szCs w:val="20"/>
          <w:lang w:val="el-GR" w:eastAsia="el-GR"/>
        </w:rPr>
        <w:t xml:space="preserve"> </w:t>
      </w:r>
      <w:r w:rsidRPr="009720D4">
        <w:rPr>
          <w:rFonts w:ascii="Tahoma" w:hAnsi="Tahoma" w:cs="Tahoma"/>
          <w:sz w:val="20"/>
          <w:szCs w:val="20"/>
          <w:lang w:val="el-GR" w:eastAsia="el-GR"/>
        </w:rPr>
        <w:t>οδός............................. αριθμός.................ΤΚ………………</w:t>
      </w:r>
    </w:p>
    <w:p w14:paraId="4D4A9251" w14:textId="77777777" w:rsidR="007A7DCA" w:rsidRPr="009720D4" w:rsidRDefault="007A7DCA" w:rsidP="007A7DCA">
      <w:pPr>
        <w:rPr>
          <w:rFonts w:ascii="Tahoma" w:hAnsi="Tahoma" w:cs="Tahoma"/>
          <w:sz w:val="20"/>
          <w:szCs w:val="20"/>
          <w:lang w:val="el-GR"/>
        </w:rPr>
      </w:pPr>
      <w:r w:rsidRPr="009720D4">
        <w:rPr>
          <w:rFonts w:ascii="Tahoma" w:hAnsi="Tahoma" w:cs="Tahoma"/>
          <w:sz w:val="20"/>
          <w:szCs w:val="20"/>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40DBF9A1" w14:textId="77777777" w:rsidR="007A7DCA" w:rsidRPr="009720D4" w:rsidRDefault="007A7DCA" w:rsidP="007A7DCA">
      <w:pPr>
        <w:rPr>
          <w:rFonts w:ascii="Tahoma" w:hAnsi="Tahoma" w:cs="Tahoma"/>
          <w:sz w:val="20"/>
          <w:szCs w:val="20"/>
          <w:lang w:val="el-GR"/>
        </w:rPr>
      </w:pPr>
      <w:r w:rsidRPr="009720D4">
        <w:rPr>
          <w:rFonts w:ascii="Tahoma" w:hAnsi="Tahoma" w:cs="Tahoma"/>
          <w:sz w:val="20"/>
          <w:szCs w:val="20"/>
          <w:lang w:val="el-GR"/>
        </w:rPr>
        <w:lastRenderedPageBreak/>
        <w:t>για την καλή εκτέλεση της υπ αριθ ..... σύμβασης “(τίτλος σύμβασης)”, σύμφωνα με την (αριθμό/ημερομηνία) ........................ Διακήρυξη</w:t>
      </w:r>
      <w:r w:rsidR="003153CD" w:rsidRPr="009720D4">
        <w:rPr>
          <w:rFonts w:ascii="Tahoma" w:hAnsi="Tahoma" w:cs="Tahoma"/>
          <w:sz w:val="20"/>
          <w:szCs w:val="20"/>
          <w:lang w:val="el-GR"/>
        </w:rPr>
        <w:t>ς</w:t>
      </w:r>
      <w:r w:rsidRPr="009720D4">
        <w:rPr>
          <w:rFonts w:ascii="Tahoma" w:hAnsi="Tahoma" w:cs="Tahoma"/>
          <w:sz w:val="20"/>
          <w:szCs w:val="20"/>
          <w:lang w:val="el-GR"/>
        </w:rPr>
        <w:t>.</w:t>
      </w:r>
    </w:p>
    <w:p w14:paraId="520464E9" w14:textId="77777777" w:rsidR="007A7DCA" w:rsidRPr="009720D4" w:rsidRDefault="007A7DCA" w:rsidP="007A7DCA">
      <w:pPr>
        <w:rPr>
          <w:rFonts w:ascii="Tahoma" w:hAnsi="Tahoma" w:cs="Tahoma"/>
          <w:sz w:val="20"/>
          <w:szCs w:val="20"/>
          <w:lang w:val="el-GR"/>
        </w:rPr>
      </w:pPr>
      <w:r w:rsidRPr="009720D4">
        <w:rPr>
          <w:rFonts w:ascii="Tahoma" w:hAnsi="Tahoma" w:cs="Tahoma"/>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9720D4">
        <w:rPr>
          <w:rFonts w:ascii="Tahoma" w:hAnsi="Tahoma" w:cs="Tahoma"/>
          <w:sz w:val="20"/>
          <w:szCs w:val="20"/>
          <w:lang w:val="el-GR"/>
        </w:rPr>
        <w:t xml:space="preserve"> </w:t>
      </w:r>
      <w:r w:rsidRPr="009720D4">
        <w:rPr>
          <w:rFonts w:ascii="Tahoma" w:hAnsi="Tahoma" w:cs="Tahoma"/>
          <w:sz w:val="20"/>
          <w:szCs w:val="20"/>
          <w:lang w:val="el-GR"/>
        </w:rPr>
        <w:t>(5) ημέρες από την απλή έγγραφη ειδοποίησή σας.</w:t>
      </w:r>
    </w:p>
    <w:p w14:paraId="0DA02D2B" w14:textId="2DB4E252" w:rsidR="007A7DCA" w:rsidRPr="009720D4" w:rsidRDefault="007A7DCA" w:rsidP="007A7DCA">
      <w:pPr>
        <w:rPr>
          <w:rFonts w:ascii="Tahoma" w:hAnsi="Tahoma" w:cs="Tahoma"/>
          <w:sz w:val="20"/>
          <w:szCs w:val="20"/>
          <w:lang w:val="el-GR"/>
        </w:rPr>
      </w:pPr>
      <w:r w:rsidRPr="009720D4">
        <w:rPr>
          <w:rFonts w:ascii="Tahoma" w:hAnsi="Tahoma" w:cs="Tahoma"/>
          <w:sz w:val="20"/>
          <w:szCs w:val="20"/>
          <w:lang w:val="el-GR"/>
        </w:rPr>
        <w:t>Η παρούσα ισχύει μέχρι και την ............... (</w:t>
      </w:r>
      <w:r w:rsidR="00CA6082" w:rsidRPr="009720D4">
        <w:rPr>
          <w:rFonts w:ascii="Tahoma" w:hAnsi="Tahoma" w:cs="Tahoma"/>
          <w:b/>
          <w:color w:val="000000" w:themeColor="text1"/>
          <w:sz w:val="20"/>
          <w:szCs w:val="20"/>
          <w:lang w:val="el-GR"/>
        </w:rPr>
        <w:t>διάρκεια ισχύος σύμφωνα με την παρ.</w:t>
      </w:r>
      <w:r w:rsidR="00061ADD" w:rsidRPr="009720D4">
        <w:rPr>
          <w:rFonts w:ascii="Tahoma" w:hAnsi="Tahoma" w:cs="Tahoma"/>
          <w:sz w:val="20"/>
          <w:szCs w:val="20"/>
          <w:lang w:val="el-GR"/>
        </w:rPr>
        <w:t xml:space="preserve"> </w:t>
      </w:r>
      <w:r w:rsidR="00061ADD" w:rsidRPr="009720D4">
        <w:rPr>
          <w:rFonts w:ascii="Tahoma" w:hAnsi="Tahoma" w:cs="Tahoma"/>
          <w:b/>
          <w:sz w:val="20"/>
          <w:szCs w:val="20"/>
          <w:lang w:val="el-GR"/>
        </w:rPr>
        <w:fldChar w:fldCharType="begin"/>
      </w:r>
      <w:r w:rsidR="00061ADD" w:rsidRPr="009720D4">
        <w:rPr>
          <w:rFonts w:ascii="Tahoma" w:hAnsi="Tahoma" w:cs="Tahoma"/>
          <w:b/>
          <w:sz w:val="20"/>
          <w:szCs w:val="20"/>
          <w:lang w:val="el-GR"/>
        </w:rPr>
        <w:instrText xml:space="preserve"> REF _Ref496542746 \r \h  \* MERGEFORMAT </w:instrText>
      </w:r>
      <w:r w:rsidR="00061ADD" w:rsidRPr="009720D4">
        <w:rPr>
          <w:rFonts w:ascii="Tahoma" w:hAnsi="Tahoma" w:cs="Tahoma"/>
          <w:b/>
          <w:sz w:val="20"/>
          <w:szCs w:val="20"/>
          <w:lang w:val="el-GR"/>
        </w:rPr>
      </w:r>
      <w:r w:rsidR="00061ADD" w:rsidRPr="009720D4">
        <w:rPr>
          <w:rFonts w:ascii="Tahoma" w:hAnsi="Tahoma" w:cs="Tahoma"/>
          <w:b/>
          <w:sz w:val="20"/>
          <w:szCs w:val="20"/>
          <w:lang w:val="el-GR"/>
        </w:rPr>
        <w:fldChar w:fldCharType="separate"/>
      </w:r>
      <w:r w:rsidR="00CA3E14">
        <w:rPr>
          <w:rFonts w:ascii="Tahoma" w:hAnsi="Tahoma" w:cs="Tahoma"/>
          <w:b/>
          <w:sz w:val="20"/>
          <w:szCs w:val="20"/>
          <w:cs/>
          <w:lang w:val="el-GR"/>
        </w:rPr>
        <w:t>‎</w:t>
      </w:r>
      <w:r w:rsidR="00CA3E14">
        <w:rPr>
          <w:rFonts w:ascii="Tahoma" w:hAnsi="Tahoma" w:cs="Tahoma"/>
          <w:b/>
          <w:sz w:val="20"/>
          <w:szCs w:val="20"/>
          <w:lang w:val="el-GR"/>
        </w:rPr>
        <w:t>4.1</w:t>
      </w:r>
      <w:r w:rsidR="00061ADD" w:rsidRPr="009720D4">
        <w:rPr>
          <w:rFonts w:ascii="Tahoma" w:hAnsi="Tahoma" w:cs="Tahoma"/>
          <w:b/>
          <w:sz w:val="20"/>
          <w:szCs w:val="20"/>
          <w:lang w:val="el-GR"/>
        </w:rPr>
        <w:fldChar w:fldCharType="end"/>
      </w:r>
      <w:r w:rsidR="00CA6082" w:rsidRPr="009720D4">
        <w:rPr>
          <w:rFonts w:ascii="Tahoma" w:hAnsi="Tahoma" w:cs="Tahoma"/>
          <w:b/>
          <w:color w:val="000000" w:themeColor="text1"/>
          <w:sz w:val="20"/>
          <w:szCs w:val="20"/>
          <w:lang w:val="el-GR"/>
        </w:rPr>
        <w:t xml:space="preserve"> της παρούσας</w:t>
      </w:r>
      <w:r w:rsidRPr="009720D4">
        <w:rPr>
          <w:rFonts w:ascii="Tahoma" w:hAnsi="Tahoma" w:cs="Tahoma"/>
          <w:sz w:val="20"/>
          <w:szCs w:val="20"/>
          <w:lang w:val="el-GR"/>
        </w:rPr>
        <w:t>)</w:t>
      </w:r>
    </w:p>
    <w:p w14:paraId="54F17B06" w14:textId="77777777" w:rsidR="007A7DCA" w:rsidRPr="009720D4" w:rsidRDefault="007A7DCA" w:rsidP="007A7DCA">
      <w:pPr>
        <w:rPr>
          <w:rFonts w:ascii="Tahoma" w:hAnsi="Tahoma" w:cs="Tahoma"/>
          <w:sz w:val="20"/>
          <w:szCs w:val="20"/>
          <w:lang w:val="el-GR"/>
        </w:rPr>
      </w:pPr>
      <w:r w:rsidRPr="009720D4">
        <w:rPr>
          <w:rFonts w:ascii="Tahoma" w:hAnsi="Tahoma" w:cs="Tahoma"/>
          <w:sz w:val="20"/>
          <w:szCs w:val="20"/>
          <w:lang w:val="el-GR"/>
        </w:rPr>
        <w:t>Σε περίπτωση κατάπτωσης της εγγύησης, το ποσό της κατάπτωσης υπόκειται στο εκάστοτε ισχύον πάγιο τέλος χαρτοσήμου.</w:t>
      </w:r>
    </w:p>
    <w:p w14:paraId="4F097C0E" w14:textId="77777777" w:rsidR="007A7DCA" w:rsidRPr="009720D4" w:rsidRDefault="007A7DCA" w:rsidP="007A7DCA">
      <w:pPr>
        <w:rPr>
          <w:rFonts w:ascii="Tahoma" w:hAnsi="Tahoma" w:cs="Tahoma"/>
          <w:sz w:val="20"/>
          <w:szCs w:val="20"/>
          <w:lang w:val="el-GR"/>
        </w:rPr>
      </w:pPr>
      <w:r w:rsidRPr="009720D4">
        <w:rPr>
          <w:rFonts w:ascii="Tahoma" w:hAnsi="Tahoma" w:cs="Tahoma"/>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39E90DFC" w14:textId="77777777" w:rsidR="007A7DCA" w:rsidRPr="009720D4" w:rsidRDefault="007A7DCA" w:rsidP="007A7DCA">
      <w:pPr>
        <w:jc w:val="right"/>
        <w:rPr>
          <w:rFonts w:ascii="Tahoma" w:hAnsi="Tahoma" w:cs="Tahoma"/>
          <w:sz w:val="20"/>
          <w:szCs w:val="20"/>
          <w:lang w:val="el-GR"/>
        </w:rPr>
      </w:pPr>
    </w:p>
    <w:p w14:paraId="3CCA61C7" w14:textId="77777777" w:rsidR="007A7DCA" w:rsidRPr="009720D4" w:rsidRDefault="007A7DCA" w:rsidP="007A7DCA">
      <w:pPr>
        <w:jc w:val="right"/>
        <w:rPr>
          <w:rFonts w:ascii="Tahoma" w:hAnsi="Tahoma" w:cs="Tahoma"/>
          <w:sz w:val="20"/>
          <w:szCs w:val="20"/>
        </w:rPr>
      </w:pPr>
      <w:r w:rsidRPr="009720D4">
        <w:rPr>
          <w:rFonts w:ascii="Tahoma" w:hAnsi="Tahoma" w:cs="Tahoma"/>
          <w:sz w:val="20"/>
          <w:szCs w:val="20"/>
          <w:lang w:eastAsia="el-GR"/>
        </w:rPr>
        <w:lastRenderedPageBreak/>
        <w:t>(Εξουσιοδοτημένη υπογραφή)</w:t>
      </w:r>
    </w:p>
    <w:p w14:paraId="3B15D1FB" w14:textId="77777777" w:rsidR="00DA2A67" w:rsidRPr="00603221" w:rsidRDefault="00DA2A67">
      <w:pPr>
        <w:suppressAutoHyphens w:val="0"/>
        <w:spacing w:after="0"/>
        <w:jc w:val="left"/>
        <w:rPr>
          <w:rFonts w:ascii="Tahoma" w:hAnsi="Tahoma" w:cs="Tahoma"/>
          <w:b/>
          <w:bCs/>
          <w:szCs w:val="22"/>
          <w:lang w:val="el-GR"/>
        </w:rPr>
      </w:pPr>
      <w:r w:rsidRPr="00603221">
        <w:rPr>
          <w:rFonts w:ascii="Tahoma" w:hAnsi="Tahoma" w:cs="Tahoma"/>
          <w:szCs w:val="22"/>
          <w:lang w:val="el-GR"/>
        </w:rPr>
        <w:br w:type="page"/>
      </w:r>
    </w:p>
    <w:p w14:paraId="4F2556FC" w14:textId="77777777" w:rsidR="007A7DCA" w:rsidRPr="00603221" w:rsidRDefault="00DA2A67" w:rsidP="00991EF2">
      <w:pPr>
        <w:pStyle w:val="3"/>
        <w:numPr>
          <w:ilvl w:val="0"/>
          <w:numId w:val="9"/>
        </w:numPr>
        <w:rPr>
          <w:rFonts w:ascii="Tahoma" w:hAnsi="Tahoma" w:cs="Tahoma"/>
          <w:szCs w:val="22"/>
          <w:lang w:val="el-GR" w:eastAsia="el-GR"/>
        </w:rPr>
      </w:pPr>
      <w:bookmarkStart w:id="246" w:name="_Toc56418757"/>
      <w:r w:rsidRPr="00603221">
        <w:rPr>
          <w:rFonts w:ascii="Tahoma" w:hAnsi="Tahoma" w:cs="Tahoma"/>
          <w:szCs w:val="22"/>
          <w:lang w:val="el-GR" w:eastAsia="el-GR"/>
        </w:rPr>
        <w:lastRenderedPageBreak/>
        <w:t>Εγγυητική Επιστολή Προκαταβολής</w:t>
      </w:r>
      <w:bookmarkEnd w:id="246"/>
      <w:r w:rsidRPr="00603221">
        <w:rPr>
          <w:rFonts w:ascii="Tahoma" w:hAnsi="Tahoma" w:cs="Tahoma"/>
          <w:szCs w:val="22"/>
          <w:lang w:val="el-GR" w:eastAsia="el-GR"/>
        </w:rPr>
        <w:t xml:space="preserve"> </w:t>
      </w:r>
    </w:p>
    <w:p w14:paraId="6686E25A" w14:textId="77777777" w:rsidR="009B6AAD" w:rsidRPr="00603221" w:rsidRDefault="009B6AAD">
      <w:pPr>
        <w:suppressAutoHyphens w:val="0"/>
        <w:spacing w:after="0"/>
        <w:jc w:val="left"/>
        <w:rPr>
          <w:rFonts w:ascii="Tahoma" w:hAnsi="Tahoma" w:cs="Tahoma"/>
          <w:szCs w:val="22"/>
          <w:lang w:val="el-GR"/>
        </w:rPr>
      </w:pPr>
    </w:p>
    <w:p w14:paraId="5FA68A9C" w14:textId="77777777" w:rsidR="007E000B" w:rsidRPr="009720D4" w:rsidRDefault="007E000B" w:rsidP="007E000B">
      <w:pPr>
        <w:spacing w:line="276" w:lineRule="auto"/>
        <w:rPr>
          <w:rFonts w:ascii="Tahoma" w:hAnsi="Tahoma" w:cs="Tahoma"/>
          <w:sz w:val="20"/>
          <w:szCs w:val="20"/>
          <w:lang w:val="el-GR"/>
        </w:rPr>
      </w:pPr>
      <w:bookmarkStart w:id="247" w:name="_Hlk494197599"/>
      <w:r w:rsidRPr="009720D4">
        <w:rPr>
          <w:rFonts w:ascii="Tahoma" w:hAnsi="Tahoma" w:cs="Tahoma"/>
          <w:sz w:val="20"/>
          <w:szCs w:val="20"/>
          <w:lang w:val="el-GR"/>
        </w:rPr>
        <w:t>ΕΚΔΟΤΗΣ: .......................................................................</w:t>
      </w:r>
    </w:p>
    <w:p w14:paraId="13205C70" w14:textId="77777777" w:rsidR="007E000B" w:rsidRPr="009720D4" w:rsidRDefault="007E000B" w:rsidP="007E000B">
      <w:pPr>
        <w:spacing w:line="276" w:lineRule="auto"/>
        <w:jc w:val="right"/>
        <w:rPr>
          <w:rFonts w:ascii="Tahoma" w:hAnsi="Tahoma" w:cs="Tahoma"/>
          <w:sz w:val="20"/>
          <w:szCs w:val="20"/>
          <w:lang w:val="el-GR"/>
        </w:rPr>
      </w:pPr>
      <w:r w:rsidRPr="009720D4">
        <w:rPr>
          <w:rFonts w:ascii="Tahoma" w:hAnsi="Tahoma" w:cs="Tahoma"/>
          <w:sz w:val="20"/>
          <w:szCs w:val="20"/>
          <w:lang w:val="el-GR"/>
        </w:rPr>
        <w:t>Ημερομηνία έκδοσης: ...........................</w:t>
      </w:r>
    </w:p>
    <w:p w14:paraId="5B86FF64" w14:textId="77777777" w:rsidR="007E000B" w:rsidRPr="009720D4" w:rsidRDefault="007E000B" w:rsidP="007E000B">
      <w:pPr>
        <w:spacing w:line="276" w:lineRule="auto"/>
        <w:rPr>
          <w:rFonts w:ascii="Tahoma" w:hAnsi="Tahoma" w:cs="Tahoma"/>
          <w:sz w:val="20"/>
          <w:szCs w:val="20"/>
          <w:lang w:val="el-GR"/>
        </w:rPr>
      </w:pPr>
      <w:r w:rsidRPr="009720D4">
        <w:rPr>
          <w:rFonts w:ascii="Tahoma" w:hAnsi="Tahoma" w:cs="Tahoma"/>
          <w:sz w:val="20"/>
          <w:szCs w:val="20"/>
          <w:lang w:val="el-GR"/>
        </w:rPr>
        <w:t xml:space="preserve">Προς: </w:t>
      </w:r>
    </w:p>
    <w:p w14:paraId="65007CD6" w14:textId="77777777" w:rsidR="007E000B" w:rsidRPr="009720D4" w:rsidRDefault="007E000B" w:rsidP="007E000B">
      <w:pPr>
        <w:spacing w:line="276" w:lineRule="auto"/>
        <w:rPr>
          <w:rFonts w:ascii="Tahoma" w:hAnsi="Tahoma" w:cs="Tahoma"/>
          <w:sz w:val="20"/>
          <w:szCs w:val="20"/>
          <w:lang w:val="el-GR" w:eastAsia="el-GR"/>
        </w:rPr>
      </w:pPr>
      <w:r w:rsidRPr="009720D4">
        <w:rPr>
          <w:rFonts w:ascii="Tahoma" w:hAnsi="Tahoma" w:cs="Tahoma"/>
          <w:sz w:val="20"/>
          <w:szCs w:val="20"/>
          <w:lang w:val="el-GR" w:eastAsia="el-GR"/>
        </w:rPr>
        <w:t>Κοινωνία της Πληροφορίας Α.Ε.</w:t>
      </w:r>
    </w:p>
    <w:p w14:paraId="5EC211F4" w14:textId="77777777" w:rsidR="007E000B" w:rsidRPr="009720D4" w:rsidRDefault="007E000B" w:rsidP="007E000B">
      <w:pPr>
        <w:spacing w:line="276" w:lineRule="auto"/>
        <w:rPr>
          <w:rFonts w:ascii="Tahoma" w:hAnsi="Tahoma" w:cs="Tahoma"/>
          <w:sz w:val="20"/>
          <w:szCs w:val="20"/>
          <w:lang w:val="el-GR" w:eastAsia="el-GR"/>
        </w:rPr>
      </w:pPr>
      <w:r w:rsidRPr="009720D4">
        <w:rPr>
          <w:rFonts w:ascii="Tahoma" w:hAnsi="Tahoma" w:cs="Tahoma"/>
          <w:sz w:val="20"/>
          <w:szCs w:val="20"/>
          <w:lang w:val="el-GR" w:eastAsia="el-GR"/>
        </w:rPr>
        <w:t xml:space="preserve"> Χανδρή 3, ΤΚ 18346 Μοσχάτο Αθήνα</w:t>
      </w:r>
    </w:p>
    <w:p w14:paraId="5637B347" w14:textId="77777777" w:rsidR="007E000B" w:rsidRPr="009720D4" w:rsidRDefault="007E000B" w:rsidP="007E000B">
      <w:pPr>
        <w:spacing w:line="276" w:lineRule="auto"/>
        <w:rPr>
          <w:rFonts w:ascii="Tahoma" w:hAnsi="Tahoma" w:cs="Tahoma"/>
          <w:sz w:val="20"/>
          <w:szCs w:val="20"/>
          <w:lang w:val="el-GR" w:eastAsia="el-GR"/>
        </w:rPr>
      </w:pPr>
      <w:r w:rsidRPr="009720D4">
        <w:rPr>
          <w:rFonts w:ascii="Tahoma" w:hAnsi="Tahoma" w:cs="Tahoma"/>
          <w:sz w:val="20"/>
          <w:szCs w:val="20"/>
          <w:lang w:val="el-GR" w:eastAsia="el-GR"/>
        </w:rPr>
        <w:t>ΑΦΜ:</w:t>
      </w:r>
      <w:r w:rsidR="00E1337D" w:rsidRPr="009720D4">
        <w:rPr>
          <w:rFonts w:ascii="Tahoma" w:hAnsi="Tahoma" w:cs="Tahoma"/>
          <w:sz w:val="20"/>
          <w:szCs w:val="20"/>
          <w:lang w:val="el-GR" w:eastAsia="el-GR"/>
        </w:rPr>
        <w:t xml:space="preserve"> </w:t>
      </w:r>
      <w:r w:rsidRPr="009720D4">
        <w:rPr>
          <w:rFonts w:ascii="Tahoma" w:hAnsi="Tahoma" w:cs="Tahoma"/>
          <w:sz w:val="20"/>
          <w:szCs w:val="20"/>
          <w:lang w:val="el-GR" w:eastAsia="el-GR"/>
        </w:rPr>
        <w:t>999983307</w:t>
      </w:r>
    </w:p>
    <w:p w14:paraId="31E58B60" w14:textId="77777777" w:rsidR="007E000B" w:rsidRPr="009720D4" w:rsidRDefault="007E000B" w:rsidP="007E000B">
      <w:pPr>
        <w:rPr>
          <w:rFonts w:ascii="Tahoma" w:hAnsi="Tahoma" w:cs="Tahoma"/>
          <w:sz w:val="20"/>
          <w:szCs w:val="20"/>
          <w:lang w:val="el-GR"/>
        </w:rPr>
      </w:pPr>
      <w:r w:rsidRPr="009720D4">
        <w:rPr>
          <w:rFonts w:ascii="Tahoma" w:hAnsi="Tahoma" w:cs="Tahoma"/>
          <w:sz w:val="20"/>
          <w:szCs w:val="20"/>
          <w:lang w:val="el-GR"/>
        </w:rPr>
        <w:t xml:space="preserve">Εγγύηση μας υπ’ αριθμ. ……………….. ποσού ………………….……. ευρώ </w:t>
      </w:r>
    </w:p>
    <w:p w14:paraId="4E20C0E2" w14:textId="77777777" w:rsidR="007E000B" w:rsidRPr="009720D4" w:rsidRDefault="007E000B" w:rsidP="007E000B">
      <w:pPr>
        <w:rPr>
          <w:rFonts w:ascii="Tahoma" w:hAnsi="Tahoma" w:cs="Tahoma"/>
          <w:sz w:val="20"/>
          <w:szCs w:val="20"/>
          <w:lang w:val="el-GR" w:eastAsia="el-GR"/>
        </w:rPr>
      </w:pPr>
      <w:r w:rsidRPr="009720D4">
        <w:rPr>
          <w:rFonts w:ascii="Tahoma" w:hAnsi="Tahoma" w:cs="Tahoma"/>
          <w:sz w:val="20"/>
          <w:szCs w:val="20"/>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9720D4">
        <w:rPr>
          <w:rFonts w:ascii="Tahoma" w:hAnsi="Tahoma" w:cs="Tahoma"/>
          <w:sz w:val="20"/>
          <w:szCs w:val="20"/>
          <w:lang w:val="el-GR" w:eastAsia="el-GR"/>
        </w:rPr>
        <w:t xml:space="preserve"> </w:t>
      </w:r>
      <w:r w:rsidRPr="009720D4">
        <w:rPr>
          <w:rFonts w:ascii="Tahoma" w:hAnsi="Tahoma" w:cs="Tahoma"/>
          <w:sz w:val="20"/>
          <w:szCs w:val="20"/>
          <w:lang w:val="el-GR" w:eastAsia="el-GR"/>
        </w:rPr>
        <w:t>……………………………………………υπέρ του</w:t>
      </w:r>
    </w:p>
    <w:p w14:paraId="5994843A" w14:textId="77777777" w:rsidR="007E000B" w:rsidRPr="009720D4" w:rsidRDefault="007E000B" w:rsidP="007E000B">
      <w:pPr>
        <w:rPr>
          <w:rFonts w:ascii="Tahoma" w:hAnsi="Tahoma" w:cs="Tahoma"/>
          <w:sz w:val="20"/>
          <w:szCs w:val="20"/>
          <w:lang w:val="el-GR" w:eastAsia="el-GR"/>
        </w:rPr>
      </w:pPr>
      <w:r w:rsidRPr="009720D4">
        <w:rPr>
          <w:rFonts w:ascii="Tahoma" w:hAnsi="Tahoma" w:cs="Tahoma"/>
          <w:i/>
          <w:color w:val="FF0000"/>
          <w:sz w:val="20"/>
          <w:szCs w:val="20"/>
          <w:u w:val="single"/>
          <w:lang w:val="el-GR" w:eastAsia="el-GR"/>
        </w:rPr>
        <w:lastRenderedPageBreak/>
        <w:t>{σε περίπτωση φυσικού προσώπου}:</w:t>
      </w:r>
      <w:r w:rsidRPr="009720D4">
        <w:rPr>
          <w:rFonts w:ascii="Tahoma" w:hAnsi="Tahoma" w:cs="Tahoma"/>
          <w:bCs/>
          <w:sz w:val="20"/>
          <w:szCs w:val="20"/>
          <w:lang w:val="el-GR"/>
        </w:rPr>
        <w:t xml:space="preserve"> </w:t>
      </w:r>
      <w:r w:rsidRPr="009720D4">
        <w:rPr>
          <w:rFonts w:ascii="Tahoma" w:eastAsia="Calibri" w:hAnsi="Tahoma" w:cs="Tahoma"/>
          <w:bCs/>
          <w:sz w:val="20"/>
          <w:szCs w:val="20"/>
          <w:lang w:val="el-GR"/>
        </w:rPr>
        <w:t>(</w:t>
      </w:r>
      <w:r w:rsidRPr="009720D4">
        <w:rPr>
          <w:rFonts w:ascii="Tahoma" w:hAnsi="Tahoma" w:cs="Tahoma"/>
          <w:sz w:val="20"/>
          <w:szCs w:val="20"/>
          <w:lang w:val="el-GR" w:eastAsia="el-GR"/>
        </w:rPr>
        <w:t>ονοματεπώνυμο, πατρώνυμο) ..............................,</w:t>
      </w:r>
      <w:r w:rsidR="00E1337D" w:rsidRPr="009720D4">
        <w:rPr>
          <w:rFonts w:ascii="Tahoma" w:hAnsi="Tahoma" w:cs="Tahoma"/>
          <w:sz w:val="20"/>
          <w:szCs w:val="20"/>
          <w:lang w:val="el-GR" w:eastAsia="el-GR"/>
        </w:rPr>
        <w:t xml:space="preserve"> </w:t>
      </w:r>
      <w:r w:rsidRPr="009720D4">
        <w:rPr>
          <w:rFonts w:ascii="Tahoma" w:hAnsi="Tahoma" w:cs="Tahoma"/>
          <w:sz w:val="20"/>
          <w:szCs w:val="20"/>
          <w:lang w:val="el-GR" w:eastAsia="el-GR"/>
        </w:rPr>
        <w:t>ΑΦΜ: ................ οδός............................. αριθμός.................ΤΚ………………</w:t>
      </w:r>
    </w:p>
    <w:p w14:paraId="31A19504" w14:textId="77777777" w:rsidR="007E000B" w:rsidRPr="009720D4" w:rsidRDefault="007E000B" w:rsidP="007E000B">
      <w:pPr>
        <w:rPr>
          <w:rFonts w:ascii="Tahoma" w:hAnsi="Tahoma" w:cs="Tahoma"/>
          <w:sz w:val="20"/>
          <w:szCs w:val="20"/>
          <w:lang w:val="el-GR" w:eastAsia="el-GR"/>
        </w:rPr>
      </w:pPr>
      <w:r w:rsidRPr="009720D4">
        <w:rPr>
          <w:rFonts w:ascii="Tahoma" w:hAnsi="Tahoma" w:cs="Tahoma"/>
          <w:sz w:val="20"/>
          <w:szCs w:val="20"/>
          <w:lang w:val="el-GR" w:eastAsia="el-GR"/>
        </w:rPr>
        <w:t>{</w:t>
      </w:r>
      <w:r w:rsidRPr="009720D4">
        <w:rPr>
          <w:rFonts w:ascii="Tahoma" w:hAnsi="Tahoma" w:cs="Tahoma"/>
          <w:i/>
          <w:color w:val="FF0000"/>
          <w:sz w:val="20"/>
          <w:szCs w:val="20"/>
          <w:u w:val="single"/>
          <w:lang w:val="el-GR" w:eastAsia="el-GR"/>
        </w:rPr>
        <w:t>Σε περίπτωση μεμονωμένης εταιρίας:</w:t>
      </w:r>
      <w:r w:rsidRPr="009720D4">
        <w:rPr>
          <w:rFonts w:ascii="Tahoma" w:hAnsi="Tahoma" w:cs="Tahoma"/>
          <w:sz w:val="20"/>
          <w:szCs w:val="20"/>
          <w:lang w:val="el-GR" w:eastAsia="el-GR"/>
        </w:rPr>
        <w:t xml:space="preserve"> της Εταιρίας ………. ΑΦΜ: ...... οδός …………. αριθμός … ΤΚ ………..,}</w:t>
      </w:r>
    </w:p>
    <w:p w14:paraId="1EDE7C2B" w14:textId="77777777" w:rsidR="007E000B" w:rsidRPr="009720D4" w:rsidRDefault="007E000B" w:rsidP="007E000B">
      <w:pPr>
        <w:rPr>
          <w:rFonts w:ascii="Tahoma" w:hAnsi="Tahoma" w:cs="Tahoma"/>
          <w:sz w:val="20"/>
          <w:szCs w:val="20"/>
          <w:lang w:val="el-GR" w:eastAsia="el-GR"/>
        </w:rPr>
      </w:pPr>
      <w:r w:rsidRPr="009720D4">
        <w:rPr>
          <w:rFonts w:ascii="Tahoma" w:hAnsi="Tahoma" w:cs="Tahoma"/>
          <w:sz w:val="20"/>
          <w:szCs w:val="20"/>
          <w:lang w:val="el-GR" w:eastAsia="el-GR"/>
        </w:rPr>
        <w:t>{</w:t>
      </w:r>
      <w:r w:rsidRPr="009720D4">
        <w:rPr>
          <w:rFonts w:ascii="Tahoma" w:hAnsi="Tahoma" w:cs="Tahoma"/>
          <w:i/>
          <w:color w:val="FF0000"/>
          <w:sz w:val="20"/>
          <w:szCs w:val="20"/>
          <w:u w:val="single"/>
          <w:lang w:val="el-GR" w:eastAsia="el-GR"/>
        </w:rPr>
        <w:t>ή σε περίπτωση Ένωσης ή Κοινοπραξίας:</w:t>
      </w:r>
      <w:r w:rsidRPr="009720D4">
        <w:rPr>
          <w:rFonts w:ascii="Tahoma" w:hAnsi="Tahoma" w:cs="Tahoma"/>
          <w:sz w:val="20"/>
          <w:szCs w:val="20"/>
          <w:lang w:val="el-GR" w:eastAsia="el-GR"/>
        </w:rPr>
        <w:t xml:space="preserve"> των Εταιριών </w:t>
      </w:r>
    </w:p>
    <w:p w14:paraId="584E3C8F" w14:textId="77777777" w:rsidR="007E000B" w:rsidRPr="009720D4" w:rsidRDefault="007E000B" w:rsidP="007E000B">
      <w:pPr>
        <w:rPr>
          <w:rFonts w:ascii="Tahoma" w:hAnsi="Tahoma" w:cs="Tahoma"/>
          <w:sz w:val="20"/>
          <w:szCs w:val="20"/>
          <w:lang w:val="el-GR" w:eastAsia="el-GR"/>
        </w:rPr>
      </w:pPr>
      <w:r w:rsidRPr="009720D4">
        <w:rPr>
          <w:rFonts w:ascii="Tahoma" w:hAnsi="Tahoma" w:cs="Tahoma"/>
          <w:sz w:val="20"/>
          <w:szCs w:val="20"/>
          <w:lang w:val="el-GR" w:eastAsia="el-GR"/>
        </w:rPr>
        <w:t>α) (πλήρη επωνυμία) …… ΑΦΜ…….….... οδός............................. αριθμός.................ΤΚ………………</w:t>
      </w:r>
    </w:p>
    <w:p w14:paraId="4C7629F7" w14:textId="77777777" w:rsidR="007E000B" w:rsidRPr="009720D4" w:rsidRDefault="007E000B" w:rsidP="007E000B">
      <w:pPr>
        <w:rPr>
          <w:rFonts w:ascii="Tahoma" w:hAnsi="Tahoma" w:cs="Tahoma"/>
          <w:sz w:val="20"/>
          <w:szCs w:val="20"/>
          <w:lang w:val="el-GR" w:eastAsia="el-GR"/>
        </w:rPr>
      </w:pPr>
      <w:r w:rsidRPr="009720D4">
        <w:rPr>
          <w:rFonts w:ascii="Tahoma" w:hAnsi="Tahoma" w:cs="Tahoma"/>
          <w:sz w:val="20"/>
          <w:szCs w:val="20"/>
          <w:lang w:val="el-GR" w:eastAsia="el-GR"/>
        </w:rPr>
        <w:t>β) (πλήρη επωνυμία) …… ΑΦΜ…….…....</w:t>
      </w:r>
      <w:r w:rsidR="00E1337D" w:rsidRPr="009720D4">
        <w:rPr>
          <w:rFonts w:ascii="Tahoma" w:hAnsi="Tahoma" w:cs="Tahoma"/>
          <w:sz w:val="20"/>
          <w:szCs w:val="20"/>
          <w:lang w:val="el-GR" w:eastAsia="el-GR"/>
        </w:rPr>
        <w:t xml:space="preserve"> </w:t>
      </w:r>
      <w:r w:rsidRPr="009720D4">
        <w:rPr>
          <w:rFonts w:ascii="Tahoma" w:hAnsi="Tahoma" w:cs="Tahoma"/>
          <w:sz w:val="20"/>
          <w:szCs w:val="20"/>
          <w:lang w:val="el-GR" w:eastAsia="el-GR"/>
        </w:rPr>
        <w:t>οδός............................. αριθμός.................ΤΚ………………</w:t>
      </w:r>
    </w:p>
    <w:p w14:paraId="6C34D7C6" w14:textId="77777777" w:rsidR="007E000B" w:rsidRPr="009720D4" w:rsidRDefault="007E000B" w:rsidP="007E000B">
      <w:pPr>
        <w:rPr>
          <w:rFonts w:ascii="Tahoma" w:hAnsi="Tahoma" w:cs="Tahoma"/>
          <w:sz w:val="20"/>
          <w:szCs w:val="20"/>
          <w:lang w:val="el-GR" w:eastAsia="el-GR"/>
        </w:rPr>
      </w:pPr>
      <w:r w:rsidRPr="009720D4">
        <w:rPr>
          <w:rFonts w:ascii="Tahoma" w:hAnsi="Tahoma" w:cs="Tahoma"/>
          <w:sz w:val="20"/>
          <w:szCs w:val="20"/>
          <w:lang w:val="el-GR" w:eastAsia="el-GR"/>
        </w:rPr>
        <w:t>γ) (πλήρη επωνυμία) …… ΑΦΜ…….…....</w:t>
      </w:r>
      <w:r w:rsidR="00E1337D" w:rsidRPr="009720D4">
        <w:rPr>
          <w:rFonts w:ascii="Tahoma" w:hAnsi="Tahoma" w:cs="Tahoma"/>
          <w:sz w:val="20"/>
          <w:szCs w:val="20"/>
          <w:lang w:val="el-GR" w:eastAsia="el-GR"/>
        </w:rPr>
        <w:t xml:space="preserve"> </w:t>
      </w:r>
      <w:r w:rsidRPr="009720D4">
        <w:rPr>
          <w:rFonts w:ascii="Tahoma" w:hAnsi="Tahoma" w:cs="Tahoma"/>
          <w:sz w:val="20"/>
          <w:szCs w:val="20"/>
          <w:lang w:val="el-GR" w:eastAsia="el-GR"/>
        </w:rPr>
        <w:t>οδός............................. αριθμός.................ΤΚ………………</w:t>
      </w:r>
    </w:p>
    <w:p w14:paraId="4246A81D" w14:textId="77777777" w:rsidR="007E000B" w:rsidRPr="009720D4" w:rsidRDefault="007E000B" w:rsidP="007E000B">
      <w:pPr>
        <w:spacing w:line="276" w:lineRule="auto"/>
        <w:rPr>
          <w:rFonts w:ascii="Tahoma" w:hAnsi="Tahoma" w:cs="Tahoma"/>
          <w:color w:val="000000" w:themeColor="text1"/>
          <w:sz w:val="20"/>
          <w:szCs w:val="20"/>
          <w:lang w:val="el-GR"/>
        </w:rPr>
      </w:pPr>
      <w:r w:rsidRPr="009720D4">
        <w:rPr>
          <w:rFonts w:ascii="Tahoma" w:hAnsi="Tahoma" w:cs="Tahoma"/>
          <w:color w:val="000000" w:themeColor="text1"/>
          <w:sz w:val="20"/>
          <w:szCs w:val="20"/>
          <w:lang w:val="el-GR"/>
        </w:rPr>
        <w:lastRenderedPageBreak/>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BAC2AA4" w14:textId="77777777" w:rsidR="007E000B" w:rsidRPr="009720D4" w:rsidRDefault="007E000B" w:rsidP="007E000B">
      <w:pPr>
        <w:spacing w:line="276" w:lineRule="auto"/>
        <w:rPr>
          <w:rFonts w:ascii="Tahoma" w:hAnsi="Tahoma" w:cs="Tahoma"/>
          <w:color w:val="000000" w:themeColor="text1"/>
          <w:sz w:val="20"/>
          <w:szCs w:val="20"/>
          <w:lang w:val="el-GR"/>
        </w:rPr>
      </w:pPr>
      <w:r w:rsidRPr="009720D4">
        <w:rPr>
          <w:rFonts w:ascii="Tahoma" w:hAnsi="Tahoma" w:cs="Tahoma"/>
          <w:color w:val="000000" w:themeColor="text1"/>
          <w:sz w:val="20"/>
          <w:szCs w:val="20"/>
          <w:lang w:val="el-GR"/>
        </w:rPr>
        <w:t xml:space="preserve">για την λήψη προκαταβολής για τη χορήγηση του …% </w:t>
      </w:r>
      <w:r w:rsidRPr="009720D4">
        <w:rPr>
          <w:rFonts w:ascii="Tahoma" w:hAnsi="Tahoma" w:cs="Tahoma"/>
          <w:color w:val="000000" w:themeColor="text1"/>
          <w:sz w:val="20"/>
          <w:szCs w:val="20"/>
          <w:lang w:val="el-GR" w:eastAsia="el-GR"/>
        </w:rPr>
        <w:t xml:space="preserve">(συμπληρώνετε το συνολικό ποσοστό της λαμβανόμενης προκαταβολής) </w:t>
      </w:r>
      <w:r w:rsidRPr="009720D4">
        <w:rPr>
          <w:rFonts w:ascii="Tahoma" w:hAnsi="Tahoma" w:cs="Tahoma"/>
          <w:color w:val="000000" w:themeColor="text1"/>
          <w:sz w:val="20"/>
          <w:szCs w:val="20"/>
          <w:lang w:val="el-GR"/>
        </w:rPr>
        <w:t xml:space="preserve">της συμβατικής αξίας μη περιλαμβανομένου του ΦΠΑ, ευρώ ………… </w:t>
      </w:r>
      <w:r w:rsidRPr="009720D4">
        <w:rPr>
          <w:rFonts w:ascii="Tahoma" w:hAnsi="Tahoma" w:cs="Tahoma"/>
          <w:color w:val="000000" w:themeColor="text1"/>
          <w:sz w:val="20"/>
          <w:szCs w:val="20"/>
          <w:lang w:val="el-GR" w:eastAsia="el-GR"/>
        </w:rPr>
        <w:t xml:space="preserve">(συμπληρώνετε το συνολικό ποσό της λαμβανόμενης προκαταβολής) </w:t>
      </w:r>
      <w:r w:rsidRPr="009720D4">
        <w:rPr>
          <w:rFonts w:ascii="Tahoma" w:hAnsi="Tahoma" w:cs="Tahoma"/>
          <w:color w:val="000000" w:themeColor="text1"/>
          <w:sz w:val="20"/>
          <w:szCs w:val="20"/>
          <w:lang w:val="el-GR"/>
        </w:rPr>
        <w:t xml:space="preserve">σύμφωνα με τη σύμβαση με αριθμό...................και τη Διακήρυξή σας με αριθμό………., στο πλαίσιο του διαγωνισμού της </w:t>
      </w:r>
      <w:r w:rsidRPr="009720D4">
        <w:rPr>
          <w:rFonts w:ascii="Tahoma" w:hAnsi="Tahoma" w:cs="Tahoma"/>
          <w:color w:val="000000" w:themeColor="text1"/>
          <w:sz w:val="20"/>
          <w:szCs w:val="20"/>
          <w:lang w:val="el-GR" w:eastAsia="el-GR"/>
        </w:rPr>
        <w:t xml:space="preserve">(συμπληρώνετε την ημερομηνία διενέργειας του διαγωνισμού) </w:t>
      </w:r>
      <w:r w:rsidRPr="009720D4">
        <w:rPr>
          <w:rFonts w:ascii="Tahoma" w:hAnsi="Tahoma" w:cs="Tahoma"/>
          <w:color w:val="000000" w:themeColor="text1"/>
          <w:sz w:val="20"/>
          <w:szCs w:val="20"/>
          <w:lang w:val="el-GR"/>
        </w:rPr>
        <w:t xml:space="preserve">…………. για εκτέλεση του έργου </w:t>
      </w:r>
      <w:r w:rsidRPr="009720D4">
        <w:rPr>
          <w:rFonts w:ascii="Tahoma" w:hAnsi="Tahoma" w:cs="Tahoma"/>
          <w:color w:val="000000" w:themeColor="text1"/>
          <w:sz w:val="20"/>
          <w:szCs w:val="20"/>
          <w:lang w:val="el-GR" w:eastAsia="el-GR"/>
        </w:rPr>
        <w:t xml:space="preserve">(συμπληρώνετε τον τίτλο του έργου) </w:t>
      </w:r>
      <w:r w:rsidRPr="009720D4">
        <w:rPr>
          <w:rFonts w:ascii="Tahoma" w:hAnsi="Tahoma" w:cs="Tahoma"/>
          <w:color w:val="000000" w:themeColor="text1"/>
          <w:sz w:val="20"/>
          <w:szCs w:val="20"/>
          <w:lang w:val="el-GR"/>
        </w:rPr>
        <w:t xml:space="preserve">……… ……… συνολικής αξίας </w:t>
      </w:r>
      <w:r w:rsidRPr="009720D4">
        <w:rPr>
          <w:rFonts w:ascii="Tahoma" w:hAnsi="Tahoma" w:cs="Tahoma"/>
          <w:color w:val="000000" w:themeColor="text1"/>
          <w:sz w:val="20"/>
          <w:szCs w:val="20"/>
          <w:lang w:val="el-GR" w:eastAsia="el-GR"/>
        </w:rPr>
        <w:t xml:space="preserve">(συμπληρώνετε το συνολικό συμβατικό τίμημα με διευκρίνιση εάν περιλαμβάνει ή όχι τον ΦΠΑ) </w:t>
      </w:r>
      <w:r w:rsidRPr="009720D4">
        <w:rPr>
          <w:rFonts w:ascii="Tahoma" w:hAnsi="Tahoma" w:cs="Tahoma"/>
          <w:color w:val="000000" w:themeColor="text1"/>
          <w:sz w:val="20"/>
          <w:szCs w:val="20"/>
          <w:lang w:val="el-GR"/>
        </w:rPr>
        <w:t xml:space="preserve">..................................., και μέχρι του ποσού των ευρώ (συμπληρώνετε το ποσό το οποίο καλύπτει η συγκεκριμένη εγγυητική </w:t>
      </w:r>
      <w:r w:rsidRPr="009720D4">
        <w:rPr>
          <w:rFonts w:ascii="Tahoma" w:hAnsi="Tahoma" w:cs="Tahoma"/>
          <w:color w:val="000000" w:themeColor="text1"/>
          <w:sz w:val="20"/>
          <w:szCs w:val="20"/>
          <w:lang w:val="el-GR"/>
        </w:rPr>
        <w:lastRenderedPageBreak/>
        <w:t>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06ECA1B6" w14:textId="77777777" w:rsidR="007E000B" w:rsidRPr="009720D4" w:rsidRDefault="007E000B" w:rsidP="007E000B">
      <w:pPr>
        <w:spacing w:line="276" w:lineRule="auto"/>
        <w:rPr>
          <w:rFonts w:ascii="Tahoma" w:hAnsi="Tahoma" w:cs="Tahoma"/>
          <w:color w:val="000000" w:themeColor="text1"/>
          <w:sz w:val="20"/>
          <w:szCs w:val="20"/>
          <w:lang w:val="el-GR"/>
        </w:rPr>
      </w:pPr>
      <w:r w:rsidRPr="009720D4">
        <w:rPr>
          <w:rFonts w:ascii="Tahoma" w:hAnsi="Tahoma" w:cs="Tahoma"/>
          <w:color w:val="000000" w:themeColor="text1"/>
          <w:sz w:val="20"/>
          <w:szCs w:val="20"/>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046536" w14:textId="3A9A3830" w:rsidR="007E000B" w:rsidRPr="009720D4" w:rsidRDefault="007E000B" w:rsidP="007E000B">
      <w:pPr>
        <w:spacing w:line="276" w:lineRule="auto"/>
        <w:rPr>
          <w:rFonts w:ascii="Tahoma" w:hAnsi="Tahoma" w:cs="Tahoma"/>
          <w:color w:val="000000" w:themeColor="text1"/>
          <w:sz w:val="20"/>
          <w:szCs w:val="20"/>
          <w:lang w:val="el-GR"/>
        </w:rPr>
      </w:pPr>
      <w:r w:rsidRPr="009720D4">
        <w:rPr>
          <w:rFonts w:ascii="Tahoma" w:hAnsi="Tahoma" w:cs="Tahoma"/>
          <w:color w:val="000000" w:themeColor="text1"/>
          <w:sz w:val="20"/>
          <w:szCs w:val="20"/>
          <w:lang w:val="el-GR"/>
        </w:rPr>
        <w:t xml:space="preserve">Η παρούσα ισχύει </w:t>
      </w:r>
      <w:r w:rsidRPr="009720D4">
        <w:rPr>
          <w:rFonts w:ascii="Tahoma" w:hAnsi="Tahoma" w:cs="Tahoma"/>
          <w:iCs/>
          <w:color w:val="000000" w:themeColor="text1"/>
          <w:sz w:val="20"/>
          <w:szCs w:val="20"/>
          <w:lang w:val="el-GR"/>
        </w:rPr>
        <w:t>μέχρι και την ………………(Σημείωση προς την Τράπεζα</w:t>
      </w:r>
      <w:r w:rsidRPr="009720D4">
        <w:rPr>
          <w:rFonts w:ascii="Tahoma" w:hAnsi="Tahoma" w:cs="Tahoma"/>
          <w:b/>
          <w:color w:val="000000" w:themeColor="text1"/>
          <w:sz w:val="20"/>
          <w:szCs w:val="20"/>
          <w:lang w:val="el-GR"/>
        </w:rPr>
        <w:t>: διάρκεια ισχύος σύμφωνα με την παρ.</w:t>
      </w:r>
      <w:r w:rsidR="00EE2684" w:rsidRPr="009720D4">
        <w:rPr>
          <w:rFonts w:ascii="Tahoma" w:hAnsi="Tahoma" w:cs="Tahoma"/>
          <w:b/>
          <w:color w:val="000000" w:themeColor="text1"/>
          <w:sz w:val="20"/>
          <w:szCs w:val="20"/>
          <w:lang w:val="el-GR"/>
        </w:rPr>
        <w:t xml:space="preserve"> </w:t>
      </w:r>
      <w:r w:rsidR="00061ADD" w:rsidRPr="009720D4">
        <w:rPr>
          <w:rFonts w:ascii="Tahoma" w:hAnsi="Tahoma" w:cs="Tahoma"/>
          <w:b/>
          <w:sz w:val="20"/>
          <w:szCs w:val="20"/>
          <w:lang w:val="el-GR"/>
        </w:rPr>
        <w:fldChar w:fldCharType="begin"/>
      </w:r>
      <w:r w:rsidR="00061ADD" w:rsidRPr="009720D4">
        <w:rPr>
          <w:rFonts w:ascii="Tahoma" w:hAnsi="Tahoma" w:cs="Tahoma"/>
          <w:b/>
          <w:sz w:val="20"/>
          <w:szCs w:val="20"/>
          <w:lang w:val="el-GR"/>
        </w:rPr>
        <w:instrText xml:space="preserve"> REF _Ref496542746 \r \h  \* MERGEFORMAT </w:instrText>
      </w:r>
      <w:r w:rsidR="00061ADD" w:rsidRPr="009720D4">
        <w:rPr>
          <w:rFonts w:ascii="Tahoma" w:hAnsi="Tahoma" w:cs="Tahoma"/>
          <w:b/>
          <w:sz w:val="20"/>
          <w:szCs w:val="20"/>
          <w:lang w:val="el-GR"/>
        </w:rPr>
      </w:r>
      <w:r w:rsidR="00061ADD" w:rsidRPr="009720D4">
        <w:rPr>
          <w:rFonts w:ascii="Tahoma" w:hAnsi="Tahoma" w:cs="Tahoma"/>
          <w:b/>
          <w:sz w:val="20"/>
          <w:szCs w:val="20"/>
          <w:lang w:val="el-GR"/>
        </w:rPr>
        <w:fldChar w:fldCharType="separate"/>
      </w:r>
      <w:r w:rsidR="00CA3E14">
        <w:rPr>
          <w:rFonts w:ascii="Tahoma" w:hAnsi="Tahoma" w:cs="Tahoma"/>
          <w:b/>
          <w:sz w:val="20"/>
          <w:szCs w:val="20"/>
          <w:cs/>
          <w:lang w:val="el-GR"/>
        </w:rPr>
        <w:t>‎</w:t>
      </w:r>
      <w:r w:rsidR="00CA3E14">
        <w:rPr>
          <w:rFonts w:ascii="Tahoma" w:hAnsi="Tahoma" w:cs="Tahoma"/>
          <w:b/>
          <w:sz w:val="20"/>
          <w:szCs w:val="20"/>
          <w:lang w:val="el-GR"/>
        </w:rPr>
        <w:t>4.1</w:t>
      </w:r>
      <w:r w:rsidR="00061ADD" w:rsidRPr="009720D4">
        <w:rPr>
          <w:rFonts w:ascii="Tahoma" w:hAnsi="Tahoma" w:cs="Tahoma"/>
          <w:b/>
          <w:sz w:val="20"/>
          <w:szCs w:val="20"/>
          <w:lang w:val="el-GR"/>
        </w:rPr>
        <w:fldChar w:fldCharType="end"/>
      </w:r>
      <w:r w:rsidRPr="009720D4">
        <w:rPr>
          <w:rFonts w:ascii="Tahoma" w:hAnsi="Tahoma" w:cs="Tahoma"/>
          <w:b/>
          <w:color w:val="000000" w:themeColor="text1"/>
          <w:sz w:val="20"/>
          <w:szCs w:val="20"/>
          <w:lang w:val="el-GR"/>
        </w:rPr>
        <w:t xml:space="preserve"> της παρούσας </w:t>
      </w:r>
      <w:r w:rsidRPr="009720D4">
        <w:rPr>
          <w:rFonts w:ascii="Tahoma" w:hAnsi="Tahoma" w:cs="Tahoma"/>
          <w:iCs/>
          <w:color w:val="000000" w:themeColor="text1"/>
          <w:sz w:val="20"/>
          <w:szCs w:val="20"/>
          <w:lang w:val="el-GR"/>
        </w:rPr>
        <w:t>)»</w:t>
      </w:r>
      <w:r w:rsidRPr="009720D4">
        <w:rPr>
          <w:rFonts w:ascii="Tahoma" w:hAnsi="Tahoma" w:cs="Tahoma"/>
          <w:color w:val="000000" w:themeColor="text1"/>
          <w:sz w:val="20"/>
          <w:szCs w:val="20"/>
          <w:lang w:val="el-GR"/>
        </w:rPr>
        <w:t>.</w:t>
      </w:r>
    </w:p>
    <w:p w14:paraId="26AB94E5" w14:textId="77777777" w:rsidR="007E000B" w:rsidRPr="009720D4" w:rsidRDefault="007E000B" w:rsidP="007E000B">
      <w:pPr>
        <w:overflowPunct w:val="0"/>
        <w:autoSpaceDE w:val="0"/>
        <w:autoSpaceDN w:val="0"/>
        <w:adjustRightInd w:val="0"/>
        <w:spacing w:line="276" w:lineRule="auto"/>
        <w:textAlignment w:val="baseline"/>
        <w:rPr>
          <w:rFonts w:ascii="Tahoma" w:hAnsi="Tahoma" w:cs="Tahoma"/>
          <w:color w:val="000000" w:themeColor="text1"/>
          <w:sz w:val="20"/>
          <w:szCs w:val="20"/>
          <w:lang w:val="el-GR"/>
        </w:rPr>
      </w:pPr>
      <w:r w:rsidRPr="009720D4">
        <w:rPr>
          <w:rFonts w:ascii="Tahoma" w:hAnsi="Tahoma" w:cs="Tahoma"/>
          <w:color w:val="000000" w:themeColor="text1"/>
          <w:sz w:val="20"/>
          <w:szCs w:val="20"/>
          <w:lang w:val="el-GR"/>
        </w:rPr>
        <w:lastRenderedPageBreak/>
        <w:t>Σε περίπτωση κατάπτωσης της εγγύησης, το ποσό της κατάπτωσης υπόκειται στο εκάστοτε ισχύον πάγιο τέλος χαρτοσήμου.</w:t>
      </w:r>
    </w:p>
    <w:p w14:paraId="1F7BEB96" w14:textId="77777777" w:rsidR="007E000B" w:rsidRPr="009720D4" w:rsidRDefault="007E000B" w:rsidP="007E000B">
      <w:pPr>
        <w:spacing w:line="276" w:lineRule="auto"/>
        <w:jc w:val="right"/>
        <w:rPr>
          <w:rFonts w:ascii="Tahoma" w:hAnsi="Tahoma" w:cs="Tahoma"/>
          <w:sz w:val="20"/>
          <w:szCs w:val="20"/>
        </w:rPr>
      </w:pPr>
      <w:r w:rsidRPr="009720D4">
        <w:rPr>
          <w:rFonts w:ascii="Tahoma" w:hAnsi="Tahoma" w:cs="Tahoma"/>
          <w:sz w:val="20"/>
          <w:szCs w:val="20"/>
        </w:rPr>
        <w:t>(Εξουσιοδοτημένη υπογραφή)</w:t>
      </w:r>
    </w:p>
    <w:bookmarkEnd w:id="247"/>
    <w:p w14:paraId="675F08E9" w14:textId="619D1C8E" w:rsidR="00882E44" w:rsidRPr="00603221" w:rsidRDefault="00882E44" w:rsidP="00F20B98">
      <w:pPr>
        <w:rPr>
          <w:lang w:val="el-GR"/>
        </w:rPr>
      </w:pPr>
    </w:p>
    <w:sectPr w:rsidR="00882E44" w:rsidRPr="00603221" w:rsidSect="00317788">
      <w:headerReference w:type="first" r:id="rId30"/>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F7308B" w14:textId="77777777" w:rsidR="007810BC" w:rsidRDefault="007810BC">
      <w:pPr>
        <w:spacing w:after="0"/>
      </w:pPr>
      <w:r>
        <w:separator/>
      </w:r>
    </w:p>
  </w:endnote>
  <w:endnote w:type="continuationSeparator" w:id="0">
    <w:p w14:paraId="34014920" w14:textId="77777777" w:rsidR="007810BC" w:rsidRDefault="007810B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notTrueType/>
    <w:pitch w:val="variable"/>
    <w:sig w:usb0="01000001" w:usb1="00000000" w:usb2="00000000" w:usb3="00000000" w:csb0="0001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ArialMT">
    <w:altName w:val="Arial"/>
    <w:charset w:val="00"/>
    <w:family w:val="swiss"/>
    <w:pitch w:val="variable"/>
  </w:font>
  <w:font w:name="SimSun;宋体">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A0" w:firstRow="1" w:lastRow="0" w:firstColumn="1" w:lastColumn="0" w:noHBand="0" w:noVBand="0"/>
    </w:tblPr>
    <w:tblGrid>
      <w:gridCol w:w="8747"/>
      <w:gridCol w:w="1108"/>
    </w:tblGrid>
    <w:tr w:rsidR="002377DD" w:rsidRPr="00696648" w14:paraId="4336216A" w14:textId="77777777" w:rsidTr="003366E9">
      <w:tc>
        <w:tcPr>
          <w:tcW w:w="8747" w:type="dxa"/>
          <w:tcBorders>
            <w:top w:val="single" w:sz="4" w:space="0" w:color="auto"/>
          </w:tcBorders>
        </w:tcPr>
        <w:p w14:paraId="684A4E42" w14:textId="77777777" w:rsidR="002377DD" w:rsidRPr="00F20B98" w:rsidRDefault="002377DD" w:rsidP="006B55CD">
          <w:pPr>
            <w:pStyle w:val="af2"/>
            <w:spacing w:after="0"/>
            <w:rPr>
              <w:rStyle w:val="a3"/>
              <w:rFonts w:ascii="Tahoma" w:hAnsi="Tahoma" w:cs="Tahoma"/>
              <w:sz w:val="20"/>
              <w:szCs w:val="22"/>
              <w:lang w:val="el-GR"/>
            </w:rPr>
          </w:pPr>
          <w:r w:rsidRPr="00F20B98">
            <w:rPr>
              <w:rStyle w:val="a3"/>
              <w:rFonts w:ascii="Tahoma" w:hAnsi="Tahoma" w:cs="Tahoma"/>
              <w:sz w:val="20"/>
              <w:szCs w:val="22"/>
              <w:lang w:val="el-GR"/>
            </w:rPr>
            <w:t xml:space="preserve">Κοινωνία της Πληροφορίας Α.Ε. </w:t>
          </w:r>
        </w:p>
      </w:tc>
      <w:tc>
        <w:tcPr>
          <w:tcW w:w="1108" w:type="dxa"/>
          <w:tcBorders>
            <w:top w:val="single" w:sz="4" w:space="0" w:color="auto"/>
          </w:tcBorders>
        </w:tcPr>
        <w:p w14:paraId="05A91924" w14:textId="0A64600B" w:rsidR="002377DD" w:rsidRPr="00A0278E" w:rsidRDefault="002377DD" w:rsidP="006B55CD">
          <w:pPr>
            <w:pStyle w:val="af2"/>
            <w:spacing w:after="0"/>
            <w:rPr>
              <w:rStyle w:val="a3"/>
              <w:lang w:val="el-GR"/>
            </w:rPr>
          </w:pPr>
        </w:p>
      </w:tc>
    </w:tr>
  </w:tbl>
  <w:p w14:paraId="0EACC736" w14:textId="77777777" w:rsidR="002377DD" w:rsidRPr="00A0278E" w:rsidRDefault="002377DD">
    <w:pPr>
      <w:pStyle w:val="af2"/>
      <w:rPr>
        <w:lang w:val="el-G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A0" w:firstRow="1" w:lastRow="0" w:firstColumn="1" w:lastColumn="0" w:noHBand="0" w:noVBand="0"/>
    </w:tblPr>
    <w:tblGrid>
      <w:gridCol w:w="8747"/>
      <w:gridCol w:w="1108"/>
    </w:tblGrid>
    <w:tr w:rsidR="002377DD" w:rsidRPr="003535DB" w14:paraId="1A854E84" w14:textId="77777777" w:rsidTr="003366E9">
      <w:tc>
        <w:tcPr>
          <w:tcW w:w="8747" w:type="dxa"/>
          <w:tcBorders>
            <w:top w:val="single" w:sz="4" w:space="0" w:color="auto"/>
          </w:tcBorders>
        </w:tcPr>
        <w:p w14:paraId="13C612A0" w14:textId="77777777" w:rsidR="002377DD" w:rsidRPr="00F20B98" w:rsidRDefault="002377DD" w:rsidP="003C0732">
          <w:pPr>
            <w:pStyle w:val="af2"/>
            <w:spacing w:after="0"/>
            <w:rPr>
              <w:rStyle w:val="a3"/>
              <w:rFonts w:ascii="Tahoma" w:hAnsi="Tahoma" w:cs="Tahoma"/>
              <w:sz w:val="20"/>
              <w:szCs w:val="22"/>
              <w:lang w:val="el-GR"/>
            </w:rPr>
          </w:pPr>
          <w:r w:rsidRPr="00F20B98">
            <w:rPr>
              <w:rStyle w:val="a3"/>
              <w:rFonts w:ascii="Tahoma" w:hAnsi="Tahoma" w:cs="Tahoma"/>
              <w:sz w:val="20"/>
              <w:szCs w:val="22"/>
              <w:lang w:val="el-GR"/>
            </w:rPr>
            <w:t xml:space="preserve">Κοινωνία της Πληροφορίας Α.Ε. </w:t>
          </w:r>
        </w:p>
      </w:tc>
      <w:tc>
        <w:tcPr>
          <w:tcW w:w="1108" w:type="dxa"/>
          <w:tcBorders>
            <w:top w:val="single" w:sz="4" w:space="0" w:color="auto"/>
          </w:tcBorders>
        </w:tcPr>
        <w:p w14:paraId="30C54218" w14:textId="47C538DF" w:rsidR="002377DD" w:rsidRPr="00A0278E" w:rsidRDefault="002377DD" w:rsidP="003C0732">
          <w:pPr>
            <w:pStyle w:val="af2"/>
            <w:spacing w:after="0"/>
            <w:rPr>
              <w:rStyle w:val="a3"/>
              <w:rFonts w:ascii="Tahoma" w:hAnsi="Tahoma" w:cs="Tahoma"/>
              <w:sz w:val="20"/>
              <w:szCs w:val="22"/>
              <w:lang w:val="el-GR"/>
            </w:rPr>
          </w:pPr>
          <w:r w:rsidRPr="00F20B98">
            <w:rPr>
              <w:rStyle w:val="a3"/>
              <w:rFonts w:ascii="Tahoma" w:hAnsi="Tahoma" w:cs="Tahoma"/>
              <w:sz w:val="20"/>
              <w:szCs w:val="22"/>
            </w:rPr>
            <w:fldChar w:fldCharType="begin"/>
          </w:r>
          <w:r w:rsidRPr="00F20B98">
            <w:rPr>
              <w:rStyle w:val="a3"/>
              <w:rFonts w:ascii="Tahoma" w:hAnsi="Tahoma" w:cs="Tahoma"/>
              <w:sz w:val="20"/>
              <w:szCs w:val="22"/>
            </w:rPr>
            <w:instrText xml:space="preserve"> PAGE </w:instrText>
          </w:r>
          <w:r w:rsidRPr="00F20B98">
            <w:rPr>
              <w:rStyle w:val="a3"/>
              <w:rFonts w:ascii="Tahoma" w:hAnsi="Tahoma" w:cs="Tahoma"/>
              <w:sz w:val="20"/>
              <w:szCs w:val="22"/>
            </w:rPr>
            <w:fldChar w:fldCharType="separate"/>
          </w:r>
          <w:r w:rsidR="00082B38">
            <w:rPr>
              <w:rStyle w:val="a3"/>
              <w:rFonts w:ascii="Tahoma" w:hAnsi="Tahoma" w:cs="Tahoma"/>
              <w:noProof/>
              <w:sz w:val="20"/>
              <w:szCs w:val="22"/>
            </w:rPr>
            <w:t>1</w:t>
          </w:r>
          <w:r w:rsidRPr="00F20B98">
            <w:rPr>
              <w:rStyle w:val="a3"/>
              <w:rFonts w:ascii="Tahoma" w:hAnsi="Tahoma" w:cs="Tahoma"/>
              <w:sz w:val="20"/>
              <w:szCs w:val="22"/>
            </w:rPr>
            <w:fldChar w:fldCharType="end"/>
          </w:r>
          <w:r w:rsidRPr="00F20B98">
            <w:rPr>
              <w:rStyle w:val="a3"/>
              <w:rFonts w:ascii="Tahoma" w:hAnsi="Tahoma" w:cs="Tahoma"/>
              <w:sz w:val="20"/>
              <w:szCs w:val="22"/>
            </w:rPr>
            <w:t xml:space="preserve"> - </w:t>
          </w:r>
          <w:r>
            <w:rPr>
              <w:rStyle w:val="a3"/>
              <w:rFonts w:ascii="Tahoma" w:hAnsi="Tahoma" w:cs="Tahoma"/>
              <w:sz w:val="20"/>
              <w:szCs w:val="22"/>
              <w:lang w:val="el-GR"/>
            </w:rPr>
            <w:t>88</w:t>
          </w:r>
        </w:p>
      </w:tc>
    </w:tr>
  </w:tbl>
  <w:p w14:paraId="0721CF7C" w14:textId="77777777" w:rsidR="002377DD" w:rsidRPr="00603221" w:rsidRDefault="002377DD" w:rsidP="00603221">
    <w:pPr>
      <w:pStyle w:val="af2"/>
      <w:rPr>
        <w:rFonts w:ascii="Tahoma" w:hAnsi="Tahoma" w:cs="Tahoma"/>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A0" w:firstRow="1" w:lastRow="0" w:firstColumn="1" w:lastColumn="0" w:noHBand="0" w:noVBand="0"/>
    </w:tblPr>
    <w:tblGrid>
      <w:gridCol w:w="8747"/>
      <w:gridCol w:w="1108"/>
    </w:tblGrid>
    <w:tr w:rsidR="002377DD" w:rsidRPr="003535DB" w14:paraId="4E5457F9" w14:textId="77777777" w:rsidTr="003366E9">
      <w:tc>
        <w:tcPr>
          <w:tcW w:w="8747" w:type="dxa"/>
          <w:tcBorders>
            <w:top w:val="single" w:sz="4" w:space="0" w:color="auto"/>
          </w:tcBorders>
        </w:tcPr>
        <w:p w14:paraId="169DABE9" w14:textId="77777777" w:rsidR="002377DD" w:rsidRPr="00F20B98" w:rsidRDefault="002377DD" w:rsidP="006B55CD">
          <w:pPr>
            <w:pStyle w:val="af2"/>
            <w:spacing w:after="0"/>
            <w:rPr>
              <w:rStyle w:val="a3"/>
              <w:rFonts w:ascii="Tahoma" w:hAnsi="Tahoma" w:cs="Tahoma"/>
              <w:sz w:val="20"/>
              <w:szCs w:val="22"/>
              <w:lang w:val="el-GR"/>
            </w:rPr>
          </w:pPr>
          <w:r w:rsidRPr="00F20B98">
            <w:rPr>
              <w:rStyle w:val="a3"/>
              <w:rFonts w:ascii="Tahoma" w:hAnsi="Tahoma" w:cs="Tahoma"/>
              <w:sz w:val="20"/>
              <w:szCs w:val="22"/>
              <w:lang w:val="el-GR"/>
            </w:rPr>
            <w:t xml:space="preserve">Κοινωνία της Πληροφορίας Α.Ε. </w:t>
          </w:r>
        </w:p>
      </w:tc>
      <w:tc>
        <w:tcPr>
          <w:tcW w:w="1108" w:type="dxa"/>
          <w:tcBorders>
            <w:top w:val="single" w:sz="4" w:space="0" w:color="auto"/>
          </w:tcBorders>
        </w:tcPr>
        <w:p w14:paraId="39D8D446" w14:textId="7423A9A9" w:rsidR="002377DD" w:rsidRPr="00A0278E" w:rsidRDefault="002377DD" w:rsidP="006B55CD">
          <w:pPr>
            <w:pStyle w:val="af2"/>
            <w:spacing w:after="0"/>
            <w:rPr>
              <w:rStyle w:val="a3"/>
              <w:rFonts w:ascii="Tahoma" w:hAnsi="Tahoma" w:cs="Tahoma"/>
              <w:sz w:val="20"/>
              <w:szCs w:val="22"/>
              <w:lang w:val="el-GR"/>
            </w:rPr>
          </w:pPr>
          <w:r w:rsidRPr="00F20B98">
            <w:rPr>
              <w:rStyle w:val="a3"/>
              <w:rFonts w:ascii="Tahoma" w:hAnsi="Tahoma" w:cs="Tahoma"/>
              <w:sz w:val="20"/>
              <w:szCs w:val="22"/>
            </w:rPr>
            <w:fldChar w:fldCharType="begin"/>
          </w:r>
          <w:r w:rsidRPr="00F20B98">
            <w:rPr>
              <w:rStyle w:val="a3"/>
              <w:rFonts w:ascii="Tahoma" w:hAnsi="Tahoma" w:cs="Tahoma"/>
              <w:sz w:val="20"/>
              <w:szCs w:val="22"/>
            </w:rPr>
            <w:instrText xml:space="preserve"> PAGE </w:instrText>
          </w:r>
          <w:r w:rsidRPr="00F20B98">
            <w:rPr>
              <w:rStyle w:val="a3"/>
              <w:rFonts w:ascii="Tahoma" w:hAnsi="Tahoma" w:cs="Tahoma"/>
              <w:sz w:val="20"/>
              <w:szCs w:val="22"/>
            </w:rPr>
            <w:fldChar w:fldCharType="separate"/>
          </w:r>
          <w:r w:rsidRPr="00F20B98">
            <w:rPr>
              <w:rStyle w:val="a3"/>
              <w:rFonts w:ascii="Tahoma" w:hAnsi="Tahoma" w:cs="Tahoma"/>
              <w:noProof/>
              <w:sz w:val="20"/>
              <w:szCs w:val="22"/>
            </w:rPr>
            <w:t>21</w:t>
          </w:r>
          <w:r w:rsidRPr="00F20B98">
            <w:rPr>
              <w:rStyle w:val="a3"/>
              <w:rFonts w:ascii="Tahoma" w:hAnsi="Tahoma" w:cs="Tahoma"/>
              <w:sz w:val="20"/>
              <w:szCs w:val="22"/>
            </w:rPr>
            <w:fldChar w:fldCharType="end"/>
          </w:r>
          <w:r w:rsidRPr="00F20B98">
            <w:rPr>
              <w:rStyle w:val="a3"/>
              <w:rFonts w:ascii="Tahoma" w:hAnsi="Tahoma" w:cs="Tahoma"/>
              <w:sz w:val="20"/>
              <w:szCs w:val="22"/>
            </w:rPr>
            <w:t xml:space="preserve"> - </w:t>
          </w:r>
          <w:r>
            <w:rPr>
              <w:rStyle w:val="a3"/>
              <w:rFonts w:ascii="Tahoma" w:hAnsi="Tahoma" w:cs="Tahoma"/>
              <w:sz w:val="20"/>
              <w:szCs w:val="22"/>
              <w:lang w:val="el-GR"/>
            </w:rPr>
            <w:t>88</w:t>
          </w:r>
        </w:p>
      </w:tc>
    </w:tr>
  </w:tbl>
  <w:p w14:paraId="14BFBD6E" w14:textId="77777777" w:rsidR="002377DD" w:rsidRPr="00603221" w:rsidRDefault="002377DD">
    <w:pPr>
      <w:pStyle w:val="af2"/>
      <w:rPr>
        <w:rFonts w:ascii="Tahoma" w:hAnsi="Tahoma" w:cs="Tahoma"/>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D9FFF" w14:textId="77777777" w:rsidR="002377DD" w:rsidRDefault="002377DD">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2377DD" w14:paraId="4422C396" w14:textId="77777777" w:rsidTr="003366E9">
      <w:tc>
        <w:tcPr>
          <w:tcW w:w="8747" w:type="dxa"/>
          <w:tcBorders>
            <w:top w:val="single" w:sz="4" w:space="0" w:color="auto"/>
          </w:tcBorders>
        </w:tcPr>
        <w:p w14:paraId="1B7FFB31" w14:textId="77777777" w:rsidR="002377DD" w:rsidRPr="00834763" w:rsidRDefault="002377DD" w:rsidP="006B55CD">
          <w:pPr>
            <w:pStyle w:val="af2"/>
            <w:spacing w:after="0"/>
            <w:rPr>
              <w:rStyle w:val="a3"/>
              <w:lang w:val="el-GR"/>
            </w:rPr>
          </w:pPr>
          <w:r w:rsidRPr="00834763">
            <w:rPr>
              <w:rStyle w:val="a3"/>
              <w:lang w:val="el-GR"/>
            </w:rPr>
            <w:t xml:space="preserve">Κοινωνία της Πληροφορίας Α.Ε. </w:t>
          </w:r>
        </w:p>
      </w:tc>
      <w:tc>
        <w:tcPr>
          <w:tcW w:w="1108" w:type="dxa"/>
          <w:tcBorders>
            <w:top w:val="single" w:sz="4" w:space="0" w:color="auto"/>
          </w:tcBorders>
        </w:tcPr>
        <w:p w14:paraId="17D43C87" w14:textId="1730B2C1" w:rsidR="002377DD" w:rsidRPr="00A0278E" w:rsidRDefault="002377DD" w:rsidP="006B55CD">
          <w:pPr>
            <w:pStyle w:val="af2"/>
            <w:spacing w:after="0"/>
            <w:rPr>
              <w:rStyle w:val="a3"/>
              <w:lang w:val="el-GR"/>
            </w:rPr>
          </w:pPr>
          <w:r>
            <w:rPr>
              <w:rStyle w:val="a3"/>
            </w:rPr>
            <w:fldChar w:fldCharType="begin"/>
          </w:r>
          <w:r>
            <w:rPr>
              <w:rStyle w:val="a3"/>
            </w:rPr>
            <w:instrText xml:space="preserve"> PAGE </w:instrText>
          </w:r>
          <w:r>
            <w:rPr>
              <w:rStyle w:val="a3"/>
            </w:rPr>
            <w:fldChar w:fldCharType="separate"/>
          </w:r>
          <w:r>
            <w:rPr>
              <w:rStyle w:val="a3"/>
              <w:noProof/>
            </w:rPr>
            <w:t>75</w:t>
          </w:r>
          <w:r>
            <w:rPr>
              <w:rStyle w:val="a3"/>
            </w:rPr>
            <w:fldChar w:fldCharType="end"/>
          </w:r>
          <w:r>
            <w:rPr>
              <w:rStyle w:val="a3"/>
            </w:rPr>
            <w:t xml:space="preserve"> - </w:t>
          </w:r>
          <w:r>
            <w:rPr>
              <w:rStyle w:val="a3"/>
              <w:lang w:val="el-GR"/>
            </w:rPr>
            <w:t>88</w:t>
          </w:r>
        </w:p>
      </w:tc>
    </w:tr>
  </w:tbl>
  <w:p w14:paraId="04B62258" w14:textId="77777777" w:rsidR="002377DD" w:rsidRDefault="002377DD">
    <w:pPr>
      <w:pStyle w:val="af2"/>
      <w:spacing w:after="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77" w:type="dxa"/>
      <w:tblBorders>
        <w:top w:val="single" w:sz="4" w:space="0" w:color="auto"/>
      </w:tblBorders>
      <w:tblLayout w:type="fixed"/>
      <w:tblLook w:val="00A0" w:firstRow="1" w:lastRow="0" w:firstColumn="1" w:lastColumn="0" w:noHBand="0" w:noVBand="0"/>
    </w:tblPr>
    <w:tblGrid>
      <w:gridCol w:w="13560"/>
      <w:gridCol w:w="1717"/>
    </w:tblGrid>
    <w:tr w:rsidR="002377DD" w:rsidRPr="003535DB" w14:paraId="2FD1A90E" w14:textId="77777777" w:rsidTr="00A0278E">
      <w:trPr>
        <w:trHeight w:val="261"/>
      </w:trPr>
      <w:tc>
        <w:tcPr>
          <w:tcW w:w="13560" w:type="dxa"/>
          <w:tcBorders>
            <w:top w:val="single" w:sz="4" w:space="0" w:color="auto"/>
          </w:tcBorders>
        </w:tcPr>
        <w:p w14:paraId="045696A1" w14:textId="77777777" w:rsidR="002377DD" w:rsidRPr="00F20B98" w:rsidRDefault="002377DD" w:rsidP="003C0732">
          <w:pPr>
            <w:pStyle w:val="af2"/>
            <w:spacing w:after="0"/>
            <w:rPr>
              <w:rStyle w:val="a3"/>
              <w:rFonts w:ascii="Tahoma" w:hAnsi="Tahoma" w:cs="Tahoma"/>
              <w:sz w:val="20"/>
              <w:szCs w:val="22"/>
              <w:lang w:val="el-GR"/>
            </w:rPr>
          </w:pPr>
          <w:r w:rsidRPr="00F20B98">
            <w:rPr>
              <w:rStyle w:val="a3"/>
              <w:rFonts w:ascii="Tahoma" w:hAnsi="Tahoma" w:cs="Tahoma"/>
              <w:sz w:val="20"/>
              <w:szCs w:val="22"/>
              <w:lang w:val="el-GR"/>
            </w:rPr>
            <w:t xml:space="preserve">Κοινωνία της Πληροφορίας Α.Ε. </w:t>
          </w:r>
        </w:p>
      </w:tc>
      <w:tc>
        <w:tcPr>
          <w:tcW w:w="1717" w:type="dxa"/>
          <w:tcBorders>
            <w:top w:val="single" w:sz="4" w:space="0" w:color="auto"/>
          </w:tcBorders>
        </w:tcPr>
        <w:p w14:paraId="08DD60A7" w14:textId="4246616B" w:rsidR="002377DD" w:rsidRPr="00A0278E" w:rsidRDefault="002377DD" w:rsidP="003C0732">
          <w:pPr>
            <w:pStyle w:val="af2"/>
            <w:spacing w:after="0"/>
            <w:rPr>
              <w:rStyle w:val="a3"/>
              <w:rFonts w:ascii="Tahoma" w:hAnsi="Tahoma" w:cs="Tahoma"/>
              <w:sz w:val="20"/>
              <w:szCs w:val="22"/>
              <w:lang w:val="el-GR"/>
            </w:rPr>
          </w:pPr>
          <w:r w:rsidRPr="00F20B98">
            <w:rPr>
              <w:rStyle w:val="a3"/>
              <w:rFonts w:ascii="Tahoma" w:hAnsi="Tahoma" w:cs="Tahoma"/>
              <w:sz w:val="20"/>
              <w:szCs w:val="22"/>
            </w:rPr>
            <w:fldChar w:fldCharType="begin"/>
          </w:r>
          <w:r w:rsidRPr="00F20B98">
            <w:rPr>
              <w:rStyle w:val="a3"/>
              <w:rFonts w:ascii="Tahoma" w:hAnsi="Tahoma" w:cs="Tahoma"/>
              <w:sz w:val="20"/>
              <w:szCs w:val="22"/>
            </w:rPr>
            <w:instrText xml:space="preserve"> PAGE </w:instrText>
          </w:r>
          <w:r w:rsidRPr="00F20B98">
            <w:rPr>
              <w:rStyle w:val="a3"/>
              <w:rFonts w:ascii="Tahoma" w:hAnsi="Tahoma" w:cs="Tahoma"/>
              <w:sz w:val="20"/>
              <w:szCs w:val="22"/>
            </w:rPr>
            <w:fldChar w:fldCharType="separate"/>
          </w:r>
          <w:r w:rsidRPr="00F20B98">
            <w:rPr>
              <w:rStyle w:val="a3"/>
              <w:rFonts w:ascii="Tahoma" w:hAnsi="Tahoma" w:cs="Tahoma"/>
              <w:noProof/>
              <w:sz w:val="20"/>
              <w:szCs w:val="22"/>
            </w:rPr>
            <w:t>5</w:t>
          </w:r>
          <w:r w:rsidRPr="00F20B98">
            <w:rPr>
              <w:rStyle w:val="a3"/>
              <w:rFonts w:ascii="Tahoma" w:hAnsi="Tahoma" w:cs="Tahoma"/>
              <w:sz w:val="20"/>
              <w:szCs w:val="22"/>
            </w:rPr>
            <w:fldChar w:fldCharType="end"/>
          </w:r>
          <w:r w:rsidRPr="00F20B98">
            <w:rPr>
              <w:rStyle w:val="a3"/>
              <w:rFonts w:ascii="Tahoma" w:hAnsi="Tahoma" w:cs="Tahoma"/>
              <w:sz w:val="20"/>
              <w:szCs w:val="22"/>
            </w:rPr>
            <w:t xml:space="preserve"> - </w:t>
          </w:r>
          <w:r>
            <w:rPr>
              <w:rStyle w:val="a3"/>
              <w:rFonts w:ascii="Tahoma" w:hAnsi="Tahoma" w:cs="Tahoma"/>
              <w:sz w:val="20"/>
              <w:szCs w:val="22"/>
              <w:lang w:val="el-GR"/>
            </w:rPr>
            <w:t>88</w:t>
          </w:r>
        </w:p>
      </w:tc>
    </w:tr>
  </w:tbl>
  <w:p w14:paraId="194F5561" w14:textId="77777777" w:rsidR="002377DD" w:rsidRPr="00603221" w:rsidRDefault="002377DD" w:rsidP="00603221">
    <w:pPr>
      <w:pStyle w:val="af2"/>
      <w:rPr>
        <w:rFonts w:ascii="Tahoma" w:hAnsi="Tahoma" w:cs="Tahoma"/>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8" w:type="dxa"/>
      <w:tblBorders>
        <w:top w:val="single" w:sz="4" w:space="0" w:color="auto"/>
      </w:tblBorders>
      <w:tblLayout w:type="fixed"/>
      <w:tblLook w:val="00A0" w:firstRow="1" w:lastRow="0" w:firstColumn="1" w:lastColumn="0" w:noHBand="0" w:noVBand="0"/>
    </w:tblPr>
    <w:tblGrid>
      <w:gridCol w:w="9691"/>
      <w:gridCol w:w="1227"/>
    </w:tblGrid>
    <w:tr w:rsidR="002377DD" w:rsidRPr="003535DB" w14:paraId="6F00603C" w14:textId="77777777" w:rsidTr="00A0278E">
      <w:trPr>
        <w:trHeight w:val="283"/>
      </w:trPr>
      <w:tc>
        <w:tcPr>
          <w:tcW w:w="9691" w:type="dxa"/>
          <w:tcBorders>
            <w:top w:val="single" w:sz="4" w:space="0" w:color="auto"/>
          </w:tcBorders>
        </w:tcPr>
        <w:p w14:paraId="09C96BC4" w14:textId="77777777" w:rsidR="002377DD" w:rsidRPr="00F20B98" w:rsidRDefault="002377DD" w:rsidP="003C0732">
          <w:pPr>
            <w:pStyle w:val="af2"/>
            <w:spacing w:after="0"/>
            <w:rPr>
              <w:rStyle w:val="a3"/>
              <w:rFonts w:ascii="Tahoma" w:hAnsi="Tahoma" w:cs="Tahoma"/>
              <w:sz w:val="20"/>
              <w:szCs w:val="22"/>
              <w:lang w:val="el-GR"/>
            </w:rPr>
          </w:pPr>
          <w:r w:rsidRPr="00F20B98">
            <w:rPr>
              <w:rStyle w:val="a3"/>
              <w:rFonts w:ascii="Tahoma" w:hAnsi="Tahoma" w:cs="Tahoma"/>
              <w:sz w:val="20"/>
              <w:szCs w:val="22"/>
              <w:lang w:val="el-GR"/>
            </w:rPr>
            <w:t xml:space="preserve">Κοινωνία της Πληροφορίας Α.Ε. </w:t>
          </w:r>
        </w:p>
      </w:tc>
      <w:tc>
        <w:tcPr>
          <w:tcW w:w="1227" w:type="dxa"/>
          <w:tcBorders>
            <w:top w:val="single" w:sz="4" w:space="0" w:color="auto"/>
          </w:tcBorders>
        </w:tcPr>
        <w:p w14:paraId="0F37E95D" w14:textId="21140E67" w:rsidR="002377DD" w:rsidRPr="00A0278E" w:rsidRDefault="002377DD" w:rsidP="003C0732">
          <w:pPr>
            <w:pStyle w:val="af2"/>
            <w:spacing w:after="0"/>
            <w:rPr>
              <w:rStyle w:val="a3"/>
              <w:rFonts w:ascii="Tahoma" w:hAnsi="Tahoma" w:cs="Tahoma"/>
              <w:sz w:val="20"/>
              <w:szCs w:val="22"/>
              <w:lang w:val="el-GR"/>
            </w:rPr>
          </w:pPr>
          <w:r w:rsidRPr="00F20B98">
            <w:rPr>
              <w:rStyle w:val="a3"/>
              <w:rFonts w:ascii="Tahoma" w:hAnsi="Tahoma" w:cs="Tahoma"/>
              <w:sz w:val="20"/>
              <w:szCs w:val="22"/>
            </w:rPr>
            <w:fldChar w:fldCharType="begin"/>
          </w:r>
          <w:r w:rsidRPr="00F20B98">
            <w:rPr>
              <w:rStyle w:val="a3"/>
              <w:rFonts w:ascii="Tahoma" w:hAnsi="Tahoma" w:cs="Tahoma"/>
              <w:sz w:val="20"/>
              <w:szCs w:val="22"/>
            </w:rPr>
            <w:instrText xml:space="preserve"> PAGE </w:instrText>
          </w:r>
          <w:r w:rsidRPr="00F20B98">
            <w:rPr>
              <w:rStyle w:val="a3"/>
              <w:rFonts w:ascii="Tahoma" w:hAnsi="Tahoma" w:cs="Tahoma"/>
              <w:sz w:val="20"/>
              <w:szCs w:val="22"/>
            </w:rPr>
            <w:fldChar w:fldCharType="separate"/>
          </w:r>
          <w:r w:rsidRPr="00F20B98">
            <w:rPr>
              <w:rStyle w:val="a3"/>
              <w:rFonts w:ascii="Tahoma" w:hAnsi="Tahoma" w:cs="Tahoma"/>
              <w:noProof/>
              <w:sz w:val="20"/>
              <w:szCs w:val="22"/>
            </w:rPr>
            <w:t>5</w:t>
          </w:r>
          <w:r w:rsidRPr="00F20B98">
            <w:rPr>
              <w:rStyle w:val="a3"/>
              <w:rFonts w:ascii="Tahoma" w:hAnsi="Tahoma" w:cs="Tahoma"/>
              <w:sz w:val="20"/>
              <w:szCs w:val="22"/>
            </w:rPr>
            <w:fldChar w:fldCharType="end"/>
          </w:r>
          <w:r w:rsidRPr="00F20B98">
            <w:rPr>
              <w:rStyle w:val="a3"/>
              <w:rFonts w:ascii="Tahoma" w:hAnsi="Tahoma" w:cs="Tahoma"/>
              <w:sz w:val="20"/>
              <w:szCs w:val="22"/>
            </w:rPr>
            <w:t xml:space="preserve"> - </w:t>
          </w:r>
          <w:r>
            <w:rPr>
              <w:rStyle w:val="a3"/>
              <w:rFonts w:ascii="Tahoma" w:hAnsi="Tahoma" w:cs="Tahoma"/>
              <w:sz w:val="20"/>
              <w:szCs w:val="22"/>
              <w:lang w:val="el-GR"/>
            </w:rPr>
            <w:t>88</w:t>
          </w:r>
        </w:p>
      </w:tc>
    </w:tr>
  </w:tbl>
  <w:p w14:paraId="7C78DAA0" w14:textId="77777777" w:rsidR="002377DD" w:rsidRPr="00603221" w:rsidRDefault="002377DD" w:rsidP="00603221">
    <w:pPr>
      <w:pStyle w:val="af2"/>
      <w:rPr>
        <w:rFonts w:ascii="Tahoma" w:hAnsi="Tahoma" w:cs="Tahoma"/>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4B43BC" w14:textId="77777777" w:rsidR="007810BC" w:rsidRDefault="007810BC">
      <w:pPr>
        <w:spacing w:after="0"/>
      </w:pPr>
      <w:r>
        <w:separator/>
      </w:r>
    </w:p>
  </w:footnote>
  <w:footnote w:type="continuationSeparator" w:id="0">
    <w:p w14:paraId="299D653B" w14:textId="77777777" w:rsidR="007810BC" w:rsidRDefault="007810BC">
      <w:pPr>
        <w:spacing w:after="0"/>
      </w:pPr>
      <w:r>
        <w:continuationSeparator/>
      </w:r>
    </w:p>
  </w:footnote>
  <w:footnote w:id="1">
    <w:p w14:paraId="35A2E169" w14:textId="77777777" w:rsidR="002377DD" w:rsidRPr="006B2C94" w:rsidRDefault="002377DD" w:rsidP="008444B1">
      <w:pPr>
        <w:pStyle w:val="af4"/>
        <w:rPr>
          <w:lang w:val="el-GR"/>
        </w:rPr>
      </w:pPr>
      <w:r>
        <w:rPr>
          <w:rStyle w:val="a4"/>
        </w:rPr>
        <w:footnoteRef/>
      </w:r>
      <w:r w:rsidRPr="006B2C94">
        <w:rPr>
          <w:lang w:val="el-GR"/>
        </w:rPr>
        <w:tab/>
        <w:t xml:space="preserve">Πρβλ άρθρο 82 παρ. 1 ν. 4412/2016. Οι Α.Α., εφόσον απαιτούν την προσκόμιση πιστοποιητικών εκδιδόμενων από ανεξάρτητους οργανισμούς που βεβαιώνουν ότι ο οικονομικός φορέας συμμορφώνεται με ορισμένα πρότυπα διασφάλισης ποιότητας, συμπεριλαμβανομένης της προσβασιμότητας για άτομα με ειδικές ανάγκες, παραπέμπουν σε συστήματα διασφάλισης ποιότητας τα οποία βασίζονται στη σχετική σειρά ευρωπαϊκών προτύπων και έχουν πιστοποιηθεί από διαπιστευμένους οργανισμούς. Αναγνωρίζουν ισοδύναμα πιστοποιητικά από οργανισμούς εδρεύοντες σε άλλα κράτη - μέλη. Επίσης, κάνουν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 Τα πιστοποιητικά που ζητούνται πρέπει να έχουν εκδοθεί από ανεξάρτητους οργανισμούς και να βεβαιώνουν ότι ο οικονομικός φορέας συμμορφώνεται με τα απαιτούμενα πρότυπα διασφάλισης ποιότητας, συμπεριλαμβανομένης της προσβασιμότητας για άτομα με ειδικές ανάγκες και  να πληρούν όλες τις άλλες απαιτήσεις που προβλέπονται στο άρθρο 82 παρ.1 του ν. 4412/2016. </w:t>
      </w:r>
    </w:p>
  </w:footnote>
  <w:footnote w:id="2">
    <w:p w14:paraId="641494D5" w14:textId="77777777" w:rsidR="002377DD" w:rsidRPr="006B2C94" w:rsidRDefault="002377DD" w:rsidP="00D654B1">
      <w:pPr>
        <w:pStyle w:val="af4"/>
        <w:ind w:left="0" w:firstLine="0"/>
        <w:rPr>
          <w:lang w:val="el-GR"/>
        </w:rPr>
      </w:pPr>
      <w:r>
        <w:rPr>
          <w:rStyle w:val="a4"/>
        </w:rPr>
        <w:footnoteRef/>
      </w:r>
      <w:r w:rsidRPr="006B2C94">
        <w:rPr>
          <w:lang w:val="el-GR"/>
        </w:rPr>
        <w:tab/>
      </w:r>
      <w:r>
        <w:rPr>
          <w:lang w:val="el-GR"/>
        </w:rPr>
        <w:t xml:space="preserve">    </w:t>
      </w:r>
      <w:r w:rsidRPr="006B2C94">
        <w:rPr>
          <w:lang w:val="el-GR"/>
        </w:rPr>
        <w:t xml:space="preserve"> Πρβλ. εδάφιο α της παρ. 4 του άρθρου 100, όπως τροποποιήθηκε με το άρθρο 107 περ. 18 του ν. 4497/2017.</w:t>
      </w:r>
    </w:p>
  </w:footnote>
  <w:footnote w:id="3">
    <w:p w14:paraId="0F2EE1A8" w14:textId="77777777" w:rsidR="002377DD" w:rsidRPr="006B2C94" w:rsidRDefault="002377DD" w:rsidP="00D654B1">
      <w:pPr>
        <w:pStyle w:val="af4"/>
        <w:rPr>
          <w:lang w:val="el-GR"/>
        </w:rPr>
      </w:pPr>
      <w:r>
        <w:rPr>
          <w:rStyle w:val="a4"/>
        </w:rPr>
        <w:footnoteRef/>
      </w:r>
      <w:r w:rsidRPr="006B2C94">
        <w:rPr>
          <w:lang w:val="el-GR"/>
        </w:rPr>
        <w:tab/>
      </w:r>
      <w:r>
        <w:rPr>
          <w:lang w:val="el-GR"/>
        </w:rPr>
        <w:t xml:space="preserve"> </w:t>
      </w:r>
      <w:r w:rsidRPr="006B2C94">
        <w:rPr>
          <w:lang w:val="el-GR"/>
        </w:rPr>
        <w:t xml:space="preserve"> Βλ. άρθρο 221 παρ. 1 του ν. 4412/2016</w:t>
      </w:r>
    </w:p>
  </w:footnote>
  <w:footnote w:id="4">
    <w:p w14:paraId="6AF60F07" w14:textId="77777777" w:rsidR="002377DD" w:rsidRPr="005609B2" w:rsidRDefault="002377DD" w:rsidP="004E7C7E">
      <w:pPr>
        <w:pStyle w:val="af4"/>
        <w:rPr>
          <w:color w:val="000000"/>
          <w:lang w:val="el-GR"/>
        </w:rPr>
      </w:pPr>
      <w:r w:rsidRPr="005609B2">
        <w:rPr>
          <w:rStyle w:val="ab"/>
          <w:color w:val="000000"/>
        </w:rPr>
        <w:footnoteRef/>
      </w:r>
      <w:r w:rsidRPr="005609B2">
        <w:rPr>
          <w:color w:val="000000"/>
          <w:lang w:val="el-GR"/>
        </w:rPr>
        <w:t xml:space="preserve"> </w:t>
      </w:r>
      <w:r w:rsidRPr="005609B2">
        <w:rPr>
          <w:color w:val="000000"/>
          <w:lang w:val="el-GR"/>
        </w:rPr>
        <w:tab/>
        <w:t xml:space="preserve">Σύμφωνα με το άρθρο 80 παρ. 12 περ. ε και παρ. 13 του ν. 4412/2016, όπως προστέθηκαν με το άρθρο 43 παρ. 7, περ. α, υποπερ. αδ και αε του ν. 4605/2019., </w:t>
      </w:r>
    </w:p>
  </w:footnote>
  <w:footnote w:id="5">
    <w:p w14:paraId="2326FAB6" w14:textId="77777777" w:rsidR="002377DD" w:rsidRPr="00022C43" w:rsidDel="00A455D4" w:rsidRDefault="002377DD" w:rsidP="00936791">
      <w:pPr>
        <w:pStyle w:val="311"/>
        <w:rPr>
          <w:ins w:id="171" w:author="Συντάκτης"/>
          <w:del w:id="172" w:author="Συντάκτης"/>
          <w:lang w:val="el-GR"/>
        </w:rPr>
      </w:pPr>
      <w:r w:rsidRPr="00022C43">
        <w:footnoteRef/>
      </w:r>
      <w:r w:rsidRPr="00022C43">
        <w:rPr>
          <w:lang w:val="el-GR"/>
        </w:rPr>
        <w:t xml:space="preserve">  </w:t>
      </w:r>
      <w:r w:rsidRPr="00022C43">
        <w:rPr>
          <w:lang w:val="el-GR"/>
        </w:rPr>
        <w:tab/>
        <w:t>Πρβ. άρθρο 205Α του ν. 4412/2016, όπως προστέθηκε με το άρθρο 43 παρ. 24 περ. α’ του ν. 4605/2019.</w:t>
      </w:r>
    </w:p>
  </w:footnote>
  <w:footnote w:id="6">
    <w:p w14:paraId="1F2E1BEB" w14:textId="77777777" w:rsidR="002377DD" w:rsidRPr="00EE7F42" w:rsidRDefault="002377DD"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24E87" w14:textId="4211ADD2" w:rsidR="002377DD" w:rsidRPr="00F20B98" w:rsidRDefault="002377DD" w:rsidP="00603221">
    <w:pPr>
      <w:pStyle w:val="af3"/>
      <w:pBdr>
        <w:bottom w:val="single" w:sz="4" w:space="1" w:color="auto"/>
      </w:pBdr>
      <w:rPr>
        <w:rFonts w:ascii="Tahoma" w:hAnsi="Tahoma" w:cs="Tahoma"/>
        <w:sz w:val="20"/>
        <w:szCs w:val="20"/>
        <w:lang w:val="el-GR"/>
      </w:rPr>
    </w:pPr>
    <w:r w:rsidRPr="00F20B98">
      <w:rPr>
        <w:rFonts w:ascii="Tahoma" w:hAnsi="Tahoma" w:cs="Tahoma"/>
        <w:sz w:val="20"/>
        <w:szCs w:val="20"/>
        <w:lang w:val="el-GR"/>
      </w:rPr>
      <w:t>Διακήρυξη Ηλεκτρονικού Ανοικτού  Άνω των Ορίων Διαγωνισμού για το Έργο «Ανάπτυξη Γενικής Μεθοδολογίας και Προτυποποίηση Διαδικασιών για την υλοποίηση έργων ΣΔΙΤ»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B7116" w14:textId="1DE63A9C" w:rsidR="002377DD" w:rsidRPr="00F20B98" w:rsidRDefault="002377DD" w:rsidP="00603221">
    <w:pPr>
      <w:pStyle w:val="af3"/>
      <w:pBdr>
        <w:bottom w:val="single" w:sz="4" w:space="1" w:color="auto"/>
      </w:pBdr>
      <w:rPr>
        <w:rFonts w:ascii="Tahoma" w:hAnsi="Tahoma" w:cs="Tahoma"/>
        <w:sz w:val="20"/>
        <w:szCs w:val="22"/>
        <w:lang w:val="el-GR"/>
      </w:rPr>
    </w:pPr>
    <w:r w:rsidRPr="00F20B98">
      <w:rPr>
        <w:rFonts w:ascii="Tahoma" w:hAnsi="Tahoma" w:cs="Tahoma"/>
        <w:sz w:val="20"/>
        <w:szCs w:val="22"/>
        <w:lang w:val="el-GR"/>
      </w:rPr>
      <w:t>Διακήρυξη Ηλεκτρονικού Ανοικτού Άνω των Ορίων Διαγωνισμού για το Έργο «Ανάπτυξη Γενικής Μεθοδολογίας και Προτυποποίηση Διαδικασιών για την υλοποίηση έργων ΣΔΙΤ»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22307" w14:textId="6042032D" w:rsidR="002377DD" w:rsidRPr="00F20B98" w:rsidRDefault="002377DD" w:rsidP="00B8545D">
    <w:pPr>
      <w:pStyle w:val="af3"/>
      <w:pBdr>
        <w:bottom w:val="single" w:sz="4" w:space="1" w:color="auto"/>
      </w:pBdr>
      <w:tabs>
        <w:tab w:val="right" w:pos="9639"/>
      </w:tabs>
      <w:rPr>
        <w:rFonts w:ascii="Tahoma" w:hAnsi="Tahoma" w:cs="Tahoma"/>
        <w:sz w:val="20"/>
        <w:szCs w:val="20"/>
        <w:lang w:val="el-GR"/>
      </w:rPr>
    </w:pPr>
    <w:r w:rsidRPr="00F20B98">
      <w:rPr>
        <w:rFonts w:ascii="Tahoma" w:hAnsi="Tahoma" w:cs="Tahoma"/>
        <w:sz w:val="20"/>
        <w:szCs w:val="20"/>
        <w:lang w:val="el-GR"/>
      </w:rPr>
      <w:t>Διακήρυξη Ηλεκτρονικού Ανοικτού Διαγωνισμού για το έργο: «Ανάπτυξη Γενικής Μεθοδολογίας και Προτυποποίηση Διαδικασιών για την υλοποίηση έργων ΣΔΙΤ»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3B0BB" w14:textId="318FCBCB" w:rsidR="002377DD" w:rsidRPr="00F20B98" w:rsidRDefault="002377DD" w:rsidP="00E1337D">
    <w:pPr>
      <w:pStyle w:val="af3"/>
      <w:pBdr>
        <w:bottom w:val="single" w:sz="4" w:space="1" w:color="auto"/>
      </w:pBdr>
      <w:tabs>
        <w:tab w:val="right" w:pos="9639"/>
      </w:tabs>
      <w:rPr>
        <w:rFonts w:ascii="Tahoma" w:hAnsi="Tahoma" w:cs="Tahoma"/>
        <w:sz w:val="20"/>
        <w:szCs w:val="20"/>
        <w:lang w:val="el-GR"/>
      </w:rPr>
    </w:pPr>
    <w:r w:rsidRPr="00F20B98">
      <w:rPr>
        <w:rFonts w:ascii="Tahoma" w:hAnsi="Tahoma" w:cs="Tahoma"/>
        <w:sz w:val="20"/>
        <w:szCs w:val="20"/>
        <w:lang w:val="el-GR"/>
      </w:rPr>
      <w:t>Διακήρυξη Ηλεκτρονικού Ανοικτού Διαγωνισμού για το έργο: «Ανάπτυξη Γενικής Μεθοδολογίας και Προτυποποίηση Διαδικασιών για την υλοποίηση έργων ΣΔΙΤ»</w:t>
    </w:r>
  </w:p>
  <w:p w14:paraId="66DFE3ED" w14:textId="77777777" w:rsidR="002377DD" w:rsidRPr="009C3C60" w:rsidRDefault="002377DD">
    <w:pPr>
      <w:pStyle w:val="af3"/>
      <w:rPr>
        <w:lang w:val="el-G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B21ED" w14:textId="79A54CD3" w:rsidR="002377DD" w:rsidRPr="00F20B98" w:rsidRDefault="002377DD" w:rsidP="00E1337D">
    <w:pPr>
      <w:pStyle w:val="af3"/>
      <w:pBdr>
        <w:bottom w:val="single" w:sz="4" w:space="1" w:color="auto"/>
      </w:pBdr>
      <w:tabs>
        <w:tab w:val="right" w:pos="9639"/>
      </w:tabs>
      <w:rPr>
        <w:rFonts w:ascii="Tahoma" w:hAnsi="Tahoma" w:cs="Tahoma"/>
        <w:sz w:val="20"/>
        <w:szCs w:val="20"/>
        <w:lang w:val="el-GR"/>
      </w:rPr>
    </w:pPr>
    <w:r w:rsidRPr="00F20B98">
      <w:rPr>
        <w:rFonts w:ascii="Tahoma" w:hAnsi="Tahoma" w:cs="Tahoma"/>
        <w:sz w:val="20"/>
        <w:szCs w:val="20"/>
        <w:lang w:val="el-GR"/>
      </w:rPr>
      <w:t>Διακήρυξη Ηλεκτρονικού Ανοικτού Διαγωνισμού για το έργο: «Ανάπτυξη Γενικής Μεθοδολογίας και Προτυποποίηση Διαδικασιών για την υλοποίηση έργων ΣΔΙΤ»</w:t>
    </w:r>
  </w:p>
  <w:p w14:paraId="32414103" w14:textId="77777777" w:rsidR="002377DD" w:rsidRPr="009C3C60" w:rsidRDefault="002377DD">
    <w:pPr>
      <w:pStyle w:val="af3"/>
      <w:rPr>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1AD6A18"/>
    <w:multiLevelType w:val="hybridMultilevel"/>
    <w:tmpl w:val="DFDC9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024120AB"/>
    <w:multiLevelType w:val="multilevel"/>
    <w:tmpl w:val="EF343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07BC6327"/>
    <w:multiLevelType w:val="hybridMultilevel"/>
    <w:tmpl w:val="D376CD26"/>
    <w:lvl w:ilvl="0" w:tplc="3078C25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536ED5"/>
    <w:multiLevelType w:val="hybridMultilevel"/>
    <w:tmpl w:val="431009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0E092B89"/>
    <w:multiLevelType w:val="multilevel"/>
    <w:tmpl w:val="B3CC4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3257EF"/>
    <w:multiLevelType w:val="hybridMultilevel"/>
    <w:tmpl w:val="B60A561A"/>
    <w:lvl w:ilvl="0" w:tplc="04080001">
      <w:start w:val="1"/>
      <w:numFmt w:val="bullet"/>
      <w:lvlText w:val=""/>
      <w:lvlJc w:val="left"/>
      <w:pPr>
        <w:tabs>
          <w:tab w:val="num" w:pos="720"/>
        </w:tabs>
        <w:ind w:left="720" w:hanging="360"/>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5F66E4"/>
    <w:multiLevelType w:val="hybridMultilevel"/>
    <w:tmpl w:val="308CEF3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8482894"/>
    <w:multiLevelType w:val="hybridMultilevel"/>
    <w:tmpl w:val="A5343C08"/>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1AB84DBA"/>
    <w:multiLevelType w:val="hybridMultilevel"/>
    <w:tmpl w:val="1D663B4A"/>
    <w:lvl w:ilvl="0" w:tplc="04080011">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ED869F3"/>
    <w:multiLevelType w:val="hybridMultilevel"/>
    <w:tmpl w:val="ACC448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25B42DDC"/>
    <w:multiLevelType w:val="multilevel"/>
    <w:tmpl w:val="2370E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6833B64"/>
    <w:multiLevelType w:val="hybridMultilevel"/>
    <w:tmpl w:val="4418B83E"/>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27BA45B6"/>
    <w:multiLevelType w:val="multilevel"/>
    <w:tmpl w:val="95D6DE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7D849F2"/>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0" w15:restartNumberingAfterBreak="0">
    <w:nsid w:val="2A4E282A"/>
    <w:multiLevelType w:val="hybridMultilevel"/>
    <w:tmpl w:val="029ED118"/>
    <w:lvl w:ilvl="0" w:tplc="0408000F">
      <w:start w:val="1"/>
      <w:numFmt w:val="decimal"/>
      <w:lvlText w:val="%1."/>
      <w:lvlJc w:val="left"/>
      <w:pPr>
        <w:ind w:left="994" w:hanging="360"/>
      </w:pPr>
      <w:rPr>
        <w:rFonts w:hint="default"/>
      </w:rPr>
    </w:lvl>
    <w:lvl w:ilvl="1" w:tplc="04080019" w:tentative="1">
      <w:start w:val="1"/>
      <w:numFmt w:val="lowerLetter"/>
      <w:lvlText w:val="%2."/>
      <w:lvlJc w:val="left"/>
      <w:pPr>
        <w:ind w:left="1714" w:hanging="360"/>
      </w:pPr>
    </w:lvl>
    <w:lvl w:ilvl="2" w:tplc="0408001B" w:tentative="1">
      <w:start w:val="1"/>
      <w:numFmt w:val="lowerRoman"/>
      <w:lvlText w:val="%3."/>
      <w:lvlJc w:val="right"/>
      <w:pPr>
        <w:ind w:left="2434" w:hanging="180"/>
      </w:pPr>
    </w:lvl>
    <w:lvl w:ilvl="3" w:tplc="0408000F" w:tentative="1">
      <w:start w:val="1"/>
      <w:numFmt w:val="decimal"/>
      <w:lvlText w:val="%4."/>
      <w:lvlJc w:val="left"/>
      <w:pPr>
        <w:ind w:left="3154" w:hanging="360"/>
      </w:pPr>
    </w:lvl>
    <w:lvl w:ilvl="4" w:tplc="04080019" w:tentative="1">
      <w:start w:val="1"/>
      <w:numFmt w:val="lowerLetter"/>
      <w:lvlText w:val="%5."/>
      <w:lvlJc w:val="left"/>
      <w:pPr>
        <w:ind w:left="3874" w:hanging="360"/>
      </w:pPr>
    </w:lvl>
    <w:lvl w:ilvl="5" w:tplc="0408001B" w:tentative="1">
      <w:start w:val="1"/>
      <w:numFmt w:val="lowerRoman"/>
      <w:lvlText w:val="%6."/>
      <w:lvlJc w:val="right"/>
      <w:pPr>
        <w:ind w:left="4594" w:hanging="180"/>
      </w:pPr>
    </w:lvl>
    <w:lvl w:ilvl="6" w:tplc="0408000F" w:tentative="1">
      <w:start w:val="1"/>
      <w:numFmt w:val="decimal"/>
      <w:lvlText w:val="%7."/>
      <w:lvlJc w:val="left"/>
      <w:pPr>
        <w:ind w:left="5314" w:hanging="360"/>
      </w:pPr>
    </w:lvl>
    <w:lvl w:ilvl="7" w:tplc="04080019" w:tentative="1">
      <w:start w:val="1"/>
      <w:numFmt w:val="lowerLetter"/>
      <w:lvlText w:val="%8."/>
      <w:lvlJc w:val="left"/>
      <w:pPr>
        <w:ind w:left="6034" w:hanging="360"/>
      </w:pPr>
    </w:lvl>
    <w:lvl w:ilvl="8" w:tplc="0408001B" w:tentative="1">
      <w:start w:val="1"/>
      <w:numFmt w:val="lowerRoman"/>
      <w:lvlText w:val="%9."/>
      <w:lvlJc w:val="right"/>
      <w:pPr>
        <w:ind w:left="6754" w:hanging="180"/>
      </w:pPr>
    </w:lvl>
  </w:abstractNum>
  <w:abstractNum w:abstractNumId="31" w15:restartNumberingAfterBreak="0">
    <w:nsid w:val="2CD3595E"/>
    <w:multiLevelType w:val="multilevel"/>
    <w:tmpl w:val="EF96F274"/>
    <w:lvl w:ilvl="0">
      <w:start w:val="1"/>
      <w:numFmt w:val="decimal"/>
      <w:pStyle w:val="1"/>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2"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367C6C3B"/>
    <w:multiLevelType w:val="multilevel"/>
    <w:tmpl w:val="C3B6C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ABE4D8C"/>
    <w:multiLevelType w:val="multilevel"/>
    <w:tmpl w:val="975AE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C166572"/>
    <w:multiLevelType w:val="hybridMultilevel"/>
    <w:tmpl w:val="00A049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49C541FE"/>
    <w:multiLevelType w:val="hybridMultilevel"/>
    <w:tmpl w:val="E8C6AD78"/>
    <w:lvl w:ilvl="0" w:tplc="86FA8E7C">
      <w:start w:val="1"/>
      <mc:AlternateContent>
        <mc:Choice Requires="w14">
          <w:numFmt w:val="custom" w:format="α, β, γ, ..."/>
        </mc:Choice>
        <mc:Fallback>
          <w:numFmt w:val="decimal"/>
        </mc:Fallback>
      </mc:AlternateContent>
      <w:lvlText w:val="%1)"/>
      <w:lvlJc w:val="righ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4BD85264"/>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8" w15:restartNumberingAfterBreak="0">
    <w:nsid w:val="505F14BB"/>
    <w:multiLevelType w:val="hybridMultilevel"/>
    <w:tmpl w:val="E5DE22C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516A1FDD"/>
    <w:multiLevelType w:val="multilevel"/>
    <w:tmpl w:val="2FB21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3BA5705"/>
    <w:multiLevelType w:val="hybridMultilevel"/>
    <w:tmpl w:val="3A7C0BF8"/>
    <w:lvl w:ilvl="0" w:tplc="04080011">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43" w15:restartNumberingAfterBreak="0">
    <w:nsid w:val="583069D7"/>
    <w:multiLevelType w:val="hybridMultilevel"/>
    <w:tmpl w:val="7068A352"/>
    <w:lvl w:ilvl="0" w:tplc="2E5CDA3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5899229B"/>
    <w:multiLevelType w:val="hybridMultilevel"/>
    <w:tmpl w:val="8F3A339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5" w15:restartNumberingAfterBreak="0">
    <w:nsid w:val="636F687C"/>
    <w:multiLevelType w:val="hybridMultilevel"/>
    <w:tmpl w:val="582AC5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63B72A45"/>
    <w:multiLevelType w:val="hybridMultilevel"/>
    <w:tmpl w:val="A8A653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6582013D"/>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682804CA"/>
    <w:multiLevelType w:val="hybridMultilevel"/>
    <w:tmpl w:val="ECCE4F7A"/>
    <w:lvl w:ilvl="0" w:tplc="0409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687D44BD"/>
    <w:multiLevelType w:val="hybridMultilevel"/>
    <w:tmpl w:val="A148C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E3A7BB1"/>
    <w:multiLevelType w:val="multilevel"/>
    <w:tmpl w:val="23FE2B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0C44F71"/>
    <w:multiLevelType w:val="hybridMultilevel"/>
    <w:tmpl w:val="687241B8"/>
    <w:lvl w:ilvl="0" w:tplc="04080001">
      <w:start w:val="1"/>
      <w:numFmt w:val="bullet"/>
      <w:lvlText w:val=""/>
      <w:lvlJc w:val="left"/>
      <w:pPr>
        <w:ind w:left="720" w:hanging="360"/>
      </w:pPr>
      <w:rPr>
        <w:rFonts w:ascii="Symbol" w:hAnsi="Symbol" w:hint="default"/>
      </w:rPr>
    </w:lvl>
    <w:lvl w:ilvl="1" w:tplc="7B2A7B18">
      <w:numFmt w:val="bullet"/>
      <w:lvlText w:val=""/>
      <w:lvlJc w:val="left"/>
      <w:pPr>
        <w:ind w:left="1440" w:hanging="360"/>
      </w:pPr>
      <w:rPr>
        <w:rFonts w:ascii="Wingdings" w:eastAsia="SimSun" w:hAnsi="Wingdings"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74813DF4"/>
    <w:multiLevelType w:val="multilevel"/>
    <w:tmpl w:val="24B2249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800" w:hanging="720"/>
      </w:pPr>
      <w:rPr>
        <w:rFonts w:ascii="Tahoma" w:eastAsia="SimSun" w:hAnsi="Tahoma" w:cs="Tahoma"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95F73E7"/>
    <w:multiLevelType w:val="hybridMultilevel"/>
    <w:tmpl w:val="20B655BE"/>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6" w15:restartNumberingAfterBreak="0">
    <w:nsid w:val="7CF103DF"/>
    <w:multiLevelType w:val="hybridMultilevel"/>
    <w:tmpl w:val="52A4B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7"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FCC08AE"/>
    <w:multiLevelType w:val="hybridMultilevel"/>
    <w:tmpl w:val="4F945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55"/>
  </w:num>
  <w:num w:numId="6">
    <w:abstractNumId w:val="15"/>
  </w:num>
  <w:num w:numId="7">
    <w:abstractNumId w:val="51"/>
  </w:num>
  <w:num w:numId="8">
    <w:abstractNumId w:val="54"/>
  </w:num>
  <w:num w:numId="9">
    <w:abstractNumId w:val="24"/>
  </w:num>
  <w:num w:numId="10">
    <w:abstractNumId w:val="40"/>
  </w:num>
  <w:num w:numId="11">
    <w:abstractNumId w:val="31"/>
  </w:num>
  <w:num w:numId="12">
    <w:abstractNumId w:val="19"/>
  </w:num>
  <w:num w:numId="13">
    <w:abstractNumId w:val="50"/>
  </w:num>
  <w:num w:numId="14">
    <w:abstractNumId w:val="57"/>
  </w:num>
  <w:num w:numId="15">
    <w:abstractNumId w:val="47"/>
  </w:num>
  <w:num w:numId="16">
    <w:abstractNumId w:val="37"/>
  </w:num>
  <w:num w:numId="17">
    <w:abstractNumId w:val="42"/>
  </w:num>
  <w:num w:numId="18">
    <w:abstractNumId w:val="30"/>
  </w:num>
  <w:num w:numId="19">
    <w:abstractNumId w:val="36"/>
  </w:num>
  <w:num w:numId="20">
    <w:abstractNumId w:val="43"/>
  </w:num>
  <w:num w:numId="21">
    <w:abstractNumId w:val="21"/>
  </w:num>
  <w:num w:numId="22">
    <w:abstractNumId w:val="32"/>
  </w:num>
  <w:num w:numId="23">
    <w:abstractNumId w:val="12"/>
  </w:num>
  <w:num w:numId="24">
    <w:abstractNumId w:val="56"/>
  </w:num>
  <w:num w:numId="25">
    <w:abstractNumId w:val="27"/>
  </w:num>
  <w:num w:numId="26">
    <w:abstractNumId w:val="44"/>
  </w:num>
  <w:num w:numId="27">
    <w:abstractNumId w:val="17"/>
  </w:num>
  <w:num w:numId="28">
    <w:abstractNumId w:val="29"/>
  </w:num>
  <w:num w:numId="29">
    <w:abstractNumId w:val="28"/>
  </w:num>
  <w:num w:numId="30">
    <w:abstractNumId w:val="11"/>
  </w:num>
  <w:num w:numId="31">
    <w:abstractNumId w:val="52"/>
  </w:num>
  <w:num w:numId="32">
    <w:abstractNumId w:val="41"/>
  </w:num>
  <w:num w:numId="33">
    <w:abstractNumId w:val="10"/>
  </w:num>
  <w:num w:numId="34">
    <w:abstractNumId w:val="45"/>
  </w:num>
  <w:num w:numId="35">
    <w:abstractNumId w:val="53"/>
  </w:num>
  <w:num w:numId="36">
    <w:abstractNumId w:val="22"/>
  </w:num>
  <w:num w:numId="37">
    <w:abstractNumId w:val="48"/>
  </w:num>
  <w:num w:numId="38">
    <w:abstractNumId w:val="23"/>
  </w:num>
  <w:num w:numId="39">
    <w:abstractNumId w:val="38"/>
  </w:num>
  <w:num w:numId="40">
    <w:abstractNumId w:val="35"/>
  </w:num>
  <w:num w:numId="41">
    <w:abstractNumId w:val="25"/>
  </w:num>
  <w:num w:numId="42">
    <w:abstractNumId w:val="14"/>
  </w:num>
  <w:num w:numId="43">
    <w:abstractNumId w:val="46"/>
  </w:num>
  <w:num w:numId="44">
    <w:abstractNumId w:val="34"/>
  </w:num>
  <w:num w:numId="45">
    <w:abstractNumId w:val="16"/>
  </w:num>
  <w:num w:numId="46">
    <w:abstractNumId w:val="26"/>
  </w:num>
  <w:num w:numId="47">
    <w:abstractNumId w:val="39"/>
  </w:num>
  <w:num w:numId="48">
    <w:abstractNumId w:val="33"/>
  </w:num>
  <w:num w:numId="49">
    <w:abstractNumId w:val="20"/>
  </w:num>
  <w:num w:numId="50">
    <w:abstractNumId w:val="49"/>
  </w:num>
  <w:num w:numId="51">
    <w:abstractNumId w:val="58"/>
  </w:num>
  <w:num w:numId="52">
    <w:abstractNumId w:val="13"/>
  </w:num>
  <w:num w:numId="53">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A5B"/>
    <w:rsid w:val="00000C8E"/>
    <w:rsid w:val="000062FA"/>
    <w:rsid w:val="0000716D"/>
    <w:rsid w:val="0001217D"/>
    <w:rsid w:val="0001375B"/>
    <w:rsid w:val="00013A52"/>
    <w:rsid w:val="00013B3A"/>
    <w:rsid w:val="00014410"/>
    <w:rsid w:val="00014A42"/>
    <w:rsid w:val="00015A9D"/>
    <w:rsid w:val="00015F06"/>
    <w:rsid w:val="00016487"/>
    <w:rsid w:val="00021D35"/>
    <w:rsid w:val="000238B6"/>
    <w:rsid w:val="000242FE"/>
    <w:rsid w:val="000244B8"/>
    <w:rsid w:val="00025CD5"/>
    <w:rsid w:val="0002765E"/>
    <w:rsid w:val="000303BF"/>
    <w:rsid w:val="000326F6"/>
    <w:rsid w:val="00032A9F"/>
    <w:rsid w:val="00034E19"/>
    <w:rsid w:val="00034FF1"/>
    <w:rsid w:val="00036CBD"/>
    <w:rsid w:val="00042DB8"/>
    <w:rsid w:val="00043D44"/>
    <w:rsid w:val="00043F27"/>
    <w:rsid w:val="00046044"/>
    <w:rsid w:val="00046293"/>
    <w:rsid w:val="0004724C"/>
    <w:rsid w:val="00055748"/>
    <w:rsid w:val="00055804"/>
    <w:rsid w:val="0005617B"/>
    <w:rsid w:val="000568EB"/>
    <w:rsid w:val="00057059"/>
    <w:rsid w:val="00057BBA"/>
    <w:rsid w:val="00057F4A"/>
    <w:rsid w:val="00060BE3"/>
    <w:rsid w:val="000610D4"/>
    <w:rsid w:val="00061ADD"/>
    <w:rsid w:val="000650A9"/>
    <w:rsid w:val="00065C60"/>
    <w:rsid w:val="000705D7"/>
    <w:rsid w:val="000706B1"/>
    <w:rsid w:val="00070731"/>
    <w:rsid w:val="000738BC"/>
    <w:rsid w:val="00081F94"/>
    <w:rsid w:val="00082B38"/>
    <w:rsid w:val="00087FEA"/>
    <w:rsid w:val="00092ADB"/>
    <w:rsid w:val="00094D2D"/>
    <w:rsid w:val="0009738D"/>
    <w:rsid w:val="00097D50"/>
    <w:rsid w:val="000A2135"/>
    <w:rsid w:val="000A4A55"/>
    <w:rsid w:val="000B187C"/>
    <w:rsid w:val="000B4F6D"/>
    <w:rsid w:val="000C04E3"/>
    <w:rsid w:val="000C21E9"/>
    <w:rsid w:val="000C4286"/>
    <w:rsid w:val="000C4B25"/>
    <w:rsid w:val="000C5D2B"/>
    <w:rsid w:val="000D37F0"/>
    <w:rsid w:val="000D3B4F"/>
    <w:rsid w:val="000D5FB8"/>
    <w:rsid w:val="000D6E10"/>
    <w:rsid w:val="000D70EB"/>
    <w:rsid w:val="000E04A1"/>
    <w:rsid w:val="000E1577"/>
    <w:rsid w:val="000E178C"/>
    <w:rsid w:val="000E1C5E"/>
    <w:rsid w:val="000E2020"/>
    <w:rsid w:val="000E2462"/>
    <w:rsid w:val="000E27C3"/>
    <w:rsid w:val="000E29F8"/>
    <w:rsid w:val="000E4C14"/>
    <w:rsid w:val="000E59FD"/>
    <w:rsid w:val="000E6DC6"/>
    <w:rsid w:val="000F213A"/>
    <w:rsid w:val="000F62F0"/>
    <w:rsid w:val="000F6FD9"/>
    <w:rsid w:val="00100156"/>
    <w:rsid w:val="00101AA6"/>
    <w:rsid w:val="00103061"/>
    <w:rsid w:val="0010516D"/>
    <w:rsid w:val="00105367"/>
    <w:rsid w:val="001061A0"/>
    <w:rsid w:val="00110491"/>
    <w:rsid w:val="001143AC"/>
    <w:rsid w:val="00114833"/>
    <w:rsid w:val="001168CD"/>
    <w:rsid w:val="001202D5"/>
    <w:rsid w:val="00123D7E"/>
    <w:rsid w:val="001253B5"/>
    <w:rsid w:val="001308CC"/>
    <w:rsid w:val="001312AF"/>
    <w:rsid w:val="00133818"/>
    <w:rsid w:val="00133E0F"/>
    <w:rsid w:val="001356C8"/>
    <w:rsid w:val="001361B8"/>
    <w:rsid w:val="00137A93"/>
    <w:rsid w:val="00137A9C"/>
    <w:rsid w:val="00137DAA"/>
    <w:rsid w:val="00140CA7"/>
    <w:rsid w:val="00141E27"/>
    <w:rsid w:val="00142C97"/>
    <w:rsid w:val="001452C0"/>
    <w:rsid w:val="00146631"/>
    <w:rsid w:val="0015014C"/>
    <w:rsid w:val="001507D5"/>
    <w:rsid w:val="00151DC8"/>
    <w:rsid w:val="0015254D"/>
    <w:rsid w:val="00153F0B"/>
    <w:rsid w:val="00154368"/>
    <w:rsid w:val="00154623"/>
    <w:rsid w:val="00155375"/>
    <w:rsid w:val="00156951"/>
    <w:rsid w:val="001569B8"/>
    <w:rsid w:val="00163845"/>
    <w:rsid w:val="001649E0"/>
    <w:rsid w:val="001652F4"/>
    <w:rsid w:val="00166662"/>
    <w:rsid w:val="00167F10"/>
    <w:rsid w:val="00170CA8"/>
    <w:rsid w:val="00172DDB"/>
    <w:rsid w:val="001732D9"/>
    <w:rsid w:val="00174CA2"/>
    <w:rsid w:val="00177A52"/>
    <w:rsid w:val="00177F66"/>
    <w:rsid w:val="001852F3"/>
    <w:rsid w:val="001859FA"/>
    <w:rsid w:val="00186B60"/>
    <w:rsid w:val="00187D66"/>
    <w:rsid w:val="001911D0"/>
    <w:rsid w:val="00194C49"/>
    <w:rsid w:val="00195A7F"/>
    <w:rsid w:val="00196142"/>
    <w:rsid w:val="001A2751"/>
    <w:rsid w:val="001A6CEB"/>
    <w:rsid w:val="001B0769"/>
    <w:rsid w:val="001B0D6B"/>
    <w:rsid w:val="001B235A"/>
    <w:rsid w:val="001B26B6"/>
    <w:rsid w:val="001B29F8"/>
    <w:rsid w:val="001B5312"/>
    <w:rsid w:val="001B56F1"/>
    <w:rsid w:val="001B585C"/>
    <w:rsid w:val="001B5981"/>
    <w:rsid w:val="001B5CA2"/>
    <w:rsid w:val="001C240B"/>
    <w:rsid w:val="001C3012"/>
    <w:rsid w:val="001C3997"/>
    <w:rsid w:val="001C4403"/>
    <w:rsid w:val="001C44A3"/>
    <w:rsid w:val="001C5CBA"/>
    <w:rsid w:val="001C6283"/>
    <w:rsid w:val="001C6408"/>
    <w:rsid w:val="001C673F"/>
    <w:rsid w:val="001D0D7B"/>
    <w:rsid w:val="001E08E5"/>
    <w:rsid w:val="001E34AC"/>
    <w:rsid w:val="001E3887"/>
    <w:rsid w:val="001E3C20"/>
    <w:rsid w:val="001E4E76"/>
    <w:rsid w:val="001E64FE"/>
    <w:rsid w:val="001E7EB8"/>
    <w:rsid w:val="001F11F8"/>
    <w:rsid w:val="001F4AE1"/>
    <w:rsid w:val="001F500A"/>
    <w:rsid w:val="001F5F4A"/>
    <w:rsid w:val="00200224"/>
    <w:rsid w:val="00203D78"/>
    <w:rsid w:val="002107FE"/>
    <w:rsid w:val="00211F23"/>
    <w:rsid w:val="00213B08"/>
    <w:rsid w:val="002145A1"/>
    <w:rsid w:val="00215C1A"/>
    <w:rsid w:val="00221291"/>
    <w:rsid w:val="0022427C"/>
    <w:rsid w:val="0022772A"/>
    <w:rsid w:val="00233603"/>
    <w:rsid w:val="00235DC7"/>
    <w:rsid w:val="002370EE"/>
    <w:rsid w:val="002377DD"/>
    <w:rsid w:val="00240449"/>
    <w:rsid w:val="0024279E"/>
    <w:rsid w:val="00243C69"/>
    <w:rsid w:val="00243F84"/>
    <w:rsid w:val="0024503F"/>
    <w:rsid w:val="00245754"/>
    <w:rsid w:val="00246172"/>
    <w:rsid w:val="00246973"/>
    <w:rsid w:val="00247F78"/>
    <w:rsid w:val="00250252"/>
    <w:rsid w:val="002508AA"/>
    <w:rsid w:val="00250B80"/>
    <w:rsid w:val="002514AA"/>
    <w:rsid w:val="00252BC5"/>
    <w:rsid w:val="002554B6"/>
    <w:rsid w:val="00255F74"/>
    <w:rsid w:val="0025794C"/>
    <w:rsid w:val="002610A3"/>
    <w:rsid w:val="002616A3"/>
    <w:rsid w:val="0026330F"/>
    <w:rsid w:val="00263C2C"/>
    <w:rsid w:val="002654F7"/>
    <w:rsid w:val="00265688"/>
    <w:rsid w:val="00270326"/>
    <w:rsid w:val="00272F1F"/>
    <w:rsid w:val="0027319B"/>
    <w:rsid w:val="00274B0A"/>
    <w:rsid w:val="00277F8F"/>
    <w:rsid w:val="00280B8B"/>
    <w:rsid w:val="00282306"/>
    <w:rsid w:val="00284D19"/>
    <w:rsid w:val="002858E5"/>
    <w:rsid w:val="0028724A"/>
    <w:rsid w:val="00290B29"/>
    <w:rsid w:val="00291081"/>
    <w:rsid w:val="0029545C"/>
    <w:rsid w:val="00295FEE"/>
    <w:rsid w:val="0029613C"/>
    <w:rsid w:val="002A0196"/>
    <w:rsid w:val="002A3476"/>
    <w:rsid w:val="002A5438"/>
    <w:rsid w:val="002A65B3"/>
    <w:rsid w:val="002A7591"/>
    <w:rsid w:val="002A78C0"/>
    <w:rsid w:val="002B2EA7"/>
    <w:rsid w:val="002B33C9"/>
    <w:rsid w:val="002C263A"/>
    <w:rsid w:val="002C42F5"/>
    <w:rsid w:val="002C4383"/>
    <w:rsid w:val="002C50EB"/>
    <w:rsid w:val="002C7E9A"/>
    <w:rsid w:val="002D0CD6"/>
    <w:rsid w:val="002D0D70"/>
    <w:rsid w:val="002D1817"/>
    <w:rsid w:val="002D20D2"/>
    <w:rsid w:val="002D24F8"/>
    <w:rsid w:val="002D2A70"/>
    <w:rsid w:val="002D3D8D"/>
    <w:rsid w:val="002D405F"/>
    <w:rsid w:val="002D4295"/>
    <w:rsid w:val="002D7678"/>
    <w:rsid w:val="002E1A5F"/>
    <w:rsid w:val="002E1FDE"/>
    <w:rsid w:val="002E2C79"/>
    <w:rsid w:val="002E3CAD"/>
    <w:rsid w:val="002E521B"/>
    <w:rsid w:val="002F15FA"/>
    <w:rsid w:val="002F2E92"/>
    <w:rsid w:val="002F337B"/>
    <w:rsid w:val="002F59FE"/>
    <w:rsid w:val="002F6676"/>
    <w:rsid w:val="002F718F"/>
    <w:rsid w:val="003061E3"/>
    <w:rsid w:val="0030629F"/>
    <w:rsid w:val="003073D4"/>
    <w:rsid w:val="0030791E"/>
    <w:rsid w:val="003103DA"/>
    <w:rsid w:val="0031166C"/>
    <w:rsid w:val="00311BC2"/>
    <w:rsid w:val="0031232C"/>
    <w:rsid w:val="00312F18"/>
    <w:rsid w:val="00313E31"/>
    <w:rsid w:val="00314687"/>
    <w:rsid w:val="0031527A"/>
    <w:rsid w:val="003153CD"/>
    <w:rsid w:val="0031590C"/>
    <w:rsid w:val="00317788"/>
    <w:rsid w:val="00322BC3"/>
    <w:rsid w:val="0032424D"/>
    <w:rsid w:val="00325C93"/>
    <w:rsid w:val="003260E1"/>
    <w:rsid w:val="00331981"/>
    <w:rsid w:val="00332192"/>
    <w:rsid w:val="00334AD6"/>
    <w:rsid w:val="003355E7"/>
    <w:rsid w:val="003366E9"/>
    <w:rsid w:val="00341581"/>
    <w:rsid w:val="0034186C"/>
    <w:rsid w:val="00341F6A"/>
    <w:rsid w:val="00342605"/>
    <w:rsid w:val="00344FB9"/>
    <w:rsid w:val="0034647E"/>
    <w:rsid w:val="003472A5"/>
    <w:rsid w:val="00347430"/>
    <w:rsid w:val="00351384"/>
    <w:rsid w:val="00352231"/>
    <w:rsid w:val="003528AF"/>
    <w:rsid w:val="00353506"/>
    <w:rsid w:val="003535DB"/>
    <w:rsid w:val="00357656"/>
    <w:rsid w:val="0035781F"/>
    <w:rsid w:val="00357CEB"/>
    <w:rsid w:val="00365647"/>
    <w:rsid w:val="00370EB2"/>
    <w:rsid w:val="00371877"/>
    <w:rsid w:val="00373B83"/>
    <w:rsid w:val="003744A8"/>
    <w:rsid w:val="00375FD8"/>
    <w:rsid w:val="00376A3A"/>
    <w:rsid w:val="00376F37"/>
    <w:rsid w:val="00380F25"/>
    <w:rsid w:val="003822A5"/>
    <w:rsid w:val="00385477"/>
    <w:rsid w:val="003859F5"/>
    <w:rsid w:val="003908A2"/>
    <w:rsid w:val="00390986"/>
    <w:rsid w:val="0039187D"/>
    <w:rsid w:val="00394BA6"/>
    <w:rsid w:val="00396C80"/>
    <w:rsid w:val="003A109E"/>
    <w:rsid w:val="003A1A58"/>
    <w:rsid w:val="003A206A"/>
    <w:rsid w:val="003A217D"/>
    <w:rsid w:val="003A2E03"/>
    <w:rsid w:val="003A4033"/>
    <w:rsid w:val="003A482C"/>
    <w:rsid w:val="003A58A3"/>
    <w:rsid w:val="003A5AAC"/>
    <w:rsid w:val="003B0DA9"/>
    <w:rsid w:val="003B0E89"/>
    <w:rsid w:val="003B13AE"/>
    <w:rsid w:val="003B211F"/>
    <w:rsid w:val="003B3131"/>
    <w:rsid w:val="003B4D3A"/>
    <w:rsid w:val="003C0732"/>
    <w:rsid w:val="003C0ACD"/>
    <w:rsid w:val="003C243E"/>
    <w:rsid w:val="003D0035"/>
    <w:rsid w:val="003D0692"/>
    <w:rsid w:val="003D154A"/>
    <w:rsid w:val="003D1750"/>
    <w:rsid w:val="003D21DA"/>
    <w:rsid w:val="003D3C51"/>
    <w:rsid w:val="003D709F"/>
    <w:rsid w:val="003E1DB4"/>
    <w:rsid w:val="003E3336"/>
    <w:rsid w:val="003E37FD"/>
    <w:rsid w:val="003E3EDD"/>
    <w:rsid w:val="003E4177"/>
    <w:rsid w:val="003E72E5"/>
    <w:rsid w:val="003E7D14"/>
    <w:rsid w:val="003F02EE"/>
    <w:rsid w:val="003F04EE"/>
    <w:rsid w:val="003F29C4"/>
    <w:rsid w:val="003F3008"/>
    <w:rsid w:val="003F7D30"/>
    <w:rsid w:val="00400357"/>
    <w:rsid w:val="004004AE"/>
    <w:rsid w:val="00401C3F"/>
    <w:rsid w:val="00402DA7"/>
    <w:rsid w:val="0040438A"/>
    <w:rsid w:val="00404E47"/>
    <w:rsid w:val="00405F8E"/>
    <w:rsid w:val="004076A7"/>
    <w:rsid w:val="004077A6"/>
    <w:rsid w:val="004118D7"/>
    <w:rsid w:val="0041248A"/>
    <w:rsid w:val="00412CBA"/>
    <w:rsid w:val="00413294"/>
    <w:rsid w:val="00414212"/>
    <w:rsid w:val="004143A0"/>
    <w:rsid w:val="004143F5"/>
    <w:rsid w:val="00414507"/>
    <w:rsid w:val="00417A19"/>
    <w:rsid w:val="0042031A"/>
    <w:rsid w:val="00422D27"/>
    <w:rsid w:val="004242FE"/>
    <w:rsid w:val="00426023"/>
    <w:rsid w:val="00427A25"/>
    <w:rsid w:val="00432FAB"/>
    <w:rsid w:val="00433E35"/>
    <w:rsid w:val="004355E9"/>
    <w:rsid w:val="00437CE2"/>
    <w:rsid w:val="004403DA"/>
    <w:rsid w:val="0044079A"/>
    <w:rsid w:val="004415F3"/>
    <w:rsid w:val="00441D66"/>
    <w:rsid w:val="004442CB"/>
    <w:rsid w:val="004443B1"/>
    <w:rsid w:val="0044523D"/>
    <w:rsid w:val="00450F82"/>
    <w:rsid w:val="00451E1E"/>
    <w:rsid w:val="0045243E"/>
    <w:rsid w:val="00455C93"/>
    <w:rsid w:val="0045601B"/>
    <w:rsid w:val="00456381"/>
    <w:rsid w:val="00457061"/>
    <w:rsid w:val="00460746"/>
    <w:rsid w:val="00461CF6"/>
    <w:rsid w:val="004629AE"/>
    <w:rsid w:val="00465DC2"/>
    <w:rsid w:val="004717A5"/>
    <w:rsid w:val="0047223E"/>
    <w:rsid w:val="0047274B"/>
    <w:rsid w:val="0047394F"/>
    <w:rsid w:val="00473FE7"/>
    <w:rsid w:val="00474A55"/>
    <w:rsid w:val="004819F3"/>
    <w:rsid w:val="00482D88"/>
    <w:rsid w:val="00485456"/>
    <w:rsid w:val="00485A0C"/>
    <w:rsid w:val="00485DD7"/>
    <w:rsid w:val="00486E56"/>
    <w:rsid w:val="00487AA2"/>
    <w:rsid w:val="00487AA3"/>
    <w:rsid w:val="00492F0E"/>
    <w:rsid w:val="00493846"/>
    <w:rsid w:val="004A10CE"/>
    <w:rsid w:val="004A1634"/>
    <w:rsid w:val="004A23B9"/>
    <w:rsid w:val="004A3382"/>
    <w:rsid w:val="004A47B8"/>
    <w:rsid w:val="004A5344"/>
    <w:rsid w:val="004A6155"/>
    <w:rsid w:val="004B0793"/>
    <w:rsid w:val="004B0D80"/>
    <w:rsid w:val="004B16FE"/>
    <w:rsid w:val="004B20B2"/>
    <w:rsid w:val="004B44F4"/>
    <w:rsid w:val="004B5E49"/>
    <w:rsid w:val="004B7E25"/>
    <w:rsid w:val="004C3A66"/>
    <w:rsid w:val="004C3BBE"/>
    <w:rsid w:val="004C4576"/>
    <w:rsid w:val="004C4A7E"/>
    <w:rsid w:val="004C5945"/>
    <w:rsid w:val="004C64D0"/>
    <w:rsid w:val="004C6BCC"/>
    <w:rsid w:val="004D042A"/>
    <w:rsid w:val="004D0E0F"/>
    <w:rsid w:val="004D19FB"/>
    <w:rsid w:val="004D5A5E"/>
    <w:rsid w:val="004E084D"/>
    <w:rsid w:val="004E0B63"/>
    <w:rsid w:val="004E1D73"/>
    <w:rsid w:val="004E23FC"/>
    <w:rsid w:val="004E3E33"/>
    <w:rsid w:val="004E535D"/>
    <w:rsid w:val="004E5A48"/>
    <w:rsid w:val="004E704A"/>
    <w:rsid w:val="004E7C7E"/>
    <w:rsid w:val="004E7E09"/>
    <w:rsid w:val="004F0985"/>
    <w:rsid w:val="004F3432"/>
    <w:rsid w:val="004F5A61"/>
    <w:rsid w:val="004F75FA"/>
    <w:rsid w:val="005005EB"/>
    <w:rsid w:val="00501A34"/>
    <w:rsid w:val="00501C7A"/>
    <w:rsid w:val="00504020"/>
    <w:rsid w:val="00505022"/>
    <w:rsid w:val="00505BF7"/>
    <w:rsid w:val="00507584"/>
    <w:rsid w:val="00507B89"/>
    <w:rsid w:val="00507B8D"/>
    <w:rsid w:val="00510D76"/>
    <w:rsid w:val="005117CA"/>
    <w:rsid w:val="00512083"/>
    <w:rsid w:val="00512173"/>
    <w:rsid w:val="00514DAC"/>
    <w:rsid w:val="005158F1"/>
    <w:rsid w:val="0051599E"/>
    <w:rsid w:val="0052212E"/>
    <w:rsid w:val="00522451"/>
    <w:rsid w:val="00523863"/>
    <w:rsid w:val="00523EEE"/>
    <w:rsid w:val="005252D6"/>
    <w:rsid w:val="0052708E"/>
    <w:rsid w:val="00527ABB"/>
    <w:rsid w:val="00530BA9"/>
    <w:rsid w:val="00533BF0"/>
    <w:rsid w:val="00535561"/>
    <w:rsid w:val="00535BFB"/>
    <w:rsid w:val="00536181"/>
    <w:rsid w:val="0054042A"/>
    <w:rsid w:val="00542891"/>
    <w:rsid w:val="00544615"/>
    <w:rsid w:val="005532C5"/>
    <w:rsid w:val="0055409C"/>
    <w:rsid w:val="005566BA"/>
    <w:rsid w:val="005570E6"/>
    <w:rsid w:val="00560ECE"/>
    <w:rsid w:val="00560F44"/>
    <w:rsid w:val="00562AD5"/>
    <w:rsid w:val="00562C89"/>
    <w:rsid w:val="005632FF"/>
    <w:rsid w:val="0056394C"/>
    <w:rsid w:val="00565241"/>
    <w:rsid w:val="005661C8"/>
    <w:rsid w:val="00567706"/>
    <w:rsid w:val="005709FC"/>
    <w:rsid w:val="00573F8E"/>
    <w:rsid w:val="00574DB6"/>
    <w:rsid w:val="0057514C"/>
    <w:rsid w:val="00580BCD"/>
    <w:rsid w:val="0058155F"/>
    <w:rsid w:val="005818CF"/>
    <w:rsid w:val="0058242E"/>
    <w:rsid w:val="00582A95"/>
    <w:rsid w:val="0058394A"/>
    <w:rsid w:val="00583AB2"/>
    <w:rsid w:val="00594FE8"/>
    <w:rsid w:val="005A0ACC"/>
    <w:rsid w:val="005A74FF"/>
    <w:rsid w:val="005B1089"/>
    <w:rsid w:val="005B1224"/>
    <w:rsid w:val="005B2CE7"/>
    <w:rsid w:val="005B36A8"/>
    <w:rsid w:val="005B4566"/>
    <w:rsid w:val="005B5D69"/>
    <w:rsid w:val="005B6E69"/>
    <w:rsid w:val="005C1119"/>
    <w:rsid w:val="005C5855"/>
    <w:rsid w:val="005D123B"/>
    <w:rsid w:val="005D1B15"/>
    <w:rsid w:val="005D22D7"/>
    <w:rsid w:val="005D2713"/>
    <w:rsid w:val="005D3218"/>
    <w:rsid w:val="005D3F14"/>
    <w:rsid w:val="005D5446"/>
    <w:rsid w:val="005D634B"/>
    <w:rsid w:val="005D675C"/>
    <w:rsid w:val="005D6990"/>
    <w:rsid w:val="005D780B"/>
    <w:rsid w:val="005E413B"/>
    <w:rsid w:val="005E433F"/>
    <w:rsid w:val="005E5714"/>
    <w:rsid w:val="005E7812"/>
    <w:rsid w:val="005E7CFF"/>
    <w:rsid w:val="005F1735"/>
    <w:rsid w:val="005F219A"/>
    <w:rsid w:val="005F5966"/>
    <w:rsid w:val="00601749"/>
    <w:rsid w:val="00603221"/>
    <w:rsid w:val="006039A3"/>
    <w:rsid w:val="00603A43"/>
    <w:rsid w:val="00606D5A"/>
    <w:rsid w:val="00606EF6"/>
    <w:rsid w:val="00610B21"/>
    <w:rsid w:val="006134D0"/>
    <w:rsid w:val="006137C2"/>
    <w:rsid w:val="00617689"/>
    <w:rsid w:val="00621EF0"/>
    <w:rsid w:val="00624A1E"/>
    <w:rsid w:val="0062520A"/>
    <w:rsid w:val="00626490"/>
    <w:rsid w:val="0063202C"/>
    <w:rsid w:val="00633F40"/>
    <w:rsid w:val="00635DF7"/>
    <w:rsid w:val="0063694E"/>
    <w:rsid w:val="006412D9"/>
    <w:rsid w:val="00641561"/>
    <w:rsid w:val="0064201A"/>
    <w:rsid w:val="006422B6"/>
    <w:rsid w:val="00643224"/>
    <w:rsid w:val="00644158"/>
    <w:rsid w:val="00644670"/>
    <w:rsid w:val="006458F8"/>
    <w:rsid w:val="00645974"/>
    <w:rsid w:val="006511B7"/>
    <w:rsid w:val="0065188A"/>
    <w:rsid w:val="00653F07"/>
    <w:rsid w:val="006559B4"/>
    <w:rsid w:val="006572C1"/>
    <w:rsid w:val="006607CE"/>
    <w:rsid w:val="00661F3B"/>
    <w:rsid w:val="00670E43"/>
    <w:rsid w:val="006719D5"/>
    <w:rsid w:val="00671CE2"/>
    <w:rsid w:val="006726E4"/>
    <w:rsid w:val="00673490"/>
    <w:rsid w:val="006771AF"/>
    <w:rsid w:val="00683307"/>
    <w:rsid w:val="006838BD"/>
    <w:rsid w:val="006838F7"/>
    <w:rsid w:val="00685B7D"/>
    <w:rsid w:val="0068732F"/>
    <w:rsid w:val="00687F93"/>
    <w:rsid w:val="00692A78"/>
    <w:rsid w:val="00693D9D"/>
    <w:rsid w:val="00695491"/>
    <w:rsid w:val="00696648"/>
    <w:rsid w:val="006A1396"/>
    <w:rsid w:val="006A66F2"/>
    <w:rsid w:val="006A6AE4"/>
    <w:rsid w:val="006B01C2"/>
    <w:rsid w:val="006B06BF"/>
    <w:rsid w:val="006B3882"/>
    <w:rsid w:val="006B55CD"/>
    <w:rsid w:val="006B6AD9"/>
    <w:rsid w:val="006C47C8"/>
    <w:rsid w:val="006C6AAA"/>
    <w:rsid w:val="006D1D29"/>
    <w:rsid w:val="006D523A"/>
    <w:rsid w:val="006E03B2"/>
    <w:rsid w:val="006E092B"/>
    <w:rsid w:val="006E2AF7"/>
    <w:rsid w:val="006E4901"/>
    <w:rsid w:val="006E4C86"/>
    <w:rsid w:val="006E5AB3"/>
    <w:rsid w:val="006E7ADD"/>
    <w:rsid w:val="006F430F"/>
    <w:rsid w:val="006F4821"/>
    <w:rsid w:val="006F5821"/>
    <w:rsid w:val="006F691A"/>
    <w:rsid w:val="006F7DE1"/>
    <w:rsid w:val="00701BF0"/>
    <w:rsid w:val="00704D1F"/>
    <w:rsid w:val="007059C8"/>
    <w:rsid w:val="0070605E"/>
    <w:rsid w:val="007060B5"/>
    <w:rsid w:val="0070724F"/>
    <w:rsid w:val="007079D6"/>
    <w:rsid w:val="0071303E"/>
    <w:rsid w:val="007138FE"/>
    <w:rsid w:val="00715492"/>
    <w:rsid w:val="007173E9"/>
    <w:rsid w:val="007201B2"/>
    <w:rsid w:val="00720EE6"/>
    <w:rsid w:val="00725FEA"/>
    <w:rsid w:val="00730E2E"/>
    <w:rsid w:val="00730FB9"/>
    <w:rsid w:val="007340CA"/>
    <w:rsid w:val="00735D69"/>
    <w:rsid w:val="0074334B"/>
    <w:rsid w:val="00747739"/>
    <w:rsid w:val="0075145D"/>
    <w:rsid w:val="00751500"/>
    <w:rsid w:val="0075191E"/>
    <w:rsid w:val="007541C6"/>
    <w:rsid w:val="00760738"/>
    <w:rsid w:val="00766AC6"/>
    <w:rsid w:val="00767047"/>
    <w:rsid w:val="00767846"/>
    <w:rsid w:val="00767D08"/>
    <w:rsid w:val="0077093C"/>
    <w:rsid w:val="00770BE5"/>
    <w:rsid w:val="00772723"/>
    <w:rsid w:val="007810BC"/>
    <w:rsid w:val="00786855"/>
    <w:rsid w:val="007917A2"/>
    <w:rsid w:val="0079396E"/>
    <w:rsid w:val="00793D43"/>
    <w:rsid w:val="00796046"/>
    <w:rsid w:val="007A0404"/>
    <w:rsid w:val="007A0CF7"/>
    <w:rsid w:val="007A29CC"/>
    <w:rsid w:val="007A36BD"/>
    <w:rsid w:val="007A3AC0"/>
    <w:rsid w:val="007A6333"/>
    <w:rsid w:val="007A72BF"/>
    <w:rsid w:val="007A7DCA"/>
    <w:rsid w:val="007B024B"/>
    <w:rsid w:val="007B0963"/>
    <w:rsid w:val="007B3107"/>
    <w:rsid w:val="007B5925"/>
    <w:rsid w:val="007B62F5"/>
    <w:rsid w:val="007C06F4"/>
    <w:rsid w:val="007C2426"/>
    <w:rsid w:val="007C26CE"/>
    <w:rsid w:val="007C6DF1"/>
    <w:rsid w:val="007C6E3D"/>
    <w:rsid w:val="007D167A"/>
    <w:rsid w:val="007D3A48"/>
    <w:rsid w:val="007D679C"/>
    <w:rsid w:val="007D6B9C"/>
    <w:rsid w:val="007D7182"/>
    <w:rsid w:val="007D792E"/>
    <w:rsid w:val="007E000B"/>
    <w:rsid w:val="007E2EB5"/>
    <w:rsid w:val="007E6DF3"/>
    <w:rsid w:val="007E6FDE"/>
    <w:rsid w:val="007E73F5"/>
    <w:rsid w:val="007F03FD"/>
    <w:rsid w:val="007F2C74"/>
    <w:rsid w:val="007F3E46"/>
    <w:rsid w:val="007F68DC"/>
    <w:rsid w:val="007F7282"/>
    <w:rsid w:val="00801521"/>
    <w:rsid w:val="00802FAC"/>
    <w:rsid w:val="008037A6"/>
    <w:rsid w:val="00803EC4"/>
    <w:rsid w:val="008060B3"/>
    <w:rsid w:val="00806C2E"/>
    <w:rsid w:val="00806C9F"/>
    <w:rsid w:val="00807F74"/>
    <w:rsid w:val="00810867"/>
    <w:rsid w:val="00811DEB"/>
    <w:rsid w:val="008129E2"/>
    <w:rsid w:val="00812ADF"/>
    <w:rsid w:val="00814752"/>
    <w:rsid w:val="00816972"/>
    <w:rsid w:val="0081766D"/>
    <w:rsid w:val="0082284D"/>
    <w:rsid w:val="008306FF"/>
    <w:rsid w:val="00831E5D"/>
    <w:rsid w:val="0083308D"/>
    <w:rsid w:val="008338F0"/>
    <w:rsid w:val="00833A04"/>
    <w:rsid w:val="00833DEA"/>
    <w:rsid w:val="0083533C"/>
    <w:rsid w:val="00837145"/>
    <w:rsid w:val="00837C6D"/>
    <w:rsid w:val="008413C1"/>
    <w:rsid w:val="00841B6B"/>
    <w:rsid w:val="00843142"/>
    <w:rsid w:val="008444B1"/>
    <w:rsid w:val="0084469B"/>
    <w:rsid w:val="008457D8"/>
    <w:rsid w:val="008509A5"/>
    <w:rsid w:val="00853A4C"/>
    <w:rsid w:val="008556E4"/>
    <w:rsid w:val="00857A87"/>
    <w:rsid w:val="008617EB"/>
    <w:rsid w:val="00864CBA"/>
    <w:rsid w:val="00865C6A"/>
    <w:rsid w:val="00865C7D"/>
    <w:rsid w:val="00866D81"/>
    <w:rsid w:val="008670C4"/>
    <w:rsid w:val="008702D8"/>
    <w:rsid w:val="008725B2"/>
    <w:rsid w:val="0087631A"/>
    <w:rsid w:val="0087656E"/>
    <w:rsid w:val="00877F68"/>
    <w:rsid w:val="008818C6"/>
    <w:rsid w:val="00881FDA"/>
    <w:rsid w:val="00882E06"/>
    <w:rsid w:val="00882E44"/>
    <w:rsid w:val="008833AE"/>
    <w:rsid w:val="0088463F"/>
    <w:rsid w:val="00890937"/>
    <w:rsid w:val="008917A8"/>
    <w:rsid w:val="00892358"/>
    <w:rsid w:val="00893B0F"/>
    <w:rsid w:val="008A2615"/>
    <w:rsid w:val="008A3546"/>
    <w:rsid w:val="008A3FC9"/>
    <w:rsid w:val="008B0048"/>
    <w:rsid w:val="008B41C9"/>
    <w:rsid w:val="008B4966"/>
    <w:rsid w:val="008B7637"/>
    <w:rsid w:val="008C054E"/>
    <w:rsid w:val="008C0BF3"/>
    <w:rsid w:val="008C3823"/>
    <w:rsid w:val="008C6F78"/>
    <w:rsid w:val="008C7FFC"/>
    <w:rsid w:val="008D3B54"/>
    <w:rsid w:val="008D4C16"/>
    <w:rsid w:val="008D4EDD"/>
    <w:rsid w:val="008D5706"/>
    <w:rsid w:val="008D7897"/>
    <w:rsid w:val="008E0D9D"/>
    <w:rsid w:val="008E15CB"/>
    <w:rsid w:val="008E18C3"/>
    <w:rsid w:val="008E36D7"/>
    <w:rsid w:val="008F1CDD"/>
    <w:rsid w:val="008F30DE"/>
    <w:rsid w:val="008F5310"/>
    <w:rsid w:val="008F5956"/>
    <w:rsid w:val="008F5B72"/>
    <w:rsid w:val="008F63C5"/>
    <w:rsid w:val="008F6735"/>
    <w:rsid w:val="008F6F58"/>
    <w:rsid w:val="009006B5"/>
    <w:rsid w:val="009046DC"/>
    <w:rsid w:val="0091105E"/>
    <w:rsid w:val="009148D5"/>
    <w:rsid w:val="00914F36"/>
    <w:rsid w:val="009152EB"/>
    <w:rsid w:val="00915C7C"/>
    <w:rsid w:val="00916110"/>
    <w:rsid w:val="009177D5"/>
    <w:rsid w:val="0092107C"/>
    <w:rsid w:val="00921670"/>
    <w:rsid w:val="009219AD"/>
    <w:rsid w:val="00922468"/>
    <w:rsid w:val="00925636"/>
    <w:rsid w:val="0092627C"/>
    <w:rsid w:val="009325D7"/>
    <w:rsid w:val="00932CAD"/>
    <w:rsid w:val="00933266"/>
    <w:rsid w:val="0093540A"/>
    <w:rsid w:val="00936791"/>
    <w:rsid w:val="00937DE5"/>
    <w:rsid w:val="00941801"/>
    <w:rsid w:val="00941CA2"/>
    <w:rsid w:val="009433B4"/>
    <w:rsid w:val="009440B1"/>
    <w:rsid w:val="009449F8"/>
    <w:rsid w:val="009468CE"/>
    <w:rsid w:val="009477FC"/>
    <w:rsid w:val="00947FD2"/>
    <w:rsid w:val="0095061E"/>
    <w:rsid w:val="00952126"/>
    <w:rsid w:val="00953E50"/>
    <w:rsid w:val="00953F06"/>
    <w:rsid w:val="009549C5"/>
    <w:rsid w:val="00955C56"/>
    <w:rsid w:val="00957117"/>
    <w:rsid w:val="00962631"/>
    <w:rsid w:val="009649DC"/>
    <w:rsid w:val="0096539B"/>
    <w:rsid w:val="009658D3"/>
    <w:rsid w:val="00966242"/>
    <w:rsid w:val="00970864"/>
    <w:rsid w:val="009720D4"/>
    <w:rsid w:val="009732FC"/>
    <w:rsid w:val="009767B7"/>
    <w:rsid w:val="00976CBB"/>
    <w:rsid w:val="00982F49"/>
    <w:rsid w:val="0098350A"/>
    <w:rsid w:val="00983618"/>
    <w:rsid w:val="00984A46"/>
    <w:rsid w:val="00984ECB"/>
    <w:rsid w:val="009857C8"/>
    <w:rsid w:val="0098582F"/>
    <w:rsid w:val="00985ED9"/>
    <w:rsid w:val="00987177"/>
    <w:rsid w:val="009877DD"/>
    <w:rsid w:val="00990911"/>
    <w:rsid w:val="00991EF2"/>
    <w:rsid w:val="00993706"/>
    <w:rsid w:val="00994B2B"/>
    <w:rsid w:val="00996C3E"/>
    <w:rsid w:val="009978B5"/>
    <w:rsid w:val="00997953"/>
    <w:rsid w:val="009A1C0F"/>
    <w:rsid w:val="009A284F"/>
    <w:rsid w:val="009A2B17"/>
    <w:rsid w:val="009A4D8C"/>
    <w:rsid w:val="009A66CB"/>
    <w:rsid w:val="009B06F5"/>
    <w:rsid w:val="009B0A25"/>
    <w:rsid w:val="009B1A8B"/>
    <w:rsid w:val="009B5911"/>
    <w:rsid w:val="009B6AAD"/>
    <w:rsid w:val="009C0AFF"/>
    <w:rsid w:val="009C14A3"/>
    <w:rsid w:val="009C1885"/>
    <w:rsid w:val="009C1BEB"/>
    <w:rsid w:val="009C1F70"/>
    <w:rsid w:val="009C3C60"/>
    <w:rsid w:val="009C4DBB"/>
    <w:rsid w:val="009C54A1"/>
    <w:rsid w:val="009C5EA6"/>
    <w:rsid w:val="009D279B"/>
    <w:rsid w:val="009D325C"/>
    <w:rsid w:val="009D3802"/>
    <w:rsid w:val="009E2028"/>
    <w:rsid w:val="009E2949"/>
    <w:rsid w:val="009E35AB"/>
    <w:rsid w:val="009E5C5D"/>
    <w:rsid w:val="009F473A"/>
    <w:rsid w:val="009F6A68"/>
    <w:rsid w:val="009F6A6E"/>
    <w:rsid w:val="00A00725"/>
    <w:rsid w:val="00A01EC2"/>
    <w:rsid w:val="00A026D0"/>
    <w:rsid w:val="00A0278E"/>
    <w:rsid w:val="00A03DA8"/>
    <w:rsid w:val="00A06BE3"/>
    <w:rsid w:val="00A07192"/>
    <w:rsid w:val="00A111DE"/>
    <w:rsid w:val="00A204F8"/>
    <w:rsid w:val="00A20DEF"/>
    <w:rsid w:val="00A22456"/>
    <w:rsid w:val="00A22F8A"/>
    <w:rsid w:val="00A23DF2"/>
    <w:rsid w:val="00A24990"/>
    <w:rsid w:val="00A31B41"/>
    <w:rsid w:val="00A36734"/>
    <w:rsid w:val="00A41B17"/>
    <w:rsid w:val="00A41E03"/>
    <w:rsid w:val="00A4342C"/>
    <w:rsid w:val="00A449C6"/>
    <w:rsid w:val="00A45EE3"/>
    <w:rsid w:val="00A46527"/>
    <w:rsid w:val="00A4737C"/>
    <w:rsid w:val="00A5670E"/>
    <w:rsid w:val="00A57790"/>
    <w:rsid w:val="00A57FE4"/>
    <w:rsid w:val="00A6133A"/>
    <w:rsid w:val="00A6137F"/>
    <w:rsid w:val="00A613D1"/>
    <w:rsid w:val="00A632B2"/>
    <w:rsid w:val="00A651BA"/>
    <w:rsid w:val="00A6584E"/>
    <w:rsid w:val="00A659E1"/>
    <w:rsid w:val="00A66112"/>
    <w:rsid w:val="00A66378"/>
    <w:rsid w:val="00A66B44"/>
    <w:rsid w:val="00A70112"/>
    <w:rsid w:val="00A7258D"/>
    <w:rsid w:val="00A73346"/>
    <w:rsid w:val="00A7426F"/>
    <w:rsid w:val="00A74BBE"/>
    <w:rsid w:val="00A76937"/>
    <w:rsid w:val="00A776F8"/>
    <w:rsid w:val="00A84DDC"/>
    <w:rsid w:val="00A8538B"/>
    <w:rsid w:val="00A85627"/>
    <w:rsid w:val="00A87CDA"/>
    <w:rsid w:val="00A90399"/>
    <w:rsid w:val="00A932BD"/>
    <w:rsid w:val="00A9669D"/>
    <w:rsid w:val="00AA077B"/>
    <w:rsid w:val="00AA1BDA"/>
    <w:rsid w:val="00AA21D0"/>
    <w:rsid w:val="00AA2807"/>
    <w:rsid w:val="00AA4723"/>
    <w:rsid w:val="00AA6688"/>
    <w:rsid w:val="00AB04E1"/>
    <w:rsid w:val="00AB0B86"/>
    <w:rsid w:val="00AB1DCF"/>
    <w:rsid w:val="00AB2DE7"/>
    <w:rsid w:val="00AB42E9"/>
    <w:rsid w:val="00AB6C8D"/>
    <w:rsid w:val="00AC27B1"/>
    <w:rsid w:val="00AC45ED"/>
    <w:rsid w:val="00AC6490"/>
    <w:rsid w:val="00AD0E65"/>
    <w:rsid w:val="00AD2F7C"/>
    <w:rsid w:val="00AD492D"/>
    <w:rsid w:val="00AD558F"/>
    <w:rsid w:val="00AD7DFB"/>
    <w:rsid w:val="00AE09AD"/>
    <w:rsid w:val="00AE21AF"/>
    <w:rsid w:val="00AE32CA"/>
    <w:rsid w:val="00AE3E98"/>
    <w:rsid w:val="00AE5595"/>
    <w:rsid w:val="00AE5B7C"/>
    <w:rsid w:val="00AF20F1"/>
    <w:rsid w:val="00AF2250"/>
    <w:rsid w:val="00AF74D8"/>
    <w:rsid w:val="00AF7640"/>
    <w:rsid w:val="00B02D71"/>
    <w:rsid w:val="00B048E7"/>
    <w:rsid w:val="00B04AF3"/>
    <w:rsid w:val="00B04C97"/>
    <w:rsid w:val="00B05B5D"/>
    <w:rsid w:val="00B074DB"/>
    <w:rsid w:val="00B1165B"/>
    <w:rsid w:val="00B1259E"/>
    <w:rsid w:val="00B143DA"/>
    <w:rsid w:val="00B16147"/>
    <w:rsid w:val="00B16B8B"/>
    <w:rsid w:val="00B17E6A"/>
    <w:rsid w:val="00B20201"/>
    <w:rsid w:val="00B21220"/>
    <w:rsid w:val="00B2164A"/>
    <w:rsid w:val="00B21B27"/>
    <w:rsid w:val="00B21E1B"/>
    <w:rsid w:val="00B22C3C"/>
    <w:rsid w:val="00B22F8D"/>
    <w:rsid w:val="00B23FCC"/>
    <w:rsid w:val="00B26820"/>
    <w:rsid w:val="00B34884"/>
    <w:rsid w:val="00B3759B"/>
    <w:rsid w:val="00B41FBC"/>
    <w:rsid w:val="00B431C2"/>
    <w:rsid w:val="00B43BB4"/>
    <w:rsid w:val="00B4685E"/>
    <w:rsid w:val="00B46A7F"/>
    <w:rsid w:val="00B46AC4"/>
    <w:rsid w:val="00B52059"/>
    <w:rsid w:val="00B53297"/>
    <w:rsid w:val="00B56A76"/>
    <w:rsid w:val="00B579BF"/>
    <w:rsid w:val="00B6009D"/>
    <w:rsid w:val="00B6066A"/>
    <w:rsid w:val="00B60E7A"/>
    <w:rsid w:val="00B6180B"/>
    <w:rsid w:val="00B622FA"/>
    <w:rsid w:val="00B64F94"/>
    <w:rsid w:val="00B651F4"/>
    <w:rsid w:val="00B65713"/>
    <w:rsid w:val="00B65D70"/>
    <w:rsid w:val="00B739BB"/>
    <w:rsid w:val="00B765DD"/>
    <w:rsid w:val="00B8382F"/>
    <w:rsid w:val="00B852FB"/>
    <w:rsid w:val="00B8545D"/>
    <w:rsid w:val="00B867E2"/>
    <w:rsid w:val="00B9035A"/>
    <w:rsid w:val="00B90581"/>
    <w:rsid w:val="00B90B4B"/>
    <w:rsid w:val="00B91C30"/>
    <w:rsid w:val="00B92379"/>
    <w:rsid w:val="00B929CB"/>
    <w:rsid w:val="00B937FC"/>
    <w:rsid w:val="00B941FC"/>
    <w:rsid w:val="00B9437F"/>
    <w:rsid w:val="00B94EF9"/>
    <w:rsid w:val="00B96028"/>
    <w:rsid w:val="00BA02D6"/>
    <w:rsid w:val="00BA5948"/>
    <w:rsid w:val="00BB1212"/>
    <w:rsid w:val="00BB14D1"/>
    <w:rsid w:val="00BB3801"/>
    <w:rsid w:val="00BC15F0"/>
    <w:rsid w:val="00BC5C8E"/>
    <w:rsid w:val="00BC64FE"/>
    <w:rsid w:val="00BD15F9"/>
    <w:rsid w:val="00BD358F"/>
    <w:rsid w:val="00BD46B3"/>
    <w:rsid w:val="00BD5E53"/>
    <w:rsid w:val="00BD6D0B"/>
    <w:rsid w:val="00BE0CEC"/>
    <w:rsid w:val="00BE40FF"/>
    <w:rsid w:val="00BE6F4C"/>
    <w:rsid w:val="00BE6F84"/>
    <w:rsid w:val="00BE73E8"/>
    <w:rsid w:val="00BE74F7"/>
    <w:rsid w:val="00BF1D2A"/>
    <w:rsid w:val="00BF46CD"/>
    <w:rsid w:val="00BF497A"/>
    <w:rsid w:val="00BF7B50"/>
    <w:rsid w:val="00C00AC3"/>
    <w:rsid w:val="00C0210C"/>
    <w:rsid w:val="00C066AE"/>
    <w:rsid w:val="00C148B6"/>
    <w:rsid w:val="00C15414"/>
    <w:rsid w:val="00C15797"/>
    <w:rsid w:val="00C16D10"/>
    <w:rsid w:val="00C17AF2"/>
    <w:rsid w:val="00C20F40"/>
    <w:rsid w:val="00C23FF7"/>
    <w:rsid w:val="00C24419"/>
    <w:rsid w:val="00C30365"/>
    <w:rsid w:val="00C33C73"/>
    <w:rsid w:val="00C34B9F"/>
    <w:rsid w:val="00C35C21"/>
    <w:rsid w:val="00C3643F"/>
    <w:rsid w:val="00C36FBE"/>
    <w:rsid w:val="00C4011B"/>
    <w:rsid w:val="00C405BA"/>
    <w:rsid w:val="00C40FB9"/>
    <w:rsid w:val="00C442A6"/>
    <w:rsid w:val="00C47D35"/>
    <w:rsid w:val="00C50319"/>
    <w:rsid w:val="00C50F5E"/>
    <w:rsid w:val="00C51E0B"/>
    <w:rsid w:val="00C52DD2"/>
    <w:rsid w:val="00C535AC"/>
    <w:rsid w:val="00C54C91"/>
    <w:rsid w:val="00C5749E"/>
    <w:rsid w:val="00C57BFF"/>
    <w:rsid w:val="00C66EE2"/>
    <w:rsid w:val="00C673A6"/>
    <w:rsid w:val="00C71236"/>
    <w:rsid w:val="00C71722"/>
    <w:rsid w:val="00C74072"/>
    <w:rsid w:val="00C74194"/>
    <w:rsid w:val="00C77CBD"/>
    <w:rsid w:val="00C830C3"/>
    <w:rsid w:val="00C837EE"/>
    <w:rsid w:val="00C843CA"/>
    <w:rsid w:val="00C84B11"/>
    <w:rsid w:val="00C86E94"/>
    <w:rsid w:val="00C87C2F"/>
    <w:rsid w:val="00C90A04"/>
    <w:rsid w:val="00C922E3"/>
    <w:rsid w:val="00C93069"/>
    <w:rsid w:val="00C931A2"/>
    <w:rsid w:val="00C93CF5"/>
    <w:rsid w:val="00C93EF5"/>
    <w:rsid w:val="00C9563F"/>
    <w:rsid w:val="00C958A1"/>
    <w:rsid w:val="00C95ACA"/>
    <w:rsid w:val="00C960CF"/>
    <w:rsid w:val="00C9729F"/>
    <w:rsid w:val="00CA1F25"/>
    <w:rsid w:val="00CA3067"/>
    <w:rsid w:val="00CA3752"/>
    <w:rsid w:val="00CA3E14"/>
    <w:rsid w:val="00CA3F4D"/>
    <w:rsid w:val="00CA4C44"/>
    <w:rsid w:val="00CA50A3"/>
    <w:rsid w:val="00CA543A"/>
    <w:rsid w:val="00CA6082"/>
    <w:rsid w:val="00CA7AEF"/>
    <w:rsid w:val="00CB09B1"/>
    <w:rsid w:val="00CB1740"/>
    <w:rsid w:val="00CB3073"/>
    <w:rsid w:val="00CB4B1B"/>
    <w:rsid w:val="00CC5353"/>
    <w:rsid w:val="00CD0BE5"/>
    <w:rsid w:val="00CD3B97"/>
    <w:rsid w:val="00CD3BDA"/>
    <w:rsid w:val="00CD5AD3"/>
    <w:rsid w:val="00CD776A"/>
    <w:rsid w:val="00CE1392"/>
    <w:rsid w:val="00CE145E"/>
    <w:rsid w:val="00CE1C80"/>
    <w:rsid w:val="00CE2561"/>
    <w:rsid w:val="00CE3230"/>
    <w:rsid w:val="00CF092F"/>
    <w:rsid w:val="00CF0EAB"/>
    <w:rsid w:val="00CF23FB"/>
    <w:rsid w:val="00CF3A5B"/>
    <w:rsid w:val="00CF3CCB"/>
    <w:rsid w:val="00CF74F2"/>
    <w:rsid w:val="00D030B0"/>
    <w:rsid w:val="00D040F7"/>
    <w:rsid w:val="00D04C69"/>
    <w:rsid w:val="00D05559"/>
    <w:rsid w:val="00D05C7B"/>
    <w:rsid w:val="00D06422"/>
    <w:rsid w:val="00D06739"/>
    <w:rsid w:val="00D06BD2"/>
    <w:rsid w:val="00D06EDA"/>
    <w:rsid w:val="00D07148"/>
    <w:rsid w:val="00D157B7"/>
    <w:rsid w:val="00D16E40"/>
    <w:rsid w:val="00D21D16"/>
    <w:rsid w:val="00D2218E"/>
    <w:rsid w:val="00D22739"/>
    <w:rsid w:val="00D22F76"/>
    <w:rsid w:val="00D241A4"/>
    <w:rsid w:val="00D25C82"/>
    <w:rsid w:val="00D27608"/>
    <w:rsid w:val="00D30600"/>
    <w:rsid w:val="00D31794"/>
    <w:rsid w:val="00D32087"/>
    <w:rsid w:val="00D322BC"/>
    <w:rsid w:val="00D3541D"/>
    <w:rsid w:val="00D3611C"/>
    <w:rsid w:val="00D36675"/>
    <w:rsid w:val="00D370A8"/>
    <w:rsid w:val="00D37B8E"/>
    <w:rsid w:val="00D41480"/>
    <w:rsid w:val="00D415B7"/>
    <w:rsid w:val="00D4164C"/>
    <w:rsid w:val="00D44208"/>
    <w:rsid w:val="00D45D61"/>
    <w:rsid w:val="00D50D14"/>
    <w:rsid w:val="00D50E33"/>
    <w:rsid w:val="00D5159C"/>
    <w:rsid w:val="00D5279B"/>
    <w:rsid w:val="00D56132"/>
    <w:rsid w:val="00D578C3"/>
    <w:rsid w:val="00D62BA6"/>
    <w:rsid w:val="00D633BE"/>
    <w:rsid w:val="00D63D70"/>
    <w:rsid w:val="00D654B1"/>
    <w:rsid w:val="00D70FFF"/>
    <w:rsid w:val="00D712DF"/>
    <w:rsid w:val="00D743A6"/>
    <w:rsid w:val="00D76AD7"/>
    <w:rsid w:val="00D77616"/>
    <w:rsid w:val="00D8088A"/>
    <w:rsid w:val="00D80E5D"/>
    <w:rsid w:val="00D820D3"/>
    <w:rsid w:val="00D82765"/>
    <w:rsid w:val="00D83E2D"/>
    <w:rsid w:val="00D8566C"/>
    <w:rsid w:val="00D873EA"/>
    <w:rsid w:val="00D87E8F"/>
    <w:rsid w:val="00D90750"/>
    <w:rsid w:val="00D9390F"/>
    <w:rsid w:val="00D93C0C"/>
    <w:rsid w:val="00D94715"/>
    <w:rsid w:val="00D9608C"/>
    <w:rsid w:val="00DA0893"/>
    <w:rsid w:val="00DA0EE7"/>
    <w:rsid w:val="00DA1579"/>
    <w:rsid w:val="00DA1B29"/>
    <w:rsid w:val="00DA2A67"/>
    <w:rsid w:val="00DA32CE"/>
    <w:rsid w:val="00DB024C"/>
    <w:rsid w:val="00DB125B"/>
    <w:rsid w:val="00DB13B2"/>
    <w:rsid w:val="00DB2700"/>
    <w:rsid w:val="00DB2F3C"/>
    <w:rsid w:val="00DB4A5E"/>
    <w:rsid w:val="00DB65C6"/>
    <w:rsid w:val="00DB6E4F"/>
    <w:rsid w:val="00DC11E3"/>
    <w:rsid w:val="00DC5139"/>
    <w:rsid w:val="00DD223D"/>
    <w:rsid w:val="00DD28A1"/>
    <w:rsid w:val="00DD2BF2"/>
    <w:rsid w:val="00DD2EB2"/>
    <w:rsid w:val="00DD3480"/>
    <w:rsid w:val="00DD5DDD"/>
    <w:rsid w:val="00DD65EE"/>
    <w:rsid w:val="00DD6CD5"/>
    <w:rsid w:val="00DD7432"/>
    <w:rsid w:val="00DE2EF3"/>
    <w:rsid w:val="00DE31C0"/>
    <w:rsid w:val="00DE4E97"/>
    <w:rsid w:val="00DE5938"/>
    <w:rsid w:val="00DE60EF"/>
    <w:rsid w:val="00DE6525"/>
    <w:rsid w:val="00DE6C78"/>
    <w:rsid w:val="00DE78E9"/>
    <w:rsid w:val="00DF02B0"/>
    <w:rsid w:val="00DF0CC8"/>
    <w:rsid w:val="00DF1DCF"/>
    <w:rsid w:val="00DF2EE5"/>
    <w:rsid w:val="00DF3663"/>
    <w:rsid w:val="00DF3E38"/>
    <w:rsid w:val="00DF6A64"/>
    <w:rsid w:val="00E01F92"/>
    <w:rsid w:val="00E02933"/>
    <w:rsid w:val="00E03665"/>
    <w:rsid w:val="00E03770"/>
    <w:rsid w:val="00E03D45"/>
    <w:rsid w:val="00E03D9F"/>
    <w:rsid w:val="00E05F03"/>
    <w:rsid w:val="00E07624"/>
    <w:rsid w:val="00E1337D"/>
    <w:rsid w:val="00E1385D"/>
    <w:rsid w:val="00E14418"/>
    <w:rsid w:val="00E1500D"/>
    <w:rsid w:val="00E15F1E"/>
    <w:rsid w:val="00E17EA6"/>
    <w:rsid w:val="00E20E95"/>
    <w:rsid w:val="00E256F9"/>
    <w:rsid w:val="00E30ACC"/>
    <w:rsid w:val="00E30C75"/>
    <w:rsid w:val="00E31DC0"/>
    <w:rsid w:val="00E32531"/>
    <w:rsid w:val="00E33A1B"/>
    <w:rsid w:val="00E36E26"/>
    <w:rsid w:val="00E4169B"/>
    <w:rsid w:val="00E44F7C"/>
    <w:rsid w:val="00E45012"/>
    <w:rsid w:val="00E457A5"/>
    <w:rsid w:val="00E46C13"/>
    <w:rsid w:val="00E5020E"/>
    <w:rsid w:val="00E50CFE"/>
    <w:rsid w:val="00E51DB5"/>
    <w:rsid w:val="00E536F5"/>
    <w:rsid w:val="00E55566"/>
    <w:rsid w:val="00E56024"/>
    <w:rsid w:val="00E64237"/>
    <w:rsid w:val="00E6489A"/>
    <w:rsid w:val="00E6541D"/>
    <w:rsid w:val="00E67229"/>
    <w:rsid w:val="00E757DA"/>
    <w:rsid w:val="00E76B0D"/>
    <w:rsid w:val="00E83D26"/>
    <w:rsid w:val="00E848F0"/>
    <w:rsid w:val="00E87A4F"/>
    <w:rsid w:val="00E87EA9"/>
    <w:rsid w:val="00E90691"/>
    <w:rsid w:val="00E9143D"/>
    <w:rsid w:val="00E931A1"/>
    <w:rsid w:val="00E942FD"/>
    <w:rsid w:val="00E9706C"/>
    <w:rsid w:val="00E975FD"/>
    <w:rsid w:val="00E97689"/>
    <w:rsid w:val="00EA090F"/>
    <w:rsid w:val="00EA22AC"/>
    <w:rsid w:val="00EA271F"/>
    <w:rsid w:val="00EA6A06"/>
    <w:rsid w:val="00EA7814"/>
    <w:rsid w:val="00EB0718"/>
    <w:rsid w:val="00EB0ADB"/>
    <w:rsid w:val="00EB1543"/>
    <w:rsid w:val="00EB4B2B"/>
    <w:rsid w:val="00EB5710"/>
    <w:rsid w:val="00EB57EE"/>
    <w:rsid w:val="00EB68A5"/>
    <w:rsid w:val="00EC2CA4"/>
    <w:rsid w:val="00EC638C"/>
    <w:rsid w:val="00ED44A8"/>
    <w:rsid w:val="00EE1E0B"/>
    <w:rsid w:val="00EE2614"/>
    <w:rsid w:val="00EE2684"/>
    <w:rsid w:val="00EE40A0"/>
    <w:rsid w:val="00EE41F8"/>
    <w:rsid w:val="00EE47D9"/>
    <w:rsid w:val="00EE72BB"/>
    <w:rsid w:val="00EE7F42"/>
    <w:rsid w:val="00EF18D7"/>
    <w:rsid w:val="00EF5444"/>
    <w:rsid w:val="00EF6F6E"/>
    <w:rsid w:val="00EF7C3D"/>
    <w:rsid w:val="00F05CE1"/>
    <w:rsid w:val="00F0686B"/>
    <w:rsid w:val="00F07A67"/>
    <w:rsid w:val="00F10040"/>
    <w:rsid w:val="00F11417"/>
    <w:rsid w:val="00F152D3"/>
    <w:rsid w:val="00F158EB"/>
    <w:rsid w:val="00F20B98"/>
    <w:rsid w:val="00F22CE6"/>
    <w:rsid w:val="00F23046"/>
    <w:rsid w:val="00F242FC"/>
    <w:rsid w:val="00F26D6D"/>
    <w:rsid w:val="00F371B3"/>
    <w:rsid w:val="00F37A74"/>
    <w:rsid w:val="00F40B96"/>
    <w:rsid w:val="00F41338"/>
    <w:rsid w:val="00F41A21"/>
    <w:rsid w:val="00F423FA"/>
    <w:rsid w:val="00F42E1F"/>
    <w:rsid w:val="00F4407D"/>
    <w:rsid w:val="00F457A7"/>
    <w:rsid w:val="00F471DF"/>
    <w:rsid w:val="00F50D0A"/>
    <w:rsid w:val="00F524BD"/>
    <w:rsid w:val="00F52CBD"/>
    <w:rsid w:val="00F6021C"/>
    <w:rsid w:val="00F6060F"/>
    <w:rsid w:val="00F60D4F"/>
    <w:rsid w:val="00F60DA7"/>
    <w:rsid w:val="00F60E3F"/>
    <w:rsid w:val="00F610B7"/>
    <w:rsid w:val="00F66A19"/>
    <w:rsid w:val="00F67BB9"/>
    <w:rsid w:val="00F73196"/>
    <w:rsid w:val="00F74F7B"/>
    <w:rsid w:val="00F76019"/>
    <w:rsid w:val="00F77E5B"/>
    <w:rsid w:val="00F80923"/>
    <w:rsid w:val="00F82263"/>
    <w:rsid w:val="00F83ABA"/>
    <w:rsid w:val="00F866A9"/>
    <w:rsid w:val="00F86B7A"/>
    <w:rsid w:val="00F914D6"/>
    <w:rsid w:val="00F9267D"/>
    <w:rsid w:val="00F92F1A"/>
    <w:rsid w:val="00F94BDA"/>
    <w:rsid w:val="00F950F6"/>
    <w:rsid w:val="00F966BE"/>
    <w:rsid w:val="00F97A6E"/>
    <w:rsid w:val="00FA06DD"/>
    <w:rsid w:val="00FA0A70"/>
    <w:rsid w:val="00FA0D1E"/>
    <w:rsid w:val="00FA1669"/>
    <w:rsid w:val="00FA1FF9"/>
    <w:rsid w:val="00FA35DE"/>
    <w:rsid w:val="00FA46BA"/>
    <w:rsid w:val="00FA6962"/>
    <w:rsid w:val="00FB0168"/>
    <w:rsid w:val="00FB03E0"/>
    <w:rsid w:val="00FB0D63"/>
    <w:rsid w:val="00FB0FA2"/>
    <w:rsid w:val="00FB3E29"/>
    <w:rsid w:val="00FB65FD"/>
    <w:rsid w:val="00FC0449"/>
    <w:rsid w:val="00FC1693"/>
    <w:rsid w:val="00FC2696"/>
    <w:rsid w:val="00FC2B8A"/>
    <w:rsid w:val="00FC6E92"/>
    <w:rsid w:val="00FC7222"/>
    <w:rsid w:val="00FD0021"/>
    <w:rsid w:val="00FD1EC4"/>
    <w:rsid w:val="00FD25A2"/>
    <w:rsid w:val="00FD28E4"/>
    <w:rsid w:val="00FD2CD0"/>
    <w:rsid w:val="00FD7F96"/>
    <w:rsid w:val="00FE213F"/>
    <w:rsid w:val="00FE2944"/>
    <w:rsid w:val="00FE5D8C"/>
    <w:rsid w:val="00FE631C"/>
    <w:rsid w:val="00FF2022"/>
    <w:rsid w:val="00FF2F4F"/>
    <w:rsid w:val="00FF344D"/>
    <w:rsid w:val="00FF5396"/>
    <w:rsid w:val="00FF602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FF359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08E"/>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uiPriority w:val="9"/>
    <w:qFormat/>
    <w:rsid w:val="00D322BC"/>
    <w:pPr>
      <w:keepNext/>
      <w:pageBreakBefore/>
      <w:numPr>
        <w:numId w:val="11"/>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qFormat/>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
    <w:next w:val="a"/>
    <w:qFormat/>
    <w:pPr>
      <w:keepNext/>
      <w:spacing w:before="240" w:after="60"/>
      <w:ind w:left="567" w:hanging="567"/>
      <w:outlineLvl w:val="2"/>
    </w:pPr>
    <w:rPr>
      <w:rFonts w:ascii="Arial" w:hAnsi="Arial" w:cs="Times New Roman"/>
      <w:b/>
      <w:bCs/>
      <w:szCs w:val="26"/>
    </w:rPr>
  </w:style>
  <w:style w:type="paragraph" w:styleId="4">
    <w:name w:val="heading 4"/>
    <w:aliases w:val="Heading3"/>
    <w:basedOn w:val="a"/>
    <w:next w:val="a"/>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
    <w:basedOn w:val="a"/>
    <w:next w:val="a"/>
    <w:link w:val="6Char"/>
    <w:qFormat/>
    <w:rsid w:val="00882E44"/>
    <w:pPr>
      <w:numPr>
        <w:numId w:val="17"/>
      </w:numPr>
      <w:pBdr>
        <w:bottom w:val="single" w:sz="12" w:space="1" w:color="002060"/>
      </w:pBdr>
      <w:suppressAutoHyphens w:val="0"/>
      <w:spacing w:before="120"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tabs>
        <w:tab w:val="num" w:pos="1653"/>
        <w:tab w:val="left" w:pos="2835"/>
      </w:tabs>
      <w:suppressAutoHyphens w:val="0"/>
      <w:spacing w:before="120" w:after="60" w:line="360" w:lineRule="auto"/>
      <w:ind w:left="1653" w:hanging="1296"/>
      <w:outlineLvl w:val="6"/>
    </w:pPr>
    <w:rPr>
      <w:rFonts w:ascii="Tahoma" w:hAnsi="Tahoma" w:cs="Times New Roman"/>
      <w:sz w:val="18"/>
      <w:szCs w:val="20"/>
      <w:u w:val="single"/>
      <w:lang w:val="el-GR" w:eastAsia="en-US"/>
    </w:rPr>
  </w:style>
  <w:style w:type="paragraph" w:styleId="8">
    <w:name w:val="heading 8"/>
    <w:basedOn w:val="a"/>
    <w:next w:val="a"/>
    <w:link w:val="8Char"/>
    <w:qFormat/>
    <w:rsid w:val="005B4566"/>
    <w:pPr>
      <w:tabs>
        <w:tab w:val="num" w:pos="1797"/>
        <w:tab w:val="left" w:pos="3119"/>
      </w:tabs>
      <w:suppressAutoHyphens w:val="0"/>
      <w:spacing w:before="120" w:after="60"/>
      <w:ind w:left="1797" w:hanging="1440"/>
      <w:outlineLvl w:val="7"/>
    </w:pPr>
    <w:rPr>
      <w:rFonts w:ascii="Tahoma" w:hAnsi="Tahoma" w:cs="Times New Roman"/>
      <w:sz w:val="18"/>
      <w:szCs w:val="20"/>
      <w:u w:val="single"/>
      <w:lang w:val="el-GR" w:eastAsia="en-US"/>
    </w:rPr>
  </w:style>
  <w:style w:type="paragraph" w:styleId="9">
    <w:name w:val="heading 9"/>
    <w:aliases w:val="AC&amp;E_1,App Heading"/>
    <w:basedOn w:val="a"/>
    <w:next w:val="a"/>
    <w:link w:val="9Char"/>
    <w:qFormat/>
    <w:rsid w:val="005B4566"/>
    <w:pPr>
      <w:tabs>
        <w:tab w:val="num" w:pos="1941"/>
        <w:tab w:val="left" w:pos="3119"/>
      </w:tabs>
      <w:suppressAutoHyphens w:val="0"/>
      <w:spacing w:before="60" w:after="60"/>
      <w:ind w:left="1941" w:hanging="1584"/>
      <w:jc w:val="left"/>
      <w:outlineLvl w:val="8"/>
    </w:pPr>
    <w:rPr>
      <w:rFonts w:ascii="Tahoma" w:hAnsi="Tahoma"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
    <w:basedOn w:val="a"/>
  </w:style>
  <w:style w:type="paragraph" w:customStyle="1" w:styleId="19">
    <w:name w:val="Κείμενο πλαισίου1"/>
    <w:basedOn w:val="a"/>
    <w:rPr>
      <w:rFonts w:ascii="Tahoma" w:hAnsi="Tahoma" w:cs="Tahoma"/>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7">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rFonts w:ascii="Tahoma" w:hAnsi="Tahoma" w:cs="Tahoma"/>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rsid w:val="00D5279B"/>
    <w:rPr>
      <w:sz w:val="16"/>
      <w:szCs w:val="16"/>
    </w:rPr>
  </w:style>
  <w:style w:type="paragraph" w:styleId="afe">
    <w:name w:val="annotation text"/>
    <w:basedOn w:val="a"/>
    <w:link w:val="Char10"/>
    <w:unhideWhenUsed/>
    <w:rsid w:val="00D5279B"/>
    <w:rPr>
      <w:sz w:val="20"/>
      <w:szCs w:val="20"/>
    </w:rPr>
  </w:style>
  <w:style w:type="character" w:customStyle="1" w:styleId="Char10">
    <w:name w:val="Κείμενο σχολίου Char1"/>
    <w:basedOn w:val="a0"/>
    <w:link w:val="afe"/>
    <w:uiPriority w:val="99"/>
    <w:semiHidden/>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3"/>
    <w:uiPriority w:val="1"/>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8"/>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uiPriority w:val="9"/>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4"/>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4"/>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4">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5"/>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5">
    <w:name w:val="Έντονο απόσπασμα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3">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character" w:customStyle="1" w:styleId="UnresolvedMention">
    <w:name w:val="Unresolved Mention"/>
    <w:basedOn w:val="a0"/>
    <w:uiPriority w:val="99"/>
    <w:semiHidden/>
    <w:unhideWhenUsed/>
    <w:rsid w:val="0058242E"/>
    <w:rPr>
      <w:color w:val="605E5C"/>
      <w:shd w:val="clear" w:color="auto" w:fill="E1DFDD"/>
    </w:rPr>
  </w:style>
  <w:style w:type="paragraph" w:styleId="Web">
    <w:name w:val="Normal (Web)"/>
    <w:basedOn w:val="a"/>
    <w:uiPriority w:val="99"/>
    <w:semiHidden/>
    <w:unhideWhenUsed/>
    <w:rsid w:val="008060B3"/>
    <w:pPr>
      <w:suppressAutoHyphens w:val="0"/>
      <w:spacing w:before="100" w:beforeAutospacing="1" w:after="100" w:afterAutospacing="1"/>
      <w:jc w:val="left"/>
    </w:pPr>
    <w:rPr>
      <w:rFonts w:ascii="Times New Roman" w:hAnsi="Times New Roman" w:cs="Times New Roman"/>
      <w:sz w:val="24"/>
      <w:lang w:eastAsia="en-GB"/>
    </w:rPr>
  </w:style>
  <w:style w:type="paragraph" w:styleId="aff4">
    <w:name w:val="Plain Text"/>
    <w:basedOn w:val="a"/>
    <w:link w:val="Char6"/>
    <w:uiPriority w:val="99"/>
    <w:unhideWhenUsed/>
    <w:rsid w:val="009767B7"/>
    <w:pPr>
      <w:suppressAutoHyphens w:val="0"/>
      <w:spacing w:after="0"/>
      <w:jc w:val="left"/>
    </w:pPr>
    <w:rPr>
      <w:rFonts w:eastAsiaTheme="minorHAnsi" w:cstheme="minorBidi"/>
      <w:szCs w:val="21"/>
      <w:lang w:val="en-US" w:eastAsia="en-US" w:bidi="he-IL"/>
    </w:rPr>
  </w:style>
  <w:style w:type="character" w:customStyle="1" w:styleId="Char6">
    <w:name w:val="Απλό κείμενο Char"/>
    <w:basedOn w:val="a0"/>
    <w:link w:val="aff4"/>
    <w:uiPriority w:val="99"/>
    <w:rsid w:val="009767B7"/>
    <w:rPr>
      <w:rFonts w:ascii="Calibri" w:eastAsiaTheme="minorHAnsi" w:hAnsi="Calibri" w:cstheme="minorBidi"/>
      <w:sz w:val="22"/>
      <w:szCs w:val="21"/>
      <w:lang w:val="en-US" w:eastAsia="en-US" w:bidi="he-IL"/>
    </w:rPr>
  </w:style>
  <w:style w:type="paragraph" w:customStyle="1" w:styleId="bullet3">
    <w:name w:val="bullet 3"/>
    <w:basedOn w:val="a"/>
    <w:qFormat/>
    <w:rsid w:val="00A36734"/>
    <w:pPr>
      <w:numPr>
        <w:numId w:val="53"/>
      </w:numPr>
      <w:spacing w:before="60" w:after="60" w:line="264" w:lineRule="auto"/>
    </w:pPr>
    <w:rPr>
      <w:rFonts w:eastAsia="SimSun"/>
      <w:bCs/>
      <w:lang w:val="el-GR"/>
    </w:rPr>
  </w:style>
  <w:style w:type="paragraph" w:customStyle="1" w:styleId="Normal2">
    <w:name w:val="Normal 2"/>
    <w:basedOn w:val="a"/>
    <w:qFormat/>
    <w:rsid w:val="00A36734"/>
    <w:pPr>
      <w:spacing w:line="264" w:lineRule="auto"/>
    </w:pPr>
    <w:rPr>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96886">
      <w:bodyDiv w:val="1"/>
      <w:marLeft w:val="0"/>
      <w:marRight w:val="0"/>
      <w:marTop w:val="0"/>
      <w:marBottom w:val="0"/>
      <w:divBdr>
        <w:top w:val="none" w:sz="0" w:space="0" w:color="auto"/>
        <w:left w:val="none" w:sz="0" w:space="0" w:color="auto"/>
        <w:bottom w:val="none" w:sz="0" w:space="0" w:color="auto"/>
        <w:right w:val="none" w:sz="0" w:space="0" w:color="auto"/>
      </w:divBdr>
    </w:div>
    <w:div w:id="200675380">
      <w:bodyDiv w:val="1"/>
      <w:marLeft w:val="0"/>
      <w:marRight w:val="0"/>
      <w:marTop w:val="0"/>
      <w:marBottom w:val="0"/>
      <w:divBdr>
        <w:top w:val="none" w:sz="0" w:space="0" w:color="auto"/>
        <w:left w:val="none" w:sz="0" w:space="0" w:color="auto"/>
        <w:bottom w:val="none" w:sz="0" w:space="0" w:color="auto"/>
        <w:right w:val="none" w:sz="0" w:space="0" w:color="auto"/>
      </w:divBdr>
    </w:div>
    <w:div w:id="239680937">
      <w:bodyDiv w:val="1"/>
      <w:marLeft w:val="0"/>
      <w:marRight w:val="0"/>
      <w:marTop w:val="0"/>
      <w:marBottom w:val="0"/>
      <w:divBdr>
        <w:top w:val="none" w:sz="0" w:space="0" w:color="auto"/>
        <w:left w:val="none" w:sz="0" w:space="0" w:color="auto"/>
        <w:bottom w:val="none" w:sz="0" w:space="0" w:color="auto"/>
        <w:right w:val="none" w:sz="0" w:space="0" w:color="auto"/>
      </w:divBdr>
    </w:div>
    <w:div w:id="289483100">
      <w:bodyDiv w:val="1"/>
      <w:marLeft w:val="0"/>
      <w:marRight w:val="0"/>
      <w:marTop w:val="0"/>
      <w:marBottom w:val="0"/>
      <w:divBdr>
        <w:top w:val="none" w:sz="0" w:space="0" w:color="auto"/>
        <w:left w:val="none" w:sz="0" w:space="0" w:color="auto"/>
        <w:bottom w:val="none" w:sz="0" w:space="0" w:color="auto"/>
        <w:right w:val="none" w:sz="0" w:space="0" w:color="auto"/>
      </w:divBdr>
    </w:div>
    <w:div w:id="924651531">
      <w:bodyDiv w:val="1"/>
      <w:marLeft w:val="0"/>
      <w:marRight w:val="0"/>
      <w:marTop w:val="0"/>
      <w:marBottom w:val="0"/>
      <w:divBdr>
        <w:top w:val="none" w:sz="0" w:space="0" w:color="auto"/>
        <w:left w:val="none" w:sz="0" w:space="0" w:color="auto"/>
        <w:bottom w:val="none" w:sz="0" w:space="0" w:color="auto"/>
        <w:right w:val="none" w:sz="0" w:space="0" w:color="auto"/>
      </w:divBdr>
      <w:divsChild>
        <w:div w:id="1826169180">
          <w:marLeft w:val="0"/>
          <w:marRight w:val="0"/>
          <w:marTop w:val="0"/>
          <w:marBottom w:val="0"/>
          <w:divBdr>
            <w:top w:val="none" w:sz="0" w:space="0" w:color="auto"/>
            <w:left w:val="none" w:sz="0" w:space="0" w:color="auto"/>
            <w:bottom w:val="none" w:sz="0" w:space="0" w:color="auto"/>
            <w:right w:val="none" w:sz="0" w:space="0" w:color="auto"/>
          </w:divBdr>
        </w:div>
        <w:div w:id="1468159993">
          <w:marLeft w:val="0"/>
          <w:marRight w:val="0"/>
          <w:marTop w:val="0"/>
          <w:marBottom w:val="0"/>
          <w:divBdr>
            <w:top w:val="none" w:sz="0" w:space="0" w:color="auto"/>
            <w:left w:val="none" w:sz="0" w:space="0" w:color="auto"/>
            <w:bottom w:val="none" w:sz="0" w:space="0" w:color="auto"/>
            <w:right w:val="none" w:sz="0" w:space="0" w:color="auto"/>
          </w:divBdr>
        </w:div>
        <w:div w:id="35785016">
          <w:marLeft w:val="0"/>
          <w:marRight w:val="0"/>
          <w:marTop w:val="0"/>
          <w:marBottom w:val="0"/>
          <w:divBdr>
            <w:top w:val="none" w:sz="0" w:space="0" w:color="auto"/>
            <w:left w:val="none" w:sz="0" w:space="0" w:color="auto"/>
            <w:bottom w:val="none" w:sz="0" w:space="0" w:color="auto"/>
            <w:right w:val="none" w:sz="0" w:space="0" w:color="auto"/>
          </w:divBdr>
        </w:div>
        <w:div w:id="649478850">
          <w:marLeft w:val="0"/>
          <w:marRight w:val="0"/>
          <w:marTop w:val="0"/>
          <w:marBottom w:val="0"/>
          <w:divBdr>
            <w:top w:val="none" w:sz="0" w:space="0" w:color="auto"/>
            <w:left w:val="none" w:sz="0" w:space="0" w:color="auto"/>
            <w:bottom w:val="none" w:sz="0" w:space="0" w:color="auto"/>
            <w:right w:val="none" w:sz="0" w:space="0" w:color="auto"/>
          </w:divBdr>
        </w:div>
        <w:div w:id="765926339">
          <w:marLeft w:val="0"/>
          <w:marRight w:val="0"/>
          <w:marTop w:val="0"/>
          <w:marBottom w:val="0"/>
          <w:divBdr>
            <w:top w:val="none" w:sz="0" w:space="0" w:color="auto"/>
            <w:left w:val="none" w:sz="0" w:space="0" w:color="auto"/>
            <w:bottom w:val="none" w:sz="0" w:space="0" w:color="auto"/>
            <w:right w:val="none" w:sz="0" w:space="0" w:color="auto"/>
          </w:divBdr>
        </w:div>
        <w:div w:id="635717261">
          <w:marLeft w:val="0"/>
          <w:marRight w:val="0"/>
          <w:marTop w:val="0"/>
          <w:marBottom w:val="0"/>
          <w:divBdr>
            <w:top w:val="none" w:sz="0" w:space="0" w:color="auto"/>
            <w:left w:val="none" w:sz="0" w:space="0" w:color="auto"/>
            <w:bottom w:val="none" w:sz="0" w:space="0" w:color="auto"/>
            <w:right w:val="none" w:sz="0" w:space="0" w:color="auto"/>
          </w:divBdr>
        </w:div>
        <w:div w:id="447548657">
          <w:marLeft w:val="0"/>
          <w:marRight w:val="0"/>
          <w:marTop w:val="0"/>
          <w:marBottom w:val="0"/>
          <w:divBdr>
            <w:top w:val="none" w:sz="0" w:space="0" w:color="auto"/>
            <w:left w:val="none" w:sz="0" w:space="0" w:color="auto"/>
            <w:bottom w:val="none" w:sz="0" w:space="0" w:color="auto"/>
            <w:right w:val="none" w:sz="0" w:space="0" w:color="auto"/>
          </w:divBdr>
        </w:div>
        <w:div w:id="123890912">
          <w:marLeft w:val="0"/>
          <w:marRight w:val="0"/>
          <w:marTop w:val="0"/>
          <w:marBottom w:val="0"/>
          <w:divBdr>
            <w:top w:val="none" w:sz="0" w:space="0" w:color="auto"/>
            <w:left w:val="none" w:sz="0" w:space="0" w:color="auto"/>
            <w:bottom w:val="none" w:sz="0" w:space="0" w:color="auto"/>
            <w:right w:val="none" w:sz="0" w:space="0" w:color="auto"/>
          </w:divBdr>
        </w:div>
        <w:div w:id="1807359631">
          <w:marLeft w:val="0"/>
          <w:marRight w:val="0"/>
          <w:marTop w:val="0"/>
          <w:marBottom w:val="0"/>
          <w:divBdr>
            <w:top w:val="none" w:sz="0" w:space="0" w:color="auto"/>
            <w:left w:val="none" w:sz="0" w:space="0" w:color="auto"/>
            <w:bottom w:val="none" w:sz="0" w:space="0" w:color="auto"/>
            <w:right w:val="none" w:sz="0" w:space="0" w:color="auto"/>
          </w:divBdr>
        </w:div>
        <w:div w:id="1569801809">
          <w:marLeft w:val="0"/>
          <w:marRight w:val="0"/>
          <w:marTop w:val="0"/>
          <w:marBottom w:val="0"/>
          <w:divBdr>
            <w:top w:val="none" w:sz="0" w:space="0" w:color="auto"/>
            <w:left w:val="none" w:sz="0" w:space="0" w:color="auto"/>
            <w:bottom w:val="none" w:sz="0" w:space="0" w:color="auto"/>
            <w:right w:val="none" w:sz="0" w:space="0" w:color="auto"/>
          </w:divBdr>
        </w:div>
        <w:div w:id="1034963554">
          <w:marLeft w:val="0"/>
          <w:marRight w:val="0"/>
          <w:marTop w:val="0"/>
          <w:marBottom w:val="0"/>
          <w:divBdr>
            <w:top w:val="none" w:sz="0" w:space="0" w:color="auto"/>
            <w:left w:val="none" w:sz="0" w:space="0" w:color="auto"/>
            <w:bottom w:val="none" w:sz="0" w:space="0" w:color="auto"/>
            <w:right w:val="none" w:sz="0" w:space="0" w:color="auto"/>
          </w:divBdr>
        </w:div>
        <w:div w:id="1006593701">
          <w:marLeft w:val="0"/>
          <w:marRight w:val="0"/>
          <w:marTop w:val="0"/>
          <w:marBottom w:val="0"/>
          <w:divBdr>
            <w:top w:val="none" w:sz="0" w:space="0" w:color="auto"/>
            <w:left w:val="none" w:sz="0" w:space="0" w:color="auto"/>
            <w:bottom w:val="none" w:sz="0" w:space="0" w:color="auto"/>
            <w:right w:val="none" w:sz="0" w:space="0" w:color="auto"/>
          </w:divBdr>
        </w:div>
        <w:div w:id="1786580562">
          <w:marLeft w:val="0"/>
          <w:marRight w:val="0"/>
          <w:marTop w:val="0"/>
          <w:marBottom w:val="0"/>
          <w:divBdr>
            <w:top w:val="none" w:sz="0" w:space="0" w:color="auto"/>
            <w:left w:val="none" w:sz="0" w:space="0" w:color="auto"/>
            <w:bottom w:val="none" w:sz="0" w:space="0" w:color="auto"/>
            <w:right w:val="none" w:sz="0" w:space="0" w:color="auto"/>
          </w:divBdr>
        </w:div>
        <w:div w:id="1902981859">
          <w:marLeft w:val="0"/>
          <w:marRight w:val="0"/>
          <w:marTop w:val="0"/>
          <w:marBottom w:val="0"/>
          <w:divBdr>
            <w:top w:val="none" w:sz="0" w:space="0" w:color="auto"/>
            <w:left w:val="none" w:sz="0" w:space="0" w:color="auto"/>
            <w:bottom w:val="none" w:sz="0" w:space="0" w:color="auto"/>
            <w:right w:val="none" w:sz="0" w:space="0" w:color="auto"/>
          </w:divBdr>
        </w:div>
        <w:div w:id="1469056135">
          <w:marLeft w:val="0"/>
          <w:marRight w:val="0"/>
          <w:marTop w:val="0"/>
          <w:marBottom w:val="0"/>
          <w:divBdr>
            <w:top w:val="none" w:sz="0" w:space="0" w:color="auto"/>
            <w:left w:val="none" w:sz="0" w:space="0" w:color="auto"/>
            <w:bottom w:val="none" w:sz="0" w:space="0" w:color="auto"/>
            <w:right w:val="none" w:sz="0" w:space="0" w:color="auto"/>
          </w:divBdr>
        </w:div>
        <w:div w:id="803431979">
          <w:marLeft w:val="0"/>
          <w:marRight w:val="0"/>
          <w:marTop w:val="0"/>
          <w:marBottom w:val="0"/>
          <w:divBdr>
            <w:top w:val="none" w:sz="0" w:space="0" w:color="auto"/>
            <w:left w:val="none" w:sz="0" w:space="0" w:color="auto"/>
            <w:bottom w:val="none" w:sz="0" w:space="0" w:color="auto"/>
            <w:right w:val="none" w:sz="0" w:space="0" w:color="auto"/>
          </w:divBdr>
        </w:div>
      </w:divsChild>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434589743">
      <w:bodyDiv w:val="1"/>
      <w:marLeft w:val="0"/>
      <w:marRight w:val="0"/>
      <w:marTop w:val="0"/>
      <w:marBottom w:val="0"/>
      <w:divBdr>
        <w:top w:val="none" w:sz="0" w:space="0" w:color="auto"/>
        <w:left w:val="none" w:sz="0" w:space="0" w:color="auto"/>
        <w:bottom w:val="none" w:sz="0" w:space="0" w:color="auto"/>
        <w:right w:val="none" w:sz="0" w:space="0" w:color="auto"/>
      </w:divBdr>
    </w:div>
    <w:div w:id="1510558451">
      <w:bodyDiv w:val="1"/>
      <w:marLeft w:val="0"/>
      <w:marRight w:val="0"/>
      <w:marTop w:val="0"/>
      <w:marBottom w:val="0"/>
      <w:divBdr>
        <w:top w:val="none" w:sz="0" w:space="0" w:color="auto"/>
        <w:left w:val="none" w:sz="0" w:space="0" w:color="auto"/>
        <w:bottom w:val="none" w:sz="0" w:space="0" w:color="auto"/>
        <w:right w:val="none" w:sz="0" w:space="0" w:color="auto"/>
      </w:divBdr>
    </w:div>
    <w:div w:id="1688487236">
      <w:bodyDiv w:val="1"/>
      <w:marLeft w:val="0"/>
      <w:marRight w:val="0"/>
      <w:marTop w:val="0"/>
      <w:marBottom w:val="0"/>
      <w:divBdr>
        <w:top w:val="none" w:sz="0" w:space="0" w:color="auto"/>
        <w:left w:val="none" w:sz="0" w:space="0" w:color="auto"/>
        <w:bottom w:val="none" w:sz="0" w:space="0" w:color="auto"/>
        <w:right w:val="none" w:sz="0" w:space="0" w:color="auto"/>
      </w:divBdr>
      <w:divsChild>
        <w:div w:id="75589511">
          <w:marLeft w:val="0"/>
          <w:marRight w:val="0"/>
          <w:marTop w:val="0"/>
          <w:marBottom w:val="0"/>
          <w:divBdr>
            <w:top w:val="none" w:sz="0" w:space="0" w:color="auto"/>
            <w:left w:val="none" w:sz="0" w:space="0" w:color="auto"/>
            <w:bottom w:val="none" w:sz="0" w:space="0" w:color="auto"/>
            <w:right w:val="none" w:sz="0" w:space="0" w:color="auto"/>
          </w:divBdr>
        </w:div>
        <w:div w:id="1275753238">
          <w:marLeft w:val="0"/>
          <w:marRight w:val="0"/>
          <w:marTop w:val="0"/>
          <w:marBottom w:val="0"/>
          <w:divBdr>
            <w:top w:val="none" w:sz="0" w:space="0" w:color="auto"/>
            <w:left w:val="none" w:sz="0" w:space="0" w:color="auto"/>
            <w:bottom w:val="none" w:sz="0" w:space="0" w:color="auto"/>
            <w:right w:val="none" w:sz="0" w:space="0" w:color="auto"/>
          </w:divBdr>
        </w:div>
        <w:div w:id="953557998">
          <w:marLeft w:val="0"/>
          <w:marRight w:val="0"/>
          <w:marTop w:val="0"/>
          <w:marBottom w:val="0"/>
          <w:divBdr>
            <w:top w:val="none" w:sz="0" w:space="0" w:color="auto"/>
            <w:left w:val="none" w:sz="0" w:space="0" w:color="auto"/>
            <w:bottom w:val="none" w:sz="0" w:space="0" w:color="auto"/>
            <w:right w:val="none" w:sz="0" w:space="0" w:color="auto"/>
          </w:divBdr>
        </w:div>
        <w:div w:id="1871339714">
          <w:marLeft w:val="0"/>
          <w:marRight w:val="0"/>
          <w:marTop w:val="0"/>
          <w:marBottom w:val="0"/>
          <w:divBdr>
            <w:top w:val="none" w:sz="0" w:space="0" w:color="auto"/>
            <w:left w:val="none" w:sz="0" w:space="0" w:color="auto"/>
            <w:bottom w:val="none" w:sz="0" w:space="0" w:color="auto"/>
            <w:right w:val="none" w:sz="0" w:space="0" w:color="auto"/>
          </w:divBdr>
        </w:div>
        <w:div w:id="1310134351">
          <w:marLeft w:val="0"/>
          <w:marRight w:val="0"/>
          <w:marTop w:val="0"/>
          <w:marBottom w:val="0"/>
          <w:divBdr>
            <w:top w:val="none" w:sz="0" w:space="0" w:color="auto"/>
            <w:left w:val="none" w:sz="0" w:space="0" w:color="auto"/>
            <w:bottom w:val="none" w:sz="0" w:space="0" w:color="auto"/>
            <w:right w:val="none" w:sz="0" w:space="0" w:color="auto"/>
          </w:divBdr>
        </w:div>
        <w:div w:id="671831460">
          <w:marLeft w:val="0"/>
          <w:marRight w:val="0"/>
          <w:marTop w:val="0"/>
          <w:marBottom w:val="0"/>
          <w:divBdr>
            <w:top w:val="none" w:sz="0" w:space="0" w:color="auto"/>
            <w:left w:val="none" w:sz="0" w:space="0" w:color="auto"/>
            <w:bottom w:val="none" w:sz="0" w:space="0" w:color="auto"/>
            <w:right w:val="none" w:sz="0" w:space="0" w:color="auto"/>
          </w:divBdr>
        </w:div>
        <w:div w:id="147290443">
          <w:marLeft w:val="0"/>
          <w:marRight w:val="0"/>
          <w:marTop w:val="0"/>
          <w:marBottom w:val="0"/>
          <w:divBdr>
            <w:top w:val="none" w:sz="0" w:space="0" w:color="auto"/>
            <w:left w:val="none" w:sz="0" w:space="0" w:color="auto"/>
            <w:bottom w:val="none" w:sz="0" w:space="0" w:color="auto"/>
            <w:right w:val="none" w:sz="0" w:space="0" w:color="auto"/>
          </w:divBdr>
        </w:div>
        <w:div w:id="1387684154">
          <w:marLeft w:val="0"/>
          <w:marRight w:val="0"/>
          <w:marTop w:val="0"/>
          <w:marBottom w:val="0"/>
          <w:divBdr>
            <w:top w:val="none" w:sz="0" w:space="0" w:color="auto"/>
            <w:left w:val="none" w:sz="0" w:space="0" w:color="auto"/>
            <w:bottom w:val="none" w:sz="0" w:space="0" w:color="auto"/>
            <w:right w:val="none" w:sz="0" w:space="0" w:color="auto"/>
          </w:divBdr>
        </w:div>
        <w:div w:id="443577301">
          <w:marLeft w:val="0"/>
          <w:marRight w:val="0"/>
          <w:marTop w:val="0"/>
          <w:marBottom w:val="0"/>
          <w:divBdr>
            <w:top w:val="none" w:sz="0" w:space="0" w:color="auto"/>
            <w:left w:val="none" w:sz="0" w:space="0" w:color="auto"/>
            <w:bottom w:val="none" w:sz="0" w:space="0" w:color="auto"/>
            <w:right w:val="none" w:sz="0" w:space="0" w:color="auto"/>
          </w:divBdr>
        </w:div>
        <w:div w:id="1650789272">
          <w:marLeft w:val="0"/>
          <w:marRight w:val="0"/>
          <w:marTop w:val="0"/>
          <w:marBottom w:val="0"/>
          <w:divBdr>
            <w:top w:val="none" w:sz="0" w:space="0" w:color="auto"/>
            <w:left w:val="none" w:sz="0" w:space="0" w:color="auto"/>
            <w:bottom w:val="none" w:sz="0" w:space="0" w:color="auto"/>
            <w:right w:val="none" w:sz="0" w:space="0" w:color="auto"/>
          </w:divBdr>
        </w:div>
        <w:div w:id="1141649693">
          <w:marLeft w:val="0"/>
          <w:marRight w:val="0"/>
          <w:marTop w:val="0"/>
          <w:marBottom w:val="0"/>
          <w:divBdr>
            <w:top w:val="none" w:sz="0" w:space="0" w:color="auto"/>
            <w:left w:val="none" w:sz="0" w:space="0" w:color="auto"/>
            <w:bottom w:val="none" w:sz="0" w:space="0" w:color="auto"/>
            <w:right w:val="none" w:sz="0" w:space="0" w:color="auto"/>
          </w:divBdr>
        </w:div>
        <w:div w:id="1040015804">
          <w:marLeft w:val="0"/>
          <w:marRight w:val="0"/>
          <w:marTop w:val="0"/>
          <w:marBottom w:val="0"/>
          <w:divBdr>
            <w:top w:val="none" w:sz="0" w:space="0" w:color="auto"/>
            <w:left w:val="none" w:sz="0" w:space="0" w:color="auto"/>
            <w:bottom w:val="none" w:sz="0" w:space="0" w:color="auto"/>
            <w:right w:val="none" w:sz="0" w:space="0" w:color="auto"/>
          </w:divBdr>
        </w:div>
        <w:div w:id="1020745638">
          <w:marLeft w:val="0"/>
          <w:marRight w:val="0"/>
          <w:marTop w:val="0"/>
          <w:marBottom w:val="0"/>
          <w:divBdr>
            <w:top w:val="none" w:sz="0" w:space="0" w:color="auto"/>
            <w:left w:val="none" w:sz="0" w:space="0" w:color="auto"/>
            <w:bottom w:val="none" w:sz="0" w:space="0" w:color="auto"/>
            <w:right w:val="none" w:sz="0" w:space="0" w:color="auto"/>
          </w:divBdr>
        </w:div>
        <w:div w:id="185795160">
          <w:marLeft w:val="0"/>
          <w:marRight w:val="0"/>
          <w:marTop w:val="0"/>
          <w:marBottom w:val="0"/>
          <w:divBdr>
            <w:top w:val="none" w:sz="0" w:space="0" w:color="auto"/>
            <w:left w:val="none" w:sz="0" w:space="0" w:color="auto"/>
            <w:bottom w:val="none" w:sz="0" w:space="0" w:color="auto"/>
            <w:right w:val="none" w:sz="0" w:space="0" w:color="auto"/>
          </w:divBdr>
        </w:div>
        <w:div w:id="1810055068">
          <w:marLeft w:val="0"/>
          <w:marRight w:val="0"/>
          <w:marTop w:val="0"/>
          <w:marBottom w:val="0"/>
          <w:divBdr>
            <w:top w:val="none" w:sz="0" w:space="0" w:color="auto"/>
            <w:left w:val="none" w:sz="0" w:space="0" w:color="auto"/>
            <w:bottom w:val="none" w:sz="0" w:space="0" w:color="auto"/>
            <w:right w:val="none" w:sz="0" w:space="0" w:color="auto"/>
          </w:divBdr>
        </w:div>
        <w:div w:id="1742366758">
          <w:marLeft w:val="0"/>
          <w:marRight w:val="0"/>
          <w:marTop w:val="0"/>
          <w:marBottom w:val="0"/>
          <w:divBdr>
            <w:top w:val="none" w:sz="0" w:space="0" w:color="auto"/>
            <w:left w:val="none" w:sz="0" w:space="0" w:color="auto"/>
            <w:bottom w:val="none" w:sz="0" w:space="0" w:color="auto"/>
            <w:right w:val="none" w:sz="0" w:space="0" w:color="auto"/>
          </w:divBdr>
        </w:div>
        <w:div w:id="505440200">
          <w:marLeft w:val="0"/>
          <w:marRight w:val="0"/>
          <w:marTop w:val="0"/>
          <w:marBottom w:val="0"/>
          <w:divBdr>
            <w:top w:val="none" w:sz="0" w:space="0" w:color="auto"/>
            <w:left w:val="none" w:sz="0" w:space="0" w:color="auto"/>
            <w:bottom w:val="none" w:sz="0" w:space="0" w:color="auto"/>
            <w:right w:val="none" w:sz="0" w:space="0" w:color="auto"/>
          </w:divBdr>
        </w:div>
        <w:div w:id="46808041">
          <w:marLeft w:val="0"/>
          <w:marRight w:val="0"/>
          <w:marTop w:val="0"/>
          <w:marBottom w:val="0"/>
          <w:divBdr>
            <w:top w:val="none" w:sz="0" w:space="0" w:color="auto"/>
            <w:left w:val="none" w:sz="0" w:space="0" w:color="auto"/>
            <w:bottom w:val="none" w:sz="0" w:space="0" w:color="auto"/>
            <w:right w:val="none" w:sz="0" w:space="0" w:color="auto"/>
          </w:divBdr>
        </w:div>
        <w:div w:id="1759326442">
          <w:marLeft w:val="0"/>
          <w:marRight w:val="0"/>
          <w:marTop w:val="0"/>
          <w:marBottom w:val="0"/>
          <w:divBdr>
            <w:top w:val="none" w:sz="0" w:space="0" w:color="auto"/>
            <w:left w:val="none" w:sz="0" w:space="0" w:color="auto"/>
            <w:bottom w:val="none" w:sz="0" w:space="0" w:color="auto"/>
            <w:right w:val="none" w:sz="0" w:space="0" w:color="auto"/>
          </w:divBdr>
        </w:div>
        <w:div w:id="214589437">
          <w:marLeft w:val="0"/>
          <w:marRight w:val="0"/>
          <w:marTop w:val="0"/>
          <w:marBottom w:val="0"/>
          <w:divBdr>
            <w:top w:val="none" w:sz="0" w:space="0" w:color="auto"/>
            <w:left w:val="none" w:sz="0" w:space="0" w:color="auto"/>
            <w:bottom w:val="none" w:sz="0" w:space="0" w:color="auto"/>
            <w:right w:val="none" w:sz="0" w:space="0" w:color="auto"/>
          </w:divBdr>
        </w:div>
        <w:div w:id="7342047">
          <w:marLeft w:val="0"/>
          <w:marRight w:val="0"/>
          <w:marTop w:val="0"/>
          <w:marBottom w:val="0"/>
          <w:divBdr>
            <w:top w:val="none" w:sz="0" w:space="0" w:color="auto"/>
            <w:left w:val="none" w:sz="0" w:space="0" w:color="auto"/>
            <w:bottom w:val="none" w:sz="0" w:space="0" w:color="auto"/>
            <w:right w:val="none" w:sz="0" w:space="0" w:color="auto"/>
          </w:divBdr>
        </w:div>
        <w:div w:id="208566120">
          <w:marLeft w:val="0"/>
          <w:marRight w:val="0"/>
          <w:marTop w:val="0"/>
          <w:marBottom w:val="0"/>
          <w:divBdr>
            <w:top w:val="none" w:sz="0" w:space="0" w:color="auto"/>
            <w:left w:val="none" w:sz="0" w:space="0" w:color="auto"/>
            <w:bottom w:val="none" w:sz="0" w:space="0" w:color="auto"/>
            <w:right w:val="none" w:sz="0" w:space="0" w:color="auto"/>
          </w:divBdr>
        </w:div>
        <w:div w:id="218631714">
          <w:marLeft w:val="0"/>
          <w:marRight w:val="0"/>
          <w:marTop w:val="0"/>
          <w:marBottom w:val="0"/>
          <w:divBdr>
            <w:top w:val="none" w:sz="0" w:space="0" w:color="auto"/>
            <w:left w:val="none" w:sz="0" w:space="0" w:color="auto"/>
            <w:bottom w:val="none" w:sz="0" w:space="0" w:color="auto"/>
            <w:right w:val="none" w:sz="0" w:space="0" w:color="auto"/>
          </w:divBdr>
        </w:div>
        <w:div w:id="744645632">
          <w:marLeft w:val="0"/>
          <w:marRight w:val="0"/>
          <w:marTop w:val="0"/>
          <w:marBottom w:val="0"/>
          <w:divBdr>
            <w:top w:val="none" w:sz="0" w:space="0" w:color="auto"/>
            <w:left w:val="none" w:sz="0" w:space="0" w:color="auto"/>
            <w:bottom w:val="none" w:sz="0" w:space="0" w:color="auto"/>
            <w:right w:val="none" w:sz="0" w:space="0" w:color="auto"/>
          </w:divBdr>
        </w:div>
        <w:div w:id="1757945480">
          <w:marLeft w:val="0"/>
          <w:marRight w:val="0"/>
          <w:marTop w:val="0"/>
          <w:marBottom w:val="0"/>
          <w:divBdr>
            <w:top w:val="none" w:sz="0" w:space="0" w:color="auto"/>
            <w:left w:val="none" w:sz="0" w:space="0" w:color="auto"/>
            <w:bottom w:val="none" w:sz="0" w:space="0" w:color="auto"/>
            <w:right w:val="none" w:sz="0" w:space="0" w:color="auto"/>
          </w:divBdr>
        </w:div>
        <w:div w:id="1461193001">
          <w:marLeft w:val="0"/>
          <w:marRight w:val="0"/>
          <w:marTop w:val="0"/>
          <w:marBottom w:val="0"/>
          <w:divBdr>
            <w:top w:val="none" w:sz="0" w:space="0" w:color="auto"/>
            <w:left w:val="none" w:sz="0" w:space="0" w:color="auto"/>
            <w:bottom w:val="none" w:sz="0" w:space="0" w:color="auto"/>
            <w:right w:val="none" w:sz="0" w:space="0" w:color="auto"/>
          </w:divBdr>
        </w:div>
        <w:div w:id="1928726668">
          <w:marLeft w:val="0"/>
          <w:marRight w:val="0"/>
          <w:marTop w:val="0"/>
          <w:marBottom w:val="0"/>
          <w:divBdr>
            <w:top w:val="none" w:sz="0" w:space="0" w:color="auto"/>
            <w:left w:val="none" w:sz="0" w:space="0" w:color="auto"/>
            <w:bottom w:val="none" w:sz="0" w:space="0" w:color="auto"/>
            <w:right w:val="none" w:sz="0" w:space="0" w:color="auto"/>
          </w:divBdr>
        </w:div>
        <w:div w:id="172257560">
          <w:marLeft w:val="0"/>
          <w:marRight w:val="0"/>
          <w:marTop w:val="0"/>
          <w:marBottom w:val="0"/>
          <w:divBdr>
            <w:top w:val="none" w:sz="0" w:space="0" w:color="auto"/>
            <w:left w:val="none" w:sz="0" w:space="0" w:color="auto"/>
            <w:bottom w:val="none" w:sz="0" w:space="0" w:color="auto"/>
            <w:right w:val="none" w:sz="0" w:space="0" w:color="auto"/>
          </w:divBdr>
        </w:div>
        <w:div w:id="1568149112">
          <w:marLeft w:val="0"/>
          <w:marRight w:val="0"/>
          <w:marTop w:val="0"/>
          <w:marBottom w:val="0"/>
          <w:divBdr>
            <w:top w:val="none" w:sz="0" w:space="0" w:color="auto"/>
            <w:left w:val="none" w:sz="0" w:space="0" w:color="auto"/>
            <w:bottom w:val="none" w:sz="0" w:space="0" w:color="auto"/>
            <w:right w:val="none" w:sz="0" w:space="0" w:color="auto"/>
          </w:divBdr>
        </w:div>
        <w:div w:id="342898906">
          <w:marLeft w:val="0"/>
          <w:marRight w:val="0"/>
          <w:marTop w:val="0"/>
          <w:marBottom w:val="0"/>
          <w:divBdr>
            <w:top w:val="none" w:sz="0" w:space="0" w:color="auto"/>
            <w:left w:val="none" w:sz="0" w:space="0" w:color="auto"/>
            <w:bottom w:val="none" w:sz="0" w:space="0" w:color="auto"/>
            <w:right w:val="none" w:sz="0" w:space="0" w:color="auto"/>
          </w:divBdr>
        </w:div>
        <w:div w:id="321393862">
          <w:marLeft w:val="0"/>
          <w:marRight w:val="0"/>
          <w:marTop w:val="0"/>
          <w:marBottom w:val="0"/>
          <w:divBdr>
            <w:top w:val="none" w:sz="0" w:space="0" w:color="auto"/>
            <w:left w:val="none" w:sz="0" w:space="0" w:color="auto"/>
            <w:bottom w:val="none" w:sz="0" w:space="0" w:color="auto"/>
            <w:right w:val="none" w:sz="0" w:space="0" w:color="auto"/>
          </w:divBdr>
        </w:div>
        <w:div w:id="1964923715">
          <w:marLeft w:val="0"/>
          <w:marRight w:val="0"/>
          <w:marTop w:val="0"/>
          <w:marBottom w:val="0"/>
          <w:divBdr>
            <w:top w:val="none" w:sz="0" w:space="0" w:color="auto"/>
            <w:left w:val="none" w:sz="0" w:space="0" w:color="auto"/>
            <w:bottom w:val="none" w:sz="0" w:space="0" w:color="auto"/>
            <w:right w:val="none" w:sz="0" w:space="0" w:color="auto"/>
          </w:divBdr>
        </w:div>
        <w:div w:id="1194348615">
          <w:marLeft w:val="0"/>
          <w:marRight w:val="0"/>
          <w:marTop w:val="0"/>
          <w:marBottom w:val="0"/>
          <w:divBdr>
            <w:top w:val="none" w:sz="0" w:space="0" w:color="auto"/>
            <w:left w:val="none" w:sz="0" w:space="0" w:color="auto"/>
            <w:bottom w:val="none" w:sz="0" w:space="0" w:color="auto"/>
            <w:right w:val="none" w:sz="0" w:space="0" w:color="auto"/>
          </w:divBdr>
        </w:div>
      </w:divsChild>
    </w:div>
    <w:div w:id="1911690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yperlink" Target="http://www.ktpae.gr"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promitheus.gov.gr/webcenter/faces/oracle/webcenter/page/scopedMD/sd0cb90ef_26cf_4703_99d5_1561ceff660f/Page226.jspx?_afrLoop=3486624636403629"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et.diavgeia.gov.gr/"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s://espdint.eprocurement.gov.gr/"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3.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image" Target="media/image2.PNG"/><Relationship Id="rId28" Type="http://schemas.openxmlformats.org/officeDocument/2006/relationships/footer" Target="footer5.xml"/><Relationship Id="rId10" Type="http://schemas.openxmlformats.org/officeDocument/2006/relationships/header" Target="header1.xml"/><Relationship Id="rId19" Type="http://schemas.openxmlformats.org/officeDocument/2006/relationships/hyperlink" Target="http://www.promitheus.gov.g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s://www.espa.gr/el/Pages/elibraryFS.aspx?item=2087" TargetMode="External"/><Relationship Id="rId27" Type="http://schemas.openxmlformats.org/officeDocument/2006/relationships/header" Target="header4.xml"/><Relationship Id="rId30" Type="http://schemas.openxmlformats.org/officeDocument/2006/relationships/header" Target="header5.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F0965-C265-4FEA-95C4-C0C585315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337</Pages>
  <Words>37359</Words>
  <Characters>201744</Characters>
  <Application>Microsoft Office Word</Application>
  <DocSecurity>0</DocSecurity>
  <Lines>1681</Lines>
  <Paragraphs>477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2020-12-08T07:23:00Z</dcterms:created>
  <dcterms:modified xsi:type="dcterms:W3CDTF">2020-12-08T07:23:00Z</dcterms:modified>
</cp:coreProperties>
</file>