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D5D63E" w14:textId="77777777" w:rsidR="000B4031" w:rsidRDefault="000B4031" w:rsidP="004D4D34">
      <w:pPr>
        <w:jc w:val="center"/>
        <w:rPr>
          <w:b/>
          <w:sz w:val="32"/>
          <w:szCs w:val="32"/>
          <w:lang w:val="el-GR"/>
        </w:rPr>
      </w:pPr>
      <w:r>
        <w:rPr>
          <w:b/>
          <w:sz w:val="32"/>
          <w:szCs w:val="32"/>
          <w:lang w:val="el-GR"/>
        </w:rPr>
        <w:t>Διακήρυξη</w:t>
      </w:r>
    </w:p>
    <w:p w14:paraId="7488CB35" w14:textId="77777777" w:rsidR="000B4031" w:rsidRDefault="000B4031" w:rsidP="004D4D34">
      <w:pPr>
        <w:jc w:val="center"/>
        <w:rPr>
          <w:b/>
          <w:sz w:val="32"/>
          <w:szCs w:val="32"/>
          <w:lang w:val="el-GR"/>
        </w:rPr>
      </w:pPr>
      <w:r>
        <w:rPr>
          <w:b/>
          <w:sz w:val="32"/>
          <w:szCs w:val="32"/>
          <w:lang w:val="el-GR"/>
        </w:rPr>
        <w:t>Ηλεκτρονικού Ανοικτού Κάτω των Ορίων Διαγωνισμού</w:t>
      </w:r>
    </w:p>
    <w:p w14:paraId="3EE8A36B" w14:textId="77777777" w:rsidR="000B4031" w:rsidRDefault="000B4031" w:rsidP="004D4D34">
      <w:pPr>
        <w:jc w:val="center"/>
        <w:rPr>
          <w:b/>
          <w:sz w:val="32"/>
          <w:szCs w:val="32"/>
          <w:lang w:val="el-GR"/>
        </w:rPr>
      </w:pPr>
      <w:r>
        <w:rPr>
          <w:b/>
          <w:sz w:val="32"/>
          <w:szCs w:val="32"/>
          <w:lang w:val="el-GR"/>
        </w:rPr>
        <w:t>για το Έργο</w:t>
      </w:r>
    </w:p>
    <w:p w14:paraId="7DD220C0" w14:textId="6A4695AB" w:rsidR="000B4031" w:rsidRPr="00D30E95" w:rsidRDefault="000B4031" w:rsidP="004D4D34">
      <w:pPr>
        <w:jc w:val="center"/>
        <w:rPr>
          <w:b/>
          <w:sz w:val="32"/>
          <w:szCs w:val="32"/>
          <w:lang w:val="el-GR"/>
        </w:rPr>
      </w:pPr>
      <w:bookmarkStart w:id="0" w:name="_Hlk113878102"/>
      <w:r>
        <w:rPr>
          <w:b/>
          <w:sz w:val="32"/>
          <w:szCs w:val="32"/>
          <w:lang w:val="el-GR"/>
        </w:rPr>
        <w:t>«</w:t>
      </w:r>
      <w:r w:rsidR="00F52A73" w:rsidRPr="00F52A73">
        <w:rPr>
          <w:b/>
          <w:sz w:val="32"/>
          <w:szCs w:val="32"/>
          <w:lang w:val="el-GR"/>
        </w:rPr>
        <w:t>Παροχή Υποστηρικτικών Υπηρεσιών στα πλαίσια διαχείρισης Δράσεων Κρατικών Ενισχύσεων που υλοποιεί η «Κοινωνία της Πληροφορίας Μ.Α.Ε.</w:t>
      </w:r>
      <w:r>
        <w:rPr>
          <w:b/>
          <w:sz w:val="32"/>
          <w:szCs w:val="32"/>
          <w:lang w:val="el-GR"/>
        </w:rPr>
        <w:t>»</w:t>
      </w:r>
    </w:p>
    <w:bookmarkEnd w:id="0"/>
    <w:p w14:paraId="5D1D2ECC" w14:textId="77777777" w:rsidR="003C0732" w:rsidRPr="001F1E46" w:rsidRDefault="003C0732" w:rsidP="004D4D34">
      <w:pPr>
        <w:rPr>
          <w:lang w:val="el-GR"/>
        </w:rPr>
      </w:pPr>
    </w:p>
    <w:p w14:paraId="17111A3F" w14:textId="77777777" w:rsidR="000B4031" w:rsidRPr="001F1E46" w:rsidRDefault="000B4031" w:rsidP="004D4D34">
      <w:pPr>
        <w:rPr>
          <w:lang w:val="el-GR"/>
        </w:rPr>
      </w:pPr>
    </w:p>
    <w:tbl>
      <w:tblPr>
        <w:tblW w:w="9628" w:type="dxa"/>
        <w:tblLook w:val="01E0" w:firstRow="1" w:lastRow="1" w:firstColumn="1" w:lastColumn="1" w:noHBand="0" w:noVBand="0"/>
      </w:tblPr>
      <w:tblGrid>
        <w:gridCol w:w="3330"/>
        <w:gridCol w:w="4002"/>
        <w:gridCol w:w="2296"/>
      </w:tblGrid>
      <w:tr w:rsidR="000B4031" w:rsidRPr="009F530B" w14:paraId="227C6639" w14:textId="77777777" w:rsidTr="00B771A7">
        <w:trPr>
          <w:trHeight w:val="1244"/>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1AFF07" w14:textId="77777777" w:rsidR="000B4031" w:rsidRDefault="000B4031" w:rsidP="004D4D34">
            <w:pPr>
              <w:jc w:val="right"/>
              <w:rPr>
                <w:b/>
                <w:color w:val="000000"/>
              </w:rPr>
            </w:pPr>
            <w:r>
              <w:rPr>
                <w:b/>
                <w:color w:val="000000"/>
                <w:lang w:val="el-GR"/>
              </w:rPr>
              <w:t>Προϋπολογισμός -Εκτιμώμενη αξία σύμβασης</w:t>
            </w:r>
            <w:r>
              <w:rPr>
                <w:b/>
                <w:color w:val="000000"/>
              </w:rPr>
              <w:t>:</w:t>
            </w:r>
          </w:p>
          <w:p w14:paraId="08B67BF9" w14:textId="77777777" w:rsidR="000B4031" w:rsidRDefault="000B4031" w:rsidP="004D4D34">
            <w:pPr>
              <w:jc w:val="right"/>
              <w:rPr>
                <w:b/>
                <w:color w:val="000000"/>
              </w:rPr>
            </w:pP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BEBD6C" w14:textId="77777777" w:rsidR="000B4031" w:rsidRPr="00CD21B3" w:rsidRDefault="000B4031" w:rsidP="004D4D34">
            <w:pPr>
              <w:pStyle w:val="TabletextChar"/>
              <w:spacing w:line="240" w:lineRule="auto"/>
              <w:rPr>
                <w:rFonts w:cs="Tahoma"/>
                <w:sz w:val="22"/>
                <w:szCs w:val="22"/>
              </w:rPr>
            </w:pPr>
            <w:r w:rsidRPr="00CD21B3">
              <w:rPr>
                <w:rFonts w:cs="Tahoma"/>
                <w:sz w:val="22"/>
                <w:szCs w:val="22"/>
              </w:rPr>
              <w:t>Προϋπολογισμός Έργου - εκτιμώμενη αξία σύμβασης:</w:t>
            </w:r>
          </w:p>
          <w:p w14:paraId="3F75BA64" w14:textId="32BF58FB" w:rsidR="000B4031" w:rsidRPr="007E3973" w:rsidRDefault="00AE73B7" w:rsidP="004D4D34">
            <w:pPr>
              <w:pStyle w:val="TabletextChar"/>
              <w:spacing w:line="240" w:lineRule="auto"/>
              <w:jc w:val="both"/>
              <w:rPr>
                <w:rFonts w:cs="Tahoma"/>
                <w:color w:val="000000"/>
                <w:szCs w:val="22"/>
                <w:highlight w:val="cyan"/>
              </w:rPr>
            </w:pPr>
            <w:bookmarkStart w:id="1" w:name="_Hlk140054587"/>
            <w:r w:rsidRPr="002021A4">
              <w:rPr>
                <w:rFonts w:cs="Tahoma"/>
                <w:bCs/>
                <w:color w:val="000000"/>
                <w:sz w:val="22"/>
                <w:szCs w:val="22"/>
              </w:rPr>
              <w:t xml:space="preserve">Διακόσιες </w:t>
            </w:r>
            <w:r w:rsidR="007F22D7">
              <w:rPr>
                <w:rFonts w:cs="Tahoma"/>
                <w:bCs/>
                <w:color w:val="000000"/>
                <w:sz w:val="22"/>
                <w:szCs w:val="22"/>
              </w:rPr>
              <w:t>Είκοσι</w:t>
            </w:r>
            <w:r w:rsidRPr="002021A4">
              <w:rPr>
                <w:rFonts w:cs="Tahoma"/>
                <w:bCs/>
                <w:color w:val="000000"/>
                <w:sz w:val="22"/>
                <w:szCs w:val="22"/>
              </w:rPr>
              <w:t xml:space="preserve"> Χιλιάδες</w:t>
            </w:r>
            <w:r w:rsidR="008A7784">
              <w:rPr>
                <w:rFonts w:cs="Tahoma"/>
                <w:bCs/>
                <w:color w:val="000000"/>
                <w:sz w:val="22"/>
                <w:szCs w:val="22"/>
              </w:rPr>
              <w:t xml:space="preserve"> δύο</w:t>
            </w:r>
            <w:r w:rsidRPr="002021A4">
              <w:rPr>
                <w:rFonts w:cs="Tahoma"/>
                <w:bCs/>
                <w:color w:val="000000"/>
                <w:sz w:val="22"/>
                <w:szCs w:val="22"/>
              </w:rPr>
              <w:t xml:space="preserve"> Ευρώ </w:t>
            </w:r>
            <w:r w:rsidRPr="002021A4">
              <w:rPr>
                <w:rFonts w:cs="Tahoma"/>
                <w:b/>
                <w:color w:val="000000"/>
                <w:sz w:val="22"/>
                <w:szCs w:val="22"/>
              </w:rPr>
              <w:t>(€</w:t>
            </w:r>
            <w:r w:rsidR="007F22D7">
              <w:rPr>
                <w:rFonts w:cs="Tahoma"/>
                <w:b/>
                <w:color w:val="000000"/>
                <w:sz w:val="22"/>
                <w:szCs w:val="22"/>
              </w:rPr>
              <w:t>220</w:t>
            </w:r>
            <w:r w:rsidRPr="002021A4">
              <w:rPr>
                <w:rFonts w:cs="Tahoma"/>
                <w:b/>
                <w:color w:val="000000"/>
                <w:sz w:val="22"/>
                <w:szCs w:val="22"/>
              </w:rPr>
              <w:t>.00</w:t>
            </w:r>
            <w:r w:rsidR="008A7784">
              <w:rPr>
                <w:rFonts w:cs="Tahoma"/>
                <w:b/>
                <w:color w:val="000000"/>
                <w:sz w:val="22"/>
                <w:szCs w:val="22"/>
              </w:rPr>
              <w:t>2</w:t>
            </w:r>
            <w:r w:rsidRPr="002021A4">
              <w:rPr>
                <w:rFonts w:cs="Tahoma"/>
                <w:b/>
                <w:color w:val="000000"/>
                <w:sz w:val="22"/>
                <w:szCs w:val="22"/>
              </w:rPr>
              <w:t>,00)</w:t>
            </w:r>
            <w:r w:rsidRPr="002021A4">
              <w:rPr>
                <w:rFonts w:cs="Tahoma"/>
                <w:color w:val="000000"/>
                <w:sz w:val="22"/>
                <w:szCs w:val="22"/>
              </w:rPr>
              <w:t xml:space="preserve"> μη περιλαμβανομένου </w:t>
            </w:r>
            <w:r w:rsidRPr="002021A4">
              <w:rPr>
                <w:rFonts w:cs="Tahoma"/>
                <w:sz w:val="22"/>
                <w:szCs w:val="22"/>
              </w:rPr>
              <w:t>ΦΠΑ - Προϋπολογισμός με ΦΠΑ</w:t>
            </w:r>
            <w:r w:rsidRPr="002021A4">
              <w:rPr>
                <w:rFonts w:cs="Tahoma"/>
                <w:bCs/>
                <w:color w:val="000000"/>
                <w:sz w:val="22"/>
                <w:szCs w:val="22"/>
              </w:rPr>
              <w:t xml:space="preserve"> Διακόσιες </w:t>
            </w:r>
            <w:r w:rsidR="005B615E">
              <w:rPr>
                <w:rFonts w:cs="Tahoma"/>
                <w:bCs/>
                <w:color w:val="000000"/>
                <w:sz w:val="22"/>
                <w:szCs w:val="22"/>
              </w:rPr>
              <w:t>εβδομήντα δύο</w:t>
            </w:r>
            <w:r w:rsidRPr="002021A4">
              <w:rPr>
                <w:rFonts w:cs="Tahoma"/>
                <w:bCs/>
                <w:color w:val="000000"/>
                <w:sz w:val="22"/>
                <w:szCs w:val="22"/>
              </w:rPr>
              <w:t xml:space="preserve"> Χιλιάδες </w:t>
            </w:r>
            <w:r w:rsidR="005B615E">
              <w:rPr>
                <w:rFonts w:cs="Tahoma"/>
                <w:bCs/>
                <w:color w:val="000000"/>
                <w:sz w:val="22"/>
                <w:szCs w:val="22"/>
              </w:rPr>
              <w:t>ο</w:t>
            </w:r>
            <w:r w:rsidR="00BC655B">
              <w:rPr>
                <w:rFonts w:cs="Tahoma"/>
                <w:bCs/>
                <w:color w:val="000000"/>
                <w:sz w:val="22"/>
                <w:szCs w:val="22"/>
              </w:rPr>
              <w:t>κ</w:t>
            </w:r>
            <w:r w:rsidR="005B615E">
              <w:rPr>
                <w:rFonts w:cs="Tahoma"/>
                <w:bCs/>
                <w:color w:val="000000"/>
                <w:sz w:val="22"/>
                <w:szCs w:val="22"/>
              </w:rPr>
              <w:t>τακόσια</w:t>
            </w:r>
            <w:r w:rsidR="008A7784">
              <w:rPr>
                <w:rFonts w:cs="Tahoma"/>
                <w:bCs/>
                <w:color w:val="000000"/>
                <w:sz w:val="22"/>
                <w:szCs w:val="22"/>
              </w:rPr>
              <w:t xml:space="preserve"> δύο</w:t>
            </w:r>
            <w:r w:rsidRPr="002021A4">
              <w:rPr>
                <w:rFonts w:cs="Tahoma"/>
                <w:bCs/>
                <w:color w:val="000000"/>
                <w:sz w:val="22"/>
                <w:szCs w:val="22"/>
              </w:rPr>
              <w:t xml:space="preserve"> Ευρώ</w:t>
            </w:r>
            <w:r w:rsidR="00E84DC3">
              <w:rPr>
                <w:rFonts w:cs="Tahoma"/>
                <w:bCs/>
                <w:color w:val="000000"/>
                <w:sz w:val="22"/>
                <w:szCs w:val="22"/>
              </w:rPr>
              <w:t xml:space="preserve"> και σαράντα ο</w:t>
            </w:r>
            <w:r w:rsidR="00DF1D22">
              <w:rPr>
                <w:rFonts w:cs="Tahoma"/>
                <w:bCs/>
                <w:color w:val="000000"/>
                <w:sz w:val="22"/>
                <w:szCs w:val="22"/>
              </w:rPr>
              <w:t>χ</w:t>
            </w:r>
            <w:r w:rsidR="00E84DC3">
              <w:rPr>
                <w:rFonts w:cs="Tahoma"/>
                <w:bCs/>
                <w:color w:val="000000"/>
                <w:sz w:val="22"/>
                <w:szCs w:val="22"/>
              </w:rPr>
              <w:t>τώ λεπτά</w:t>
            </w:r>
            <w:r w:rsidRPr="002021A4">
              <w:rPr>
                <w:rFonts w:cs="Tahoma"/>
                <w:bCs/>
                <w:sz w:val="22"/>
                <w:szCs w:val="22"/>
              </w:rPr>
              <w:t xml:space="preserve"> </w:t>
            </w:r>
            <w:r w:rsidRPr="002021A4">
              <w:rPr>
                <w:rFonts w:cs="Tahoma"/>
                <w:b/>
                <w:sz w:val="22"/>
                <w:szCs w:val="22"/>
              </w:rPr>
              <w:t>(€</w:t>
            </w:r>
            <w:r w:rsidR="005B615E">
              <w:rPr>
                <w:rFonts w:cs="Tahoma"/>
                <w:b/>
                <w:sz w:val="22"/>
                <w:szCs w:val="22"/>
              </w:rPr>
              <w:t>272</w:t>
            </w:r>
            <w:r w:rsidRPr="002021A4">
              <w:rPr>
                <w:rFonts w:cs="Tahoma"/>
                <w:b/>
                <w:sz w:val="22"/>
                <w:szCs w:val="22"/>
              </w:rPr>
              <w:t>.</w:t>
            </w:r>
            <w:r w:rsidR="005B615E">
              <w:rPr>
                <w:rFonts w:cs="Tahoma"/>
                <w:b/>
                <w:sz w:val="22"/>
                <w:szCs w:val="22"/>
              </w:rPr>
              <w:t>80</w:t>
            </w:r>
            <w:r w:rsidR="00DC7840">
              <w:rPr>
                <w:rFonts w:cs="Tahoma"/>
                <w:b/>
                <w:sz w:val="22"/>
                <w:szCs w:val="22"/>
              </w:rPr>
              <w:t>2</w:t>
            </w:r>
            <w:r w:rsidRPr="002021A4">
              <w:rPr>
                <w:rFonts w:cs="Tahoma"/>
                <w:b/>
                <w:sz w:val="22"/>
                <w:szCs w:val="22"/>
              </w:rPr>
              <w:t>,</w:t>
            </w:r>
            <w:r w:rsidR="00E84DC3">
              <w:rPr>
                <w:rFonts w:cs="Tahoma"/>
                <w:b/>
                <w:sz w:val="22"/>
                <w:szCs w:val="22"/>
              </w:rPr>
              <w:t>48</w:t>
            </w:r>
            <w:r w:rsidRPr="002021A4">
              <w:rPr>
                <w:rFonts w:cs="Tahoma"/>
                <w:b/>
                <w:sz w:val="22"/>
                <w:szCs w:val="22"/>
              </w:rPr>
              <w:t xml:space="preserve">) </w:t>
            </w:r>
            <w:r w:rsidRPr="002021A4">
              <w:rPr>
                <w:rFonts w:cs="Tahoma"/>
                <w:color w:val="000000"/>
                <w:sz w:val="22"/>
                <w:szCs w:val="22"/>
              </w:rPr>
              <w:t xml:space="preserve">- ΦΠΑ 24% </w:t>
            </w:r>
            <w:r w:rsidR="000374C2">
              <w:rPr>
                <w:rFonts w:cs="Tahoma"/>
                <w:color w:val="000000"/>
                <w:sz w:val="22"/>
                <w:szCs w:val="22"/>
              </w:rPr>
              <w:t>Π</w:t>
            </w:r>
            <w:r w:rsidRPr="002021A4">
              <w:rPr>
                <w:rFonts w:cs="Tahoma"/>
                <w:bCs/>
                <w:color w:val="000000"/>
                <w:sz w:val="22"/>
                <w:szCs w:val="22"/>
              </w:rPr>
              <w:t xml:space="preserve">ενήντα </w:t>
            </w:r>
            <w:r w:rsidR="005B615E">
              <w:rPr>
                <w:rFonts w:cs="Tahoma"/>
                <w:bCs/>
                <w:color w:val="000000"/>
                <w:sz w:val="22"/>
                <w:szCs w:val="22"/>
              </w:rPr>
              <w:t>δύο</w:t>
            </w:r>
            <w:r w:rsidRPr="002021A4">
              <w:rPr>
                <w:rFonts w:cs="Tahoma"/>
                <w:bCs/>
                <w:color w:val="000000"/>
                <w:sz w:val="22"/>
                <w:szCs w:val="22"/>
              </w:rPr>
              <w:t xml:space="preserve"> Χιλιάδ</w:t>
            </w:r>
            <w:r w:rsidR="0043621D">
              <w:rPr>
                <w:rFonts w:cs="Tahoma"/>
                <w:bCs/>
                <w:color w:val="000000"/>
                <w:sz w:val="22"/>
                <w:szCs w:val="22"/>
              </w:rPr>
              <w:t>ες</w:t>
            </w:r>
            <w:r w:rsidRPr="002021A4">
              <w:rPr>
                <w:rFonts w:cs="Tahoma"/>
                <w:bCs/>
                <w:color w:val="000000"/>
                <w:sz w:val="22"/>
                <w:szCs w:val="22"/>
              </w:rPr>
              <w:t xml:space="preserve"> </w:t>
            </w:r>
            <w:r w:rsidR="005B615E">
              <w:rPr>
                <w:rFonts w:cs="Tahoma"/>
                <w:bCs/>
                <w:color w:val="000000"/>
                <w:sz w:val="22"/>
                <w:szCs w:val="22"/>
              </w:rPr>
              <w:t>ο</w:t>
            </w:r>
            <w:r w:rsidR="00BC655B">
              <w:rPr>
                <w:rFonts w:cs="Tahoma"/>
                <w:bCs/>
                <w:color w:val="000000"/>
                <w:sz w:val="22"/>
                <w:szCs w:val="22"/>
              </w:rPr>
              <w:t>κ</w:t>
            </w:r>
            <w:r w:rsidR="005B615E">
              <w:rPr>
                <w:rFonts w:cs="Tahoma"/>
                <w:bCs/>
                <w:color w:val="000000"/>
                <w:sz w:val="22"/>
                <w:szCs w:val="22"/>
              </w:rPr>
              <w:t>τακ</w:t>
            </w:r>
            <w:r w:rsidR="0043621D">
              <w:rPr>
                <w:rFonts w:cs="Tahoma"/>
                <w:bCs/>
                <w:color w:val="000000"/>
                <w:sz w:val="22"/>
                <w:szCs w:val="22"/>
              </w:rPr>
              <w:t>όσια</w:t>
            </w:r>
            <w:r w:rsidRPr="002021A4">
              <w:rPr>
                <w:rFonts w:cs="Tahoma"/>
                <w:bCs/>
                <w:color w:val="000000"/>
                <w:sz w:val="22"/>
                <w:szCs w:val="22"/>
              </w:rPr>
              <w:t xml:space="preserve"> Ευρώ</w:t>
            </w:r>
            <w:r w:rsidR="00E84DC3">
              <w:rPr>
                <w:rFonts w:cs="Tahoma"/>
                <w:bCs/>
                <w:color w:val="000000"/>
                <w:sz w:val="22"/>
                <w:szCs w:val="22"/>
              </w:rPr>
              <w:t xml:space="preserve"> και σαράντα ο</w:t>
            </w:r>
            <w:r w:rsidR="00DF1D22">
              <w:rPr>
                <w:rFonts w:cs="Tahoma"/>
                <w:bCs/>
                <w:color w:val="000000"/>
                <w:sz w:val="22"/>
                <w:szCs w:val="22"/>
              </w:rPr>
              <w:t>χ</w:t>
            </w:r>
            <w:r w:rsidR="00E84DC3">
              <w:rPr>
                <w:rFonts w:cs="Tahoma"/>
                <w:bCs/>
                <w:color w:val="000000"/>
                <w:sz w:val="22"/>
                <w:szCs w:val="22"/>
              </w:rPr>
              <w:t>τώ λεπτά</w:t>
            </w:r>
            <w:r w:rsidRPr="002021A4">
              <w:rPr>
                <w:rFonts w:cs="Tahoma"/>
                <w:bCs/>
                <w:color w:val="000000"/>
                <w:sz w:val="22"/>
                <w:szCs w:val="22"/>
              </w:rPr>
              <w:t xml:space="preserve"> </w:t>
            </w:r>
            <w:r w:rsidRPr="002021A4">
              <w:rPr>
                <w:rFonts w:cs="Tahoma"/>
                <w:b/>
                <w:color w:val="000000"/>
                <w:sz w:val="22"/>
                <w:szCs w:val="22"/>
              </w:rPr>
              <w:t>(€</w:t>
            </w:r>
            <w:r w:rsidR="005B615E">
              <w:rPr>
                <w:rFonts w:cs="Tahoma"/>
                <w:b/>
                <w:color w:val="000000"/>
                <w:sz w:val="22"/>
                <w:szCs w:val="22"/>
              </w:rPr>
              <w:t>52</w:t>
            </w:r>
            <w:r w:rsidRPr="002021A4">
              <w:rPr>
                <w:rFonts w:cs="Tahoma"/>
                <w:b/>
                <w:color w:val="000000"/>
                <w:sz w:val="22"/>
                <w:szCs w:val="22"/>
              </w:rPr>
              <w:t>.</w:t>
            </w:r>
            <w:r w:rsidR="005B615E">
              <w:rPr>
                <w:rFonts w:cs="Tahoma"/>
                <w:b/>
                <w:color w:val="000000"/>
                <w:sz w:val="22"/>
                <w:szCs w:val="22"/>
              </w:rPr>
              <w:t>800</w:t>
            </w:r>
            <w:r w:rsidRPr="002021A4">
              <w:rPr>
                <w:rFonts w:cs="Tahoma"/>
                <w:b/>
                <w:color w:val="000000"/>
                <w:sz w:val="22"/>
                <w:szCs w:val="22"/>
              </w:rPr>
              <w:t>,</w:t>
            </w:r>
            <w:r w:rsidR="00E84DC3">
              <w:rPr>
                <w:rFonts w:cs="Tahoma"/>
                <w:b/>
                <w:color w:val="000000"/>
                <w:sz w:val="22"/>
                <w:szCs w:val="22"/>
              </w:rPr>
              <w:t>48</w:t>
            </w:r>
            <w:r w:rsidRPr="002021A4">
              <w:rPr>
                <w:rFonts w:cs="Tahoma"/>
                <w:b/>
                <w:color w:val="000000"/>
                <w:sz w:val="22"/>
                <w:szCs w:val="22"/>
              </w:rPr>
              <w:t>)</w:t>
            </w:r>
            <w:bookmarkEnd w:id="1"/>
          </w:p>
        </w:tc>
      </w:tr>
      <w:tr w:rsidR="000B4031" w:rsidRPr="009F530B" w14:paraId="3DADB72B"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6A4EA8" w14:textId="77777777" w:rsidR="000B4031" w:rsidRDefault="000B4031" w:rsidP="004D4D34">
            <w:pPr>
              <w:jc w:val="right"/>
              <w:rPr>
                <w:b/>
                <w:color w:val="000000"/>
                <w:highlight w:val="cyan"/>
              </w:rPr>
            </w:pPr>
            <w:r>
              <w:rPr>
                <w:b/>
                <w:color w:val="000000"/>
                <w:lang w:val="en-US"/>
              </w:rPr>
              <w:t>CPV</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58547B" w14:textId="029D94C9" w:rsidR="00CC308C" w:rsidRPr="00CC308C" w:rsidRDefault="00CC308C" w:rsidP="004D4D34">
            <w:pPr>
              <w:rPr>
                <w:lang w:val="el-GR"/>
              </w:rPr>
            </w:pPr>
            <w:r w:rsidRPr="00CC308C">
              <w:rPr>
                <w:lang w:val="el-GR"/>
              </w:rPr>
              <w:t>79411100-9 - Υπηρεσίες παροχής συμβουλών σε θέματα ανάπτυξης επιχειρηματικών δραστηριοτήτων</w:t>
            </w:r>
          </w:p>
        </w:tc>
      </w:tr>
      <w:tr w:rsidR="000B4031" w:rsidRPr="009F530B" w14:paraId="00D7A06F"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58C735" w14:textId="77777777" w:rsidR="000B4031" w:rsidRDefault="000B4031" w:rsidP="004D4D34">
            <w:pPr>
              <w:jc w:val="right"/>
              <w:rPr>
                <w:b/>
                <w:color w:val="000000"/>
              </w:rPr>
            </w:pPr>
            <w:r>
              <w:rPr>
                <w:b/>
                <w:color w:val="000000"/>
                <w:lang w:val="el-GR"/>
              </w:rPr>
              <w:t>Κριτήριο</w:t>
            </w:r>
            <w:r>
              <w:rPr>
                <w:b/>
                <w:color w:val="000000"/>
              </w:rPr>
              <w:t xml:space="preserve"> </w:t>
            </w:r>
            <w:r>
              <w:rPr>
                <w:b/>
                <w:color w:val="000000"/>
                <w:lang w:val="el-GR"/>
              </w:rPr>
              <w:t>Ανάθεσης</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DF2D40" w14:textId="77777777" w:rsidR="000B4031" w:rsidRPr="00F3183A" w:rsidRDefault="000B4031" w:rsidP="004D4D34">
            <w:pPr>
              <w:rPr>
                <w:b/>
                <w:color w:val="000000"/>
                <w:lang w:val="el-GR"/>
              </w:rPr>
            </w:pPr>
            <w:bookmarkStart w:id="2" w:name="_Hlk113618349"/>
            <w:r>
              <w:rPr>
                <w:b/>
                <w:color w:val="000000"/>
                <w:lang w:val="el-GR"/>
              </w:rPr>
              <w:t>Η</w:t>
            </w:r>
            <w:r w:rsidRPr="00C22B85">
              <w:rPr>
                <w:b/>
                <w:color w:val="000000"/>
                <w:lang w:val="el-GR"/>
              </w:rPr>
              <w:t xml:space="preserve"> πλέον συμφέρουσα από οικονομική άποψη προσφορά</w:t>
            </w:r>
            <w:r>
              <w:rPr>
                <w:b/>
                <w:color w:val="000000"/>
                <w:lang w:val="el-GR"/>
              </w:rPr>
              <w:t xml:space="preserve"> </w:t>
            </w:r>
            <w:r w:rsidRPr="00C22B85">
              <w:rPr>
                <w:b/>
                <w:color w:val="000000"/>
                <w:lang w:val="el-GR"/>
              </w:rPr>
              <w:t xml:space="preserve">βάσει τιμής  </w:t>
            </w:r>
            <w:bookmarkEnd w:id="2"/>
          </w:p>
        </w:tc>
      </w:tr>
      <w:tr w:rsidR="000B4031" w14:paraId="6B7D00EC"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326DEE" w14:textId="77777777" w:rsidR="000B4031" w:rsidRDefault="000B4031" w:rsidP="004D4D34">
            <w:pPr>
              <w:jc w:val="right"/>
              <w:rPr>
                <w:b/>
                <w:color w:val="000000"/>
              </w:rPr>
            </w:pPr>
            <w:r>
              <w:rPr>
                <w:b/>
                <w:color w:val="000000"/>
                <w:lang w:val="el-GR"/>
              </w:rPr>
              <w:t>Ημερομηνία</w:t>
            </w:r>
            <w:r>
              <w:rPr>
                <w:b/>
                <w:color w:val="000000"/>
              </w:rPr>
              <w:t xml:space="preserve"> </w:t>
            </w:r>
            <w:r>
              <w:rPr>
                <w:b/>
                <w:color w:val="000000"/>
                <w:lang w:val="el-GR"/>
              </w:rPr>
              <w:t>Διενέργειας</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B038BB" w14:textId="3571E69E" w:rsidR="000B4031" w:rsidRPr="00EE08FE" w:rsidRDefault="00393D25" w:rsidP="004D4D34">
            <w:pPr>
              <w:rPr>
                <w:bCs/>
                <w:color w:val="000000"/>
                <w:lang w:val="en-US"/>
              </w:rPr>
            </w:pPr>
            <w:r w:rsidRPr="006A480E">
              <w:rPr>
                <w:b/>
                <w:bCs/>
                <w:color w:val="000000"/>
                <w:lang w:val="el-GR"/>
              </w:rPr>
              <w:t>20</w:t>
            </w:r>
            <w:r w:rsidR="000B4031" w:rsidRPr="006A480E">
              <w:rPr>
                <w:b/>
                <w:bCs/>
                <w:color w:val="000000"/>
                <w:lang w:val="el-GR"/>
              </w:rPr>
              <w:t>-</w:t>
            </w:r>
            <w:r w:rsidR="00381B65" w:rsidRPr="006A480E">
              <w:rPr>
                <w:b/>
                <w:bCs/>
                <w:color w:val="000000"/>
                <w:lang w:val="el-GR"/>
              </w:rPr>
              <w:t>05</w:t>
            </w:r>
            <w:r w:rsidR="000B4031" w:rsidRPr="006A480E">
              <w:rPr>
                <w:b/>
                <w:bCs/>
                <w:color w:val="000000"/>
                <w:lang w:val="el-GR"/>
              </w:rPr>
              <w:t>-</w:t>
            </w:r>
            <w:r w:rsidR="00EE08FE">
              <w:rPr>
                <w:b/>
                <w:bCs/>
                <w:color w:val="000000"/>
                <w:lang w:val="en-US"/>
              </w:rPr>
              <w:t>2024</w:t>
            </w:r>
          </w:p>
        </w:tc>
      </w:tr>
      <w:tr w:rsidR="000B4031" w14:paraId="15346DC9" w14:textId="77777777" w:rsidTr="00B771A7">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5995745" w14:textId="77777777" w:rsidR="000B4031" w:rsidRDefault="000B4031" w:rsidP="004D4D34">
            <w:pPr>
              <w:jc w:val="right"/>
              <w:rPr>
                <w:b/>
                <w:color w:val="000000"/>
                <w:highlight w:val="yellow"/>
              </w:rPr>
            </w:pPr>
            <w:r>
              <w:rPr>
                <w:b/>
                <w:color w:val="000000"/>
                <w:lang w:val="el-GR"/>
              </w:rPr>
              <w:t>Ημερομηνία Ανάρτησης στο</w:t>
            </w:r>
            <w:r>
              <w:rPr>
                <w:b/>
                <w:color w:val="000000"/>
              </w:rPr>
              <w:t xml:space="preserve"> ΚΗΜΔΗΣ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B5BD85" w14:textId="3532DB40" w:rsidR="000B4031" w:rsidRPr="00EE08FE" w:rsidRDefault="008739A6" w:rsidP="004D4D34">
            <w:pPr>
              <w:rPr>
                <w:bCs/>
                <w:color w:val="000000"/>
                <w:lang w:val="en-US"/>
              </w:rPr>
            </w:pPr>
            <w:r w:rsidRPr="00641631">
              <w:rPr>
                <w:b/>
                <w:bCs/>
                <w:color w:val="000000"/>
                <w:lang w:val="el-GR"/>
              </w:rPr>
              <w:t>02</w:t>
            </w:r>
            <w:r w:rsidR="000B4031" w:rsidRPr="00641631">
              <w:rPr>
                <w:b/>
                <w:bCs/>
                <w:color w:val="000000"/>
                <w:lang w:val="el-GR"/>
              </w:rPr>
              <w:t>-</w:t>
            </w:r>
            <w:r w:rsidRPr="00641631">
              <w:rPr>
                <w:b/>
                <w:bCs/>
                <w:color w:val="000000"/>
                <w:lang w:val="el-GR"/>
              </w:rPr>
              <w:t>05</w:t>
            </w:r>
            <w:r w:rsidR="000B4031" w:rsidRPr="00641631">
              <w:rPr>
                <w:b/>
                <w:bCs/>
                <w:color w:val="000000"/>
                <w:lang w:val="el-GR"/>
              </w:rPr>
              <w:t>-</w:t>
            </w:r>
            <w:r w:rsidR="00EE08FE">
              <w:rPr>
                <w:b/>
                <w:bCs/>
                <w:color w:val="000000"/>
                <w:lang w:val="en-US"/>
              </w:rPr>
              <w:t>2024</w:t>
            </w:r>
          </w:p>
        </w:tc>
      </w:tr>
      <w:tr w:rsidR="000B4031" w14:paraId="48289842" w14:textId="77777777" w:rsidTr="00B771A7">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648307" w14:textId="77777777" w:rsidR="000B4031" w:rsidRDefault="000B4031" w:rsidP="004D4D34">
            <w:pPr>
              <w:jc w:val="right"/>
              <w:rPr>
                <w:b/>
                <w:color w:val="000000"/>
                <w:highlight w:val="yellow"/>
              </w:rPr>
            </w:pPr>
            <w:r>
              <w:rPr>
                <w:b/>
                <w:color w:val="000000"/>
                <w:lang w:val="el-GR"/>
              </w:rPr>
              <w:t>Ημερομηνία Ανάρτησης στο</w:t>
            </w:r>
            <w:r>
              <w:rPr>
                <w:b/>
                <w:color w:val="000000"/>
              </w:rPr>
              <w:t xml:space="preserve"> ΕΣΗΔΗΣ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035034" w14:textId="247C6548" w:rsidR="000B4031" w:rsidRPr="00EE08FE" w:rsidRDefault="00354A18" w:rsidP="004D4D34">
            <w:pPr>
              <w:rPr>
                <w:bCs/>
                <w:lang w:val="en-US"/>
              </w:rPr>
            </w:pPr>
            <w:r w:rsidRPr="00641631">
              <w:rPr>
                <w:b/>
                <w:bCs/>
                <w:color w:val="000000"/>
                <w:lang w:val="el-GR"/>
              </w:rPr>
              <w:t>02</w:t>
            </w:r>
            <w:r w:rsidR="00310424" w:rsidRPr="00641631">
              <w:rPr>
                <w:b/>
                <w:bCs/>
                <w:color w:val="000000"/>
                <w:lang w:val="el-GR"/>
              </w:rPr>
              <w:t>-</w:t>
            </w:r>
            <w:r w:rsidRPr="00641631">
              <w:rPr>
                <w:b/>
                <w:bCs/>
                <w:color w:val="000000"/>
                <w:lang w:val="el-GR"/>
              </w:rPr>
              <w:t>05</w:t>
            </w:r>
            <w:r w:rsidR="00310424" w:rsidRPr="00641631">
              <w:rPr>
                <w:b/>
                <w:bCs/>
                <w:color w:val="000000"/>
                <w:lang w:val="el-GR"/>
              </w:rPr>
              <w:t>-</w:t>
            </w:r>
            <w:r w:rsidR="00EE08FE">
              <w:rPr>
                <w:b/>
                <w:bCs/>
                <w:color w:val="000000"/>
                <w:lang w:val="en-US"/>
              </w:rPr>
              <w:t>2024</w:t>
            </w:r>
          </w:p>
        </w:tc>
      </w:tr>
      <w:tr w:rsidR="000B4031" w:rsidRPr="0021590A" w14:paraId="6104CE33" w14:textId="77777777" w:rsidTr="00B771A7">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65ECC0" w14:textId="77777777" w:rsidR="000B4031" w:rsidRDefault="000B4031" w:rsidP="004D4D34">
            <w:pPr>
              <w:jc w:val="right"/>
              <w:rPr>
                <w:b/>
                <w:color w:val="000000"/>
                <w:lang w:val="el-GR"/>
              </w:rPr>
            </w:pPr>
            <w:r>
              <w:rPr>
                <w:b/>
                <w:color w:val="000000"/>
                <w:lang w:val="el-GR"/>
              </w:rPr>
              <w:t xml:space="preserve">Ημερομηνία Ανάρτησης στον Διαδικτυακό τόπο της Αναθέτουσας Αρχής </w:t>
            </w:r>
            <w:r>
              <w:rPr>
                <w:b/>
                <w:color w:val="000000"/>
              </w:rPr>
              <w:t>www</w:t>
            </w:r>
            <w:r>
              <w:rPr>
                <w:b/>
                <w:color w:val="000000"/>
                <w:lang w:val="el-GR"/>
              </w:rPr>
              <w:t>.</w:t>
            </w:r>
            <w:r>
              <w:rPr>
                <w:b/>
                <w:color w:val="000000"/>
              </w:rPr>
              <w:t>ktpae</w:t>
            </w:r>
            <w:r>
              <w:rPr>
                <w:b/>
                <w:color w:val="000000"/>
                <w:lang w:val="el-GR"/>
              </w:rPr>
              <w:t>.</w:t>
            </w:r>
            <w:r>
              <w:rPr>
                <w:b/>
                <w:color w:val="000000"/>
              </w:rPr>
              <w:t>gr</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38543F" w14:textId="3FF86BF5" w:rsidR="000B4031" w:rsidRPr="00EE08FE" w:rsidRDefault="00AA35D6" w:rsidP="004D4D34">
            <w:pPr>
              <w:rPr>
                <w:b/>
                <w:bCs/>
                <w:lang w:val="en-US"/>
              </w:rPr>
            </w:pPr>
            <w:r w:rsidRPr="00641631">
              <w:rPr>
                <w:b/>
                <w:bCs/>
                <w:color w:val="000000"/>
                <w:lang w:val="el-GR"/>
              </w:rPr>
              <w:t>02</w:t>
            </w:r>
            <w:r w:rsidR="00310424" w:rsidRPr="00641631">
              <w:rPr>
                <w:b/>
                <w:bCs/>
                <w:color w:val="000000"/>
                <w:lang w:val="el-GR"/>
              </w:rPr>
              <w:t>-</w:t>
            </w:r>
            <w:r w:rsidRPr="00641631">
              <w:rPr>
                <w:b/>
                <w:bCs/>
                <w:color w:val="000000"/>
                <w:lang w:val="el-GR"/>
              </w:rPr>
              <w:t>05</w:t>
            </w:r>
            <w:r w:rsidR="00310424" w:rsidRPr="00641631">
              <w:rPr>
                <w:b/>
                <w:bCs/>
                <w:color w:val="000000"/>
                <w:lang w:val="el-GR"/>
              </w:rPr>
              <w:t>-</w:t>
            </w:r>
            <w:r w:rsidR="00EE08FE">
              <w:rPr>
                <w:b/>
                <w:bCs/>
                <w:color w:val="000000"/>
                <w:lang w:val="en-US"/>
              </w:rPr>
              <w:t>2024</w:t>
            </w:r>
          </w:p>
        </w:tc>
      </w:tr>
    </w:tbl>
    <w:p w14:paraId="605C2597" w14:textId="77777777" w:rsidR="000B4031" w:rsidRDefault="000B4031" w:rsidP="004D4D34"/>
    <w:p w14:paraId="43993189" w14:textId="77777777" w:rsidR="00C82832" w:rsidRDefault="00C82832" w:rsidP="004D4D34"/>
    <w:p w14:paraId="670E1E0C" w14:textId="77777777" w:rsidR="00C82832" w:rsidRDefault="00C82832" w:rsidP="004D4D34"/>
    <w:p w14:paraId="23A3A4ED" w14:textId="77777777" w:rsidR="00C82832" w:rsidRDefault="00C82832" w:rsidP="004D4D34"/>
    <w:p w14:paraId="57FAE785" w14:textId="77777777" w:rsidR="00BE0328" w:rsidRPr="0031449B" w:rsidRDefault="00BE0328" w:rsidP="004D4D34">
      <w:pPr>
        <w:rPr>
          <w:b/>
          <w:bCs/>
          <w:lang w:val="el-GR"/>
        </w:rPr>
      </w:pPr>
    </w:p>
    <w:p w14:paraId="4F90C7D6" w14:textId="77777777" w:rsidR="00BE0328" w:rsidRPr="0031449B" w:rsidRDefault="00BE0328" w:rsidP="004D4D34">
      <w:pPr>
        <w:rPr>
          <w:lang w:val="el-GR"/>
        </w:rPr>
      </w:pPr>
    </w:p>
    <w:p w14:paraId="7977E91A" w14:textId="77777777" w:rsidR="0024279E" w:rsidRPr="00FE037B" w:rsidRDefault="0024279E" w:rsidP="004D4D34">
      <w:pPr>
        <w:pStyle w:val="Contents"/>
        <w:numPr>
          <w:ilvl w:val="0"/>
          <w:numId w:val="0"/>
        </w:numPr>
        <w:ind w:left="360" w:hanging="360"/>
        <w:outlineLvl w:val="9"/>
        <w:rPr>
          <w:rFonts w:ascii="Tahoma" w:hAnsi="Tahoma" w:cs="Tahoma"/>
          <w:sz w:val="22"/>
          <w:szCs w:val="22"/>
        </w:rPr>
      </w:pPr>
      <w:bookmarkStart w:id="3" w:name="_Toc375058496"/>
      <w:bookmarkStart w:id="4" w:name="_Toc418166314"/>
      <w:bookmarkStart w:id="5" w:name="_Toc97194254"/>
      <w:bookmarkStart w:id="6" w:name="_Toc97194401"/>
      <w:r w:rsidRPr="00FE037B">
        <w:rPr>
          <w:rFonts w:ascii="Tahoma" w:hAnsi="Tahoma" w:cs="Tahoma"/>
          <w:sz w:val="22"/>
          <w:szCs w:val="22"/>
        </w:rPr>
        <w:lastRenderedPageBreak/>
        <w:t>ΓΕΝΙΚΕΣ ΠΛΗΡΟΦΟΡΙΕΣ</w:t>
      </w:r>
      <w:bookmarkEnd w:id="3"/>
      <w:bookmarkEnd w:id="4"/>
      <w:bookmarkEnd w:id="5"/>
      <w:bookmarkEnd w:id="6"/>
    </w:p>
    <w:tbl>
      <w:tblPr>
        <w:tblW w:w="9855" w:type="dxa"/>
        <w:tblLook w:val="01E0" w:firstRow="1" w:lastRow="1" w:firstColumn="1" w:lastColumn="1" w:noHBand="0" w:noVBand="0"/>
      </w:tblPr>
      <w:tblGrid>
        <w:gridCol w:w="3708"/>
        <w:gridCol w:w="6147"/>
      </w:tblGrid>
      <w:tr w:rsidR="000B4031" w14:paraId="7599FA3B" w14:textId="77777777" w:rsidTr="00B771A7">
        <w:trPr>
          <w:tblHeader/>
        </w:trPr>
        <w:tc>
          <w:tcPr>
            <w:tcW w:w="98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vAlign w:val="center"/>
          </w:tcPr>
          <w:p w14:paraId="076CD7A8" w14:textId="77777777" w:rsidR="000B4031" w:rsidRDefault="000B4031" w:rsidP="004D4D34">
            <w:pPr>
              <w:pStyle w:val="3"/>
              <w:spacing w:before="0" w:after="120"/>
              <w:ind w:left="0" w:firstLine="0"/>
              <w:rPr>
                <w:rFonts w:cs="Tahoma"/>
                <w:szCs w:val="22"/>
                <w:lang w:val="el-GR"/>
              </w:rPr>
            </w:pPr>
            <w:bookmarkStart w:id="7" w:name="_Toc139981011"/>
            <w:bookmarkStart w:id="8" w:name="_Toc165459004"/>
            <w:r>
              <w:rPr>
                <w:rFonts w:cs="Tahoma"/>
                <w:szCs w:val="22"/>
                <w:lang w:val="el-GR"/>
              </w:rPr>
              <w:t>Συνοπτικά στοιχεία Έργου</w:t>
            </w:r>
            <w:bookmarkEnd w:id="7"/>
            <w:bookmarkEnd w:id="8"/>
          </w:p>
        </w:tc>
      </w:tr>
      <w:tr w:rsidR="000B4031" w:rsidRPr="009F530B" w14:paraId="1AC44191"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19E19" w14:textId="77777777" w:rsidR="000B4031" w:rsidRDefault="000B4031" w:rsidP="004D4D34">
            <w:pPr>
              <w:pStyle w:val="TabletextChar"/>
              <w:spacing w:line="240" w:lineRule="auto"/>
              <w:rPr>
                <w:rFonts w:cs="Tahoma"/>
                <w:b/>
                <w:sz w:val="22"/>
                <w:szCs w:val="22"/>
              </w:rPr>
            </w:pPr>
            <w:r>
              <w:rPr>
                <w:rFonts w:cs="Tahoma"/>
                <w:b/>
                <w:sz w:val="22"/>
                <w:szCs w:val="22"/>
              </w:rPr>
              <w:t>ΤΙΤΛΟΣ ΕΡΓΟΥ</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AF7E1" w14:textId="38D22FAA" w:rsidR="000B4031" w:rsidRPr="00324736" w:rsidRDefault="000B4031" w:rsidP="004D4D34">
            <w:pPr>
              <w:rPr>
                <w:rFonts w:eastAsia="Tahoma"/>
                <w:color w:val="000000"/>
                <w:lang w:val="el-GR"/>
              </w:rPr>
            </w:pPr>
            <w:r w:rsidRPr="00347F5A">
              <w:rPr>
                <w:rFonts w:eastAsia="Tahoma"/>
                <w:color w:val="000000"/>
                <w:lang w:val="el-GR"/>
              </w:rPr>
              <w:t>«</w:t>
            </w:r>
            <w:r w:rsidR="003349E7" w:rsidRPr="003349E7">
              <w:rPr>
                <w:rFonts w:eastAsia="Tahoma"/>
                <w:b/>
                <w:bCs/>
                <w:color w:val="000000"/>
                <w:lang w:val="el-GR"/>
              </w:rPr>
              <w:t>Παροχή Υποστηρικτικών Υπηρεσιών στα πλαίσια διαχείρισης Δράσεων Κρατικών Ενισχύσεων που υλοποιεί η «Κοινωνία της Πληροφορίας Μ.Α.Ε.</w:t>
            </w:r>
            <w:r w:rsidRPr="00347F5A">
              <w:rPr>
                <w:rFonts w:eastAsia="Tahoma"/>
                <w:color w:val="000000"/>
                <w:lang w:val="el-GR"/>
              </w:rPr>
              <w:t>»</w:t>
            </w:r>
          </w:p>
        </w:tc>
      </w:tr>
      <w:tr w:rsidR="000B4031" w14:paraId="61004CD5"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140E72" w14:textId="77777777" w:rsidR="000B4031" w:rsidRDefault="000B4031" w:rsidP="004D4D34">
            <w:pPr>
              <w:pStyle w:val="TabletextChar"/>
              <w:spacing w:line="240" w:lineRule="auto"/>
              <w:rPr>
                <w:rFonts w:cs="Tahoma"/>
                <w:b/>
                <w:sz w:val="22"/>
                <w:szCs w:val="22"/>
              </w:rPr>
            </w:pPr>
            <w:r>
              <w:rPr>
                <w:rFonts w:cs="Tahoma"/>
                <w:b/>
                <w:sz w:val="22"/>
                <w:szCs w:val="22"/>
              </w:rPr>
              <w:t>ΑΝΑΘΕΤΟΥΣΑ ΑΡΧΗ</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B2325" w14:textId="77777777" w:rsidR="000B4031" w:rsidRDefault="000B4031" w:rsidP="004D4D34">
            <w:pPr>
              <w:pStyle w:val="TabletextChar"/>
              <w:spacing w:line="240" w:lineRule="auto"/>
              <w:rPr>
                <w:rFonts w:cs="Tahoma"/>
                <w:b/>
                <w:bCs/>
                <w:sz w:val="22"/>
                <w:szCs w:val="22"/>
              </w:rPr>
            </w:pPr>
            <w:r>
              <w:rPr>
                <w:rFonts w:cs="Tahoma"/>
                <w:b/>
                <w:bCs/>
                <w:sz w:val="22"/>
                <w:szCs w:val="22"/>
              </w:rPr>
              <w:t xml:space="preserve">«Κοινωνία της Πληροφορίας </w:t>
            </w:r>
            <w:r>
              <w:rPr>
                <w:rFonts w:cs="Tahoma"/>
                <w:b/>
                <w:bCs/>
                <w:sz w:val="22"/>
                <w:szCs w:val="22"/>
                <w:lang w:val="en-US"/>
              </w:rPr>
              <w:t>M</w:t>
            </w:r>
            <w:r>
              <w:rPr>
                <w:rFonts w:cs="Tahoma"/>
                <w:b/>
                <w:bCs/>
                <w:sz w:val="22"/>
                <w:szCs w:val="22"/>
              </w:rPr>
              <w:t xml:space="preserve">.Α.Ε.» (ΚτΠ </w:t>
            </w:r>
            <w:r>
              <w:rPr>
                <w:rFonts w:cs="Tahoma"/>
                <w:b/>
                <w:bCs/>
                <w:sz w:val="22"/>
                <w:szCs w:val="22"/>
                <w:lang w:val="en-US"/>
              </w:rPr>
              <w:t>M.</w:t>
            </w:r>
            <w:r>
              <w:rPr>
                <w:rFonts w:cs="Tahoma"/>
                <w:b/>
                <w:bCs/>
                <w:sz w:val="22"/>
                <w:szCs w:val="22"/>
              </w:rPr>
              <w:t>Α.Ε.)</w:t>
            </w:r>
          </w:p>
        </w:tc>
      </w:tr>
      <w:tr w:rsidR="000B4031" w14:paraId="480F764A"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907419" w14:textId="77777777" w:rsidR="000B4031" w:rsidRDefault="000B4031" w:rsidP="004D4D34">
            <w:pPr>
              <w:pStyle w:val="TabletextChar"/>
              <w:spacing w:line="240" w:lineRule="auto"/>
              <w:rPr>
                <w:rFonts w:cs="Tahoma"/>
                <w:b/>
                <w:sz w:val="22"/>
                <w:szCs w:val="22"/>
              </w:rPr>
            </w:pPr>
            <w:r>
              <w:rPr>
                <w:rFonts w:cs="Tahoma"/>
                <w:b/>
                <w:sz w:val="22"/>
                <w:szCs w:val="22"/>
              </w:rPr>
              <w:t>ΦΟΡΕΑΣ ΛΕΙΤΟΥΡΓΙΑΣ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2D26D" w14:textId="77777777" w:rsidR="000B4031" w:rsidRDefault="000B4031" w:rsidP="004D4D34">
            <w:pPr>
              <w:rPr>
                <w:highlight w:val="yellow"/>
                <w:lang w:val="el-GR"/>
              </w:rPr>
            </w:pPr>
            <w:r w:rsidRPr="00A565FF">
              <w:rPr>
                <w:b/>
                <w:bCs/>
                <w:lang w:val="el-GR"/>
              </w:rPr>
              <w:t xml:space="preserve">«Κοινωνία της Πληροφορίας </w:t>
            </w:r>
            <w:r>
              <w:rPr>
                <w:b/>
                <w:bCs/>
                <w:lang w:val="en-US"/>
              </w:rPr>
              <w:t>M</w:t>
            </w:r>
            <w:r w:rsidRPr="00A565FF">
              <w:rPr>
                <w:b/>
                <w:bCs/>
                <w:lang w:val="el-GR"/>
              </w:rPr>
              <w:t xml:space="preserve">.Α.Ε.» </w:t>
            </w:r>
            <w:r>
              <w:rPr>
                <w:b/>
                <w:bCs/>
              </w:rPr>
              <w:t xml:space="preserve">(ΚτΠ </w:t>
            </w:r>
            <w:r>
              <w:rPr>
                <w:b/>
                <w:bCs/>
                <w:lang w:val="en-US"/>
              </w:rPr>
              <w:t>M.</w:t>
            </w:r>
            <w:r>
              <w:rPr>
                <w:b/>
                <w:bCs/>
              </w:rPr>
              <w:t>Α.Ε.)</w:t>
            </w:r>
          </w:p>
        </w:tc>
      </w:tr>
      <w:tr w:rsidR="000B4031" w14:paraId="2224F246"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39D4CB" w14:textId="77777777" w:rsidR="000B4031" w:rsidRDefault="000B4031" w:rsidP="004D4D34">
            <w:pPr>
              <w:pStyle w:val="TabletextChar"/>
              <w:spacing w:line="240" w:lineRule="auto"/>
              <w:rPr>
                <w:rFonts w:cs="Tahoma"/>
                <w:b/>
                <w:sz w:val="22"/>
                <w:szCs w:val="22"/>
              </w:rPr>
            </w:pPr>
            <w:r>
              <w:rPr>
                <w:rFonts w:cs="Tahoma"/>
                <w:b/>
                <w:sz w:val="22"/>
                <w:szCs w:val="22"/>
              </w:rPr>
              <w:t>ΚΥΡΙΟΣ ΤΟΥ ΕΡΓΟΥ</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53668" w14:textId="77777777" w:rsidR="000B4031" w:rsidRDefault="000B4031" w:rsidP="004D4D34">
            <w:pPr>
              <w:rPr>
                <w:highlight w:val="yellow"/>
              </w:rPr>
            </w:pPr>
            <w:r w:rsidRPr="00A565FF">
              <w:rPr>
                <w:b/>
                <w:bCs/>
                <w:lang w:val="el-GR"/>
              </w:rPr>
              <w:t xml:space="preserve">«Κοινωνία της Πληροφορίας </w:t>
            </w:r>
            <w:r>
              <w:rPr>
                <w:b/>
                <w:bCs/>
                <w:lang w:val="en-US"/>
              </w:rPr>
              <w:t>M</w:t>
            </w:r>
            <w:r w:rsidRPr="00A565FF">
              <w:rPr>
                <w:b/>
                <w:bCs/>
                <w:lang w:val="el-GR"/>
              </w:rPr>
              <w:t xml:space="preserve">.Α.Ε.» </w:t>
            </w:r>
            <w:r>
              <w:rPr>
                <w:b/>
                <w:bCs/>
              </w:rPr>
              <w:t xml:space="preserve">(ΚτΠ </w:t>
            </w:r>
            <w:r>
              <w:rPr>
                <w:b/>
                <w:bCs/>
                <w:lang w:val="en-US"/>
              </w:rPr>
              <w:t>M.</w:t>
            </w:r>
            <w:r>
              <w:rPr>
                <w:b/>
                <w:bCs/>
              </w:rPr>
              <w:t>Α.Ε.)</w:t>
            </w:r>
          </w:p>
        </w:tc>
      </w:tr>
      <w:tr w:rsidR="000B4031" w14:paraId="6DC95DB2"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6F2DA2" w14:textId="77777777" w:rsidR="000B4031" w:rsidRDefault="000B4031" w:rsidP="004D4D34">
            <w:pPr>
              <w:pStyle w:val="TabletextChar"/>
              <w:spacing w:line="240" w:lineRule="auto"/>
              <w:rPr>
                <w:rFonts w:cs="Tahoma"/>
                <w:b/>
                <w:sz w:val="22"/>
                <w:szCs w:val="22"/>
              </w:rPr>
            </w:pPr>
            <w:r>
              <w:rPr>
                <w:rFonts w:cs="Tahoma"/>
                <w:b/>
                <w:sz w:val="22"/>
                <w:szCs w:val="22"/>
              </w:rPr>
              <w:t>ΦΟΡΕΑΣ ΧΡΗΜΑΤΟΔΟΤΗΣΗΣ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6A7A0" w14:textId="77777777" w:rsidR="000B4031" w:rsidRDefault="000B4031" w:rsidP="004D4D34">
            <w:pPr>
              <w:rPr>
                <w:highlight w:val="yellow"/>
              </w:rPr>
            </w:pPr>
            <w:r w:rsidRPr="00A565FF">
              <w:rPr>
                <w:b/>
                <w:bCs/>
                <w:lang w:val="el-GR"/>
              </w:rPr>
              <w:t xml:space="preserve">«Κοινωνία της Πληροφορίας </w:t>
            </w:r>
            <w:r>
              <w:rPr>
                <w:b/>
                <w:bCs/>
                <w:lang w:val="en-US"/>
              </w:rPr>
              <w:t>M</w:t>
            </w:r>
            <w:r w:rsidRPr="00A565FF">
              <w:rPr>
                <w:b/>
                <w:bCs/>
                <w:lang w:val="el-GR"/>
              </w:rPr>
              <w:t xml:space="preserve">.Α.Ε.» </w:t>
            </w:r>
            <w:r>
              <w:rPr>
                <w:b/>
                <w:bCs/>
              </w:rPr>
              <w:t xml:space="preserve">(ΚτΠ </w:t>
            </w:r>
            <w:r>
              <w:rPr>
                <w:b/>
                <w:bCs/>
                <w:lang w:val="en-US"/>
              </w:rPr>
              <w:t>M.</w:t>
            </w:r>
            <w:r>
              <w:rPr>
                <w:b/>
                <w:bCs/>
              </w:rPr>
              <w:t>Α.Ε.)</w:t>
            </w:r>
          </w:p>
        </w:tc>
      </w:tr>
      <w:tr w:rsidR="000B4031" w:rsidRPr="009F530B" w14:paraId="678D5423"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1C54D2" w14:textId="77777777" w:rsidR="000B4031" w:rsidRDefault="000B4031" w:rsidP="004D4D34">
            <w:pPr>
              <w:pStyle w:val="TabletextChar"/>
              <w:spacing w:line="240" w:lineRule="auto"/>
              <w:rPr>
                <w:rFonts w:cs="Tahoma"/>
                <w:b/>
                <w:sz w:val="22"/>
                <w:szCs w:val="22"/>
              </w:rPr>
            </w:pPr>
            <w:r>
              <w:rPr>
                <w:rFonts w:cs="Tahoma"/>
                <w:b/>
                <w:sz w:val="22"/>
                <w:szCs w:val="22"/>
              </w:rPr>
              <w:t>ΤΟΠΟΣ ΠΑΡΑΔΟΣΗΣ – ΤΟΠΟΣ ΠΑΡΟΧΗΣ ΥΠΗΡΕΣΙΩΝ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EEF081" w14:textId="77777777" w:rsidR="000B4031" w:rsidRPr="002C1EF0" w:rsidRDefault="000B4031" w:rsidP="004D4D34">
            <w:pPr>
              <w:pStyle w:val="TabletextChar"/>
              <w:spacing w:line="240" w:lineRule="auto"/>
              <w:rPr>
                <w:rFonts w:cs="Tahoma"/>
                <w:bCs/>
                <w:sz w:val="22"/>
                <w:szCs w:val="22"/>
              </w:rPr>
            </w:pPr>
            <w:r w:rsidRPr="002C1EF0">
              <w:rPr>
                <w:rFonts w:cs="Tahoma"/>
                <w:b/>
                <w:bCs/>
                <w:sz w:val="22"/>
                <w:szCs w:val="22"/>
              </w:rPr>
              <w:t xml:space="preserve">Η έδρα της «Κοινωνίας της Πληροφορίας </w:t>
            </w:r>
            <w:r w:rsidRPr="002C1EF0">
              <w:rPr>
                <w:rFonts w:cs="Tahoma"/>
                <w:b/>
                <w:bCs/>
                <w:sz w:val="22"/>
                <w:szCs w:val="22"/>
                <w:lang w:val="en-US"/>
              </w:rPr>
              <w:t>M</w:t>
            </w:r>
            <w:r w:rsidRPr="002C1EF0">
              <w:rPr>
                <w:rFonts w:cs="Tahoma"/>
                <w:b/>
                <w:bCs/>
                <w:sz w:val="22"/>
                <w:szCs w:val="22"/>
              </w:rPr>
              <w:t xml:space="preserve">.Α.Ε.» (ΚτΠ </w:t>
            </w:r>
            <w:r w:rsidRPr="002C1EF0">
              <w:rPr>
                <w:rFonts w:cs="Tahoma"/>
                <w:b/>
                <w:bCs/>
                <w:sz w:val="22"/>
                <w:szCs w:val="22"/>
                <w:lang w:val="en-US"/>
              </w:rPr>
              <w:t>M</w:t>
            </w:r>
            <w:r w:rsidRPr="002C1EF0">
              <w:rPr>
                <w:rFonts w:cs="Tahoma"/>
                <w:b/>
                <w:bCs/>
                <w:sz w:val="22"/>
                <w:szCs w:val="22"/>
              </w:rPr>
              <w:t>.Α.Ε.) – Λεωφόρος Συγγρού 194</w:t>
            </w:r>
          </w:p>
        </w:tc>
      </w:tr>
      <w:tr w:rsidR="000B4031" w:rsidRPr="009F530B" w14:paraId="7B408886"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1A34C" w14:textId="77777777" w:rsidR="000B4031" w:rsidRDefault="000B4031" w:rsidP="004D4D34">
            <w:pPr>
              <w:pStyle w:val="TabletextChar"/>
              <w:spacing w:line="240" w:lineRule="auto"/>
              <w:rPr>
                <w:rFonts w:cs="Tahoma"/>
                <w:b/>
                <w:sz w:val="22"/>
                <w:szCs w:val="22"/>
              </w:rPr>
            </w:pPr>
            <w:r>
              <w:rPr>
                <w:rFonts w:cs="Tahoma"/>
                <w:b/>
                <w:sz w:val="22"/>
                <w:szCs w:val="22"/>
              </w:rPr>
              <w:t>ΕΙΔΟΣ ΣΥΜΒΑΣΗΣ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2799E" w14:textId="35A359C8" w:rsidR="000B4031" w:rsidRDefault="000D6384" w:rsidP="004D4D34">
            <w:pPr>
              <w:rPr>
                <w:lang w:val="el-GR"/>
              </w:rPr>
            </w:pPr>
            <w:r w:rsidRPr="00E67B51">
              <w:rPr>
                <w:b/>
                <w:bCs/>
                <w:lang w:val="el-GR"/>
              </w:rPr>
              <w:t>79411100-9</w:t>
            </w:r>
            <w:r w:rsidRPr="00E67B51">
              <w:rPr>
                <w:lang w:val="el-GR"/>
              </w:rPr>
              <w:t xml:space="preserve"> - Υπηρεσίες</w:t>
            </w:r>
            <w:r w:rsidRPr="00CC308C">
              <w:rPr>
                <w:lang w:val="el-GR"/>
              </w:rPr>
              <w:t xml:space="preserve"> παροχής συμβουλών σε θέματα ανάπτυξης επιχειρηματικών δραστηριοτήτων</w:t>
            </w:r>
          </w:p>
        </w:tc>
      </w:tr>
      <w:tr w:rsidR="000B4031" w:rsidRPr="009F530B" w14:paraId="6CF2FBE1"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26CB2" w14:textId="77777777" w:rsidR="000B4031" w:rsidRDefault="000B4031" w:rsidP="004D4D34">
            <w:pPr>
              <w:pStyle w:val="TabletextChar"/>
              <w:spacing w:line="240" w:lineRule="auto"/>
              <w:rPr>
                <w:rFonts w:cs="Tahoma"/>
                <w:b/>
                <w:sz w:val="22"/>
                <w:szCs w:val="22"/>
              </w:rPr>
            </w:pPr>
            <w:r>
              <w:rPr>
                <w:rFonts w:cs="Tahoma"/>
                <w:b/>
                <w:sz w:val="22"/>
                <w:szCs w:val="22"/>
              </w:rPr>
              <w:t>ΕΙΔΟΣ ΔΙΑΔΙΚΑΣΙΑΣ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D0D7C8" w14:textId="77777777" w:rsidR="000B4031" w:rsidRDefault="000B4031" w:rsidP="004D4D34">
            <w:pPr>
              <w:pStyle w:val="TabletextChar"/>
              <w:spacing w:line="240" w:lineRule="auto"/>
              <w:jc w:val="both"/>
              <w:rPr>
                <w:rFonts w:cs="Tahoma"/>
                <w:szCs w:val="22"/>
              </w:rPr>
            </w:pPr>
            <w:r w:rsidRPr="00A565FF">
              <w:rPr>
                <w:rFonts w:cs="Tahoma"/>
                <w:sz w:val="22"/>
                <w:szCs w:val="22"/>
              </w:rPr>
              <w:t xml:space="preserve">Η πλέον συμφέρουσα από οικονομική άποψη προσφορά βάσει τιμής  </w:t>
            </w:r>
          </w:p>
        </w:tc>
      </w:tr>
      <w:tr w:rsidR="000B4031" w:rsidRPr="009F530B" w14:paraId="6D65FDC0"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5D9FA" w14:textId="77777777" w:rsidR="000B4031" w:rsidRDefault="000B4031" w:rsidP="004D4D34">
            <w:pPr>
              <w:pStyle w:val="TabletextChar"/>
              <w:spacing w:line="240" w:lineRule="auto"/>
              <w:rPr>
                <w:rFonts w:cs="Tahoma"/>
                <w:b/>
                <w:sz w:val="22"/>
                <w:szCs w:val="22"/>
              </w:rPr>
            </w:pPr>
            <w:r>
              <w:rPr>
                <w:rFonts w:cs="Tahoma"/>
                <w:b/>
                <w:sz w:val="22"/>
                <w:szCs w:val="22"/>
              </w:rPr>
              <w:t>ΠΡΟΥΠΟΛΟΓΙΣΜΟΣ – ΕΚΤΙΜΩΜΕΝΗ ΑΞΙΑ ΣΥΜΒΑΣΗΣ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7833C0" w14:textId="593B3B66" w:rsidR="000B4031" w:rsidRPr="007E3973" w:rsidRDefault="009F6B82" w:rsidP="004D4D34">
            <w:pPr>
              <w:pStyle w:val="TabletextChar"/>
              <w:spacing w:line="240" w:lineRule="auto"/>
              <w:jc w:val="both"/>
              <w:rPr>
                <w:rFonts w:cs="Tahoma"/>
                <w:color w:val="000000"/>
                <w:sz w:val="22"/>
                <w:szCs w:val="22"/>
                <w:highlight w:val="cyan"/>
              </w:rPr>
            </w:pPr>
            <w:r>
              <w:rPr>
                <w:rFonts w:cs="Tahoma"/>
                <w:bCs/>
                <w:color w:val="000000"/>
                <w:sz w:val="22"/>
                <w:szCs w:val="22"/>
              </w:rPr>
              <w:t xml:space="preserve">Διακόσιες Είκοσι Χιλιάδες δύο Ευρώ </w:t>
            </w:r>
            <w:r w:rsidRPr="009F6B82">
              <w:rPr>
                <w:rFonts w:cs="Tahoma"/>
                <w:b/>
                <w:color w:val="000000"/>
                <w:sz w:val="22"/>
                <w:szCs w:val="22"/>
              </w:rPr>
              <w:t>(€220.002,00)</w:t>
            </w:r>
            <w:r>
              <w:rPr>
                <w:rFonts w:cs="Tahoma"/>
                <w:bCs/>
                <w:color w:val="000000"/>
                <w:sz w:val="22"/>
                <w:szCs w:val="22"/>
              </w:rPr>
              <w:t xml:space="preserve"> μη περιλαμβανομένου ΦΠΑ - Προϋπολογισμός με ΦΠΑ Διακόσιες εβδομήντα δύο Χιλιάδες οκτακόσια δύο Ευρώ και σαράντα ο</w:t>
            </w:r>
            <w:r w:rsidR="00DF1D22">
              <w:rPr>
                <w:rFonts w:cs="Tahoma"/>
                <w:bCs/>
                <w:color w:val="000000"/>
                <w:sz w:val="22"/>
                <w:szCs w:val="22"/>
              </w:rPr>
              <w:t>χ</w:t>
            </w:r>
            <w:r>
              <w:rPr>
                <w:rFonts w:cs="Tahoma"/>
                <w:bCs/>
                <w:color w:val="000000"/>
                <w:sz w:val="22"/>
                <w:szCs w:val="22"/>
              </w:rPr>
              <w:t xml:space="preserve">τώ λεπτά </w:t>
            </w:r>
            <w:r w:rsidRPr="009F6B82">
              <w:rPr>
                <w:rFonts w:cs="Tahoma"/>
                <w:b/>
                <w:color w:val="000000"/>
                <w:sz w:val="22"/>
                <w:szCs w:val="22"/>
              </w:rPr>
              <w:t>(€272.80</w:t>
            </w:r>
            <w:r w:rsidR="00937252">
              <w:rPr>
                <w:rFonts w:cs="Tahoma"/>
                <w:b/>
                <w:color w:val="000000"/>
                <w:sz w:val="22"/>
                <w:szCs w:val="22"/>
              </w:rPr>
              <w:t>2</w:t>
            </w:r>
            <w:r w:rsidRPr="009F6B82">
              <w:rPr>
                <w:rFonts w:cs="Tahoma"/>
                <w:b/>
                <w:color w:val="000000"/>
                <w:sz w:val="22"/>
                <w:szCs w:val="22"/>
              </w:rPr>
              <w:t>,48)</w:t>
            </w:r>
            <w:r>
              <w:rPr>
                <w:rFonts w:cs="Tahoma"/>
                <w:bCs/>
                <w:color w:val="000000"/>
                <w:sz w:val="22"/>
                <w:szCs w:val="22"/>
              </w:rPr>
              <w:t xml:space="preserve"> - ΦΠΑ 24% Πενήντα δύο Χιλιάδες οκτακόσια Ευρώ και σαράντα ο</w:t>
            </w:r>
            <w:r w:rsidR="00DF1D22">
              <w:rPr>
                <w:rFonts w:cs="Tahoma"/>
                <w:bCs/>
                <w:color w:val="000000"/>
                <w:sz w:val="22"/>
                <w:szCs w:val="22"/>
              </w:rPr>
              <w:t>χ</w:t>
            </w:r>
            <w:r>
              <w:rPr>
                <w:rFonts w:cs="Tahoma"/>
                <w:bCs/>
                <w:color w:val="000000"/>
                <w:sz w:val="22"/>
                <w:szCs w:val="22"/>
              </w:rPr>
              <w:t xml:space="preserve">τώ λεπτά </w:t>
            </w:r>
            <w:r w:rsidR="0043621D" w:rsidRPr="009F6B82">
              <w:rPr>
                <w:rFonts w:cs="Tahoma"/>
                <w:b/>
                <w:color w:val="000000"/>
                <w:sz w:val="22"/>
                <w:szCs w:val="22"/>
              </w:rPr>
              <w:t>(€</w:t>
            </w:r>
            <w:r w:rsidR="0043621D" w:rsidRPr="00125B06">
              <w:rPr>
                <w:rFonts w:cs="Tahoma"/>
                <w:b/>
                <w:color w:val="000000"/>
                <w:sz w:val="22"/>
                <w:szCs w:val="22"/>
              </w:rPr>
              <w:t>52.800,</w:t>
            </w:r>
            <w:r>
              <w:rPr>
                <w:rFonts w:cs="Tahoma"/>
                <w:b/>
                <w:color w:val="000000"/>
                <w:sz w:val="22"/>
                <w:szCs w:val="22"/>
              </w:rPr>
              <w:t>48</w:t>
            </w:r>
            <w:r w:rsidR="0043621D" w:rsidRPr="0043621D">
              <w:rPr>
                <w:rFonts w:cs="Tahoma"/>
                <w:bCs/>
                <w:color w:val="000000"/>
                <w:sz w:val="22"/>
                <w:szCs w:val="22"/>
              </w:rPr>
              <w:t>)</w:t>
            </w:r>
          </w:p>
        </w:tc>
      </w:tr>
      <w:tr w:rsidR="000B4031" w:rsidRPr="009F530B" w14:paraId="245315FD"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C4A702" w14:textId="77777777" w:rsidR="000B4031" w:rsidRDefault="000B4031" w:rsidP="004D4D34">
            <w:pPr>
              <w:pStyle w:val="TabletextChar"/>
              <w:spacing w:line="240" w:lineRule="auto"/>
              <w:rPr>
                <w:rFonts w:cs="Tahoma"/>
                <w:b/>
                <w:sz w:val="22"/>
                <w:szCs w:val="22"/>
              </w:rPr>
            </w:pPr>
            <w:r>
              <w:rPr>
                <w:rFonts w:cs="Tahoma"/>
                <w:b/>
                <w:sz w:val="22"/>
                <w:szCs w:val="22"/>
              </w:rPr>
              <w:t>ΧΡΗΜΑΤΟΔΟΤΗΣΗ ΕΡΓΟΥ</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47E619" w14:textId="6B151A1E" w:rsidR="000B4031" w:rsidRPr="007E3973" w:rsidRDefault="00B0467A" w:rsidP="004D4D34">
            <w:pPr>
              <w:pStyle w:val="TabletextChar"/>
              <w:spacing w:line="240" w:lineRule="auto"/>
              <w:jc w:val="both"/>
              <w:rPr>
                <w:rFonts w:cs="Tahoma"/>
                <w:sz w:val="22"/>
                <w:szCs w:val="22"/>
                <w:highlight w:val="cyan"/>
              </w:rPr>
            </w:pPr>
            <w:r w:rsidRPr="00B0467A">
              <w:rPr>
                <w:rFonts w:cs="Tahoma"/>
                <w:sz w:val="22"/>
                <w:szCs w:val="22"/>
              </w:rPr>
              <w:t xml:space="preserve">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w:t>
            </w:r>
            <w:r w:rsidR="00D15AEE">
              <w:rPr>
                <w:rFonts w:cs="Tahoma"/>
                <w:sz w:val="22"/>
                <w:szCs w:val="22"/>
              </w:rPr>
              <w:t>2024</w:t>
            </w:r>
            <w:r w:rsidRPr="00B0467A">
              <w:rPr>
                <w:rFonts w:cs="Tahoma"/>
                <w:sz w:val="22"/>
                <w:szCs w:val="22"/>
              </w:rPr>
              <w:t xml:space="preserve">», με Κωδικό Έργου: </w:t>
            </w:r>
            <w:r w:rsidR="00D15AEE">
              <w:rPr>
                <w:rFonts w:cs="Tahoma"/>
                <w:sz w:val="22"/>
                <w:szCs w:val="22"/>
              </w:rPr>
              <w:t>2024</w:t>
            </w:r>
            <w:r w:rsidRPr="00B0467A">
              <w:rPr>
                <w:rFonts w:cs="Tahoma"/>
                <w:sz w:val="22"/>
                <w:szCs w:val="22"/>
              </w:rPr>
              <w:t xml:space="preserve">ΝΑ66300000 και με Κωδικό ΟΠΣ </w:t>
            </w:r>
            <w:r w:rsidR="00D01D0F" w:rsidRPr="00D01D0F">
              <w:rPr>
                <w:rFonts w:cs="Tahoma"/>
                <w:sz w:val="22"/>
                <w:szCs w:val="22"/>
              </w:rPr>
              <w:t xml:space="preserve">5223334 </w:t>
            </w:r>
            <w:r w:rsidRPr="00B0467A">
              <w:rPr>
                <w:rFonts w:cs="Tahoma"/>
                <w:sz w:val="22"/>
                <w:szCs w:val="22"/>
              </w:rPr>
              <w:t>στο «ΤΠΑ ΨΗΦΙΑΚΗΣ ΔΙΑΚΥΒΕΡΝΗΣΗΣ 2021-2025»</w:t>
            </w:r>
            <w:r>
              <w:rPr>
                <w:rFonts w:cs="Tahoma"/>
                <w:sz w:val="22"/>
                <w:szCs w:val="22"/>
              </w:rPr>
              <w:t xml:space="preserve"> </w:t>
            </w:r>
            <w:r w:rsidR="000F616B" w:rsidRPr="000F616B">
              <w:rPr>
                <w:rFonts w:cs="Tahoma"/>
                <w:sz w:val="22"/>
                <w:szCs w:val="22"/>
              </w:rPr>
              <w:t>ή κάθε άλλο λογαριασμό σχετικό με τα λειτουργικά έξοδα της εταιρείας</w:t>
            </w:r>
            <w:r w:rsidR="000B4031" w:rsidRPr="000F616B">
              <w:rPr>
                <w:rFonts w:cs="Tahoma"/>
                <w:sz w:val="22"/>
                <w:szCs w:val="22"/>
              </w:rPr>
              <w:t>.</w:t>
            </w:r>
          </w:p>
        </w:tc>
      </w:tr>
      <w:tr w:rsidR="000B4031" w14:paraId="3D5A9063"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F5AA3" w14:textId="77777777" w:rsidR="000B4031" w:rsidRDefault="000B4031" w:rsidP="004D4D34">
            <w:pPr>
              <w:pStyle w:val="TabletextChar"/>
              <w:spacing w:line="240" w:lineRule="auto"/>
              <w:rPr>
                <w:rFonts w:cs="Tahoma"/>
                <w:b/>
                <w:sz w:val="22"/>
                <w:szCs w:val="22"/>
              </w:rPr>
            </w:pPr>
            <w:r>
              <w:rPr>
                <w:rFonts w:cs="Tahoma"/>
                <w:b/>
                <w:sz w:val="22"/>
                <w:szCs w:val="22"/>
              </w:rPr>
              <w:t xml:space="preserve">ΔΙΑΡΚΕΙΑ ΣΥΜΒΑΣΗΣ </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C4DCE2" w14:textId="77777777" w:rsidR="000B4031" w:rsidRPr="007E3973" w:rsidRDefault="000B4031" w:rsidP="004D4D34">
            <w:pPr>
              <w:rPr>
                <w:highlight w:val="cyan"/>
                <w:lang w:val="el-GR"/>
              </w:rPr>
            </w:pPr>
            <w:r w:rsidRPr="00404B8D">
              <w:rPr>
                <w:lang w:val="el-GR"/>
              </w:rPr>
              <w:t>Δώδεκα (12)</w:t>
            </w:r>
            <w:r w:rsidRPr="00404B8D">
              <w:t xml:space="preserve"> </w:t>
            </w:r>
            <w:r w:rsidRPr="00404B8D">
              <w:rPr>
                <w:lang w:val="el-GR"/>
              </w:rPr>
              <w:t>μήνες</w:t>
            </w:r>
            <w:r w:rsidRPr="00084740">
              <w:rPr>
                <w:lang w:val="el-GR"/>
              </w:rPr>
              <w:t xml:space="preserve"> </w:t>
            </w:r>
          </w:p>
        </w:tc>
      </w:tr>
      <w:tr w:rsidR="000B4031" w14:paraId="67DBF262" w14:textId="77777777" w:rsidTr="00B771A7">
        <w:trPr>
          <w:trHeight w:val="287"/>
        </w:trPr>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1E7FA" w14:textId="77777777" w:rsidR="000B4031" w:rsidRDefault="000B4031" w:rsidP="004D4D34">
            <w:pPr>
              <w:pStyle w:val="TabletextChar"/>
              <w:spacing w:line="240" w:lineRule="auto"/>
              <w:rPr>
                <w:rFonts w:cs="Tahoma"/>
                <w:b/>
                <w:sz w:val="22"/>
                <w:szCs w:val="22"/>
              </w:rPr>
            </w:pPr>
            <w:r>
              <w:rPr>
                <w:rFonts w:cs="Tahoma"/>
                <w:b/>
                <w:sz w:val="22"/>
                <w:szCs w:val="22"/>
              </w:rPr>
              <w:t>ΗΜΕΡΟΜΗΝΙΑ ΔΙΑΚΗΡΥΞΗΣ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D3CA3" w14:textId="347CA79A" w:rsidR="000B4031" w:rsidRPr="00310424" w:rsidRDefault="009F530B" w:rsidP="004D4D34">
            <w:pPr>
              <w:rPr>
                <w:b/>
                <w:lang w:val="el-GR"/>
              </w:rPr>
            </w:pPr>
            <w:r>
              <w:rPr>
                <w:b/>
                <w:bCs/>
                <w:color w:val="000000"/>
                <w:lang w:val="el-GR"/>
              </w:rPr>
              <w:t>02</w:t>
            </w:r>
            <w:r w:rsidR="000B4031" w:rsidRPr="009B6A6C">
              <w:rPr>
                <w:b/>
                <w:bCs/>
                <w:color w:val="000000"/>
                <w:lang w:val="el-GR"/>
              </w:rPr>
              <w:t>-</w:t>
            </w:r>
            <w:r w:rsidR="00196F96" w:rsidRPr="009B6A6C">
              <w:rPr>
                <w:b/>
                <w:bCs/>
                <w:color w:val="000000"/>
                <w:lang w:val="el-GR"/>
              </w:rPr>
              <w:t>05</w:t>
            </w:r>
            <w:r w:rsidR="000B4031" w:rsidRPr="009B6A6C">
              <w:rPr>
                <w:b/>
                <w:bCs/>
                <w:color w:val="000000"/>
                <w:lang w:val="el-GR"/>
              </w:rPr>
              <w:t>-202</w:t>
            </w:r>
            <w:r w:rsidR="008516D9" w:rsidRPr="009B6A6C">
              <w:rPr>
                <w:b/>
                <w:bCs/>
                <w:color w:val="000000"/>
                <w:lang w:val="el-GR"/>
              </w:rPr>
              <w:t>4</w:t>
            </w:r>
          </w:p>
        </w:tc>
      </w:tr>
      <w:tr w:rsidR="000B4031" w:rsidRPr="0021590A" w14:paraId="0AEDF28C" w14:textId="77777777" w:rsidTr="00FF30E3">
        <w:trPr>
          <w:trHeight w:val="786"/>
        </w:trPr>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E8A24" w14:textId="77777777" w:rsidR="000B4031" w:rsidRDefault="000B4031" w:rsidP="004D4D34">
            <w:pPr>
              <w:pStyle w:val="TabletextChar"/>
              <w:spacing w:line="240" w:lineRule="auto"/>
              <w:rPr>
                <w:rFonts w:cs="Tahoma"/>
                <w:b/>
                <w:sz w:val="22"/>
                <w:szCs w:val="22"/>
              </w:rPr>
            </w:pPr>
            <w:r>
              <w:rPr>
                <w:rFonts w:cs="Tahoma"/>
                <w:b/>
                <w:sz w:val="22"/>
                <w:szCs w:val="22"/>
              </w:rPr>
              <w:t>ΠΡΟΘΕΣΜΙΑ ΓΙΑ ΥΠΟΒΟΛΗ ΔΙΕΥΚΡΙΝΙΣΕΩΝ ΕΠΙ ΤΩΝ ΟΡΩΝ ΤΗΣ ΔΙΑΚΗΡΥΞΗΣ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6808A" w14:textId="50D8D3D5" w:rsidR="000B4031" w:rsidRPr="00310424" w:rsidRDefault="00761458" w:rsidP="004D4D34">
            <w:pPr>
              <w:rPr>
                <w:lang w:val="el-GR"/>
              </w:rPr>
            </w:pPr>
            <w:r w:rsidRPr="009B6A6C">
              <w:rPr>
                <w:b/>
                <w:bCs/>
                <w:color w:val="000000"/>
                <w:lang w:val="el-GR"/>
              </w:rPr>
              <w:t>10</w:t>
            </w:r>
            <w:r w:rsidR="000B4031" w:rsidRPr="009B6A6C">
              <w:rPr>
                <w:b/>
                <w:bCs/>
                <w:color w:val="000000"/>
                <w:lang w:val="el-GR"/>
              </w:rPr>
              <w:t>-</w:t>
            </w:r>
            <w:r w:rsidR="001A154B" w:rsidRPr="009B6A6C">
              <w:rPr>
                <w:b/>
                <w:bCs/>
                <w:color w:val="000000"/>
                <w:lang w:val="el-GR"/>
              </w:rPr>
              <w:t>05</w:t>
            </w:r>
            <w:r w:rsidR="000B4031" w:rsidRPr="009B6A6C">
              <w:rPr>
                <w:b/>
                <w:bCs/>
                <w:color w:val="000000"/>
                <w:lang w:val="el-GR"/>
              </w:rPr>
              <w:t>-202</w:t>
            </w:r>
            <w:r w:rsidR="008516D9" w:rsidRPr="009B6A6C">
              <w:rPr>
                <w:b/>
                <w:bCs/>
                <w:color w:val="000000"/>
                <w:lang w:val="el-GR"/>
              </w:rPr>
              <w:t>4</w:t>
            </w:r>
          </w:p>
        </w:tc>
      </w:tr>
      <w:tr w:rsidR="000B4031" w:rsidRPr="0021590A" w14:paraId="1207517A"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7E921D" w14:textId="77777777" w:rsidR="000B4031" w:rsidRDefault="000B4031" w:rsidP="004D4D34">
            <w:pPr>
              <w:pStyle w:val="TabletextChar"/>
              <w:spacing w:line="240" w:lineRule="auto"/>
              <w:rPr>
                <w:rFonts w:cs="Tahoma"/>
                <w:b/>
                <w:sz w:val="22"/>
                <w:szCs w:val="22"/>
              </w:rPr>
            </w:pPr>
            <w:r>
              <w:rPr>
                <w:rFonts w:cs="Tahoma"/>
                <w:b/>
                <w:sz w:val="22"/>
                <w:szCs w:val="22"/>
              </w:rPr>
              <w:t>ΗΜΕΡΟΜΗΝΙΑ ΈΝΑΡΞΗΣ ΗΛΕΚΤΡΟΝΙΚΗΣ ΥΠΟΒΟΛΗΣ 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857A6" w14:textId="48BBCCBB" w:rsidR="000B4031" w:rsidRPr="00310424" w:rsidRDefault="00EA6B73" w:rsidP="004D4D34">
            <w:pPr>
              <w:rPr>
                <w:b/>
                <w:color w:val="000000"/>
                <w:lang w:val="el-GR"/>
              </w:rPr>
            </w:pPr>
            <w:r w:rsidRPr="009B6A6C">
              <w:rPr>
                <w:b/>
                <w:bCs/>
                <w:color w:val="000000"/>
                <w:lang w:val="el-GR"/>
              </w:rPr>
              <w:t>02</w:t>
            </w:r>
            <w:r w:rsidR="000B4031" w:rsidRPr="009B6A6C">
              <w:rPr>
                <w:b/>
                <w:bCs/>
                <w:color w:val="000000"/>
                <w:lang w:val="el-GR"/>
              </w:rPr>
              <w:t>-</w:t>
            </w:r>
            <w:r w:rsidRPr="009B6A6C">
              <w:rPr>
                <w:b/>
                <w:bCs/>
                <w:color w:val="000000"/>
                <w:lang w:val="el-GR"/>
              </w:rPr>
              <w:t>05</w:t>
            </w:r>
            <w:r w:rsidR="000B4031" w:rsidRPr="009B6A6C">
              <w:rPr>
                <w:b/>
                <w:bCs/>
                <w:color w:val="000000"/>
                <w:lang w:val="el-GR"/>
              </w:rPr>
              <w:t>-202</w:t>
            </w:r>
            <w:r w:rsidR="00B71152" w:rsidRPr="009B6A6C">
              <w:rPr>
                <w:b/>
                <w:bCs/>
                <w:color w:val="000000"/>
                <w:lang w:val="el-GR"/>
              </w:rPr>
              <w:t>4</w:t>
            </w:r>
          </w:p>
        </w:tc>
      </w:tr>
      <w:tr w:rsidR="000B4031" w:rsidRPr="00381B65" w14:paraId="32BA7363"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CD6473" w14:textId="77777777" w:rsidR="000B4031" w:rsidRDefault="000B4031" w:rsidP="004D4D34">
            <w:pPr>
              <w:pStyle w:val="TabletextChar"/>
              <w:spacing w:line="240" w:lineRule="auto"/>
              <w:rPr>
                <w:rFonts w:cs="Tahoma"/>
                <w:b/>
                <w:sz w:val="22"/>
                <w:szCs w:val="22"/>
              </w:rPr>
            </w:pPr>
            <w:r>
              <w:rPr>
                <w:rFonts w:cs="Tahoma"/>
                <w:b/>
                <w:sz w:val="22"/>
                <w:szCs w:val="22"/>
              </w:rPr>
              <w:t xml:space="preserve">ΚΑΤΑΛΗΚΤΙΚΗ ΗΜΕΡΟΜΗΝΙΑ ΚΑΙ ΩΡΑ ΥΠΟΒΟΛΗΣ </w:t>
            </w:r>
            <w:r>
              <w:rPr>
                <w:rFonts w:cs="Tahoma"/>
                <w:b/>
                <w:sz w:val="22"/>
                <w:szCs w:val="22"/>
              </w:rPr>
              <w:lastRenderedPageBreak/>
              <w:t>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37349" w14:textId="7E26F568" w:rsidR="000B4031" w:rsidRPr="00310424" w:rsidRDefault="0008603A" w:rsidP="004D4D34">
            <w:pPr>
              <w:jc w:val="left"/>
              <w:rPr>
                <w:lang w:val="el-GR"/>
              </w:rPr>
            </w:pPr>
            <w:r w:rsidRPr="009B6A6C">
              <w:rPr>
                <w:b/>
                <w:bCs/>
                <w:color w:val="000000"/>
                <w:lang w:val="el-GR"/>
              </w:rPr>
              <w:lastRenderedPageBreak/>
              <w:t>20</w:t>
            </w:r>
            <w:r w:rsidR="000B4031" w:rsidRPr="009B6A6C">
              <w:rPr>
                <w:b/>
                <w:bCs/>
                <w:color w:val="000000"/>
                <w:lang w:val="el-GR"/>
              </w:rPr>
              <w:t>-</w:t>
            </w:r>
            <w:r w:rsidR="00E9286C" w:rsidRPr="009B6A6C">
              <w:rPr>
                <w:b/>
                <w:bCs/>
                <w:color w:val="000000"/>
                <w:lang w:val="el-GR"/>
              </w:rPr>
              <w:t>05</w:t>
            </w:r>
            <w:r w:rsidR="000B4031" w:rsidRPr="009B6A6C">
              <w:rPr>
                <w:b/>
                <w:bCs/>
                <w:color w:val="000000"/>
                <w:lang w:val="el-GR"/>
              </w:rPr>
              <w:t>-202</w:t>
            </w:r>
            <w:r w:rsidR="00B71152" w:rsidRPr="009B6A6C">
              <w:rPr>
                <w:b/>
                <w:bCs/>
                <w:color w:val="000000"/>
                <w:lang w:val="el-GR"/>
              </w:rPr>
              <w:t>4</w:t>
            </w:r>
            <w:r w:rsidR="00FF30E3" w:rsidRPr="009B6A6C">
              <w:rPr>
                <w:b/>
                <w:bCs/>
                <w:color w:val="000000"/>
                <w:lang w:val="en-US"/>
              </w:rPr>
              <w:t xml:space="preserve">, </w:t>
            </w:r>
            <w:r w:rsidR="00FF30E3" w:rsidRPr="009B6A6C">
              <w:rPr>
                <w:b/>
                <w:bCs/>
                <w:color w:val="000000"/>
                <w:lang w:val="el-GR"/>
              </w:rPr>
              <w:t>ημέρα Δευτέρα</w:t>
            </w:r>
            <w:r w:rsidR="000B4031" w:rsidRPr="009B6A6C">
              <w:rPr>
                <w:b/>
                <w:bCs/>
                <w:color w:val="000000"/>
                <w:lang w:val="el-GR"/>
              </w:rPr>
              <w:t xml:space="preserve"> και ώρα </w:t>
            </w:r>
            <w:r w:rsidR="00E9286C" w:rsidRPr="009B6A6C">
              <w:rPr>
                <w:b/>
                <w:bCs/>
                <w:color w:val="000000"/>
                <w:lang w:val="el-GR"/>
              </w:rPr>
              <w:t>14</w:t>
            </w:r>
            <w:r w:rsidR="000B4031" w:rsidRPr="009B6A6C">
              <w:rPr>
                <w:b/>
                <w:bCs/>
                <w:color w:val="000000"/>
                <w:lang w:val="el-GR"/>
              </w:rPr>
              <w:t>:</w:t>
            </w:r>
            <w:r w:rsidR="00E9286C">
              <w:rPr>
                <w:b/>
                <w:bCs/>
                <w:color w:val="000000"/>
                <w:lang w:val="el-GR"/>
              </w:rPr>
              <w:t>00</w:t>
            </w:r>
          </w:p>
        </w:tc>
      </w:tr>
      <w:tr w:rsidR="000B4031" w:rsidRPr="009F530B" w14:paraId="5BDAC027"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97BD3" w14:textId="77777777" w:rsidR="000B4031" w:rsidRDefault="000B4031" w:rsidP="004D4D34">
            <w:pPr>
              <w:pStyle w:val="TabletextChar"/>
              <w:spacing w:line="240" w:lineRule="auto"/>
              <w:rPr>
                <w:rFonts w:cs="Tahoma"/>
                <w:b/>
                <w:sz w:val="22"/>
                <w:szCs w:val="22"/>
              </w:rPr>
            </w:pPr>
            <w:r>
              <w:rPr>
                <w:rFonts w:cs="Tahoma"/>
                <w:b/>
                <w:sz w:val="22"/>
                <w:szCs w:val="22"/>
              </w:rPr>
              <w:t>ΤΟΠΟΣ</w:t>
            </w:r>
            <w:r>
              <w:rPr>
                <w:rFonts w:cs="Tahoma"/>
                <w:b/>
                <w:sz w:val="22"/>
                <w:szCs w:val="22"/>
                <w:lang w:val="en-US"/>
              </w:rPr>
              <w:t xml:space="preserve"> </w:t>
            </w:r>
            <w:r>
              <w:rPr>
                <w:rFonts w:cs="Tahoma"/>
                <w:b/>
                <w:sz w:val="22"/>
                <w:szCs w:val="22"/>
              </w:rPr>
              <w:t>&amp; ΤΡΟΠΟΣ ΚΑΤΑΘΕΣΗΣ 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025D7" w14:textId="77777777" w:rsidR="000B4031" w:rsidRDefault="000B4031" w:rsidP="004D4D34">
            <w:pPr>
              <w:jc w:val="left"/>
              <w:rPr>
                <w:color w:val="000000"/>
                <w:lang w:val="el-GR"/>
              </w:rPr>
            </w:pPr>
            <w:r>
              <w:rPr>
                <w:color w:val="000000"/>
                <w:lang w:val="el-GR"/>
              </w:rPr>
              <w:t>Ηλεκτρονική Υποβολή:</w:t>
            </w:r>
          </w:p>
          <w:p w14:paraId="0CF8A14B" w14:textId="56638D9B" w:rsidR="000B4031" w:rsidRDefault="000B4031" w:rsidP="004D4D34">
            <w:pPr>
              <w:jc w:val="left"/>
              <w:rPr>
                <w:color w:val="000000"/>
                <w:lang w:val="el-GR"/>
              </w:rPr>
            </w:pPr>
            <w:r>
              <w:rPr>
                <w:color w:val="000000"/>
                <w:lang w:val="el-GR"/>
              </w:rPr>
              <w:t xml:space="preserve">Στη διαδικτυακή πύλη </w:t>
            </w:r>
            <w:hyperlink r:id="rId8" w:history="1">
              <w:r w:rsidR="009A7A54" w:rsidRPr="00827F5D">
                <w:rPr>
                  <w:rStyle w:val="-"/>
                  <w:lang w:val="en-US"/>
                </w:rPr>
                <w:t>www</w:t>
              </w:r>
              <w:r w:rsidR="009A7A54" w:rsidRPr="00827F5D">
                <w:rPr>
                  <w:rStyle w:val="-"/>
                  <w:lang w:val="el-GR"/>
                </w:rPr>
                <w:t>.</w:t>
              </w:r>
              <w:r w:rsidR="009A7A54" w:rsidRPr="00827F5D">
                <w:rPr>
                  <w:rStyle w:val="-"/>
                  <w:lang w:val="en-US"/>
                </w:rPr>
                <w:t>promitheus</w:t>
              </w:r>
              <w:r w:rsidR="009A7A54" w:rsidRPr="00827F5D">
                <w:rPr>
                  <w:rStyle w:val="-"/>
                  <w:lang w:val="el-GR"/>
                </w:rPr>
                <w:t>.</w:t>
              </w:r>
              <w:r w:rsidR="009A7A54" w:rsidRPr="00827F5D">
                <w:rPr>
                  <w:rStyle w:val="-"/>
                  <w:lang w:val="en-US"/>
                </w:rPr>
                <w:t>gov</w:t>
              </w:r>
              <w:r w:rsidR="009A7A54" w:rsidRPr="00827F5D">
                <w:rPr>
                  <w:rStyle w:val="-"/>
                  <w:lang w:val="el-GR"/>
                </w:rPr>
                <w:t>.</w:t>
              </w:r>
              <w:r w:rsidR="009A7A54" w:rsidRPr="00827F5D">
                <w:rPr>
                  <w:rStyle w:val="-"/>
                  <w:lang w:val="en-US"/>
                </w:rPr>
                <w:t>gr</w:t>
              </w:r>
            </w:hyperlink>
            <w:r w:rsidR="009A7A54">
              <w:rPr>
                <w:lang w:val="el-GR"/>
              </w:rPr>
              <w:t xml:space="preserve"> </w:t>
            </w:r>
            <w:r>
              <w:rPr>
                <w:color w:val="0000FF"/>
                <w:lang w:val="el-GR"/>
              </w:rPr>
              <w:t xml:space="preserve"> </w:t>
            </w:r>
            <w:r>
              <w:rPr>
                <w:color w:val="000000"/>
                <w:lang w:val="el-GR"/>
              </w:rPr>
              <w:t>του</w:t>
            </w:r>
          </w:p>
          <w:p w14:paraId="39507B36" w14:textId="77777777" w:rsidR="000B4031" w:rsidRDefault="000B4031" w:rsidP="004D4D34">
            <w:pPr>
              <w:jc w:val="left"/>
              <w:rPr>
                <w:color w:val="000000"/>
                <w:lang w:val="el-GR"/>
              </w:rPr>
            </w:pPr>
            <w:r>
              <w:rPr>
                <w:color w:val="000000"/>
                <w:lang w:val="el-GR"/>
              </w:rPr>
              <w:t>Εθνικού Συστήματος Ηλεκτρονικών Δημοσίων Συμβάσεων</w:t>
            </w:r>
          </w:p>
          <w:p w14:paraId="5F938C99" w14:textId="77777777" w:rsidR="000B4031" w:rsidRDefault="000B4031" w:rsidP="004D4D34">
            <w:pPr>
              <w:jc w:val="left"/>
              <w:rPr>
                <w:color w:val="000000"/>
                <w:lang w:val="el-GR"/>
              </w:rPr>
            </w:pPr>
            <w:r>
              <w:rPr>
                <w:color w:val="000000"/>
                <w:lang w:val="el-GR"/>
              </w:rPr>
              <w:t>(ΕΣΗΔΗΣ) (ηλεκτρονική μορφή)</w:t>
            </w:r>
          </w:p>
          <w:p w14:paraId="3A85BC73" w14:textId="77777777" w:rsidR="000B4031" w:rsidRDefault="000B4031" w:rsidP="004D4D34">
            <w:pPr>
              <w:jc w:val="left"/>
              <w:rPr>
                <w:lang w:val="el-GR"/>
              </w:rPr>
            </w:pPr>
            <w:r>
              <w:rPr>
                <w:color w:val="000000"/>
                <w:lang w:val="el-GR"/>
              </w:rPr>
              <w:t>Έντυπη Υποβολή:</w:t>
            </w:r>
          </w:p>
          <w:p w14:paraId="379B4CB6" w14:textId="77777777" w:rsidR="000B4031" w:rsidRDefault="000B4031" w:rsidP="004D4D34">
            <w:pPr>
              <w:jc w:val="left"/>
              <w:rPr>
                <w:lang w:val="el-GR"/>
              </w:rPr>
            </w:pPr>
            <w:r>
              <w:rPr>
                <w:color w:val="000000"/>
                <w:lang w:val="el-GR"/>
              </w:rPr>
              <w:t>Η έδρα της ΚτΠ Μ.Α.Ε.</w:t>
            </w:r>
          </w:p>
        </w:tc>
      </w:tr>
      <w:tr w:rsidR="000B4031" w:rsidRPr="0021590A" w14:paraId="23EADAD1"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A706E" w14:textId="77777777" w:rsidR="000B4031" w:rsidRDefault="000B4031" w:rsidP="004D4D34">
            <w:pPr>
              <w:pStyle w:val="TabletextChar"/>
              <w:spacing w:line="240" w:lineRule="auto"/>
              <w:rPr>
                <w:rFonts w:cs="Tahoma"/>
                <w:b/>
                <w:sz w:val="22"/>
                <w:szCs w:val="22"/>
              </w:rPr>
            </w:pPr>
            <w:r>
              <w:rPr>
                <w:rFonts w:cs="Tahoma"/>
                <w:b/>
                <w:sz w:val="22"/>
                <w:szCs w:val="22"/>
              </w:rPr>
              <w:t>ΗΜΕΡΟΜΗΝΙΑ ΑΝΑΡΤΗΣΗΣ ΣΤΗ ΔΙΑΔΙΚΤΥΑΚΗ ΠΥΛΗ ΤΟΥ ΕΣΗΔΗΣ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82B1E" w14:textId="4122C777" w:rsidR="000B4031" w:rsidRPr="008F31A8" w:rsidRDefault="00FB5DF9" w:rsidP="004D4D34">
            <w:pPr>
              <w:rPr>
                <w:b/>
                <w:bCs/>
                <w:lang w:val="en-US"/>
              </w:rPr>
            </w:pPr>
            <w:r w:rsidRPr="000B31C2">
              <w:rPr>
                <w:b/>
                <w:bCs/>
                <w:color w:val="000000"/>
                <w:lang w:val="el-GR"/>
              </w:rPr>
              <w:t>02</w:t>
            </w:r>
            <w:r w:rsidR="000B4031" w:rsidRPr="000B31C2">
              <w:rPr>
                <w:b/>
                <w:bCs/>
                <w:color w:val="000000"/>
                <w:lang w:val="el-GR"/>
              </w:rPr>
              <w:t>-</w:t>
            </w:r>
            <w:r w:rsidRPr="000B31C2">
              <w:rPr>
                <w:b/>
                <w:bCs/>
                <w:color w:val="000000"/>
                <w:lang w:val="el-GR"/>
              </w:rPr>
              <w:t>05</w:t>
            </w:r>
            <w:r w:rsidR="000B4031" w:rsidRPr="000B31C2">
              <w:rPr>
                <w:b/>
                <w:bCs/>
                <w:color w:val="000000"/>
                <w:lang w:val="el-GR"/>
              </w:rPr>
              <w:t>-</w:t>
            </w:r>
            <w:r w:rsidR="008F31A8">
              <w:rPr>
                <w:b/>
                <w:bCs/>
                <w:color w:val="000000"/>
                <w:lang w:val="en-US"/>
              </w:rPr>
              <w:t>2024</w:t>
            </w:r>
          </w:p>
        </w:tc>
      </w:tr>
      <w:tr w:rsidR="000B4031" w:rsidRPr="00381B65" w14:paraId="2F05CC06"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95141" w14:textId="77777777" w:rsidR="000B4031" w:rsidRDefault="000B4031" w:rsidP="004D4D34">
            <w:pPr>
              <w:pStyle w:val="TabletextChar"/>
              <w:spacing w:line="240" w:lineRule="auto"/>
              <w:rPr>
                <w:rFonts w:cs="Tahoma"/>
                <w:b/>
                <w:sz w:val="22"/>
                <w:szCs w:val="22"/>
              </w:rPr>
            </w:pPr>
            <w:r>
              <w:rPr>
                <w:rFonts w:cs="Tahoma"/>
                <w:b/>
                <w:sz w:val="22"/>
                <w:szCs w:val="22"/>
              </w:rPr>
              <w:t>ΗΜΕΡΟΜΗΝΙΑ ΚΑΙ ΩΡΑ ΑΠΟΣΦΡΑΓΙΣΗΣ 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EEF79" w14:textId="63645344" w:rsidR="000B4031" w:rsidRPr="00310424" w:rsidRDefault="00391875" w:rsidP="004D4D34">
            <w:pPr>
              <w:rPr>
                <w:bCs/>
                <w:lang w:val="el-GR"/>
              </w:rPr>
            </w:pPr>
            <w:r w:rsidRPr="00621759">
              <w:rPr>
                <w:b/>
                <w:bCs/>
                <w:color w:val="000000"/>
                <w:lang w:val="el-GR"/>
              </w:rPr>
              <w:t>24</w:t>
            </w:r>
            <w:r w:rsidR="000B4031" w:rsidRPr="00621759">
              <w:rPr>
                <w:b/>
                <w:bCs/>
                <w:color w:val="000000"/>
                <w:lang w:val="el-GR"/>
              </w:rPr>
              <w:t>-</w:t>
            </w:r>
            <w:r w:rsidR="00724EEF" w:rsidRPr="00621759">
              <w:rPr>
                <w:b/>
                <w:bCs/>
                <w:color w:val="000000"/>
                <w:lang w:val="el-GR"/>
              </w:rPr>
              <w:t>05</w:t>
            </w:r>
            <w:r w:rsidR="00073889" w:rsidRPr="00621759">
              <w:rPr>
                <w:b/>
                <w:bCs/>
                <w:color w:val="000000"/>
                <w:lang w:val="el-GR"/>
              </w:rPr>
              <w:t>-</w:t>
            </w:r>
            <w:r w:rsidR="008F31A8" w:rsidRPr="00625AC8">
              <w:rPr>
                <w:b/>
                <w:bCs/>
                <w:color w:val="000000"/>
                <w:lang w:val="el-GR"/>
              </w:rPr>
              <w:t>2024</w:t>
            </w:r>
            <w:r w:rsidR="00FF30E3">
              <w:rPr>
                <w:b/>
                <w:bCs/>
                <w:color w:val="000000"/>
                <w:lang w:val="el-GR"/>
              </w:rPr>
              <w:t>, ημέρα Παρασκευή</w:t>
            </w:r>
            <w:r w:rsidR="000B4031" w:rsidRPr="00310424">
              <w:rPr>
                <w:b/>
                <w:bCs/>
                <w:color w:val="000000"/>
                <w:lang w:val="el-GR"/>
              </w:rPr>
              <w:t xml:space="preserve"> και ώρα </w:t>
            </w:r>
            <w:r w:rsidR="00724EEF" w:rsidRPr="0031580E">
              <w:rPr>
                <w:b/>
                <w:bCs/>
                <w:color w:val="000000"/>
                <w:lang w:val="el-GR"/>
              </w:rPr>
              <w:t>14</w:t>
            </w:r>
            <w:r w:rsidR="000B4031" w:rsidRPr="0031580E">
              <w:rPr>
                <w:b/>
                <w:bCs/>
                <w:color w:val="000000"/>
                <w:lang w:val="el-GR"/>
              </w:rPr>
              <w:t>:</w:t>
            </w:r>
            <w:r w:rsidR="00724EEF">
              <w:rPr>
                <w:b/>
                <w:bCs/>
                <w:color w:val="000000"/>
                <w:lang w:val="el-GR"/>
              </w:rPr>
              <w:t>00</w:t>
            </w:r>
          </w:p>
        </w:tc>
      </w:tr>
    </w:tbl>
    <w:p w14:paraId="0BC867E1" w14:textId="2245DAB6" w:rsidR="008E18C3" w:rsidRDefault="000B4031" w:rsidP="004D4D34">
      <w:pPr>
        <w:tabs>
          <w:tab w:val="center" w:pos="5049"/>
        </w:tabs>
        <w:autoSpaceDE w:val="0"/>
        <w:autoSpaceDN w:val="0"/>
        <w:adjustRightInd w:val="0"/>
        <w:ind w:right="-460"/>
        <w:rPr>
          <w:b/>
          <w:bCs/>
          <w:color w:val="333399"/>
          <w:lang w:val="el-GR"/>
        </w:rPr>
      </w:pPr>
      <w:r>
        <w:rPr>
          <w:b/>
          <w:bCs/>
          <w:color w:val="333399"/>
          <w:lang w:val="el-GR"/>
        </w:rPr>
        <w:tab/>
      </w:r>
    </w:p>
    <w:p w14:paraId="744106BB" w14:textId="77777777" w:rsidR="000B4031" w:rsidRPr="000B4031" w:rsidRDefault="000B4031" w:rsidP="004D4D34">
      <w:pPr>
        <w:rPr>
          <w:lang w:val="el-GR"/>
        </w:rPr>
        <w:sectPr w:rsidR="000B4031" w:rsidRPr="000B4031" w:rsidSect="00341D5A">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7DAC3CD3" w14:textId="77777777" w:rsidR="00A81D32" w:rsidRPr="00FE037B" w:rsidRDefault="00A81D32" w:rsidP="004D4D34">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1113D33" w14:textId="23FAC448" w:rsidR="000676BD" w:rsidRDefault="00340CC1">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r>
            <w:fldChar w:fldCharType="begin"/>
          </w:r>
          <w:r w:rsidR="005D6014">
            <w:instrText xml:space="preserve"> TOC \o "1-7" \h \z \u </w:instrText>
          </w:r>
          <w:r>
            <w:fldChar w:fldCharType="separate"/>
          </w:r>
          <w:hyperlink w:anchor="_Toc165459004" w:history="1">
            <w:r w:rsidR="000676BD" w:rsidRPr="00E50303">
              <w:rPr>
                <w:rStyle w:val="-"/>
                <w:noProof/>
                <w:lang w:val="el-GR"/>
              </w:rPr>
              <w:t>1.1.1</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Συνοπτικά στοιχεία Έργου</w:t>
            </w:r>
            <w:r w:rsidR="000676BD">
              <w:rPr>
                <w:noProof/>
                <w:webHidden/>
              </w:rPr>
              <w:tab/>
            </w:r>
            <w:r w:rsidR="000676BD">
              <w:rPr>
                <w:noProof/>
                <w:webHidden/>
              </w:rPr>
              <w:fldChar w:fldCharType="begin"/>
            </w:r>
            <w:r w:rsidR="000676BD">
              <w:rPr>
                <w:noProof/>
                <w:webHidden/>
              </w:rPr>
              <w:instrText xml:space="preserve"> PAGEREF _Toc165459004 \h </w:instrText>
            </w:r>
            <w:r w:rsidR="000676BD">
              <w:rPr>
                <w:noProof/>
                <w:webHidden/>
              </w:rPr>
            </w:r>
            <w:r w:rsidR="000676BD">
              <w:rPr>
                <w:noProof/>
                <w:webHidden/>
              </w:rPr>
              <w:fldChar w:fldCharType="separate"/>
            </w:r>
            <w:r w:rsidR="00D559AD">
              <w:rPr>
                <w:noProof/>
                <w:webHidden/>
              </w:rPr>
              <w:t>2</w:t>
            </w:r>
            <w:r w:rsidR="000676BD">
              <w:rPr>
                <w:noProof/>
                <w:webHidden/>
              </w:rPr>
              <w:fldChar w:fldCharType="end"/>
            </w:r>
          </w:hyperlink>
        </w:p>
        <w:p w14:paraId="5D6584BF" w14:textId="0A18D8EE"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05" w:history="1">
            <w:r w:rsidR="000676BD" w:rsidRPr="00E50303">
              <w:rPr>
                <w:rStyle w:val="-"/>
                <w:noProof/>
                <w:lang w:val="el-GR"/>
              </w:rPr>
              <w:t>1.</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lang w:val="el-GR"/>
              </w:rPr>
              <w:t>ΑΝΑΘΕΤΟΥΣΑ ΑΡΧΗ ΚΑΙ ΑΝΤΙΚΕΙΜΕΝΟ ΣΥΜΒΑΣΗΣ</w:t>
            </w:r>
            <w:r w:rsidR="000676BD">
              <w:rPr>
                <w:noProof/>
                <w:webHidden/>
              </w:rPr>
              <w:tab/>
            </w:r>
            <w:r w:rsidR="000676BD">
              <w:rPr>
                <w:noProof/>
                <w:webHidden/>
              </w:rPr>
              <w:fldChar w:fldCharType="begin"/>
            </w:r>
            <w:r w:rsidR="000676BD">
              <w:rPr>
                <w:noProof/>
                <w:webHidden/>
              </w:rPr>
              <w:instrText xml:space="preserve"> PAGEREF _Toc165459005 \h </w:instrText>
            </w:r>
            <w:r w:rsidR="000676BD">
              <w:rPr>
                <w:noProof/>
                <w:webHidden/>
              </w:rPr>
            </w:r>
            <w:r w:rsidR="000676BD">
              <w:rPr>
                <w:noProof/>
                <w:webHidden/>
              </w:rPr>
              <w:fldChar w:fldCharType="separate"/>
            </w:r>
            <w:r w:rsidR="00D559AD">
              <w:rPr>
                <w:noProof/>
                <w:webHidden/>
              </w:rPr>
              <w:t>6</w:t>
            </w:r>
            <w:r w:rsidR="000676BD">
              <w:rPr>
                <w:noProof/>
                <w:webHidden/>
              </w:rPr>
              <w:fldChar w:fldCharType="end"/>
            </w:r>
          </w:hyperlink>
        </w:p>
        <w:p w14:paraId="1AA28E92" w14:textId="15753124"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06" w:history="1">
            <w:r w:rsidR="000676BD" w:rsidRPr="00E50303">
              <w:rPr>
                <w:rStyle w:val="-"/>
                <w:noProof/>
                <w:lang w:val="el-GR"/>
              </w:rPr>
              <w:t>1.1</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Στοιχεία Αναθέτουσας Αρχής</w:t>
            </w:r>
            <w:r w:rsidR="000676BD">
              <w:rPr>
                <w:noProof/>
                <w:webHidden/>
              </w:rPr>
              <w:tab/>
            </w:r>
            <w:r w:rsidR="000676BD">
              <w:rPr>
                <w:noProof/>
                <w:webHidden/>
              </w:rPr>
              <w:fldChar w:fldCharType="begin"/>
            </w:r>
            <w:r w:rsidR="000676BD">
              <w:rPr>
                <w:noProof/>
                <w:webHidden/>
              </w:rPr>
              <w:instrText xml:space="preserve"> PAGEREF _Toc165459006 \h </w:instrText>
            </w:r>
            <w:r w:rsidR="000676BD">
              <w:rPr>
                <w:noProof/>
                <w:webHidden/>
              </w:rPr>
            </w:r>
            <w:r w:rsidR="000676BD">
              <w:rPr>
                <w:noProof/>
                <w:webHidden/>
              </w:rPr>
              <w:fldChar w:fldCharType="separate"/>
            </w:r>
            <w:r w:rsidR="00D559AD">
              <w:rPr>
                <w:noProof/>
                <w:webHidden/>
              </w:rPr>
              <w:t>6</w:t>
            </w:r>
            <w:r w:rsidR="000676BD">
              <w:rPr>
                <w:noProof/>
                <w:webHidden/>
              </w:rPr>
              <w:fldChar w:fldCharType="end"/>
            </w:r>
          </w:hyperlink>
        </w:p>
        <w:p w14:paraId="69444231" w14:textId="1D0454D5"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07" w:history="1">
            <w:r w:rsidR="000676BD" w:rsidRPr="00E50303">
              <w:rPr>
                <w:rStyle w:val="-"/>
                <w:noProof/>
                <w:lang w:val="el-GR"/>
              </w:rPr>
              <w:t>1.2</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Στοιχεία Διαδικασίας - Χρηματοδότηση</w:t>
            </w:r>
            <w:r w:rsidR="000676BD">
              <w:rPr>
                <w:noProof/>
                <w:webHidden/>
              </w:rPr>
              <w:tab/>
            </w:r>
            <w:r w:rsidR="000676BD">
              <w:rPr>
                <w:noProof/>
                <w:webHidden/>
              </w:rPr>
              <w:fldChar w:fldCharType="begin"/>
            </w:r>
            <w:r w:rsidR="000676BD">
              <w:rPr>
                <w:noProof/>
                <w:webHidden/>
              </w:rPr>
              <w:instrText xml:space="preserve"> PAGEREF _Toc165459007 \h </w:instrText>
            </w:r>
            <w:r w:rsidR="000676BD">
              <w:rPr>
                <w:noProof/>
                <w:webHidden/>
              </w:rPr>
            </w:r>
            <w:r w:rsidR="000676BD">
              <w:rPr>
                <w:noProof/>
                <w:webHidden/>
              </w:rPr>
              <w:fldChar w:fldCharType="separate"/>
            </w:r>
            <w:r w:rsidR="00D559AD">
              <w:rPr>
                <w:noProof/>
                <w:webHidden/>
              </w:rPr>
              <w:t>7</w:t>
            </w:r>
            <w:r w:rsidR="000676BD">
              <w:rPr>
                <w:noProof/>
                <w:webHidden/>
              </w:rPr>
              <w:fldChar w:fldCharType="end"/>
            </w:r>
          </w:hyperlink>
        </w:p>
        <w:p w14:paraId="7AAC32C1" w14:textId="1E087D16"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08" w:history="1">
            <w:r w:rsidR="000676BD" w:rsidRPr="00E50303">
              <w:rPr>
                <w:rStyle w:val="-"/>
                <w:noProof/>
                <w:lang w:val="el-GR"/>
              </w:rPr>
              <w:t>1.3</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Συνοπτική Περιγραφή φυσικού και οικονομικού αντικειμένου της σύμβασης</w:t>
            </w:r>
            <w:r w:rsidR="000676BD">
              <w:rPr>
                <w:noProof/>
                <w:webHidden/>
              </w:rPr>
              <w:tab/>
            </w:r>
            <w:r w:rsidR="000676BD">
              <w:rPr>
                <w:noProof/>
                <w:webHidden/>
              </w:rPr>
              <w:fldChar w:fldCharType="begin"/>
            </w:r>
            <w:r w:rsidR="000676BD">
              <w:rPr>
                <w:noProof/>
                <w:webHidden/>
              </w:rPr>
              <w:instrText xml:space="preserve"> PAGEREF _Toc165459008 \h </w:instrText>
            </w:r>
            <w:r w:rsidR="000676BD">
              <w:rPr>
                <w:noProof/>
                <w:webHidden/>
              </w:rPr>
            </w:r>
            <w:r w:rsidR="000676BD">
              <w:rPr>
                <w:noProof/>
                <w:webHidden/>
              </w:rPr>
              <w:fldChar w:fldCharType="separate"/>
            </w:r>
            <w:r w:rsidR="00D559AD">
              <w:rPr>
                <w:noProof/>
                <w:webHidden/>
              </w:rPr>
              <w:t>7</w:t>
            </w:r>
            <w:r w:rsidR="000676BD">
              <w:rPr>
                <w:noProof/>
                <w:webHidden/>
              </w:rPr>
              <w:fldChar w:fldCharType="end"/>
            </w:r>
          </w:hyperlink>
        </w:p>
        <w:p w14:paraId="3B2417F7" w14:textId="1298DBFF"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09" w:history="1">
            <w:r w:rsidR="000676BD" w:rsidRPr="00E50303">
              <w:rPr>
                <w:rStyle w:val="-"/>
                <w:noProof/>
                <w:lang w:val="el-GR"/>
              </w:rPr>
              <w:t>1.4</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Θεσμικό πλαίσιο</w:t>
            </w:r>
            <w:r w:rsidR="000676BD">
              <w:rPr>
                <w:noProof/>
                <w:webHidden/>
              </w:rPr>
              <w:tab/>
            </w:r>
            <w:r w:rsidR="000676BD">
              <w:rPr>
                <w:noProof/>
                <w:webHidden/>
              </w:rPr>
              <w:fldChar w:fldCharType="begin"/>
            </w:r>
            <w:r w:rsidR="000676BD">
              <w:rPr>
                <w:noProof/>
                <w:webHidden/>
              </w:rPr>
              <w:instrText xml:space="preserve"> PAGEREF _Toc165459009 \h </w:instrText>
            </w:r>
            <w:r w:rsidR="000676BD">
              <w:rPr>
                <w:noProof/>
                <w:webHidden/>
              </w:rPr>
            </w:r>
            <w:r w:rsidR="000676BD">
              <w:rPr>
                <w:noProof/>
                <w:webHidden/>
              </w:rPr>
              <w:fldChar w:fldCharType="separate"/>
            </w:r>
            <w:r w:rsidR="00D559AD">
              <w:rPr>
                <w:noProof/>
                <w:webHidden/>
              </w:rPr>
              <w:t>8</w:t>
            </w:r>
            <w:r w:rsidR="000676BD">
              <w:rPr>
                <w:noProof/>
                <w:webHidden/>
              </w:rPr>
              <w:fldChar w:fldCharType="end"/>
            </w:r>
          </w:hyperlink>
        </w:p>
        <w:p w14:paraId="72B83053" w14:textId="507C0604"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10" w:history="1">
            <w:r w:rsidR="000676BD" w:rsidRPr="00E50303">
              <w:rPr>
                <w:rStyle w:val="-"/>
                <w:noProof/>
                <w:lang w:val="el-GR"/>
              </w:rPr>
              <w:t>1.5</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Προθεσμία παραλαβής προσφορών και διενέργεια διαγωνισμού</w:t>
            </w:r>
            <w:r w:rsidR="000676BD">
              <w:rPr>
                <w:noProof/>
                <w:webHidden/>
              </w:rPr>
              <w:tab/>
            </w:r>
            <w:r w:rsidR="000676BD">
              <w:rPr>
                <w:noProof/>
                <w:webHidden/>
              </w:rPr>
              <w:fldChar w:fldCharType="begin"/>
            </w:r>
            <w:r w:rsidR="000676BD">
              <w:rPr>
                <w:noProof/>
                <w:webHidden/>
              </w:rPr>
              <w:instrText xml:space="preserve"> PAGEREF _Toc165459010 \h </w:instrText>
            </w:r>
            <w:r w:rsidR="000676BD">
              <w:rPr>
                <w:noProof/>
                <w:webHidden/>
              </w:rPr>
            </w:r>
            <w:r w:rsidR="000676BD">
              <w:rPr>
                <w:noProof/>
                <w:webHidden/>
              </w:rPr>
              <w:fldChar w:fldCharType="separate"/>
            </w:r>
            <w:r w:rsidR="00D559AD">
              <w:rPr>
                <w:noProof/>
                <w:webHidden/>
              </w:rPr>
              <w:t>11</w:t>
            </w:r>
            <w:r w:rsidR="000676BD">
              <w:rPr>
                <w:noProof/>
                <w:webHidden/>
              </w:rPr>
              <w:fldChar w:fldCharType="end"/>
            </w:r>
          </w:hyperlink>
        </w:p>
        <w:p w14:paraId="1F22D8F0" w14:textId="2C67E904"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11" w:history="1">
            <w:r w:rsidR="000676BD" w:rsidRPr="00E50303">
              <w:rPr>
                <w:rStyle w:val="-"/>
                <w:noProof/>
                <w:lang w:val="el-GR"/>
              </w:rPr>
              <w:t>1.6</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Δημοσιότητα</w:t>
            </w:r>
            <w:r w:rsidR="000676BD">
              <w:rPr>
                <w:noProof/>
                <w:webHidden/>
              </w:rPr>
              <w:tab/>
            </w:r>
            <w:r w:rsidR="000676BD">
              <w:rPr>
                <w:noProof/>
                <w:webHidden/>
              </w:rPr>
              <w:fldChar w:fldCharType="begin"/>
            </w:r>
            <w:r w:rsidR="000676BD">
              <w:rPr>
                <w:noProof/>
                <w:webHidden/>
              </w:rPr>
              <w:instrText xml:space="preserve"> PAGEREF _Toc165459011 \h </w:instrText>
            </w:r>
            <w:r w:rsidR="000676BD">
              <w:rPr>
                <w:noProof/>
                <w:webHidden/>
              </w:rPr>
            </w:r>
            <w:r w:rsidR="000676BD">
              <w:rPr>
                <w:noProof/>
                <w:webHidden/>
              </w:rPr>
              <w:fldChar w:fldCharType="separate"/>
            </w:r>
            <w:r w:rsidR="00D559AD">
              <w:rPr>
                <w:noProof/>
                <w:webHidden/>
              </w:rPr>
              <w:t>12</w:t>
            </w:r>
            <w:r w:rsidR="000676BD">
              <w:rPr>
                <w:noProof/>
                <w:webHidden/>
              </w:rPr>
              <w:fldChar w:fldCharType="end"/>
            </w:r>
          </w:hyperlink>
        </w:p>
        <w:p w14:paraId="16E94189" w14:textId="6F337317"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12" w:history="1">
            <w:r w:rsidR="000676BD" w:rsidRPr="00E50303">
              <w:rPr>
                <w:rStyle w:val="-"/>
                <w:noProof/>
                <w:lang w:val="el-GR"/>
              </w:rPr>
              <w:t>1.7</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Αρχές εφαρμοζόμενες στη διαδικασία σύναψης</w:t>
            </w:r>
            <w:r w:rsidR="000676BD">
              <w:rPr>
                <w:noProof/>
                <w:webHidden/>
              </w:rPr>
              <w:tab/>
            </w:r>
            <w:r w:rsidR="000676BD">
              <w:rPr>
                <w:noProof/>
                <w:webHidden/>
              </w:rPr>
              <w:fldChar w:fldCharType="begin"/>
            </w:r>
            <w:r w:rsidR="000676BD">
              <w:rPr>
                <w:noProof/>
                <w:webHidden/>
              </w:rPr>
              <w:instrText xml:space="preserve"> PAGEREF _Toc165459012 \h </w:instrText>
            </w:r>
            <w:r w:rsidR="000676BD">
              <w:rPr>
                <w:noProof/>
                <w:webHidden/>
              </w:rPr>
            </w:r>
            <w:r w:rsidR="000676BD">
              <w:rPr>
                <w:noProof/>
                <w:webHidden/>
              </w:rPr>
              <w:fldChar w:fldCharType="separate"/>
            </w:r>
            <w:r w:rsidR="00D559AD">
              <w:rPr>
                <w:noProof/>
                <w:webHidden/>
              </w:rPr>
              <w:t>12</w:t>
            </w:r>
            <w:r w:rsidR="000676BD">
              <w:rPr>
                <w:noProof/>
                <w:webHidden/>
              </w:rPr>
              <w:fldChar w:fldCharType="end"/>
            </w:r>
          </w:hyperlink>
        </w:p>
        <w:p w14:paraId="0D83F027" w14:textId="4A637DA0"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13" w:history="1">
            <w:r w:rsidR="000676BD" w:rsidRPr="00E50303">
              <w:rPr>
                <w:rStyle w:val="-"/>
                <w:noProof/>
              </w:rPr>
              <w:t>2.</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rPr>
              <w:t>ΓΕΝΙΚΟΙ ΚΑΙ ΕΙΔΙΚΟΙ ΟΡΟΙ ΣΥΜΜΕΤΟΧΗΣ</w:t>
            </w:r>
            <w:r w:rsidR="000676BD">
              <w:rPr>
                <w:noProof/>
                <w:webHidden/>
              </w:rPr>
              <w:tab/>
            </w:r>
            <w:r w:rsidR="000676BD">
              <w:rPr>
                <w:noProof/>
                <w:webHidden/>
              </w:rPr>
              <w:fldChar w:fldCharType="begin"/>
            </w:r>
            <w:r w:rsidR="000676BD">
              <w:rPr>
                <w:noProof/>
                <w:webHidden/>
              </w:rPr>
              <w:instrText xml:space="preserve"> PAGEREF _Toc165459013 \h </w:instrText>
            </w:r>
            <w:r w:rsidR="000676BD">
              <w:rPr>
                <w:noProof/>
                <w:webHidden/>
              </w:rPr>
            </w:r>
            <w:r w:rsidR="000676BD">
              <w:rPr>
                <w:noProof/>
                <w:webHidden/>
              </w:rPr>
              <w:fldChar w:fldCharType="separate"/>
            </w:r>
            <w:r w:rsidR="00D559AD">
              <w:rPr>
                <w:noProof/>
                <w:webHidden/>
              </w:rPr>
              <w:t>13</w:t>
            </w:r>
            <w:r w:rsidR="000676BD">
              <w:rPr>
                <w:noProof/>
                <w:webHidden/>
              </w:rPr>
              <w:fldChar w:fldCharType="end"/>
            </w:r>
          </w:hyperlink>
        </w:p>
        <w:p w14:paraId="19A0B14E" w14:textId="60556541"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14" w:history="1">
            <w:r w:rsidR="000676BD" w:rsidRPr="00E50303">
              <w:rPr>
                <w:rStyle w:val="-"/>
                <w:noProof/>
                <w:lang w:val="el-GR"/>
              </w:rPr>
              <w:t>2.1</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Γενικές Πληροφορίες</w:t>
            </w:r>
            <w:r w:rsidR="000676BD">
              <w:rPr>
                <w:noProof/>
                <w:webHidden/>
              </w:rPr>
              <w:tab/>
            </w:r>
            <w:r w:rsidR="000676BD">
              <w:rPr>
                <w:noProof/>
                <w:webHidden/>
              </w:rPr>
              <w:fldChar w:fldCharType="begin"/>
            </w:r>
            <w:r w:rsidR="000676BD">
              <w:rPr>
                <w:noProof/>
                <w:webHidden/>
              </w:rPr>
              <w:instrText xml:space="preserve"> PAGEREF _Toc165459014 \h </w:instrText>
            </w:r>
            <w:r w:rsidR="000676BD">
              <w:rPr>
                <w:noProof/>
                <w:webHidden/>
              </w:rPr>
            </w:r>
            <w:r w:rsidR="000676BD">
              <w:rPr>
                <w:noProof/>
                <w:webHidden/>
              </w:rPr>
              <w:fldChar w:fldCharType="separate"/>
            </w:r>
            <w:r w:rsidR="00D559AD">
              <w:rPr>
                <w:noProof/>
                <w:webHidden/>
              </w:rPr>
              <w:t>13</w:t>
            </w:r>
            <w:r w:rsidR="000676BD">
              <w:rPr>
                <w:noProof/>
                <w:webHidden/>
              </w:rPr>
              <w:fldChar w:fldCharType="end"/>
            </w:r>
          </w:hyperlink>
        </w:p>
        <w:p w14:paraId="44BECC76" w14:textId="00FD774A"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15" w:history="1">
            <w:r w:rsidR="000676BD" w:rsidRPr="00E50303">
              <w:rPr>
                <w:rStyle w:val="-"/>
                <w:noProof/>
                <w:lang w:val="el-GR"/>
              </w:rPr>
              <w:t>2.1.1</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Έγγραφα της σύμβασης</w:t>
            </w:r>
            <w:r w:rsidR="000676BD">
              <w:rPr>
                <w:noProof/>
                <w:webHidden/>
              </w:rPr>
              <w:tab/>
            </w:r>
            <w:r w:rsidR="000676BD">
              <w:rPr>
                <w:noProof/>
                <w:webHidden/>
              </w:rPr>
              <w:fldChar w:fldCharType="begin"/>
            </w:r>
            <w:r w:rsidR="000676BD">
              <w:rPr>
                <w:noProof/>
                <w:webHidden/>
              </w:rPr>
              <w:instrText xml:space="preserve"> PAGEREF _Toc165459015 \h </w:instrText>
            </w:r>
            <w:r w:rsidR="000676BD">
              <w:rPr>
                <w:noProof/>
                <w:webHidden/>
              </w:rPr>
            </w:r>
            <w:r w:rsidR="000676BD">
              <w:rPr>
                <w:noProof/>
                <w:webHidden/>
              </w:rPr>
              <w:fldChar w:fldCharType="separate"/>
            </w:r>
            <w:r w:rsidR="00D559AD">
              <w:rPr>
                <w:noProof/>
                <w:webHidden/>
              </w:rPr>
              <w:t>13</w:t>
            </w:r>
            <w:r w:rsidR="000676BD">
              <w:rPr>
                <w:noProof/>
                <w:webHidden/>
              </w:rPr>
              <w:fldChar w:fldCharType="end"/>
            </w:r>
          </w:hyperlink>
        </w:p>
        <w:p w14:paraId="66B69D83" w14:textId="289AE189"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16" w:history="1">
            <w:r w:rsidR="000676BD" w:rsidRPr="00E50303">
              <w:rPr>
                <w:rStyle w:val="-"/>
                <w:noProof/>
                <w:lang w:val="el-GR"/>
              </w:rPr>
              <w:t>2.1.2</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Επικοινωνία – Πρόσβαση στα έγγραφα της Σύμβασης</w:t>
            </w:r>
            <w:r w:rsidR="000676BD">
              <w:rPr>
                <w:noProof/>
                <w:webHidden/>
              </w:rPr>
              <w:tab/>
            </w:r>
            <w:r w:rsidR="000676BD">
              <w:rPr>
                <w:noProof/>
                <w:webHidden/>
              </w:rPr>
              <w:fldChar w:fldCharType="begin"/>
            </w:r>
            <w:r w:rsidR="000676BD">
              <w:rPr>
                <w:noProof/>
                <w:webHidden/>
              </w:rPr>
              <w:instrText xml:space="preserve"> PAGEREF _Toc165459016 \h </w:instrText>
            </w:r>
            <w:r w:rsidR="000676BD">
              <w:rPr>
                <w:noProof/>
                <w:webHidden/>
              </w:rPr>
            </w:r>
            <w:r w:rsidR="000676BD">
              <w:rPr>
                <w:noProof/>
                <w:webHidden/>
              </w:rPr>
              <w:fldChar w:fldCharType="separate"/>
            </w:r>
            <w:r w:rsidR="00D559AD">
              <w:rPr>
                <w:noProof/>
                <w:webHidden/>
              </w:rPr>
              <w:t>13</w:t>
            </w:r>
            <w:r w:rsidR="000676BD">
              <w:rPr>
                <w:noProof/>
                <w:webHidden/>
              </w:rPr>
              <w:fldChar w:fldCharType="end"/>
            </w:r>
          </w:hyperlink>
        </w:p>
        <w:p w14:paraId="06C591D8" w14:textId="62CEE7BA"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17" w:history="1">
            <w:r w:rsidR="000676BD" w:rsidRPr="00E50303">
              <w:rPr>
                <w:rStyle w:val="-"/>
                <w:noProof/>
                <w:lang w:val="el-GR"/>
              </w:rPr>
              <w:t>2.1.3</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Παροχή Διευκρινίσεων</w:t>
            </w:r>
            <w:r w:rsidR="000676BD">
              <w:rPr>
                <w:noProof/>
                <w:webHidden/>
              </w:rPr>
              <w:tab/>
            </w:r>
            <w:r w:rsidR="000676BD">
              <w:rPr>
                <w:noProof/>
                <w:webHidden/>
              </w:rPr>
              <w:fldChar w:fldCharType="begin"/>
            </w:r>
            <w:r w:rsidR="000676BD">
              <w:rPr>
                <w:noProof/>
                <w:webHidden/>
              </w:rPr>
              <w:instrText xml:space="preserve"> PAGEREF _Toc165459017 \h </w:instrText>
            </w:r>
            <w:r w:rsidR="000676BD">
              <w:rPr>
                <w:noProof/>
                <w:webHidden/>
              </w:rPr>
            </w:r>
            <w:r w:rsidR="000676BD">
              <w:rPr>
                <w:noProof/>
                <w:webHidden/>
              </w:rPr>
              <w:fldChar w:fldCharType="separate"/>
            </w:r>
            <w:r w:rsidR="00D559AD">
              <w:rPr>
                <w:noProof/>
                <w:webHidden/>
              </w:rPr>
              <w:t>13</w:t>
            </w:r>
            <w:r w:rsidR="000676BD">
              <w:rPr>
                <w:noProof/>
                <w:webHidden/>
              </w:rPr>
              <w:fldChar w:fldCharType="end"/>
            </w:r>
          </w:hyperlink>
        </w:p>
        <w:p w14:paraId="6478CA7B" w14:textId="1332773D"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18" w:history="1">
            <w:r w:rsidR="000676BD" w:rsidRPr="00E50303">
              <w:rPr>
                <w:rStyle w:val="-"/>
                <w:noProof/>
                <w:lang w:val="el-GR"/>
              </w:rPr>
              <w:t>2.1.4</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Γλώσσα</w:t>
            </w:r>
            <w:r w:rsidR="000676BD">
              <w:rPr>
                <w:noProof/>
                <w:webHidden/>
              </w:rPr>
              <w:tab/>
            </w:r>
            <w:r w:rsidR="000676BD">
              <w:rPr>
                <w:noProof/>
                <w:webHidden/>
              </w:rPr>
              <w:fldChar w:fldCharType="begin"/>
            </w:r>
            <w:r w:rsidR="000676BD">
              <w:rPr>
                <w:noProof/>
                <w:webHidden/>
              </w:rPr>
              <w:instrText xml:space="preserve"> PAGEREF _Toc165459018 \h </w:instrText>
            </w:r>
            <w:r w:rsidR="000676BD">
              <w:rPr>
                <w:noProof/>
                <w:webHidden/>
              </w:rPr>
            </w:r>
            <w:r w:rsidR="000676BD">
              <w:rPr>
                <w:noProof/>
                <w:webHidden/>
              </w:rPr>
              <w:fldChar w:fldCharType="separate"/>
            </w:r>
            <w:r w:rsidR="00D559AD">
              <w:rPr>
                <w:noProof/>
                <w:webHidden/>
              </w:rPr>
              <w:t>14</w:t>
            </w:r>
            <w:r w:rsidR="000676BD">
              <w:rPr>
                <w:noProof/>
                <w:webHidden/>
              </w:rPr>
              <w:fldChar w:fldCharType="end"/>
            </w:r>
          </w:hyperlink>
        </w:p>
        <w:p w14:paraId="08FCC7AC" w14:textId="596CA312"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19" w:history="1">
            <w:r w:rsidR="000676BD" w:rsidRPr="00E50303">
              <w:rPr>
                <w:rStyle w:val="-"/>
                <w:noProof/>
                <w:lang w:val="el-GR"/>
              </w:rPr>
              <w:t>2.1.5</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Εγγυήσεις</w:t>
            </w:r>
            <w:r w:rsidR="000676BD">
              <w:rPr>
                <w:noProof/>
                <w:webHidden/>
              </w:rPr>
              <w:tab/>
            </w:r>
            <w:r w:rsidR="000676BD">
              <w:rPr>
                <w:noProof/>
                <w:webHidden/>
              </w:rPr>
              <w:fldChar w:fldCharType="begin"/>
            </w:r>
            <w:r w:rsidR="000676BD">
              <w:rPr>
                <w:noProof/>
                <w:webHidden/>
              </w:rPr>
              <w:instrText xml:space="preserve"> PAGEREF _Toc165459019 \h </w:instrText>
            </w:r>
            <w:r w:rsidR="000676BD">
              <w:rPr>
                <w:noProof/>
                <w:webHidden/>
              </w:rPr>
            </w:r>
            <w:r w:rsidR="000676BD">
              <w:rPr>
                <w:noProof/>
                <w:webHidden/>
              </w:rPr>
              <w:fldChar w:fldCharType="separate"/>
            </w:r>
            <w:r w:rsidR="00D559AD">
              <w:rPr>
                <w:noProof/>
                <w:webHidden/>
              </w:rPr>
              <w:t>14</w:t>
            </w:r>
            <w:r w:rsidR="000676BD">
              <w:rPr>
                <w:noProof/>
                <w:webHidden/>
              </w:rPr>
              <w:fldChar w:fldCharType="end"/>
            </w:r>
          </w:hyperlink>
        </w:p>
        <w:p w14:paraId="6484D60B" w14:textId="388B8324"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0" w:history="1">
            <w:r w:rsidR="000676BD" w:rsidRPr="00E50303">
              <w:rPr>
                <w:rStyle w:val="-"/>
                <w:noProof/>
                <w:lang w:val="el-GR"/>
              </w:rPr>
              <w:t>2.1.6</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Προστασία Προσωπικών Δεδομένων</w:t>
            </w:r>
            <w:r w:rsidR="000676BD">
              <w:rPr>
                <w:noProof/>
                <w:webHidden/>
              </w:rPr>
              <w:tab/>
            </w:r>
            <w:r w:rsidR="000676BD">
              <w:rPr>
                <w:noProof/>
                <w:webHidden/>
              </w:rPr>
              <w:fldChar w:fldCharType="begin"/>
            </w:r>
            <w:r w:rsidR="000676BD">
              <w:rPr>
                <w:noProof/>
                <w:webHidden/>
              </w:rPr>
              <w:instrText xml:space="preserve"> PAGEREF _Toc165459020 \h </w:instrText>
            </w:r>
            <w:r w:rsidR="000676BD">
              <w:rPr>
                <w:noProof/>
                <w:webHidden/>
              </w:rPr>
            </w:r>
            <w:r w:rsidR="000676BD">
              <w:rPr>
                <w:noProof/>
                <w:webHidden/>
              </w:rPr>
              <w:fldChar w:fldCharType="separate"/>
            </w:r>
            <w:r w:rsidR="00D559AD">
              <w:rPr>
                <w:noProof/>
                <w:webHidden/>
              </w:rPr>
              <w:t>15</w:t>
            </w:r>
            <w:r w:rsidR="000676BD">
              <w:rPr>
                <w:noProof/>
                <w:webHidden/>
              </w:rPr>
              <w:fldChar w:fldCharType="end"/>
            </w:r>
          </w:hyperlink>
        </w:p>
        <w:p w14:paraId="5714458D" w14:textId="539BA402"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21" w:history="1">
            <w:r w:rsidR="000676BD" w:rsidRPr="00E50303">
              <w:rPr>
                <w:rStyle w:val="-"/>
                <w:noProof/>
                <w:lang w:val="el-GR"/>
              </w:rPr>
              <w:t>2.2</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Δικαίωμα Συμμετοχής - Κριτήρια Ποιοτικής Επιλογής</w:t>
            </w:r>
            <w:r w:rsidR="000676BD">
              <w:rPr>
                <w:noProof/>
                <w:webHidden/>
              </w:rPr>
              <w:tab/>
            </w:r>
            <w:r w:rsidR="000676BD">
              <w:rPr>
                <w:noProof/>
                <w:webHidden/>
              </w:rPr>
              <w:fldChar w:fldCharType="begin"/>
            </w:r>
            <w:r w:rsidR="000676BD">
              <w:rPr>
                <w:noProof/>
                <w:webHidden/>
              </w:rPr>
              <w:instrText xml:space="preserve"> PAGEREF _Toc165459021 \h </w:instrText>
            </w:r>
            <w:r w:rsidR="000676BD">
              <w:rPr>
                <w:noProof/>
                <w:webHidden/>
              </w:rPr>
            </w:r>
            <w:r w:rsidR="000676BD">
              <w:rPr>
                <w:noProof/>
                <w:webHidden/>
              </w:rPr>
              <w:fldChar w:fldCharType="separate"/>
            </w:r>
            <w:r w:rsidR="00D559AD">
              <w:rPr>
                <w:noProof/>
                <w:webHidden/>
              </w:rPr>
              <w:t>16</w:t>
            </w:r>
            <w:r w:rsidR="000676BD">
              <w:rPr>
                <w:noProof/>
                <w:webHidden/>
              </w:rPr>
              <w:fldChar w:fldCharType="end"/>
            </w:r>
          </w:hyperlink>
        </w:p>
        <w:p w14:paraId="3FBD1F18" w14:textId="0EA456AF"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2" w:history="1">
            <w:r w:rsidR="000676BD" w:rsidRPr="00E50303">
              <w:rPr>
                <w:rStyle w:val="-"/>
                <w:noProof/>
                <w:lang w:val="el-GR"/>
              </w:rPr>
              <w:t>2.2.1</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Δικαιούμενοι συμμετοχής</w:t>
            </w:r>
            <w:r w:rsidR="000676BD">
              <w:rPr>
                <w:noProof/>
                <w:webHidden/>
              </w:rPr>
              <w:tab/>
            </w:r>
            <w:r w:rsidR="000676BD">
              <w:rPr>
                <w:noProof/>
                <w:webHidden/>
              </w:rPr>
              <w:fldChar w:fldCharType="begin"/>
            </w:r>
            <w:r w:rsidR="000676BD">
              <w:rPr>
                <w:noProof/>
                <w:webHidden/>
              </w:rPr>
              <w:instrText xml:space="preserve"> PAGEREF _Toc165459022 \h </w:instrText>
            </w:r>
            <w:r w:rsidR="000676BD">
              <w:rPr>
                <w:noProof/>
                <w:webHidden/>
              </w:rPr>
            </w:r>
            <w:r w:rsidR="000676BD">
              <w:rPr>
                <w:noProof/>
                <w:webHidden/>
              </w:rPr>
              <w:fldChar w:fldCharType="separate"/>
            </w:r>
            <w:r w:rsidR="00D559AD">
              <w:rPr>
                <w:noProof/>
                <w:webHidden/>
              </w:rPr>
              <w:t>16</w:t>
            </w:r>
            <w:r w:rsidR="000676BD">
              <w:rPr>
                <w:noProof/>
                <w:webHidden/>
              </w:rPr>
              <w:fldChar w:fldCharType="end"/>
            </w:r>
          </w:hyperlink>
        </w:p>
        <w:p w14:paraId="555EB2A2" w14:textId="117999B2"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3" w:history="1">
            <w:r w:rsidR="000676BD" w:rsidRPr="00E50303">
              <w:rPr>
                <w:rStyle w:val="-"/>
                <w:noProof/>
                <w:lang w:val="el-GR"/>
              </w:rPr>
              <w:t>2.2.2</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Εγγύηση συμμετοχής</w:t>
            </w:r>
            <w:r w:rsidR="000676BD">
              <w:rPr>
                <w:noProof/>
                <w:webHidden/>
              </w:rPr>
              <w:tab/>
            </w:r>
            <w:r w:rsidR="000676BD">
              <w:rPr>
                <w:noProof/>
                <w:webHidden/>
              </w:rPr>
              <w:fldChar w:fldCharType="begin"/>
            </w:r>
            <w:r w:rsidR="000676BD">
              <w:rPr>
                <w:noProof/>
                <w:webHidden/>
              </w:rPr>
              <w:instrText xml:space="preserve"> PAGEREF _Toc165459023 \h </w:instrText>
            </w:r>
            <w:r w:rsidR="000676BD">
              <w:rPr>
                <w:noProof/>
                <w:webHidden/>
              </w:rPr>
            </w:r>
            <w:r w:rsidR="000676BD">
              <w:rPr>
                <w:noProof/>
                <w:webHidden/>
              </w:rPr>
              <w:fldChar w:fldCharType="separate"/>
            </w:r>
            <w:r w:rsidR="00D559AD">
              <w:rPr>
                <w:noProof/>
                <w:webHidden/>
              </w:rPr>
              <w:t>17</w:t>
            </w:r>
            <w:r w:rsidR="000676BD">
              <w:rPr>
                <w:noProof/>
                <w:webHidden/>
              </w:rPr>
              <w:fldChar w:fldCharType="end"/>
            </w:r>
          </w:hyperlink>
        </w:p>
        <w:p w14:paraId="2CF7E5AB" w14:textId="31D7CD40"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4" w:history="1">
            <w:r w:rsidR="000676BD" w:rsidRPr="00E50303">
              <w:rPr>
                <w:rStyle w:val="-"/>
                <w:noProof/>
                <w:lang w:val="el-GR"/>
              </w:rPr>
              <w:t>2.2.3</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Λόγοι αποκλεισμού</w:t>
            </w:r>
            <w:r w:rsidR="000676BD">
              <w:rPr>
                <w:noProof/>
                <w:webHidden/>
              </w:rPr>
              <w:tab/>
            </w:r>
            <w:r w:rsidR="000676BD">
              <w:rPr>
                <w:noProof/>
                <w:webHidden/>
              </w:rPr>
              <w:fldChar w:fldCharType="begin"/>
            </w:r>
            <w:r w:rsidR="000676BD">
              <w:rPr>
                <w:noProof/>
                <w:webHidden/>
              </w:rPr>
              <w:instrText xml:space="preserve"> PAGEREF _Toc165459024 \h </w:instrText>
            </w:r>
            <w:r w:rsidR="000676BD">
              <w:rPr>
                <w:noProof/>
                <w:webHidden/>
              </w:rPr>
            </w:r>
            <w:r w:rsidR="000676BD">
              <w:rPr>
                <w:noProof/>
                <w:webHidden/>
              </w:rPr>
              <w:fldChar w:fldCharType="separate"/>
            </w:r>
            <w:r w:rsidR="00D559AD">
              <w:rPr>
                <w:noProof/>
                <w:webHidden/>
              </w:rPr>
              <w:t>18</w:t>
            </w:r>
            <w:r w:rsidR="000676BD">
              <w:rPr>
                <w:noProof/>
                <w:webHidden/>
              </w:rPr>
              <w:fldChar w:fldCharType="end"/>
            </w:r>
          </w:hyperlink>
        </w:p>
        <w:p w14:paraId="3D328B6A" w14:textId="0EDE328D" w:rsidR="000676BD" w:rsidRDefault="009F530B">
          <w:pPr>
            <w:pStyle w:val="31"/>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5" w:history="1">
            <w:r w:rsidR="000676BD" w:rsidRPr="00E50303">
              <w:rPr>
                <w:rStyle w:val="-"/>
                <w:noProof/>
                <w:lang w:val="el-GR"/>
              </w:rPr>
              <w:t>Κριτήρια Ποιοτικής Επιλογής &amp; αποδεικτά στοιχεία</w:t>
            </w:r>
            <w:r w:rsidR="000676BD">
              <w:rPr>
                <w:noProof/>
                <w:webHidden/>
              </w:rPr>
              <w:tab/>
            </w:r>
            <w:r w:rsidR="000676BD">
              <w:rPr>
                <w:noProof/>
                <w:webHidden/>
              </w:rPr>
              <w:fldChar w:fldCharType="begin"/>
            </w:r>
            <w:r w:rsidR="000676BD">
              <w:rPr>
                <w:noProof/>
                <w:webHidden/>
              </w:rPr>
              <w:instrText xml:space="preserve"> PAGEREF _Toc165459025 \h </w:instrText>
            </w:r>
            <w:r w:rsidR="000676BD">
              <w:rPr>
                <w:noProof/>
                <w:webHidden/>
              </w:rPr>
            </w:r>
            <w:r w:rsidR="000676BD">
              <w:rPr>
                <w:noProof/>
                <w:webHidden/>
              </w:rPr>
              <w:fldChar w:fldCharType="separate"/>
            </w:r>
            <w:r w:rsidR="00D559AD">
              <w:rPr>
                <w:noProof/>
                <w:webHidden/>
              </w:rPr>
              <w:t>22</w:t>
            </w:r>
            <w:r w:rsidR="000676BD">
              <w:rPr>
                <w:noProof/>
                <w:webHidden/>
              </w:rPr>
              <w:fldChar w:fldCharType="end"/>
            </w:r>
          </w:hyperlink>
        </w:p>
        <w:p w14:paraId="571B477C" w14:textId="734FE7D3"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6" w:history="1">
            <w:r w:rsidR="000676BD" w:rsidRPr="00E50303">
              <w:rPr>
                <w:rStyle w:val="-"/>
                <w:noProof/>
                <w:lang w:val="el-GR"/>
              </w:rPr>
              <w:t>2.2.4</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Καταλληλόλητα άσκησης επαγγελματικής δραστηριότητας</w:t>
            </w:r>
            <w:r w:rsidR="000676BD">
              <w:rPr>
                <w:noProof/>
                <w:webHidden/>
              </w:rPr>
              <w:tab/>
            </w:r>
            <w:r w:rsidR="000676BD">
              <w:rPr>
                <w:noProof/>
                <w:webHidden/>
              </w:rPr>
              <w:fldChar w:fldCharType="begin"/>
            </w:r>
            <w:r w:rsidR="000676BD">
              <w:rPr>
                <w:noProof/>
                <w:webHidden/>
              </w:rPr>
              <w:instrText xml:space="preserve"> PAGEREF _Toc165459026 \h </w:instrText>
            </w:r>
            <w:r w:rsidR="000676BD">
              <w:rPr>
                <w:noProof/>
                <w:webHidden/>
              </w:rPr>
            </w:r>
            <w:r w:rsidR="000676BD">
              <w:rPr>
                <w:noProof/>
                <w:webHidden/>
              </w:rPr>
              <w:fldChar w:fldCharType="separate"/>
            </w:r>
            <w:r w:rsidR="00D559AD">
              <w:rPr>
                <w:noProof/>
                <w:webHidden/>
              </w:rPr>
              <w:t>22</w:t>
            </w:r>
            <w:r w:rsidR="000676BD">
              <w:rPr>
                <w:noProof/>
                <w:webHidden/>
              </w:rPr>
              <w:fldChar w:fldCharType="end"/>
            </w:r>
          </w:hyperlink>
        </w:p>
        <w:p w14:paraId="4C92420D" w14:textId="7EDB750C"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7" w:history="1">
            <w:r w:rsidR="000676BD" w:rsidRPr="00E50303">
              <w:rPr>
                <w:rStyle w:val="-"/>
                <w:noProof/>
                <w:lang w:val="el-GR"/>
              </w:rPr>
              <w:t>2.2.5</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Οικονομική και χρηματοοικονομική επάρκεια</w:t>
            </w:r>
            <w:r w:rsidR="000676BD">
              <w:rPr>
                <w:noProof/>
                <w:webHidden/>
              </w:rPr>
              <w:tab/>
            </w:r>
            <w:r w:rsidR="000676BD">
              <w:rPr>
                <w:noProof/>
                <w:webHidden/>
              </w:rPr>
              <w:fldChar w:fldCharType="begin"/>
            </w:r>
            <w:r w:rsidR="000676BD">
              <w:rPr>
                <w:noProof/>
                <w:webHidden/>
              </w:rPr>
              <w:instrText xml:space="preserve"> PAGEREF _Toc165459027 \h </w:instrText>
            </w:r>
            <w:r w:rsidR="000676BD">
              <w:rPr>
                <w:noProof/>
                <w:webHidden/>
              </w:rPr>
            </w:r>
            <w:r w:rsidR="000676BD">
              <w:rPr>
                <w:noProof/>
                <w:webHidden/>
              </w:rPr>
              <w:fldChar w:fldCharType="separate"/>
            </w:r>
            <w:r w:rsidR="00D559AD">
              <w:rPr>
                <w:noProof/>
                <w:webHidden/>
              </w:rPr>
              <w:t>22</w:t>
            </w:r>
            <w:r w:rsidR="000676BD">
              <w:rPr>
                <w:noProof/>
                <w:webHidden/>
              </w:rPr>
              <w:fldChar w:fldCharType="end"/>
            </w:r>
          </w:hyperlink>
        </w:p>
        <w:p w14:paraId="21FCDD0B" w14:textId="3F9C1DAF"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28" w:history="1">
            <w:r w:rsidR="000676BD" w:rsidRPr="00E50303">
              <w:rPr>
                <w:rStyle w:val="-"/>
                <w:noProof/>
                <w:lang w:val="el-GR"/>
              </w:rPr>
              <w:t>2.2.6</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Τεχνική και επαγγελματική ικανότητα</w:t>
            </w:r>
            <w:r w:rsidR="000676BD">
              <w:rPr>
                <w:noProof/>
                <w:webHidden/>
              </w:rPr>
              <w:tab/>
            </w:r>
            <w:r w:rsidR="000676BD">
              <w:rPr>
                <w:noProof/>
                <w:webHidden/>
              </w:rPr>
              <w:fldChar w:fldCharType="begin"/>
            </w:r>
            <w:r w:rsidR="000676BD">
              <w:rPr>
                <w:noProof/>
                <w:webHidden/>
              </w:rPr>
              <w:instrText xml:space="preserve"> PAGEREF _Toc165459028 \h </w:instrText>
            </w:r>
            <w:r w:rsidR="000676BD">
              <w:rPr>
                <w:noProof/>
                <w:webHidden/>
              </w:rPr>
            </w:r>
            <w:r w:rsidR="000676BD">
              <w:rPr>
                <w:noProof/>
                <w:webHidden/>
              </w:rPr>
              <w:fldChar w:fldCharType="separate"/>
            </w:r>
            <w:r w:rsidR="00D559AD">
              <w:rPr>
                <w:noProof/>
                <w:webHidden/>
              </w:rPr>
              <w:t>23</w:t>
            </w:r>
            <w:r w:rsidR="000676BD">
              <w:rPr>
                <w:noProof/>
                <w:webHidden/>
              </w:rPr>
              <w:fldChar w:fldCharType="end"/>
            </w:r>
          </w:hyperlink>
        </w:p>
        <w:p w14:paraId="7CB8AD2F" w14:textId="52D983C1"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29" w:history="1">
            <w:r w:rsidR="000676BD" w:rsidRPr="00E50303">
              <w:rPr>
                <w:rStyle w:val="-"/>
                <w:noProof/>
                <w:lang w:val="el-GR" w:eastAsia="en-US"/>
              </w:rPr>
              <w:t>2.2.6.1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eastAsia="en-US"/>
              </w:rPr>
              <w:t>Τεχνική &amp; Επαγγελματική Ικανότητα – Ομάδα Έργου</w:t>
            </w:r>
            <w:r w:rsidR="000676BD">
              <w:rPr>
                <w:noProof/>
                <w:webHidden/>
              </w:rPr>
              <w:tab/>
            </w:r>
            <w:r w:rsidR="000676BD">
              <w:rPr>
                <w:noProof/>
                <w:webHidden/>
              </w:rPr>
              <w:fldChar w:fldCharType="begin"/>
            </w:r>
            <w:r w:rsidR="000676BD">
              <w:rPr>
                <w:noProof/>
                <w:webHidden/>
              </w:rPr>
              <w:instrText xml:space="preserve"> PAGEREF _Toc165459029 \h </w:instrText>
            </w:r>
            <w:r w:rsidR="000676BD">
              <w:rPr>
                <w:noProof/>
                <w:webHidden/>
              </w:rPr>
            </w:r>
            <w:r w:rsidR="000676BD">
              <w:rPr>
                <w:noProof/>
                <w:webHidden/>
              </w:rPr>
              <w:fldChar w:fldCharType="separate"/>
            </w:r>
            <w:r w:rsidR="00D559AD">
              <w:rPr>
                <w:noProof/>
                <w:webHidden/>
              </w:rPr>
              <w:t>23</w:t>
            </w:r>
            <w:r w:rsidR="000676BD">
              <w:rPr>
                <w:noProof/>
                <w:webHidden/>
              </w:rPr>
              <w:fldChar w:fldCharType="end"/>
            </w:r>
          </w:hyperlink>
        </w:p>
        <w:p w14:paraId="53D8DB22" w14:textId="4C58475A"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30" w:history="1">
            <w:r w:rsidR="000676BD" w:rsidRPr="00E50303">
              <w:rPr>
                <w:rStyle w:val="-"/>
                <w:noProof/>
                <w:lang w:val="el-GR"/>
              </w:rPr>
              <w:t>2.2.7</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Πρότυπα διασφάλισης ποιότητας και πρότυπα περιβαλλοντικής διαχείρισης</w:t>
            </w:r>
            <w:r w:rsidR="000676BD">
              <w:rPr>
                <w:noProof/>
                <w:webHidden/>
              </w:rPr>
              <w:tab/>
            </w:r>
            <w:r w:rsidR="000676BD">
              <w:rPr>
                <w:noProof/>
                <w:webHidden/>
              </w:rPr>
              <w:fldChar w:fldCharType="begin"/>
            </w:r>
            <w:r w:rsidR="000676BD">
              <w:rPr>
                <w:noProof/>
                <w:webHidden/>
              </w:rPr>
              <w:instrText xml:space="preserve"> PAGEREF _Toc165459030 \h </w:instrText>
            </w:r>
            <w:r w:rsidR="000676BD">
              <w:rPr>
                <w:noProof/>
                <w:webHidden/>
              </w:rPr>
            </w:r>
            <w:r w:rsidR="000676BD">
              <w:rPr>
                <w:noProof/>
                <w:webHidden/>
              </w:rPr>
              <w:fldChar w:fldCharType="separate"/>
            </w:r>
            <w:r w:rsidR="00D559AD">
              <w:rPr>
                <w:noProof/>
                <w:webHidden/>
              </w:rPr>
              <w:t>23</w:t>
            </w:r>
            <w:r w:rsidR="000676BD">
              <w:rPr>
                <w:noProof/>
                <w:webHidden/>
              </w:rPr>
              <w:fldChar w:fldCharType="end"/>
            </w:r>
          </w:hyperlink>
        </w:p>
        <w:p w14:paraId="415B9951" w14:textId="47DEC953"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31" w:history="1">
            <w:r w:rsidR="000676BD" w:rsidRPr="00E50303">
              <w:rPr>
                <w:rStyle w:val="-"/>
                <w:noProof/>
                <w:lang w:val="el-GR"/>
              </w:rPr>
              <w:t>2.2.8</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Στήριξη στην ικανότητα τρίτων – Υπεργολαβία</w:t>
            </w:r>
            <w:r w:rsidR="000676BD">
              <w:rPr>
                <w:noProof/>
                <w:webHidden/>
              </w:rPr>
              <w:tab/>
            </w:r>
            <w:r w:rsidR="000676BD">
              <w:rPr>
                <w:noProof/>
                <w:webHidden/>
              </w:rPr>
              <w:fldChar w:fldCharType="begin"/>
            </w:r>
            <w:r w:rsidR="000676BD">
              <w:rPr>
                <w:noProof/>
                <w:webHidden/>
              </w:rPr>
              <w:instrText xml:space="preserve"> PAGEREF _Toc165459031 \h </w:instrText>
            </w:r>
            <w:r w:rsidR="000676BD">
              <w:rPr>
                <w:noProof/>
                <w:webHidden/>
              </w:rPr>
            </w:r>
            <w:r w:rsidR="000676BD">
              <w:rPr>
                <w:noProof/>
                <w:webHidden/>
              </w:rPr>
              <w:fldChar w:fldCharType="separate"/>
            </w:r>
            <w:r w:rsidR="00D559AD">
              <w:rPr>
                <w:noProof/>
                <w:webHidden/>
              </w:rPr>
              <w:t>24</w:t>
            </w:r>
            <w:r w:rsidR="000676BD">
              <w:rPr>
                <w:noProof/>
                <w:webHidden/>
              </w:rPr>
              <w:fldChar w:fldCharType="end"/>
            </w:r>
          </w:hyperlink>
        </w:p>
        <w:p w14:paraId="72159CD4" w14:textId="330A9AFC"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32" w:history="1">
            <w:r w:rsidR="000676BD" w:rsidRPr="00E50303">
              <w:rPr>
                <w:rStyle w:val="-"/>
                <w:noProof/>
                <w:lang w:val="el-GR"/>
              </w:rPr>
              <w:t>2.2.8.1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Στήριξη στην ικανότητα τρίτων</w:t>
            </w:r>
            <w:r w:rsidR="000676BD">
              <w:rPr>
                <w:noProof/>
                <w:webHidden/>
              </w:rPr>
              <w:tab/>
            </w:r>
            <w:r w:rsidR="000676BD">
              <w:rPr>
                <w:noProof/>
                <w:webHidden/>
              </w:rPr>
              <w:fldChar w:fldCharType="begin"/>
            </w:r>
            <w:r w:rsidR="000676BD">
              <w:rPr>
                <w:noProof/>
                <w:webHidden/>
              </w:rPr>
              <w:instrText xml:space="preserve"> PAGEREF _Toc165459032 \h </w:instrText>
            </w:r>
            <w:r w:rsidR="000676BD">
              <w:rPr>
                <w:noProof/>
                <w:webHidden/>
              </w:rPr>
            </w:r>
            <w:r w:rsidR="000676BD">
              <w:rPr>
                <w:noProof/>
                <w:webHidden/>
              </w:rPr>
              <w:fldChar w:fldCharType="separate"/>
            </w:r>
            <w:r w:rsidR="00D559AD">
              <w:rPr>
                <w:noProof/>
                <w:webHidden/>
              </w:rPr>
              <w:t>24</w:t>
            </w:r>
            <w:r w:rsidR="000676BD">
              <w:rPr>
                <w:noProof/>
                <w:webHidden/>
              </w:rPr>
              <w:fldChar w:fldCharType="end"/>
            </w:r>
          </w:hyperlink>
        </w:p>
        <w:p w14:paraId="422E5A24" w14:textId="3B392CB3"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33" w:history="1">
            <w:r w:rsidR="000676BD" w:rsidRPr="00E50303">
              <w:rPr>
                <w:rStyle w:val="-"/>
                <w:noProof/>
                <w:lang w:val="el-GR"/>
              </w:rPr>
              <w:t>2.2.8.2</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Υπεργολαβία</w:t>
            </w:r>
            <w:r w:rsidR="000676BD">
              <w:rPr>
                <w:noProof/>
                <w:webHidden/>
              </w:rPr>
              <w:tab/>
            </w:r>
            <w:r w:rsidR="000676BD">
              <w:rPr>
                <w:noProof/>
                <w:webHidden/>
              </w:rPr>
              <w:fldChar w:fldCharType="begin"/>
            </w:r>
            <w:r w:rsidR="000676BD">
              <w:rPr>
                <w:noProof/>
                <w:webHidden/>
              </w:rPr>
              <w:instrText xml:space="preserve"> PAGEREF _Toc165459033 \h </w:instrText>
            </w:r>
            <w:r w:rsidR="000676BD">
              <w:rPr>
                <w:noProof/>
                <w:webHidden/>
              </w:rPr>
            </w:r>
            <w:r w:rsidR="000676BD">
              <w:rPr>
                <w:noProof/>
                <w:webHidden/>
              </w:rPr>
              <w:fldChar w:fldCharType="separate"/>
            </w:r>
            <w:r w:rsidR="00D559AD">
              <w:rPr>
                <w:noProof/>
                <w:webHidden/>
              </w:rPr>
              <w:t>25</w:t>
            </w:r>
            <w:r w:rsidR="000676BD">
              <w:rPr>
                <w:noProof/>
                <w:webHidden/>
              </w:rPr>
              <w:fldChar w:fldCharType="end"/>
            </w:r>
          </w:hyperlink>
        </w:p>
        <w:p w14:paraId="0744EAED" w14:textId="6D7004E9"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34" w:history="1">
            <w:r w:rsidR="000676BD" w:rsidRPr="00E50303">
              <w:rPr>
                <w:rStyle w:val="-"/>
                <w:noProof/>
                <w:lang w:val="el-GR"/>
              </w:rPr>
              <w:t>2.2.9</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Κανόνες απόδειξης ποιοτικής επιλογής</w:t>
            </w:r>
            <w:r w:rsidR="000676BD">
              <w:rPr>
                <w:noProof/>
                <w:webHidden/>
              </w:rPr>
              <w:tab/>
            </w:r>
            <w:r w:rsidR="000676BD">
              <w:rPr>
                <w:noProof/>
                <w:webHidden/>
              </w:rPr>
              <w:fldChar w:fldCharType="begin"/>
            </w:r>
            <w:r w:rsidR="000676BD">
              <w:rPr>
                <w:noProof/>
                <w:webHidden/>
              </w:rPr>
              <w:instrText xml:space="preserve"> PAGEREF _Toc165459034 \h </w:instrText>
            </w:r>
            <w:r w:rsidR="000676BD">
              <w:rPr>
                <w:noProof/>
                <w:webHidden/>
              </w:rPr>
            </w:r>
            <w:r w:rsidR="000676BD">
              <w:rPr>
                <w:noProof/>
                <w:webHidden/>
              </w:rPr>
              <w:fldChar w:fldCharType="separate"/>
            </w:r>
            <w:r w:rsidR="00D559AD">
              <w:rPr>
                <w:noProof/>
                <w:webHidden/>
              </w:rPr>
              <w:t>25</w:t>
            </w:r>
            <w:r w:rsidR="000676BD">
              <w:rPr>
                <w:noProof/>
                <w:webHidden/>
              </w:rPr>
              <w:fldChar w:fldCharType="end"/>
            </w:r>
          </w:hyperlink>
        </w:p>
        <w:p w14:paraId="79F54363" w14:textId="49D30E75"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35" w:history="1">
            <w:r w:rsidR="000676BD" w:rsidRPr="00E50303">
              <w:rPr>
                <w:rStyle w:val="-"/>
                <w:noProof/>
                <w:lang w:val="el-GR"/>
              </w:rPr>
              <w:t>2.2.9.1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Προκαταρκτική απόδειξη κατά την υποβολή προσφορών</w:t>
            </w:r>
            <w:r w:rsidR="000676BD">
              <w:rPr>
                <w:noProof/>
                <w:webHidden/>
              </w:rPr>
              <w:tab/>
            </w:r>
            <w:r w:rsidR="000676BD">
              <w:rPr>
                <w:noProof/>
                <w:webHidden/>
              </w:rPr>
              <w:fldChar w:fldCharType="begin"/>
            </w:r>
            <w:r w:rsidR="000676BD">
              <w:rPr>
                <w:noProof/>
                <w:webHidden/>
              </w:rPr>
              <w:instrText xml:space="preserve"> PAGEREF _Toc165459035 \h </w:instrText>
            </w:r>
            <w:r w:rsidR="000676BD">
              <w:rPr>
                <w:noProof/>
                <w:webHidden/>
              </w:rPr>
            </w:r>
            <w:r w:rsidR="000676BD">
              <w:rPr>
                <w:noProof/>
                <w:webHidden/>
              </w:rPr>
              <w:fldChar w:fldCharType="separate"/>
            </w:r>
            <w:r w:rsidR="00D559AD">
              <w:rPr>
                <w:noProof/>
                <w:webHidden/>
              </w:rPr>
              <w:t>26</w:t>
            </w:r>
            <w:r w:rsidR="000676BD">
              <w:rPr>
                <w:noProof/>
                <w:webHidden/>
              </w:rPr>
              <w:fldChar w:fldCharType="end"/>
            </w:r>
          </w:hyperlink>
        </w:p>
        <w:p w14:paraId="51271D22" w14:textId="2E8D2CCE"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36" w:history="1">
            <w:r w:rsidR="000676BD" w:rsidRPr="00E50303">
              <w:rPr>
                <w:rStyle w:val="-"/>
                <w:noProof/>
                <w:lang w:val="el-GR"/>
              </w:rPr>
              <w:t>2.2.9.2</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Αποδεικτικά μέσα - Δικαιολογητικά προσωρινού αναδόχου</w:t>
            </w:r>
            <w:r w:rsidR="000676BD">
              <w:rPr>
                <w:noProof/>
                <w:webHidden/>
              </w:rPr>
              <w:tab/>
            </w:r>
            <w:r w:rsidR="000676BD">
              <w:rPr>
                <w:noProof/>
                <w:webHidden/>
              </w:rPr>
              <w:fldChar w:fldCharType="begin"/>
            </w:r>
            <w:r w:rsidR="000676BD">
              <w:rPr>
                <w:noProof/>
                <w:webHidden/>
              </w:rPr>
              <w:instrText xml:space="preserve"> PAGEREF _Toc165459036 \h </w:instrText>
            </w:r>
            <w:r w:rsidR="000676BD">
              <w:rPr>
                <w:noProof/>
                <w:webHidden/>
              </w:rPr>
            </w:r>
            <w:r w:rsidR="000676BD">
              <w:rPr>
                <w:noProof/>
                <w:webHidden/>
              </w:rPr>
              <w:fldChar w:fldCharType="separate"/>
            </w:r>
            <w:r w:rsidR="00D559AD">
              <w:rPr>
                <w:noProof/>
                <w:webHidden/>
              </w:rPr>
              <w:t>27</w:t>
            </w:r>
            <w:r w:rsidR="000676BD">
              <w:rPr>
                <w:noProof/>
                <w:webHidden/>
              </w:rPr>
              <w:fldChar w:fldCharType="end"/>
            </w:r>
          </w:hyperlink>
        </w:p>
        <w:p w14:paraId="6495780B" w14:textId="4D5F3600"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37" w:history="1">
            <w:r w:rsidR="000676BD" w:rsidRPr="00E50303">
              <w:rPr>
                <w:rStyle w:val="-"/>
                <w:noProof/>
                <w:lang w:val="el-GR"/>
              </w:rPr>
              <w:t>2.3</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Κριτήρια Ανάθεσης</w:t>
            </w:r>
            <w:r w:rsidR="000676BD">
              <w:rPr>
                <w:noProof/>
                <w:webHidden/>
              </w:rPr>
              <w:tab/>
            </w:r>
            <w:r w:rsidR="000676BD">
              <w:rPr>
                <w:noProof/>
                <w:webHidden/>
              </w:rPr>
              <w:fldChar w:fldCharType="begin"/>
            </w:r>
            <w:r w:rsidR="000676BD">
              <w:rPr>
                <w:noProof/>
                <w:webHidden/>
              </w:rPr>
              <w:instrText xml:space="preserve"> PAGEREF _Toc165459037 \h </w:instrText>
            </w:r>
            <w:r w:rsidR="000676BD">
              <w:rPr>
                <w:noProof/>
                <w:webHidden/>
              </w:rPr>
            </w:r>
            <w:r w:rsidR="000676BD">
              <w:rPr>
                <w:noProof/>
                <w:webHidden/>
              </w:rPr>
              <w:fldChar w:fldCharType="separate"/>
            </w:r>
            <w:r w:rsidR="00D559AD">
              <w:rPr>
                <w:noProof/>
                <w:webHidden/>
              </w:rPr>
              <w:t>36</w:t>
            </w:r>
            <w:r w:rsidR="000676BD">
              <w:rPr>
                <w:noProof/>
                <w:webHidden/>
              </w:rPr>
              <w:fldChar w:fldCharType="end"/>
            </w:r>
          </w:hyperlink>
        </w:p>
        <w:p w14:paraId="552B1DE7" w14:textId="22CD4868"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38" w:history="1">
            <w:r w:rsidR="000676BD" w:rsidRPr="00E50303">
              <w:rPr>
                <w:rStyle w:val="-"/>
                <w:noProof/>
                <w:lang w:val="el-GR"/>
              </w:rPr>
              <w:t>2.3.1</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Κριτήριο ανάθεσης</w:t>
            </w:r>
            <w:r w:rsidR="000676BD">
              <w:rPr>
                <w:noProof/>
                <w:webHidden/>
              </w:rPr>
              <w:tab/>
            </w:r>
            <w:r w:rsidR="000676BD">
              <w:rPr>
                <w:noProof/>
                <w:webHidden/>
              </w:rPr>
              <w:fldChar w:fldCharType="begin"/>
            </w:r>
            <w:r w:rsidR="000676BD">
              <w:rPr>
                <w:noProof/>
                <w:webHidden/>
              </w:rPr>
              <w:instrText xml:space="preserve"> PAGEREF _Toc165459038 \h </w:instrText>
            </w:r>
            <w:r w:rsidR="000676BD">
              <w:rPr>
                <w:noProof/>
                <w:webHidden/>
              </w:rPr>
            </w:r>
            <w:r w:rsidR="000676BD">
              <w:rPr>
                <w:noProof/>
                <w:webHidden/>
              </w:rPr>
              <w:fldChar w:fldCharType="separate"/>
            </w:r>
            <w:r w:rsidR="00D559AD">
              <w:rPr>
                <w:noProof/>
                <w:webHidden/>
              </w:rPr>
              <w:t>36</w:t>
            </w:r>
            <w:r w:rsidR="000676BD">
              <w:rPr>
                <w:noProof/>
                <w:webHidden/>
              </w:rPr>
              <w:fldChar w:fldCharType="end"/>
            </w:r>
          </w:hyperlink>
        </w:p>
        <w:p w14:paraId="722713F0" w14:textId="7718F9D0"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39" w:history="1">
            <w:r w:rsidR="000676BD" w:rsidRPr="00E50303">
              <w:rPr>
                <w:rStyle w:val="-"/>
                <w:noProof/>
                <w:lang w:val="el-GR"/>
              </w:rPr>
              <w:t>2.4</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Κατάρτιση - Περιεχόμενο Προσφορών</w:t>
            </w:r>
            <w:r w:rsidR="000676BD">
              <w:rPr>
                <w:noProof/>
                <w:webHidden/>
              </w:rPr>
              <w:tab/>
            </w:r>
            <w:r w:rsidR="000676BD">
              <w:rPr>
                <w:noProof/>
                <w:webHidden/>
              </w:rPr>
              <w:fldChar w:fldCharType="begin"/>
            </w:r>
            <w:r w:rsidR="000676BD">
              <w:rPr>
                <w:noProof/>
                <w:webHidden/>
              </w:rPr>
              <w:instrText xml:space="preserve"> PAGEREF _Toc165459039 \h </w:instrText>
            </w:r>
            <w:r w:rsidR="000676BD">
              <w:rPr>
                <w:noProof/>
                <w:webHidden/>
              </w:rPr>
            </w:r>
            <w:r w:rsidR="000676BD">
              <w:rPr>
                <w:noProof/>
                <w:webHidden/>
              </w:rPr>
              <w:fldChar w:fldCharType="separate"/>
            </w:r>
            <w:r w:rsidR="00D559AD">
              <w:rPr>
                <w:noProof/>
                <w:webHidden/>
              </w:rPr>
              <w:t>37</w:t>
            </w:r>
            <w:r w:rsidR="000676BD">
              <w:rPr>
                <w:noProof/>
                <w:webHidden/>
              </w:rPr>
              <w:fldChar w:fldCharType="end"/>
            </w:r>
          </w:hyperlink>
        </w:p>
        <w:p w14:paraId="6034C30A" w14:textId="2837F4A3"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40" w:history="1">
            <w:r w:rsidR="000676BD" w:rsidRPr="00E50303">
              <w:rPr>
                <w:rStyle w:val="-"/>
                <w:noProof/>
                <w:lang w:val="el-GR"/>
              </w:rPr>
              <w:t>2.4.1</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Γενικοί όροι υποβολής προσφορών</w:t>
            </w:r>
            <w:r w:rsidR="000676BD">
              <w:rPr>
                <w:noProof/>
                <w:webHidden/>
              </w:rPr>
              <w:tab/>
            </w:r>
            <w:r w:rsidR="000676BD">
              <w:rPr>
                <w:noProof/>
                <w:webHidden/>
              </w:rPr>
              <w:fldChar w:fldCharType="begin"/>
            </w:r>
            <w:r w:rsidR="000676BD">
              <w:rPr>
                <w:noProof/>
                <w:webHidden/>
              </w:rPr>
              <w:instrText xml:space="preserve"> PAGEREF _Toc165459040 \h </w:instrText>
            </w:r>
            <w:r w:rsidR="000676BD">
              <w:rPr>
                <w:noProof/>
                <w:webHidden/>
              </w:rPr>
            </w:r>
            <w:r w:rsidR="000676BD">
              <w:rPr>
                <w:noProof/>
                <w:webHidden/>
              </w:rPr>
              <w:fldChar w:fldCharType="separate"/>
            </w:r>
            <w:r w:rsidR="00D559AD">
              <w:rPr>
                <w:noProof/>
                <w:webHidden/>
              </w:rPr>
              <w:t>37</w:t>
            </w:r>
            <w:r w:rsidR="000676BD">
              <w:rPr>
                <w:noProof/>
                <w:webHidden/>
              </w:rPr>
              <w:fldChar w:fldCharType="end"/>
            </w:r>
          </w:hyperlink>
        </w:p>
        <w:p w14:paraId="632B435A" w14:textId="18B3B37C"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41" w:history="1">
            <w:r w:rsidR="000676BD" w:rsidRPr="00E50303">
              <w:rPr>
                <w:rStyle w:val="-"/>
                <w:noProof/>
                <w:lang w:val="el-GR"/>
              </w:rPr>
              <w:t>2.4.2</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Χρόνος και Τρόπος υποβολής προσφορών</w:t>
            </w:r>
            <w:r w:rsidR="000676BD">
              <w:rPr>
                <w:noProof/>
                <w:webHidden/>
              </w:rPr>
              <w:tab/>
            </w:r>
            <w:r w:rsidR="000676BD">
              <w:rPr>
                <w:noProof/>
                <w:webHidden/>
              </w:rPr>
              <w:fldChar w:fldCharType="begin"/>
            </w:r>
            <w:r w:rsidR="000676BD">
              <w:rPr>
                <w:noProof/>
                <w:webHidden/>
              </w:rPr>
              <w:instrText xml:space="preserve"> PAGEREF _Toc165459041 \h </w:instrText>
            </w:r>
            <w:r w:rsidR="000676BD">
              <w:rPr>
                <w:noProof/>
                <w:webHidden/>
              </w:rPr>
            </w:r>
            <w:r w:rsidR="000676BD">
              <w:rPr>
                <w:noProof/>
                <w:webHidden/>
              </w:rPr>
              <w:fldChar w:fldCharType="separate"/>
            </w:r>
            <w:r w:rsidR="00D559AD">
              <w:rPr>
                <w:noProof/>
                <w:webHidden/>
              </w:rPr>
              <w:t>37</w:t>
            </w:r>
            <w:r w:rsidR="000676BD">
              <w:rPr>
                <w:noProof/>
                <w:webHidden/>
              </w:rPr>
              <w:fldChar w:fldCharType="end"/>
            </w:r>
          </w:hyperlink>
        </w:p>
        <w:p w14:paraId="0DC3C30B" w14:textId="102BCE54"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42" w:history="1">
            <w:r w:rsidR="000676BD" w:rsidRPr="00E50303">
              <w:rPr>
                <w:rStyle w:val="-"/>
                <w:noProof/>
                <w:lang w:val="el-GR"/>
              </w:rPr>
              <w:t>2.4.3</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Περιεχόμενα Φακέλου «Δικαιολογητικά Συμμετοχής - Τεχνική Προσφορά»</w:t>
            </w:r>
            <w:r w:rsidR="000676BD">
              <w:rPr>
                <w:noProof/>
                <w:webHidden/>
              </w:rPr>
              <w:tab/>
            </w:r>
            <w:r w:rsidR="000676BD">
              <w:rPr>
                <w:noProof/>
                <w:webHidden/>
              </w:rPr>
              <w:fldChar w:fldCharType="begin"/>
            </w:r>
            <w:r w:rsidR="000676BD">
              <w:rPr>
                <w:noProof/>
                <w:webHidden/>
              </w:rPr>
              <w:instrText xml:space="preserve"> PAGEREF _Toc165459042 \h </w:instrText>
            </w:r>
            <w:r w:rsidR="000676BD">
              <w:rPr>
                <w:noProof/>
                <w:webHidden/>
              </w:rPr>
            </w:r>
            <w:r w:rsidR="000676BD">
              <w:rPr>
                <w:noProof/>
                <w:webHidden/>
              </w:rPr>
              <w:fldChar w:fldCharType="separate"/>
            </w:r>
            <w:r w:rsidR="00D559AD">
              <w:rPr>
                <w:noProof/>
                <w:webHidden/>
              </w:rPr>
              <w:t>40</w:t>
            </w:r>
            <w:r w:rsidR="000676BD">
              <w:rPr>
                <w:noProof/>
                <w:webHidden/>
              </w:rPr>
              <w:fldChar w:fldCharType="end"/>
            </w:r>
          </w:hyperlink>
        </w:p>
        <w:p w14:paraId="2A1E2D54" w14:textId="7F258A45"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43" w:history="1">
            <w:r w:rsidR="000676BD" w:rsidRPr="00E50303">
              <w:rPr>
                <w:rStyle w:val="-"/>
                <w:noProof/>
              </w:rPr>
              <w:t>2.4.3.1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rPr>
              <w:t>Δικαιολογητικά Συμμετοχής</w:t>
            </w:r>
            <w:r w:rsidR="000676BD">
              <w:rPr>
                <w:noProof/>
                <w:webHidden/>
              </w:rPr>
              <w:tab/>
            </w:r>
            <w:r w:rsidR="000676BD">
              <w:rPr>
                <w:noProof/>
                <w:webHidden/>
              </w:rPr>
              <w:fldChar w:fldCharType="begin"/>
            </w:r>
            <w:r w:rsidR="000676BD">
              <w:rPr>
                <w:noProof/>
                <w:webHidden/>
              </w:rPr>
              <w:instrText xml:space="preserve"> PAGEREF _Toc165459043 \h </w:instrText>
            </w:r>
            <w:r w:rsidR="000676BD">
              <w:rPr>
                <w:noProof/>
                <w:webHidden/>
              </w:rPr>
            </w:r>
            <w:r w:rsidR="000676BD">
              <w:rPr>
                <w:noProof/>
                <w:webHidden/>
              </w:rPr>
              <w:fldChar w:fldCharType="separate"/>
            </w:r>
            <w:r w:rsidR="00D559AD">
              <w:rPr>
                <w:noProof/>
                <w:webHidden/>
              </w:rPr>
              <w:t>40</w:t>
            </w:r>
            <w:r w:rsidR="000676BD">
              <w:rPr>
                <w:noProof/>
                <w:webHidden/>
              </w:rPr>
              <w:fldChar w:fldCharType="end"/>
            </w:r>
          </w:hyperlink>
        </w:p>
        <w:p w14:paraId="62BDA90F" w14:textId="3007DF0E"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44" w:history="1">
            <w:r w:rsidR="000676BD" w:rsidRPr="00E50303">
              <w:rPr>
                <w:rStyle w:val="-"/>
                <w:noProof/>
                <w:lang w:val="el-GR"/>
              </w:rPr>
              <w:t>2.4.3.2</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Τεχνική Προσφορά</w:t>
            </w:r>
            <w:r w:rsidR="000676BD">
              <w:rPr>
                <w:noProof/>
                <w:webHidden/>
              </w:rPr>
              <w:tab/>
            </w:r>
            <w:r w:rsidR="000676BD">
              <w:rPr>
                <w:noProof/>
                <w:webHidden/>
              </w:rPr>
              <w:fldChar w:fldCharType="begin"/>
            </w:r>
            <w:r w:rsidR="000676BD">
              <w:rPr>
                <w:noProof/>
                <w:webHidden/>
              </w:rPr>
              <w:instrText xml:space="preserve"> PAGEREF _Toc165459044 \h </w:instrText>
            </w:r>
            <w:r w:rsidR="000676BD">
              <w:rPr>
                <w:noProof/>
                <w:webHidden/>
              </w:rPr>
            </w:r>
            <w:r w:rsidR="000676BD">
              <w:rPr>
                <w:noProof/>
                <w:webHidden/>
              </w:rPr>
              <w:fldChar w:fldCharType="separate"/>
            </w:r>
            <w:r w:rsidR="00D559AD">
              <w:rPr>
                <w:noProof/>
                <w:webHidden/>
              </w:rPr>
              <w:t>42</w:t>
            </w:r>
            <w:r w:rsidR="000676BD">
              <w:rPr>
                <w:noProof/>
                <w:webHidden/>
              </w:rPr>
              <w:fldChar w:fldCharType="end"/>
            </w:r>
          </w:hyperlink>
        </w:p>
        <w:p w14:paraId="210B9179" w14:textId="7AF5DF5D"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45" w:history="1">
            <w:r w:rsidR="000676BD" w:rsidRPr="00E50303">
              <w:rPr>
                <w:rStyle w:val="-"/>
                <w:noProof/>
                <w:lang w:val="el-GR"/>
              </w:rPr>
              <w:t>2.4.4</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Περιεχόμενα Φακέλου «Οικονομική Προσφορά» / Τρόπος σύνταξης και υποβολής οικονομικών προσφορών</w:t>
            </w:r>
            <w:r w:rsidR="000676BD">
              <w:rPr>
                <w:noProof/>
                <w:webHidden/>
              </w:rPr>
              <w:tab/>
            </w:r>
            <w:r w:rsidR="000676BD">
              <w:rPr>
                <w:noProof/>
                <w:webHidden/>
              </w:rPr>
              <w:fldChar w:fldCharType="begin"/>
            </w:r>
            <w:r w:rsidR="000676BD">
              <w:rPr>
                <w:noProof/>
                <w:webHidden/>
              </w:rPr>
              <w:instrText xml:space="preserve"> PAGEREF _Toc165459045 \h </w:instrText>
            </w:r>
            <w:r w:rsidR="000676BD">
              <w:rPr>
                <w:noProof/>
                <w:webHidden/>
              </w:rPr>
            </w:r>
            <w:r w:rsidR="000676BD">
              <w:rPr>
                <w:noProof/>
                <w:webHidden/>
              </w:rPr>
              <w:fldChar w:fldCharType="separate"/>
            </w:r>
            <w:r w:rsidR="00D559AD">
              <w:rPr>
                <w:noProof/>
                <w:webHidden/>
              </w:rPr>
              <w:t>42</w:t>
            </w:r>
            <w:r w:rsidR="000676BD">
              <w:rPr>
                <w:noProof/>
                <w:webHidden/>
              </w:rPr>
              <w:fldChar w:fldCharType="end"/>
            </w:r>
          </w:hyperlink>
        </w:p>
        <w:p w14:paraId="53D88D72" w14:textId="751568C8"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46" w:history="1">
            <w:r w:rsidR="000676BD" w:rsidRPr="00E50303">
              <w:rPr>
                <w:rStyle w:val="-"/>
                <w:noProof/>
                <w:lang w:val="el-GR"/>
              </w:rPr>
              <w:t>2.4.5</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Χρόνος ισχύος των προσφορών</w:t>
            </w:r>
            <w:r w:rsidR="000676BD">
              <w:rPr>
                <w:noProof/>
                <w:webHidden/>
              </w:rPr>
              <w:tab/>
            </w:r>
            <w:r w:rsidR="000676BD">
              <w:rPr>
                <w:noProof/>
                <w:webHidden/>
              </w:rPr>
              <w:fldChar w:fldCharType="begin"/>
            </w:r>
            <w:r w:rsidR="000676BD">
              <w:rPr>
                <w:noProof/>
                <w:webHidden/>
              </w:rPr>
              <w:instrText xml:space="preserve"> PAGEREF _Toc165459046 \h </w:instrText>
            </w:r>
            <w:r w:rsidR="000676BD">
              <w:rPr>
                <w:noProof/>
                <w:webHidden/>
              </w:rPr>
            </w:r>
            <w:r w:rsidR="000676BD">
              <w:rPr>
                <w:noProof/>
                <w:webHidden/>
              </w:rPr>
              <w:fldChar w:fldCharType="separate"/>
            </w:r>
            <w:r w:rsidR="00D559AD">
              <w:rPr>
                <w:noProof/>
                <w:webHidden/>
              </w:rPr>
              <w:t>43</w:t>
            </w:r>
            <w:r w:rsidR="000676BD">
              <w:rPr>
                <w:noProof/>
                <w:webHidden/>
              </w:rPr>
              <w:fldChar w:fldCharType="end"/>
            </w:r>
          </w:hyperlink>
        </w:p>
        <w:p w14:paraId="35B73AFC" w14:textId="47059A7B"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47" w:history="1">
            <w:r w:rsidR="000676BD" w:rsidRPr="00E50303">
              <w:rPr>
                <w:rStyle w:val="-"/>
                <w:noProof/>
                <w:lang w:val="el-GR"/>
              </w:rPr>
              <w:t>2.4.6</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Λόγοι απόρριψης προσφορών</w:t>
            </w:r>
            <w:r w:rsidR="000676BD">
              <w:rPr>
                <w:noProof/>
                <w:webHidden/>
              </w:rPr>
              <w:tab/>
            </w:r>
            <w:r w:rsidR="000676BD">
              <w:rPr>
                <w:noProof/>
                <w:webHidden/>
              </w:rPr>
              <w:fldChar w:fldCharType="begin"/>
            </w:r>
            <w:r w:rsidR="000676BD">
              <w:rPr>
                <w:noProof/>
                <w:webHidden/>
              </w:rPr>
              <w:instrText xml:space="preserve"> PAGEREF _Toc165459047 \h </w:instrText>
            </w:r>
            <w:r w:rsidR="000676BD">
              <w:rPr>
                <w:noProof/>
                <w:webHidden/>
              </w:rPr>
            </w:r>
            <w:r w:rsidR="000676BD">
              <w:rPr>
                <w:noProof/>
                <w:webHidden/>
              </w:rPr>
              <w:fldChar w:fldCharType="separate"/>
            </w:r>
            <w:r w:rsidR="00D559AD">
              <w:rPr>
                <w:noProof/>
                <w:webHidden/>
              </w:rPr>
              <w:t>44</w:t>
            </w:r>
            <w:r w:rsidR="000676BD">
              <w:rPr>
                <w:noProof/>
                <w:webHidden/>
              </w:rPr>
              <w:fldChar w:fldCharType="end"/>
            </w:r>
          </w:hyperlink>
        </w:p>
        <w:p w14:paraId="515EB6F4" w14:textId="78878A85"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48" w:history="1">
            <w:r w:rsidR="000676BD" w:rsidRPr="00E50303">
              <w:rPr>
                <w:rStyle w:val="-"/>
                <w:noProof/>
              </w:rPr>
              <w:t>3.</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rPr>
              <w:t>ΔΙΕΝΕΡΓΕΙΑ ΔΙΑΔΙΚΑΣΙΑΣ - ΑΞΙΟΛΟΓΗΣΗ ΠΡΟΣΦΟΡΩΝ</w:t>
            </w:r>
            <w:r w:rsidR="000676BD">
              <w:rPr>
                <w:noProof/>
                <w:webHidden/>
              </w:rPr>
              <w:tab/>
            </w:r>
            <w:r w:rsidR="000676BD">
              <w:rPr>
                <w:noProof/>
                <w:webHidden/>
              </w:rPr>
              <w:fldChar w:fldCharType="begin"/>
            </w:r>
            <w:r w:rsidR="000676BD">
              <w:rPr>
                <w:noProof/>
                <w:webHidden/>
              </w:rPr>
              <w:instrText xml:space="preserve"> PAGEREF _Toc165459048 \h </w:instrText>
            </w:r>
            <w:r w:rsidR="000676BD">
              <w:rPr>
                <w:noProof/>
                <w:webHidden/>
              </w:rPr>
            </w:r>
            <w:r w:rsidR="000676BD">
              <w:rPr>
                <w:noProof/>
                <w:webHidden/>
              </w:rPr>
              <w:fldChar w:fldCharType="separate"/>
            </w:r>
            <w:r w:rsidR="00D559AD">
              <w:rPr>
                <w:noProof/>
                <w:webHidden/>
              </w:rPr>
              <w:t>46</w:t>
            </w:r>
            <w:r w:rsidR="000676BD">
              <w:rPr>
                <w:noProof/>
                <w:webHidden/>
              </w:rPr>
              <w:fldChar w:fldCharType="end"/>
            </w:r>
          </w:hyperlink>
        </w:p>
        <w:p w14:paraId="399D8D93" w14:textId="02CB24B5"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49" w:history="1">
            <w:r w:rsidR="000676BD" w:rsidRPr="00E50303">
              <w:rPr>
                <w:rStyle w:val="-"/>
                <w:noProof/>
                <w:lang w:val="el-GR"/>
              </w:rPr>
              <w:t>3.1</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Αποσφράγιση και αξιολόγηση προσφορών</w:t>
            </w:r>
            <w:r w:rsidR="000676BD">
              <w:rPr>
                <w:noProof/>
                <w:webHidden/>
              </w:rPr>
              <w:tab/>
            </w:r>
            <w:r w:rsidR="000676BD">
              <w:rPr>
                <w:noProof/>
                <w:webHidden/>
              </w:rPr>
              <w:fldChar w:fldCharType="begin"/>
            </w:r>
            <w:r w:rsidR="000676BD">
              <w:rPr>
                <w:noProof/>
                <w:webHidden/>
              </w:rPr>
              <w:instrText xml:space="preserve"> PAGEREF _Toc165459049 \h </w:instrText>
            </w:r>
            <w:r w:rsidR="000676BD">
              <w:rPr>
                <w:noProof/>
                <w:webHidden/>
              </w:rPr>
            </w:r>
            <w:r w:rsidR="000676BD">
              <w:rPr>
                <w:noProof/>
                <w:webHidden/>
              </w:rPr>
              <w:fldChar w:fldCharType="separate"/>
            </w:r>
            <w:r w:rsidR="00D559AD">
              <w:rPr>
                <w:noProof/>
                <w:webHidden/>
              </w:rPr>
              <w:t>46</w:t>
            </w:r>
            <w:r w:rsidR="000676BD">
              <w:rPr>
                <w:noProof/>
                <w:webHidden/>
              </w:rPr>
              <w:fldChar w:fldCharType="end"/>
            </w:r>
          </w:hyperlink>
        </w:p>
        <w:p w14:paraId="6C4D1F8F" w14:textId="1F4CB3B8"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50" w:history="1">
            <w:r w:rsidR="000676BD" w:rsidRPr="00E50303">
              <w:rPr>
                <w:rStyle w:val="-"/>
                <w:noProof/>
                <w:lang w:val="el-GR"/>
              </w:rPr>
              <w:t>3.1.1</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Ηλεκτρονική αποσφράγιση προσφορών</w:t>
            </w:r>
            <w:r w:rsidR="000676BD">
              <w:rPr>
                <w:noProof/>
                <w:webHidden/>
              </w:rPr>
              <w:tab/>
            </w:r>
            <w:r w:rsidR="000676BD">
              <w:rPr>
                <w:noProof/>
                <w:webHidden/>
              </w:rPr>
              <w:fldChar w:fldCharType="begin"/>
            </w:r>
            <w:r w:rsidR="000676BD">
              <w:rPr>
                <w:noProof/>
                <w:webHidden/>
              </w:rPr>
              <w:instrText xml:space="preserve"> PAGEREF _Toc165459050 \h </w:instrText>
            </w:r>
            <w:r w:rsidR="000676BD">
              <w:rPr>
                <w:noProof/>
                <w:webHidden/>
              </w:rPr>
            </w:r>
            <w:r w:rsidR="000676BD">
              <w:rPr>
                <w:noProof/>
                <w:webHidden/>
              </w:rPr>
              <w:fldChar w:fldCharType="separate"/>
            </w:r>
            <w:r w:rsidR="00D559AD">
              <w:rPr>
                <w:noProof/>
                <w:webHidden/>
              </w:rPr>
              <w:t>46</w:t>
            </w:r>
            <w:r w:rsidR="000676BD">
              <w:rPr>
                <w:noProof/>
                <w:webHidden/>
              </w:rPr>
              <w:fldChar w:fldCharType="end"/>
            </w:r>
          </w:hyperlink>
        </w:p>
        <w:p w14:paraId="65C0A503" w14:textId="5E981C10" w:rsidR="000676BD" w:rsidRDefault="009F530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51" w:history="1">
            <w:r w:rsidR="000676BD" w:rsidRPr="00E50303">
              <w:rPr>
                <w:rStyle w:val="-"/>
                <w:noProof/>
                <w:kern w:val="1"/>
                <w:lang w:val="el-GR"/>
              </w:rPr>
              <w:t>3.1.2</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Αξιολόγηση προσφορών</w:t>
            </w:r>
            <w:r w:rsidR="000676BD">
              <w:rPr>
                <w:noProof/>
                <w:webHidden/>
              </w:rPr>
              <w:tab/>
            </w:r>
            <w:r w:rsidR="000676BD">
              <w:rPr>
                <w:noProof/>
                <w:webHidden/>
              </w:rPr>
              <w:fldChar w:fldCharType="begin"/>
            </w:r>
            <w:r w:rsidR="000676BD">
              <w:rPr>
                <w:noProof/>
                <w:webHidden/>
              </w:rPr>
              <w:instrText xml:space="preserve"> PAGEREF _Toc165459051 \h </w:instrText>
            </w:r>
            <w:r w:rsidR="000676BD">
              <w:rPr>
                <w:noProof/>
                <w:webHidden/>
              </w:rPr>
            </w:r>
            <w:r w:rsidR="000676BD">
              <w:rPr>
                <w:noProof/>
                <w:webHidden/>
              </w:rPr>
              <w:fldChar w:fldCharType="separate"/>
            </w:r>
            <w:r w:rsidR="00D559AD">
              <w:rPr>
                <w:noProof/>
                <w:webHidden/>
              </w:rPr>
              <w:t>46</w:t>
            </w:r>
            <w:r w:rsidR="000676BD">
              <w:rPr>
                <w:noProof/>
                <w:webHidden/>
              </w:rPr>
              <w:fldChar w:fldCharType="end"/>
            </w:r>
          </w:hyperlink>
        </w:p>
        <w:p w14:paraId="2A874BDE" w14:textId="05B9359C"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2" w:history="1">
            <w:r w:rsidR="000676BD" w:rsidRPr="00E50303">
              <w:rPr>
                <w:rStyle w:val="-"/>
                <w:noProof/>
                <w:lang w:val="el-GR"/>
              </w:rPr>
              <w:t>3.2</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Πρόσκληση υποβολής δικαιολογητικών προσωρινού αναδόχου - Δικαιολογητικά προσωρινού αναδόχου</w:t>
            </w:r>
            <w:r w:rsidR="000676BD">
              <w:rPr>
                <w:noProof/>
                <w:webHidden/>
              </w:rPr>
              <w:tab/>
            </w:r>
            <w:r w:rsidR="000676BD">
              <w:rPr>
                <w:noProof/>
                <w:webHidden/>
              </w:rPr>
              <w:fldChar w:fldCharType="begin"/>
            </w:r>
            <w:r w:rsidR="000676BD">
              <w:rPr>
                <w:noProof/>
                <w:webHidden/>
              </w:rPr>
              <w:instrText xml:space="preserve"> PAGEREF _Toc165459052 \h </w:instrText>
            </w:r>
            <w:r w:rsidR="000676BD">
              <w:rPr>
                <w:noProof/>
                <w:webHidden/>
              </w:rPr>
            </w:r>
            <w:r w:rsidR="000676BD">
              <w:rPr>
                <w:noProof/>
                <w:webHidden/>
              </w:rPr>
              <w:fldChar w:fldCharType="separate"/>
            </w:r>
            <w:r w:rsidR="00D559AD">
              <w:rPr>
                <w:noProof/>
                <w:webHidden/>
              </w:rPr>
              <w:t>48</w:t>
            </w:r>
            <w:r w:rsidR="000676BD">
              <w:rPr>
                <w:noProof/>
                <w:webHidden/>
              </w:rPr>
              <w:fldChar w:fldCharType="end"/>
            </w:r>
          </w:hyperlink>
        </w:p>
        <w:p w14:paraId="23764D15" w14:textId="629EF008"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3" w:history="1">
            <w:r w:rsidR="000676BD" w:rsidRPr="00E50303">
              <w:rPr>
                <w:rStyle w:val="-"/>
                <w:noProof/>
                <w:lang w:val="el-GR"/>
              </w:rPr>
              <w:t>3.3</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Κατακύρωση - σύναψη σύμβασης</w:t>
            </w:r>
            <w:r w:rsidR="000676BD">
              <w:rPr>
                <w:noProof/>
                <w:webHidden/>
              </w:rPr>
              <w:tab/>
            </w:r>
            <w:r w:rsidR="000676BD">
              <w:rPr>
                <w:noProof/>
                <w:webHidden/>
              </w:rPr>
              <w:fldChar w:fldCharType="begin"/>
            </w:r>
            <w:r w:rsidR="000676BD">
              <w:rPr>
                <w:noProof/>
                <w:webHidden/>
              </w:rPr>
              <w:instrText xml:space="preserve"> PAGEREF _Toc165459053 \h </w:instrText>
            </w:r>
            <w:r w:rsidR="000676BD">
              <w:rPr>
                <w:noProof/>
                <w:webHidden/>
              </w:rPr>
            </w:r>
            <w:r w:rsidR="000676BD">
              <w:rPr>
                <w:noProof/>
                <w:webHidden/>
              </w:rPr>
              <w:fldChar w:fldCharType="separate"/>
            </w:r>
            <w:r w:rsidR="00D559AD">
              <w:rPr>
                <w:noProof/>
                <w:webHidden/>
              </w:rPr>
              <w:t>49</w:t>
            </w:r>
            <w:r w:rsidR="000676BD">
              <w:rPr>
                <w:noProof/>
                <w:webHidden/>
              </w:rPr>
              <w:fldChar w:fldCharType="end"/>
            </w:r>
          </w:hyperlink>
        </w:p>
        <w:p w14:paraId="0C77D268" w14:textId="370B99AC"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4" w:history="1">
            <w:r w:rsidR="000676BD" w:rsidRPr="00E50303">
              <w:rPr>
                <w:rStyle w:val="-"/>
                <w:noProof/>
                <w:lang w:val="el-GR"/>
              </w:rPr>
              <w:t>3.4</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Προδικαστικές Προσφυγές - Προσωρινή και Οριστική Δικαστική Προστασία</w:t>
            </w:r>
            <w:r w:rsidR="000676BD">
              <w:rPr>
                <w:noProof/>
                <w:webHidden/>
              </w:rPr>
              <w:tab/>
            </w:r>
            <w:r w:rsidR="000676BD">
              <w:rPr>
                <w:noProof/>
                <w:webHidden/>
              </w:rPr>
              <w:fldChar w:fldCharType="begin"/>
            </w:r>
            <w:r w:rsidR="000676BD">
              <w:rPr>
                <w:noProof/>
                <w:webHidden/>
              </w:rPr>
              <w:instrText xml:space="preserve"> PAGEREF _Toc165459054 \h </w:instrText>
            </w:r>
            <w:r w:rsidR="000676BD">
              <w:rPr>
                <w:noProof/>
                <w:webHidden/>
              </w:rPr>
            </w:r>
            <w:r w:rsidR="000676BD">
              <w:rPr>
                <w:noProof/>
                <w:webHidden/>
              </w:rPr>
              <w:fldChar w:fldCharType="separate"/>
            </w:r>
            <w:r w:rsidR="00D559AD">
              <w:rPr>
                <w:noProof/>
                <w:webHidden/>
              </w:rPr>
              <w:t>51</w:t>
            </w:r>
            <w:r w:rsidR="000676BD">
              <w:rPr>
                <w:noProof/>
                <w:webHidden/>
              </w:rPr>
              <w:fldChar w:fldCharType="end"/>
            </w:r>
          </w:hyperlink>
        </w:p>
        <w:p w14:paraId="6BCFA6F6" w14:textId="03642178"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5" w:history="1">
            <w:r w:rsidR="000676BD" w:rsidRPr="00E50303">
              <w:rPr>
                <w:rStyle w:val="-"/>
                <w:noProof/>
                <w:lang w:val="el-GR"/>
              </w:rPr>
              <w:t>3.5</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Ματαίωση Διαδικασίας</w:t>
            </w:r>
            <w:r w:rsidR="000676BD">
              <w:rPr>
                <w:noProof/>
                <w:webHidden/>
              </w:rPr>
              <w:tab/>
            </w:r>
            <w:r w:rsidR="000676BD">
              <w:rPr>
                <w:noProof/>
                <w:webHidden/>
              </w:rPr>
              <w:fldChar w:fldCharType="begin"/>
            </w:r>
            <w:r w:rsidR="000676BD">
              <w:rPr>
                <w:noProof/>
                <w:webHidden/>
              </w:rPr>
              <w:instrText xml:space="preserve"> PAGEREF _Toc165459055 \h </w:instrText>
            </w:r>
            <w:r w:rsidR="000676BD">
              <w:rPr>
                <w:noProof/>
                <w:webHidden/>
              </w:rPr>
            </w:r>
            <w:r w:rsidR="000676BD">
              <w:rPr>
                <w:noProof/>
                <w:webHidden/>
              </w:rPr>
              <w:fldChar w:fldCharType="separate"/>
            </w:r>
            <w:r w:rsidR="00D559AD">
              <w:rPr>
                <w:noProof/>
                <w:webHidden/>
              </w:rPr>
              <w:t>53</w:t>
            </w:r>
            <w:r w:rsidR="000676BD">
              <w:rPr>
                <w:noProof/>
                <w:webHidden/>
              </w:rPr>
              <w:fldChar w:fldCharType="end"/>
            </w:r>
          </w:hyperlink>
        </w:p>
        <w:p w14:paraId="18451AA3" w14:textId="3D72F8FC"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56" w:history="1">
            <w:r w:rsidR="000676BD" w:rsidRPr="00E50303">
              <w:rPr>
                <w:rStyle w:val="-"/>
                <w:noProof/>
              </w:rPr>
              <w:t>4.</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rPr>
              <w:t>ΟΡΟΙ ΕΚΤΕΛΕΣΗΣ ΤΗΣ ΣΥΜΒΑΣΗΣ</w:t>
            </w:r>
            <w:r w:rsidR="000676BD">
              <w:rPr>
                <w:noProof/>
                <w:webHidden/>
              </w:rPr>
              <w:tab/>
            </w:r>
            <w:r w:rsidR="000676BD">
              <w:rPr>
                <w:noProof/>
                <w:webHidden/>
              </w:rPr>
              <w:fldChar w:fldCharType="begin"/>
            </w:r>
            <w:r w:rsidR="000676BD">
              <w:rPr>
                <w:noProof/>
                <w:webHidden/>
              </w:rPr>
              <w:instrText xml:space="preserve"> PAGEREF _Toc165459056 \h </w:instrText>
            </w:r>
            <w:r w:rsidR="000676BD">
              <w:rPr>
                <w:noProof/>
                <w:webHidden/>
              </w:rPr>
            </w:r>
            <w:r w:rsidR="000676BD">
              <w:rPr>
                <w:noProof/>
                <w:webHidden/>
              </w:rPr>
              <w:fldChar w:fldCharType="separate"/>
            </w:r>
            <w:r w:rsidR="00D559AD">
              <w:rPr>
                <w:noProof/>
                <w:webHidden/>
              </w:rPr>
              <w:t>55</w:t>
            </w:r>
            <w:r w:rsidR="000676BD">
              <w:rPr>
                <w:noProof/>
                <w:webHidden/>
              </w:rPr>
              <w:fldChar w:fldCharType="end"/>
            </w:r>
          </w:hyperlink>
        </w:p>
        <w:p w14:paraId="2E1BAF04" w14:textId="2E76562A"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7" w:history="1">
            <w:r w:rsidR="000676BD" w:rsidRPr="00E50303">
              <w:rPr>
                <w:rStyle w:val="-"/>
                <w:noProof/>
                <w:lang w:val="el-GR"/>
              </w:rPr>
              <w:t>4.1</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Εγγυήσεις (καλής εκτέλεσης)</w:t>
            </w:r>
            <w:r w:rsidR="000676BD">
              <w:rPr>
                <w:noProof/>
                <w:webHidden/>
              </w:rPr>
              <w:tab/>
            </w:r>
            <w:r w:rsidR="000676BD">
              <w:rPr>
                <w:noProof/>
                <w:webHidden/>
              </w:rPr>
              <w:fldChar w:fldCharType="begin"/>
            </w:r>
            <w:r w:rsidR="000676BD">
              <w:rPr>
                <w:noProof/>
                <w:webHidden/>
              </w:rPr>
              <w:instrText xml:space="preserve"> PAGEREF _Toc165459057 \h </w:instrText>
            </w:r>
            <w:r w:rsidR="000676BD">
              <w:rPr>
                <w:noProof/>
                <w:webHidden/>
              </w:rPr>
            </w:r>
            <w:r w:rsidR="000676BD">
              <w:rPr>
                <w:noProof/>
                <w:webHidden/>
              </w:rPr>
              <w:fldChar w:fldCharType="separate"/>
            </w:r>
            <w:r w:rsidR="00D559AD">
              <w:rPr>
                <w:noProof/>
                <w:webHidden/>
              </w:rPr>
              <w:t>55</w:t>
            </w:r>
            <w:r w:rsidR="000676BD">
              <w:rPr>
                <w:noProof/>
                <w:webHidden/>
              </w:rPr>
              <w:fldChar w:fldCharType="end"/>
            </w:r>
          </w:hyperlink>
        </w:p>
        <w:p w14:paraId="7715F116" w14:textId="75101C6A"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8" w:history="1">
            <w:r w:rsidR="000676BD" w:rsidRPr="00E50303">
              <w:rPr>
                <w:rStyle w:val="-"/>
                <w:noProof/>
                <w:lang w:val="el-GR"/>
              </w:rPr>
              <w:t>4.2</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Συμβατικό πλαίσιο – Εφαρμοστέα νομοθεσία</w:t>
            </w:r>
            <w:r w:rsidR="000676BD">
              <w:rPr>
                <w:noProof/>
                <w:webHidden/>
              </w:rPr>
              <w:tab/>
            </w:r>
            <w:r w:rsidR="000676BD">
              <w:rPr>
                <w:noProof/>
                <w:webHidden/>
              </w:rPr>
              <w:fldChar w:fldCharType="begin"/>
            </w:r>
            <w:r w:rsidR="000676BD">
              <w:rPr>
                <w:noProof/>
                <w:webHidden/>
              </w:rPr>
              <w:instrText xml:space="preserve"> PAGEREF _Toc165459058 \h </w:instrText>
            </w:r>
            <w:r w:rsidR="000676BD">
              <w:rPr>
                <w:noProof/>
                <w:webHidden/>
              </w:rPr>
            </w:r>
            <w:r w:rsidR="000676BD">
              <w:rPr>
                <w:noProof/>
                <w:webHidden/>
              </w:rPr>
              <w:fldChar w:fldCharType="separate"/>
            </w:r>
            <w:r w:rsidR="00D559AD">
              <w:rPr>
                <w:noProof/>
                <w:webHidden/>
              </w:rPr>
              <w:t>55</w:t>
            </w:r>
            <w:r w:rsidR="000676BD">
              <w:rPr>
                <w:noProof/>
                <w:webHidden/>
              </w:rPr>
              <w:fldChar w:fldCharType="end"/>
            </w:r>
          </w:hyperlink>
        </w:p>
        <w:p w14:paraId="1FCEC185" w14:textId="7121225D"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59" w:history="1">
            <w:r w:rsidR="000676BD" w:rsidRPr="00E50303">
              <w:rPr>
                <w:rStyle w:val="-"/>
                <w:noProof/>
                <w:lang w:val="el-GR"/>
              </w:rPr>
              <w:t>4.3</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Όροι εκτέλεσης της σύμβασης</w:t>
            </w:r>
            <w:r w:rsidR="000676BD">
              <w:rPr>
                <w:noProof/>
                <w:webHidden/>
              </w:rPr>
              <w:tab/>
            </w:r>
            <w:r w:rsidR="000676BD">
              <w:rPr>
                <w:noProof/>
                <w:webHidden/>
              </w:rPr>
              <w:fldChar w:fldCharType="begin"/>
            </w:r>
            <w:r w:rsidR="000676BD">
              <w:rPr>
                <w:noProof/>
                <w:webHidden/>
              </w:rPr>
              <w:instrText xml:space="preserve"> PAGEREF _Toc165459059 \h </w:instrText>
            </w:r>
            <w:r w:rsidR="000676BD">
              <w:rPr>
                <w:noProof/>
                <w:webHidden/>
              </w:rPr>
            </w:r>
            <w:r w:rsidR="000676BD">
              <w:rPr>
                <w:noProof/>
                <w:webHidden/>
              </w:rPr>
              <w:fldChar w:fldCharType="separate"/>
            </w:r>
            <w:r w:rsidR="00D559AD">
              <w:rPr>
                <w:noProof/>
                <w:webHidden/>
              </w:rPr>
              <w:t>56</w:t>
            </w:r>
            <w:r w:rsidR="000676BD">
              <w:rPr>
                <w:noProof/>
                <w:webHidden/>
              </w:rPr>
              <w:fldChar w:fldCharType="end"/>
            </w:r>
          </w:hyperlink>
        </w:p>
        <w:p w14:paraId="59E2CDC7" w14:textId="5F8B2A14"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0" w:history="1">
            <w:r w:rsidR="000676BD" w:rsidRPr="00E50303">
              <w:rPr>
                <w:rStyle w:val="-"/>
                <w:noProof/>
                <w:lang w:val="el-GR"/>
              </w:rPr>
              <w:t>4.4</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Υπεργολαβία</w:t>
            </w:r>
            <w:r w:rsidR="000676BD">
              <w:rPr>
                <w:noProof/>
                <w:webHidden/>
              </w:rPr>
              <w:tab/>
            </w:r>
            <w:r w:rsidR="000676BD">
              <w:rPr>
                <w:noProof/>
                <w:webHidden/>
              </w:rPr>
              <w:fldChar w:fldCharType="begin"/>
            </w:r>
            <w:r w:rsidR="000676BD">
              <w:rPr>
                <w:noProof/>
                <w:webHidden/>
              </w:rPr>
              <w:instrText xml:space="preserve"> PAGEREF _Toc165459060 \h </w:instrText>
            </w:r>
            <w:r w:rsidR="000676BD">
              <w:rPr>
                <w:noProof/>
                <w:webHidden/>
              </w:rPr>
            </w:r>
            <w:r w:rsidR="000676BD">
              <w:rPr>
                <w:noProof/>
                <w:webHidden/>
              </w:rPr>
              <w:fldChar w:fldCharType="separate"/>
            </w:r>
            <w:r w:rsidR="00D559AD">
              <w:rPr>
                <w:noProof/>
                <w:webHidden/>
              </w:rPr>
              <w:t>58</w:t>
            </w:r>
            <w:r w:rsidR="000676BD">
              <w:rPr>
                <w:noProof/>
                <w:webHidden/>
              </w:rPr>
              <w:fldChar w:fldCharType="end"/>
            </w:r>
          </w:hyperlink>
        </w:p>
        <w:p w14:paraId="6CFD298D" w14:textId="78234F41"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1" w:history="1">
            <w:r w:rsidR="000676BD" w:rsidRPr="00E50303">
              <w:rPr>
                <w:rStyle w:val="-"/>
                <w:noProof/>
                <w:lang w:val="el-GR"/>
              </w:rPr>
              <w:t>4.5</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Τροποποίηση σύμβασης κατά τη διάρκειά της</w:t>
            </w:r>
            <w:r w:rsidR="000676BD">
              <w:rPr>
                <w:noProof/>
                <w:webHidden/>
              </w:rPr>
              <w:tab/>
            </w:r>
            <w:r w:rsidR="000676BD">
              <w:rPr>
                <w:noProof/>
                <w:webHidden/>
              </w:rPr>
              <w:fldChar w:fldCharType="begin"/>
            </w:r>
            <w:r w:rsidR="000676BD">
              <w:rPr>
                <w:noProof/>
                <w:webHidden/>
              </w:rPr>
              <w:instrText xml:space="preserve"> PAGEREF _Toc165459061 \h </w:instrText>
            </w:r>
            <w:r w:rsidR="000676BD">
              <w:rPr>
                <w:noProof/>
                <w:webHidden/>
              </w:rPr>
            </w:r>
            <w:r w:rsidR="000676BD">
              <w:rPr>
                <w:noProof/>
                <w:webHidden/>
              </w:rPr>
              <w:fldChar w:fldCharType="separate"/>
            </w:r>
            <w:r w:rsidR="00D559AD">
              <w:rPr>
                <w:noProof/>
                <w:webHidden/>
              </w:rPr>
              <w:t>59</w:t>
            </w:r>
            <w:r w:rsidR="000676BD">
              <w:rPr>
                <w:noProof/>
                <w:webHidden/>
              </w:rPr>
              <w:fldChar w:fldCharType="end"/>
            </w:r>
          </w:hyperlink>
        </w:p>
        <w:p w14:paraId="472FF365" w14:textId="51AA77AC"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62" w:history="1">
            <w:r w:rsidR="000676BD" w:rsidRPr="00E50303">
              <w:rPr>
                <w:rStyle w:val="-"/>
                <w:noProof/>
                <w:lang w:val="el-GR"/>
              </w:rPr>
              <w:t>4.5.1.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Υποκατάσταση Αναδόχου</w:t>
            </w:r>
            <w:r w:rsidR="000676BD">
              <w:rPr>
                <w:noProof/>
                <w:webHidden/>
              </w:rPr>
              <w:tab/>
            </w:r>
            <w:r w:rsidR="000676BD">
              <w:rPr>
                <w:noProof/>
                <w:webHidden/>
              </w:rPr>
              <w:fldChar w:fldCharType="begin"/>
            </w:r>
            <w:r w:rsidR="000676BD">
              <w:rPr>
                <w:noProof/>
                <w:webHidden/>
              </w:rPr>
              <w:instrText xml:space="preserve"> PAGEREF _Toc165459062 \h </w:instrText>
            </w:r>
            <w:r w:rsidR="000676BD">
              <w:rPr>
                <w:noProof/>
                <w:webHidden/>
              </w:rPr>
            </w:r>
            <w:r w:rsidR="000676BD">
              <w:rPr>
                <w:noProof/>
                <w:webHidden/>
              </w:rPr>
              <w:fldChar w:fldCharType="separate"/>
            </w:r>
            <w:r w:rsidR="00D559AD">
              <w:rPr>
                <w:noProof/>
                <w:webHidden/>
              </w:rPr>
              <w:t>60</w:t>
            </w:r>
            <w:r w:rsidR="000676BD">
              <w:rPr>
                <w:noProof/>
                <w:webHidden/>
              </w:rPr>
              <w:fldChar w:fldCharType="end"/>
            </w:r>
          </w:hyperlink>
        </w:p>
        <w:p w14:paraId="15993632" w14:textId="259BCA87"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63" w:history="1">
            <w:r w:rsidR="000676BD" w:rsidRPr="00E50303">
              <w:rPr>
                <w:rStyle w:val="-"/>
                <w:noProof/>
                <w:lang w:val="el-GR"/>
              </w:rPr>
              <w:t>4.5.2.</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Τροποποιήσεις ήσσονος αξίας</w:t>
            </w:r>
            <w:r w:rsidR="000676BD">
              <w:rPr>
                <w:noProof/>
                <w:webHidden/>
              </w:rPr>
              <w:tab/>
            </w:r>
            <w:r w:rsidR="000676BD">
              <w:rPr>
                <w:noProof/>
                <w:webHidden/>
              </w:rPr>
              <w:fldChar w:fldCharType="begin"/>
            </w:r>
            <w:r w:rsidR="000676BD">
              <w:rPr>
                <w:noProof/>
                <w:webHidden/>
              </w:rPr>
              <w:instrText xml:space="preserve"> PAGEREF _Toc165459063 \h </w:instrText>
            </w:r>
            <w:r w:rsidR="000676BD">
              <w:rPr>
                <w:noProof/>
                <w:webHidden/>
              </w:rPr>
            </w:r>
            <w:r w:rsidR="000676BD">
              <w:rPr>
                <w:noProof/>
                <w:webHidden/>
              </w:rPr>
              <w:fldChar w:fldCharType="separate"/>
            </w:r>
            <w:r w:rsidR="00D559AD">
              <w:rPr>
                <w:noProof/>
                <w:webHidden/>
              </w:rPr>
              <w:t>60</w:t>
            </w:r>
            <w:r w:rsidR="000676BD">
              <w:rPr>
                <w:noProof/>
                <w:webHidden/>
              </w:rPr>
              <w:fldChar w:fldCharType="end"/>
            </w:r>
          </w:hyperlink>
        </w:p>
        <w:p w14:paraId="31C0E119" w14:textId="6794F240"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4" w:history="1">
            <w:r w:rsidR="000676BD" w:rsidRPr="00E50303">
              <w:rPr>
                <w:rStyle w:val="-"/>
                <w:noProof/>
                <w:lang w:val="el-GR"/>
              </w:rPr>
              <w:t>4.6</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Δικαίωμα μονομερούς λύσης της σύμβασης</w:t>
            </w:r>
            <w:r w:rsidR="000676BD">
              <w:rPr>
                <w:noProof/>
                <w:webHidden/>
              </w:rPr>
              <w:tab/>
            </w:r>
            <w:r w:rsidR="000676BD">
              <w:rPr>
                <w:noProof/>
                <w:webHidden/>
              </w:rPr>
              <w:fldChar w:fldCharType="begin"/>
            </w:r>
            <w:r w:rsidR="000676BD">
              <w:rPr>
                <w:noProof/>
                <w:webHidden/>
              </w:rPr>
              <w:instrText xml:space="preserve"> PAGEREF _Toc165459064 \h </w:instrText>
            </w:r>
            <w:r w:rsidR="000676BD">
              <w:rPr>
                <w:noProof/>
                <w:webHidden/>
              </w:rPr>
            </w:r>
            <w:r w:rsidR="000676BD">
              <w:rPr>
                <w:noProof/>
                <w:webHidden/>
              </w:rPr>
              <w:fldChar w:fldCharType="separate"/>
            </w:r>
            <w:r w:rsidR="00D559AD">
              <w:rPr>
                <w:noProof/>
                <w:webHidden/>
              </w:rPr>
              <w:t>60</w:t>
            </w:r>
            <w:r w:rsidR="000676BD">
              <w:rPr>
                <w:noProof/>
                <w:webHidden/>
              </w:rPr>
              <w:fldChar w:fldCharType="end"/>
            </w:r>
          </w:hyperlink>
        </w:p>
        <w:p w14:paraId="4F885A1E" w14:textId="7C667AD6"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65" w:history="1">
            <w:r w:rsidR="000676BD" w:rsidRPr="00E50303">
              <w:rPr>
                <w:rStyle w:val="-"/>
                <w:noProof/>
                <w:lang w:val="el-GR"/>
              </w:rPr>
              <w:t>5.</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lang w:val="el-GR"/>
              </w:rPr>
              <w:t>ΕΙΔΙΚΟΙ ΟΡΟΙ ΕΚΤΕΛΕΣΗΣ ΤΗΣ ΣΥΜΒΑΣΗΣ</w:t>
            </w:r>
            <w:r w:rsidR="000676BD">
              <w:rPr>
                <w:noProof/>
                <w:webHidden/>
              </w:rPr>
              <w:tab/>
            </w:r>
            <w:r w:rsidR="000676BD">
              <w:rPr>
                <w:noProof/>
                <w:webHidden/>
              </w:rPr>
              <w:fldChar w:fldCharType="begin"/>
            </w:r>
            <w:r w:rsidR="000676BD">
              <w:rPr>
                <w:noProof/>
                <w:webHidden/>
              </w:rPr>
              <w:instrText xml:space="preserve"> PAGEREF _Toc165459065 \h </w:instrText>
            </w:r>
            <w:r w:rsidR="000676BD">
              <w:rPr>
                <w:noProof/>
                <w:webHidden/>
              </w:rPr>
            </w:r>
            <w:r w:rsidR="000676BD">
              <w:rPr>
                <w:noProof/>
                <w:webHidden/>
              </w:rPr>
              <w:fldChar w:fldCharType="separate"/>
            </w:r>
            <w:r w:rsidR="00D559AD">
              <w:rPr>
                <w:noProof/>
                <w:webHidden/>
              </w:rPr>
              <w:t>62</w:t>
            </w:r>
            <w:r w:rsidR="000676BD">
              <w:rPr>
                <w:noProof/>
                <w:webHidden/>
              </w:rPr>
              <w:fldChar w:fldCharType="end"/>
            </w:r>
          </w:hyperlink>
        </w:p>
        <w:p w14:paraId="3CF6092A" w14:textId="647FFC1E"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6" w:history="1">
            <w:r w:rsidR="000676BD" w:rsidRPr="00E50303">
              <w:rPr>
                <w:rStyle w:val="-"/>
                <w:noProof/>
                <w:lang w:val="el-GR"/>
              </w:rPr>
              <w:t>5.1</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Τρόπος πληρωμής</w:t>
            </w:r>
            <w:r w:rsidR="000676BD">
              <w:rPr>
                <w:noProof/>
                <w:webHidden/>
              </w:rPr>
              <w:tab/>
            </w:r>
            <w:r w:rsidR="000676BD">
              <w:rPr>
                <w:noProof/>
                <w:webHidden/>
              </w:rPr>
              <w:fldChar w:fldCharType="begin"/>
            </w:r>
            <w:r w:rsidR="000676BD">
              <w:rPr>
                <w:noProof/>
                <w:webHidden/>
              </w:rPr>
              <w:instrText xml:space="preserve"> PAGEREF _Toc165459066 \h </w:instrText>
            </w:r>
            <w:r w:rsidR="000676BD">
              <w:rPr>
                <w:noProof/>
                <w:webHidden/>
              </w:rPr>
            </w:r>
            <w:r w:rsidR="000676BD">
              <w:rPr>
                <w:noProof/>
                <w:webHidden/>
              </w:rPr>
              <w:fldChar w:fldCharType="separate"/>
            </w:r>
            <w:r w:rsidR="00D559AD">
              <w:rPr>
                <w:noProof/>
                <w:webHidden/>
              </w:rPr>
              <w:t>62</w:t>
            </w:r>
            <w:r w:rsidR="000676BD">
              <w:rPr>
                <w:noProof/>
                <w:webHidden/>
              </w:rPr>
              <w:fldChar w:fldCharType="end"/>
            </w:r>
          </w:hyperlink>
        </w:p>
        <w:p w14:paraId="45CA690C" w14:textId="4727BFDD"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7" w:history="1">
            <w:r w:rsidR="000676BD" w:rsidRPr="00E50303">
              <w:rPr>
                <w:rStyle w:val="-"/>
                <w:noProof/>
                <w:lang w:val="el-GR"/>
              </w:rPr>
              <w:t>5.2</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Κήρυξη οικονομικού φορέα έκπτωτου - Κυρώσεις</w:t>
            </w:r>
            <w:r w:rsidR="000676BD">
              <w:rPr>
                <w:noProof/>
                <w:webHidden/>
              </w:rPr>
              <w:tab/>
            </w:r>
            <w:r w:rsidR="000676BD">
              <w:rPr>
                <w:noProof/>
                <w:webHidden/>
              </w:rPr>
              <w:fldChar w:fldCharType="begin"/>
            </w:r>
            <w:r w:rsidR="000676BD">
              <w:rPr>
                <w:noProof/>
                <w:webHidden/>
              </w:rPr>
              <w:instrText xml:space="preserve"> PAGEREF _Toc165459067 \h </w:instrText>
            </w:r>
            <w:r w:rsidR="000676BD">
              <w:rPr>
                <w:noProof/>
                <w:webHidden/>
              </w:rPr>
            </w:r>
            <w:r w:rsidR="000676BD">
              <w:rPr>
                <w:noProof/>
                <w:webHidden/>
              </w:rPr>
              <w:fldChar w:fldCharType="separate"/>
            </w:r>
            <w:r w:rsidR="00D559AD">
              <w:rPr>
                <w:noProof/>
                <w:webHidden/>
              </w:rPr>
              <w:t>62</w:t>
            </w:r>
            <w:r w:rsidR="000676BD">
              <w:rPr>
                <w:noProof/>
                <w:webHidden/>
              </w:rPr>
              <w:fldChar w:fldCharType="end"/>
            </w:r>
          </w:hyperlink>
        </w:p>
        <w:p w14:paraId="012CD492" w14:textId="2E4F01A4"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8" w:history="1">
            <w:r w:rsidR="000676BD" w:rsidRPr="00E50303">
              <w:rPr>
                <w:rStyle w:val="-"/>
                <w:noProof/>
                <w:lang w:val="el-GR"/>
              </w:rPr>
              <w:t>5.3</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Διοικητικές προσφυγές κατά τη διαδικασία εκτέλεσης</w:t>
            </w:r>
            <w:r w:rsidR="000676BD">
              <w:rPr>
                <w:noProof/>
                <w:webHidden/>
              </w:rPr>
              <w:tab/>
            </w:r>
            <w:r w:rsidR="000676BD">
              <w:rPr>
                <w:noProof/>
                <w:webHidden/>
              </w:rPr>
              <w:fldChar w:fldCharType="begin"/>
            </w:r>
            <w:r w:rsidR="000676BD">
              <w:rPr>
                <w:noProof/>
                <w:webHidden/>
              </w:rPr>
              <w:instrText xml:space="preserve"> PAGEREF _Toc165459068 \h </w:instrText>
            </w:r>
            <w:r w:rsidR="000676BD">
              <w:rPr>
                <w:noProof/>
                <w:webHidden/>
              </w:rPr>
            </w:r>
            <w:r w:rsidR="000676BD">
              <w:rPr>
                <w:noProof/>
                <w:webHidden/>
              </w:rPr>
              <w:fldChar w:fldCharType="separate"/>
            </w:r>
            <w:r w:rsidR="00D559AD">
              <w:rPr>
                <w:noProof/>
                <w:webHidden/>
              </w:rPr>
              <w:t>64</w:t>
            </w:r>
            <w:r w:rsidR="000676BD">
              <w:rPr>
                <w:noProof/>
                <w:webHidden/>
              </w:rPr>
              <w:fldChar w:fldCharType="end"/>
            </w:r>
          </w:hyperlink>
        </w:p>
        <w:p w14:paraId="2FE38509" w14:textId="1F9DD993"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69" w:history="1">
            <w:r w:rsidR="000676BD" w:rsidRPr="00E50303">
              <w:rPr>
                <w:rStyle w:val="-"/>
                <w:noProof/>
                <w:lang w:val="el-GR"/>
              </w:rPr>
              <w:t>5.4</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Δικαστική επίλυση διαφορών</w:t>
            </w:r>
            <w:r w:rsidR="000676BD">
              <w:rPr>
                <w:noProof/>
                <w:webHidden/>
              </w:rPr>
              <w:tab/>
            </w:r>
            <w:r w:rsidR="000676BD">
              <w:rPr>
                <w:noProof/>
                <w:webHidden/>
              </w:rPr>
              <w:fldChar w:fldCharType="begin"/>
            </w:r>
            <w:r w:rsidR="000676BD">
              <w:rPr>
                <w:noProof/>
                <w:webHidden/>
              </w:rPr>
              <w:instrText xml:space="preserve"> PAGEREF _Toc165459069 \h </w:instrText>
            </w:r>
            <w:r w:rsidR="000676BD">
              <w:rPr>
                <w:noProof/>
                <w:webHidden/>
              </w:rPr>
            </w:r>
            <w:r w:rsidR="000676BD">
              <w:rPr>
                <w:noProof/>
                <w:webHidden/>
              </w:rPr>
              <w:fldChar w:fldCharType="separate"/>
            </w:r>
            <w:r w:rsidR="00D559AD">
              <w:rPr>
                <w:noProof/>
                <w:webHidden/>
              </w:rPr>
              <w:t>64</w:t>
            </w:r>
            <w:r w:rsidR="000676BD">
              <w:rPr>
                <w:noProof/>
                <w:webHidden/>
              </w:rPr>
              <w:fldChar w:fldCharType="end"/>
            </w:r>
          </w:hyperlink>
        </w:p>
        <w:p w14:paraId="46737340" w14:textId="1B255BF0"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70" w:history="1">
            <w:r w:rsidR="000676BD" w:rsidRPr="00E50303">
              <w:rPr>
                <w:rStyle w:val="-"/>
                <w:noProof/>
              </w:rPr>
              <w:t>6.</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rPr>
              <w:t>ΧΡΟΝΟΣ ΚΑΙ ΤΡΟΠΟΣ ΕΚΤΕΛΕΣΗΣ</w:t>
            </w:r>
            <w:r w:rsidR="000676BD">
              <w:rPr>
                <w:noProof/>
                <w:webHidden/>
              </w:rPr>
              <w:tab/>
            </w:r>
            <w:r w:rsidR="000676BD">
              <w:rPr>
                <w:noProof/>
                <w:webHidden/>
              </w:rPr>
              <w:fldChar w:fldCharType="begin"/>
            </w:r>
            <w:r w:rsidR="000676BD">
              <w:rPr>
                <w:noProof/>
                <w:webHidden/>
              </w:rPr>
              <w:instrText xml:space="preserve"> PAGEREF _Toc165459070 \h </w:instrText>
            </w:r>
            <w:r w:rsidR="000676BD">
              <w:rPr>
                <w:noProof/>
                <w:webHidden/>
              </w:rPr>
            </w:r>
            <w:r w:rsidR="000676BD">
              <w:rPr>
                <w:noProof/>
                <w:webHidden/>
              </w:rPr>
              <w:fldChar w:fldCharType="separate"/>
            </w:r>
            <w:r w:rsidR="00D559AD">
              <w:rPr>
                <w:noProof/>
                <w:webHidden/>
              </w:rPr>
              <w:t>65</w:t>
            </w:r>
            <w:r w:rsidR="000676BD">
              <w:rPr>
                <w:noProof/>
                <w:webHidden/>
              </w:rPr>
              <w:fldChar w:fldCharType="end"/>
            </w:r>
          </w:hyperlink>
        </w:p>
        <w:p w14:paraId="56194071" w14:textId="57DA9667"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71" w:history="1">
            <w:r w:rsidR="000676BD" w:rsidRPr="00E50303">
              <w:rPr>
                <w:rStyle w:val="-"/>
                <w:noProof/>
                <w:lang w:val="el-GR"/>
              </w:rPr>
              <w:t>6.1</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Παρακολούθηση της σύμβασης</w:t>
            </w:r>
            <w:r w:rsidR="000676BD">
              <w:rPr>
                <w:noProof/>
                <w:webHidden/>
              </w:rPr>
              <w:tab/>
            </w:r>
            <w:r w:rsidR="000676BD">
              <w:rPr>
                <w:noProof/>
                <w:webHidden/>
              </w:rPr>
              <w:fldChar w:fldCharType="begin"/>
            </w:r>
            <w:r w:rsidR="000676BD">
              <w:rPr>
                <w:noProof/>
                <w:webHidden/>
              </w:rPr>
              <w:instrText xml:space="preserve"> PAGEREF _Toc165459071 \h </w:instrText>
            </w:r>
            <w:r w:rsidR="000676BD">
              <w:rPr>
                <w:noProof/>
                <w:webHidden/>
              </w:rPr>
            </w:r>
            <w:r w:rsidR="000676BD">
              <w:rPr>
                <w:noProof/>
                <w:webHidden/>
              </w:rPr>
              <w:fldChar w:fldCharType="separate"/>
            </w:r>
            <w:r w:rsidR="00D559AD">
              <w:rPr>
                <w:noProof/>
                <w:webHidden/>
              </w:rPr>
              <w:t>65</w:t>
            </w:r>
            <w:r w:rsidR="000676BD">
              <w:rPr>
                <w:noProof/>
                <w:webHidden/>
              </w:rPr>
              <w:fldChar w:fldCharType="end"/>
            </w:r>
          </w:hyperlink>
        </w:p>
        <w:p w14:paraId="21CA1DA6" w14:textId="43D6EE9A"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72" w:history="1">
            <w:r w:rsidR="000676BD" w:rsidRPr="00E50303">
              <w:rPr>
                <w:rStyle w:val="-"/>
                <w:noProof/>
                <w:lang w:val="el-GR"/>
              </w:rPr>
              <w:t>6.2</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Διάρκεια σύμβασης</w:t>
            </w:r>
            <w:r w:rsidR="000676BD">
              <w:rPr>
                <w:noProof/>
                <w:webHidden/>
              </w:rPr>
              <w:tab/>
            </w:r>
            <w:r w:rsidR="000676BD">
              <w:rPr>
                <w:noProof/>
                <w:webHidden/>
              </w:rPr>
              <w:fldChar w:fldCharType="begin"/>
            </w:r>
            <w:r w:rsidR="000676BD">
              <w:rPr>
                <w:noProof/>
                <w:webHidden/>
              </w:rPr>
              <w:instrText xml:space="preserve"> PAGEREF _Toc165459072 \h </w:instrText>
            </w:r>
            <w:r w:rsidR="000676BD">
              <w:rPr>
                <w:noProof/>
                <w:webHidden/>
              </w:rPr>
            </w:r>
            <w:r w:rsidR="000676BD">
              <w:rPr>
                <w:noProof/>
                <w:webHidden/>
              </w:rPr>
              <w:fldChar w:fldCharType="separate"/>
            </w:r>
            <w:r w:rsidR="00D559AD">
              <w:rPr>
                <w:noProof/>
                <w:webHidden/>
              </w:rPr>
              <w:t>65</w:t>
            </w:r>
            <w:r w:rsidR="000676BD">
              <w:rPr>
                <w:noProof/>
                <w:webHidden/>
              </w:rPr>
              <w:fldChar w:fldCharType="end"/>
            </w:r>
          </w:hyperlink>
        </w:p>
        <w:p w14:paraId="61E020AD" w14:textId="3C04E3D6"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73" w:history="1">
            <w:r w:rsidR="000676BD" w:rsidRPr="00E50303">
              <w:rPr>
                <w:rStyle w:val="-"/>
                <w:noProof/>
                <w:lang w:val="el-GR"/>
              </w:rPr>
              <w:t>6.3</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Παραλαβή του αντικειμένου της σύμβασης</w:t>
            </w:r>
            <w:r w:rsidR="000676BD">
              <w:rPr>
                <w:noProof/>
                <w:webHidden/>
              </w:rPr>
              <w:tab/>
            </w:r>
            <w:r w:rsidR="000676BD">
              <w:rPr>
                <w:noProof/>
                <w:webHidden/>
              </w:rPr>
              <w:fldChar w:fldCharType="begin"/>
            </w:r>
            <w:r w:rsidR="000676BD">
              <w:rPr>
                <w:noProof/>
                <w:webHidden/>
              </w:rPr>
              <w:instrText xml:space="preserve"> PAGEREF _Toc165459073 \h </w:instrText>
            </w:r>
            <w:r w:rsidR="000676BD">
              <w:rPr>
                <w:noProof/>
                <w:webHidden/>
              </w:rPr>
            </w:r>
            <w:r w:rsidR="000676BD">
              <w:rPr>
                <w:noProof/>
                <w:webHidden/>
              </w:rPr>
              <w:fldChar w:fldCharType="separate"/>
            </w:r>
            <w:r w:rsidR="00D559AD">
              <w:rPr>
                <w:noProof/>
                <w:webHidden/>
              </w:rPr>
              <w:t>65</w:t>
            </w:r>
            <w:r w:rsidR="000676BD">
              <w:rPr>
                <w:noProof/>
                <w:webHidden/>
              </w:rPr>
              <w:fldChar w:fldCharType="end"/>
            </w:r>
          </w:hyperlink>
        </w:p>
        <w:p w14:paraId="6E526F9A" w14:textId="3370851F"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74" w:history="1">
            <w:r w:rsidR="000676BD" w:rsidRPr="00E50303">
              <w:rPr>
                <w:rStyle w:val="-"/>
                <w:noProof/>
                <w:lang w:val="el-GR"/>
              </w:rPr>
              <w:t>6.4</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Απόρριψη παραδοτέων – Αντικατάσταση</w:t>
            </w:r>
            <w:r w:rsidR="000676BD">
              <w:rPr>
                <w:noProof/>
                <w:webHidden/>
              </w:rPr>
              <w:tab/>
            </w:r>
            <w:r w:rsidR="000676BD">
              <w:rPr>
                <w:noProof/>
                <w:webHidden/>
              </w:rPr>
              <w:fldChar w:fldCharType="begin"/>
            </w:r>
            <w:r w:rsidR="000676BD">
              <w:rPr>
                <w:noProof/>
                <w:webHidden/>
              </w:rPr>
              <w:instrText xml:space="preserve"> PAGEREF _Toc165459074 \h </w:instrText>
            </w:r>
            <w:r w:rsidR="000676BD">
              <w:rPr>
                <w:noProof/>
                <w:webHidden/>
              </w:rPr>
            </w:r>
            <w:r w:rsidR="000676BD">
              <w:rPr>
                <w:noProof/>
                <w:webHidden/>
              </w:rPr>
              <w:fldChar w:fldCharType="separate"/>
            </w:r>
            <w:r w:rsidR="00D559AD">
              <w:rPr>
                <w:noProof/>
                <w:webHidden/>
              </w:rPr>
              <w:t>67</w:t>
            </w:r>
            <w:r w:rsidR="000676BD">
              <w:rPr>
                <w:noProof/>
                <w:webHidden/>
              </w:rPr>
              <w:fldChar w:fldCharType="end"/>
            </w:r>
          </w:hyperlink>
        </w:p>
        <w:p w14:paraId="6B905038" w14:textId="29F1113C" w:rsidR="000676BD" w:rsidRDefault="009F530B">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75" w:history="1">
            <w:r w:rsidR="000676BD" w:rsidRPr="00E50303">
              <w:rPr>
                <w:rStyle w:val="-"/>
                <w:noProof/>
                <w:lang w:val="el-GR"/>
              </w:rPr>
              <w:t>6.5</w:t>
            </w:r>
            <w:r w:rsidR="000676BD">
              <w:rPr>
                <w:rFonts w:asciiTheme="minorHAnsi" w:eastAsiaTheme="minorEastAsia" w:hAnsiTheme="minorHAnsi" w:cstheme="minorBidi"/>
                <w:smallCaps w:val="0"/>
                <w:noProof/>
                <w:kern w:val="2"/>
                <w:sz w:val="22"/>
                <w:szCs w:val="22"/>
                <w:lang w:val="en-US" w:eastAsia="en-US"/>
                <w14:ligatures w14:val="standardContextual"/>
              </w:rPr>
              <w:tab/>
            </w:r>
            <w:r w:rsidR="000676BD" w:rsidRPr="00E50303">
              <w:rPr>
                <w:rStyle w:val="-"/>
                <w:noProof/>
                <w:lang w:val="el-GR"/>
              </w:rPr>
              <w:t>Αναπροσαρμογή τιμής</w:t>
            </w:r>
            <w:r w:rsidR="000676BD">
              <w:rPr>
                <w:noProof/>
                <w:webHidden/>
              </w:rPr>
              <w:tab/>
            </w:r>
            <w:r w:rsidR="000676BD">
              <w:rPr>
                <w:noProof/>
                <w:webHidden/>
              </w:rPr>
              <w:fldChar w:fldCharType="begin"/>
            </w:r>
            <w:r w:rsidR="000676BD">
              <w:rPr>
                <w:noProof/>
                <w:webHidden/>
              </w:rPr>
              <w:instrText xml:space="preserve"> PAGEREF _Toc165459075 \h </w:instrText>
            </w:r>
            <w:r w:rsidR="000676BD">
              <w:rPr>
                <w:noProof/>
                <w:webHidden/>
              </w:rPr>
            </w:r>
            <w:r w:rsidR="000676BD">
              <w:rPr>
                <w:noProof/>
                <w:webHidden/>
              </w:rPr>
              <w:fldChar w:fldCharType="separate"/>
            </w:r>
            <w:r w:rsidR="00D559AD">
              <w:rPr>
                <w:noProof/>
                <w:webHidden/>
              </w:rPr>
              <w:t>68</w:t>
            </w:r>
            <w:r w:rsidR="000676BD">
              <w:rPr>
                <w:noProof/>
                <w:webHidden/>
              </w:rPr>
              <w:fldChar w:fldCharType="end"/>
            </w:r>
          </w:hyperlink>
        </w:p>
        <w:p w14:paraId="1A625621" w14:textId="60D837A6" w:rsidR="000676BD" w:rsidRDefault="009F530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65459076" w:history="1">
            <w:r w:rsidR="000676BD" w:rsidRPr="00E50303">
              <w:rPr>
                <w:rStyle w:val="-"/>
                <w:noProof/>
              </w:rPr>
              <w:t>7.</w:t>
            </w:r>
            <w:r w:rsidR="000676BD">
              <w:rPr>
                <w:rFonts w:asciiTheme="minorHAnsi" w:eastAsiaTheme="minorEastAsia" w:hAnsiTheme="minorHAnsi" w:cstheme="minorBidi"/>
                <w:b w:val="0"/>
                <w:bCs w:val="0"/>
                <w:caps w:val="0"/>
                <w:noProof/>
                <w:kern w:val="2"/>
                <w:sz w:val="22"/>
                <w:szCs w:val="22"/>
                <w:lang w:val="en-US" w:eastAsia="en-US"/>
                <w14:ligatures w14:val="standardContextual"/>
              </w:rPr>
              <w:tab/>
            </w:r>
            <w:r w:rsidR="000676BD" w:rsidRPr="00E50303">
              <w:rPr>
                <w:rStyle w:val="-"/>
                <w:noProof/>
              </w:rPr>
              <w:t>ΠΑΡΑΡΤΗΜΑΤΑ</w:t>
            </w:r>
            <w:r w:rsidR="000676BD">
              <w:rPr>
                <w:noProof/>
                <w:webHidden/>
              </w:rPr>
              <w:tab/>
            </w:r>
            <w:r w:rsidR="000676BD">
              <w:rPr>
                <w:noProof/>
                <w:webHidden/>
              </w:rPr>
              <w:fldChar w:fldCharType="begin"/>
            </w:r>
            <w:r w:rsidR="000676BD">
              <w:rPr>
                <w:noProof/>
                <w:webHidden/>
              </w:rPr>
              <w:instrText xml:space="preserve"> PAGEREF _Toc165459076 \h </w:instrText>
            </w:r>
            <w:r w:rsidR="000676BD">
              <w:rPr>
                <w:noProof/>
                <w:webHidden/>
              </w:rPr>
            </w:r>
            <w:r w:rsidR="000676BD">
              <w:rPr>
                <w:noProof/>
                <w:webHidden/>
              </w:rPr>
              <w:fldChar w:fldCharType="separate"/>
            </w:r>
            <w:r w:rsidR="00D559AD">
              <w:rPr>
                <w:noProof/>
                <w:webHidden/>
              </w:rPr>
              <w:t>69</w:t>
            </w:r>
            <w:r w:rsidR="000676BD">
              <w:rPr>
                <w:noProof/>
                <w:webHidden/>
              </w:rPr>
              <w:fldChar w:fldCharType="end"/>
            </w:r>
          </w:hyperlink>
        </w:p>
        <w:p w14:paraId="498EE51D" w14:textId="359EE94E"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77" w:history="1">
            <w:r w:rsidR="000676BD" w:rsidRPr="00E50303">
              <w:rPr>
                <w:rStyle w:val="-"/>
                <w:noProof/>
                <w:lang w:val="el-GR"/>
              </w:rPr>
              <w:t>ΠΑΡΑΡΤΗΜΑ Ι – Αναλυτική Περιγραφή Φυσικού και Οικονομικού Αντικειμένου της Σύμβασης</w:t>
            </w:r>
            <w:r w:rsidR="000676BD">
              <w:rPr>
                <w:noProof/>
                <w:webHidden/>
              </w:rPr>
              <w:tab/>
            </w:r>
            <w:r w:rsidR="000676BD">
              <w:rPr>
                <w:noProof/>
                <w:webHidden/>
              </w:rPr>
              <w:fldChar w:fldCharType="begin"/>
            </w:r>
            <w:r w:rsidR="000676BD">
              <w:rPr>
                <w:noProof/>
                <w:webHidden/>
              </w:rPr>
              <w:instrText xml:space="preserve"> PAGEREF _Toc165459077 \h </w:instrText>
            </w:r>
            <w:r w:rsidR="000676BD">
              <w:rPr>
                <w:noProof/>
                <w:webHidden/>
              </w:rPr>
            </w:r>
            <w:r w:rsidR="000676BD">
              <w:rPr>
                <w:noProof/>
                <w:webHidden/>
              </w:rPr>
              <w:fldChar w:fldCharType="separate"/>
            </w:r>
            <w:r w:rsidR="00D559AD">
              <w:rPr>
                <w:noProof/>
                <w:webHidden/>
              </w:rPr>
              <w:t>69</w:t>
            </w:r>
            <w:r w:rsidR="000676BD">
              <w:rPr>
                <w:noProof/>
                <w:webHidden/>
              </w:rPr>
              <w:fldChar w:fldCharType="end"/>
            </w:r>
          </w:hyperlink>
        </w:p>
        <w:p w14:paraId="09F85B10" w14:textId="23CFABD5" w:rsidR="000676BD" w:rsidRDefault="009F530B">
          <w:pPr>
            <w:pStyle w:val="40"/>
            <w:tabs>
              <w:tab w:val="left" w:pos="110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78" w:history="1">
            <w:r w:rsidR="000676BD" w:rsidRPr="00E50303">
              <w:rPr>
                <w:rStyle w:val="-"/>
                <w:rFonts w:eastAsia="SimSun"/>
                <w:noProof/>
                <w:lang w:val="el-GR"/>
              </w:rPr>
              <w:t>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noProof/>
                <w:lang w:val="el-GR"/>
              </w:rPr>
              <w:t>ΠΕΡΙΓΡΑΦΗ ΦΥΣΙΚΟΥ ΑΝΤΙΚΕΙΜΕΝΟΥ ΤΗΣ ΣΥΜΒΑΣΗΣ</w:t>
            </w:r>
            <w:r w:rsidR="000676BD">
              <w:rPr>
                <w:noProof/>
                <w:webHidden/>
              </w:rPr>
              <w:tab/>
            </w:r>
            <w:r w:rsidR="000676BD">
              <w:rPr>
                <w:noProof/>
                <w:webHidden/>
              </w:rPr>
              <w:fldChar w:fldCharType="begin"/>
            </w:r>
            <w:r w:rsidR="000676BD">
              <w:rPr>
                <w:noProof/>
                <w:webHidden/>
              </w:rPr>
              <w:instrText xml:space="preserve"> PAGEREF _Toc165459078 \h </w:instrText>
            </w:r>
            <w:r w:rsidR="000676BD">
              <w:rPr>
                <w:noProof/>
                <w:webHidden/>
              </w:rPr>
            </w:r>
            <w:r w:rsidR="000676BD">
              <w:rPr>
                <w:noProof/>
                <w:webHidden/>
              </w:rPr>
              <w:fldChar w:fldCharType="separate"/>
            </w:r>
            <w:r w:rsidR="00D559AD">
              <w:rPr>
                <w:noProof/>
                <w:webHidden/>
              </w:rPr>
              <w:t>69</w:t>
            </w:r>
            <w:r w:rsidR="000676BD">
              <w:rPr>
                <w:noProof/>
                <w:webHidden/>
              </w:rPr>
              <w:fldChar w:fldCharType="end"/>
            </w:r>
          </w:hyperlink>
        </w:p>
        <w:p w14:paraId="17CA19E8" w14:textId="7885C67A" w:rsidR="000676BD" w:rsidRDefault="009F530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79" w:history="1">
            <w:r w:rsidR="000676BD" w:rsidRPr="00E50303">
              <w:rPr>
                <w:rStyle w:val="-"/>
                <w:rFonts w:eastAsia="SimSun"/>
                <w:noProof/>
                <w:lang w:val="el-GR"/>
              </w:rPr>
              <w:t>1.1.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rFonts w:eastAsia="SimSun"/>
                <w:noProof/>
                <w:lang w:val="el-GR"/>
              </w:rPr>
              <w:t>ΠΕΡΙΒΑΛΛΟΝ ΤΗΣ ΣΥΜΒΑΣΗΣ</w:t>
            </w:r>
            <w:r w:rsidR="000676BD">
              <w:rPr>
                <w:noProof/>
                <w:webHidden/>
              </w:rPr>
              <w:tab/>
            </w:r>
            <w:r w:rsidR="000676BD">
              <w:rPr>
                <w:noProof/>
                <w:webHidden/>
              </w:rPr>
              <w:fldChar w:fldCharType="begin"/>
            </w:r>
            <w:r w:rsidR="000676BD">
              <w:rPr>
                <w:noProof/>
                <w:webHidden/>
              </w:rPr>
              <w:instrText xml:space="preserve"> PAGEREF _Toc165459079 \h </w:instrText>
            </w:r>
            <w:r w:rsidR="000676BD">
              <w:rPr>
                <w:noProof/>
                <w:webHidden/>
              </w:rPr>
            </w:r>
            <w:r w:rsidR="000676BD">
              <w:rPr>
                <w:noProof/>
                <w:webHidden/>
              </w:rPr>
              <w:fldChar w:fldCharType="separate"/>
            </w:r>
            <w:r w:rsidR="00D559AD">
              <w:rPr>
                <w:noProof/>
                <w:webHidden/>
              </w:rPr>
              <w:t>69</w:t>
            </w:r>
            <w:r w:rsidR="000676BD">
              <w:rPr>
                <w:noProof/>
                <w:webHidden/>
              </w:rPr>
              <w:fldChar w:fldCharType="end"/>
            </w:r>
          </w:hyperlink>
        </w:p>
        <w:p w14:paraId="3F508963" w14:textId="48385E09" w:rsidR="000676BD" w:rsidRDefault="009F530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80" w:history="1">
            <w:r w:rsidR="000676BD" w:rsidRPr="00E50303">
              <w:rPr>
                <w:rStyle w:val="-"/>
                <w:rFonts w:eastAsia="SimSun"/>
                <w:noProof/>
                <w:lang w:val="el-GR"/>
              </w:rPr>
              <w:t>1.1.1.</w:t>
            </w:r>
            <w:r w:rsidR="000676BD">
              <w:rPr>
                <w:rFonts w:asciiTheme="minorHAnsi" w:eastAsiaTheme="minorEastAsia" w:hAnsiTheme="minorHAnsi" w:cstheme="minorBidi"/>
                <w:noProof/>
                <w:kern w:val="2"/>
                <w:sz w:val="22"/>
                <w:szCs w:val="22"/>
                <w:lang w:val="en-US" w:eastAsia="en-US"/>
                <w14:ligatures w14:val="standardContextual"/>
              </w:rPr>
              <w:tab/>
            </w:r>
            <w:r w:rsidR="000676BD" w:rsidRPr="00E50303">
              <w:rPr>
                <w:rStyle w:val="-"/>
                <w:rFonts w:eastAsia="SimSun"/>
                <w:noProof/>
                <w:lang w:val="el-GR"/>
              </w:rPr>
              <w:t>Φορέας Διαχείρισης και Φορέας Υλοποίησης – Αναθέτουσα Αρχή</w:t>
            </w:r>
            <w:r w:rsidR="000676BD">
              <w:rPr>
                <w:noProof/>
                <w:webHidden/>
              </w:rPr>
              <w:tab/>
            </w:r>
            <w:r w:rsidR="000676BD">
              <w:rPr>
                <w:noProof/>
                <w:webHidden/>
              </w:rPr>
              <w:fldChar w:fldCharType="begin"/>
            </w:r>
            <w:r w:rsidR="000676BD">
              <w:rPr>
                <w:noProof/>
                <w:webHidden/>
              </w:rPr>
              <w:instrText xml:space="preserve"> PAGEREF _Toc165459080 \h </w:instrText>
            </w:r>
            <w:r w:rsidR="000676BD">
              <w:rPr>
                <w:noProof/>
                <w:webHidden/>
              </w:rPr>
            </w:r>
            <w:r w:rsidR="000676BD">
              <w:rPr>
                <w:noProof/>
                <w:webHidden/>
              </w:rPr>
              <w:fldChar w:fldCharType="separate"/>
            </w:r>
            <w:r w:rsidR="00D559AD">
              <w:rPr>
                <w:noProof/>
                <w:webHidden/>
              </w:rPr>
              <w:t>69</w:t>
            </w:r>
            <w:r w:rsidR="000676BD">
              <w:rPr>
                <w:noProof/>
                <w:webHidden/>
              </w:rPr>
              <w:fldChar w:fldCharType="end"/>
            </w:r>
          </w:hyperlink>
        </w:p>
        <w:p w14:paraId="0FB365F9" w14:textId="0962757B" w:rsidR="000676BD" w:rsidRDefault="009F530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81" w:history="1">
            <w:r w:rsidR="000676BD" w:rsidRPr="00E50303">
              <w:rPr>
                <w:rStyle w:val="-"/>
                <w:noProof/>
                <w:lang w:val="el-GR"/>
              </w:rPr>
              <w:t>Μεθοδολογία υλοποίησης</w:t>
            </w:r>
            <w:r w:rsidR="000676BD">
              <w:rPr>
                <w:noProof/>
                <w:webHidden/>
              </w:rPr>
              <w:tab/>
            </w:r>
            <w:r w:rsidR="000676BD">
              <w:rPr>
                <w:noProof/>
                <w:webHidden/>
              </w:rPr>
              <w:fldChar w:fldCharType="begin"/>
            </w:r>
            <w:r w:rsidR="000676BD">
              <w:rPr>
                <w:noProof/>
                <w:webHidden/>
              </w:rPr>
              <w:instrText xml:space="preserve"> PAGEREF _Toc165459081 \h </w:instrText>
            </w:r>
            <w:r w:rsidR="000676BD">
              <w:rPr>
                <w:noProof/>
                <w:webHidden/>
              </w:rPr>
            </w:r>
            <w:r w:rsidR="000676BD">
              <w:rPr>
                <w:noProof/>
                <w:webHidden/>
              </w:rPr>
              <w:fldChar w:fldCharType="separate"/>
            </w:r>
            <w:r w:rsidR="00D559AD">
              <w:rPr>
                <w:noProof/>
                <w:webHidden/>
              </w:rPr>
              <w:t>73</w:t>
            </w:r>
            <w:r w:rsidR="000676BD">
              <w:rPr>
                <w:noProof/>
                <w:webHidden/>
              </w:rPr>
              <w:fldChar w:fldCharType="end"/>
            </w:r>
          </w:hyperlink>
        </w:p>
        <w:p w14:paraId="705BAE1D" w14:textId="35B29B2A" w:rsidR="000676BD" w:rsidRDefault="009F530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82" w:history="1">
            <w:r w:rsidR="000676BD" w:rsidRPr="00E50303">
              <w:rPr>
                <w:rStyle w:val="-"/>
                <w:noProof/>
                <w:lang w:val="el-GR"/>
              </w:rPr>
              <w:t>Διάρκεια σύμβασης-Χρόνοι παράδοσης</w:t>
            </w:r>
            <w:r w:rsidR="000676BD">
              <w:rPr>
                <w:noProof/>
                <w:webHidden/>
              </w:rPr>
              <w:tab/>
            </w:r>
            <w:r w:rsidR="000676BD">
              <w:rPr>
                <w:noProof/>
                <w:webHidden/>
              </w:rPr>
              <w:fldChar w:fldCharType="begin"/>
            </w:r>
            <w:r w:rsidR="000676BD">
              <w:rPr>
                <w:noProof/>
                <w:webHidden/>
              </w:rPr>
              <w:instrText xml:space="preserve"> PAGEREF _Toc165459082 \h </w:instrText>
            </w:r>
            <w:r w:rsidR="000676BD">
              <w:rPr>
                <w:noProof/>
                <w:webHidden/>
              </w:rPr>
            </w:r>
            <w:r w:rsidR="000676BD">
              <w:rPr>
                <w:noProof/>
                <w:webHidden/>
              </w:rPr>
              <w:fldChar w:fldCharType="separate"/>
            </w:r>
            <w:r w:rsidR="00D559AD">
              <w:rPr>
                <w:noProof/>
                <w:webHidden/>
              </w:rPr>
              <w:t>73</w:t>
            </w:r>
            <w:r w:rsidR="000676BD">
              <w:rPr>
                <w:noProof/>
                <w:webHidden/>
              </w:rPr>
              <w:fldChar w:fldCharType="end"/>
            </w:r>
          </w:hyperlink>
        </w:p>
        <w:p w14:paraId="08337245" w14:textId="1D02F8A0" w:rsidR="000676BD" w:rsidRDefault="009F530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83" w:history="1">
            <w:r w:rsidR="000676BD" w:rsidRPr="00E50303">
              <w:rPr>
                <w:rStyle w:val="-"/>
                <w:noProof/>
                <w:lang w:val="el-GR"/>
              </w:rPr>
              <w:t>Παραδοτέα σύμβασης</w:t>
            </w:r>
            <w:r w:rsidR="000676BD">
              <w:rPr>
                <w:noProof/>
                <w:webHidden/>
              </w:rPr>
              <w:tab/>
            </w:r>
            <w:r w:rsidR="000676BD">
              <w:rPr>
                <w:noProof/>
                <w:webHidden/>
              </w:rPr>
              <w:fldChar w:fldCharType="begin"/>
            </w:r>
            <w:r w:rsidR="000676BD">
              <w:rPr>
                <w:noProof/>
                <w:webHidden/>
              </w:rPr>
              <w:instrText xml:space="preserve"> PAGEREF _Toc165459083 \h </w:instrText>
            </w:r>
            <w:r w:rsidR="000676BD">
              <w:rPr>
                <w:noProof/>
                <w:webHidden/>
              </w:rPr>
            </w:r>
            <w:r w:rsidR="000676BD">
              <w:rPr>
                <w:noProof/>
                <w:webHidden/>
              </w:rPr>
              <w:fldChar w:fldCharType="separate"/>
            </w:r>
            <w:r w:rsidR="00D559AD">
              <w:rPr>
                <w:noProof/>
                <w:webHidden/>
              </w:rPr>
              <w:t>73</w:t>
            </w:r>
            <w:r w:rsidR="000676BD">
              <w:rPr>
                <w:noProof/>
                <w:webHidden/>
              </w:rPr>
              <w:fldChar w:fldCharType="end"/>
            </w:r>
          </w:hyperlink>
        </w:p>
        <w:p w14:paraId="38B36B8D" w14:textId="1D65FD87" w:rsidR="000676BD" w:rsidRDefault="009F530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84" w:history="1">
            <w:r w:rsidR="000676BD" w:rsidRPr="00E50303">
              <w:rPr>
                <w:rStyle w:val="-"/>
                <w:noProof/>
                <w:lang w:val="el-GR"/>
              </w:rPr>
              <w:t>Τόπος υλοποίησης/ παροχής των υπηρεσιών</w:t>
            </w:r>
            <w:r w:rsidR="000676BD">
              <w:rPr>
                <w:noProof/>
                <w:webHidden/>
              </w:rPr>
              <w:tab/>
            </w:r>
            <w:r w:rsidR="000676BD">
              <w:rPr>
                <w:noProof/>
                <w:webHidden/>
              </w:rPr>
              <w:fldChar w:fldCharType="begin"/>
            </w:r>
            <w:r w:rsidR="000676BD">
              <w:rPr>
                <w:noProof/>
                <w:webHidden/>
              </w:rPr>
              <w:instrText xml:space="preserve"> PAGEREF _Toc165459084 \h </w:instrText>
            </w:r>
            <w:r w:rsidR="000676BD">
              <w:rPr>
                <w:noProof/>
                <w:webHidden/>
              </w:rPr>
            </w:r>
            <w:r w:rsidR="000676BD">
              <w:rPr>
                <w:noProof/>
                <w:webHidden/>
              </w:rPr>
              <w:fldChar w:fldCharType="separate"/>
            </w:r>
            <w:r w:rsidR="00D559AD">
              <w:rPr>
                <w:noProof/>
                <w:webHidden/>
              </w:rPr>
              <w:t>73</w:t>
            </w:r>
            <w:r w:rsidR="000676BD">
              <w:rPr>
                <w:noProof/>
                <w:webHidden/>
              </w:rPr>
              <w:fldChar w:fldCharType="end"/>
            </w:r>
          </w:hyperlink>
        </w:p>
        <w:p w14:paraId="5631D9B0" w14:textId="2919199B"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85" w:history="1">
            <w:r w:rsidR="000676BD" w:rsidRPr="00E50303">
              <w:rPr>
                <w:rStyle w:val="-"/>
                <w:noProof/>
                <w:lang w:val="el-GR"/>
              </w:rPr>
              <w:t>ΠΑΡΑΡΤΗΜΑ ΙΙ – ΕΥΡΩΠΑΙΚΟ ΕΝΙΑΙΟ ΕΓΓΡΑΦΟ ΣΥΜΒΑΣΗΣ (ΕΕΕΣ)</w:t>
            </w:r>
            <w:r w:rsidR="000676BD">
              <w:rPr>
                <w:noProof/>
                <w:webHidden/>
              </w:rPr>
              <w:tab/>
            </w:r>
            <w:r w:rsidR="000676BD">
              <w:rPr>
                <w:noProof/>
                <w:webHidden/>
              </w:rPr>
              <w:fldChar w:fldCharType="begin"/>
            </w:r>
            <w:r w:rsidR="000676BD">
              <w:rPr>
                <w:noProof/>
                <w:webHidden/>
              </w:rPr>
              <w:instrText xml:space="preserve"> PAGEREF _Toc165459085 \h </w:instrText>
            </w:r>
            <w:r w:rsidR="000676BD">
              <w:rPr>
                <w:noProof/>
                <w:webHidden/>
              </w:rPr>
            </w:r>
            <w:r w:rsidR="000676BD">
              <w:rPr>
                <w:noProof/>
                <w:webHidden/>
              </w:rPr>
              <w:fldChar w:fldCharType="separate"/>
            </w:r>
            <w:r w:rsidR="00D559AD">
              <w:rPr>
                <w:noProof/>
                <w:webHidden/>
              </w:rPr>
              <w:t>74</w:t>
            </w:r>
            <w:r w:rsidR="000676BD">
              <w:rPr>
                <w:noProof/>
                <w:webHidden/>
              </w:rPr>
              <w:fldChar w:fldCharType="end"/>
            </w:r>
          </w:hyperlink>
        </w:p>
        <w:p w14:paraId="51790A21" w14:textId="2F047137" w:rsidR="000676BD" w:rsidRDefault="009F530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65459086" w:history="1">
            <w:r w:rsidR="000676BD" w:rsidRPr="00E50303">
              <w:rPr>
                <w:rStyle w:val="-"/>
                <w:noProof/>
                <w:lang w:val="el-GR"/>
              </w:rPr>
              <w:t>ΕΥΡΩΠΑΙΚΟ ΕΝΙΑΙΟ ΕΓΓΡΑΦΟ ΣΥΜΒΑΣΗΣ (ΕΕΕΣ)</w:t>
            </w:r>
            <w:r w:rsidR="000676BD">
              <w:rPr>
                <w:noProof/>
                <w:webHidden/>
              </w:rPr>
              <w:tab/>
            </w:r>
            <w:r w:rsidR="000676BD">
              <w:rPr>
                <w:noProof/>
                <w:webHidden/>
              </w:rPr>
              <w:fldChar w:fldCharType="begin"/>
            </w:r>
            <w:r w:rsidR="000676BD">
              <w:rPr>
                <w:noProof/>
                <w:webHidden/>
              </w:rPr>
              <w:instrText xml:space="preserve"> PAGEREF _Toc165459086 \h </w:instrText>
            </w:r>
            <w:r w:rsidR="000676BD">
              <w:rPr>
                <w:noProof/>
                <w:webHidden/>
              </w:rPr>
            </w:r>
            <w:r w:rsidR="000676BD">
              <w:rPr>
                <w:noProof/>
                <w:webHidden/>
              </w:rPr>
              <w:fldChar w:fldCharType="separate"/>
            </w:r>
            <w:r w:rsidR="00D559AD">
              <w:rPr>
                <w:noProof/>
                <w:webHidden/>
              </w:rPr>
              <w:t>74</w:t>
            </w:r>
            <w:r w:rsidR="000676BD">
              <w:rPr>
                <w:noProof/>
                <w:webHidden/>
              </w:rPr>
              <w:fldChar w:fldCharType="end"/>
            </w:r>
          </w:hyperlink>
        </w:p>
        <w:p w14:paraId="2B8681FC" w14:textId="31B4E5AD"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87" w:history="1">
            <w:r w:rsidR="000676BD" w:rsidRPr="00E50303">
              <w:rPr>
                <w:rStyle w:val="-"/>
                <w:noProof/>
                <w:lang w:val="el-GR"/>
              </w:rPr>
              <w:t xml:space="preserve">ΠΑΡΑΡΤΗΜΑ </w:t>
            </w:r>
            <w:r w:rsidR="000676BD" w:rsidRPr="00E50303">
              <w:rPr>
                <w:rStyle w:val="-"/>
                <w:noProof/>
                <w:lang w:val="en-US"/>
              </w:rPr>
              <w:t>III</w:t>
            </w:r>
            <w:r w:rsidR="000676BD" w:rsidRPr="00E50303">
              <w:rPr>
                <w:rStyle w:val="-"/>
                <w:noProof/>
                <w:lang w:val="el-GR"/>
              </w:rPr>
              <w:t xml:space="preserve"> – Υπόδειγμα Βιογραφικού Σημειώματος</w:t>
            </w:r>
            <w:r w:rsidR="000676BD">
              <w:rPr>
                <w:noProof/>
                <w:webHidden/>
              </w:rPr>
              <w:tab/>
            </w:r>
            <w:r w:rsidR="000676BD">
              <w:rPr>
                <w:noProof/>
                <w:webHidden/>
              </w:rPr>
              <w:fldChar w:fldCharType="begin"/>
            </w:r>
            <w:r w:rsidR="000676BD">
              <w:rPr>
                <w:noProof/>
                <w:webHidden/>
              </w:rPr>
              <w:instrText xml:space="preserve"> PAGEREF _Toc165459087 \h </w:instrText>
            </w:r>
            <w:r w:rsidR="000676BD">
              <w:rPr>
                <w:noProof/>
                <w:webHidden/>
              </w:rPr>
            </w:r>
            <w:r w:rsidR="000676BD">
              <w:rPr>
                <w:noProof/>
                <w:webHidden/>
              </w:rPr>
              <w:fldChar w:fldCharType="separate"/>
            </w:r>
            <w:r w:rsidR="00D559AD">
              <w:rPr>
                <w:noProof/>
                <w:webHidden/>
              </w:rPr>
              <w:t>75</w:t>
            </w:r>
            <w:r w:rsidR="000676BD">
              <w:rPr>
                <w:noProof/>
                <w:webHidden/>
              </w:rPr>
              <w:fldChar w:fldCharType="end"/>
            </w:r>
          </w:hyperlink>
        </w:p>
        <w:p w14:paraId="62356CE6" w14:textId="2B41AB17"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88" w:history="1">
            <w:r w:rsidR="000676BD" w:rsidRPr="00E50303">
              <w:rPr>
                <w:rStyle w:val="-"/>
                <w:noProof/>
                <w:lang w:val="el-GR"/>
              </w:rPr>
              <w:t xml:space="preserve">ΠΑΡΑΡΤΗΜΑ </w:t>
            </w:r>
            <w:r w:rsidR="000676BD" w:rsidRPr="00E50303">
              <w:rPr>
                <w:rStyle w:val="-"/>
                <w:noProof/>
              </w:rPr>
              <w:t>IV</w:t>
            </w:r>
            <w:r w:rsidR="000676BD" w:rsidRPr="00E50303">
              <w:rPr>
                <w:rStyle w:val="-"/>
                <w:noProof/>
                <w:lang w:val="el-GR"/>
              </w:rPr>
              <w:t xml:space="preserve"> – Υπόδειγμα Τεχνικής Προσφοράς</w:t>
            </w:r>
            <w:r w:rsidR="000676BD">
              <w:rPr>
                <w:noProof/>
                <w:webHidden/>
              </w:rPr>
              <w:tab/>
            </w:r>
            <w:r w:rsidR="000676BD">
              <w:rPr>
                <w:noProof/>
                <w:webHidden/>
              </w:rPr>
              <w:fldChar w:fldCharType="begin"/>
            </w:r>
            <w:r w:rsidR="000676BD">
              <w:rPr>
                <w:noProof/>
                <w:webHidden/>
              </w:rPr>
              <w:instrText xml:space="preserve"> PAGEREF _Toc165459088 \h </w:instrText>
            </w:r>
            <w:r w:rsidR="000676BD">
              <w:rPr>
                <w:noProof/>
                <w:webHidden/>
              </w:rPr>
            </w:r>
            <w:r w:rsidR="000676BD">
              <w:rPr>
                <w:noProof/>
                <w:webHidden/>
              </w:rPr>
              <w:fldChar w:fldCharType="separate"/>
            </w:r>
            <w:r w:rsidR="00D559AD">
              <w:rPr>
                <w:noProof/>
                <w:webHidden/>
              </w:rPr>
              <w:t>77</w:t>
            </w:r>
            <w:r w:rsidR="000676BD">
              <w:rPr>
                <w:noProof/>
                <w:webHidden/>
              </w:rPr>
              <w:fldChar w:fldCharType="end"/>
            </w:r>
          </w:hyperlink>
        </w:p>
        <w:p w14:paraId="369F90EB" w14:textId="1ED2C0AF"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89" w:history="1">
            <w:r w:rsidR="000676BD" w:rsidRPr="00E50303">
              <w:rPr>
                <w:rStyle w:val="-"/>
                <w:noProof/>
                <w:lang w:val="el-GR"/>
              </w:rPr>
              <w:t xml:space="preserve">ΠΑΡΑΡΤΗΜΑ </w:t>
            </w:r>
            <w:r w:rsidR="000676BD" w:rsidRPr="00E50303">
              <w:rPr>
                <w:rStyle w:val="-"/>
                <w:noProof/>
              </w:rPr>
              <w:t>V</w:t>
            </w:r>
            <w:r w:rsidR="000676BD" w:rsidRPr="00E50303">
              <w:rPr>
                <w:rStyle w:val="-"/>
                <w:noProof/>
                <w:lang w:val="el-GR"/>
              </w:rPr>
              <w:t xml:space="preserve"> – Υπόδειγμα Οικονομικής Προσφοράς</w:t>
            </w:r>
            <w:r w:rsidR="000676BD">
              <w:rPr>
                <w:noProof/>
                <w:webHidden/>
              </w:rPr>
              <w:tab/>
            </w:r>
            <w:r w:rsidR="000676BD">
              <w:rPr>
                <w:noProof/>
                <w:webHidden/>
              </w:rPr>
              <w:fldChar w:fldCharType="begin"/>
            </w:r>
            <w:r w:rsidR="000676BD">
              <w:rPr>
                <w:noProof/>
                <w:webHidden/>
              </w:rPr>
              <w:instrText xml:space="preserve"> PAGEREF _Toc165459089 \h </w:instrText>
            </w:r>
            <w:r w:rsidR="000676BD">
              <w:rPr>
                <w:noProof/>
                <w:webHidden/>
              </w:rPr>
            </w:r>
            <w:r w:rsidR="000676BD">
              <w:rPr>
                <w:noProof/>
                <w:webHidden/>
              </w:rPr>
              <w:fldChar w:fldCharType="separate"/>
            </w:r>
            <w:r w:rsidR="00D559AD">
              <w:rPr>
                <w:noProof/>
                <w:webHidden/>
              </w:rPr>
              <w:t>78</w:t>
            </w:r>
            <w:r w:rsidR="000676BD">
              <w:rPr>
                <w:noProof/>
                <w:webHidden/>
              </w:rPr>
              <w:fldChar w:fldCharType="end"/>
            </w:r>
          </w:hyperlink>
        </w:p>
        <w:p w14:paraId="22874749" w14:textId="2BFFDACF"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90" w:history="1">
            <w:r w:rsidR="000676BD" w:rsidRPr="00E50303">
              <w:rPr>
                <w:rStyle w:val="-"/>
                <w:noProof/>
                <w:lang w:val="el-GR"/>
              </w:rPr>
              <w:t xml:space="preserve">ΠΑΡΑΡΤΗΜΑ </w:t>
            </w:r>
            <w:r w:rsidR="000676BD" w:rsidRPr="00E50303">
              <w:rPr>
                <w:rStyle w:val="-"/>
                <w:noProof/>
              </w:rPr>
              <w:t>V</w:t>
            </w:r>
            <w:r w:rsidR="000676BD" w:rsidRPr="00E50303">
              <w:rPr>
                <w:rStyle w:val="-"/>
                <w:noProof/>
                <w:lang w:val="el-GR"/>
              </w:rPr>
              <w:t>Ι – Άλλες Δηλώσεις</w:t>
            </w:r>
            <w:r w:rsidR="000676BD">
              <w:rPr>
                <w:noProof/>
                <w:webHidden/>
              </w:rPr>
              <w:tab/>
            </w:r>
            <w:r w:rsidR="000676BD">
              <w:rPr>
                <w:noProof/>
                <w:webHidden/>
              </w:rPr>
              <w:fldChar w:fldCharType="begin"/>
            </w:r>
            <w:r w:rsidR="000676BD">
              <w:rPr>
                <w:noProof/>
                <w:webHidden/>
              </w:rPr>
              <w:instrText xml:space="preserve"> PAGEREF _Toc165459090 \h </w:instrText>
            </w:r>
            <w:r w:rsidR="000676BD">
              <w:rPr>
                <w:noProof/>
                <w:webHidden/>
              </w:rPr>
            </w:r>
            <w:r w:rsidR="000676BD">
              <w:rPr>
                <w:noProof/>
                <w:webHidden/>
              </w:rPr>
              <w:fldChar w:fldCharType="separate"/>
            </w:r>
            <w:r w:rsidR="00D559AD">
              <w:rPr>
                <w:noProof/>
                <w:webHidden/>
              </w:rPr>
              <w:t>79</w:t>
            </w:r>
            <w:r w:rsidR="000676BD">
              <w:rPr>
                <w:noProof/>
                <w:webHidden/>
              </w:rPr>
              <w:fldChar w:fldCharType="end"/>
            </w:r>
          </w:hyperlink>
        </w:p>
        <w:p w14:paraId="3AC69309" w14:textId="4F736CF1"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91" w:history="1">
            <w:r w:rsidR="000676BD" w:rsidRPr="00E50303">
              <w:rPr>
                <w:rStyle w:val="-"/>
                <w:noProof/>
                <w:lang w:val="el-GR"/>
              </w:rPr>
              <w:t xml:space="preserve">ΠΑΡΑΡΤΗΜΑ </w:t>
            </w:r>
            <w:r w:rsidR="000676BD" w:rsidRPr="00E50303">
              <w:rPr>
                <w:rStyle w:val="-"/>
                <w:noProof/>
              </w:rPr>
              <w:t>VII</w:t>
            </w:r>
            <w:r w:rsidR="000676BD" w:rsidRPr="00E50303">
              <w:rPr>
                <w:rStyle w:val="-"/>
                <w:noProof/>
                <w:lang w:val="el-GR"/>
              </w:rPr>
              <w:t xml:space="preserve"> – Υποδείγματα Εγγυητικών Επιστολών</w:t>
            </w:r>
            <w:r w:rsidR="000676BD">
              <w:rPr>
                <w:noProof/>
                <w:webHidden/>
              </w:rPr>
              <w:tab/>
            </w:r>
            <w:r w:rsidR="000676BD">
              <w:rPr>
                <w:noProof/>
                <w:webHidden/>
              </w:rPr>
              <w:fldChar w:fldCharType="begin"/>
            </w:r>
            <w:r w:rsidR="000676BD">
              <w:rPr>
                <w:noProof/>
                <w:webHidden/>
              </w:rPr>
              <w:instrText xml:space="preserve"> PAGEREF _Toc165459091 \h </w:instrText>
            </w:r>
            <w:r w:rsidR="000676BD">
              <w:rPr>
                <w:noProof/>
                <w:webHidden/>
              </w:rPr>
            </w:r>
            <w:r w:rsidR="000676BD">
              <w:rPr>
                <w:noProof/>
                <w:webHidden/>
              </w:rPr>
              <w:fldChar w:fldCharType="separate"/>
            </w:r>
            <w:r w:rsidR="00D559AD">
              <w:rPr>
                <w:noProof/>
                <w:webHidden/>
              </w:rPr>
              <w:t>80</w:t>
            </w:r>
            <w:r w:rsidR="000676BD">
              <w:rPr>
                <w:noProof/>
                <w:webHidden/>
              </w:rPr>
              <w:fldChar w:fldCharType="end"/>
            </w:r>
          </w:hyperlink>
        </w:p>
        <w:p w14:paraId="6F03A01A" w14:textId="010BD3D7" w:rsidR="000676BD" w:rsidRDefault="009F530B">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92" w:history="1">
            <w:r w:rsidR="000676BD" w:rsidRPr="00E50303">
              <w:rPr>
                <w:rStyle w:val="-"/>
                <w:noProof/>
                <w:lang w:val="el-GR"/>
              </w:rPr>
              <w:t>I.</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Εγγυητική Επιστολή Συμμετοχής</w:t>
            </w:r>
            <w:r w:rsidR="000676BD">
              <w:rPr>
                <w:noProof/>
                <w:webHidden/>
              </w:rPr>
              <w:tab/>
            </w:r>
            <w:r w:rsidR="000676BD">
              <w:rPr>
                <w:noProof/>
                <w:webHidden/>
              </w:rPr>
              <w:fldChar w:fldCharType="begin"/>
            </w:r>
            <w:r w:rsidR="000676BD">
              <w:rPr>
                <w:noProof/>
                <w:webHidden/>
              </w:rPr>
              <w:instrText xml:space="preserve"> PAGEREF _Toc165459092 \h </w:instrText>
            </w:r>
            <w:r w:rsidR="000676BD">
              <w:rPr>
                <w:noProof/>
                <w:webHidden/>
              </w:rPr>
            </w:r>
            <w:r w:rsidR="000676BD">
              <w:rPr>
                <w:noProof/>
                <w:webHidden/>
              </w:rPr>
              <w:fldChar w:fldCharType="separate"/>
            </w:r>
            <w:r w:rsidR="00D559AD">
              <w:rPr>
                <w:noProof/>
                <w:webHidden/>
              </w:rPr>
              <w:t>80</w:t>
            </w:r>
            <w:r w:rsidR="000676BD">
              <w:rPr>
                <w:noProof/>
                <w:webHidden/>
              </w:rPr>
              <w:fldChar w:fldCharType="end"/>
            </w:r>
          </w:hyperlink>
        </w:p>
        <w:p w14:paraId="7921EB7F" w14:textId="73CE19B7" w:rsidR="000676BD" w:rsidRDefault="009F530B">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65459093" w:history="1">
            <w:r w:rsidR="000676BD" w:rsidRPr="00E50303">
              <w:rPr>
                <w:rStyle w:val="-"/>
                <w:noProof/>
                <w:lang w:val="el-GR"/>
              </w:rPr>
              <w:t>II.</w:t>
            </w:r>
            <w:r w:rsidR="000676BD">
              <w:rPr>
                <w:rFonts w:asciiTheme="minorHAnsi" w:eastAsiaTheme="minorEastAsia" w:hAnsiTheme="minorHAnsi" w:cstheme="minorBidi"/>
                <w:i w:val="0"/>
                <w:iCs w:val="0"/>
                <w:noProof/>
                <w:kern w:val="2"/>
                <w:sz w:val="22"/>
                <w:szCs w:val="22"/>
                <w:lang w:val="en-US" w:eastAsia="en-US"/>
                <w14:ligatures w14:val="standardContextual"/>
              </w:rPr>
              <w:tab/>
            </w:r>
            <w:r w:rsidR="000676BD" w:rsidRPr="00E50303">
              <w:rPr>
                <w:rStyle w:val="-"/>
                <w:noProof/>
                <w:lang w:val="el-GR"/>
              </w:rPr>
              <w:t>Εγγυητική Επιστολή Καλής Εκτέλεσης</w:t>
            </w:r>
            <w:r w:rsidR="000676BD">
              <w:rPr>
                <w:noProof/>
                <w:webHidden/>
              </w:rPr>
              <w:tab/>
            </w:r>
            <w:r w:rsidR="000676BD">
              <w:rPr>
                <w:noProof/>
                <w:webHidden/>
              </w:rPr>
              <w:fldChar w:fldCharType="begin"/>
            </w:r>
            <w:r w:rsidR="000676BD">
              <w:rPr>
                <w:noProof/>
                <w:webHidden/>
              </w:rPr>
              <w:instrText xml:space="preserve"> PAGEREF _Toc165459093 \h </w:instrText>
            </w:r>
            <w:r w:rsidR="000676BD">
              <w:rPr>
                <w:noProof/>
                <w:webHidden/>
              </w:rPr>
            </w:r>
            <w:r w:rsidR="000676BD">
              <w:rPr>
                <w:noProof/>
                <w:webHidden/>
              </w:rPr>
              <w:fldChar w:fldCharType="separate"/>
            </w:r>
            <w:r w:rsidR="00D559AD">
              <w:rPr>
                <w:noProof/>
                <w:webHidden/>
              </w:rPr>
              <w:t>81</w:t>
            </w:r>
            <w:r w:rsidR="000676BD">
              <w:rPr>
                <w:noProof/>
                <w:webHidden/>
              </w:rPr>
              <w:fldChar w:fldCharType="end"/>
            </w:r>
          </w:hyperlink>
        </w:p>
        <w:p w14:paraId="25545043" w14:textId="37702D36" w:rsidR="000676BD" w:rsidRDefault="009F530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65459094" w:history="1">
            <w:r w:rsidR="000676BD" w:rsidRPr="00E50303">
              <w:rPr>
                <w:rStyle w:val="-"/>
                <w:noProof/>
                <w:lang w:val="el-GR"/>
              </w:rPr>
              <w:t xml:space="preserve">ΠΑΡΑΡΤΗΜΑ </w:t>
            </w:r>
            <w:r w:rsidR="000676BD" w:rsidRPr="00E50303">
              <w:rPr>
                <w:rStyle w:val="-"/>
                <w:noProof/>
                <w:lang w:val="en-US"/>
              </w:rPr>
              <w:t>VIII</w:t>
            </w:r>
            <w:r w:rsidR="000676BD" w:rsidRPr="00E50303">
              <w:rPr>
                <w:rStyle w:val="-"/>
                <w:noProof/>
                <w:lang w:val="el-GR"/>
              </w:rPr>
              <w:t>– ΕΝΗΜΕΡΩΣΗ ΓΙΑ ΤΗΝ ΕΠΕΞΕΡΓΑΣΙΑ ΠΡΟΣΩΠΙΚΩΝ ΔΕΔΟΜΕΝΩΝ</w:t>
            </w:r>
            <w:r w:rsidR="000676BD">
              <w:rPr>
                <w:noProof/>
                <w:webHidden/>
              </w:rPr>
              <w:tab/>
            </w:r>
            <w:r w:rsidR="000676BD">
              <w:rPr>
                <w:noProof/>
                <w:webHidden/>
              </w:rPr>
              <w:fldChar w:fldCharType="begin"/>
            </w:r>
            <w:r w:rsidR="000676BD">
              <w:rPr>
                <w:noProof/>
                <w:webHidden/>
              </w:rPr>
              <w:instrText xml:space="preserve"> PAGEREF _Toc165459094 \h </w:instrText>
            </w:r>
            <w:r w:rsidR="000676BD">
              <w:rPr>
                <w:noProof/>
                <w:webHidden/>
              </w:rPr>
            </w:r>
            <w:r w:rsidR="000676BD">
              <w:rPr>
                <w:noProof/>
                <w:webHidden/>
              </w:rPr>
              <w:fldChar w:fldCharType="separate"/>
            </w:r>
            <w:r w:rsidR="00D559AD">
              <w:rPr>
                <w:noProof/>
                <w:webHidden/>
              </w:rPr>
              <w:t>82</w:t>
            </w:r>
            <w:r w:rsidR="000676BD">
              <w:rPr>
                <w:noProof/>
                <w:webHidden/>
              </w:rPr>
              <w:fldChar w:fldCharType="end"/>
            </w:r>
          </w:hyperlink>
        </w:p>
        <w:p w14:paraId="1F0A628B" w14:textId="2E97EE30" w:rsidR="00A81D32" w:rsidRDefault="00340CC1" w:rsidP="004D4D34">
          <w:r>
            <w:rPr>
              <w:b/>
              <w:bCs/>
              <w:caps/>
              <w:sz w:val="20"/>
              <w:szCs w:val="20"/>
            </w:rPr>
            <w:fldChar w:fldCharType="end"/>
          </w:r>
        </w:p>
      </w:sdtContent>
    </w:sdt>
    <w:p w14:paraId="1C5D6BEB" w14:textId="77777777" w:rsidR="008338F0" w:rsidRPr="003329FF" w:rsidRDefault="003355E7" w:rsidP="004D4D34">
      <w:pPr>
        <w:pStyle w:val="1"/>
        <w:numPr>
          <w:ilvl w:val="0"/>
          <w:numId w:val="13"/>
        </w:numPr>
        <w:rPr>
          <w:lang w:val="el-GR"/>
        </w:rPr>
      </w:pPr>
      <w:bookmarkStart w:id="10" w:name="_Toc97194404"/>
      <w:bookmarkStart w:id="11" w:name="_Toc165459005"/>
      <w:r w:rsidRPr="003329FF">
        <w:rPr>
          <w:lang w:val="el-GR"/>
        </w:rPr>
        <w:lastRenderedPageBreak/>
        <w:t>ΑΝΑΘΕΤΟΥΣΑ ΑΡΧΗ ΚΑΙ ΑΝΤΙΚΕΙΜΕΝΟ ΣΥΜΒΑΣΗΣ</w:t>
      </w:r>
      <w:bookmarkEnd w:id="10"/>
      <w:bookmarkEnd w:id="11"/>
    </w:p>
    <w:p w14:paraId="4701DB3B" w14:textId="77777777" w:rsidR="008338F0" w:rsidRPr="0032146B" w:rsidRDefault="003355E7" w:rsidP="004D4D34">
      <w:pPr>
        <w:pStyle w:val="2"/>
        <w:numPr>
          <w:ilvl w:val="1"/>
          <w:numId w:val="14"/>
        </w:numPr>
        <w:rPr>
          <w:lang w:val="el-GR"/>
        </w:rPr>
      </w:pPr>
      <w:bookmarkStart w:id="12" w:name="_Toc97194256"/>
      <w:bookmarkStart w:id="13" w:name="_Toc97194405"/>
      <w:bookmarkStart w:id="14" w:name="_Toc165459006"/>
      <w:r w:rsidRPr="0032146B">
        <w:rPr>
          <w:lang w:val="el-GR"/>
        </w:rPr>
        <w:t>Στοιχεία Αναθέτουσας Αρχής</w:t>
      </w:r>
      <w:bookmarkEnd w:id="12"/>
      <w:bookmarkEnd w:id="13"/>
      <w:bookmarkEnd w:id="14"/>
      <w:r w:rsidRPr="0032146B">
        <w:rPr>
          <w:lang w:val="el-GR"/>
        </w:rPr>
        <w:t xml:space="preserve"> </w:t>
      </w:r>
    </w:p>
    <w:p w14:paraId="2D443D80" w14:textId="77777777" w:rsidR="008338F0" w:rsidRPr="00603221" w:rsidRDefault="008338F0" w:rsidP="004D4D34">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F530B" w14:paraId="52639577" w14:textId="77777777">
        <w:tc>
          <w:tcPr>
            <w:tcW w:w="5245" w:type="dxa"/>
            <w:tcBorders>
              <w:top w:val="single" w:sz="4" w:space="0" w:color="000000"/>
              <w:left w:val="single" w:sz="4" w:space="0" w:color="000000"/>
              <w:bottom w:val="single" w:sz="4" w:space="0" w:color="000000"/>
            </w:tcBorders>
            <w:shd w:val="clear" w:color="auto" w:fill="auto"/>
          </w:tcPr>
          <w:p w14:paraId="2DF833E3" w14:textId="77777777" w:rsidR="008338F0" w:rsidRPr="00603221" w:rsidRDefault="003355E7" w:rsidP="004D4D34">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EB63E2" w14:textId="77777777" w:rsidR="008338F0" w:rsidRPr="00603221" w:rsidRDefault="007D3A48" w:rsidP="004D4D34">
            <w:pPr>
              <w:pStyle w:val="normalwithoutspacing"/>
              <w:snapToGrid w:val="0"/>
            </w:pPr>
            <w:r w:rsidRPr="00603221">
              <w:t xml:space="preserve">ΚΟΙΝΩΝΙΑ ΤΗΣ ΠΛΗΡΟΦΟΡΙΑΣ </w:t>
            </w:r>
            <w:r w:rsidR="00417984">
              <w:t>Μ.</w:t>
            </w:r>
            <w:r w:rsidRPr="00603221">
              <w:t>Α.Ε.</w:t>
            </w:r>
          </w:p>
        </w:tc>
      </w:tr>
      <w:tr w:rsidR="004D0444" w:rsidRPr="004D0444" w14:paraId="6E14695D" w14:textId="77777777">
        <w:tc>
          <w:tcPr>
            <w:tcW w:w="5245" w:type="dxa"/>
            <w:tcBorders>
              <w:top w:val="single" w:sz="4" w:space="0" w:color="000000"/>
              <w:left w:val="single" w:sz="4" w:space="0" w:color="000000"/>
              <w:bottom w:val="single" w:sz="4" w:space="0" w:color="000000"/>
            </w:tcBorders>
            <w:shd w:val="clear" w:color="auto" w:fill="auto"/>
          </w:tcPr>
          <w:p w14:paraId="5169D131" w14:textId="77777777" w:rsidR="004D0444" w:rsidRPr="00EF0725" w:rsidRDefault="004D0444" w:rsidP="004D4D3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8B3245" w14:textId="77777777" w:rsidR="004D0444" w:rsidRPr="00603221" w:rsidRDefault="004D0444" w:rsidP="004D4D34">
            <w:pPr>
              <w:pStyle w:val="normalwithoutspacing"/>
              <w:snapToGrid w:val="0"/>
            </w:pPr>
            <w:r w:rsidRPr="00782EAD">
              <w:t>999983307</w:t>
            </w:r>
          </w:p>
        </w:tc>
      </w:tr>
      <w:tr w:rsidR="004D0444" w:rsidRPr="004D0444" w14:paraId="2D5B9923" w14:textId="77777777">
        <w:tc>
          <w:tcPr>
            <w:tcW w:w="5245" w:type="dxa"/>
            <w:tcBorders>
              <w:top w:val="single" w:sz="4" w:space="0" w:color="000000"/>
              <w:left w:val="single" w:sz="4" w:space="0" w:color="000000"/>
              <w:bottom w:val="single" w:sz="4" w:space="0" w:color="000000"/>
            </w:tcBorders>
            <w:shd w:val="clear" w:color="auto" w:fill="auto"/>
          </w:tcPr>
          <w:p w14:paraId="201B0EFF" w14:textId="77777777" w:rsidR="004D0444" w:rsidRPr="00603221" w:rsidRDefault="004D0444" w:rsidP="004D4D3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1B0A01" w14:textId="77777777" w:rsidR="004D0444" w:rsidRPr="00603221" w:rsidRDefault="004D0444" w:rsidP="004D4D34">
            <w:pPr>
              <w:pStyle w:val="normalwithoutspacing"/>
              <w:snapToGrid w:val="0"/>
            </w:pPr>
            <w:r w:rsidRPr="00782EAD">
              <w:t>1053.E00553.00005</w:t>
            </w:r>
          </w:p>
        </w:tc>
      </w:tr>
      <w:tr w:rsidR="008338F0" w:rsidRPr="00DF02B0" w14:paraId="617A1E14" w14:textId="77777777">
        <w:tc>
          <w:tcPr>
            <w:tcW w:w="5245" w:type="dxa"/>
            <w:tcBorders>
              <w:top w:val="single" w:sz="4" w:space="0" w:color="000000"/>
              <w:left w:val="single" w:sz="4" w:space="0" w:color="000000"/>
              <w:bottom w:val="single" w:sz="4" w:space="0" w:color="000000"/>
            </w:tcBorders>
            <w:shd w:val="clear" w:color="auto" w:fill="auto"/>
          </w:tcPr>
          <w:p w14:paraId="2E0EA636" w14:textId="77777777" w:rsidR="008338F0" w:rsidRPr="00603221" w:rsidRDefault="003355E7" w:rsidP="004D4D34">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30B3EF0" w14:textId="77777777" w:rsidR="008338F0" w:rsidRPr="00372204" w:rsidRDefault="00372204" w:rsidP="004D4D34">
            <w:pPr>
              <w:pStyle w:val="normalwithoutspacing"/>
              <w:snapToGrid w:val="0"/>
            </w:pPr>
            <w:r>
              <w:t>Λεωφ. Συγγρού 194</w:t>
            </w:r>
          </w:p>
        </w:tc>
      </w:tr>
      <w:tr w:rsidR="008338F0" w:rsidRPr="00DF02B0" w14:paraId="1937C4EF" w14:textId="77777777">
        <w:tc>
          <w:tcPr>
            <w:tcW w:w="5245" w:type="dxa"/>
            <w:tcBorders>
              <w:top w:val="single" w:sz="4" w:space="0" w:color="000000"/>
              <w:left w:val="single" w:sz="4" w:space="0" w:color="000000"/>
              <w:bottom w:val="single" w:sz="4" w:space="0" w:color="000000"/>
            </w:tcBorders>
            <w:shd w:val="clear" w:color="auto" w:fill="auto"/>
          </w:tcPr>
          <w:p w14:paraId="24E0DB82" w14:textId="77777777" w:rsidR="008338F0" w:rsidRPr="00603221" w:rsidRDefault="003355E7" w:rsidP="004D4D34">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51C678" w14:textId="77777777" w:rsidR="008338F0" w:rsidRPr="00603221" w:rsidRDefault="00372204" w:rsidP="004D4D34">
            <w:pPr>
              <w:pStyle w:val="normalwithoutspacing"/>
              <w:snapToGrid w:val="0"/>
            </w:pPr>
            <w:r>
              <w:t>Καλλιθέα</w:t>
            </w:r>
          </w:p>
        </w:tc>
      </w:tr>
      <w:tr w:rsidR="008338F0" w:rsidRPr="00DF02B0" w14:paraId="6F6608D2" w14:textId="77777777">
        <w:tc>
          <w:tcPr>
            <w:tcW w:w="5245" w:type="dxa"/>
            <w:tcBorders>
              <w:top w:val="single" w:sz="4" w:space="0" w:color="000000"/>
              <w:left w:val="single" w:sz="4" w:space="0" w:color="000000"/>
              <w:bottom w:val="single" w:sz="4" w:space="0" w:color="000000"/>
            </w:tcBorders>
            <w:shd w:val="clear" w:color="auto" w:fill="auto"/>
          </w:tcPr>
          <w:p w14:paraId="0B8AC86A" w14:textId="77777777" w:rsidR="008338F0" w:rsidRPr="00603221" w:rsidRDefault="003355E7" w:rsidP="004D4D34">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3737D6" w14:textId="77777777" w:rsidR="008338F0" w:rsidRPr="00603221" w:rsidRDefault="00372204" w:rsidP="004D4D34">
            <w:pPr>
              <w:pStyle w:val="normalwithoutspacing"/>
              <w:snapToGrid w:val="0"/>
            </w:pPr>
            <w:r>
              <w:t>176</w:t>
            </w:r>
            <w:r w:rsidRPr="00603221">
              <w:t xml:space="preserve"> </w:t>
            </w:r>
            <w:r>
              <w:t>71</w:t>
            </w:r>
          </w:p>
        </w:tc>
      </w:tr>
      <w:tr w:rsidR="008338F0" w:rsidRPr="00DF02B0" w14:paraId="0B5C310C" w14:textId="77777777">
        <w:tc>
          <w:tcPr>
            <w:tcW w:w="5245" w:type="dxa"/>
            <w:tcBorders>
              <w:top w:val="single" w:sz="4" w:space="0" w:color="000000"/>
              <w:left w:val="single" w:sz="4" w:space="0" w:color="000000"/>
              <w:bottom w:val="single" w:sz="4" w:space="0" w:color="000000"/>
            </w:tcBorders>
            <w:shd w:val="clear" w:color="auto" w:fill="auto"/>
          </w:tcPr>
          <w:p w14:paraId="386D58B3" w14:textId="77777777" w:rsidR="008338F0" w:rsidRPr="00603221" w:rsidRDefault="003355E7" w:rsidP="004D4D34">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F0A0F8" w14:textId="77777777" w:rsidR="008338F0" w:rsidRPr="00603221" w:rsidRDefault="007D3A48" w:rsidP="004D4D34">
            <w:pPr>
              <w:pStyle w:val="normalwithoutspacing"/>
              <w:snapToGrid w:val="0"/>
              <w:rPr>
                <w:lang w:val="en-US"/>
              </w:rPr>
            </w:pPr>
            <w:r w:rsidRPr="00603221">
              <w:t>ΕΛΛΑΔΑ</w:t>
            </w:r>
          </w:p>
        </w:tc>
      </w:tr>
      <w:tr w:rsidR="008338F0" w:rsidRPr="00DF02B0" w14:paraId="1E347AC1" w14:textId="77777777">
        <w:tc>
          <w:tcPr>
            <w:tcW w:w="5245" w:type="dxa"/>
            <w:tcBorders>
              <w:top w:val="single" w:sz="4" w:space="0" w:color="000000"/>
              <w:left w:val="single" w:sz="4" w:space="0" w:color="000000"/>
              <w:bottom w:val="single" w:sz="4" w:space="0" w:color="000000"/>
            </w:tcBorders>
            <w:shd w:val="clear" w:color="auto" w:fill="auto"/>
          </w:tcPr>
          <w:p w14:paraId="6AD262DD" w14:textId="77777777" w:rsidR="008338F0" w:rsidRPr="00603221" w:rsidRDefault="003355E7" w:rsidP="004D4D34">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279965" w14:textId="77777777" w:rsidR="008338F0" w:rsidRPr="00603221" w:rsidRDefault="0036512D" w:rsidP="004D4D34">
            <w:pPr>
              <w:pStyle w:val="normalwithoutspacing"/>
              <w:snapToGrid w:val="0"/>
              <w:rPr>
                <w:lang w:val="de-DE"/>
              </w:rPr>
            </w:pPr>
            <w:r w:rsidRPr="003329FF">
              <w:t>GR 300</w:t>
            </w:r>
          </w:p>
        </w:tc>
      </w:tr>
      <w:tr w:rsidR="008338F0" w:rsidRPr="00DF02B0" w14:paraId="675F159D" w14:textId="77777777">
        <w:tc>
          <w:tcPr>
            <w:tcW w:w="5245" w:type="dxa"/>
            <w:tcBorders>
              <w:top w:val="single" w:sz="4" w:space="0" w:color="000000"/>
              <w:left w:val="single" w:sz="4" w:space="0" w:color="000000"/>
              <w:bottom w:val="single" w:sz="4" w:space="0" w:color="000000"/>
            </w:tcBorders>
            <w:shd w:val="clear" w:color="auto" w:fill="auto"/>
          </w:tcPr>
          <w:p w14:paraId="5E560764" w14:textId="77777777" w:rsidR="008338F0" w:rsidRPr="00603221" w:rsidRDefault="003355E7" w:rsidP="004D4D34">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6679E5" w14:textId="77777777" w:rsidR="008338F0" w:rsidRPr="00603221" w:rsidRDefault="00865C7D" w:rsidP="004D4D34">
            <w:pPr>
              <w:pStyle w:val="normalwithoutspacing"/>
              <w:snapToGrid w:val="0"/>
              <w:rPr>
                <w:lang w:val="en-US"/>
              </w:rPr>
            </w:pPr>
            <w:r w:rsidRPr="00603221">
              <w:rPr>
                <w:lang w:val="en-US"/>
              </w:rPr>
              <w:t>213 1300700</w:t>
            </w:r>
          </w:p>
        </w:tc>
      </w:tr>
      <w:tr w:rsidR="008338F0" w:rsidRPr="00DF02B0" w14:paraId="28378F93" w14:textId="77777777">
        <w:tc>
          <w:tcPr>
            <w:tcW w:w="5245" w:type="dxa"/>
            <w:tcBorders>
              <w:top w:val="single" w:sz="4" w:space="0" w:color="000000"/>
              <w:left w:val="single" w:sz="4" w:space="0" w:color="000000"/>
              <w:bottom w:val="single" w:sz="4" w:space="0" w:color="000000"/>
            </w:tcBorders>
            <w:shd w:val="clear" w:color="auto" w:fill="auto"/>
          </w:tcPr>
          <w:p w14:paraId="45CD168E" w14:textId="77777777" w:rsidR="008338F0" w:rsidRPr="00603221" w:rsidRDefault="003355E7" w:rsidP="004D4D34">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E71C5A" w14:textId="77777777" w:rsidR="008338F0" w:rsidRPr="00603221" w:rsidRDefault="00865C7D" w:rsidP="004D4D34">
            <w:pPr>
              <w:pStyle w:val="normalwithoutspacing"/>
              <w:snapToGrid w:val="0"/>
              <w:rPr>
                <w:lang w:val="en-US"/>
              </w:rPr>
            </w:pPr>
            <w:r w:rsidRPr="00603221">
              <w:rPr>
                <w:lang w:val="en-US"/>
              </w:rPr>
              <w:t>213 1300801</w:t>
            </w:r>
          </w:p>
        </w:tc>
      </w:tr>
      <w:tr w:rsidR="008338F0" w:rsidRPr="00DF02B0" w14:paraId="3E0753A2" w14:textId="77777777" w:rsidTr="00607DE2">
        <w:trPr>
          <w:trHeight w:val="474"/>
        </w:trPr>
        <w:tc>
          <w:tcPr>
            <w:tcW w:w="5245" w:type="dxa"/>
            <w:tcBorders>
              <w:top w:val="single" w:sz="4" w:space="0" w:color="000000"/>
              <w:left w:val="single" w:sz="4" w:space="0" w:color="000000"/>
              <w:bottom w:val="single" w:sz="4" w:space="0" w:color="000000"/>
            </w:tcBorders>
            <w:shd w:val="clear" w:color="auto" w:fill="auto"/>
          </w:tcPr>
          <w:p w14:paraId="768BBCF0" w14:textId="77777777" w:rsidR="008338F0" w:rsidRPr="00603221" w:rsidRDefault="003355E7" w:rsidP="004D4D34">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DC286A" w14:textId="77777777" w:rsidR="008338F0" w:rsidRPr="00603221" w:rsidRDefault="009F530B" w:rsidP="004D4D34">
            <w:pPr>
              <w:pStyle w:val="normalwithoutspacing"/>
              <w:snapToGrid w:val="0"/>
              <w:rPr>
                <w:lang w:val="en-US"/>
              </w:rPr>
            </w:pPr>
            <w:hyperlink r:id="rId13" w:history="1">
              <w:r w:rsidR="00E817D9" w:rsidRPr="00D009BC">
                <w:rPr>
                  <w:rStyle w:val="-"/>
                  <w:lang w:val="en-US"/>
                </w:rPr>
                <w:t>info@ktpae.gr</w:t>
              </w:r>
            </w:hyperlink>
          </w:p>
        </w:tc>
      </w:tr>
      <w:tr w:rsidR="008338F0" w:rsidRPr="00DF02B0" w14:paraId="5BE202B4" w14:textId="77777777">
        <w:tc>
          <w:tcPr>
            <w:tcW w:w="5245" w:type="dxa"/>
            <w:tcBorders>
              <w:top w:val="single" w:sz="4" w:space="0" w:color="000000"/>
              <w:left w:val="single" w:sz="4" w:space="0" w:color="000000"/>
              <w:bottom w:val="single" w:sz="4" w:space="0" w:color="000000"/>
            </w:tcBorders>
            <w:shd w:val="clear" w:color="auto" w:fill="auto"/>
          </w:tcPr>
          <w:p w14:paraId="3A20419F" w14:textId="77777777" w:rsidR="008338F0" w:rsidRPr="00603221" w:rsidRDefault="003355E7" w:rsidP="004D4D34">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824D74" w14:textId="280BA2C9" w:rsidR="008338F0" w:rsidRPr="001663DD" w:rsidRDefault="001663DD" w:rsidP="004D4D34">
            <w:pPr>
              <w:pStyle w:val="normalwithoutspacing"/>
              <w:snapToGrid w:val="0"/>
              <w:rPr>
                <w:highlight w:val="magenta"/>
              </w:rPr>
            </w:pPr>
            <w:r w:rsidRPr="00201FBD">
              <w:t>Παγώνη Δήμητρα</w:t>
            </w:r>
          </w:p>
        </w:tc>
      </w:tr>
      <w:tr w:rsidR="008338F0" w:rsidRPr="00DF02B0" w14:paraId="28499CBF" w14:textId="77777777">
        <w:tc>
          <w:tcPr>
            <w:tcW w:w="5245" w:type="dxa"/>
            <w:tcBorders>
              <w:top w:val="single" w:sz="4" w:space="0" w:color="000000"/>
              <w:left w:val="single" w:sz="4" w:space="0" w:color="000000"/>
              <w:bottom w:val="single" w:sz="4" w:space="0" w:color="000000"/>
            </w:tcBorders>
            <w:shd w:val="clear" w:color="auto" w:fill="auto"/>
          </w:tcPr>
          <w:p w14:paraId="088E89A4" w14:textId="77777777" w:rsidR="008338F0" w:rsidRPr="00603221" w:rsidRDefault="003355E7" w:rsidP="004D4D34">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42FF51" w14:textId="77777777" w:rsidR="008338F0" w:rsidRPr="00603221" w:rsidRDefault="009F530B" w:rsidP="004D4D34">
            <w:pPr>
              <w:pStyle w:val="normalwithoutspacing"/>
              <w:snapToGrid w:val="0"/>
            </w:pPr>
            <w:hyperlink r:id="rId14" w:history="1">
              <w:r w:rsidR="00E817D9" w:rsidRPr="00D009BC">
                <w:rPr>
                  <w:rStyle w:val="-"/>
                </w:rPr>
                <w:t>http://www.ktpae.gr</w:t>
              </w:r>
            </w:hyperlink>
          </w:p>
        </w:tc>
      </w:tr>
      <w:tr w:rsidR="008338F0" w:rsidRPr="00D72C0C" w14:paraId="51DBC366" w14:textId="77777777">
        <w:tc>
          <w:tcPr>
            <w:tcW w:w="5245" w:type="dxa"/>
            <w:tcBorders>
              <w:top w:val="single" w:sz="4" w:space="0" w:color="000000"/>
              <w:left w:val="single" w:sz="4" w:space="0" w:color="000000"/>
              <w:bottom w:val="single" w:sz="4" w:space="0" w:color="000000"/>
            </w:tcBorders>
            <w:shd w:val="clear" w:color="auto" w:fill="auto"/>
          </w:tcPr>
          <w:p w14:paraId="2B0F0874" w14:textId="77777777" w:rsidR="008338F0" w:rsidRPr="00603221" w:rsidRDefault="003355E7" w:rsidP="004D4D34">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AC42566" w14:textId="618449A1" w:rsidR="008338F0" w:rsidRPr="00603221" w:rsidRDefault="009F530B" w:rsidP="004D4D34">
            <w:pPr>
              <w:pStyle w:val="normalwithoutspacing"/>
              <w:snapToGrid w:val="0"/>
            </w:pPr>
            <w:hyperlink r:id="rId15" w:history="1">
              <w:r w:rsidR="005C1BA7" w:rsidRPr="009B7841">
                <w:rPr>
                  <w:rStyle w:val="-"/>
                </w:rPr>
                <w:t>https://www.ktpae.gr/</w:t>
              </w:r>
            </w:hyperlink>
            <w:r w:rsidR="005C1BA7">
              <w:t xml:space="preserve"> </w:t>
            </w:r>
          </w:p>
        </w:tc>
      </w:tr>
    </w:tbl>
    <w:p w14:paraId="76E3F7F1" w14:textId="77777777" w:rsidR="008338F0" w:rsidRPr="00B46BF2" w:rsidRDefault="008338F0" w:rsidP="004D4D34">
      <w:pPr>
        <w:pStyle w:val="normalwithoutspacing"/>
        <w:rPr>
          <w:lang w:val="en-US"/>
        </w:rPr>
      </w:pPr>
    </w:p>
    <w:p w14:paraId="22ABDB3A" w14:textId="77777777" w:rsidR="008338F0" w:rsidRPr="00603221" w:rsidRDefault="003355E7" w:rsidP="004D4D34">
      <w:pPr>
        <w:pStyle w:val="normalwithoutspacing"/>
      </w:pPr>
      <w:r w:rsidRPr="00603221">
        <w:rPr>
          <w:b/>
        </w:rPr>
        <w:t xml:space="preserve">Είδος Αναθέτουσας Αρχής </w:t>
      </w:r>
    </w:p>
    <w:p w14:paraId="36061185" w14:textId="77777777" w:rsidR="008338F0" w:rsidRPr="00603221" w:rsidRDefault="003355E7" w:rsidP="004D4D34">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0D2259">
        <w:t>.</w:t>
      </w:r>
    </w:p>
    <w:p w14:paraId="21DADFCE" w14:textId="77777777" w:rsidR="006F0660" w:rsidRDefault="006F0660" w:rsidP="004D4D34">
      <w:pPr>
        <w:pStyle w:val="normalwithoutspacing"/>
        <w:rPr>
          <w:b/>
        </w:rPr>
      </w:pPr>
    </w:p>
    <w:p w14:paraId="64C8960F" w14:textId="77777777" w:rsidR="008338F0" w:rsidRPr="00603221" w:rsidRDefault="003355E7" w:rsidP="004D4D34">
      <w:pPr>
        <w:pStyle w:val="normalwithoutspacing"/>
      </w:pPr>
      <w:r w:rsidRPr="00603221">
        <w:rPr>
          <w:b/>
        </w:rPr>
        <w:t>Κύρια δραστηριότητα Α.Α.</w:t>
      </w:r>
    </w:p>
    <w:p w14:paraId="7E31AE70" w14:textId="77777777" w:rsidR="008338F0" w:rsidRPr="00603221" w:rsidRDefault="003355E7" w:rsidP="004D4D34">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52FDFB98" w14:textId="77777777" w:rsidR="008338F0" w:rsidRPr="00603221" w:rsidRDefault="003355E7" w:rsidP="004D4D34">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0D2259">
        <w:t>.</w:t>
      </w:r>
      <w:r w:rsidRPr="00603221">
        <w:t xml:space="preserve"> </w:t>
      </w:r>
    </w:p>
    <w:p w14:paraId="74A9C843" w14:textId="77777777" w:rsidR="006F0660" w:rsidRDefault="006F0660" w:rsidP="004D4D34">
      <w:pPr>
        <w:suppressAutoHyphens w:val="0"/>
        <w:spacing w:after="0"/>
        <w:jc w:val="left"/>
        <w:rPr>
          <w:b/>
          <w:lang w:val="el-GR"/>
        </w:rPr>
      </w:pPr>
    </w:p>
    <w:p w14:paraId="3074AE92" w14:textId="77777777" w:rsidR="008338F0" w:rsidRPr="00603221" w:rsidRDefault="003355E7" w:rsidP="004D4D34">
      <w:pPr>
        <w:suppressAutoHyphens w:val="0"/>
        <w:spacing w:after="0"/>
        <w:jc w:val="left"/>
        <w:rPr>
          <w:lang w:val="el-GR"/>
        </w:rPr>
      </w:pPr>
      <w:r w:rsidRPr="00603221">
        <w:rPr>
          <w:b/>
          <w:lang w:val="el-GR"/>
        </w:rPr>
        <w:t xml:space="preserve">Στοιχεία Επικοινωνίας </w:t>
      </w:r>
    </w:p>
    <w:p w14:paraId="0759F72D" w14:textId="4F781D46" w:rsidR="002E1FDE" w:rsidRDefault="003355E7" w:rsidP="004D4D34">
      <w:pPr>
        <w:pStyle w:val="normalwithoutspacing"/>
        <w:ind w:left="567" w:hanging="567"/>
        <w:rPr>
          <w:rStyle w:val="-"/>
        </w:rPr>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t>
      </w:r>
      <w:hyperlink r:id="rId16" w:history="1">
        <w:r w:rsidR="004B4DB5" w:rsidRPr="006F13E1">
          <w:rPr>
            <w:rStyle w:val="-"/>
          </w:rPr>
          <w:t>www.promitheus.gov.gr</w:t>
        </w:r>
      </w:hyperlink>
      <w:r w:rsidR="004B4DB5" w:rsidRPr="004B4DB5">
        <w:t xml:space="preserve"> </w:t>
      </w:r>
      <w:r w:rsidRPr="00603221">
        <w:t xml:space="preserve">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216C2E8D" w14:textId="77777777" w:rsidR="00154623" w:rsidRPr="00603221" w:rsidRDefault="006F0660" w:rsidP="004D4D34">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4E428959" w14:textId="77777777" w:rsidR="008338F0" w:rsidRDefault="006F0660" w:rsidP="004D4D34">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99C0906" w14:textId="77777777" w:rsidR="002E1FDE" w:rsidRDefault="002E1FDE" w:rsidP="004D4D34">
      <w:pPr>
        <w:pStyle w:val="normalwithoutspacing"/>
      </w:pPr>
    </w:p>
    <w:p w14:paraId="4D658992" w14:textId="77777777" w:rsidR="00FA4D72" w:rsidRDefault="00FA4D72" w:rsidP="004D4D34">
      <w:pPr>
        <w:pStyle w:val="normalwithoutspacing"/>
      </w:pPr>
    </w:p>
    <w:p w14:paraId="0F40182F" w14:textId="77777777" w:rsidR="00FA4D72" w:rsidRDefault="00FA4D72" w:rsidP="004D4D34">
      <w:pPr>
        <w:pStyle w:val="normalwithoutspacing"/>
      </w:pPr>
    </w:p>
    <w:p w14:paraId="22132863" w14:textId="77777777" w:rsidR="008338F0" w:rsidRPr="00603221" w:rsidRDefault="003355E7" w:rsidP="004D4D34">
      <w:pPr>
        <w:pStyle w:val="2"/>
        <w:rPr>
          <w:rFonts w:cs="Tahoma"/>
          <w:lang w:val="el-GR"/>
        </w:rPr>
      </w:pPr>
      <w:bookmarkStart w:id="15" w:name="_Ref89085315"/>
      <w:bookmarkStart w:id="16" w:name="_Toc97194257"/>
      <w:bookmarkStart w:id="17" w:name="_Toc97194406"/>
      <w:bookmarkStart w:id="18" w:name="_Toc165459007"/>
      <w:r w:rsidRPr="00603221">
        <w:rPr>
          <w:rFonts w:cs="Tahoma"/>
          <w:lang w:val="el-GR"/>
        </w:rPr>
        <w:lastRenderedPageBreak/>
        <w:t>Στοιχεία Διαδικασίας - Χρηματοδότηση</w:t>
      </w:r>
      <w:bookmarkEnd w:id="15"/>
      <w:bookmarkEnd w:id="16"/>
      <w:bookmarkEnd w:id="17"/>
      <w:bookmarkEnd w:id="18"/>
    </w:p>
    <w:p w14:paraId="54012572" w14:textId="77777777" w:rsidR="008338F0" w:rsidRPr="00603221" w:rsidRDefault="003355E7" w:rsidP="004D4D34">
      <w:pPr>
        <w:rPr>
          <w:lang w:val="el-GR"/>
        </w:rPr>
      </w:pPr>
      <w:r w:rsidRPr="00603221">
        <w:rPr>
          <w:b/>
          <w:lang w:val="el-GR"/>
        </w:rPr>
        <w:t xml:space="preserve">Είδος διαδικασίας </w:t>
      </w:r>
    </w:p>
    <w:p w14:paraId="4B066B31" w14:textId="77777777" w:rsidR="008338F0" w:rsidRPr="00603221" w:rsidRDefault="003355E7" w:rsidP="004D4D34">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504B1C67" w14:textId="77777777" w:rsidR="008338F0" w:rsidRPr="00603221" w:rsidRDefault="008338F0" w:rsidP="004D4D34">
      <w:pPr>
        <w:pStyle w:val="normalwithoutspacing"/>
      </w:pPr>
    </w:p>
    <w:p w14:paraId="4FE8355C" w14:textId="77777777" w:rsidR="00E338EB" w:rsidRDefault="00E338EB" w:rsidP="004D4D34">
      <w:pPr>
        <w:pStyle w:val="normalwithoutspacing"/>
        <w:spacing w:after="120"/>
      </w:pPr>
      <w:bookmarkStart w:id="19" w:name="_Hlk129166241"/>
      <w:r>
        <w:rPr>
          <w:b/>
        </w:rPr>
        <w:t>Χρηματοδότηση της σύμβασης</w:t>
      </w:r>
    </w:p>
    <w:p w14:paraId="4D0192C3" w14:textId="77777777" w:rsidR="0099227E" w:rsidRPr="0099227E" w:rsidRDefault="0099227E" w:rsidP="004D4D34">
      <w:pPr>
        <w:rPr>
          <w:lang w:val="el-GR"/>
        </w:rPr>
      </w:pPr>
      <w:r w:rsidRPr="0099227E">
        <w:rPr>
          <w:lang w:val="el-GR"/>
        </w:rPr>
        <w:t>Φορέας χρηματοδότησης της παρούσας σύμβασης είναι η ««Κοινωνία της Πληροφορίας Μ.Α.Ε.».</w:t>
      </w:r>
    </w:p>
    <w:p w14:paraId="1F62F046" w14:textId="3498F273" w:rsidR="00E338EB" w:rsidRPr="00774D0E" w:rsidRDefault="00231D36" w:rsidP="004D4D34">
      <w:pPr>
        <w:rPr>
          <w:rFonts w:ascii="Calibri" w:hAnsi="Calibri" w:cs="Calibri"/>
          <w:lang w:val="el-GR" w:eastAsia="en-US"/>
        </w:rPr>
      </w:pPr>
      <w:r w:rsidRPr="00231D36">
        <w:rPr>
          <w:lang w:val="el-GR"/>
        </w:rPr>
        <w:t>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 ή κάθε άλλο λογαριασμό σχετικό με τα λειτουργικά έξοδα της εταιρείας.</w:t>
      </w:r>
    </w:p>
    <w:bookmarkEnd w:id="19"/>
    <w:p w14:paraId="2BEA6A71" w14:textId="77777777" w:rsidR="008338F0" w:rsidRPr="00603221" w:rsidRDefault="003355E7" w:rsidP="004D4D34">
      <w:pPr>
        <w:pStyle w:val="2"/>
        <w:rPr>
          <w:rFonts w:cs="Tahoma"/>
          <w:lang w:val="el-GR"/>
        </w:rPr>
      </w:pPr>
      <w:r w:rsidRPr="00603221">
        <w:rPr>
          <w:rFonts w:cs="Tahoma"/>
          <w:lang w:val="el-GR"/>
        </w:rPr>
        <w:tab/>
      </w:r>
      <w:bookmarkStart w:id="20" w:name="_Toc97194258"/>
      <w:bookmarkStart w:id="21" w:name="_Toc97194407"/>
      <w:bookmarkStart w:id="22" w:name="_Toc165459008"/>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4A436458" w14:textId="77777777" w:rsidR="00E338EB" w:rsidRDefault="00E338EB" w:rsidP="004D4D34">
      <w:pPr>
        <w:suppressAutoHyphens w:val="0"/>
        <w:spacing w:after="91"/>
        <w:rPr>
          <w:rFonts w:eastAsia="Calibri"/>
          <w:lang w:val="el-GR"/>
        </w:rPr>
      </w:pPr>
      <w:bookmarkStart w:id="23" w:name="_Hlk123829316"/>
    </w:p>
    <w:p w14:paraId="7E971920" w14:textId="6282EA28" w:rsidR="00E338EB" w:rsidRPr="00320516" w:rsidRDefault="00E338EB" w:rsidP="004D4D34">
      <w:pPr>
        <w:suppressAutoHyphens w:val="0"/>
        <w:spacing w:after="91"/>
        <w:rPr>
          <w:rFonts w:eastAsia="Calibri"/>
          <w:lang w:val="el-GR"/>
        </w:rPr>
      </w:pPr>
      <w:r w:rsidRPr="00E338EB">
        <w:rPr>
          <w:rFonts w:eastAsiaTheme="minorEastAsia"/>
          <w:color w:val="000000"/>
          <w:lang w:val="el-GR"/>
        </w:rPr>
        <w:t xml:space="preserve">Αντικείμενο του έργου αποτελεί η </w:t>
      </w:r>
      <w:r w:rsidR="00320516" w:rsidRPr="00D72FE7">
        <w:rPr>
          <w:lang w:val="el-GR"/>
        </w:rPr>
        <w:t>Παροχή Υποστηρικτικών Υπηρεσιών στα πλαίσια διαχείρισης Δράσεων Κρατικών Ενισχύσεων που υλοποιεί η «Κοινωνία της Πληροφορίας Μ.Α.Ε.» και</w:t>
      </w:r>
      <w:r w:rsidR="00320516" w:rsidRPr="004F1BD5">
        <w:rPr>
          <w:lang w:val="el-GR"/>
        </w:rPr>
        <w:t xml:space="preserve"> σύμφωνα τα αναλυτικώς </w:t>
      </w:r>
      <w:r w:rsidR="00320516" w:rsidRPr="00D72FE7">
        <w:rPr>
          <w:lang w:val="el-GR"/>
        </w:rPr>
        <w:t xml:space="preserve">αναγραφόμενα στο </w:t>
      </w:r>
      <w:r w:rsidR="00320516" w:rsidRPr="00320516">
        <w:rPr>
          <w:b/>
          <w:lang w:val="el-GR"/>
        </w:rPr>
        <w:t xml:space="preserve">ΠΑΡΑΡΤΗΜΑ Ι - </w:t>
      </w:r>
      <w:r w:rsidR="00E91A79" w:rsidRPr="00E91A79">
        <w:rPr>
          <w:b/>
          <w:lang w:val="el-GR"/>
        </w:rPr>
        <w:t xml:space="preserve">Αναλυτική Περιγραφή Φυσικού και Οικονομικού Αντικειμένου της Σύμβασης </w:t>
      </w:r>
      <w:r w:rsidR="00320516" w:rsidRPr="00320516">
        <w:rPr>
          <w:lang w:val="el-GR"/>
        </w:rPr>
        <w:t>της παρούσας</w:t>
      </w:r>
      <w:r w:rsidRPr="00320516">
        <w:rPr>
          <w:rFonts w:eastAsiaTheme="minorEastAsia"/>
          <w:color w:val="000000"/>
          <w:lang w:val="el-GR"/>
        </w:rPr>
        <w:t>.</w:t>
      </w:r>
    </w:p>
    <w:p w14:paraId="05ABCF26" w14:textId="605C0017" w:rsidR="00E338EB" w:rsidRPr="00E338EB" w:rsidRDefault="00E338EB" w:rsidP="004D4D34">
      <w:pPr>
        <w:rPr>
          <w:lang w:val="el-GR"/>
        </w:rPr>
      </w:pPr>
      <w:r w:rsidRPr="00E338EB">
        <w:rPr>
          <w:lang w:val="el-GR"/>
        </w:rPr>
        <w:t xml:space="preserve">Οι παρεχόμενες υπηρεσίες κατατάσσονται στους ακόλουθους κωδικούς του Κοινού Λεξιλογίου δημοσίων συμβάσεων (CPV): </w:t>
      </w:r>
      <w:r w:rsidR="002D093A" w:rsidRPr="00D72FE7">
        <w:rPr>
          <w:b/>
          <w:lang w:val="el-GR"/>
        </w:rPr>
        <w:t xml:space="preserve">79411100-9 </w:t>
      </w:r>
      <w:r w:rsidR="002D093A" w:rsidRPr="00D72FE7">
        <w:rPr>
          <w:lang w:val="el-GR"/>
        </w:rPr>
        <w:t>- Υπηρεσίες παροχής συμβουλών σε θέματα ανάπτυξης επιχειρηματικών δραστηριοτήτων</w:t>
      </w:r>
    </w:p>
    <w:p w14:paraId="2B369549" w14:textId="77777777" w:rsidR="00E338EB" w:rsidRPr="00E338EB" w:rsidRDefault="00E338EB" w:rsidP="004D4D34">
      <w:pPr>
        <w:rPr>
          <w:lang w:val="el-GR"/>
        </w:rPr>
      </w:pPr>
      <w:r w:rsidRPr="00E338EB">
        <w:rPr>
          <w:lang w:val="el-GR"/>
        </w:rPr>
        <w:t xml:space="preserve">Το αντικείμενο της παρούσας σύμβασης δεν υποδιαιρείται σε τμήματα. </w:t>
      </w:r>
    </w:p>
    <w:p w14:paraId="6809D900" w14:textId="77777777" w:rsidR="00E338EB" w:rsidRPr="00E338EB" w:rsidRDefault="00E338EB" w:rsidP="004D4D34">
      <w:pPr>
        <w:rPr>
          <w:lang w:val="el-GR"/>
        </w:rPr>
      </w:pPr>
      <w:r w:rsidRPr="00E338EB">
        <w:rPr>
          <w:lang w:val="el-GR"/>
        </w:rPr>
        <w:t>Προσφορές γίνονται αποδεκτές για το σύνολο των υπηρεσιών που περιγράφονται.</w:t>
      </w:r>
    </w:p>
    <w:p w14:paraId="5CD6B9C7" w14:textId="03F34479" w:rsidR="00E338EB" w:rsidRPr="00027AEE" w:rsidRDefault="00E338EB" w:rsidP="004D4D34">
      <w:pPr>
        <w:pStyle w:val="normalwithoutspacing"/>
        <w:rPr>
          <w:b/>
          <w:bCs/>
          <w:highlight w:val="yellow"/>
        </w:rPr>
      </w:pPr>
      <w:r w:rsidRPr="00E338EB">
        <w:t xml:space="preserve">Η εκτιμώμενη αξία της σύμβασης ανέρχεται στο ποσό </w:t>
      </w:r>
      <w:r w:rsidRPr="00A54E72">
        <w:t xml:space="preserve">των </w:t>
      </w:r>
      <w:r w:rsidR="00A950B7" w:rsidRPr="002021A4">
        <w:rPr>
          <w:bCs/>
          <w:color w:val="000000"/>
        </w:rPr>
        <w:t>Διακ</w:t>
      </w:r>
      <w:r w:rsidR="00A950B7">
        <w:rPr>
          <w:bCs/>
          <w:color w:val="000000"/>
        </w:rPr>
        <w:t>οσίων</w:t>
      </w:r>
      <w:r w:rsidR="00A950B7" w:rsidRPr="002021A4">
        <w:rPr>
          <w:bCs/>
          <w:color w:val="000000"/>
        </w:rPr>
        <w:t xml:space="preserve"> </w:t>
      </w:r>
      <w:r w:rsidR="00350A9E">
        <w:rPr>
          <w:bCs/>
          <w:color w:val="000000"/>
        </w:rPr>
        <w:t>Είκοσι</w:t>
      </w:r>
      <w:r w:rsidR="00A950B7" w:rsidRPr="002021A4">
        <w:rPr>
          <w:bCs/>
          <w:color w:val="000000"/>
        </w:rPr>
        <w:t xml:space="preserve"> Χιλιάδ</w:t>
      </w:r>
      <w:r w:rsidR="00A950B7">
        <w:rPr>
          <w:bCs/>
          <w:color w:val="000000"/>
        </w:rPr>
        <w:t>ων</w:t>
      </w:r>
      <w:r w:rsidR="007509A9">
        <w:rPr>
          <w:bCs/>
          <w:color w:val="000000"/>
        </w:rPr>
        <w:t xml:space="preserve"> Δύο</w:t>
      </w:r>
      <w:r w:rsidR="00A950B7" w:rsidRPr="002021A4">
        <w:rPr>
          <w:bCs/>
          <w:color w:val="000000"/>
        </w:rPr>
        <w:t xml:space="preserve"> Ευρώ </w:t>
      </w:r>
      <w:r w:rsidR="00A950B7" w:rsidRPr="002021A4">
        <w:rPr>
          <w:b/>
          <w:color w:val="000000"/>
        </w:rPr>
        <w:t>(€</w:t>
      </w:r>
      <w:r w:rsidR="00350A9E">
        <w:rPr>
          <w:b/>
          <w:color w:val="000000"/>
        </w:rPr>
        <w:t>220</w:t>
      </w:r>
      <w:r w:rsidR="00A950B7" w:rsidRPr="002021A4">
        <w:rPr>
          <w:b/>
          <w:color w:val="000000"/>
        </w:rPr>
        <w:t>.00</w:t>
      </w:r>
      <w:r w:rsidR="007509A9">
        <w:rPr>
          <w:b/>
          <w:color w:val="000000"/>
        </w:rPr>
        <w:t>2</w:t>
      </w:r>
      <w:r w:rsidR="00A950B7" w:rsidRPr="002021A4">
        <w:rPr>
          <w:b/>
          <w:color w:val="000000"/>
        </w:rPr>
        <w:t>,00)</w:t>
      </w:r>
      <w:r w:rsidR="00A950B7" w:rsidRPr="002021A4">
        <w:rPr>
          <w:color w:val="000000"/>
        </w:rPr>
        <w:t xml:space="preserve"> μη περιλαμβανομένου </w:t>
      </w:r>
      <w:r w:rsidR="00A950B7" w:rsidRPr="002021A4">
        <w:t>ΦΠΑ - Προϋπολογισμός με ΦΠΑ</w:t>
      </w:r>
      <w:r w:rsidR="00A950B7" w:rsidRPr="002021A4">
        <w:rPr>
          <w:bCs/>
          <w:color w:val="000000"/>
        </w:rPr>
        <w:t xml:space="preserve"> Διακόσιες </w:t>
      </w:r>
      <w:r w:rsidR="00350A9E">
        <w:rPr>
          <w:bCs/>
          <w:color w:val="000000"/>
        </w:rPr>
        <w:t>εβδομήντα δύο</w:t>
      </w:r>
      <w:r w:rsidR="00A950B7" w:rsidRPr="002021A4">
        <w:rPr>
          <w:bCs/>
          <w:color w:val="000000"/>
        </w:rPr>
        <w:t xml:space="preserve"> Χιλιάδες </w:t>
      </w:r>
      <w:r w:rsidR="00350A9E">
        <w:rPr>
          <w:bCs/>
          <w:color w:val="000000"/>
        </w:rPr>
        <w:t>Οκτακόσια</w:t>
      </w:r>
      <w:r w:rsidR="00A03FCA">
        <w:rPr>
          <w:bCs/>
          <w:color w:val="000000"/>
        </w:rPr>
        <w:t xml:space="preserve"> Δύο</w:t>
      </w:r>
      <w:r w:rsidR="00A950B7" w:rsidRPr="002021A4">
        <w:rPr>
          <w:bCs/>
          <w:color w:val="000000"/>
        </w:rPr>
        <w:t xml:space="preserve"> Ευρώ</w:t>
      </w:r>
      <w:r w:rsidR="00A03FCA">
        <w:rPr>
          <w:bCs/>
          <w:color w:val="000000"/>
        </w:rPr>
        <w:t xml:space="preserve"> και Σαράντα Ο</w:t>
      </w:r>
      <w:r w:rsidR="00332A7E">
        <w:rPr>
          <w:bCs/>
          <w:color w:val="000000"/>
        </w:rPr>
        <w:t>χ</w:t>
      </w:r>
      <w:r w:rsidR="00A03FCA">
        <w:rPr>
          <w:bCs/>
          <w:color w:val="000000"/>
        </w:rPr>
        <w:t>τώ Λεπτά</w:t>
      </w:r>
      <w:r w:rsidR="00A950B7" w:rsidRPr="002021A4">
        <w:rPr>
          <w:bCs/>
        </w:rPr>
        <w:t xml:space="preserve"> </w:t>
      </w:r>
      <w:r w:rsidR="00A950B7" w:rsidRPr="002021A4">
        <w:rPr>
          <w:b/>
        </w:rPr>
        <w:t>(€</w:t>
      </w:r>
      <w:r w:rsidR="00350A9E">
        <w:rPr>
          <w:b/>
        </w:rPr>
        <w:t>272</w:t>
      </w:r>
      <w:r w:rsidR="00A950B7" w:rsidRPr="002021A4">
        <w:rPr>
          <w:b/>
        </w:rPr>
        <w:t>.</w:t>
      </w:r>
      <w:r w:rsidR="00350A9E">
        <w:rPr>
          <w:b/>
        </w:rPr>
        <w:t>80</w:t>
      </w:r>
      <w:r w:rsidR="00A03FCA">
        <w:rPr>
          <w:b/>
        </w:rPr>
        <w:t>2</w:t>
      </w:r>
      <w:r w:rsidR="00A950B7" w:rsidRPr="002021A4">
        <w:rPr>
          <w:b/>
        </w:rPr>
        <w:t>,</w:t>
      </w:r>
      <w:r w:rsidR="00A03FCA">
        <w:rPr>
          <w:b/>
        </w:rPr>
        <w:t>48</w:t>
      </w:r>
      <w:r w:rsidR="00A950B7" w:rsidRPr="002021A4">
        <w:rPr>
          <w:b/>
        </w:rPr>
        <w:t xml:space="preserve">) </w:t>
      </w:r>
      <w:r w:rsidR="00A950B7" w:rsidRPr="002021A4">
        <w:rPr>
          <w:color w:val="000000"/>
        </w:rPr>
        <w:t xml:space="preserve">- ΦΠΑ 24% </w:t>
      </w:r>
      <w:r w:rsidR="00A950B7" w:rsidRPr="002021A4">
        <w:rPr>
          <w:bCs/>
          <w:color w:val="000000"/>
        </w:rPr>
        <w:t xml:space="preserve">πενήντα </w:t>
      </w:r>
      <w:r w:rsidR="00350A9E">
        <w:rPr>
          <w:bCs/>
          <w:color w:val="000000"/>
        </w:rPr>
        <w:t>δύο</w:t>
      </w:r>
      <w:r w:rsidR="00A950B7" w:rsidRPr="002021A4">
        <w:rPr>
          <w:bCs/>
          <w:color w:val="000000"/>
        </w:rPr>
        <w:t xml:space="preserve"> Χιλιάδ</w:t>
      </w:r>
      <w:r w:rsidR="00350A9E">
        <w:rPr>
          <w:bCs/>
          <w:color w:val="000000"/>
        </w:rPr>
        <w:t>ες</w:t>
      </w:r>
      <w:r w:rsidR="00A950B7" w:rsidRPr="002021A4">
        <w:rPr>
          <w:bCs/>
          <w:color w:val="000000"/>
        </w:rPr>
        <w:t xml:space="preserve"> </w:t>
      </w:r>
      <w:r w:rsidR="00350A9E">
        <w:rPr>
          <w:bCs/>
          <w:color w:val="000000"/>
        </w:rPr>
        <w:t>οκτακόσια</w:t>
      </w:r>
      <w:r w:rsidR="00A950B7" w:rsidRPr="002021A4">
        <w:rPr>
          <w:bCs/>
          <w:color w:val="000000"/>
        </w:rPr>
        <w:t xml:space="preserve"> Ευρώ </w:t>
      </w:r>
      <w:r w:rsidR="008773AC">
        <w:rPr>
          <w:bCs/>
          <w:color w:val="000000"/>
        </w:rPr>
        <w:t>και Σαράντα ο</w:t>
      </w:r>
      <w:r w:rsidR="00332A7E">
        <w:rPr>
          <w:bCs/>
          <w:color w:val="000000"/>
        </w:rPr>
        <w:t>χ</w:t>
      </w:r>
      <w:r w:rsidR="008773AC">
        <w:rPr>
          <w:bCs/>
          <w:color w:val="000000"/>
        </w:rPr>
        <w:t xml:space="preserve">τώ Λεπτά </w:t>
      </w:r>
      <w:r w:rsidR="00A950B7" w:rsidRPr="002021A4">
        <w:rPr>
          <w:b/>
          <w:color w:val="000000"/>
        </w:rPr>
        <w:t>(€</w:t>
      </w:r>
      <w:r w:rsidR="00350A9E">
        <w:rPr>
          <w:b/>
          <w:color w:val="000000"/>
        </w:rPr>
        <w:t>52</w:t>
      </w:r>
      <w:r w:rsidR="00A950B7" w:rsidRPr="002021A4">
        <w:rPr>
          <w:b/>
          <w:color w:val="000000"/>
        </w:rPr>
        <w:t>.</w:t>
      </w:r>
      <w:r w:rsidR="00350A9E">
        <w:rPr>
          <w:b/>
          <w:color w:val="000000"/>
        </w:rPr>
        <w:t>800</w:t>
      </w:r>
      <w:r w:rsidR="00A950B7" w:rsidRPr="002021A4">
        <w:rPr>
          <w:b/>
          <w:color w:val="000000"/>
        </w:rPr>
        <w:t>,</w:t>
      </w:r>
      <w:r w:rsidR="008773AC">
        <w:rPr>
          <w:b/>
          <w:color w:val="000000"/>
        </w:rPr>
        <w:t>48</w:t>
      </w:r>
      <w:r w:rsidR="00A950B7" w:rsidRPr="002021A4">
        <w:rPr>
          <w:b/>
          <w:color w:val="000000"/>
        </w:rPr>
        <w:t>)</w:t>
      </w:r>
    </w:p>
    <w:p w14:paraId="34A1ECE6" w14:textId="77777777" w:rsidR="00E338EB" w:rsidRPr="00E338EB" w:rsidRDefault="00E338EB" w:rsidP="004D4D34">
      <w:pPr>
        <w:pStyle w:val="normalwithoutspacing"/>
        <w:spacing w:after="120"/>
      </w:pPr>
      <w:r w:rsidRPr="00591101">
        <w:t xml:space="preserve">Η διάρκεια της σύμβασης ορίζεται σε </w:t>
      </w:r>
      <w:r w:rsidRPr="00591101">
        <w:rPr>
          <w:b/>
        </w:rPr>
        <w:t>δώδεκα (12) μήνες.</w:t>
      </w:r>
    </w:p>
    <w:p w14:paraId="6FB15B67" w14:textId="77777777" w:rsidR="00E338EB" w:rsidRPr="00E338EB" w:rsidRDefault="00E338EB" w:rsidP="004D4D34">
      <w:pPr>
        <w:pStyle w:val="normalwithoutspacing"/>
        <w:spacing w:after="120"/>
      </w:pPr>
      <w:r w:rsidRPr="00E338EB">
        <w:t xml:space="preserve">Αναλυτική περιγραφή του φυσικού και οικονομικού αντικειμένου της σύμβασης δίδεται στο ΠΑΡΑΡΤΗΜΑ Ι ή σε κάθε άλλο περιγραφικό έγγραφο της παρούσας διακήρυξης. </w:t>
      </w:r>
    </w:p>
    <w:p w14:paraId="020C611A" w14:textId="1A16D351" w:rsidR="00E338EB" w:rsidRPr="00E338EB" w:rsidRDefault="00E338EB" w:rsidP="004D4D34">
      <w:pPr>
        <w:pStyle w:val="normalwithoutspacing"/>
        <w:spacing w:after="120"/>
      </w:pPr>
      <w:r w:rsidRPr="00E338EB">
        <w:t xml:space="preserve">Η </w:t>
      </w:r>
      <w:r w:rsidR="003C7FF1">
        <w:t>Σ</w:t>
      </w:r>
      <w:r w:rsidRPr="00E338EB">
        <w:t xml:space="preserve">ύμβαση θα ανατεθεί με </w:t>
      </w:r>
      <w:r w:rsidRPr="00CB5103">
        <w:rPr>
          <w:b/>
          <w:bCs/>
        </w:rPr>
        <w:t>κριτήριο</w:t>
      </w:r>
      <w:r w:rsidRPr="00E338EB">
        <w:t xml:space="preserve"> την πλέον συμφέρουσα από οικονομική</w:t>
      </w:r>
      <w:r w:rsidR="003C7FF1">
        <w:t>ς</w:t>
      </w:r>
      <w:r w:rsidRPr="00E338EB">
        <w:t xml:space="preserve"> άποψη</w:t>
      </w:r>
      <w:r w:rsidR="003C7FF1">
        <w:t>ς</w:t>
      </w:r>
      <w:r w:rsidRPr="00E338EB">
        <w:t xml:space="preserve"> προσφορά βάσει τιμής.</w:t>
      </w:r>
    </w:p>
    <w:p w14:paraId="62B0BB7B" w14:textId="77777777" w:rsidR="00E338EB" w:rsidRPr="001F1E46" w:rsidRDefault="00E338EB" w:rsidP="004D4D34">
      <w:pPr>
        <w:suppressAutoHyphens w:val="0"/>
        <w:spacing w:after="91"/>
        <w:rPr>
          <w:rFonts w:eastAsia="Calibri"/>
          <w:lang w:val="el-GR"/>
        </w:rPr>
      </w:pPr>
    </w:p>
    <w:p w14:paraId="18F3DF57" w14:textId="77777777" w:rsidR="00E338EB" w:rsidRDefault="00E338EB" w:rsidP="004D4D34">
      <w:pPr>
        <w:suppressAutoHyphens w:val="0"/>
        <w:spacing w:after="91"/>
        <w:rPr>
          <w:rFonts w:eastAsia="Calibri"/>
          <w:lang w:val="el-GR"/>
        </w:rPr>
      </w:pPr>
    </w:p>
    <w:p w14:paraId="72831223" w14:textId="77777777" w:rsidR="00E338EB" w:rsidRDefault="00E338EB" w:rsidP="004D4D34">
      <w:pPr>
        <w:suppressAutoHyphens w:val="0"/>
        <w:spacing w:after="91"/>
        <w:rPr>
          <w:rFonts w:eastAsia="Calibri"/>
          <w:lang w:val="el-GR"/>
        </w:rPr>
      </w:pPr>
    </w:p>
    <w:p w14:paraId="43CB13BC" w14:textId="77777777" w:rsidR="007B27BB" w:rsidRDefault="007B27BB" w:rsidP="004D4D34">
      <w:pPr>
        <w:suppressAutoHyphens w:val="0"/>
        <w:spacing w:after="91"/>
        <w:rPr>
          <w:rFonts w:eastAsia="Calibri"/>
          <w:lang w:val="el-GR"/>
        </w:rPr>
      </w:pPr>
    </w:p>
    <w:p w14:paraId="628FFDD2" w14:textId="77777777" w:rsidR="007B27BB" w:rsidRDefault="007B27BB" w:rsidP="004D4D34">
      <w:pPr>
        <w:suppressAutoHyphens w:val="0"/>
        <w:spacing w:after="91"/>
        <w:rPr>
          <w:rFonts w:eastAsia="Calibri"/>
          <w:lang w:val="el-GR"/>
        </w:rPr>
      </w:pPr>
    </w:p>
    <w:p w14:paraId="01F4B540" w14:textId="77777777" w:rsidR="007B27BB" w:rsidRDefault="007B27BB" w:rsidP="004D4D34">
      <w:pPr>
        <w:suppressAutoHyphens w:val="0"/>
        <w:spacing w:after="91"/>
        <w:rPr>
          <w:rFonts w:eastAsia="Calibri"/>
          <w:lang w:val="el-GR"/>
        </w:rPr>
      </w:pPr>
    </w:p>
    <w:p w14:paraId="4512D5FF" w14:textId="77777777" w:rsidR="00E338EB" w:rsidRDefault="00E338EB" w:rsidP="004D4D34">
      <w:pPr>
        <w:suppressAutoHyphens w:val="0"/>
        <w:spacing w:after="91"/>
        <w:rPr>
          <w:rFonts w:eastAsia="Calibri"/>
          <w:lang w:val="el-GR"/>
        </w:rPr>
      </w:pPr>
    </w:p>
    <w:p w14:paraId="35366A83" w14:textId="77777777" w:rsidR="00B12BCB" w:rsidRDefault="00B12BCB" w:rsidP="004D4D34">
      <w:pPr>
        <w:suppressAutoHyphens w:val="0"/>
        <w:spacing w:after="91"/>
        <w:rPr>
          <w:rFonts w:eastAsia="Calibri"/>
          <w:lang w:val="el-GR"/>
        </w:rPr>
      </w:pPr>
    </w:p>
    <w:p w14:paraId="0B2762D9" w14:textId="2018FCF2" w:rsidR="008338F0" w:rsidRPr="00603221" w:rsidRDefault="003355E7" w:rsidP="004D4D34">
      <w:pPr>
        <w:pStyle w:val="2"/>
        <w:rPr>
          <w:rFonts w:cs="Tahoma"/>
          <w:lang w:val="el-GR"/>
        </w:rPr>
      </w:pPr>
      <w:bookmarkStart w:id="24" w:name="_Toc97194259"/>
      <w:bookmarkStart w:id="25" w:name="_Toc97194408"/>
      <w:bookmarkStart w:id="26" w:name="_Toc165459009"/>
      <w:bookmarkEnd w:id="23"/>
      <w:r w:rsidRPr="00603221">
        <w:rPr>
          <w:rFonts w:cs="Tahoma"/>
          <w:lang w:val="el-GR"/>
        </w:rPr>
        <w:t>Θεσμικό πλαίσιο</w:t>
      </w:r>
      <w:bookmarkEnd w:id="24"/>
      <w:bookmarkEnd w:id="25"/>
      <w:bookmarkEnd w:id="26"/>
      <w:r w:rsidRPr="00603221">
        <w:rPr>
          <w:rFonts w:cs="Tahoma"/>
          <w:lang w:val="el-GR"/>
        </w:rPr>
        <w:t xml:space="preserve"> </w:t>
      </w:r>
    </w:p>
    <w:p w14:paraId="47CF8E69" w14:textId="47540C43" w:rsidR="00442D00" w:rsidRDefault="00AA6688" w:rsidP="004D4D34">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693B9DD" w14:textId="77777777" w:rsidR="00AE0AD5" w:rsidRPr="00613CD5" w:rsidRDefault="00AE0AD5" w:rsidP="00AE0AD5">
      <w:pPr>
        <w:pStyle w:val="aff"/>
        <w:numPr>
          <w:ilvl w:val="0"/>
          <w:numId w:val="18"/>
        </w:numPr>
        <w:suppressAutoHyphens w:val="0"/>
        <w:ind w:left="425" w:hanging="426"/>
        <w:contextualSpacing w:val="0"/>
        <w:rPr>
          <w:bCs/>
          <w:lang w:val="el-GR"/>
        </w:rPr>
      </w:pPr>
      <w:bookmarkStart w:id="27" w:name="_Hlk71646966"/>
      <w:r w:rsidRPr="00613CD5">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3C4E09B9"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8D7C368"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287029A0"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1F9A57B"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14E4F08"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4635/2019 (ιδίως των άρθρων 85 επ.) “Επενδύω στην Ελλάδα και άλλες διατάξεις” (ΦΕΚ 167/Α/30-10-2019), όπως τροποποιήθηκε και ισχύει.</w:t>
      </w:r>
    </w:p>
    <w:p w14:paraId="043A9664"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6A81B72"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4152/2013 «Επείγοντα μέτρα εφαρμογής των νόμων 4046/2012, 4093/2012 και 4127/2013» (ΦΕΚ 107/Α/09-05-2013), όπως τροποποιήθηκε και ισχύει.</w:t>
      </w:r>
    </w:p>
    <w:p w14:paraId="0A31C932"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3004268"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2C004EF3"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2121/1993 “Πνευματική Ιδιοκτησία, Συγγενικά Δικαιώματα και Πολιτιστικά Θέματα”, (ΦΕΚ 25/Α/04-03-1993), όπως τροποποιήθηκε και ισχύει.</w:t>
      </w:r>
    </w:p>
    <w:p w14:paraId="22E1787A"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lastRenderedPageBreak/>
        <w:t>Το Εγχειρίδιο Διαδικασιών ΣΔΕ ΠΔΕ / ΕΠΑ.</w:t>
      </w:r>
    </w:p>
    <w:p w14:paraId="3ED79CA3"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70A0FB85"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Προϋπολογισμό Δημοσίων Επενδύσεων ετών 2021 - 2022.</w:t>
      </w:r>
    </w:p>
    <w:p w14:paraId="6ADE0324" w14:textId="77777777" w:rsidR="00AE0AD5" w:rsidRPr="00613CD5" w:rsidRDefault="00AE0AD5" w:rsidP="00AE0AD5">
      <w:pPr>
        <w:pStyle w:val="aff"/>
        <w:numPr>
          <w:ilvl w:val="0"/>
          <w:numId w:val="18"/>
        </w:numPr>
        <w:suppressAutoHyphens w:val="0"/>
        <w:ind w:left="425" w:hanging="426"/>
        <w:contextualSpacing w:val="0"/>
        <w:rPr>
          <w:bCs/>
          <w:lang w:val="el-GR"/>
        </w:rPr>
      </w:pPr>
      <w:bookmarkStart w:id="28" w:name="_Hlk61437976"/>
      <w:r w:rsidRPr="00613CD5">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w:t>
      </w:r>
      <w:bookmarkEnd w:id="28"/>
      <w:r w:rsidRPr="00613CD5">
        <w:rPr>
          <w:bCs/>
          <w:lang w:val="el-GR"/>
        </w:rPr>
        <w:t>), όπως ισχύει.</w:t>
      </w:r>
    </w:p>
    <w:p w14:paraId="622B7696"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387131BC"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98DB995"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D15837C"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3D621DA3"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7817DE23"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Εγκύκλιο Οδηγιών για την Έγκριση και Χρηματοδότηση του ΠΔΕ 2021 και τον Προγραμματισμό Δαπανών ΠΔΕ 2022 - 2024 (ΑΔΑ: 64ΦΖ46ΜΤΛΠ-ΜΧ9).</w:t>
      </w:r>
    </w:p>
    <w:p w14:paraId="46B1E272"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31490176"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58C9E1BC"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Εγκύκλιο Οδηγιών για την Έγκριση και Χρηματοδότηση του ΠΔΕ 2024 και τον Προγραμματισμό Δαπανών ΠΔΕ 2025 - 2028 (ΑΔΑ: ΨΤΡΥΗ-Ζ2Λ)</w:t>
      </w:r>
    </w:p>
    <w:p w14:paraId="53E5C947"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31679CC8"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4912/2022 Ενιαία Αρχή Δημοσίων Συμβάσεων και άλλες διατάξεις του Υπουργείου Δικαιοσύνης” (ΦΕΚ 59/A/17-03-2022), όπως ισχύει.</w:t>
      </w:r>
    </w:p>
    <w:p w14:paraId="6EF68563"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 xml:space="preserve">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w:t>
      </w:r>
      <w:r w:rsidRPr="00613CD5">
        <w:rPr>
          <w:bCs/>
          <w:lang w:val="el-GR"/>
        </w:rPr>
        <w:lastRenderedPageBreak/>
        <w:t>Απριλίου 2014 για την έκδοση ηλεκτρονικών τιµολογίων στο πλαίσιο δηµόσιων συµβάσεων και λοιπές διατάξεις” (ΦΕΚ 44/Α/09-03-2019), όπως τροποποιήθηκε και ισχύει.</w:t>
      </w:r>
      <w:r w:rsidRPr="00613CD5">
        <w:rPr>
          <w:bCs/>
          <w:lang w:val="el-GR"/>
        </w:rPr>
        <w:tab/>
      </w:r>
    </w:p>
    <w:p w14:paraId="026813EA" w14:textId="77777777" w:rsidR="00AE0AD5" w:rsidRPr="00165BEB" w:rsidRDefault="00AE0AD5" w:rsidP="00AE0AD5">
      <w:pPr>
        <w:pStyle w:val="aff"/>
        <w:numPr>
          <w:ilvl w:val="0"/>
          <w:numId w:val="18"/>
        </w:numPr>
        <w:suppressAutoHyphens w:val="0"/>
        <w:ind w:left="425" w:hanging="426"/>
        <w:contextualSpacing w:val="0"/>
        <w:rPr>
          <w:bCs/>
          <w:lang w:val="el-GR"/>
        </w:rPr>
      </w:pPr>
      <w:r w:rsidRPr="00613CD5">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r w:rsidRPr="00165BEB">
        <w:rPr>
          <w:bCs/>
          <w:lang w:val="el-GR"/>
        </w:rPr>
        <w:tab/>
      </w:r>
    </w:p>
    <w:p w14:paraId="6DD0AFAD"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9F07E7A"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1A30FE31"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6494589E"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2859/2000 “Κύρωση Κώδικα Φόρου Προστιθέμενης Αξίας” (ΦΕΚ 248/Α/07-11-2000), όπως τροποποιήθηκε και ισχύει.</w:t>
      </w:r>
    </w:p>
    <w:p w14:paraId="2A1895CB"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0C3751E9"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414DFDDC"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Τον N. 3429/2005 «Δημόσιες Επιχειρήσεις και Οργανισμοί (Δ.Ε.Κ.Ο.).» ΦΕΚ (314/Α/27-12-2005), όπως τροποποιήθηκε και ισχύει.</w:t>
      </w:r>
    </w:p>
    <w:p w14:paraId="6810ACD2"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2C2F491" w14:textId="77777777" w:rsidR="00AE0AD5" w:rsidRPr="00613CD5" w:rsidRDefault="00AE0AD5" w:rsidP="00AE0AD5">
      <w:pPr>
        <w:pStyle w:val="aff"/>
        <w:numPr>
          <w:ilvl w:val="0"/>
          <w:numId w:val="18"/>
        </w:numPr>
        <w:suppressAutoHyphens w:val="0"/>
        <w:ind w:left="425" w:hanging="426"/>
        <w:contextualSpacing w:val="0"/>
        <w:rPr>
          <w:bCs/>
          <w:lang w:val="el-GR"/>
        </w:rPr>
      </w:pPr>
      <w:r w:rsidRPr="00613CD5">
        <w:rPr>
          <w:bCs/>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6C2D3750" w14:textId="77777777" w:rsidR="00AE0AD5" w:rsidRPr="00926527" w:rsidRDefault="00AE0AD5" w:rsidP="00AE0AD5">
      <w:pPr>
        <w:pStyle w:val="aff"/>
        <w:numPr>
          <w:ilvl w:val="0"/>
          <w:numId w:val="18"/>
        </w:numPr>
        <w:suppressAutoHyphens w:val="0"/>
        <w:ind w:left="425" w:hanging="426"/>
        <w:contextualSpacing w:val="0"/>
        <w:rPr>
          <w:bCs/>
          <w:lang w:val="el-GR"/>
        </w:rPr>
      </w:pPr>
      <w:r w:rsidRPr="00613CD5">
        <w:rPr>
          <w:bCs/>
          <w:lang w:val="el-GR"/>
        </w:rPr>
        <w:t>Το Α.39 του Ν. 4578/2018 «Μείωση ασφαλιστικών εισφορών και άλλες διατάξεις» (ΦΕΚ 200/Α/03-12-2018), όπως ισχύει.</w:t>
      </w:r>
    </w:p>
    <w:p w14:paraId="1DAFF3B2" w14:textId="77777777" w:rsidR="00AE0AD5" w:rsidRPr="00F548F7" w:rsidRDefault="00AE0AD5" w:rsidP="00AE0AD5">
      <w:pPr>
        <w:pStyle w:val="aff"/>
        <w:numPr>
          <w:ilvl w:val="0"/>
          <w:numId w:val="18"/>
        </w:numPr>
        <w:suppressAutoHyphens w:val="0"/>
        <w:ind w:left="425" w:hanging="426"/>
        <w:contextualSpacing w:val="0"/>
        <w:rPr>
          <w:bCs/>
          <w:lang w:val="el-GR"/>
        </w:rPr>
      </w:pPr>
      <w:r w:rsidRPr="00F548F7">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224C26B" w14:textId="77777777" w:rsidR="00AE0AD5" w:rsidRPr="00F548F7" w:rsidRDefault="00AE0AD5" w:rsidP="00AE0AD5">
      <w:pPr>
        <w:pStyle w:val="aff"/>
        <w:numPr>
          <w:ilvl w:val="0"/>
          <w:numId w:val="18"/>
        </w:numPr>
        <w:suppressAutoHyphens w:val="0"/>
        <w:ind w:left="425" w:hanging="426"/>
        <w:contextualSpacing w:val="0"/>
        <w:rPr>
          <w:bCs/>
          <w:lang w:val="el-GR"/>
        </w:rPr>
      </w:pPr>
      <w:r w:rsidRPr="00F548F7">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w:t>
      </w:r>
      <w:r w:rsidRPr="00F548F7">
        <w:rPr>
          <w:bCs/>
          <w:lang w:val="el-GR"/>
        </w:rPr>
        <w:lastRenderedPageBreak/>
        <w:t>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74332AD" w14:textId="77777777" w:rsidR="00AE0AD5" w:rsidRDefault="00AE0AD5" w:rsidP="00AE0AD5">
      <w:pPr>
        <w:pStyle w:val="aff"/>
        <w:numPr>
          <w:ilvl w:val="0"/>
          <w:numId w:val="18"/>
        </w:numPr>
        <w:suppressAutoHyphens w:val="0"/>
        <w:ind w:left="425" w:hanging="426"/>
        <w:contextualSpacing w:val="0"/>
        <w:rPr>
          <w:bCs/>
          <w:lang w:val="el-GR"/>
        </w:rPr>
      </w:pPr>
      <w:r w:rsidRPr="006A1DB3">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7FBEC58" w14:textId="77777777" w:rsidR="00AE0AD5" w:rsidRDefault="00AE0AD5" w:rsidP="00AE0AD5">
      <w:pPr>
        <w:pStyle w:val="aff"/>
        <w:numPr>
          <w:ilvl w:val="0"/>
          <w:numId w:val="18"/>
        </w:numPr>
        <w:suppressAutoHyphens w:val="0"/>
        <w:ind w:left="425" w:hanging="426"/>
        <w:contextualSpacing w:val="0"/>
        <w:rPr>
          <w:bCs/>
          <w:lang w:val="el-GR"/>
        </w:rPr>
      </w:pPr>
      <w:r w:rsidRPr="00102655">
        <w:rPr>
          <w:bCs/>
          <w:lang w:val="el-GR"/>
        </w:rPr>
        <w:t>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 ή κάθε άλλο λογαριασμό σχετικό με τα λειτουργικά έξοδα της εταιρείας</w:t>
      </w:r>
      <w:r>
        <w:rPr>
          <w:bCs/>
          <w:lang w:val="el-GR"/>
        </w:rPr>
        <w:t xml:space="preserve"> (</w:t>
      </w:r>
      <w:r w:rsidRPr="00926527">
        <w:rPr>
          <w:bCs/>
          <w:lang w:val="el-GR"/>
        </w:rPr>
        <w:t xml:space="preserve">αρ. πρωτ. </w:t>
      </w:r>
      <w:r>
        <w:rPr>
          <w:bCs/>
          <w:lang w:val="el-GR"/>
        </w:rPr>
        <w:t xml:space="preserve">ΚτΠ Μ.Α.Ε. </w:t>
      </w:r>
      <w:r w:rsidRPr="00926527">
        <w:rPr>
          <w:bCs/>
          <w:lang w:val="el-GR"/>
        </w:rPr>
        <w:t>1763/26-01-2024</w:t>
      </w:r>
      <w:r>
        <w:rPr>
          <w:bCs/>
          <w:lang w:val="el-GR"/>
        </w:rPr>
        <w:t>)</w:t>
      </w:r>
      <w:r w:rsidRPr="00102655">
        <w:rPr>
          <w:bCs/>
          <w:lang w:val="el-GR"/>
        </w:rPr>
        <w:t>.</w:t>
      </w:r>
    </w:p>
    <w:p w14:paraId="26A6C01D" w14:textId="77777777" w:rsidR="00AE0AD5" w:rsidRPr="00632B8E" w:rsidRDefault="00AE0AD5" w:rsidP="00AE0AD5">
      <w:pPr>
        <w:pStyle w:val="aff"/>
        <w:numPr>
          <w:ilvl w:val="0"/>
          <w:numId w:val="18"/>
        </w:numPr>
        <w:suppressAutoHyphens w:val="0"/>
        <w:ind w:left="425" w:hanging="426"/>
        <w:contextualSpacing w:val="0"/>
        <w:rPr>
          <w:bCs/>
          <w:lang w:val="el-GR"/>
        </w:rPr>
      </w:pPr>
      <w:r w:rsidRPr="00632B8E">
        <w:rPr>
          <w:bCs/>
          <w:lang w:val="el-GR"/>
        </w:rPr>
        <w:t>Την Απόφαση του ΔΣ της ΚτΠ Μ.Α.Ε. κατά την υπ’ αρ. 856/25-08-2022 Συνεδρίασή του, με θέμα Εκλογή Διευθύνοντος Συμβούλου (Θέμα 1).</w:t>
      </w:r>
    </w:p>
    <w:p w14:paraId="6624F1B3" w14:textId="77777777" w:rsidR="00AE0AD5" w:rsidRPr="00632B8E" w:rsidRDefault="00AE0AD5" w:rsidP="00AE0AD5">
      <w:pPr>
        <w:pStyle w:val="aff"/>
        <w:numPr>
          <w:ilvl w:val="0"/>
          <w:numId w:val="18"/>
        </w:numPr>
        <w:suppressAutoHyphens w:val="0"/>
        <w:ind w:left="425" w:hanging="426"/>
        <w:contextualSpacing w:val="0"/>
        <w:rPr>
          <w:bCs/>
          <w:lang w:val="el-GR"/>
        </w:rPr>
      </w:pPr>
      <w:r w:rsidRPr="00632B8E">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32593FB6" w14:textId="77777777" w:rsidR="00AE0AD5" w:rsidRPr="00A70811" w:rsidRDefault="00AE0AD5" w:rsidP="00AE0AD5">
      <w:pPr>
        <w:pStyle w:val="aff"/>
        <w:numPr>
          <w:ilvl w:val="0"/>
          <w:numId w:val="18"/>
        </w:numPr>
        <w:suppressAutoHyphens w:val="0"/>
        <w:ind w:left="425" w:hanging="426"/>
        <w:contextualSpacing w:val="0"/>
        <w:rPr>
          <w:bCs/>
          <w:lang w:val="el-GR"/>
        </w:rPr>
      </w:pPr>
      <w:r w:rsidRPr="00632B8E">
        <w:rPr>
          <w:bCs/>
          <w:lang w:val="el-GR"/>
        </w:rPr>
        <w:t xml:space="preserve">Την Απόφαση του Διευθύνοντος Συμβούλου της ΚτΠ Μ.Α.Ε. με Αρ. Πρωτ. </w:t>
      </w:r>
      <w:r w:rsidRPr="0093283B">
        <w:rPr>
          <w:color w:val="201F1E"/>
          <w:lang w:val="el-GR"/>
        </w:rPr>
        <w:t>22683/20-12-2022</w:t>
      </w:r>
      <w:r>
        <w:rPr>
          <w:color w:val="201F1E"/>
          <w:lang w:val="el-GR"/>
        </w:rPr>
        <w:t>/ Ο.Ε. 23-10-2023</w:t>
      </w:r>
      <w:r w:rsidRPr="0093283B">
        <w:rPr>
          <w:color w:val="201F1E"/>
          <w:lang w:val="el-GR"/>
        </w:rPr>
        <w:t xml:space="preserve"> </w:t>
      </w:r>
      <w:r w:rsidRPr="00632B8E">
        <w:rPr>
          <w:bCs/>
          <w:lang w:val="el-GR"/>
        </w:rPr>
        <w:t>με θέμα «Εξουσιοδότηση δικαιώματος υπογραφής σε Γενικούς Διευθυντές και Διευθυντές της ΚτΠ Μ.Α.Ε.».</w:t>
      </w:r>
    </w:p>
    <w:p w14:paraId="24EE013C" w14:textId="77777777" w:rsidR="00AE0AD5" w:rsidRPr="00814439" w:rsidRDefault="00AE0AD5" w:rsidP="00AE0AD5">
      <w:pPr>
        <w:pStyle w:val="aff"/>
        <w:numPr>
          <w:ilvl w:val="0"/>
          <w:numId w:val="18"/>
        </w:numPr>
        <w:suppressAutoHyphens w:val="0"/>
        <w:spacing w:before="120"/>
        <w:ind w:left="425" w:hanging="426"/>
        <w:contextualSpacing w:val="0"/>
        <w:rPr>
          <w:bCs/>
          <w:lang w:val="el-GR"/>
        </w:rPr>
      </w:pPr>
      <w:r w:rsidRPr="00814439">
        <w:rPr>
          <w:bCs/>
          <w:lang w:val="el-GR"/>
        </w:rPr>
        <w:t>Την Απόφαση του Διοικητικού Συμβουλίου της  ΚτΠ Μ.Α.Ε. κατά την υπ’ αρ. 989/01-05-2024 Συνεδρίασή του (Θέμα 5.2).</w:t>
      </w:r>
    </w:p>
    <w:bookmarkEnd w:id="27"/>
    <w:p w14:paraId="103E2770" w14:textId="5779A78E" w:rsidR="00442D00" w:rsidRDefault="00442D00" w:rsidP="004D4D34">
      <w:pPr>
        <w:suppressAutoHyphens w:val="0"/>
        <w:spacing w:after="0"/>
        <w:rPr>
          <w:lang w:val="el-GR" w:eastAsia="el-GR"/>
        </w:rPr>
      </w:pPr>
      <w:r w:rsidRPr="00B02507">
        <w:rPr>
          <w:lang w:val="el-GR" w:eastAsia="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55274F70" w14:textId="77777777" w:rsidR="008338F0" w:rsidRPr="00603221" w:rsidRDefault="003355E7" w:rsidP="004D4D34">
      <w:pPr>
        <w:pStyle w:val="2"/>
        <w:rPr>
          <w:rFonts w:cs="Tahoma"/>
          <w:lang w:val="el-GR"/>
        </w:rPr>
      </w:pPr>
      <w:r w:rsidRPr="00C570AF">
        <w:rPr>
          <w:rFonts w:cs="Tahoma"/>
          <w:lang w:val="el-GR"/>
        </w:rPr>
        <w:tab/>
      </w:r>
      <w:bookmarkStart w:id="29" w:name="_Ref40979373"/>
      <w:bookmarkStart w:id="30" w:name="_Toc97194260"/>
      <w:bookmarkStart w:id="31" w:name="_Toc97194409"/>
      <w:bookmarkStart w:id="32" w:name="_Toc165459010"/>
      <w:r w:rsidRPr="00603221">
        <w:rPr>
          <w:rFonts w:cs="Tahoma"/>
          <w:lang w:val="el-GR"/>
        </w:rPr>
        <w:t>Προθεσμία παραλαβής προσφορών και διενέργεια διαγωνισμού</w:t>
      </w:r>
      <w:bookmarkEnd w:id="29"/>
      <w:bookmarkEnd w:id="30"/>
      <w:bookmarkEnd w:id="31"/>
      <w:bookmarkEnd w:id="32"/>
      <w:r w:rsidRPr="00603221">
        <w:rPr>
          <w:rFonts w:cs="Tahoma"/>
          <w:lang w:val="el-GR"/>
        </w:rPr>
        <w:t xml:space="preserve"> </w:t>
      </w:r>
    </w:p>
    <w:p w14:paraId="5EBCE33A" w14:textId="201B1317" w:rsidR="00CC494B" w:rsidRPr="00F57072" w:rsidRDefault="00CC494B" w:rsidP="004D4D34">
      <w:pPr>
        <w:rPr>
          <w:b/>
          <w:bCs/>
          <w:color w:val="000000"/>
          <w:lang w:val="el-GR"/>
        </w:rPr>
      </w:pPr>
      <w:r w:rsidRPr="00F57072">
        <w:rPr>
          <w:lang w:val="el-GR"/>
        </w:rPr>
        <w:t xml:space="preserve">Η καταληκτική ημερομηνία παραλαβής των προσφορών είναι η </w:t>
      </w:r>
      <w:r w:rsidR="00F13FD4" w:rsidRPr="00F7220E">
        <w:rPr>
          <w:b/>
          <w:bCs/>
          <w:color w:val="000000"/>
          <w:lang w:val="el-GR"/>
        </w:rPr>
        <w:t>20</w:t>
      </w:r>
      <w:r w:rsidRPr="00F7220E">
        <w:rPr>
          <w:b/>
          <w:bCs/>
          <w:color w:val="000000"/>
          <w:lang w:val="el-GR"/>
        </w:rPr>
        <w:t>-</w:t>
      </w:r>
      <w:r w:rsidR="00F13FD4" w:rsidRPr="00F7220E">
        <w:rPr>
          <w:b/>
          <w:bCs/>
          <w:color w:val="000000"/>
          <w:lang w:val="el-GR"/>
        </w:rPr>
        <w:t>05</w:t>
      </w:r>
      <w:r w:rsidRPr="00F7220E">
        <w:rPr>
          <w:b/>
          <w:bCs/>
          <w:color w:val="000000"/>
          <w:lang w:val="el-GR"/>
        </w:rPr>
        <w:t>-</w:t>
      </w:r>
      <w:r w:rsidR="00913EAD" w:rsidRPr="00F7220E">
        <w:rPr>
          <w:b/>
          <w:bCs/>
          <w:color w:val="000000"/>
          <w:lang w:val="el-GR"/>
        </w:rPr>
        <w:t>2024</w:t>
      </w:r>
      <w:r w:rsidRPr="00F57072">
        <w:rPr>
          <w:b/>
          <w:bCs/>
          <w:color w:val="000000"/>
          <w:lang w:val="el-GR"/>
        </w:rPr>
        <w:t xml:space="preserve"> </w:t>
      </w:r>
      <w:r w:rsidRPr="00F57072">
        <w:rPr>
          <w:lang w:val="el-GR"/>
        </w:rPr>
        <w:t>και ώρα</w:t>
      </w:r>
      <w:r w:rsidRPr="00F57072">
        <w:rPr>
          <w:b/>
          <w:lang w:val="el-GR"/>
        </w:rPr>
        <w:t xml:space="preserve"> </w:t>
      </w:r>
      <w:r w:rsidR="00F57072" w:rsidRPr="00F57072">
        <w:rPr>
          <w:b/>
          <w:lang w:val="el-GR"/>
        </w:rPr>
        <w:t>14</w:t>
      </w:r>
      <w:r w:rsidRPr="00F57072">
        <w:rPr>
          <w:b/>
          <w:lang w:val="el-GR"/>
        </w:rPr>
        <w:t xml:space="preserve">:00 </w:t>
      </w:r>
      <w:r w:rsidRPr="00F57072">
        <w:rPr>
          <w:lang w:val="el-GR"/>
        </w:rPr>
        <w:t xml:space="preserve">και η </w:t>
      </w:r>
      <w:r w:rsidRPr="00F57072">
        <w:rPr>
          <w:color w:val="000000"/>
          <w:lang w:val="el-GR"/>
        </w:rPr>
        <w:t xml:space="preserve">Ημερομηνία έναρξης υποβολής προσφορών είναι η </w:t>
      </w:r>
      <w:r w:rsidR="00F13FD4" w:rsidRPr="00617A65">
        <w:rPr>
          <w:b/>
          <w:bCs/>
          <w:color w:val="000000"/>
          <w:lang w:val="el-GR"/>
        </w:rPr>
        <w:t>02</w:t>
      </w:r>
      <w:r w:rsidRPr="00617A65">
        <w:rPr>
          <w:b/>
          <w:bCs/>
          <w:color w:val="000000"/>
          <w:lang w:val="el-GR"/>
        </w:rPr>
        <w:t>-</w:t>
      </w:r>
      <w:r w:rsidR="00F13FD4" w:rsidRPr="00617A65">
        <w:rPr>
          <w:b/>
          <w:bCs/>
          <w:color w:val="000000"/>
          <w:lang w:val="el-GR"/>
        </w:rPr>
        <w:t>05</w:t>
      </w:r>
      <w:r w:rsidRPr="00617A65">
        <w:rPr>
          <w:b/>
          <w:bCs/>
          <w:color w:val="000000"/>
          <w:lang w:val="el-GR"/>
        </w:rPr>
        <w:t>-</w:t>
      </w:r>
      <w:r w:rsidR="005B73A8" w:rsidRPr="00617A65">
        <w:rPr>
          <w:b/>
          <w:bCs/>
          <w:color w:val="000000"/>
          <w:lang w:val="el-GR"/>
        </w:rPr>
        <w:t>2024</w:t>
      </w:r>
      <w:r w:rsidRPr="00F57072">
        <w:rPr>
          <w:b/>
          <w:bCs/>
          <w:color w:val="000000"/>
          <w:lang w:val="el-GR"/>
        </w:rPr>
        <w:t>.</w:t>
      </w:r>
    </w:p>
    <w:p w14:paraId="5228C2CC" w14:textId="4A049FFA" w:rsidR="003B2EBA" w:rsidRDefault="005F0D26" w:rsidP="004D4D34">
      <w:pPr>
        <w:rPr>
          <w:b/>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9" w:history="1">
        <w:r w:rsidR="008F5F9D" w:rsidRPr="0008628F">
          <w:rPr>
            <w:rStyle w:val="-"/>
            <w:lang w:val="el-GR" w:eastAsia="el-GR"/>
          </w:rPr>
          <w:t>www.promitheus.gov.gr</w:t>
        </w:r>
      </w:hyperlink>
      <w:r w:rsidR="008F5F9D" w:rsidRPr="008F5F9D">
        <w:rPr>
          <w:lang w:val="el-GR" w:eastAsia="el-GR"/>
        </w:rPr>
        <w:t xml:space="preserve"> </w:t>
      </w:r>
      <w:r w:rsidRPr="00603221">
        <w:rPr>
          <w:lang w:val="el-GR" w:eastAsia="el-GR"/>
        </w:rPr>
        <w:t xml:space="preserve"> του ως άνω συστήματος, </w:t>
      </w:r>
      <w:r w:rsidRPr="00603221">
        <w:rPr>
          <w:b/>
          <w:lang w:val="el-GR"/>
        </w:rPr>
        <w:t>τέσσερις (4) εργάσιμες</w:t>
      </w:r>
      <w:r w:rsidRPr="00603221">
        <w:rPr>
          <w:lang w:val="el-GR"/>
        </w:rPr>
        <w:t xml:space="preserve"> ημέρες μετά την καταληκτική ημερομηνία υποβολής των προσφορών </w:t>
      </w:r>
      <w:r w:rsidRPr="00603221">
        <w:rPr>
          <w:b/>
          <w:lang w:val="el-GR"/>
        </w:rPr>
        <w:t xml:space="preserve">ήτοι </w:t>
      </w:r>
      <w:r w:rsidR="001C307B" w:rsidRPr="00F4112C">
        <w:rPr>
          <w:b/>
          <w:lang w:val="el-GR"/>
        </w:rPr>
        <w:t>24</w:t>
      </w:r>
      <w:r w:rsidRPr="00F4112C">
        <w:rPr>
          <w:b/>
          <w:lang w:val="el-GR"/>
        </w:rPr>
        <w:t>-</w:t>
      </w:r>
      <w:r w:rsidR="001C307B" w:rsidRPr="00F4112C">
        <w:rPr>
          <w:b/>
          <w:lang w:val="el-GR"/>
        </w:rPr>
        <w:t>05</w:t>
      </w:r>
      <w:r w:rsidRPr="00F4112C">
        <w:rPr>
          <w:b/>
          <w:lang w:val="el-GR"/>
        </w:rPr>
        <w:t>-</w:t>
      </w:r>
      <w:r w:rsidR="00B3660C" w:rsidRPr="00F4112C">
        <w:rPr>
          <w:b/>
          <w:lang w:val="el-GR"/>
        </w:rPr>
        <w:t>2024</w:t>
      </w:r>
      <w:r w:rsidRPr="00603221">
        <w:rPr>
          <w:b/>
          <w:lang w:val="el-GR"/>
        </w:rPr>
        <w:t xml:space="preserve"> και ώρα </w:t>
      </w:r>
      <w:r w:rsidR="001C307B" w:rsidRPr="00F4112C">
        <w:rPr>
          <w:b/>
          <w:lang w:val="el-GR"/>
        </w:rPr>
        <w:t>14</w:t>
      </w:r>
      <w:r w:rsidRPr="00F4112C">
        <w:rPr>
          <w:b/>
          <w:lang w:val="el-GR"/>
        </w:rPr>
        <w:t>:</w:t>
      </w:r>
      <w:r w:rsidR="001C307B">
        <w:rPr>
          <w:b/>
          <w:lang w:val="el-GR"/>
        </w:rPr>
        <w:t>00</w:t>
      </w:r>
    </w:p>
    <w:p w14:paraId="33B57A46" w14:textId="77777777" w:rsidR="00AE0AD5" w:rsidRDefault="00AE0AD5" w:rsidP="004D4D34">
      <w:pPr>
        <w:rPr>
          <w:b/>
          <w:lang w:val="el-GR"/>
        </w:rPr>
      </w:pPr>
    </w:p>
    <w:p w14:paraId="4E3BD11D" w14:textId="77777777" w:rsidR="00AE0AD5" w:rsidRPr="000676BD" w:rsidRDefault="00AE0AD5" w:rsidP="004D4D34">
      <w:pPr>
        <w:rPr>
          <w:lang w:val="el-GR" w:eastAsia="el-GR"/>
        </w:rPr>
      </w:pPr>
    </w:p>
    <w:p w14:paraId="6F4B0D72" w14:textId="77777777" w:rsidR="008338F0" w:rsidRPr="00603221" w:rsidRDefault="003355E7" w:rsidP="004D4D34">
      <w:pPr>
        <w:pStyle w:val="2"/>
        <w:rPr>
          <w:rFonts w:cs="Tahoma"/>
          <w:lang w:val="el-GR"/>
        </w:rPr>
      </w:pPr>
      <w:r w:rsidRPr="00603221">
        <w:rPr>
          <w:rFonts w:cs="Tahoma"/>
          <w:lang w:val="el-GR"/>
        </w:rPr>
        <w:lastRenderedPageBreak/>
        <w:tab/>
      </w:r>
      <w:bookmarkStart w:id="33" w:name="_Ref65241722"/>
      <w:bookmarkStart w:id="34" w:name="_Ref65241727"/>
      <w:bookmarkStart w:id="35" w:name="_Toc97194261"/>
      <w:bookmarkStart w:id="36" w:name="_Toc97194410"/>
      <w:bookmarkStart w:id="37" w:name="_Toc165459011"/>
      <w:r w:rsidRPr="00603221">
        <w:rPr>
          <w:rFonts w:cs="Tahoma"/>
          <w:lang w:val="el-GR"/>
        </w:rPr>
        <w:t>Δημοσιότητα</w:t>
      </w:r>
      <w:bookmarkEnd w:id="33"/>
      <w:bookmarkEnd w:id="34"/>
      <w:bookmarkEnd w:id="35"/>
      <w:bookmarkEnd w:id="36"/>
      <w:bookmarkEnd w:id="37"/>
    </w:p>
    <w:p w14:paraId="66287A61" w14:textId="77777777" w:rsidR="00CC494B" w:rsidRDefault="00CC494B" w:rsidP="004D4D34">
      <w:pPr>
        <w:rPr>
          <w:lang w:val="el-GR"/>
        </w:rPr>
      </w:pPr>
    </w:p>
    <w:p w14:paraId="39EBD782" w14:textId="2B3A68D4" w:rsidR="00CC494B" w:rsidRPr="00E82AF0" w:rsidRDefault="00CC494B" w:rsidP="004D4D34">
      <w:pPr>
        <w:rPr>
          <w:lang w:val="el-GR"/>
        </w:rPr>
      </w:pPr>
      <w:r w:rsidRPr="00E82AF0">
        <w:rPr>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E82AF0">
        <w:rPr>
          <w:b/>
          <w:lang w:val="el-GR"/>
        </w:rPr>
        <w:t>(ΚΗΜΔΗΣ)</w:t>
      </w:r>
      <w:r w:rsidRPr="00E82AF0">
        <w:rPr>
          <w:lang w:val="el-GR"/>
        </w:rPr>
        <w:t xml:space="preserve"> στις </w:t>
      </w:r>
      <w:r w:rsidR="00192F75" w:rsidRPr="00311CE1">
        <w:rPr>
          <w:b/>
          <w:bCs/>
          <w:color w:val="000000"/>
          <w:lang w:val="el-GR"/>
        </w:rPr>
        <w:t>02</w:t>
      </w:r>
      <w:r w:rsidRPr="00311CE1">
        <w:rPr>
          <w:b/>
          <w:bCs/>
          <w:color w:val="000000"/>
          <w:lang w:val="el-GR"/>
        </w:rPr>
        <w:t>-</w:t>
      </w:r>
      <w:r w:rsidR="00192F75" w:rsidRPr="00311CE1">
        <w:rPr>
          <w:b/>
          <w:bCs/>
          <w:color w:val="000000"/>
          <w:lang w:val="el-GR"/>
        </w:rPr>
        <w:t>05</w:t>
      </w:r>
      <w:r w:rsidRPr="00311CE1">
        <w:rPr>
          <w:b/>
          <w:bCs/>
          <w:color w:val="000000"/>
          <w:lang w:val="el-GR"/>
        </w:rPr>
        <w:t>-</w:t>
      </w:r>
      <w:r w:rsidR="00BE70B3" w:rsidRPr="00311CE1">
        <w:rPr>
          <w:b/>
          <w:bCs/>
          <w:color w:val="000000"/>
          <w:lang w:val="el-GR"/>
        </w:rPr>
        <w:t>2024</w:t>
      </w:r>
      <w:r w:rsidRPr="00311CE1">
        <w:rPr>
          <w:b/>
          <w:bCs/>
          <w:color w:val="000000"/>
          <w:lang w:val="el-GR"/>
        </w:rPr>
        <w:t>.</w:t>
      </w:r>
    </w:p>
    <w:p w14:paraId="27B7668D" w14:textId="632AC825" w:rsidR="00CC494B" w:rsidRPr="0025000A" w:rsidRDefault="00CC494B" w:rsidP="004D4D34">
      <w:pPr>
        <w:rPr>
          <w:lang w:val="el-GR"/>
        </w:rPr>
      </w:pPr>
      <w:r w:rsidRPr="00E82AF0">
        <w:rPr>
          <w:lang w:val="el-GR"/>
        </w:rPr>
        <w:t xml:space="preserve">Τα έγγραφα της σύμβασης </w:t>
      </w:r>
      <w:bookmarkStart w:id="38" w:name="_Hlk75874003"/>
      <w:bookmarkEnd w:id="38"/>
      <w:r w:rsidRPr="00E82AF0">
        <w:rPr>
          <w:lang w:val="el-GR"/>
        </w:rPr>
        <w:t xml:space="preserve">της παρούσας Διακήρυξης καταχωρήθηκαν στη σχετική ηλεκτρονική διαδικασία σύναψης δημόσιας σύμβασης στο </w:t>
      </w:r>
      <w:r w:rsidRPr="00E82AF0">
        <w:rPr>
          <w:b/>
          <w:bCs/>
          <w:lang w:val="el-GR"/>
        </w:rPr>
        <w:t>ΕΣΗΔΗΣ</w:t>
      </w:r>
      <w:r w:rsidRPr="00E82AF0">
        <w:rPr>
          <w:lang w:val="el-GR"/>
        </w:rPr>
        <w:t xml:space="preserve"> στις </w:t>
      </w:r>
      <w:r w:rsidR="003D5284" w:rsidRPr="00311CE1">
        <w:rPr>
          <w:b/>
          <w:bCs/>
          <w:color w:val="000000"/>
          <w:lang w:val="el-GR"/>
        </w:rPr>
        <w:t>02</w:t>
      </w:r>
      <w:r w:rsidRPr="00311CE1">
        <w:rPr>
          <w:b/>
          <w:bCs/>
          <w:color w:val="000000"/>
          <w:lang w:val="el-GR"/>
        </w:rPr>
        <w:t>-</w:t>
      </w:r>
      <w:r w:rsidR="003D5284" w:rsidRPr="00311CE1">
        <w:rPr>
          <w:b/>
          <w:bCs/>
          <w:color w:val="000000"/>
          <w:lang w:val="el-GR"/>
        </w:rPr>
        <w:t>05</w:t>
      </w:r>
      <w:r w:rsidRPr="00311CE1">
        <w:rPr>
          <w:b/>
          <w:bCs/>
          <w:color w:val="000000"/>
          <w:lang w:val="el-GR"/>
        </w:rPr>
        <w:t>-</w:t>
      </w:r>
      <w:r w:rsidR="00BE70B3" w:rsidRPr="00311CE1">
        <w:rPr>
          <w:b/>
          <w:bCs/>
          <w:color w:val="000000"/>
          <w:lang w:val="el-GR"/>
        </w:rPr>
        <w:t>2024</w:t>
      </w:r>
      <w:r w:rsidRPr="00311CE1">
        <w:rPr>
          <w:b/>
          <w:bCs/>
          <w:color w:val="000000"/>
          <w:lang w:val="el-GR"/>
        </w:rPr>
        <w:t>,</w:t>
      </w:r>
      <w:r w:rsidRPr="00E82AF0">
        <w:rPr>
          <w:lang w:val="el-GR"/>
        </w:rPr>
        <w:t xml:space="preserve"> η οποία έλαβε Συστημικό Αύξοντα Αριθμό</w:t>
      </w:r>
      <w:bookmarkStart w:id="39" w:name="_Hlk75874030"/>
      <w:bookmarkEnd w:id="39"/>
      <w:r w:rsidRPr="00E82AF0">
        <w:rPr>
          <w:lang w:val="el-GR"/>
        </w:rPr>
        <w:t xml:space="preserve">: </w:t>
      </w:r>
      <w:r w:rsidR="008A5A01" w:rsidRPr="008A5A01">
        <w:rPr>
          <w:b/>
          <w:bCs/>
          <w:lang w:val="el-GR"/>
        </w:rPr>
        <w:t>350001</w:t>
      </w:r>
      <w:r w:rsidR="00F57072" w:rsidRPr="00E82AF0">
        <w:rPr>
          <w:lang w:val="el-GR"/>
        </w:rPr>
        <w:t xml:space="preserve"> </w:t>
      </w:r>
      <w:r w:rsidRPr="00E82AF0">
        <w:rPr>
          <w:lang w:val="el-GR"/>
        </w:rPr>
        <w:t xml:space="preserve">και αναρτήθηκαν </w:t>
      </w:r>
      <w:r w:rsidRPr="0025000A">
        <w:rPr>
          <w:lang w:val="el-GR"/>
        </w:rPr>
        <w:t>στη Διαδικτυακή Πύλη (</w:t>
      </w:r>
      <w:hyperlink r:id="rId20" w:history="1">
        <w:r w:rsidRPr="0025000A">
          <w:rPr>
            <w:rStyle w:val="-"/>
            <w:lang w:val="el-GR"/>
          </w:rPr>
          <w:t>www.promitheus.gov.gr</w:t>
        </w:r>
      </w:hyperlink>
      <w:r w:rsidRPr="0025000A">
        <w:rPr>
          <w:lang w:val="el-GR"/>
        </w:rPr>
        <w:t>) του ΟΠΣ ΕΣΗΔΗΣ.</w:t>
      </w:r>
    </w:p>
    <w:p w14:paraId="41E5FE46" w14:textId="2612EAE6" w:rsidR="00CC494B" w:rsidRPr="0025000A" w:rsidRDefault="00CC494B" w:rsidP="004D4D34">
      <w:pPr>
        <w:rPr>
          <w:lang w:val="el-GR"/>
        </w:rPr>
      </w:pPr>
      <w:r w:rsidRPr="0025000A">
        <w:rPr>
          <w:lang w:val="el-GR"/>
        </w:rPr>
        <w:t xml:space="preserve">Περίληψη της παρούσας Διακήρυξης όπως προβλέπεται στην περίπτωση </w:t>
      </w:r>
      <w:bookmarkStart w:id="40" w:name="_Hlk75874098"/>
      <w:bookmarkEnd w:id="40"/>
      <w:r w:rsidRPr="0025000A">
        <w:rPr>
          <w:lang w:val="el-GR"/>
        </w:rPr>
        <w:t xml:space="preserve">(ιστ) της παραγράφου 3 του άρθρου 76 του Ν.4727/23-09-2020 (ΦΕΚ/Α/184/23.09.2020), αναρτήθηκε στο διαδίκτυο, στον ιστότοπο </w:t>
      </w:r>
      <w:hyperlink r:id="rId21" w:history="1">
        <w:r w:rsidRPr="0025000A">
          <w:rPr>
            <w:rStyle w:val="-"/>
            <w:lang w:val="el-GR"/>
          </w:rPr>
          <w:t>http://et.diavgeia.gov.gr/</w:t>
        </w:r>
      </w:hyperlink>
      <w:r w:rsidRPr="0025000A">
        <w:rPr>
          <w:lang w:val="el-GR"/>
        </w:rPr>
        <w:t xml:space="preserve"> </w:t>
      </w:r>
      <w:r w:rsidRPr="0025000A">
        <w:rPr>
          <w:b/>
          <w:bCs/>
          <w:lang w:val="el-GR"/>
        </w:rPr>
        <w:t>(ΠΡΟΓΡΑΜΜΑ ΔΙΑΥΓΕΙΑ)</w:t>
      </w:r>
      <w:r w:rsidRPr="0025000A">
        <w:rPr>
          <w:lang w:val="el-GR"/>
        </w:rPr>
        <w:t xml:space="preserve"> στις </w:t>
      </w:r>
      <w:r w:rsidR="00DF6EA9" w:rsidRPr="0025000A">
        <w:rPr>
          <w:b/>
          <w:bCs/>
          <w:color w:val="000000"/>
          <w:lang w:val="el-GR"/>
        </w:rPr>
        <w:t>02</w:t>
      </w:r>
      <w:r w:rsidRPr="0025000A">
        <w:rPr>
          <w:b/>
          <w:bCs/>
          <w:color w:val="000000"/>
          <w:lang w:val="el-GR"/>
        </w:rPr>
        <w:t>-</w:t>
      </w:r>
      <w:r w:rsidR="00DF6EA9" w:rsidRPr="0025000A">
        <w:rPr>
          <w:b/>
          <w:bCs/>
          <w:color w:val="000000"/>
          <w:lang w:val="el-GR"/>
        </w:rPr>
        <w:t>05</w:t>
      </w:r>
      <w:r w:rsidRPr="0025000A">
        <w:rPr>
          <w:b/>
          <w:bCs/>
          <w:color w:val="000000"/>
          <w:lang w:val="el-GR"/>
        </w:rPr>
        <w:t>-</w:t>
      </w:r>
      <w:r w:rsidR="00BE70B3" w:rsidRPr="0025000A">
        <w:rPr>
          <w:b/>
          <w:bCs/>
          <w:color w:val="000000"/>
          <w:lang w:val="el-GR"/>
        </w:rPr>
        <w:t>2024</w:t>
      </w:r>
      <w:r w:rsidRPr="0025000A">
        <w:rPr>
          <w:lang w:val="el-GR"/>
        </w:rPr>
        <w:t>.</w:t>
      </w:r>
    </w:p>
    <w:p w14:paraId="10D6594A" w14:textId="628787CA" w:rsidR="00B1259E" w:rsidRPr="007D4DCC" w:rsidRDefault="00CC494B" w:rsidP="004D4D34">
      <w:pPr>
        <w:rPr>
          <w:i/>
          <w:iCs/>
          <w:color w:val="5B9BD5"/>
          <w:kern w:val="1"/>
          <w:lang w:val="el-GR"/>
        </w:rPr>
      </w:pPr>
      <w:r w:rsidRPr="0025000A">
        <w:rPr>
          <w:lang w:val="el-GR"/>
        </w:rPr>
        <w:t>Η Διακήρυξη θα αναρτηθεί στο διαδίκτυο, στην ιστοσελίδα της αναθέτουσας αρχής, στη διεύθυνση (</w:t>
      </w:r>
      <w:r w:rsidRPr="0025000A">
        <w:t>URL</w:t>
      </w:r>
      <w:r w:rsidRPr="0025000A">
        <w:rPr>
          <w:lang w:val="el-GR"/>
        </w:rPr>
        <w:t xml:space="preserve">) :  </w:t>
      </w:r>
      <w:hyperlink r:id="rId22" w:history="1">
        <w:r w:rsidRPr="0025000A">
          <w:rPr>
            <w:rStyle w:val="-"/>
          </w:rPr>
          <w:t>http</w:t>
        </w:r>
        <w:r w:rsidRPr="0025000A">
          <w:rPr>
            <w:rStyle w:val="-"/>
            <w:lang w:val="el-GR"/>
          </w:rPr>
          <w:t>://</w:t>
        </w:r>
        <w:r w:rsidRPr="0025000A">
          <w:rPr>
            <w:rStyle w:val="-"/>
          </w:rPr>
          <w:t>www</w:t>
        </w:r>
        <w:r w:rsidRPr="0025000A">
          <w:rPr>
            <w:rStyle w:val="-"/>
            <w:lang w:val="el-GR"/>
          </w:rPr>
          <w:t>.</w:t>
        </w:r>
        <w:r w:rsidRPr="0025000A">
          <w:rPr>
            <w:rStyle w:val="-"/>
          </w:rPr>
          <w:t>ktpae</w:t>
        </w:r>
        <w:r w:rsidRPr="0025000A">
          <w:rPr>
            <w:rStyle w:val="-"/>
            <w:lang w:val="el-GR"/>
          </w:rPr>
          <w:t>.</w:t>
        </w:r>
        <w:r w:rsidRPr="0025000A">
          <w:rPr>
            <w:rStyle w:val="-"/>
          </w:rPr>
          <w:t>gr</w:t>
        </w:r>
      </w:hyperlink>
      <w:r w:rsidRPr="0025000A">
        <w:rPr>
          <w:lang w:val="el-GR"/>
        </w:rPr>
        <w:t xml:space="preserve">  στη θέση Διαγωνισμοί στις </w:t>
      </w:r>
      <w:r w:rsidR="00DF6EA9" w:rsidRPr="0025000A">
        <w:rPr>
          <w:b/>
          <w:bCs/>
          <w:color w:val="000000"/>
          <w:lang w:val="el-GR"/>
        </w:rPr>
        <w:t>02</w:t>
      </w:r>
      <w:r w:rsidRPr="0025000A">
        <w:rPr>
          <w:b/>
          <w:bCs/>
          <w:color w:val="000000"/>
          <w:lang w:val="el-GR"/>
        </w:rPr>
        <w:t>-</w:t>
      </w:r>
      <w:r w:rsidR="00DF6EA9" w:rsidRPr="0025000A">
        <w:rPr>
          <w:b/>
          <w:bCs/>
          <w:color w:val="000000"/>
          <w:lang w:val="el-GR"/>
        </w:rPr>
        <w:t>05</w:t>
      </w:r>
      <w:r w:rsidRPr="0025000A">
        <w:rPr>
          <w:b/>
          <w:bCs/>
          <w:color w:val="000000"/>
          <w:lang w:val="el-GR"/>
        </w:rPr>
        <w:t>-</w:t>
      </w:r>
      <w:r w:rsidR="00BE70B3" w:rsidRPr="0025000A">
        <w:rPr>
          <w:b/>
          <w:bCs/>
          <w:color w:val="000000"/>
          <w:lang w:val="el-GR"/>
        </w:rPr>
        <w:t>2024</w:t>
      </w:r>
      <w:r w:rsidRPr="0025000A">
        <w:rPr>
          <w:lang w:val="el-GR"/>
        </w:rPr>
        <w:t>.</w:t>
      </w:r>
    </w:p>
    <w:p w14:paraId="0A2C2030" w14:textId="77777777" w:rsidR="008338F0" w:rsidRPr="00603221" w:rsidRDefault="003355E7" w:rsidP="004D4D34">
      <w:pPr>
        <w:pStyle w:val="2"/>
        <w:rPr>
          <w:rFonts w:cs="Tahoma"/>
          <w:lang w:val="el-GR"/>
        </w:rPr>
      </w:pPr>
      <w:r w:rsidRPr="00603221">
        <w:rPr>
          <w:rFonts w:cs="Tahoma"/>
          <w:lang w:val="el-GR"/>
        </w:rPr>
        <w:tab/>
      </w:r>
      <w:bookmarkStart w:id="41" w:name="_Toc97194262"/>
      <w:bookmarkStart w:id="42" w:name="_Toc97194411"/>
      <w:bookmarkStart w:id="43" w:name="_Toc165459012"/>
      <w:r w:rsidRPr="00603221">
        <w:rPr>
          <w:rFonts w:cs="Tahoma"/>
          <w:lang w:val="el-GR"/>
        </w:rPr>
        <w:t>Αρχές εφαρμοζόμενες στη διαδικασία σύναψης</w:t>
      </w:r>
      <w:bookmarkEnd w:id="41"/>
      <w:bookmarkEnd w:id="42"/>
      <w:bookmarkEnd w:id="43"/>
      <w:r w:rsidRPr="00603221">
        <w:rPr>
          <w:rFonts w:cs="Tahoma"/>
          <w:lang w:val="el-GR"/>
        </w:rPr>
        <w:t xml:space="preserve"> </w:t>
      </w:r>
    </w:p>
    <w:p w14:paraId="59DB7CAB" w14:textId="77777777" w:rsidR="008338F0" w:rsidRPr="00603221" w:rsidRDefault="003355E7" w:rsidP="004D4D34">
      <w:pPr>
        <w:spacing w:before="240"/>
        <w:rPr>
          <w:lang w:val="el-GR"/>
        </w:rPr>
      </w:pPr>
      <w:r w:rsidRPr="00603221">
        <w:rPr>
          <w:lang w:val="el-GR"/>
        </w:rPr>
        <w:t>Οι οικονομικοί φορείς δεσμεύονται ότι:</w:t>
      </w:r>
    </w:p>
    <w:p w14:paraId="544AA4E8" w14:textId="77777777" w:rsidR="008338F0" w:rsidRPr="00603221" w:rsidRDefault="003355E7" w:rsidP="004D4D34">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EA52AA0" w14:textId="0E43BB06" w:rsidR="008338F0" w:rsidRPr="00603221" w:rsidRDefault="003355E7" w:rsidP="004D4D34">
      <w:pPr>
        <w:rPr>
          <w:lang w:val="el-GR"/>
        </w:rPr>
      </w:pPr>
      <w:r w:rsidRPr="00603221">
        <w:rPr>
          <w:lang w:val="el-GR"/>
        </w:rPr>
        <w:t>β) δεν θα ενεργήσουν αθέμιτα, παράνομα ή καταχρηστικά καθ</w:t>
      </w:r>
      <w:r w:rsidR="00752CE1">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31612DDE" w14:textId="77777777" w:rsidR="003F2A53" w:rsidRDefault="003355E7" w:rsidP="004D4D34">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78296D25" w14:textId="77777777" w:rsidR="00092ADB" w:rsidRPr="00603221" w:rsidRDefault="00092ADB" w:rsidP="004D4D34">
      <w:pPr>
        <w:pStyle w:val="1"/>
        <w:rPr>
          <w:rFonts w:cs="Tahoma"/>
          <w:sz w:val="22"/>
          <w:szCs w:val="22"/>
        </w:rPr>
      </w:pPr>
      <w:r w:rsidRPr="00603221">
        <w:rPr>
          <w:rFonts w:cs="Tahoma"/>
          <w:sz w:val="22"/>
          <w:szCs w:val="22"/>
          <w:lang w:val="el-GR"/>
        </w:rPr>
        <w:lastRenderedPageBreak/>
        <w:tab/>
      </w:r>
      <w:bookmarkStart w:id="44" w:name="_Toc97194412"/>
      <w:bookmarkStart w:id="45" w:name="_Toc165459013"/>
      <w:r w:rsidRPr="00603221">
        <w:rPr>
          <w:rFonts w:cs="Tahoma"/>
          <w:sz w:val="22"/>
          <w:szCs w:val="22"/>
        </w:rPr>
        <w:t>ΓΕΝΙΚΟΙ ΚΑΙ ΕΙΔΙΚΟΙ ΟΡΟΙ ΣΥΜΜΕΤΟΧΗΣ</w:t>
      </w:r>
      <w:bookmarkEnd w:id="44"/>
      <w:bookmarkEnd w:id="45"/>
    </w:p>
    <w:p w14:paraId="684D19ED" w14:textId="77777777" w:rsidR="00092ADB" w:rsidRPr="00603221" w:rsidRDefault="00092ADB" w:rsidP="004D4D34">
      <w:pPr>
        <w:pStyle w:val="2"/>
        <w:rPr>
          <w:rFonts w:cs="Tahoma"/>
          <w:lang w:val="el-GR"/>
        </w:rPr>
      </w:pPr>
      <w:bookmarkStart w:id="46" w:name="__RefHeading___Toc491949729"/>
      <w:bookmarkStart w:id="47" w:name="__RefHeading___Toc491949730"/>
      <w:bookmarkStart w:id="48" w:name="_Hlk494445205"/>
      <w:bookmarkEnd w:id="46"/>
      <w:bookmarkEnd w:id="47"/>
      <w:r w:rsidRPr="00603221">
        <w:rPr>
          <w:rFonts w:cs="Tahoma"/>
          <w:lang w:val="el-GR"/>
        </w:rPr>
        <w:tab/>
      </w:r>
      <w:bookmarkStart w:id="49" w:name="_Toc97194263"/>
      <w:bookmarkStart w:id="50" w:name="_Toc97194413"/>
      <w:bookmarkStart w:id="51" w:name="_Toc165459014"/>
      <w:r w:rsidRPr="00603221">
        <w:rPr>
          <w:rFonts w:cs="Tahoma"/>
          <w:lang w:val="el-GR"/>
        </w:rPr>
        <w:t>Γενικές Πληροφορίες</w:t>
      </w:r>
      <w:bookmarkEnd w:id="49"/>
      <w:bookmarkEnd w:id="50"/>
      <w:bookmarkEnd w:id="51"/>
    </w:p>
    <w:p w14:paraId="39749E77" w14:textId="68ADA0AA" w:rsidR="009469A1" w:rsidRPr="009469A1" w:rsidRDefault="003355E7" w:rsidP="004D4D34">
      <w:pPr>
        <w:pStyle w:val="3"/>
        <w:ind w:left="1276"/>
        <w:rPr>
          <w:lang w:val="el-GR"/>
        </w:rPr>
      </w:pPr>
      <w:bookmarkStart w:id="52" w:name="_Toc97194264"/>
      <w:bookmarkStart w:id="53" w:name="_Toc97194414"/>
      <w:bookmarkStart w:id="54" w:name="_Toc165459015"/>
      <w:bookmarkEnd w:id="48"/>
      <w:r w:rsidRPr="00603221">
        <w:rPr>
          <w:lang w:val="el-GR"/>
        </w:rPr>
        <w:t>Έγγραφα της σύμβασης</w:t>
      </w:r>
      <w:bookmarkEnd w:id="52"/>
      <w:bookmarkEnd w:id="53"/>
      <w:bookmarkEnd w:id="54"/>
    </w:p>
    <w:p w14:paraId="49F01D03" w14:textId="77777777" w:rsidR="009469A1" w:rsidRDefault="009469A1" w:rsidP="004D4D34">
      <w:pPr>
        <w:rPr>
          <w:lang w:val="el-GR"/>
        </w:rPr>
      </w:pPr>
      <w:r>
        <w:rPr>
          <w:lang w:val="el-GR"/>
        </w:rPr>
        <w:t>Τα έγγραφα της παρούσας διαδικασίας σύναψης είναι τα ακόλουθα:</w:t>
      </w:r>
    </w:p>
    <w:p w14:paraId="1B95D781" w14:textId="77777777" w:rsidR="009469A1" w:rsidRDefault="009469A1" w:rsidP="004D4D34">
      <w:pPr>
        <w:numPr>
          <w:ilvl w:val="0"/>
          <w:numId w:val="19"/>
        </w:numPr>
        <w:ind w:left="567" w:hanging="425"/>
        <w:rPr>
          <w:rFonts w:eastAsia="Calibri"/>
          <w:lang w:val="el-GR"/>
        </w:rPr>
      </w:pPr>
      <w:r>
        <w:rPr>
          <w:lang w:val="el-GR"/>
        </w:rPr>
        <w:t>η παρούσα Διακήρυξη με τα Παραρτήματα που αποτελούν αναπόσπαστο μέρος αυτής</w:t>
      </w:r>
    </w:p>
    <w:p w14:paraId="5E793A6A" w14:textId="77777777" w:rsidR="009469A1" w:rsidRDefault="009469A1" w:rsidP="004D4D34">
      <w:pPr>
        <w:numPr>
          <w:ilvl w:val="0"/>
          <w:numId w:val="19"/>
        </w:numPr>
        <w:ind w:left="567" w:hanging="425"/>
        <w:rPr>
          <w:lang w:val="el-GR"/>
        </w:rPr>
      </w:pPr>
      <w:r>
        <w:rPr>
          <w:lang w:val="el-GR"/>
        </w:rPr>
        <w:t>το Ευρωπαϊκό Ενιαίο Έγγραφο Σύμβασης [ΕΕΕΣ]</w:t>
      </w:r>
    </w:p>
    <w:p w14:paraId="6BC2EA71" w14:textId="77777777" w:rsidR="009469A1" w:rsidRDefault="009469A1" w:rsidP="004D4D34">
      <w:pPr>
        <w:numPr>
          <w:ilvl w:val="0"/>
          <w:numId w:val="19"/>
        </w:numPr>
        <w:ind w:left="567" w:hanging="425"/>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710C9C6" w14:textId="77777777" w:rsidR="003F2A53" w:rsidRPr="00603221" w:rsidRDefault="003F2A53" w:rsidP="004D4D34">
      <w:pPr>
        <w:spacing w:after="40"/>
        <w:rPr>
          <w:lang w:val="el-GR"/>
        </w:rPr>
      </w:pPr>
    </w:p>
    <w:p w14:paraId="4A196AD9" w14:textId="77777777" w:rsidR="008338F0" w:rsidRPr="00603221" w:rsidRDefault="003355E7" w:rsidP="004D4D34">
      <w:pPr>
        <w:pStyle w:val="3"/>
        <w:ind w:left="1276"/>
        <w:rPr>
          <w:lang w:val="el-GR"/>
        </w:rPr>
      </w:pPr>
      <w:bookmarkStart w:id="55" w:name="_Toc97194265"/>
      <w:bookmarkStart w:id="56" w:name="_Toc97194415"/>
      <w:bookmarkStart w:id="57" w:name="_Toc16545901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5"/>
      <w:bookmarkEnd w:id="56"/>
      <w:bookmarkEnd w:id="57"/>
    </w:p>
    <w:p w14:paraId="4C24F055" w14:textId="77777777" w:rsidR="008338F0" w:rsidRDefault="00716C59" w:rsidP="004D4D34">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4024BD21" w14:textId="77777777" w:rsidR="000631F7" w:rsidRPr="004C145A" w:rsidRDefault="000631F7" w:rsidP="004D4D34">
      <w:pPr>
        <w:rPr>
          <w:lang w:val="el-GR"/>
        </w:rPr>
      </w:pPr>
    </w:p>
    <w:p w14:paraId="5C786311" w14:textId="77777777" w:rsidR="008338F0" w:rsidRPr="00603221" w:rsidRDefault="003355E7" w:rsidP="004D4D34">
      <w:pPr>
        <w:pStyle w:val="3"/>
        <w:ind w:left="1276"/>
        <w:rPr>
          <w:lang w:val="el-GR"/>
        </w:rPr>
      </w:pPr>
      <w:bookmarkStart w:id="58" w:name="_Ref75870613"/>
      <w:bookmarkStart w:id="59" w:name="_Toc97194266"/>
      <w:bookmarkStart w:id="60" w:name="_Toc97194416"/>
      <w:bookmarkStart w:id="61" w:name="_Toc165459017"/>
      <w:r w:rsidRPr="00603221">
        <w:rPr>
          <w:lang w:val="el-GR"/>
        </w:rPr>
        <w:t>Παροχή Διευκρινίσεων</w:t>
      </w:r>
      <w:bookmarkEnd w:id="58"/>
      <w:bookmarkEnd w:id="59"/>
      <w:bookmarkEnd w:id="60"/>
      <w:bookmarkEnd w:id="61"/>
    </w:p>
    <w:p w14:paraId="117D7957" w14:textId="106C342C" w:rsidR="008A3546" w:rsidRPr="00603221" w:rsidRDefault="008A3546" w:rsidP="004D4D34">
      <w:pPr>
        <w:rPr>
          <w:b/>
          <w:bCs/>
          <w:i/>
          <w:iCs/>
          <w:color w:val="5B9BD5"/>
          <w:lang w:val="el-GR"/>
        </w:rPr>
      </w:pPr>
      <w:r w:rsidRPr="0088333D">
        <w:rPr>
          <w:lang w:val="el-GR"/>
        </w:rPr>
        <w:t>Τα σχετικά αιτήματα παροχής διευκρινίσεων υποβάλλονται ηλεκτρονικά,</w:t>
      </w:r>
      <w:r w:rsidR="005A402F" w:rsidRPr="0088333D">
        <w:rPr>
          <w:lang w:val="el-GR"/>
        </w:rPr>
        <w:t xml:space="preserve"> το αργότερο</w:t>
      </w:r>
      <w:r w:rsidR="00E1337D" w:rsidRPr="0088333D">
        <w:rPr>
          <w:lang w:val="el-GR"/>
        </w:rPr>
        <w:t xml:space="preserve"> </w:t>
      </w:r>
      <w:r w:rsidR="00F37A74" w:rsidRPr="0088333D">
        <w:rPr>
          <w:lang w:val="el-GR"/>
        </w:rPr>
        <w:t xml:space="preserve">έως </w:t>
      </w:r>
      <w:r w:rsidR="00AB6A30" w:rsidRPr="0088333D">
        <w:rPr>
          <w:b/>
          <w:bCs/>
          <w:lang w:val="el-GR" w:eastAsia="el-GR"/>
        </w:rPr>
        <w:t>10</w:t>
      </w:r>
      <w:r w:rsidR="00285A67" w:rsidRPr="0088333D">
        <w:rPr>
          <w:b/>
          <w:bCs/>
          <w:lang w:val="el-GR" w:eastAsia="el-GR"/>
        </w:rPr>
        <w:t>-</w:t>
      </w:r>
      <w:r w:rsidR="00AB6A30" w:rsidRPr="0088333D">
        <w:rPr>
          <w:b/>
          <w:bCs/>
          <w:lang w:val="el-GR" w:eastAsia="el-GR"/>
        </w:rPr>
        <w:t>05</w:t>
      </w:r>
      <w:r w:rsidR="00285A67" w:rsidRPr="0088333D">
        <w:rPr>
          <w:b/>
          <w:bCs/>
          <w:lang w:val="el-GR" w:eastAsia="el-GR"/>
        </w:rPr>
        <w:t>-</w:t>
      </w:r>
      <w:r w:rsidR="00420670" w:rsidRPr="0088333D">
        <w:rPr>
          <w:b/>
          <w:bCs/>
          <w:lang w:val="el-GR" w:eastAsia="el-GR"/>
        </w:rPr>
        <w:t>2024</w:t>
      </w:r>
      <w:r w:rsidRPr="0088333D">
        <w:rPr>
          <w:lang w:val="el-GR"/>
        </w:rPr>
        <w:t xml:space="preserve"> και απαντώνται αντίστοιχα </w:t>
      </w:r>
      <w:r w:rsidR="004C145A" w:rsidRPr="0088333D">
        <w:rPr>
          <w:lang w:val="el-GR" w:eastAsia="ar-SA"/>
        </w:rPr>
        <w:t>στο πλαίσιο της παρούσας,</w:t>
      </w:r>
      <w:r w:rsidR="004C145A" w:rsidRPr="0088333D">
        <w:rPr>
          <w:lang w:val="el-GR"/>
        </w:rPr>
        <w:t xml:space="preserve"> </w:t>
      </w:r>
      <w:r w:rsidR="004C145A" w:rsidRPr="0088333D">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88333D">
        <w:rPr>
          <w:lang w:val="el-GR"/>
        </w:rPr>
        <w:t xml:space="preserve">μέσω της Διαδικτυακής πύλης </w:t>
      </w:r>
      <w:hyperlink r:id="rId24" w:history="1">
        <w:r w:rsidRPr="0088333D">
          <w:rPr>
            <w:rStyle w:val="-"/>
            <w:lang w:val="el-GR"/>
          </w:rPr>
          <w:t>www.promitheus.gov.gr</w:t>
        </w:r>
      </w:hyperlink>
      <w:r w:rsidRPr="0088333D">
        <w:rPr>
          <w:lang w:val="el-GR"/>
        </w:rPr>
        <w:t>. Αιτήματα παροχής</w:t>
      </w:r>
      <w:r w:rsidR="003355E7" w:rsidRPr="0088333D">
        <w:rPr>
          <w:lang w:val="el-GR"/>
        </w:rPr>
        <w:t xml:space="preserve"> </w:t>
      </w:r>
      <w:r w:rsidRPr="0088333D">
        <w:rPr>
          <w:lang w:val="el-GR"/>
        </w:rPr>
        <w:t>συμπληρωματικών πληροφοριών – διευκρινίσεων</w:t>
      </w:r>
      <w:r w:rsidR="00E1337D" w:rsidRPr="0088333D">
        <w:rPr>
          <w:lang w:val="el-GR"/>
        </w:rPr>
        <w:t xml:space="preserve"> </w:t>
      </w:r>
      <w:r w:rsidRPr="0088333D">
        <w:rPr>
          <w:lang w:val="el-GR"/>
        </w:rPr>
        <w:t xml:space="preserve">υποβάλλονται </w:t>
      </w:r>
      <w:r w:rsidR="00037B97" w:rsidRPr="0088333D">
        <w:rPr>
          <w:lang w:val="el-GR"/>
        </w:rPr>
        <w:t>α</w:t>
      </w:r>
      <w:r w:rsidRPr="0088333D">
        <w:rPr>
          <w:lang w:val="el-GR"/>
        </w:rPr>
        <w:t>πό εγγεγραμμένους</w:t>
      </w:r>
      <w:r w:rsidR="00E1337D" w:rsidRPr="0088333D">
        <w:rPr>
          <w:lang w:val="el-GR"/>
        </w:rPr>
        <w:t xml:space="preserve"> </w:t>
      </w:r>
      <w:r w:rsidRPr="0088333D">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88333D">
        <w:rPr>
          <w:lang w:val="el-GR"/>
        </w:rPr>
        <w:t xml:space="preserve">ός </w:t>
      </w:r>
      <w:r w:rsidRPr="0088333D">
        <w:rPr>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r w:rsidRPr="00603221">
        <w:rPr>
          <w:lang w:val="el-GR"/>
        </w:rPr>
        <w:t xml:space="preserve"> </w:t>
      </w:r>
    </w:p>
    <w:p w14:paraId="15A4C33E" w14:textId="77777777" w:rsidR="008A3546" w:rsidRPr="00603221" w:rsidRDefault="008A3546" w:rsidP="004D4D34">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2E3AF" w14:textId="77777777" w:rsidR="008A3546" w:rsidRPr="00603221" w:rsidRDefault="008A3546" w:rsidP="004D4D34">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57459953" w14:textId="77777777" w:rsidR="008A3546" w:rsidRPr="00603221" w:rsidRDefault="008A3546" w:rsidP="004D4D34">
      <w:pPr>
        <w:rPr>
          <w:lang w:val="el-GR"/>
        </w:rPr>
      </w:pPr>
      <w:r w:rsidRPr="00603221">
        <w:rPr>
          <w:lang w:val="el-GR"/>
        </w:rPr>
        <w:t>β) Όταν τα έγγραφα της σύμβασης υφίστανται σημαντικές αλλαγές.</w:t>
      </w:r>
    </w:p>
    <w:p w14:paraId="2417DC98" w14:textId="77777777" w:rsidR="00784CFD" w:rsidRDefault="00784CFD" w:rsidP="004D4D34">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2768C15" w14:textId="77777777" w:rsidR="00784CFD" w:rsidRDefault="00784CFD" w:rsidP="004D4D34">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8E8EBCD" w14:textId="77777777" w:rsidR="00784CFD" w:rsidRDefault="00784CFD" w:rsidP="004D4D34">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7AAB0012" w14:textId="77777777" w:rsidR="00784CFD" w:rsidRPr="006B2C94" w:rsidRDefault="00784CFD" w:rsidP="004D4D34">
      <w:pPr>
        <w:rPr>
          <w:lang w:val="el-GR"/>
        </w:rPr>
      </w:pPr>
    </w:p>
    <w:p w14:paraId="0D2EA243" w14:textId="77777777" w:rsidR="008338F0" w:rsidRPr="00603221" w:rsidRDefault="003355E7" w:rsidP="004D4D34">
      <w:pPr>
        <w:pStyle w:val="3"/>
        <w:ind w:left="1276"/>
        <w:rPr>
          <w:lang w:val="el-GR"/>
        </w:rPr>
      </w:pPr>
      <w:bookmarkStart w:id="62" w:name="_Ref75870681"/>
      <w:bookmarkStart w:id="63" w:name="_Toc97194267"/>
      <w:bookmarkStart w:id="64" w:name="_Toc97194417"/>
      <w:bookmarkStart w:id="65" w:name="_Toc165459018"/>
      <w:r w:rsidRPr="00603221">
        <w:rPr>
          <w:lang w:val="el-GR"/>
        </w:rPr>
        <w:t>Γλώσσα</w:t>
      </w:r>
      <w:bookmarkEnd w:id="62"/>
      <w:bookmarkEnd w:id="63"/>
      <w:bookmarkEnd w:id="64"/>
      <w:bookmarkEnd w:id="65"/>
    </w:p>
    <w:p w14:paraId="51139139" w14:textId="77777777" w:rsidR="00C931A2" w:rsidRPr="003E44A9" w:rsidRDefault="003355E7" w:rsidP="004D4D34">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76B709FA" w14:textId="77777777" w:rsidR="008338F0" w:rsidRPr="00603221" w:rsidRDefault="003355E7" w:rsidP="004D4D34">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706A697" w14:textId="77777777" w:rsidR="005A6D30" w:rsidRDefault="005A6D30" w:rsidP="004D4D34">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6C12EB9" w14:textId="6BA59A4A" w:rsidR="005A6D30" w:rsidRPr="000F3DD8" w:rsidRDefault="005A6D30" w:rsidP="004D4D34">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1C2A679F" w14:textId="7AD7C651" w:rsidR="008338F0" w:rsidRPr="00603221" w:rsidRDefault="000F3DD8" w:rsidP="004D4D34">
      <w:pPr>
        <w:rPr>
          <w:color w:val="000000"/>
          <w:lang w:val="el-GR"/>
        </w:rPr>
      </w:pPr>
      <w:r>
        <w:rPr>
          <w:color w:val="000000"/>
          <w:lang w:val="el-GR"/>
        </w:rPr>
        <w:t xml:space="preserve">Ενημερωτικά και τεχνικά φυλλάδια και άλλα έντυπα -εταιρικά ή μη- με ειδικό τεχνικό </w:t>
      </w:r>
      <w:r>
        <w:rPr>
          <w:i/>
          <w:iCs/>
          <w:color w:val="000000"/>
          <w:lang w:val="el-GR"/>
        </w:rPr>
        <w:t xml:space="preserve">περιεχόμενο, </w:t>
      </w:r>
      <w:r w:rsidRPr="00216ECA">
        <w:rPr>
          <w:iCs/>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Pr>
          <w:color w:val="000000"/>
          <w:lang w:val="el-GR"/>
        </w:rPr>
        <w:t>μπορούν να υποβάλλονται σε άλλη γλώσσα, χωρίς να συνοδεύονται από μετάφραση στην ελληνική</w:t>
      </w:r>
      <w:r w:rsidR="003355E7" w:rsidRPr="00603221">
        <w:rPr>
          <w:color w:val="000000"/>
          <w:lang w:val="el-GR"/>
        </w:rPr>
        <w:t>.</w:t>
      </w:r>
    </w:p>
    <w:p w14:paraId="272286B0" w14:textId="50E81616" w:rsidR="000631F7" w:rsidRDefault="003355E7" w:rsidP="004D4D34">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C161AD4" w14:textId="77777777" w:rsidR="007D4DCC" w:rsidRPr="007D4DCC" w:rsidRDefault="007D4DCC" w:rsidP="004D4D34">
      <w:pPr>
        <w:rPr>
          <w:color w:val="000000"/>
          <w:lang w:val="el-GR"/>
        </w:rPr>
      </w:pPr>
    </w:p>
    <w:p w14:paraId="7295DB8F" w14:textId="77777777" w:rsidR="003A5AAC" w:rsidRPr="00603221" w:rsidRDefault="003A5AAC" w:rsidP="004D4D34">
      <w:pPr>
        <w:pStyle w:val="3"/>
        <w:ind w:left="1276"/>
        <w:rPr>
          <w:lang w:val="el-GR"/>
        </w:rPr>
      </w:pPr>
      <w:bookmarkStart w:id="66" w:name="_Ref496624630"/>
      <w:bookmarkStart w:id="67" w:name="_Ref496624815"/>
      <w:bookmarkStart w:id="68" w:name="_Ref496625091"/>
      <w:bookmarkStart w:id="69" w:name="_Toc97194268"/>
      <w:bookmarkStart w:id="70" w:name="_Toc97194418"/>
      <w:bookmarkStart w:id="71" w:name="_Toc165459019"/>
      <w:r w:rsidRPr="00603221">
        <w:rPr>
          <w:lang w:val="el-GR"/>
        </w:rPr>
        <w:t>Εγγυήσεις</w:t>
      </w:r>
      <w:bookmarkEnd w:id="66"/>
      <w:bookmarkEnd w:id="67"/>
      <w:bookmarkEnd w:id="68"/>
      <w:bookmarkEnd w:id="69"/>
      <w:bookmarkEnd w:id="70"/>
      <w:bookmarkEnd w:id="71"/>
    </w:p>
    <w:p w14:paraId="7A15040B" w14:textId="77777777" w:rsidR="008338F0" w:rsidRDefault="006771AF" w:rsidP="004D4D34">
      <w:pPr>
        <w:rPr>
          <w:color w:val="000000"/>
          <w:lang w:val="el-GR"/>
        </w:rPr>
      </w:pPr>
      <w:bookmarkStart w:id="72"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3490705" w14:textId="77777777" w:rsidR="003B04C4" w:rsidRDefault="003B04C4" w:rsidP="004D4D34">
      <w:pPr>
        <w:rPr>
          <w:color w:val="000000"/>
          <w:lang w:val="el-GR"/>
        </w:rPr>
      </w:pPr>
      <w:bookmarkStart w:id="73"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739F0961" w14:textId="77777777" w:rsidR="008338F0" w:rsidRDefault="003355E7" w:rsidP="004D4D34">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lastRenderedPageBreak/>
        <w:t xml:space="preserve">ημερομηνία </w:t>
      </w:r>
      <w:r w:rsidR="006137F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3737C1C7" w14:textId="77777777" w:rsidR="0054025C" w:rsidRPr="006B2C94" w:rsidRDefault="0054025C" w:rsidP="004D4D34">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111CCBA" w14:textId="77777777" w:rsidR="00401C3F" w:rsidRDefault="00401C3F" w:rsidP="004D4D34">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2E7E8D1" w14:textId="77777777" w:rsidR="00F97C41" w:rsidRPr="00F97C41" w:rsidRDefault="00F97C41" w:rsidP="004D4D34">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E0382BC" w14:textId="2D076225" w:rsidR="000A60A0" w:rsidRDefault="003355E7" w:rsidP="004D4D34">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72F673D" w14:textId="77777777" w:rsidR="007D4DCC" w:rsidRDefault="007D4DCC" w:rsidP="004D4D34">
      <w:pPr>
        <w:rPr>
          <w:color w:val="000000"/>
          <w:lang w:val="el-GR"/>
        </w:rPr>
      </w:pPr>
    </w:p>
    <w:p w14:paraId="17BB66F4" w14:textId="77777777" w:rsidR="000A60A0" w:rsidRPr="000631F7" w:rsidRDefault="000A60A0" w:rsidP="004D4D34">
      <w:pPr>
        <w:pStyle w:val="3"/>
        <w:ind w:left="1276"/>
        <w:rPr>
          <w:lang w:val="el-GR"/>
        </w:rPr>
      </w:pPr>
      <w:bookmarkStart w:id="74" w:name="_Toc97194269"/>
      <w:bookmarkStart w:id="75" w:name="_Toc97194419"/>
      <w:bookmarkStart w:id="76" w:name="_Toc165459020"/>
      <w:r w:rsidRPr="000A60A0">
        <w:rPr>
          <w:lang w:val="el-GR"/>
        </w:rPr>
        <w:t>Προστασία Προσωπικών Δεδομένων</w:t>
      </w:r>
      <w:bookmarkEnd w:id="74"/>
      <w:bookmarkEnd w:id="75"/>
      <w:bookmarkEnd w:id="76"/>
      <w:r w:rsidRPr="000A60A0">
        <w:rPr>
          <w:lang w:val="el-GR"/>
        </w:rPr>
        <w:t xml:space="preserve"> </w:t>
      </w:r>
    </w:p>
    <w:p w14:paraId="0B694D79" w14:textId="73AD7966" w:rsidR="000A60A0" w:rsidRPr="006B2C94" w:rsidRDefault="000A60A0" w:rsidP="004D4D34">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FB0788" w:rsidRPr="00FB0788">
        <w:rPr>
          <w:lang w:val="el-GR"/>
        </w:rPr>
        <w:t xml:space="preserve">παράρτημα </w:t>
      </w:r>
      <w:r w:rsidR="00B67C2F">
        <w:rPr>
          <w:lang w:val="el-GR"/>
        </w:rPr>
        <w:t>της παρούσας</w:t>
      </w:r>
      <w:r w:rsidRPr="00C11E79">
        <w:rPr>
          <w:lang w:val="el-GR"/>
        </w:rPr>
        <w:t>.</w:t>
      </w:r>
    </w:p>
    <w:p w14:paraId="61CDE296" w14:textId="77777777" w:rsidR="0054025C" w:rsidRDefault="0054025C" w:rsidP="004D4D34">
      <w:pPr>
        <w:suppressAutoHyphens w:val="0"/>
        <w:spacing w:after="0"/>
        <w:jc w:val="left"/>
        <w:rPr>
          <w:color w:val="000000"/>
          <w:lang w:val="el-GR"/>
        </w:rPr>
      </w:pPr>
      <w:r>
        <w:rPr>
          <w:color w:val="000000"/>
          <w:lang w:val="el-GR"/>
        </w:rPr>
        <w:br w:type="page"/>
      </w:r>
    </w:p>
    <w:bookmarkEnd w:id="72"/>
    <w:p w14:paraId="21A1D99E" w14:textId="77777777" w:rsidR="008338F0" w:rsidRPr="00603221" w:rsidRDefault="003355E7" w:rsidP="004D4D34">
      <w:pPr>
        <w:pStyle w:val="2"/>
        <w:rPr>
          <w:rFonts w:cs="Tahoma"/>
          <w:lang w:val="el-GR"/>
        </w:rPr>
      </w:pPr>
      <w:r w:rsidRPr="00603221">
        <w:rPr>
          <w:rFonts w:cs="Tahoma"/>
          <w:lang w:val="el-GR"/>
        </w:rPr>
        <w:lastRenderedPageBreak/>
        <w:tab/>
      </w:r>
      <w:bookmarkStart w:id="77" w:name="_Toc97194270"/>
      <w:bookmarkStart w:id="78" w:name="_Toc97194420"/>
      <w:bookmarkStart w:id="79" w:name="_Toc165459021"/>
      <w:r w:rsidRPr="00603221">
        <w:rPr>
          <w:rFonts w:cs="Tahoma"/>
          <w:lang w:val="el-GR"/>
        </w:rPr>
        <w:t>Δικαίωμα Συμμετοχής - Κριτήρια Ποιοτικής Επιλογής</w:t>
      </w:r>
      <w:bookmarkEnd w:id="77"/>
      <w:bookmarkEnd w:id="78"/>
      <w:bookmarkEnd w:id="79"/>
    </w:p>
    <w:p w14:paraId="59264250" w14:textId="77777777" w:rsidR="008338F0" w:rsidRPr="00603221" w:rsidRDefault="003355E7" w:rsidP="004D4D34">
      <w:pPr>
        <w:pStyle w:val="3"/>
        <w:ind w:left="1276"/>
        <w:rPr>
          <w:lang w:val="el-GR"/>
        </w:rPr>
      </w:pPr>
      <w:bookmarkStart w:id="80" w:name="_Ref496541397"/>
      <w:bookmarkStart w:id="81" w:name="_Toc97194271"/>
      <w:bookmarkStart w:id="82" w:name="_Toc97194421"/>
      <w:bookmarkStart w:id="83" w:name="_Toc165459022"/>
      <w:r w:rsidRPr="00603221">
        <w:rPr>
          <w:lang w:val="el-GR"/>
        </w:rPr>
        <w:t>Δικαιούμενοι συμμετοχής</w:t>
      </w:r>
      <w:bookmarkEnd w:id="80"/>
      <w:bookmarkEnd w:id="81"/>
      <w:bookmarkEnd w:id="82"/>
      <w:bookmarkEnd w:id="83"/>
      <w:r w:rsidRPr="00603221">
        <w:rPr>
          <w:lang w:val="el-GR"/>
        </w:rPr>
        <w:t xml:space="preserve"> </w:t>
      </w:r>
    </w:p>
    <w:p w14:paraId="2BCACE95" w14:textId="77777777" w:rsidR="008338F0" w:rsidRPr="00603221" w:rsidRDefault="003355E7" w:rsidP="004D4D34">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E63E39A" w14:textId="77777777" w:rsidR="008338F0" w:rsidRPr="00603221" w:rsidRDefault="003355E7" w:rsidP="004D4D34">
      <w:pPr>
        <w:rPr>
          <w:lang w:val="el-GR"/>
        </w:rPr>
      </w:pPr>
      <w:r w:rsidRPr="00603221">
        <w:rPr>
          <w:lang w:val="el-GR"/>
        </w:rPr>
        <w:t>α) κράτος-μέλος της Ένωσης,</w:t>
      </w:r>
    </w:p>
    <w:p w14:paraId="791F4AA2" w14:textId="77777777" w:rsidR="008338F0" w:rsidRPr="00603221" w:rsidRDefault="003355E7" w:rsidP="004D4D34">
      <w:pPr>
        <w:rPr>
          <w:lang w:val="el-GR"/>
        </w:rPr>
      </w:pPr>
      <w:r w:rsidRPr="00603221">
        <w:rPr>
          <w:lang w:val="el-GR"/>
        </w:rPr>
        <w:t>β) κράτος-μέλος του Ευρωπαϊκού Οικονομικού Χώρου (Ε.Ο.Χ.),</w:t>
      </w:r>
    </w:p>
    <w:p w14:paraId="407F11D4" w14:textId="77777777" w:rsidR="008338F0" w:rsidRPr="00603221" w:rsidRDefault="003355E7" w:rsidP="004D4D34">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5DBB7EC" w14:textId="77777777" w:rsidR="008338F0" w:rsidRDefault="003355E7" w:rsidP="004D4D34">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92BC4A2" w14:textId="77777777" w:rsidR="00CD3B0E" w:rsidRDefault="00CD3B0E" w:rsidP="004D4D34">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F2343E8" w14:textId="662A4FCC" w:rsidR="009F688B" w:rsidRPr="003E44A9" w:rsidRDefault="00E97E4D" w:rsidP="004D4D34">
      <w:pPr>
        <w:rPr>
          <w:lang w:val="el-GR"/>
        </w:rPr>
      </w:pPr>
      <w:bookmarkStart w:id="84"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E24282">
        <w:rPr>
          <w:lang w:val="el-GR"/>
        </w:rPr>
        <w:t xml:space="preserve">της </w:t>
      </w:r>
      <w:r w:rsidR="009F688B" w:rsidRPr="003E44A9">
        <w:rPr>
          <w:lang w:val="el-GR"/>
        </w:rPr>
        <w:t>οδηγίας 2014/25/ΕΕ, καθώς και του άρθρου 13 στοιχεία α) έως δ), στ) έως η) και ι) της οδηγίας 2009/81/ΕΚ, σε ή με:</w:t>
      </w:r>
    </w:p>
    <w:p w14:paraId="66F0F8F1" w14:textId="77777777" w:rsidR="009F688B" w:rsidRPr="003E44A9" w:rsidRDefault="009F688B" w:rsidP="004D4D34">
      <w:pPr>
        <w:rPr>
          <w:lang w:val="el-GR"/>
        </w:rPr>
      </w:pPr>
      <w:r w:rsidRPr="003E44A9">
        <w:rPr>
          <w:lang w:val="el-GR"/>
        </w:rPr>
        <w:t>α) Ρώσο υπήκοο ή φυσικό ή νομικό πρόσωπο, οντότητα ή φορέα που έχει την έδρα του στη Ρωσία,</w:t>
      </w:r>
    </w:p>
    <w:p w14:paraId="458B1157" w14:textId="77777777" w:rsidR="009F688B" w:rsidRPr="003E44A9" w:rsidRDefault="009F688B" w:rsidP="004D4D34">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324FDA4" w14:textId="77777777" w:rsidR="009F688B" w:rsidRPr="003E44A9" w:rsidRDefault="009F688B" w:rsidP="004D4D34">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B16CDD5" w14:textId="53AE9295" w:rsidR="00E97E4D" w:rsidRPr="00E97E4D" w:rsidRDefault="009F688B" w:rsidP="004D4D34">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w:t>
      </w:r>
      <w:r w:rsidRPr="00F023D5">
        <w:rPr>
          <w:lang w:val="el-GR"/>
        </w:rPr>
        <w:t>οριζόμενα στην υποπαρ. 2.4.3.1 και το</w:t>
      </w:r>
      <w:r w:rsidR="0065474D">
        <w:rPr>
          <w:lang w:val="el-GR"/>
        </w:rPr>
        <w:t xml:space="preserve"> </w:t>
      </w:r>
      <w:r w:rsidR="00340CC1" w:rsidRPr="00F023D5">
        <w:rPr>
          <w:lang w:val="el-GR"/>
        </w:rPr>
        <w:fldChar w:fldCharType="begin"/>
      </w:r>
      <w:r w:rsidRPr="00F023D5">
        <w:rPr>
          <w:lang w:val="el-GR"/>
        </w:rPr>
        <w:instrText xml:space="preserve"> REF _Ref494118533 \h </w:instrText>
      </w:r>
      <w:r w:rsidR="00F57ED4" w:rsidRPr="00F023D5">
        <w:rPr>
          <w:lang w:val="el-GR"/>
        </w:rPr>
        <w:instrText xml:space="preserve"> \* MERGEFORMAT </w:instrText>
      </w:r>
      <w:r w:rsidR="00340CC1" w:rsidRPr="00F023D5">
        <w:rPr>
          <w:lang w:val="el-GR"/>
        </w:rPr>
      </w:r>
      <w:r w:rsidR="00340CC1" w:rsidRPr="00F023D5">
        <w:rPr>
          <w:lang w:val="el-GR"/>
        </w:rPr>
        <w:fldChar w:fldCharType="separate"/>
      </w:r>
      <w:r w:rsidR="00AD6C1A">
        <w:rPr>
          <w:lang w:val="el-GR"/>
        </w:rPr>
        <w:t>Π</w:t>
      </w:r>
      <w:r w:rsidR="00AD6C1A" w:rsidRPr="00603221">
        <w:rPr>
          <w:lang w:val="el-GR"/>
        </w:rPr>
        <w:t xml:space="preserve">ΑΡΑΡΤΗΜΑ </w:t>
      </w:r>
      <w:r w:rsidR="00AD6C1A" w:rsidRPr="00603221">
        <w:t>V</w:t>
      </w:r>
      <w:r w:rsidR="00AD6C1A" w:rsidRPr="00AD6C1A">
        <w:rPr>
          <w:lang w:val="el-GR"/>
        </w:rPr>
        <w:t>Ι</w:t>
      </w:r>
      <w:r w:rsidR="00AD6C1A" w:rsidRPr="00603221">
        <w:rPr>
          <w:lang w:val="el-GR"/>
        </w:rPr>
        <w:t xml:space="preserve"> – Άλλες Δηλώσεις</w:t>
      </w:r>
      <w:r w:rsidR="00340CC1" w:rsidRPr="00F023D5">
        <w:rPr>
          <w:lang w:val="el-GR"/>
        </w:rPr>
        <w:fldChar w:fldCharType="end"/>
      </w:r>
      <w:r w:rsidRPr="00F023D5">
        <w:rPr>
          <w:lang w:val="el-GR"/>
        </w:rPr>
        <w:t xml:space="preserve"> της παρούσας».</w:t>
      </w:r>
      <w:r w:rsidRPr="002A09CC">
        <w:rPr>
          <w:lang w:val="el-GR"/>
        </w:rPr>
        <w:t xml:space="preserve"> </w:t>
      </w:r>
      <w:bookmarkEnd w:id="84"/>
    </w:p>
    <w:p w14:paraId="04E311F0" w14:textId="77777777" w:rsidR="008338F0" w:rsidRDefault="00E97E4D" w:rsidP="004D4D34">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633E873" w14:textId="77777777" w:rsidR="008338F0" w:rsidRDefault="00E97E4D" w:rsidP="004D4D34">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60694976" w14:textId="77777777" w:rsidR="002F2BED" w:rsidRPr="002F2BED" w:rsidRDefault="002F2BED" w:rsidP="004D4D34">
      <w:pPr>
        <w:pStyle w:val="af6"/>
        <w:rPr>
          <w:lang w:val="el-GR"/>
        </w:rPr>
      </w:pPr>
    </w:p>
    <w:p w14:paraId="42340ADC" w14:textId="77777777" w:rsidR="008338F0" w:rsidRPr="00603221" w:rsidRDefault="003355E7" w:rsidP="004D4D34">
      <w:pPr>
        <w:pStyle w:val="3"/>
        <w:ind w:left="1276"/>
        <w:rPr>
          <w:lang w:val="el-GR"/>
        </w:rPr>
      </w:pPr>
      <w:bookmarkStart w:id="85" w:name="_Ref496542081"/>
      <w:bookmarkStart w:id="86" w:name="_Toc97194272"/>
      <w:bookmarkStart w:id="87" w:name="_Toc97194422"/>
      <w:bookmarkStart w:id="88" w:name="_Toc165459023"/>
      <w:r w:rsidRPr="00603221">
        <w:rPr>
          <w:lang w:val="el-GR"/>
        </w:rPr>
        <w:t>Εγγύηση συμμετοχής</w:t>
      </w:r>
      <w:bookmarkEnd w:id="85"/>
      <w:bookmarkEnd w:id="86"/>
      <w:bookmarkEnd w:id="87"/>
      <w:bookmarkEnd w:id="88"/>
    </w:p>
    <w:p w14:paraId="61916F57" w14:textId="58727B83" w:rsidR="00C960CF" w:rsidRPr="00603221" w:rsidRDefault="003355E7" w:rsidP="004D4D34">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6D16CD0" w14:textId="4AED18B5" w:rsidR="00AA589F" w:rsidRPr="00D91BE9" w:rsidRDefault="00AA589F" w:rsidP="004D4D34">
      <w:pPr>
        <w:pStyle w:val="aff"/>
        <w:tabs>
          <w:tab w:val="left" w:pos="0"/>
          <w:tab w:val="left" w:pos="1134"/>
        </w:tabs>
        <w:ind w:left="0"/>
        <w:contextualSpacing w:val="0"/>
        <w:rPr>
          <w:lang w:val="el-GR"/>
        </w:rPr>
      </w:pPr>
      <w:r w:rsidRPr="00577FB5">
        <w:rPr>
          <w:lang w:val="el-GR"/>
        </w:rPr>
        <w:t xml:space="preserve">Το ποσό της εγγυητικής επιστολής θα πρέπει να καλύπτει σε ευρώ (€) ποσοστό </w:t>
      </w:r>
      <w:r w:rsidRPr="00577FB5">
        <w:rPr>
          <w:b/>
          <w:lang w:val="el-GR"/>
        </w:rPr>
        <w:t>δύο τοις εκατό (2%)</w:t>
      </w:r>
      <w:r w:rsidRPr="00577FB5">
        <w:rPr>
          <w:lang w:val="el-GR"/>
        </w:rPr>
        <w:t xml:space="preserve"> του προϋπολογισμού του Έργου (μη συμπεριλαμβανομένου ΦΠΑ), ήτοι ποσό τ</w:t>
      </w:r>
      <w:r w:rsidR="00EF258A" w:rsidRPr="00577FB5">
        <w:rPr>
          <w:lang w:val="el-GR"/>
        </w:rPr>
        <w:t xml:space="preserve">εσσάρων </w:t>
      </w:r>
      <w:r w:rsidRPr="00577FB5">
        <w:rPr>
          <w:lang w:val="el-GR"/>
        </w:rPr>
        <w:t xml:space="preserve"> χιλιάδ</w:t>
      </w:r>
      <w:r w:rsidR="00EF258A" w:rsidRPr="00577FB5">
        <w:rPr>
          <w:lang w:val="el-GR"/>
        </w:rPr>
        <w:t>ων</w:t>
      </w:r>
      <w:r w:rsidR="00577FB5" w:rsidRPr="00577FB5">
        <w:rPr>
          <w:lang w:val="el-GR"/>
        </w:rPr>
        <w:t xml:space="preserve"> </w:t>
      </w:r>
      <w:r w:rsidR="00466854">
        <w:rPr>
          <w:lang w:val="el-GR"/>
        </w:rPr>
        <w:t>τετρακοσίων</w:t>
      </w:r>
      <w:r w:rsidRPr="00577FB5">
        <w:rPr>
          <w:lang w:val="el-GR"/>
        </w:rPr>
        <w:t xml:space="preserve"> ευρώ</w:t>
      </w:r>
      <w:r w:rsidR="00AD215B">
        <w:rPr>
          <w:lang w:val="el-GR"/>
        </w:rPr>
        <w:t xml:space="preserve"> και τεσσάρων λεπτών</w:t>
      </w:r>
      <w:r w:rsidRPr="00577FB5">
        <w:rPr>
          <w:lang w:val="el-GR"/>
        </w:rPr>
        <w:t xml:space="preserve"> (</w:t>
      </w:r>
      <w:r w:rsidRPr="00577FB5">
        <w:rPr>
          <w:b/>
          <w:bCs/>
          <w:lang w:val="el-GR"/>
        </w:rPr>
        <w:t>€4.</w:t>
      </w:r>
      <w:r w:rsidR="00466854">
        <w:rPr>
          <w:b/>
          <w:bCs/>
          <w:lang w:val="el-GR"/>
        </w:rPr>
        <w:t>400</w:t>
      </w:r>
      <w:r w:rsidRPr="00577FB5">
        <w:rPr>
          <w:b/>
          <w:bCs/>
          <w:lang w:val="el-GR"/>
        </w:rPr>
        <w:t>,</w:t>
      </w:r>
      <w:r w:rsidR="00AD215B">
        <w:rPr>
          <w:b/>
          <w:bCs/>
          <w:lang w:val="el-GR"/>
        </w:rPr>
        <w:t>04</w:t>
      </w:r>
      <w:r w:rsidRPr="00577FB5">
        <w:rPr>
          <w:lang w:val="el-GR"/>
        </w:rPr>
        <w:t>).</w:t>
      </w:r>
    </w:p>
    <w:p w14:paraId="16C2006F" w14:textId="77777777" w:rsidR="008338F0" w:rsidRPr="00603221" w:rsidRDefault="003355E7" w:rsidP="004D4D34">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B975A72" w14:textId="38D681B1" w:rsidR="008338F0" w:rsidRDefault="003355E7" w:rsidP="004D4D34">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496542431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Cs/>
          <w:lang w:val="el-GR"/>
        </w:rPr>
        <w:t>2.4.5</w:t>
      </w:r>
      <w:r w:rsidR="00DD27E9">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875A320" w14:textId="2BCF9C2F" w:rsidR="00CD3B0E" w:rsidRPr="00C229F3" w:rsidRDefault="00CD3B0E" w:rsidP="004D4D34">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40CC1">
        <w:rPr>
          <w:bCs/>
          <w:lang w:val="el-GR"/>
        </w:rPr>
        <w:fldChar w:fldCharType="begin"/>
      </w:r>
      <w:r>
        <w:rPr>
          <w:bCs/>
          <w:lang w:val="el-GR"/>
        </w:rPr>
        <w:instrText xml:space="preserve"> REF _Ref496542534 \r \h </w:instrText>
      </w:r>
      <w:r w:rsidR="004D4D34">
        <w:rPr>
          <w:bCs/>
          <w:lang w:val="el-GR"/>
        </w:rPr>
        <w:instrText xml:space="preserve"> \* MERGEFORMAT </w:instrText>
      </w:r>
      <w:r w:rsidR="00340CC1">
        <w:rPr>
          <w:bCs/>
          <w:lang w:val="el-GR"/>
        </w:rPr>
      </w:r>
      <w:r w:rsidR="00340CC1">
        <w:rPr>
          <w:bCs/>
          <w:lang w:val="el-GR"/>
        </w:rPr>
        <w:fldChar w:fldCharType="separate"/>
      </w:r>
      <w:r w:rsidR="00AD6C1A">
        <w:rPr>
          <w:bCs/>
          <w:lang w:val="el-GR"/>
        </w:rPr>
        <w:t>3.1</w:t>
      </w:r>
      <w:r w:rsidR="00340CC1">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03FFE90E" w14:textId="77777777" w:rsidR="00CD3B0E" w:rsidRPr="00603221" w:rsidRDefault="00CD3B0E" w:rsidP="004D4D34">
      <w:pPr>
        <w:rPr>
          <w:b/>
          <w:bCs/>
          <w:lang w:val="el-GR"/>
        </w:rPr>
      </w:pPr>
    </w:p>
    <w:p w14:paraId="0B9C7D2E" w14:textId="77777777" w:rsidR="008338F0" w:rsidRPr="00603221" w:rsidRDefault="003355E7" w:rsidP="004D4D34">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D7AFEF1" w14:textId="77777777" w:rsidR="008338F0" w:rsidRPr="00603221" w:rsidRDefault="003355E7" w:rsidP="004D4D34">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429323FD" w14:textId="77777777" w:rsidR="00E975FD" w:rsidRDefault="00FA4CDD" w:rsidP="004D4D34">
      <w:pPr>
        <w:rPr>
          <w:lang w:val="el-GR"/>
        </w:rPr>
      </w:pPr>
      <w:r>
        <w:rPr>
          <w:lang w:val="el-GR"/>
        </w:rPr>
        <w:t>μ</w:t>
      </w:r>
      <w:r w:rsidR="00FC1B9E">
        <w:rPr>
          <w:lang w:val="el-GR"/>
        </w:rPr>
        <w:t>ετά από :</w:t>
      </w:r>
    </w:p>
    <w:p w14:paraId="21D882D8" w14:textId="77777777" w:rsidR="00FC1B9E" w:rsidRPr="00821852" w:rsidRDefault="00FC1B9E" w:rsidP="004D4D34">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0A205B75" w14:textId="77777777" w:rsidR="00FC1B9E" w:rsidRPr="00821852" w:rsidRDefault="00FC1B9E" w:rsidP="004D4D34">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66159D1" w14:textId="77777777" w:rsidR="00FC1B9E" w:rsidRPr="00821852" w:rsidRDefault="00FC1B9E" w:rsidP="004D4D34">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2FBF7740" w14:textId="77777777" w:rsidR="00FC1B9E" w:rsidRPr="00821852" w:rsidRDefault="00FC1B9E" w:rsidP="004D4D34">
      <w:pPr>
        <w:rPr>
          <w:lang w:val="el-GR"/>
        </w:rPr>
      </w:pPr>
      <w:r w:rsidRPr="00821852">
        <w:rPr>
          <w:rFonts w:hint="eastAsia"/>
          <w:lang w:val="el-GR"/>
        </w:rPr>
        <w:lastRenderedPageBreak/>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5F4EA14C" w14:textId="77777777" w:rsidR="00FC1B9E" w:rsidRPr="00821852" w:rsidRDefault="00FC1B9E" w:rsidP="004D4D34">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68ED2A6" w14:textId="77777777" w:rsidR="00FC1B9E" w:rsidRDefault="00FC1B9E" w:rsidP="004D4D34">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03415AE" w14:textId="77777777" w:rsidR="00DB2BAF" w:rsidRPr="00821852" w:rsidRDefault="00DB2BAF" w:rsidP="004D4D34">
      <w:pPr>
        <w:rPr>
          <w:lang w:val="el-GR"/>
        </w:rPr>
      </w:pPr>
    </w:p>
    <w:p w14:paraId="393072DA" w14:textId="604BB950" w:rsidR="00C32872" w:rsidRDefault="003355E7" w:rsidP="004D4D34">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496541742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w:t>
      </w:r>
      <w:r w:rsidR="00DD27E9">
        <w:fldChar w:fldCharType="end"/>
      </w:r>
      <w:r w:rsidRPr="00603221">
        <w:rPr>
          <w:lang w:val="el-GR"/>
        </w:rPr>
        <w:t xml:space="preserve"> έως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496541700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2.2.8</w:t>
      </w:r>
      <w:r w:rsidR="00DD27E9">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340CC1">
        <w:rPr>
          <w:lang w:val="el-GR"/>
        </w:rPr>
        <w:fldChar w:fldCharType="begin"/>
      </w:r>
      <w:r w:rsidR="00C32872">
        <w:rPr>
          <w:lang w:val="el-GR"/>
        </w:rPr>
        <w:instrText xml:space="preserve"> REF _Ref40957856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2.2.9.2</w:t>
      </w:r>
      <w:r w:rsidR="00340CC1">
        <w:rPr>
          <w:lang w:val="el-GR"/>
        </w:rPr>
        <w:fldChar w:fldCharType="end"/>
      </w:r>
      <w:r w:rsidR="00C32872">
        <w:rPr>
          <w:lang w:val="el-GR"/>
        </w:rPr>
        <w:t xml:space="preserve"> &amp; </w:t>
      </w:r>
      <w:r w:rsidR="00340CC1">
        <w:rPr>
          <w:lang w:val="el-GR"/>
        </w:rPr>
        <w:fldChar w:fldCharType="begin"/>
      </w:r>
      <w:r w:rsidR="00C32872">
        <w:rPr>
          <w:lang w:val="el-GR"/>
        </w:rPr>
        <w:instrText xml:space="preserve"> REF _Ref67613215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3.2</w:t>
      </w:r>
      <w:r w:rsidR="00340CC1">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40CC1">
        <w:rPr>
          <w:lang w:val="el-GR"/>
        </w:rPr>
        <w:fldChar w:fldCharType="begin"/>
      </w:r>
      <w:r w:rsidR="00C32872">
        <w:rPr>
          <w:lang w:val="el-GR"/>
        </w:rPr>
        <w:instrText xml:space="preserve"> REF _Ref67613215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3.2</w:t>
      </w:r>
      <w:r w:rsidR="00340CC1">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40CC1">
        <w:rPr>
          <w:lang w:val="el-GR"/>
        </w:rPr>
        <w:fldChar w:fldCharType="begin"/>
      </w:r>
      <w:r w:rsidR="00C32872">
        <w:rPr>
          <w:lang w:val="el-GR"/>
        </w:rPr>
        <w:instrText xml:space="preserve"> REF _Ref496541356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2.2.3</w:t>
      </w:r>
      <w:r w:rsidR="00340CC1">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2B2E958" w14:textId="77777777" w:rsidR="00C32872" w:rsidRPr="00603221" w:rsidRDefault="00C32872" w:rsidP="004D4D34">
      <w:pPr>
        <w:rPr>
          <w:lang w:val="el-GR"/>
        </w:rPr>
      </w:pPr>
    </w:p>
    <w:p w14:paraId="74AE87C4" w14:textId="77777777" w:rsidR="008338F0" w:rsidRPr="00603221" w:rsidRDefault="003355E7" w:rsidP="004D4D34">
      <w:pPr>
        <w:pStyle w:val="3"/>
        <w:ind w:left="1276"/>
        <w:rPr>
          <w:lang w:val="el-GR"/>
        </w:rPr>
      </w:pPr>
      <w:bookmarkStart w:id="89" w:name="_Ref496541356"/>
      <w:bookmarkStart w:id="90" w:name="_Ref496541742"/>
      <w:bookmarkStart w:id="91" w:name="_Ref496541775"/>
      <w:bookmarkStart w:id="92" w:name="_Ref496541863"/>
      <w:bookmarkStart w:id="93" w:name="_Toc97194273"/>
      <w:bookmarkStart w:id="94" w:name="_Toc97194423"/>
      <w:bookmarkStart w:id="95" w:name="_Toc165459024"/>
      <w:r w:rsidRPr="00603221">
        <w:rPr>
          <w:lang w:val="el-GR"/>
        </w:rPr>
        <w:t>Λόγοι αποκλεισμού</w:t>
      </w:r>
      <w:bookmarkEnd w:id="89"/>
      <w:bookmarkEnd w:id="90"/>
      <w:bookmarkEnd w:id="91"/>
      <w:bookmarkEnd w:id="92"/>
      <w:bookmarkEnd w:id="93"/>
      <w:bookmarkEnd w:id="94"/>
      <w:bookmarkEnd w:id="95"/>
      <w:r w:rsidRPr="00603221">
        <w:rPr>
          <w:lang w:val="el-GR"/>
        </w:rPr>
        <w:t xml:space="preserve"> </w:t>
      </w:r>
    </w:p>
    <w:p w14:paraId="669B703F" w14:textId="77777777" w:rsidR="008338F0" w:rsidRDefault="003355E7" w:rsidP="004D4D34">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42E1F70" w14:textId="77777777" w:rsidR="008338F0" w:rsidRPr="00603221" w:rsidRDefault="00E1337D" w:rsidP="004D4D34">
      <w:pPr>
        <w:pStyle w:val="aff"/>
        <w:numPr>
          <w:ilvl w:val="3"/>
          <w:numId w:val="9"/>
        </w:numPr>
        <w:spacing w:before="240"/>
        <w:ind w:left="0" w:firstLine="0"/>
        <w:rPr>
          <w:lang w:val="el-GR"/>
        </w:rPr>
      </w:pPr>
      <w:bookmarkStart w:id="96" w:name="_Ref496540567"/>
      <w:r w:rsidRPr="00603221">
        <w:rPr>
          <w:lang w:val="el-GR"/>
        </w:rPr>
        <w:t xml:space="preserve"> </w:t>
      </w:r>
      <w:bookmarkStart w:id="9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6"/>
      <w:bookmarkEnd w:id="97"/>
      <w:r w:rsidR="003355E7" w:rsidRPr="00603221">
        <w:rPr>
          <w:lang w:val="el-GR"/>
        </w:rPr>
        <w:t xml:space="preserve"> </w:t>
      </w:r>
    </w:p>
    <w:p w14:paraId="287903E0" w14:textId="77777777" w:rsidR="00C908BD" w:rsidRPr="00C229F3" w:rsidRDefault="003355E7" w:rsidP="004D4D34">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5966956" w14:textId="77777777" w:rsidR="00105242" w:rsidRPr="00105242" w:rsidRDefault="003355E7" w:rsidP="004D4D34">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DDB115B" w14:textId="606A0B4F" w:rsidR="008338F0" w:rsidRPr="00603221" w:rsidRDefault="003355E7" w:rsidP="004D4D34">
      <w:pPr>
        <w:rPr>
          <w:lang w:val="el-GR"/>
        </w:rPr>
      </w:pPr>
      <w:r w:rsidRPr="00603221">
        <w:rPr>
          <w:lang w:val="el-GR"/>
        </w:rPr>
        <w:lastRenderedPageBreak/>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70617017" w14:textId="5F40CFAE" w:rsidR="008338F0" w:rsidRPr="00603221" w:rsidRDefault="003355E7" w:rsidP="004D4D34">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1CFC3C7D" w14:textId="546C3B53" w:rsidR="009A3D76" w:rsidRPr="00603221" w:rsidRDefault="003355E7" w:rsidP="004D4D34">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3A95231" w14:textId="77777777" w:rsidR="008338F0" w:rsidRDefault="003355E7" w:rsidP="004D4D34">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1C2DFEA" w14:textId="77777777" w:rsidR="008338F0" w:rsidRDefault="003355E7" w:rsidP="004D4D34">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C15041B" w14:textId="77777777" w:rsidR="009A3D76" w:rsidRPr="00405D54" w:rsidRDefault="009A3D76" w:rsidP="004D4D34">
      <w:pPr>
        <w:rPr>
          <w:lang w:val="el-GR"/>
        </w:rPr>
      </w:pPr>
      <w:r w:rsidRPr="00405D54">
        <w:rPr>
          <w:lang w:val="el-GR"/>
        </w:rPr>
        <w:t xml:space="preserve">Η υποχρέωση του προηγούμενου εδαφίου αφορά: </w:t>
      </w:r>
    </w:p>
    <w:p w14:paraId="1D4B2919" w14:textId="77777777" w:rsidR="009A3D76" w:rsidRDefault="009A3D76" w:rsidP="004D4D34">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7745AC7" w14:textId="77777777" w:rsidR="009A3D76" w:rsidRPr="009A3D76" w:rsidRDefault="009A3D76" w:rsidP="004D4D34">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5CB750F" w14:textId="77777777" w:rsidR="009A3D76" w:rsidRPr="009A3D76" w:rsidRDefault="009A3D76" w:rsidP="004D4D34">
      <w:pPr>
        <w:rPr>
          <w:lang w:val="el-GR"/>
        </w:rPr>
      </w:pPr>
      <w:r w:rsidRPr="009A3D76">
        <w:rPr>
          <w:lang w:val="el-GR"/>
        </w:rPr>
        <w:t>- στις περιπτώσεις Συνεταιρισμών, τα μέλη του Διοικητικού Συμβουλίου.</w:t>
      </w:r>
    </w:p>
    <w:p w14:paraId="1956A874" w14:textId="77777777" w:rsidR="009A3D76" w:rsidRPr="009A3D76" w:rsidRDefault="009A3D76" w:rsidP="004D4D34">
      <w:pPr>
        <w:rPr>
          <w:lang w:val="el-GR"/>
        </w:rPr>
      </w:pPr>
      <w:r w:rsidRPr="009A3D76">
        <w:rPr>
          <w:lang w:val="el-GR"/>
        </w:rPr>
        <w:t>- σε όλες τις υπόλοιπες περιπτώσεις νομικών προσώπων, τον κατά περίπτωση νόμιμο εκπρόσωπο.</w:t>
      </w:r>
    </w:p>
    <w:p w14:paraId="2C89221D" w14:textId="77777777" w:rsidR="009A3D76" w:rsidRPr="00821852" w:rsidRDefault="009A3D76" w:rsidP="004D4D34">
      <w:pPr>
        <w:rPr>
          <w:b/>
          <w:bCs/>
          <w:lang w:val="el-GR"/>
        </w:rPr>
      </w:pPr>
      <w:r w:rsidRPr="00821852">
        <w:rPr>
          <w:b/>
          <w:bCs/>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3EE8050" w14:textId="77777777" w:rsidR="005A0ACC" w:rsidRDefault="000326F6" w:rsidP="004D4D34">
      <w:pPr>
        <w:pStyle w:val="aff"/>
        <w:numPr>
          <w:ilvl w:val="3"/>
          <w:numId w:val="9"/>
        </w:numPr>
        <w:tabs>
          <w:tab w:val="left" w:pos="0"/>
          <w:tab w:val="left" w:pos="709"/>
          <w:tab w:val="left" w:pos="1134"/>
        </w:tabs>
        <w:spacing w:before="240"/>
        <w:ind w:left="0" w:firstLine="0"/>
        <w:rPr>
          <w:lang w:val="el-GR"/>
        </w:rPr>
      </w:pPr>
      <w:bookmarkStart w:id="98" w:name="_Ref503518036"/>
      <w:r w:rsidRPr="00603221">
        <w:rPr>
          <w:lang w:val="el-GR"/>
        </w:rPr>
        <w:t>Σ</w:t>
      </w:r>
      <w:r w:rsidR="005A0ACC" w:rsidRPr="00603221">
        <w:rPr>
          <w:lang w:val="el-GR"/>
        </w:rPr>
        <w:t>τις ακόλουθες περιπτώσεις</w:t>
      </w:r>
      <w:bookmarkEnd w:id="98"/>
      <w:r w:rsidR="005A0ACC" w:rsidRPr="00603221">
        <w:rPr>
          <w:lang w:val="el-GR"/>
        </w:rPr>
        <w:t xml:space="preserve"> </w:t>
      </w:r>
    </w:p>
    <w:p w14:paraId="0FBD455F" w14:textId="77777777" w:rsidR="009A3D76" w:rsidRPr="00C229F3" w:rsidRDefault="009A3D76" w:rsidP="004D4D34">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B1B0BDA" w14:textId="77777777" w:rsidR="009A3D76" w:rsidRPr="00C229F3" w:rsidRDefault="009A3D76" w:rsidP="004D4D34">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7A288D5" w14:textId="77777777" w:rsidR="009A3D76" w:rsidRDefault="009A3D76" w:rsidP="004D4D34">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16816BE" w14:textId="77777777" w:rsidR="009A3D76" w:rsidRPr="00C229F3" w:rsidRDefault="009A3D76" w:rsidP="004D4D34">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3D35D1" w14:textId="77777777" w:rsidR="009A3D76" w:rsidRPr="009143B3" w:rsidRDefault="009A3D76" w:rsidP="004D4D34">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4843EC5E" w14:textId="77777777" w:rsidR="00B04AF3" w:rsidRPr="00603221" w:rsidRDefault="003355E7" w:rsidP="004D4D34">
      <w:pPr>
        <w:pStyle w:val="aff"/>
        <w:numPr>
          <w:ilvl w:val="3"/>
          <w:numId w:val="9"/>
        </w:numPr>
        <w:tabs>
          <w:tab w:val="left" w:pos="0"/>
          <w:tab w:val="left" w:pos="709"/>
          <w:tab w:val="left" w:pos="1134"/>
        </w:tabs>
        <w:spacing w:before="240"/>
        <w:ind w:left="0" w:firstLine="0"/>
        <w:rPr>
          <w:i/>
          <w:color w:val="5B9BD5"/>
          <w:lang w:val="el-GR"/>
        </w:rPr>
      </w:pPr>
      <w:bookmarkStart w:id="9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9"/>
      <w:r w:rsidRPr="00603221">
        <w:rPr>
          <w:lang w:val="el-GR"/>
        </w:rPr>
        <w:t xml:space="preserve"> </w:t>
      </w:r>
    </w:p>
    <w:p w14:paraId="70CF9AE7" w14:textId="77777777" w:rsidR="008338F0" w:rsidRDefault="003355E7" w:rsidP="004D4D34">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7767811" w14:textId="77777777" w:rsidR="00A23EAB" w:rsidRPr="00603221" w:rsidRDefault="003355E7" w:rsidP="004D4D34">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46E91099" w14:textId="77777777" w:rsidR="00A23EAB" w:rsidRPr="00C229F3" w:rsidRDefault="003355E7" w:rsidP="004D4D34">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62E910D" w14:textId="77777777" w:rsidR="008338F0" w:rsidRDefault="003355E7" w:rsidP="004D4D34">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37F86E5" w14:textId="77777777" w:rsidR="008338F0" w:rsidRDefault="003355E7" w:rsidP="004D4D34">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E670409" w14:textId="77777777" w:rsidR="008338F0" w:rsidRDefault="003355E7" w:rsidP="004D4D34">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603221">
        <w:rPr>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CBAD6E8" w14:textId="2F89317E" w:rsidR="00A23EAB" w:rsidRPr="00603221" w:rsidRDefault="003355E7" w:rsidP="004D4D34">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40CC1">
        <w:rPr>
          <w:lang w:val="el-GR"/>
        </w:rPr>
        <w:fldChar w:fldCharType="begin"/>
      </w:r>
      <w:r w:rsidR="00C8339C">
        <w:rPr>
          <w:lang w:val="el-GR"/>
        </w:rPr>
        <w:instrText xml:space="preserve"> REF _Ref40957856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2.2.9.2</w:t>
      </w:r>
      <w:r w:rsidR="00340CC1">
        <w:rPr>
          <w:lang w:val="el-GR"/>
        </w:rPr>
        <w:fldChar w:fldCharType="end"/>
      </w:r>
      <w:r w:rsidR="00E403E0">
        <w:rPr>
          <w:lang w:val="el-GR"/>
        </w:rPr>
        <w:t xml:space="preserve"> </w:t>
      </w:r>
      <w:r w:rsidR="00340CC1">
        <w:rPr>
          <w:lang w:val="el-GR"/>
        </w:rPr>
        <w:fldChar w:fldCharType="begin"/>
      </w:r>
      <w:r w:rsidR="00E403E0">
        <w:rPr>
          <w:lang w:val="el-GR"/>
        </w:rPr>
        <w:instrText xml:space="preserve"> REF _Ref40957856 \h </w:instrText>
      </w:r>
      <w:r w:rsidR="004D4D34">
        <w:rPr>
          <w:lang w:val="el-GR"/>
        </w:rPr>
        <w:instrText xml:space="preserve"> \* MERGEFORMAT </w:instrText>
      </w:r>
      <w:r w:rsidR="00340CC1">
        <w:rPr>
          <w:lang w:val="el-GR"/>
        </w:rPr>
      </w:r>
      <w:r w:rsidR="00340CC1">
        <w:rPr>
          <w:lang w:val="el-GR"/>
        </w:rPr>
        <w:fldChar w:fldCharType="separate"/>
      </w:r>
      <w:r w:rsidR="00AD6C1A" w:rsidRPr="009E58E5">
        <w:rPr>
          <w:lang w:val="el-GR"/>
        </w:rPr>
        <w:t>Αποδεικτικά μέσα - Δικαιολογητικά προσωρινού αναδόχου</w:t>
      </w:r>
      <w:r w:rsidR="00340CC1">
        <w:rPr>
          <w:lang w:val="el-GR"/>
        </w:rPr>
        <w:fldChar w:fldCharType="end"/>
      </w:r>
      <w:r w:rsidR="00A9669D" w:rsidRPr="00603221">
        <w:rPr>
          <w:lang w:val="el-GR"/>
        </w:rPr>
        <w:t xml:space="preserve"> </w:t>
      </w:r>
      <w:r w:rsidR="00B941FC" w:rsidRPr="00603221">
        <w:rPr>
          <w:lang w:val="el-GR"/>
        </w:rPr>
        <w:t xml:space="preserve">της παρούσας. </w:t>
      </w:r>
    </w:p>
    <w:p w14:paraId="66D35620" w14:textId="77777777" w:rsidR="008338F0" w:rsidRPr="00603221" w:rsidRDefault="003355E7" w:rsidP="004D4D34">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549BED47" w14:textId="77777777" w:rsidR="005A1E91" w:rsidRDefault="003355E7" w:rsidP="004D4D34">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CEAACF5" w14:textId="77777777" w:rsidR="008338F0" w:rsidRPr="00821852" w:rsidRDefault="00067067" w:rsidP="004D4D34">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1FA2FFC" w14:textId="77777777" w:rsidR="006D3DA7" w:rsidRDefault="006D3DA7" w:rsidP="004D4D34">
      <w:pPr>
        <w:pStyle w:val="aff"/>
        <w:tabs>
          <w:tab w:val="left" w:pos="0"/>
          <w:tab w:val="left" w:pos="709"/>
          <w:tab w:val="left" w:pos="1134"/>
        </w:tabs>
        <w:spacing w:before="240"/>
        <w:ind w:left="0"/>
        <w:rPr>
          <w:lang w:val="el-GR"/>
        </w:rPr>
      </w:pPr>
    </w:p>
    <w:p w14:paraId="060FAF7E" w14:textId="77777777" w:rsidR="002A7C7B" w:rsidRDefault="002A7C7B" w:rsidP="004D4D34">
      <w:pPr>
        <w:pStyle w:val="aff"/>
        <w:numPr>
          <w:ilvl w:val="3"/>
          <w:numId w:val="9"/>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2CC1931" w14:textId="77777777" w:rsidR="002A7C7B" w:rsidRDefault="002A7C7B" w:rsidP="004D4D34">
      <w:pPr>
        <w:pStyle w:val="aff"/>
        <w:tabs>
          <w:tab w:val="left" w:pos="0"/>
          <w:tab w:val="left" w:pos="709"/>
          <w:tab w:val="left" w:pos="1134"/>
        </w:tabs>
        <w:spacing w:before="240"/>
        <w:ind w:left="0"/>
        <w:rPr>
          <w:lang w:val="el-GR"/>
        </w:rPr>
      </w:pPr>
    </w:p>
    <w:p w14:paraId="0AEF2AEB" w14:textId="3D3C81A5" w:rsidR="002A7C7B" w:rsidRPr="002A7C7B" w:rsidRDefault="003355E7" w:rsidP="004D4D34">
      <w:pPr>
        <w:pStyle w:val="aff"/>
        <w:numPr>
          <w:ilvl w:val="3"/>
          <w:numId w:val="9"/>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496540567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2.2.3.1</w:t>
      </w:r>
      <w:r w:rsidR="00DD27E9">
        <w:fldChar w:fldCharType="end"/>
      </w:r>
      <w:r w:rsidRPr="002A7C7B">
        <w:rPr>
          <w:lang w:val="el-GR"/>
        </w:rPr>
        <w:t xml:space="preserve"> και </w:t>
      </w:r>
      <w:r w:rsidR="00340CC1">
        <w:rPr>
          <w:lang w:val="el-GR"/>
        </w:rPr>
        <w:fldChar w:fldCharType="begin"/>
      </w:r>
      <w:r w:rsidR="007E61C0">
        <w:rPr>
          <w:lang w:val="el-GR"/>
        </w:rPr>
        <w:instrText xml:space="preserve"> REF _Ref496540586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2.2.3.3</w:t>
      </w:r>
      <w:r w:rsidR="00340CC1">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44E431B" w14:textId="77777777" w:rsidR="002A7C7B" w:rsidRPr="00603221" w:rsidRDefault="002A7C7B" w:rsidP="004D4D34">
      <w:pPr>
        <w:pStyle w:val="aff"/>
        <w:tabs>
          <w:tab w:val="left" w:pos="0"/>
          <w:tab w:val="left" w:pos="709"/>
          <w:tab w:val="left" w:pos="1134"/>
        </w:tabs>
        <w:spacing w:before="240"/>
        <w:ind w:left="0"/>
        <w:rPr>
          <w:b/>
          <w:bCs/>
          <w:lang w:val="el-GR"/>
        </w:rPr>
      </w:pPr>
    </w:p>
    <w:p w14:paraId="19710C19" w14:textId="77777777" w:rsidR="008338F0" w:rsidRPr="00603221" w:rsidRDefault="003355E7" w:rsidP="004D4D34">
      <w:pPr>
        <w:pStyle w:val="aff"/>
        <w:numPr>
          <w:ilvl w:val="3"/>
          <w:numId w:val="9"/>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0E9D1C8" w14:textId="77777777" w:rsidR="00C535AC" w:rsidRPr="007E61C0" w:rsidRDefault="00C535AC" w:rsidP="004D4D34">
      <w:pPr>
        <w:rPr>
          <w:b/>
          <w:bCs/>
          <w:color w:val="000000"/>
          <w:lang w:val="el-GR"/>
        </w:rPr>
      </w:pPr>
    </w:p>
    <w:p w14:paraId="4521B00F" w14:textId="77777777" w:rsidR="008338F0" w:rsidRPr="00821852" w:rsidRDefault="003355E7" w:rsidP="004D4D34">
      <w:pPr>
        <w:pStyle w:val="aff"/>
        <w:numPr>
          <w:ilvl w:val="3"/>
          <w:numId w:val="9"/>
        </w:numPr>
        <w:tabs>
          <w:tab w:val="left" w:pos="0"/>
          <w:tab w:val="left" w:pos="709"/>
          <w:tab w:val="left" w:pos="1134"/>
        </w:tabs>
        <w:spacing w:before="240"/>
        <w:ind w:left="0" w:firstLine="0"/>
        <w:rPr>
          <w:lang w:val="el-GR"/>
        </w:rPr>
      </w:pPr>
      <w:r w:rsidRPr="00821852">
        <w:rPr>
          <w:lang w:val="el-GR"/>
        </w:rPr>
        <w:lastRenderedPageBreak/>
        <w:t xml:space="preserve"> </w:t>
      </w:r>
      <w:bookmarkStart w:id="10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0"/>
    </w:p>
    <w:p w14:paraId="386C1773" w14:textId="77777777" w:rsidR="00D93C0C" w:rsidRPr="00603221" w:rsidRDefault="00D93C0C" w:rsidP="004D4D34">
      <w:pPr>
        <w:pStyle w:val="aff"/>
        <w:rPr>
          <w:color w:val="000000"/>
          <w:lang w:val="el-GR"/>
        </w:rPr>
      </w:pPr>
    </w:p>
    <w:p w14:paraId="25CC751D" w14:textId="77777777" w:rsidR="008338F0" w:rsidRPr="00603221" w:rsidRDefault="003355E7" w:rsidP="004D4D34">
      <w:pPr>
        <w:pStyle w:val="3"/>
        <w:numPr>
          <w:ilvl w:val="0"/>
          <w:numId w:val="0"/>
        </w:numPr>
        <w:ind w:left="720" w:hanging="720"/>
        <w:rPr>
          <w:rFonts w:cs="Tahoma"/>
          <w:szCs w:val="22"/>
          <w:lang w:val="el-GR"/>
        </w:rPr>
      </w:pPr>
      <w:bookmarkStart w:id="101" w:name="_Toc97194274"/>
      <w:bookmarkStart w:id="102" w:name="_Toc97194424"/>
      <w:bookmarkStart w:id="103" w:name="_Toc165459025"/>
      <w:bookmarkStart w:id="104" w:name="_Hlk141801756"/>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1"/>
      <w:bookmarkEnd w:id="102"/>
      <w:bookmarkEnd w:id="103"/>
      <w:r w:rsidR="00F11417" w:rsidRPr="00603221">
        <w:rPr>
          <w:rFonts w:cs="Tahoma"/>
          <w:szCs w:val="22"/>
          <w:lang w:val="el-GR"/>
        </w:rPr>
        <w:t xml:space="preserve"> </w:t>
      </w:r>
    </w:p>
    <w:p w14:paraId="2FB5A750" w14:textId="77777777" w:rsidR="008338F0" w:rsidRPr="00603221" w:rsidDel="00893E05" w:rsidRDefault="003355E7" w:rsidP="004D4D34">
      <w:pPr>
        <w:pStyle w:val="3"/>
        <w:ind w:left="1276"/>
        <w:rPr>
          <w:lang w:val="el-GR"/>
        </w:rPr>
      </w:pPr>
      <w:bookmarkStart w:id="105" w:name="_Ref74510337"/>
      <w:bookmarkStart w:id="106" w:name="_Toc97194275"/>
      <w:bookmarkStart w:id="107" w:name="_Toc97194425"/>
      <w:bookmarkStart w:id="108" w:name="_Toc165459026"/>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08BA65D1" w14:textId="77777777" w:rsidR="00BF18D5" w:rsidRDefault="00BF18D5" w:rsidP="004D4D34">
      <w:pPr>
        <w:pStyle w:val="aff"/>
        <w:ind w:left="0"/>
        <w:rPr>
          <w:lang w:val="el-GR"/>
        </w:rPr>
      </w:pPr>
      <w:bookmarkStart w:id="109" w:name="_Toc74566826"/>
      <w:bookmarkStart w:id="110" w:name="_Ref496541309"/>
      <w:bookmarkStart w:id="111" w:name="_Ref496541508"/>
      <w:bookmarkStart w:id="112" w:name="_Toc97194277"/>
      <w:bookmarkStart w:id="113" w:name="_Toc97194426"/>
      <w:bookmarkEnd w:id="109"/>
      <w:r w:rsidRPr="00311A94">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Pr>
          <w:lang w:val="el-GR"/>
        </w:rPr>
        <w:t xml:space="preserve">. </w:t>
      </w:r>
    </w:p>
    <w:p w14:paraId="6934E048" w14:textId="77777777" w:rsidR="00BF798F" w:rsidRDefault="00BF798F" w:rsidP="004D4D34">
      <w:pPr>
        <w:pStyle w:val="aff"/>
        <w:ind w:left="0"/>
        <w:rPr>
          <w:lang w:val="el-GR"/>
        </w:rPr>
      </w:pPr>
    </w:p>
    <w:p w14:paraId="71E0C503" w14:textId="77777777" w:rsidR="00BF18D5" w:rsidRDefault="00BF18D5" w:rsidP="004D4D34">
      <w:pPr>
        <w:pStyle w:val="aff"/>
        <w:ind w:left="0"/>
        <w:rPr>
          <w:lang w:val="el-GR"/>
        </w:rPr>
      </w:pPr>
      <w:r w:rsidRPr="00311A94">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05B1F89" w14:textId="77777777" w:rsidR="005D445C" w:rsidRPr="00311A94" w:rsidRDefault="005D445C" w:rsidP="004D4D34">
      <w:pPr>
        <w:pStyle w:val="aff"/>
        <w:ind w:left="0"/>
        <w:rPr>
          <w:lang w:val="el-GR"/>
        </w:rPr>
      </w:pPr>
    </w:p>
    <w:p w14:paraId="56F2E5DF" w14:textId="77777777" w:rsidR="00BF18D5" w:rsidRDefault="00BF18D5" w:rsidP="004D4D34">
      <w:pPr>
        <w:pStyle w:val="aff"/>
        <w:ind w:left="0"/>
        <w:contextualSpacing w:val="0"/>
        <w:rPr>
          <w:lang w:val="el-GR"/>
        </w:rPr>
      </w:pPr>
      <w:r>
        <w:rPr>
          <w:lang w:val="el-GR"/>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BA5B8F1" w14:textId="77777777" w:rsidR="00454D37" w:rsidRPr="00D72FE7" w:rsidRDefault="00454D37" w:rsidP="004D4D34">
      <w:pPr>
        <w:rPr>
          <w:lang w:val="el-GR"/>
        </w:rPr>
      </w:pPr>
      <w:r w:rsidRPr="00D72FE7">
        <w:rPr>
          <w:rFonts w:eastAsia="Calibri"/>
          <w:bCs/>
          <w:color w:val="000000"/>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0F5B1F28" w14:textId="53A5F46D" w:rsidR="005D445C" w:rsidRDefault="00BF18D5" w:rsidP="004D4D34">
      <w:pPr>
        <w:rPr>
          <w:lang w:val="el-GR"/>
        </w:rPr>
      </w:pPr>
      <w:r w:rsidRPr="00625AC8">
        <w:rPr>
          <w:lang w:val="el-GR"/>
        </w:rPr>
        <w:t>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w:t>
      </w:r>
      <w:r>
        <w:rPr>
          <w:lang w:val="el-GR"/>
        </w:rPr>
        <w:t>.</w:t>
      </w:r>
    </w:p>
    <w:p w14:paraId="345742C7" w14:textId="77777777" w:rsidR="005D445C" w:rsidRDefault="005D445C" w:rsidP="004D4D34">
      <w:pPr>
        <w:rPr>
          <w:lang w:val="el-GR"/>
        </w:rPr>
      </w:pPr>
    </w:p>
    <w:p w14:paraId="71EF891C" w14:textId="4BA3F907" w:rsidR="00DB5A15" w:rsidRDefault="003355E7" w:rsidP="004D4D34">
      <w:pPr>
        <w:pStyle w:val="3"/>
        <w:ind w:left="1276"/>
        <w:rPr>
          <w:lang w:val="el-GR"/>
        </w:rPr>
      </w:pPr>
      <w:bookmarkStart w:id="114" w:name="_Toc165459027"/>
      <w:r w:rsidRPr="00603221">
        <w:rPr>
          <w:lang w:val="el-GR"/>
        </w:rPr>
        <w:t>Οικονομική και χρηματοοικονομική επάρκεια</w:t>
      </w:r>
      <w:bookmarkStart w:id="115" w:name="_Toc97194278"/>
      <w:bookmarkEnd w:id="110"/>
      <w:bookmarkEnd w:id="111"/>
      <w:bookmarkEnd w:id="112"/>
      <w:bookmarkEnd w:id="113"/>
      <w:bookmarkEnd w:id="114"/>
    </w:p>
    <w:bookmarkEnd w:id="115"/>
    <w:p w14:paraId="76A226F3" w14:textId="77777777" w:rsidR="00B8008A" w:rsidRPr="00B8008A" w:rsidRDefault="00B8008A" w:rsidP="004D4D34">
      <w:pPr>
        <w:suppressAutoHyphens w:val="0"/>
        <w:spacing w:after="0"/>
        <w:rPr>
          <w:lang w:val="el-GR" w:eastAsia="el-GR"/>
        </w:rPr>
      </w:pPr>
      <w:r w:rsidRPr="00B8008A">
        <w:rPr>
          <w:lang w:val="el-GR" w:eastAsia="el-GR"/>
        </w:rPr>
        <w:t>Όσον αφορά την οικονομική και χρηματοοικονομική επάρκεια για την παρούσα διαδικασία σύναψης σύμβασης, οι οικονομικοί φορείς απαιτείται</w:t>
      </w:r>
      <w:r w:rsidRPr="00B8008A">
        <w:rPr>
          <w:i/>
          <w:color w:val="5B9BD5"/>
          <w:lang w:val="el-GR" w:eastAsia="el-GR"/>
        </w:rPr>
        <w:t xml:space="preserve"> </w:t>
      </w:r>
      <w:r w:rsidRPr="00B8008A">
        <w:rPr>
          <w:lang w:val="el-GR" w:eastAsia="el-GR"/>
        </w:rPr>
        <w:t xml:space="preserve">να διαθέτουν: </w:t>
      </w:r>
    </w:p>
    <w:p w14:paraId="45BD296B" w14:textId="77777777" w:rsidR="00B8008A" w:rsidRPr="00B8008A" w:rsidRDefault="00B8008A" w:rsidP="004D4D34">
      <w:pPr>
        <w:suppressAutoHyphens w:val="0"/>
        <w:spacing w:after="0"/>
        <w:rPr>
          <w:color w:val="FF0000"/>
          <w:lang w:val="el-GR" w:eastAsia="el-GR"/>
        </w:rPr>
      </w:pPr>
    </w:p>
    <w:p w14:paraId="04EAD281" w14:textId="5430793F" w:rsidR="00B8008A" w:rsidRPr="00487EC6" w:rsidRDefault="00B8008A" w:rsidP="004D4D34">
      <w:pPr>
        <w:suppressAutoHyphens w:val="0"/>
        <w:spacing w:after="0"/>
        <w:rPr>
          <w:i/>
          <w:color w:val="FF0000"/>
          <w:lang w:val="el-GR" w:eastAsia="el-GR"/>
        </w:rPr>
      </w:pPr>
      <w:r w:rsidRPr="00487EC6">
        <w:rPr>
          <w:b/>
          <w:bCs/>
          <w:lang w:val="el-GR" w:eastAsia="el-GR"/>
        </w:rPr>
        <w:t xml:space="preserve">α) </w:t>
      </w:r>
      <w:r w:rsidRPr="00487EC6">
        <w:rPr>
          <w:b/>
          <w:lang w:val="el-GR" w:eastAsia="el-GR"/>
        </w:rPr>
        <w:t>Μέσο Γενικό ετήσιο κύκλο εργασιών</w:t>
      </w:r>
      <w:r w:rsidRPr="00487EC6">
        <w:rPr>
          <w:lang w:val="el-GR" w:eastAsia="el-GR"/>
        </w:rPr>
        <w:t xml:space="preserve"> των τριών τελευταίων διαχειριστικών χρήσεων  ετών (</w:t>
      </w:r>
      <w:r w:rsidR="001E3204" w:rsidRPr="00487EC6">
        <w:rPr>
          <w:lang w:val="el-GR" w:eastAsia="el-GR"/>
        </w:rPr>
        <w:t>2021</w:t>
      </w:r>
      <w:r w:rsidRPr="00487EC6">
        <w:rPr>
          <w:lang w:val="el-GR" w:eastAsia="el-GR"/>
        </w:rPr>
        <w:t xml:space="preserve">, </w:t>
      </w:r>
      <w:r w:rsidR="001E3204" w:rsidRPr="00487EC6">
        <w:rPr>
          <w:lang w:val="el-GR" w:eastAsia="el-GR"/>
        </w:rPr>
        <w:t>2022</w:t>
      </w:r>
      <w:r w:rsidRPr="00487EC6">
        <w:rPr>
          <w:lang w:val="el-GR" w:eastAsia="el-GR"/>
        </w:rPr>
        <w:t xml:space="preserve">, </w:t>
      </w:r>
      <w:r w:rsidR="001E3204" w:rsidRPr="00487EC6">
        <w:rPr>
          <w:lang w:val="el-GR" w:eastAsia="el-GR"/>
        </w:rPr>
        <w:t>2023</w:t>
      </w:r>
      <w:r w:rsidRPr="00487EC6">
        <w:rPr>
          <w:lang w:val="el-GR" w:eastAsia="el-GR"/>
        </w:rPr>
        <w:t>) ή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w:t>
      </w:r>
      <w:r w:rsidRPr="00487EC6">
        <w:rPr>
          <w:b/>
          <w:lang w:val="el-GR" w:eastAsia="el-GR"/>
        </w:rPr>
        <w:t xml:space="preserve"> </w:t>
      </w:r>
    </w:p>
    <w:p w14:paraId="3F9A502B" w14:textId="77777777" w:rsidR="00B8008A" w:rsidRPr="00487EC6" w:rsidRDefault="00B8008A" w:rsidP="004D4D34">
      <w:pPr>
        <w:suppressAutoHyphens w:val="0"/>
        <w:spacing w:after="0"/>
        <w:rPr>
          <w:i/>
          <w:color w:val="FF0000"/>
          <w:lang w:val="el-GR" w:eastAsia="el-GR"/>
        </w:rPr>
      </w:pPr>
    </w:p>
    <w:p w14:paraId="1E024908" w14:textId="472E4816" w:rsidR="00B8008A" w:rsidRPr="00B8008A" w:rsidRDefault="00B8008A" w:rsidP="004D4D34">
      <w:pPr>
        <w:rPr>
          <w:lang w:val="el-GR" w:eastAsia="el-GR"/>
        </w:rPr>
      </w:pPr>
      <w:r w:rsidRPr="00487EC6">
        <w:rPr>
          <w:b/>
          <w:lang w:val="el-GR" w:eastAsia="el-GR"/>
        </w:rPr>
        <w:t>β) Μέσο Ειδικό ετήσιο κύκλο εργασιών,</w:t>
      </w:r>
      <w:r w:rsidRPr="00487EC6">
        <w:rPr>
          <w:lang w:val="el-GR" w:eastAsia="el-GR"/>
        </w:rPr>
        <w:t xml:space="preserve"> στο αντικείμενο δραστηριότητας της διακήρυξης, των τριών τελευταίων διαχειριστικών χρήσεων  ετών (</w:t>
      </w:r>
      <w:r w:rsidR="008E04B2" w:rsidRPr="00487EC6">
        <w:rPr>
          <w:lang w:val="el-GR" w:eastAsia="el-GR"/>
        </w:rPr>
        <w:t>2021</w:t>
      </w:r>
      <w:r w:rsidR="005A11EB" w:rsidRPr="00487EC6">
        <w:rPr>
          <w:lang w:val="el-GR" w:eastAsia="el-GR"/>
        </w:rPr>
        <w:t xml:space="preserve">, </w:t>
      </w:r>
      <w:r w:rsidR="008E04B2" w:rsidRPr="00487EC6">
        <w:rPr>
          <w:lang w:val="el-GR" w:eastAsia="el-GR"/>
        </w:rPr>
        <w:t>2022</w:t>
      </w:r>
      <w:r w:rsidR="005A11EB" w:rsidRPr="00487EC6">
        <w:rPr>
          <w:lang w:val="el-GR" w:eastAsia="el-GR"/>
        </w:rPr>
        <w:t xml:space="preserve">, </w:t>
      </w:r>
      <w:r w:rsidR="008E04B2" w:rsidRPr="00487EC6">
        <w:rPr>
          <w:lang w:val="el-GR" w:eastAsia="el-GR"/>
        </w:rPr>
        <w:t>2023</w:t>
      </w:r>
      <w:r w:rsidRPr="00487EC6">
        <w:rPr>
          <w:lang w:val="el-GR" w:eastAsia="el-GR"/>
        </w:rPr>
        <w:t>) ή για όσο διάστημα ασκούν την επιχειρηματική τους δράση εφόσον είναι μικρότερο των τριών ετών τουλάχιστον ίσου  με το εκατό τοις εκατό (100)% του προϋπολογισμού του υπό ανάθεση έργου μη συμπεριλαμβανομένου ΦΠΑ.</w:t>
      </w:r>
      <w:r w:rsidRPr="00B8008A">
        <w:rPr>
          <w:lang w:val="el-GR" w:eastAsia="el-GR"/>
        </w:rPr>
        <w:t xml:space="preserve"> </w:t>
      </w:r>
    </w:p>
    <w:p w14:paraId="75D89F31" w14:textId="77777777" w:rsidR="005A1D17" w:rsidRPr="00777FC9" w:rsidRDefault="005A1D17" w:rsidP="004D4D34">
      <w:pPr>
        <w:spacing w:before="120"/>
        <w:rPr>
          <w:rFonts w:cs="Calibri"/>
          <w:szCs w:val="24"/>
          <w:lang w:val="el-GR"/>
        </w:rPr>
      </w:pPr>
    </w:p>
    <w:p w14:paraId="0963A4DC" w14:textId="3BB3E2F6" w:rsidR="005A1D17" w:rsidRPr="00777FC9" w:rsidRDefault="005A1D17" w:rsidP="005A1D17">
      <w:pPr>
        <w:rPr>
          <w:lang w:val="el-GR"/>
        </w:rPr>
      </w:pPr>
      <w:r w:rsidRPr="005A1D17">
        <w:rPr>
          <w:b/>
          <w:lang w:val="el-GR"/>
        </w:rPr>
        <w:lastRenderedPageBreak/>
        <w:t xml:space="preserve">γ) Δείκτη Ρευστότητας, </w:t>
      </w:r>
      <w:r w:rsidRPr="005A1D17">
        <w:rPr>
          <w:lang w:val="el-GR"/>
        </w:rPr>
        <w:t>υπολογιζόμενο ως ο λόγος κυκλοφορούντος ενεργητικού προς βραχυπρόθεσμες υποχρεώσεις, για τις τρεις (3) τελευταίες οικονομικές χρήσεις (2021, 2022, 2023) κατ’ ελάχιστον ίσο με 1,1.</w:t>
      </w:r>
    </w:p>
    <w:p w14:paraId="71F9CFBA" w14:textId="126009C6" w:rsidR="000C2878" w:rsidRPr="000C2878" w:rsidRDefault="000C2878" w:rsidP="004D4D34">
      <w:pPr>
        <w:spacing w:before="120"/>
        <w:rPr>
          <w:rFonts w:cs="Calibri"/>
          <w:szCs w:val="24"/>
          <w:lang w:val="el-GR"/>
        </w:rPr>
      </w:pPr>
      <w:r w:rsidRPr="00017EFE">
        <w:rPr>
          <w:rFonts w:cs="Calibri"/>
          <w:szCs w:val="24"/>
          <w:lang w:val="el-GR"/>
        </w:rPr>
        <w:t>Σε περίπτωση ένωσης οικονομικών φορέων, οι παραπάνω απαιτήσεις καλύπτονται αθροιστικά από τα μέλη της ένωσης.</w:t>
      </w:r>
    </w:p>
    <w:p w14:paraId="72D99E7A" w14:textId="77777777" w:rsidR="00722D14" w:rsidRPr="00821852" w:rsidRDefault="00722D14" w:rsidP="004D4D34">
      <w:pPr>
        <w:rPr>
          <w:lang w:val="el-GR" w:eastAsia="en-US"/>
        </w:rPr>
      </w:pPr>
    </w:p>
    <w:p w14:paraId="1528629B" w14:textId="7F152F67" w:rsidR="00494EF3" w:rsidRPr="00494EF3" w:rsidRDefault="003355E7" w:rsidP="004D4D34">
      <w:pPr>
        <w:pStyle w:val="3"/>
        <w:ind w:left="1276"/>
        <w:rPr>
          <w:lang w:val="el-GR"/>
        </w:rPr>
      </w:pPr>
      <w:bookmarkStart w:id="116" w:name="_Ref496541329"/>
      <w:bookmarkStart w:id="117" w:name="_Ref496541556"/>
      <w:bookmarkStart w:id="118" w:name="_Toc97194279"/>
      <w:bookmarkStart w:id="119" w:name="_Toc97194427"/>
      <w:bookmarkStart w:id="120" w:name="_Toc165459028"/>
      <w:r w:rsidRPr="00603221">
        <w:rPr>
          <w:lang w:val="el-GR"/>
        </w:rPr>
        <w:t>Τεχνική και επαγγελματική ικανότητα</w:t>
      </w:r>
      <w:bookmarkEnd w:id="116"/>
      <w:bookmarkEnd w:id="117"/>
      <w:bookmarkEnd w:id="118"/>
      <w:bookmarkEnd w:id="119"/>
      <w:bookmarkEnd w:id="120"/>
      <w:r w:rsidR="0071303E" w:rsidRPr="00603221">
        <w:rPr>
          <w:lang w:val="el-GR"/>
        </w:rPr>
        <w:t xml:space="preserve"> </w:t>
      </w:r>
      <w:bookmarkStart w:id="121" w:name="_Ref40965350"/>
    </w:p>
    <w:p w14:paraId="40249C3E" w14:textId="1DD72E30" w:rsidR="00CC2818" w:rsidRPr="006E6191" w:rsidRDefault="00BD0F1D" w:rsidP="004D4D34">
      <w:pPr>
        <w:pStyle w:val="4"/>
        <w:ind w:left="1418" w:hanging="1417"/>
        <w:rPr>
          <w:lang w:val="el-GR" w:eastAsia="en-US"/>
        </w:rPr>
      </w:pPr>
      <w:bookmarkStart w:id="122" w:name="_Toc97194281"/>
      <w:bookmarkStart w:id="123" w:name="_Ref122528826"/>
      <w:bookmarkStart w:id="124" w:name="_Toc165459029"/>
      <w:bookmarkEnd w:id="121"/>
      <w:r>
        <w:rPr>
          <w:lang w:val="el-GR" w:eastAsia="en-US"/>
        </w:rPr>
        <w:t xml:space="preserve">Τεχνική &amp; </w:t>
      </w:r>
      <w:r w:rsidR="00CC2818" w:rsidRPr="00CC2818">
        <w:rPr>
          <w:lang w:val="el-GR" w:eastAsia="en-US"/>
        </w:rPr>
        <w:t>Επαγγελματική Ικανότητα – Ομάδα Έργου</w:t>
      </w:r>
      <w:bookmarkEnd w:id="122"/>
      <w:bookmarkEnd w:id="123"/>
      <w:bookmarkEnd w:id="124"/>
    </w:p>
    <w:p w14:paraId="5FA003DC" w14:textId="77777777" w:rsidR="00BD0F1D" w:rsidRDefault="00BD0F1D" w:rsidP="004D4D34">
      <w:pPr>
        <w:rPr>
          <w:rFonts w:eastAsia="Calibri"/>
          <w:bCs/>
          <w:color w:val="000000"/>
          <w:lang w:val="el-GR"/>
        </w:rPr>
      </w:pPr>
    </w:p>
    <w:p w14:paraId="30EB111E" w14:textId="0C66D257" w:rsidR="00BD0F1D" w:rsidRPr="00D72FE7" w:rsidRDefault="00BD0F1D" w:rsidP="004D4D34">
      <w:pPr>
        <w:rPr>
          <w:rFonts w:eastAsia="Calibri"/>
          <w:bCs/>
          <w:color w:val="000000"/>
          <w:lang w:val="el-GR"/>
        </w:rPr>
      </w:pPr>
      <w:r w:rsidRPr="00D72FE7">
        <w:rPr>
          <w:rFonts w:eastAsia="Calibri"/>
          <w:bCs/>
          <w:color w:val="000000"/>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44FC7853" w14:textId="73A1D6B8" w:rsidR="00BD0F1D" w:rsidRPr="00017EFE" w:rsidRDefault="00BD0F1D" w:rsidP="004D4D34">
      <w:pPr>
        <w:rPr>
          <w:rFonts w:eastAsia="Calibri"/>
          <w:bCs/>
          <w:color w:val="000000"/>
          <w:lang w:val="el-GR"/>
        </w:rPr>
      </w:pPr>
      <w:r w:rsidRPr="00017EFE">
        <w:rPr>
          <w:rFonts w:eastAsia="Calibri"/>
          <w:b/>
          <w:bCs/>
          <w:color w:val="000000"/>
          <w:lang w:val="el-GR"/>
        </w:rPr>
        <w:t>α)</w:t>
      </w:r>
      <w:r w:rsidRPr="00017EFE">
        <w:rPr>
          <w:rFonts w:eastAsia="Calibri"/>
          <w:bCs/>
          <w:color w:val="000000"/>
          <w:lang w:val="el-GR"/>
        </w:rPr>
        <w:t xml:space="preserve"> </w:t>
      </w:r>
      <w:bookmarkStart w:id="125" w:name="_Hlk72318781"/>
      <w:r w:rsidRPr="00017EFE">
        <w:rPr>
          <w:rFonts w:eastAsia="Calibri"/>
          <w:bCs/>
          <w:color w:val="000000"/>
          <w:lang w:val="el-GR"/>
        </w:rPr>
        <w:t>Κατά τη διάρκεια των τριών</w:t>
      </w:r>
      <w:r w:rsidR="00767442" w:rsidRPr="00017EFE">
        <w:rPr>
          <w:rFonts w:eastAsia="Calibri"/>
          <w:bCs/>
          <w:color w:val="000000"/>
          <w:lang w:val="el-GR"/>
        </w:rPr>
        <w:t xml:space="preserve"> (3)</w:t>
      </w:r>
      <w:r w:rsidRPr="00017EFE">
        <w:rPr>
          <w:rFonts w:eastAsia="Calibri"/>
          <w:bCs/>
          <w:color w:val="000000"/>
          <w:lang w:val="el-GR"/>
        </w:rPr>
        <w:t xml:space="preserve"> τελευταίων ετών πριν από την καταληκτική ημερομηνία υποβολής των προσφορών του παρόντος διαγωνισμού </w:t>
      </w:r>
      <w:r w:rsidRPr="00017EFE">
        <w:rPr>
          <w:bCs/>
          <w:lang w:val="el-GR"/>
        </w:rPr>
        <w:t xml:space="preserve">να έχουν υλοποιήσει ή να είναι σ’ εξέλιξη ή να έχουν συμμετάσχει ή συμμετέχουν κατά ποσοστό συμμετοχής κατ’ ελάχιστον 50%, </w:t>
      </w:r>
      <w:r w:rsidR="00BF16C4" w:rsidRPr="00017EFE">
        <w:rPr>
          <w:bCs/>
          <w:lang w:val="el-GR"/>
        </w:rPr>
        <w:t xml:space="preserve">σε </w:t>
      </w:r>
      <w:r w:rsidRPr="00017EFE">
        <w:rPr>
          <w:bCs/>
          <w:lang w:val="el-GR"/>
        </w:rPr>
        <w:t xml:space="preserve">τουλάχιστον </w:t>
      </w:r>
      <w:r w:rsidRPr="00017EFE">
        <w:rPr>
          <w:rFonts w:eastAsia="Calibri"/>
          <w:bCs/>
          <w:color w:val="000000"/>
          <w:lang w:val="el-GR"/>
        </w:rPr>
        <w:t>τρία (3) έργα</w:t>
      </w:r>
      <w:r w:rsidRPr="00017EFE">
        <w:rPr>
          <w:bCs/>
          <w:lang w:val="el-GR"/>
        </w:rPr>
        <w:t xml:space="preserve"> σε συναφή συγχρηματοδοτούμενα έργα ή/και έργα κρατικών ενισχύσεων</w:t>
      </w:r>
      <w:r w:rsidR="007616A3" w:rsidRPr="007616A3">
        <w:rPr>
          <w:bCs/>
          <w:lang w:val="el-GR"/>
        </w:rPr>
        <w:t xml:space="preserve"> </w:t>
      </w:r>
      <w:r w:rsidR="007616A3" w:rsidRPr="007616A3">
        <w:rPr>
          <w:lang w:val="el-GR"/>
        </w:rPr>
        <w:t>ή/και σε έργα Ψηφιακού Μετασχηματισμού</w:t>
      </w:r>
      <w:r w:rsidRPr="00017EFE">
        <w:rPr>
          <w:bCs/>
          <w:lang w:val="el-GR"/>
        </w:rPr>
        <w:t xml:space="preserve">, </w:t>
      </w:r>
      <w:r w:rsidRPr="00017EFE">
        <w:rPr>
          <w:rFonts w:eastAsia="Calibri"/>
          <w:bCs/>
          <w:color w:val="000000"/>
          <w:lang w:val="el-GR"/>
        </w:rPr>
        <w:t xml:space="preserve">εκ των οποίων τουλάχιστον ένα (1) να είναι συμβατικής αξίας </w:t>
      </w:r>
      <w:r w:rsidR="005F63EB">
        <w:rPr>
          <w:rFonts w:eastAsia="Calibri"/>
          <w:bCs/>
          <w:color w:val="000000"/>
          <w:lang w:val="el-GR"/>
        </w:rPr>
        <w:t xml:space="preserve">κατ’ ελάχιστον </w:t>
      </w:r>
      <w:r w:rsidRPr="00017EFE">
        <w:rPr>
          <w:rFonts w:eastAsia="Calibri"/>
          <w:bCs/>
          <w:color w:val="000000"/>
          <w:lang w:val="el-GR"/>
        </w:rPr>
        <w:t>ίσης με το 100% του προϋπολογισμού του υπό ανάθεση έργου άνευ Φ.Π.Α</w:t>
      </w:r>
      <w:bookmarkEnd w:id="125"/>
      <w:r w:rsidRPr="00017EFE">
        <w:rPr>
          <w:rFonts w:eastAsia="Calibri"/>
          <w:bCs/>
          <w:color w:val="000000"/>
          <w:lang w:val="el-GR"/>
        </w:rPr>
        <w:t xml:space="preserve">.  </w:t>
      </w:r>
    </w:p>
    <w:p w14:paraId="5A982E1A" w14:textId="5A421BD4" w:rsidR="001E2742" w:rsidRPr="006D329F" w:rsidRDefault="00BD0F1D" w:rsidP="001E2742">
      <w:pPr>
        <w:spacing w:after="0"/>
        <w:rPr>
          <w:highlight w:val="yellow"/>
          <w:lang w:val="el-GR"/>
        </w:rPr>
      </w:pPr>
      <w:r w:rsidRPr="00017EFE">
        <w:rPr>
          <w:rFonts w:eastAsia="Calibri"/>
          <w:b/>
          <w:bCs/>
          <w:color w:val="000000"/>
          <w:lang w:val="el-GR"/>
        </w:rPr>
        <w:t xml:space="preserve">β) </w:t>
      </w:r>
      <w:r w:rsidRPr="00017EFE">
        <w:rPr>
          <w:rFonts w:eastAsia="Calibri"/>
          <w:bCs/>
          <w:lang w:val="el-GR"/>
        </w:rPr>
        <w:t>Να διαθέτουν</w:t>
      </w:r>
      <w:r w:rsidR="006D329F">
        <w:rPr>
          <w:rFonts w:eastAsia="Calibri"/>
          <w:bCs/>
          <w:lang w:val="el-GR"/>
        </w:rPr>
        <w:t>:</w:t>
      </w:r>
    </w:p>
    <w:p w14:paraId="7CD31A29" w14:textId="5F83B3DE" w:rsidR="001E2742" w:rsidRPr="001E2742" w:rsidRDefault="001E2742" w:rsidP="001E2742">
      <w:pPr>
        <w:numPr>
          <w:ilvl w:val="0"/>
          <w:numId w:val="38"/>
        </w:numPr>
        <w:spacing w:after="0"/>
        <w:rPr>
          <w:lang w:val="el-GR"/>
        </w:rPr>
      </w:pPr>
      <w:r w:rsidRPr="001E2742">
        <w:rPr>
          <w:lang w:val="el-GR"/>
        </w:rPr>
        <w:t xml:space="preserve">Έναν (1) Υπεύθυνο Έργου με οχτώ (8) έτη τουλάχιστον επαγγελματική εμπειρία σε θέματα Διαχείρισης Έργων ο οποίος να διαθέτει Πανεπιστημιακό Τίτλο Σπουδών και Μεταπτυχιακό Τίτλο Σπουδών </w:t>
      </w:r>
    </w:p>
    <w:p w14:paraId="499FA46F" w14:textId="77777777" w:rsidR="001E2742" w:rsidRPr="001E2742" w:rsidRDefault="001E2742" w:rsidP="001E2742">
      <w:pPr>
        <w:numPr>
          <w:ilvl w:val="0"/>
          <w:numId w:val="38"/>
        </w:numPr>
        <w:pBdr>
          <w:top w:val="nil"/>
          <w:left w:val="nil"/>
          <w:bottom w:val="nil"/>
          <w:right w:val="nil"/>
          <w:between w:val="nil"/>
        </w:pBdr>
        <w:spacing w:after="0"/>
        <w:ind w:left="709"/>
        <w:rPr>
          <w:color w:val="000000"/>
          <w:lang w:val="el-GR"/>
        </w:rPr>
      </w:pPr>
      <w:r w:rsidRPr="001E2742">
        <w:rPr>
          <w:rFonts w:eastAsia="Tahoma"/>
          <w:color w:val="000000"/>
          <w:lang w:val="el-GR"/>
        </w:rPr>
        <w:t xml:space="preserve">Τρεις (3) Επιχειρησιακούς Συμβούλους με τρία (3) έτη τουλάχιστον επαγγελματική εμπειρία σε συγχρηματοδοτούμενα έργα ή/και σε έργα Κρατικών Ενισχύσεων </w:t>
      </w:r>
      <w:r w:rsidRPr="001E2742">
        <w:rPr>
          <w:lang w:val="el-GR"/>
        </w:rPr>
        <w:t>ή/και σε έργα Ψηφιακού Μετασχηματισμού</w:t>
      </w:r>
      <w:r w:rsidRPr="001E2742">
        <w:rPr>
          <w:rFonts w:eastAsia="Tahoma"/>
          <w:color w:val="000000"/>
          <w:lang w:val="el-GR"/>
        </w:rPr>
        <w:t xml:space="preserve"> και να διαθέτουν Πανεπιστημιακό Τίτλο Σπουδών. </w:t>
      </w:r>
    </w:p>
    <w:p w14:paraId="70E6CA5E" w14:textId="440ED379" w:rsidR="001E2742" w:rsidRPr="001E2742" w:rsidRDefault="001E2742" w:rsidP="001E2742">
      <w:pPr>
        <w:numPr>
          <w:ilvl w:val="0"/>
          <w:numId w:val="38"/>
        </w:numPr>
        <w:pBdr>
          <w:top w:val="nil"/>
          <w:left w:val="nil"/>
          <w:bottom w:val="nil"/>
          <w:right w:val="nil"/>
          <w:between w:val="nil"/>
        </w:pBdr>
        <w:spacing w:after="0"/>
        <w:ind w:left="709"/>
        <w:rPr>
          <w:color w:val="000000"/>
          <w:lang w:val="el-GR"/>
        </w:rPr>
      </w:pPr>
      <w:r w:rsidRPr="001E2742">
        <w:rPr>
          <w:rFonts w:eastAsia="Tahoma"/>
          <w:color w:val="000000"/>
          <w:lang w:val="el-GR"/>
        </w:rPr>
        <w:t>Έναν</w:t>
      </w:r>
      <w:r w:rsidR="00B779E3">
        <w:rPr>
          <w:rFonts w:eastAsia="Tahoma"/>
          <w:color w:val="000000"/>
          <w:lang w:val="el-GR"/>
        </w:rPr>
        <w:t xml:space="preserve"> (1)</w:t>
      </w:r>
      <w:r w:rsidRPr="001E2742">
        <w:rPr>
          <w:rFonts w:eastAsia="Tahoma"/>
          <w:color w:val="000000"/>
          <w:lang w:val="el-GR"/>
        </w:rPr>
        <w:t xml:space="preserve"> Σύμβουλο Διοικητικής Υποστήριξης, με εμπειρία τουλάχιστον πέντε (5) έτη σε συγχρηματοδοτούμενα έργα ή/και σε έργα Κρατικών Ενισχύσεων </w:t>
      </w:r>
      <w:r w:rsidRPr="001E2742">
        <w:rPr>
          <w:lang w:val="el-GR"/>
        </w:rPr>
        <w:t>ή/και σε έργα Ψηφιακού Μετασχηματισμού</w:t>
      </w:r>
      <w:r w:rsidRPr="001E2742">
        <w:rPr>
          <w:rFonts w:eastAsia="Tahoma"/>
          <w:color w:val="000000"/>
          <w:lang w:val="el-GR"/>
        </w:rPr>
        <w:t xml:space="preserve">. </w:t>
      </w:r>
    </w:p>
    <w:p w14:paraId="2617843D" w14:textId="2546E8B6" w:rsidR="00494EF3" w:rsidRPr="00441D11" w:rsidRDefault="001E2742" w:rsidP="00441D11">
      <w:pPr>
        <w:numPr>
          <w:ilvl w:val="0"/>
          <w:numId w:val="38"/>
        </w:numPr>
        <w:pBdr>
          <w:top w:val="nil"/>
          <w:left w:val="nil"/>
          <w:bottom w:val="nil"/>
          <w:right w:val="nil"/>
          <w:between w:val="nil"/>
        </w:pBdr>
        <w:ind w:left="709"/>
        <w:rPr>
          <w:color w:val="000000"/>
          <w:lang w:val="el-GR"/>
        </w:rPr>
      </w:pPr>
      <w:r w:rsidRPr="001E2742">
        <w:rPr>
          <w:lang w:val="el-GR"/>
        </w:rPr>
        <w:t>Τρία (3) Στελέχη με πτυχίο ΑΕΙ / ΤΕΙ Οικονομικών Επιστημών</w:t>
      </w:r>
      <w:r w:rsidR="000F21B6">
        <w:rPr>
          <w:lang w:val="el-GR"/>
        </w:rPr>
        <w:t>,</w:t>
      </w:r>
      <w:r w:rsidR="001C69A6">
        <w:rPr>
          <w:lang w:val="el-GR"/>
        </w:rPr>
        <w:t xml:space="preserve"> με </w:t>
      </w:r>
      <w:r w:rsidR="001C69A6" w:rsidRPr="001C69A6">
        <w:rPr>
          <w:lang w:val="el-GR"/>
        </w:rPr>
        <w:t xml:space="preserve">γνώση εφαρμογών </w:t>
      </w:r>
      <w:r w:rsidR="001C69A6">
        <w:rPr>
          <w:lang w:val="el-GR"/>
        </w:rPr>
        <w:t xml:space="preserve">αυτοματισμού γραφείου </w:t>
      </w:r>
      <w:r w:rsidR="001C69A6" w:rsidRPr="001C69A6">
        <w:rPr>
          <w:lang w:val="el-GR"/>
        </w:rPr>
        <w:t>MS Office (excel, word</w:t>
      </w:r>
      <w:r w:rsidR="001C69A6">
        <w:rPr>
          <w:lang w:val="el-GR"/>
        </w:rPr>
        <w:t xml:space="preserve"> κλπ)</w:t>
      </w:r>
    </w:p>
    <w:p w14:paraId="725DB1EA" w14:textId="77777777" w:rsidR="007F703E" w:rsidRPr="00017EFE" w:rsidRDefault="007F703E" w:rsidP="004D4D34">
      <w:pPr>
        <w:spacing w:before="120"/>
        <w:rPr>
          <w:rFonts w:cs="Calibri"/>
          <w:szCs w:val="24"/>
          <w:lang w:val="el-GR"/>
        </w:rPr>
      </w:pPr>
      <w:r w:rsidRPr="00017EFE">
        <w:rPr>
          <w:rFonts w:cs="Calibri"/>
          <w:szCs w:val="24"/>
          <w:lang w:val="el-GR"/>
        </w:rPr>
        <w:t>Σε περίπτωση ένωσης οικονομικών φορέων, οι παραπάνω ελάχιστες απαιτήσεις καλύπτονται αθροιστικά από τα μέλη της ένωσης.</w:t>
      </w:r>
    </w:p>
    <w:p w14:paraId="4211551A" w14:textId="77777777" w:rsidR="001C6226" w:rsidRDefault="001C6226" w:rsidP="004D4D34">
      <w:pPr>
        <w:rPr>
          <w:lang w:val="el-GR"/>
        </w:rPr>
      </w:pPr>
    </w:p>
    <w:p w14:paraId="25C90C68" w14:textId="34960136" w:rsidR="00B1678D" w:rsidRDefault="003355E7" w:rsidP="004D4D34">
      <w:pPr>
        <w:pStyle w:val="3"/>
        <w:ind w:left="1276"/>
        <w:rPr>
          <w:lang w:val="el-GR"/>
        </w:rPr>
      </w:pPr>
      <w:bookmarkStart w:id="126" w:name="_Ref496541343"/>
      <w:bookmarkStart w:id="127" w:name="_Ref496541651"/>
      <w:bookmarkStart w:id="128" w:name="_Toc97194282"/>
      <w:bookmarkStart w:id="129" w:name="_Toc97194428"/>
      <w:bookmarkStart w:id="130" w:name="_Toc165459030"/>
      <w:r w:rsidRPr="001F4428">
        <w:rPr>
          <w:lang w:val="el-GR"/>
        </w:rPr>
        <w:t xml:space="preserve">Πρότυπα διασφάλισης ποιότητας </w:t>
      </w:r>
      <w:r w:rsidRPr="00086782">
        <w:rPr>
          <w:lang w:val="el-GR"/>
        </w:rPr>
        <w:t>και πρότυπα περιβαλλοντικής διαχείρισης</w:t>
      </w:r>
      <w:bookmarkEnd w:id="126"/>
      <w:bookmarkEnd w:id="127"/>
      <w:bookmarkEnd w:id="128"/>
      <w:bookmarkEnd w:id="129"/>
      <w:bookmarkEnd w:id="130"/>
    </w:p>
    <w:p w14:paraId="50CAE0CD" w14:textId="77777777" w:rsidR="00B1678D" w:rsidRPr="00B1678D" w:rsidRDefault="00B1678D" w:rsidP="004D4D34">
      <w:pPr>
        <w:rPr>
          <w:lang w:val="el-GR"/>
        </w:rPr>
      </w:pPr>
    </w:p>
    <w:p w14:paraId="7026766C" w14:textId="77777777" w:rsidR="00B1678D" w:rsidRPr="00B1678D" w:rsidRDefault="00B1678D" w:rsidP="004D4D34">
      <w:pPr>
        <w:rPr>
          <w:bCs/>
          <w:lang w:val="el-GR"/>
        </w:rPr>
      </w:pPr>
      <w:r w:rsidRPr="00B1678D">
        <w:rPr>
          <w:bCs/>
          <w:lang w:val="el-GR"/>
        </w:rPr>
        <w:t>Οι οικονομικοί φορείς για την παρούσα διαδικασία σύναψης σύμβασης οφείλουν να συμμορφώνονται, με τα πρότυπα διασφάλισης ποιότητας  ή ισοδύναμα αυτών, και ειδικότερα απαιτείται να διαθέτουν:</w:t>
      </w:r>
    </w:p>
    <w:p w14:paraId="0B2AEF5B" w14:textId="3077058D" w:rsidR="009C219A" w:rsidRPr="009C219A" w:rsidRDefault="00B1678D" w:rsidP="009C219A">
      <w:pPr>
        <w:rPr>
          <w:lang w:val="el-GR"/>
        </w:rPr>
      </w:pPr>
      <w:r w:rsidRPr="00B1678D">
        <w:rPr>
          <w:bCs/>
          <w:lang w:val="el-GR"/>
        </w:rPr>
        <w:t>1)</w:t>
      </w:r>
      <w:r w:rsidR="009C219A" w:rsidRPr="009C219A">
        <w:rPr>
          <w:bCs/>
          <w:lang w:val="el-GR"/>
        </w:rPr>
        <w:t xml:space="preserve"> </w:t>
      </w:r>
      <w:r w:rsidR="009C219A" w:rsidRPr="00BE5E4B">
        <w:rPr>
          <w:lang w:val="el-GR"/>
        </w:rPr>
        <w:t xml:space="preserve">Πιστοποιητικό από ανεξάρτητο διαπιστευμένο φορέα για τη Διαχείριση της Ποιότητας σύμφωνα µε το διεθνές πρότυπο ΕΛΟΤ ΕΝ </w:t>
      </w:r>
      <w:r w:rsidR="009C219A">
        <w:t>ISO</w:t>
      </w:r>
      <w:r w:rsidR="009C219A" w:rsidRPr="00BE5E4B">
        <w:rPr>
          <w:lang w:val="el-GR"/>
        </w:rPr>
        <w:t xml:space="preserve"> 9001:2015 στο πεδίο </w:t>
      </w:r>
      <w:r w:rsidR="009C219A" w:rsidRPr="009C219A">
        <w:rPr>
          <w:lang w:val="el-GR"/>
        </w:rPr>
        <w:t>Συμβουλευτικών Υπηρεσιών Δυναμικού ή ισοδύναμο αυτού.</w:t>
      </w:r>
    </w:p>
    <w:p w14:paraId="092D37C6" w14:textId="77777777" w:rsidR="009C219A" w:rsidRPr="009C219A" w:rsidRDefault="009C219A" w:rsidP="009C219A">
      <w:pPr>
        <w:rPr>
          <w:lang w:val="el-GR"/>
        </w:rPr>
      </w:pPr>
      <w:r w:rsidRPr="009C219A">
        <w:rPr>
          <w:lang w:val="el-GR"/>
        </w:rPr>
        <w:lastRenderedPageBreak/>
        <w:t xml:space="preserve">2) Πιστοποιητικό από ανεξάρτητο διαπιστευμένο φορέα για την εφαρμογή Συστήματος Διαχείρισης Ασφάλειας Πληροφοριών σύμφωνα µε το διεθνές πρότυπο </w:t>
      </w:r>
      <w:r w:rsidRPr="009C219A">
        <w:t>ISO</w:t>
      </w:r>
      <w:r w:rsidRPr="009C219A">
        <w:rPr>
          <w:lang w:val="el-GR"/>
        </w:rPr>
        <w:t xml:space="preserve"> / </w:t>
      </w:r>
      <w:r w:rsidRPr="009C219A">
        <w:t>IEC</w:t>
      </w:r>
      <w:r w:rsidRPr="009C219A">
        <w:rPr>
          <w:lang w:val="el-GR"/>
        </w:rPr>
        <w:t xml:space="preserve"> 27001:2013 στο πεδίο Συμβουλευτικών Υπηρεσιών ή ισοδύναμο αυτού.</w:t>
      </w:r>
    </w:p>
    <w:p w14:paraId="26C165DF" w14:textId="77777777" w:rsidR="009C219A" w:rsidRPr="009C219A" w:rsidRDefault="009C219A" w:rsidP="009C219A">
      <w:pPr>
        <w:rPr>
          <w:lang w:val="el-GR"/>
        </w:rPr>
      </w:pPr>
      <w:r w:rsidRPr="009C219A">
        <w:rPr>
          <w:lang w:val="el-GR"/>
        </w:rPr>
        <w:t xml:space="preserve">3) </w:t>
      </w:r>
      <w:r w:rsidRPr="009C219A">
        <w:rPr>
          <w:color w:val="000000"/>
          <w:lang w:val="el-GR"/>
        </w:rPr>
        <w:t>Πιστοποιητικό από ανεξάρτητο διαπιστευμένο φορέα για την τήρηση ποιότητας Επιχειρησιακής Συνέχειας (</w:t>
      </w:r>
      <w:r w:rsidRPr="009C219A">
        <w:rPr>
          <w:color w:val="000000"/>
        </w:rPr>
        <w:t>Business</w:t>
      </w:r>
      <w:r w:rsidRPr="009C219A">
        <w:rPr>
          <w:color w:val="000000"/>
          <w:lang w:val="el-GR"/>
        </w:rPr>
        <w:t xml:space="preserve"> </w:t>
      </w:r>
      <w:r w:rsidRPr="009C219A">
        <w:rPr>
          <w:color w:val="000000"/>
        </w:rPr>
        <w:t>Continuity</w:t>
      </w:r>
      <w:r w:rsidRPr="009C219A">
        <w:rPr>
          <w:color w:val="000000"/>
          <w:lang w:val="el-GR"/>
        </w:rPr>
        <w:t xml:space="preserve"> </w:t>
      </w:r>
      <w:r w:rsidRPr="009C219A">
        <w:rPr>
          <w:color w:val="000000"/>
        </w:rPr>
        <w:t>Management</w:t>
      </w:r>
      <w:r w:rsidRPr="009C219A">
        <w:rPr>
          <w:color w:val="000000"/>
          <w:lang w:val="el-GR"/>
        </w:rPr>
        <w:t xml:space="preserve"> </w:t>
      </w:r>
      <w:r w:rsidRPr="009C219A">
        <w:rPr>
          <w:color w:val="000000"/>
        </w:rPr>
        <w:t>Systems</w:t>
      </w:r>
      <w:r w:rsidRPr="009C219A">
        <w:rPr>
          <w:color w:val="000000"/>
          <w:lang w:val="el-GR"/>
        </w:rPr>
        <w:t xml:space="preserve">) σύμφωνα µε το διεθνές πρότυπο </w:t>
      </w:r>
      <w:r w:rsidRPr="009C219A">
        <w:rPr>
          <w:color w:val="000000"/>
        </w:rPr>
        <w:t>ISO</w:t>
      </w:r>
      <w:r w:rsidRPr="009C219A">
        <w:rPr>
          <w:color w:val="000000"/>
          <w:lang w:val="el-GR"/>
        </w:rPr>
        <w:t xml:space="preserve"> 22301:2019 στο πεδίο </w:t>
      </w:r>
      <w:r w:rsidRPr="009C219A">
        <w:rPr>
          <w:lang w:val="el-GR"/>
        </w:rPr>
        <w:t>Συμβουλευτικών Υπηρεσιών</w:t>
      </w:r>
      <w:r w:rsidRPr="009C219A">
        <w:rPr>
          <w:color w:val="000000"/>
          <w:lang w:val="el-GR"/>
        </w:rPr>
        <w:t xml:space="preserve"> ή ισοδύναμο</w:t>
      </w:r>
      <w:r w:rsidRPr="009C219A">
        <w:rPr>
          <w:rFonts w:ascii="Calibri" w:eastAsia="Calibri" w:hAnsi="Calibri" w:cs="Calibri"/>
          <w:lang w:val="el-GR"/>
        </w:rPr>
        <w:t xml:space="preserve"> </w:t>
      </w:r>
      <w:r w:rsidRPr="009C219A">
        <w:rPr>
          <w:color w:val="000000"/>
          <w:lang w:val="el-GR"/>
        </w:rPr>
        <w:t>αυτού</w:t>
      </w:r>
      <w:r w:rsidRPr="009C219A">
        <w:rPr>
          <w:lang w:val="el-GR"/>
        </w:rPr>
        <w:t>.</w:t>
      </w:r>
    </w:p>
    <w:p w14:paraId="646DE5AA" w14:textId="77777777" w:rsidR="009C219A" w:rsidRPr="009C219A" w:rsidRDefault="009C219A" w:rsidP="009C219A">
      <w:pPr>
        <w:rPr>
          <w:lang w:val="el-GR"/>
        </w:rPr>
      </w:pPr>
      <w:r w:rsidRPr="009C219A">
        <w:rPr>
          <w:lang w:val="el-GR"/>
        </w:rPr>
        <w:t xml:space="preserve">4) Πιστοποιητικό από ανεξάρτητο διαπιστευμένο φορέα για τη Διαχείριση της Καταπολέμησης της Δωροδοκίας σύμφωνα µε το διεθνές πρότυπο ΕΛΟΤ ΕΝ </w:t>
      </w:r>
      <w:r w:rsidRPr="009C219A">
        <w:t>ISO</w:t>
      </w:r>
      <w:r w:rsidRPr="009C219A">
        <w:rPr>
          <w:lang w:val="el-GR"/>
        </w:rPr>
        <w:t xml:space="preserve"> 37001:2017 στο πεδίο Συμβουλευτικών Υπηρεσιών ή ισοδύναμο αυτού.</w:t>
      </w:r>
    </w:p>
    <w:p w14:paraId="671099CD" w14:textId="77777777" w:rsidR="009C219A" w:rsidRPr="00BE5E4B" w:rsidRDefault="009C219A" w:rsidP="009C219A">
      <w:pPr>
        <w:rPr>
          <w:highlight w:val="yellow"/>
          <w:lang w:val="el-GR"/>
        </w:rPr>
      </w:pPr>
      <w:r w:rsidRPr="009C219A">
        <w:rPr>
          <w:lang w:val="el-GR"/>
        </w:rPr>
        <w:t xml:space="preserve">5) Βεβαίωση από ανεξάρτητο διαπιστευμένο φορέα για τη Διαχείριση της Κοινωνικής Ευθύνης σύμφωνα µε το πρότυπο </w:t>
      </w:r>
      <w:r w:rsidRPr="009C219A">
        <w:t>ISO</w:t>
      </w:r>
      <w:r w:rsidRPr="009C219A">
        <w:rPr>
          <w:lang w:val="el-GR"/>
        </w:rPr>
        <w:t xml:space="preserve"> 26000:2010 στο πεδίο Συμβουλευτικών Υπηρεσιών ή ισοδύναμο αυτού</w:t>
      </w:r>
      <w:r w:rsidRPr="00E36FC9">
        <w:rPr>
          <w:lang w:val="el-GR"/>
        </w:rPr>
        <w:t>.</w:t>
      </w:r>
    </w:p>
    <w:p w14:paraId="28EC4E06" w14:textId="02E92EA9" w:rsidR="008B41C9" w:rsidRPr="00777FC9" w:rsidRDefault="005F1832" w:rsidP="009C219A">
      <w:pPr>
        <w:rPr>
          <w:lang w:val="el-GR"/>
        </w:rPr>
      </w:pPr>
      <w:r w:rsidRPr="00E67B51">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5A53668" w14:textId="13C8FF4F" w:rsidR="00ED7596" w:rsidRPr="00777FC9" w:rsidRDefault="00ED7596" w:rsidP="00ED7596">
      <w:pPr>
        <w:spacing w:line="276" w:lineRule="auto"/>
        <w:ind w:right="-7"/>
        <w:rPr>
          <w:rFonts w:ascii="Arial" w:eastAsia="Arial" w:hAnsi="Arial" w:cs="Arial"/>
          <w:sz w:val="20"/>
          <w:szCs w:val="20"/>
          <w:lang w:val="el-GR"/>
        </w:rPr>
      </w:pPr>
      <w:r w:rsidRPr="00ED7596">
        <w:rPr>
          <w:lang w:val="el-GR"/>
        </w:rPr>
        <w:t>Σε περίπτωση ένωσης οικονομικών φορέων, οι παραπάνω ελάχιστες απαιτήσεις πρέπει να καλύπτονται από όλα τα μέλη της ένωσης.</w:t>
      </w:r>
    </w:p>
    <w:p w14:paraId="3ECEBBFA" w14:textId="77777777" w:rsidR="003E34BF" w:rsidRPr="003E34BF" w:rsidRDefault="003E34BF" w:rsidP="004D4D34">
      <w:pPr>
        <w:rPr>
          <w:bCs/>
          <w:lang w:val="el-GR"/>
        </w:rPr>
      </w:pPr>
    </w:p>
    <w:p w14:paraId="1C0E3D6A" w14:textId="77777777" w:rsidR="008338F0" w:rsidRDefault="003355E7" w:rsidP="004D4D34">
      <w:pPr>
        <w:pStyle w:val="3"/>
        <w:ind w:left="1276"/>
        <w:rPr>
          <w:lang w:val="el-GR"/>
        </w:rPr>
      </w:pPr>
      <w:bookmarkStart w:id="131" w:name="_Ref496541185"/>
      <w:bookmarkStart w:id="132" w:name="_Ref496541244"/>
      <w:bookmarkStart w:id="133" w:name="_Ref496541410"/>
      <w:bookmarkStart w:id="134" w:name="_Ref496541700"/>
      <w:bookmarkStart w:id="135" w:name="_Ref74505980"/>
      <w:bookmarkStart w:id="136" w:name="_Toc97194283"/>
      <w:bookmarkStart w:id="137" w:name="_Toc97194429"/>
      <w:bookmarkStart w:id="138" w:name="_Toc165459031"/>
      <w:bookmarkEnd w:id="104"/>
      <w:r w:rsidRPr="00DD72A9">
        <w:rPr>
          <w:lang w:val="el-GR"/>
        </w:rPr>
        <w:t>Στήριξη στην ικανότητα τρίτων</w:t>
      </w:r>
      <w:bookmarkEnd w:id="131"/>
      <w:bookmarkEnd w:id="132"/>
      <w:bookmarkEnd w:id="133"/>
      <w:bookmarkEnd w:id="134"/>
      <w:r w:rsidRPr="00DD72A9">
        <w:rPr>
          <w:lang w:val="el-GR"/>
        </w:rPr>
        <w:t xml:space="preserve"> </w:t>
      </w:r>
      <w:r w:rsidR="0049631E" w:rsidRPr="00821852">
        <w:rPr>
          <w:lang w:val="el-GR"/>
        </w:rPr>
        <w:t>– Υπεργολαβία</w:t>
      </w:r>
      <w:bookmarkEnd w:id="135"/>
      <w:bookmarkEnd w:id="136"/>
      <w:bookmarkEnd w:id="137"/>
      <w:bookmarkEnd w:id="138"/>
    </w:p>
    <w:p w14:paraId="6956CBF2" w14:textId="77777777" w:rsidR="0049631E" w:rsidRPr="00A334BA" w:rsidRDefault="0049631E" w:rsidP="004D4D34">
      <w:pPr>
        <w:pStyle w:val="4"/>
        <w:ind w:left="1276" w:hanging="1290"/>
        <w:rPr>
          <w:lang w:val="el-GR"/>
        </w:rPr>
      </w:pPr>
      <w:bookmarkStart w:id="139" w:name="_Toc97194284"/>
      <w:bookmarkStart w:id="140" w:name="_Toc165459032"/>
      <w:r w:rsidRPr="00A334BA">
        <w:rPr>
          <w:lang w:val="el-GR"/>
        </w:rPr>
        <w:t>Στήριξη στην ικανότητα τρίτων</w:t>
      </w:r>
      <w:bookmarkEnd w:id="139"/>
      <w:bookmarkEnd w:id="140"/>
    </w:p>
    <w:p w14:paraId="41DAE4D8" w14:textId="7BA0190C" w:rsidR="008338F0" w:rsidRPr="00603221" w:rsidRDefault="003355E7" w:rsidP="004D4D34">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4B5A2A">
        <w:rPr>
          <w:lang w:val="el-GR"/>
        </w:rPr>
        <w:t>2.2.5</w:t>
      </w:r>
      <w:r w:rsidRPr="00603221">
        <w:rPr>
          <w:lang w:val="el-GR"/>
        </w:rPr>
        <w:t xml:space="preserve">) και τα σχετικά με την τεχνική και επαγγελματική ικανότητα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2.2.6</w:t>
      </w:r>
      <w:r w:rsidR="00DD27E9">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58A1BD2" w14:textId="029D0841" w:rsidR="008338F0" w:rsidRPr="00603221" w:rsidRDefault="003355E7" w:rsidP="004D4D34">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85148C">
        <w:rPr>
          <w:lang w:val="el-GR"/>
        </w:rPr>
        <w:t>.</w:t>
      </w:r>
    </w:p>
    <w:p w14:paraId="1E5A099A" w14:textId="77777777" w:rsidR="008338F0" w:rsidRPr="00603221" w:rsidRDefault="003355E7" w:rsidP="004D4D34">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7F2F2944" w14:textId="77777777" w:rsidR="00695491" w:rsidRDefault="00695491" w:rsidP="004D4D34">
      <w:pPr>
        <w:rPr>
          <w:lang w:val="el-GR"/>
        </w:rPr>
      </w:pPr>
      <w:bookmarkStart w:id="14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1"/>
    <w:p w14:paraId="266A49A7" w14:textId="5D524FA6" w:rsidR="00C70B7E" w:rsidRPr="00CF3BE7" w:rsidRDefault="00C70B7E" w:rsidP="004D4D34">
      <w:pPr>
        <w:rPr>
          <w:bCs/>
          <w:lang w:val="el-GR" w:eastAsia="ar-SA"/>
        </w:rPr>
      </w:pPr>
      <w:r w:rsidRPr="00865A84">
        <w:rPr>
          <w:bCs/>
          <w:lang w:val="el-GR" w:eastAsia="ar-SA"/>
        </w:rPr>
        <w:lastRenderedPageBreak/>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340CC1" w:rsidRPr="00865A84">
        <w:rPr>
          <w:bCs/>
          <w:lang w:val="el-GR" w:eastAsia="ar-SA"/>
        </w:rPr>
        <w:fldChar w:fldCharType="begin"/>
      </w:r>
      <w:r w:rsidRPr="00865A84">
        <w:rPr>
          <w:bCs/>
          <w:lang w:val="el-GR" w:eastAsia="ar-SA"/>
        </w:rPr>
        <w:instrText xml:space="preserve"> REF _Ref496541356 \r \h </w:instrText>
      </w:r>
      <w:r w:rsidR="0085148C" w:rsidRPr="00865A84">
        <w:rPr>
          <w:bCs/>
          <w:lang w:val="el-GR" w:eastAsia="ar-SA"/>
        </w:rPr>
        <w:instrText xml:space="preserve"> \* MERGEFORMAT </w:instrText>
      </w:r>
      <w:r w:rsidR="00340CC1" w:rsidRPr="00865A84">
        <w:rPr>
          <w:bCs/>
          <w:lang w:val="el-GR" w:eastAsia="ar-SA"/>
        </w:rPr>
      </w:r>
      <w:r w:rsidR="00340CC1" w:rsidRPr="00865A84">
        <w:rPr>
          <w:bCs/>
          <w:lang w:val="el-GR" w:eastAsia="ar-SA"/>
        </w:rPr>
        <w:fldChar w:fldCharType="separate"/>
      </w:r>
      <w:r w:rsidR="00AD6C1A" w:rsidRPr="00865A84">
        <w:rPr>
          <w:bCs/>
          <w:lang w:val="el-GR" w:eastAsia="ar-SA"/>
        </w:rPr>
        <w:t>2.2.3</w:t>
      </w:r>
      <w:r w:rsidR="00340CC1" w:rsidRPr="00865A84">
        <w:rPr>
          <w:bCs/>
          <w:lang w:val="el-GR" w:eastAsia="ar-SA"/>
        </w:rPr>
        <w:fldChar w:fldCharType="end"/>
      </w:r>
      <w:r w:rsidRPr="00865A84">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865A84">
        <w:rPr>
          <w:bCs/>
          <w:color w:val="000000"/>
          <w:lang w:val="el-GR" w:eastAsia="ar-SA"/>
        </w:rPr>
        <w:t xml:space="preserve"> </w:t>
      </w:r>
      <w:r w:rsidRPr="00865A84">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69857A5" w14:textId="77777777" w:rsidR="00111D5A" w:rsidRDefault="00111D5A" w:rsidP="004D4D34">
      <w:pPr>
        <w:rPr>
          <w:bCs/>
          <w:lang w:val="el-GR"/>
        </w:rPr>
      </w:pPr>
    </w:p>
    <w:p w14:paraId="2D6735D3" w14:textId="77777777" w:rsidR="00111D5A" w:rsidRPr="003C1E1A" w:rsidRDefault="00111D5A" w:rsidP="004D4D34">
      <w:pPr>
        <w:pStyle w:val="4"/>
        <w:ind w:left="1276" w:hanging="1275"/>
        <w:rPr>
          <w:lang w:val="el-GR"/>
        </w:rPr>
      </w:pPr>
      <w:bookmarkStart w:id="142" w:name="_Toc97194285"/>
      <w:bookmarkStart w:id="143" w:name="_Toc165459033"/>
      <w:r w:rsidRPr="003C1E1A">
        <w:rPr>
          <w:lang w:val="el-GR"/>
        </w:rPr>
        <w:t>Υπεργολαβία</w:t>
      </w:r>
      <w:bookmarkEnd w:id="142"/>
      <w:bookmarkEnd w:id="143"/>
      <w:r w:rsidRPr="003C1E1A">
        <w:rPr>
          <w:lang w:val="el-GR"/>
        </w:rPr>
        <w:t xml:space="preserve"> </w:t>
      </w:r>
    </w:p>
    <w:p w14:paraId="6B88B42B" w14:textId="09C64151" w:rsidR="0049631E" w:rsidRPr="00C229F3" w:rsidRDefault="0049631E" w:rsidP="004D4D34">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340CC1">
        <w:rPr>
          <w:bCs/>
          <w:lang w:val="el-GR"/>
        </w:rPr>
        <w:fldChar w:fldCharType="begin"/>
      </w:r>
      <w:r w:rsidR="00111D5A">
        <w:rPr>
          <w:bCs/>
          <w:lang w:val="el-GR"/>
        </w:rPr>
        <w:instrText xml:space="preserve"> REF _Ref496541356 \r \h </w:instrText>
      </w:r>
      <w:r w:rsidR="004D4D34">
        <w:rPr>
          <w:bCs/>
          <w:lang w:val="el-GR"/>
        </w:rPr>
        <w:instrText xml:space="preserve"> \* MERGEFORMAT </w:instrText>
      </w:r>
      <w:r w:rsidR="00340CC1">
        <w:rPr>
          <w:bCs/>
          <w:lang w:val="el-GR"/>
        </w:rPr>
      </w:r>
      <w:r w:rsidR="00340CC1">
        <w:rPr>
          <w:bCs/>
          <w:lang w:val="el-GR"/>
        </w:rPr>
        <w:fldChar w:fldCharType="separate"/>
      </w:r>
      <w:r w:rsidR="00AD6C1A">
        <w:rPr>
          <w:bCs/>
          <w:lang w:val="el-GR"/>
        </w:rPr>
        <w:t>2.2.3</w:t>
      </w:r>
      <w:r w:rsidR="00340CC1">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40CC1">
        <w:rPr>
          <w:bCs/>
          <w:lang w:val="el-GR"/>
        </w:rPr>
        <w:fldChar w:fldCharType="begin"/>
      </w:r>
      <w:r w:rsidR="00111D5A">
        <w:rPr>
          <w:bCs/>
          <w:lang w:val="el-GR"/>
        </w:rPr>
        <w:instrText xml:space="preserve"> REF _Ref496541356 \r \h </w:instrText>
      </w:r>
      <w:r w:rsidR="004D4D34">
        <w:rPr>
          <w:bCs/>
          <w:lang w:val="el-GR"/>
        </w:rPr>
        <w:instrText xml:space="preserve"> \* MERGEFORMAT </w:instrText>
      </w:r>
      <w:r w:rsidR="00340CC1">
        <w:rPr>
          <w:bCs/>
          <w:lang w:val="el-GR"/>
        </w:rPr>
      </w:r>
      <w:r w:rsidR="00340CC1">
        <w:rPr>
          <w:bCs/>
          <w:lang w:val="el-GR"/>
        </w:rPr>
        <w:fldChar w:fldCharType="separate"/>
      </w:r>
      <w:r w:rsidR="00AD6C1A">
        <w:rPr>
          <w:bCs/>
          <w:lang w:val="el-GR"/>
        </w:rPr>
        <w:t>2.2.3</w:t>
      </w:r>
      <w:r w:rsidR="00340CC1">
        <w:rPr>
          <w:bCs/>
          <w:lang w:val="el-GR"/>
        </w:rPr>
        <w:fldChar w:fldCharType="end"/>
      </w:r>
      <w:r>
        <w:rPr>
          <w:bCs/>
          <w:lang w:val="el-GR"/>
        </w:rPr>
        <w:t xml:space="preserve">.  </w:t>
      </w:r>
    </w:p>
    <w:p w14:paraId="7674D1A0" w14:textId="77777777" w:rsidR="00C70B7E" w:rsidRPr="00603221" w:rsidRDefault="00C70B7E" w:rsidP="004D4D34">
      <w:pPr>
        <w:rPr>
          <w:lang w:val="el-GR"/>
        </w:rPr>
      </w:pPr>
    </w:p>
    <w:p w14:paraId="7A9AD8A3" w14:textId="77777777" w:rsidR="008338F0" w:rsidRDefault="003355E7" w:rsidP="004D4D34">
      <w:pPr>
        <w:pStyle w:val="3"/>
        <w:ind w:left="1276"/>
        <w:rPr>
          <w:lang w:val="el-GR"/>
        </w:rPr>
      </w:pPr>
      <w:bookmarkStart w:id="144" w:name="_Toc97194286"/>
      <w:bookmarkStart w:id="145" w:name="_Toc97194430"/>
      <w:bookmarkStart w:id="146" w:name="_Toc165459034"/>
      <w:r w:rsidRPr="00603221">
        <w:rPr>
          <w:lang w:val="el-GR"/>
        </w:rPr>
        <w:t>Κανόνες απόδειξης ποιοτικής επιλογής</w:t>
      </w:r>
      <w:bookmarkEnd w:id="144"/>
      <w:bookmarkEnd w:id="145"/>
      <w:bookmarkEnd w:id="146"/>
    </w:p>
    <w:p w14:paraId="2175EC9D" w14:textId="34C32137" w:rsidR="00A817FC" w:rsidRPr="0049623E" w:rsidRDefault="00A817FC" w:rsidP="004D4D34">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40CC1">
        <w:rPr>
          <w:bCs/>
          <w:lang w:val="el-GR" w:eastAsia="ar-SA"/>
        </w:rPr>
        <w:fldChar w:fldCharType="begin"/>
      </w:r>
      <w:r>
        <w:rPr>
          <w:bCs/>
          <w:lang w:val="el-GR" w:eastAsia="ar-SA"/>
        </w:rPr>
        <w:instrText xml:space="preserve"> REF _Ref496541397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2.2.1</w:t>
      </w:r>
      <w:r w:rsidR="00340CC1">
        <w:rPr>
          <w:bCs/>
          <w:lang w:val="el-GR" w:eastAsia="ar-SA"/>
        </w:rPr>
        <w:fldChar w:fldCharType="end"/>
      </w:r>
      <w:r w:rsidRPr="0049623E">
        <w:rPr>
          <w:bCs/>
          <w:lang w:val="el-GR" w:eastAsia="ar-SA"/>
        </w:rPr>
        <w:t xml:space="preserve"> έως </w:t>
      </w:r>
      <w:r w:rsidR="00340CC1">
        <w:rPr>
          <w:bCs/>
          <w:lang w:val="el-GR" w:eastAsia="ar-SA"/>
        </w:rPr>
        <w:fldChar w:fldCharType="begin"/>
      </w:r>
      <w:r>
        <w:rPr>
          <w:bCs/>
          <w:lang w:val="el-GR" w:eastAsia="ar-SA"/>
        </w:rPr>
        <w:instrText xml:space="preserve"> REF _Ref74505980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2.2.8</w:t>
      </w:r>
      <w:r w:rsidR="00340CC1">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40CC1">
        <w:rPr>
          <w:bCs/>
          <w:lang w:val="el-GR" w:eastAsia="ar-SA"/>
        </w:rPr>
        <w:fldChar w:fldCharType="begin"/>
      </w:r>
      <w:r>
        <w:rPr>
          <w:bCs/>
          <w:lang w:val="el-GR" w:eastAsia="ar-SA"/>
        </w:rPr>
        <w:instrText xml:space="preserve"> REF _Ref74505997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2.2.9.1</w:t>
      </w:r>
      <w:r w:rsidR="00340CC1">
        <w:rPr>
          <w:bCs/>
          <w:lang w:val="el-GR" w:eastAsia="ar-SA"/>
        </w:rPr>
        <w:fldChar w:fldCharType="end"/>
      </w:r>
      <w:r w:rsidRPr="0049623E">
        <w:rPr>
          <w:bCs/>
          <w:lang w:val="el-GR" w:eastAsia="ar-SA"/>
        </w:rPr>
        <w:t xml:space="preserve">, κατά την υποβολή των δικαιολογητικών της παραγράφου </w:t>
      </w:r>
      <w:r w:rsidR="00340CC1">
        <w:rPr>
          <w:bCs/>
          <w:lang w:val="el-GR" w:eastAsia="ar-SA"/>
        </w:rPr>
        <w:fldChar w:fldCharType="begin"/>
      </w:r>
      <w:r w:rsidR="00E72FB5">
        <w:rPr>
          <w:bCs/>
          <w:lang w:val="el-GR" w:eastAsia="ar-SA"/>
        </w:rPr>
        <w:instrText xml:space="preserve"> REF _Ref40957856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2.2.9.2</w:t>
      </w:r>
      <w:r w:rsidR="00340CC1">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4402FF34" w14:textId="5D809E89" w:rsidR="00E72FB5" w:rsidRPr="0049623E" w:rsidRDefault="00E72FB5" w:rsidP="004D4D34">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40CC1">
        <w:rPr>
          <w:bCs/>
          <w:lang w:val="el-GR" w:eastAsia="ar-SA"/>
        </w:rPr>
        <w:fldChar w:fldCharType="begin"/>
      </w:r>
      <w:r>
        <w:rPr>
          <w:bCs/>
          <w:lang w:val="el-GR" w:eastAsia="ar-SA"/>
        </w:rPr>
        <w:instrText xml:space="preserve"> REF _Ref74505980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2.2.8</w:t>
      </w:r>
      <w:r w:rsidR="00340CC1">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2.2.9.2</w:t>
      </w:r>
      <w:r w:rsidR="00340CC1">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40CC1">
        <w:rPr>
          <w:lang w:val="el-GR" w:eastAsia="ar-SA"/>
        </w:rPr>
        <w:fldChar w:fldCharType="begin"/>
      </w:r>
      <w:r>
        <w:rPr>
          <w:lang w:val="el-GR" w:eastAsia="ar-SA"/>
        </w:rPr>
        <w:instrText xml:space="preserve"> REF _Ref496541356 \r \h </w:instrText>
      </w:r>
      <w:r w:rsidR="004D4D34">
        <w:rPr>
          <w:lang w:val="el-GR" w:eastAsia="ar-SA"/>
        </w:rPr>
        <w:instrText xml:space="preserve"> \* MERGEFORMAT </w:instrText>
      </w:r>
      <w:r w:rsidR="00340CC1">
        <w:rPr>
          <w:lang w:val="el-GR" w:eastAsia="ar-SA"/>
        </w:rPr>
      </w:r>
      <w:r w:rsidR="00340CC1">
        <w:rPr>
          <w:lang w:val="el-GR" w:eastAsia="ar-SA"/>
        </w:rPr>
        <w:fldChar w:fldCharType="separate"/>
      </w:r>
      <w:r w:rsidR="00AD6C1A">
        <w:rPr>
          <w:lang w:val="el-GR" w:eastAsia="ar-SA"/>
        </w:rPr>
        <w:t>2.2.3</w:t>
      </w:r>
      <w:r w:rsidR="00340CC1">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183A3F" w:rsidRPr="00183A3F">
        <w:rPr>
          <w:bCs/>
          <w:lang w:val="el-GR" w:eastAsia="ar-SA"/>
        </w:rPr>
        <w:t xml:space="preserve">2.2.5 </w:t>
      </w:r>
      <w:r w:rsidR="00821B85">
        <w:rPr>
          <w:bCs/>
          <w:lang w:val="el-GR" w:eastAsia="ar-SA"/>
        </w:rPr>
        <w:t xml:space="preserve">και </w:t>
      </w:r>
      <w:r w:rsidR="00340CC1">
        <w:rPr>
          <w:bCs/>
          <w:lang w:val="el-GR" w:eastAsia="ar-SA"/>
        </w:rPr>
        <w:fldChar w:fldCharType="begin"/>
      </w:r>
      <w:r>
        <w:rPr>
          <w:bCs/>
          <w:lang w:val="el-GR" w:eastAsia="ar-SA"/>
        </w:rPr>
        <w:instrText xml:space="preserve"> REF _Ref496541329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2.2.6</w:t>
      </w:r>
      <w:r w:rsidR="00340CC1">
        <w:rPr>
          <w:bCs/>
          <w:lang w:val="el-GR" w:eastAsia="ar-SA"/>
        </w:rPr>
        <w:fldChar w:fldCharType="end"/>
      </w:r>
      <w:r w:rsidRPr="0049623E">
        <w:rPr>
          <w:bCs/>
          <w:lang w:val="el-GR" w:eastAsia="ar-SA"/>
        </w:rPr>
        <w:t>).</w:t>
      </w:r>
    </w:p>
    <w:p w14:paraId="42054243" w14:textId="655FFA78" w:rsidR="00E72FB5" w:rsidRPr="0049623E" w:rsidRDefault="00E72FB5" w:rsidP="004D4D34">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4D4D34">
        <w:rPr>
          <w:bCs/>
          <w:lang w:val="el-GR" w:eastAsia="ar-SA"/>
        </w:rPr>
        <w:instrText xml:space="preserve"> \* MERGEFORMAT </w:instrText>
      </w:r>
      <w:r w:rsidR="00340CC1">
        <w:rPr>
          <w:bCs/>
          <w:lang w:val="el-GR" w:eastAsia="ar-SA"/>
        </w:rPr>
      </w:r>
      <w:r w:rsidR="00340CC1">
        <w:rPr>
          <w:bCs/>
          <w:lang w:val="el-GR" w:eastAsia="ar-SA"/>
        </w:rPr>
        <w:fldChar w:fldCharType="separate"/>
      </w:r>
      <w:r w:rsidR="00AD6C1A">
        <w:rPr>
          <w:bCs/>
          <w:lang w:val="el-GR" w:eastAsia="ar-SA"/>
        </w:rPr>
        <w:t>2.2.9.2</w:t>
      </w:r>
      <w:r w:rsidR="00340CC1">
        <w:rPr>
          <w:bCs/>
          <w:lang w:val="el-GR" w:eastAsia="ar-SA"/>
        </w:rPr>
        <w:fldChar w:fldCharType="end"/>
      </w:r>
      <w:r w:rsidRPr="0049623E">
        <w:rPr>
          <w:bCs/>
          <w:lang w:val="el-GR" w:eastAsia="ar-SA"/>
        </w:rPr>
        <w:t xml:space="preserve">, ότι δεν συντρέχουν οι λόγοι αποκλεισμού της παραγράφου </w:t>
      </w:r>
      <w:r w:rsidR="00340CC1">
        <w:rPr>
          <w:lang w:val="el-GR" w:eastAsia="ar-SA"/>
        </w:rPr>
        <w:fldChar w:fldCharType="begin"/>
      </w:r>
      <w:r>
        <w:rPr>
          <w:lang w:val="el-GR" w:eastAsia="ar-SA"/>
        </w:rPr>
        <w:instrText xml:space="preserve"> REF _Ref496541356 \r \h </w:instrText>
      </w:r>
      <w:r w:rsidR="004D4D34">
        <w:rPr>
          <w:lang w:val="el-GR" w:eastAsia="ar-SA"/>
        </w:rPr>
        <w:instrText xml:space="preserve"> \* MERGEFORMAT </w:instrText>
      </w:r>
      <w:r w:rsidR="00340CC1">
        <w:rPr>
          <w:lang w:val="el-GR" w:eastAsia="ar-SA"/>
        </w:rPr>
      </w:r>
      <w:r w:rsidR="00340CC1">
        <w:rPr>
          <w:lang w:val="el-GR" w:eastAsia="ar-SA"/>
        </w:rPr>
        <w:fldChar w:fldCharType="separate"/>
      </w:r>
      <w:r w:rsidR="00AD6C1A">
        <w:rPr>
          <w:lang w:val="el-GR" w:eastAsia="ar-SA"/>
        </w:rPr>
        <w:t>2.2.3</w:t>
      </w:r>
      <w:r w:rsidR="00340CC1">
        <w:rPr>
          <w:lang w:val="el-GR" w:eastAsia="ar-SA"/>
        </w:rPr>
        <w:fldChar w:fldCharType="end"/>
      </w:r>
      <w:r w:rsidR="00797E25">
        <w:rPr>
          <w:lang w:val="el-GR" w:eastAsia="ar-SA"/>
        </w:rPr>
        <w:t xml:space="preserve"> </w:t>
      </w:r>
      <w:r w:rsidRPr="0049623E">
        <w:rPr>
          <w:bCs/>
          <w:lang w:val="el-GR" w:eastAsia="ar-SA"/>
        </w:rPr>
        <w:t xml:space="preserve">της παρούσας. </w:t>
      </w:r>
    </w:p>
    <w:p w14:paraId="5ECBCC0B" w14:textId="77777777" w:rsidR="00E72FB5" w:rsidRPr="0049623E" w:rsidRDefault="00E72FB5" w:rsidP="004D4D34">
      <w:pPr>
        <w:suppressAutoHyphens w:val="0"/>
        <w:spacing w:after="160"/>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B5FBBAE" w14:textId="77777777" w:rsidR="00A817FC" w:rsidRPr="00A334BA" w:rsidRDefault="00A817FC" w:rsidP="004D4D34">
      <w:pPr>
        <w:rPr>
          <w:lang w:val="el-GR"/>
        </w:rPr>
      </w:pPr>
    </w:p>
    <w:p w14:paraId="32AFDB74" w14:textId="77777777" w:rsidR="008338F0" w:rsidRPr="00723994" w:rsidRDefault="003355E7" w:rsidP="004D4D34">
      <w:pPr>
        <w:pStyle w:val="4"/>
        <w:ind w:left="1418" w:hanging="1418"/>
        <w:rPr>
          <w:lang w:val="el-GR"/>
        </w:rPr>
      </w:pPr>
      <w:bookmarkStart w:id="147" w:name="_Ref74505997"/>
      <w:bookmarkStart w:id="148" w:name="_Toc97194287"/>
      <w:bookmarkStart w:id="149" w:name="_Toc165459035"/>
      <w:r w:rsidRPr="00723994">
        <w:rPr>
          <w:lang w:val="el-GR"/>
        </w:rPr>
        <w:lastRenderedPageBreak/>
        <w:t>Προκαταρκτική απόδειξη κατά την υποβολή προσφορών</w:t>
      </w:r>
      <w:bookmarkEnd w:id="147"/>
      <w:bookmarkEnd w:id="148"/>
      <w:bookmarkEnd w:id="149"/>
      <w:r w:rsidRPr="00723994">
        <w:rPr>
          <w:lang w:val="el-GR"/>
        </w:rPr>
        <w:t xml:space="preserve"> </w:t>
      </w:r>
    </w:p>
    <w:p w14:paraId="1F82B16E" w14:textId="56B2C7B1" w:rsidR="00F64037" w:rsidRPr="00C229F3" w:rsidRDefault="003355E7" w:rsidP="004D4D34">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w:t>
      </w:r>
      <w:r w:rsidR="00DD27E9">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40CC1">
        <w:rPr>
          <w:lang w:val="el-GR"/>
        </w:rPr>
        <w:fldChar w:fldCharType="begin"/>
      </w:r>
      <w:r w:rsidR="007E61C0">
        <w:rPr>
          <w:lang w:val="el-GR"/>
        </w:rPr>
        <w:instrText xml:space="preserve"> REF _Ref74510337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2.2.4</w:t>
      </w:r>
      <w:r w:rsidR="00340CC1">
        <w:rPr>
          <w:lang w:val="el-GR"/>
        </w:rPr>
        <w:fldChar w:fldCharType="end"/>
      </w:r>
      <w:r w:rsidRPr="00603221">
        <w:rPr>
          <w:lang w:val="el-GR"/>
        </w:rPr>
        <w:t xml:space="preserve">, </w:t>
      </w:r>
      <w:r w:rsidR="00183A3F">
        <w:rPr>
          <w:lang w:val="el-GR"/>
        </w:rPr>
        <w:t>2.2.5</w:t>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2.2.6</w:t>
      </w:r>
      <w:r w:rsidR="00DD27E9">
        <w:fldChar w:fldCharType="end"/>
      </w:r>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496541343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2.2.7</w:t>
      </w:r>
      <w:r w:rsidR="00DD27E9">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871547" w:rsidRPr="00871547">
        <w:rPr>
          <w:lang w:val="el-GR"/>
        </w:rPr>
        <w:t>ΕΥΡΩΠΑΙΚΟ ΕΝΙΑΙΟ ΕΓΓΡΑΦΟ ΣΥΜΒΑΣΗΣ (ΕΕΕΣ) ΠΑΡΑΡΤΗΜΑ ΙΙ – ΕΥΡΩΠΑΙΚΟ ΕΝΙΑΙΟ ΕΓΓΡΑΦΟ ΣΥΜΒΑΣΗΣ (ΕΕΕΣ) , τ</w:t>
      </w:r>
      <w:r w:rsidR="00F64037" w:rsidRPr="00821852">
        <w:rPr>
          <w:lang w:val="el-GR"/>
        </w:rPr>
        <w:t>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183A3F">
        <w:rPr>
          <w:lang w:val="el-GR"/>
        </w:rPr>
        <w:t>ΙΙ</w:t>
      </w:r>
      <w:r w:rsidR="00F64037">
        <w:rPr>
          <w:rStyle w:val="WW-FootnoteReference10"/>
          <w:lang w:val="el-GR"/>
        </w:rPr>
        <w:footnoteReference w:id="1"/>
      </w:r>
      <w:r w:rsidR="00F64037">
        <w:rPr>
          <w:lang w:val="el-GR"/>
        </w:rPr>
        <w:t>.</w:t>
      </w:r>
    </w:p>
    <w:p w14:paraId="17DB2E3C" w14:textId="77777777" w:rsidR="00B739BB" w:rsidRPr="003329FF" w:rsidRDefault="00B739BB" w:rsidP="004D4D34">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89755C" w14:textId="77777777" w:rsidR="00F64037" w:rsidRDefault="00F64037" w:rsidP="004D4D34">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A6821CB" w14:textId="77777777" w:rsidR="00F64037" w:rsidRDefault="00F64037" w:rsidP="004D4D34">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E51447" w14:textId="77777777" w:rsidR="00F64037" w:rsidRPr="00C229F3" w:rsidRDefault="00F64037" w:rsidP="004D4D34">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A47D617" w14:textId="77777777" w:rsidR="00F64037" w:rsidRPr="007A6693" w:rsidRDefault="00F64037" w:rsidP="004D4D34">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6"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00ECF239" w14:textId="77777777" w:rsidR="00F64037" w:rsidRDefault="00F64037" w:rsidP="004D4D34">
      <w:pPr>
        <w:suppressAutoHyphens w:val="0"/>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1D151B39" w14:textId="77777777" w:rsidR="00F64037" w:rsidRPr="00E14C02" w:rsidRDefault="00F64037" w:rsidP="004D4D34">
      <w:pPr>
        <w:suppressAutoHyphens w:val="0"/>
        <w:spacing w:after="160"/>
        <w:rPr>
          <w:rFonts w:eastAsia="Calibri" w:cs="Times New Roman"/>
          <w:lang w:val="el-GR" w:eastAsia="en-US"/>
        </w:rPr>
      </w:pPr>
      <w:r w:rsidRPr="00E14C02">
        <w:rPr>
          <w:rFonts w:eastAsia="Calibri" w:cs="Times New Roman"/>
          <w:lang w:val="el-GR" w:eastAsia="en-US"/>
        </w:rPr>
        <w:lastRenderedPageBreak/>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4DC21B1F" w14:textId="77777777" w:rsidR="00F64037" w:rsidRDefault="00F64037" w:rsidP="004D4D34">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A974932" w14:textId="77777777" w:rsidR="00F64037" w:rsidRPr="00821852" w:rsidRDefault="00F64037" w:rsidP="004D4D34">
      <w:pPr>
        <w:rPr>
          <w:iCs/>
          <w:color w:val="5B9BD5"/>
          <w:lang w:val="el-GR"/>
        </w:rPr>
      </w:pPr>
    </w:p>
    <w:p w14:paraId="08DFC58E" w14:textId="77777777" w:rsidR="00C0210C" w:rsidRPr="009E58E5" w:rsidRDefault="00C0210C" w:rsidP="004D4D34">
      <w:pPr>
        <w:pStyle w:val="4"/>
        <w:ind w:left="851"/>
        <w:rPr>
          <w:lang w:val="el-GR"/>
        </w:rPr>
      </w:pPr>
      <w:bookmarkStart w:id="150" w:name="_Toc74566838"/>
      <w:bookmarkStart w:id="151" w:name="_Toc74566839"/>
      <w:bookmarkStart w:id="152" w:name="_Toc74566840"/>
      <w:bookmarkStart w:id="153" w:name="_Toc74566841"/>
      <w:bookmarkStart w:id="154" w:name="_Toc74566842"/>
      <w:bookmarkStart w:id="155" w:name="_Toc74566843"/>
      <w:bookmarkStart w:id="156" w:name="_Toc74566844"/>
      <w:bookmarkStart w:id="157" w:name="_Toc74566845"/>
      <w:bookmarkStart w:id="158" w:name="_Toc74566846"/>
      <w:bookmarkStart w:id="159" w:name="_Toc74566847"/>
      <w:bookmarkStart w:id="160" w:name="_Toc74566848"/>
      <w:bookmarkStart w:id="161" w:name="_Toc74566849"/>
      <w:bookmarkStart w:id="162" w:name="_Hlk35420523"/>
      <w:bookmarkStart w:id="163" w:name="_Ref40957856"/>
      <w:bookmarkStart w:id="164" w:name="_Toc97194288"/>
      <w:bookmarkStart w:id="165" w:name="_Toc165459036"/>
      <w:bookmarkEnd w:id="150"/>
      <w:bookmarkEnd w:id="151"/>
      <w:bookmarkEnd w:id="152"/>
      <w:bookmarkEnd w:id="153"/>
      <w:bookmarkEnd w:id="154"/>
      <w:bookmarkEnd w:id="155"/>
      <w:bookmarkEnd w:id="156"/>
      <w:bookmarkEnd w:id="157"/>
      <w:bookmarkEnd w:id="158"/>
      <w:bookmarkEnd w:id="159"/>
      <w:bookmarkEnd w:id="160"/>
      <w:bookmarkEnd w:id="161"/>
      <w:r w:rsidRPr="009E58E5">
        <w:rPr>
          <w:lang w:val="el-GR"/>
        </w:rPr>
        <w:t xml:space="preserve">Αποδεικτικά μέσα </w:t>
      </w:r>
      <w:bookmarkEnd w:id="162"/>
      <w:r w:rsidRPr="009E58E5">
        <w:rPr>
          <w:lang w:val="el-GR"/>
        </w:rPr>
        <w:t>- Δικαιολογητικά προσωρινού αναδόχου</w:t>
      </w:r>
      <w:bookmarkEnd w:id="163"/>
      <w:bookmarkEnd w:id="164"/>
      <w:bookmarkEnd w:id="165"/>
    </w:p>
    <w:p w14:paraId="0BAA8985" w14:textId="083FE0EC" w:rsidR="008338F0" w:rsidRDefault="003355E7" w:rsidP="004D4D34">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40CC1">
        <w:rPr>
          <w:bCs/>
          <w:lang w:val="el-GR"/>
        </w:rPr>
        <w:fldChar w:fldCharType="begin"/>
      </w:r>
      <w:r w:rsidR="00B9111A">
        <w:rPr>
          <w:bCs/>
          <w:lang w:val="el-GR"/>
        </w:rPr>
        <w:instrText xml:space="preserve"> REF _Ref67613215 \r \h </w:instrText>
      </w:r>
      <w:r w:rsidR="004D4D34">
        <w:rPr>
          <w:bCs/>
          <w:lang w:val="el-GR"/>
        </w:rPr>
        <w:instrText xml:space="preserve"> \* MERGEFORMAT </w:instrText>
      </w:r>
      <w:r w:rsidR="00340CC1">
        <w:rPr>
          <w:bCs/>
          <w:lang w:val="el-GR"/>
        </w:rPr>
      </w:r>
      <w:r w:rsidR="00340CC1">
        <w:rPr>
          <w:bCs/>
          <w:lang w:val="el-GR"/>
        </w:rPr>
        <w:fldChar w:fldCharType="separate"/>
      </w:r>
      <w:r w:rsidR="00AD6C1A">
        <w:rPr>
          <w:bCs/>
          <w:lang w:val="el-GR"/>
        </w:rPr>
        <w:t>3.2</w:t>
      </w:r>
      <w:r w:rsidR="00340CC1">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86A57E2" w14:textId="77777777" w:rsidR="00B9111A" w:rsidRDefault="00B9111A" w:rsidP="004D4D34">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12BA4528" w14:textId="77777777" w:rsidR="00B9111A" w:rsidRDefault="00B9111A" w:rsidP="004D4D34">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FBD106" w14:textId="36C5ABAA" w:rsidR="00B9111A" w:rsidRPr="002F2AFA" w:rsidRDefault="00B9111A" w:rsidP="004D4D34">
      <w:pPr>
        <w:rPr>
          <w:bCs/>
          <w:lang w:val="el-GR"/>
        </w:rPr>
      </w:pPr>
      <w:r w:rsidRPr="002F2AFA">
        <w:rPr>
          <w:bCs/>
          <w:lang w:val="el-GR"/>
        </w:rPr>
        <w:t xml:space="preserve">Τα δικαιολογητικά του παρόντος υποβάλλονται και γίνονται αποδεκτά σύμφωνα με την παράγραφο </w:t>
      </w:r>
      <w:r w:rsidR="000F0E29" w:rsidRPr="002F2AFA">
        <w:rPr>
          <w:bCs/>
          <w:lang w:val="el-GR"/>
        </w:rPr>
        <w:t>2.4.2.5</w:t>
      </w:r>
      <w:r w:rsidR="007E61C0" w:rsidRPr="002F2AFA">
        <w:rPr>
          <w:bCs/>
          <w:lang w:val="el-GR"/>
        </w:rPr>
        <w:t xml:space="preserve"> </w:t>
      </w:r>
      <w:r w:rsidRPr="002F2AFA">
        <w:rPr>
          <w:bCs/>
          <w:lang w:val="el-GR"/>
        </w:rPr>
        <w:t xml:space="preserve">και </w:t>
      </w:r>
      <w:r w:rsidR="00340CC1" w:rsidRPr="002F2AFA">
        <w:rPr>
          <w:bCs/>
          <w:lang w:val="el-GR"/>
        </w:rPr>
        <w:fldChar w:fldCharType="begin"/>
      </w:r>
      <w:r w:rsidRPr="002F2AFA">
        <w:rPr>
          <w:bCs/>
          <w:lang w:val="el-GR"/>
        </w:rPr>
        <w:instrText xml:space="preserve"> REF _Ref67613215 \r \h </w:instrText>
      </w:r>
      <w:r w:rsidR="002F2B3E" w:rsidRPr="002F2AFA">
        <w:rPr>
          <w:bCs/>
          <w:lang w:val="el-GR"/>
        </w:rPr>
        <w:instrText xml:space="preserve"> \* MERGEFORMAT </w:instrText>
      </w:r>
      <w:r w:rsidR="00340CC1" w:rsidRPr="002F2AFA">
        <w:rPr>
          <w:bCs/>
          <w:lang w:val="el-GR"/>
        </w:rPr>
      </w:r>
      <w:r w:rsidR="00340CC1" w:rsidRPr="002F2AFA">
        <w:rPr>
          <w:bCs/>
          <w:lang w:val="el-GR"/>
        </w:rPr>
        <w:fldChar w:fldCharType="separate"/>
      </w:r>
      <w:r w:rsidR="00AD6C1A" w:rsidRPr="002F2AFA">
        <w:rPr>
          <w:bCs/>
          <w:lang w:val="el-GR"/>
        </w:rPr>
        <w:t>3.2</w:t>
      </w:r>
      <w:r w:rsidR="00340CC1" w:rsidRPr="002F2AFA">
        <w:rPr>
          <w:bCs/>
          <w:lang w:val="el-GR"/>
        </w:rPr>
        <w:fldChar w:fldCharType="end"/>
      </w:r>
      <w:r w:rsidRPr="002F2AFA">
        <w:rPr>
          <w:bCs/>
          <w:lang w:val="el-GR"/>
        </w:rPr>
        <w:t xml:space="preserve"> της παρούσας.</w:t>
      </w:r>
    </w:p>
    <w:p w14:paraId="6D8E7D36" w14:textId="755C54DD" w:rsidR="00B9111A" w:rsidRPr="00BB06B6" w:rsidRDefault="002F2B3E" w:rsidP="004D4D34">
      <w:pPr>
        <w:rPr>
          <w:b/>
          <w:bCs/>
          <w:lang w:val="el-GR"/>
        </w:rPr>
      </w:pPr>
      <w:r w:rsidRPr="002F2AFA">
        <w:rPr>
          <w:lang w:val="el-GR"/>
        </w:rPr>
        <w:t>Τ</w:t>
      </w:r>
      <w:r w:rsidR="00B9111A" w:rsidRPr="002F2AF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E667D00" w14:textId="15A4818C" w:rsidR="00B9111A" w:rsidRPr="00C229F3" w:rsidRDefault="00B9111A" w:rsidP="004D4D34">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40CC1">
        <w:rPr>
          <w:lang w:val="el-GR"/>
        </w:rPr>
        <w:fldChar w:fldCharType="begin"/>
      </w:r>
      <w:r>
        <w:rPr>
          <w:lang w:val="el-GR"/>
        </w:rPr>
        <w:instrText xml:space="preserve"> REF _Ref496541356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2.2.3</w:t>
      </w:r>
      <w:r w:rsidR="00340CC1">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0CD6308F" w14:textId="28C67A70" w:rsidR="00C27CEC" w:rsidRDefault="00C27CEC" w:rsidP="004D4D34">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w:t>
      </w:r>
      <w:r>
        <w:rPr>
          <w:color w:val="000000"/>
          <w:lang w:val="el-GR"/>
        </w:rPr>
        <w:lastRenderedPageBreak/>
        <w:t xml:space="preserve">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4D4D34">
        <w:rPr>
          <w:color w:val="000000"/>
          <w:lang w:val="el-GR"/>
        </w:rPr>
        <w:instrText xml:space="preserve"> \* MERGEFORMAT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4D4D34">
        <w:rPr>
          <w:color w:val="000000"/>
          <w:lang w:val="el-GR"/>
        </w:rPr>
        <w:instrText xml:space="preserve"> \* MERGEFORMAT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1011A356" w14:textId="77777777" w:rsidR="00C27CEC" w:rsidRPr="00BD65F6" w:rsidRDefault="00C27CEC" w:rsidP="004D4D34">
      <w:pPr>
        <w:rPr>
          <w:lang w:val="el-GR"/>
        </w:rPr>
      </w:pPr>
      <w:r>
        <w:rPr>
          <w:color w:val="000000"/>
          <w:lang w:val="el-GR"/>
        </w:rPr>
        <w:t>Ειδικότερα οι οικονομικοί φορείς προσκομίζουν:</w:t>
      </w:r>
    </w:p>
    <w:p w14:paraId="0FB3D55D" w14:textId="35BC4F45" w:rsidR="00C27CEC" w:rsidRDefault="00C27CEC" w:rsidP="004D4D34">
      <w:pPr>
        <w:rPr>
          <w:color w:val="000000"/>
          <w:lang w:val="el-GR"/>
        </w:rPr>
      </w:pPr>
      <w:r>
        <w:rPr>
          <w:b/>
          <w:bCs/>
          <w:lang w:val="el-GR"/>
        </w:rPr>
        <w:t>α)</w:t>
      </w:r>
      <w:r>
        <w:rPr>
          <w:lang w:val="el-GR"/>
        </w:rPr>
        <w:t xml:space="preserve"> 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bCs/>
          <w:lang w:val="el-GR"/>
        </w:rPr>
        <w:t>2.2.3.1</w:t>
      </w:r>
      <w:r w:rsidR="00DD27E9">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010D1054" w14:textId="07AD5DB6" w:rsidR="00C27CEC" w:rsidRPr="005609B2" w:rsidRDefault="00C27CEC" w:rsidP="004D4D34">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2.2.3.1</w:t>
      </w:r>
      <w:r w:rsidR="00DD27E9">
        <w:fldChar w:fldCharType="end"/>
      </w:r>
      <w:r w:rsidRPr="00C27CEC">
        <w:rPr>
          <w:color w:val="000000"/>
          <w:lang w:val="el-GR"/>
        </w:rPr>
        <w:t>,</w:t>
      </w:r>
    </w:p>
    <w:p w14:paraId="6D381B30" w14:textId="2963E105" w:rsidR="00C27CEC" w:rsidRDefault="00C27CEC" w:rsidP="004D4D34">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bCs/>
          <w:color w:val="000000"/>
          <w:lang w:val="el-GR"/>
        </w:rPr>
        <w:t>2.2.3.2</w:t>
      </w:r>
      <w:r w:rsidR="00DD27E9">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00F8171B">
        <w:rPr>
          <w:color w:val="000000"/>
          <w:lang w:val="el-GR"/>
        </w:rPr>
        <w:t>.</w:t>
      </w:r>
    </w:p>
    <w:p w14:paraId="1C77F4E1" w14:textId="77777777" w:rsidR="00C27CEC" w:rsidRDefault="00C27CEC" w:rsidP="004D4D34">
      <w:pPr>
        <w:rPr>
          <w:b/>
          <w:bCs/>
          <w:color w:val="000000"/>
          <w:lang w:val="el-GR"/>
        </w:rPr>
      </w:pPr>
      <w:r>
        <w:rPr>
          <w:color w:val="000000"/>
          <w:lang w:val="el-GR"/>
        </w:rPr>
        <w:t>Ιδίως οι οικονομικοί φορείς που είναι εγκατεστημένοι στην Ελλάδα προσκομίζουν:</w:t>
      </w:r>
    </w:p>
    <w:p w14:paraId="40FA2518" w14:textId="4B69CB0F" w:rsidR="00B9111A" w:rsidRPr="00821852" w:rsidRDefault="00C27CEC" w:rsidP="004D4D34">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2.2.3.2</w:t>
      </w:r>
      <w:r w:rsidR="00DD27E9">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576DDCE3" w14:textId="71EECF6D" w:rsidR="00C27CEC" w:rsidRPr="00821852" w:rsidRDefault="00C27CEC" w:rsidP="004D4D34">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bCs/>
          <w:color w:val="000000"/>
          <w:lang w:val="el-GR"/>
        </w:rPr>
        <w:t>2.2.3.2</w:t>
      </w:r>
      <w:r w:rsidR="00DD27E9">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2CBFE222" w14:textId="7FFC3DE0" w:rsidR="008E444E" w:rsidRDefault="008E444E" w:rsidP="004D4D34">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2.2.3.2</w:t>
      </w:r>
      <w:r w:rsidR="00DD27E9">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852FAE2" w14:textId="6153EDDB" w:rsidR="008E444E" w:rsidRDefault="008E444E" w:rsidP="004D4D34">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40CC1">
        <w:rPr>
          <w:color w:val="000000"/>
          <w:lang w:val="el-GR"/>
        </w:rPr>
        <w:fldChar w:fldCharType="begin"/>
      </w:r>
      <w:r w:rsidR="00614898">
        <w:rPr>
          <w:color w:val="000000"/>
          <w:lang w:val="el-GR"/>
        </w:rPr>
        <w:instrText xml:space="preserve"> REF _Ref496540586 \r \h </w:instrText>
      </w:r>
      <w:r w:rsidR="004D4D34">
        <w:rPr>
          <w:color w:val="000000"/>
          <w:lang w:val="el-GR"/>
        </w:rPr>
        <w:instrText xml:space="preserve"> \* MERGEFORMAT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26F835A" w14:textId="77777777" w:rsidR="008E444E" w:rsidRDefault="008E444E" w:rsidP="004D4D34">
      <w:pPr>
        <w:rPr>
          <w:b/>
          <w:bCs/>
          <w:color w:val="000000"/>
          <w:lang w:val="el-GR"/>
        </w:rPr>
      </w:pPr>
      <w:r>
        <w:rPr>
          <w:color w:val="000000"/>
          <w:lang w:val="el-GR"/>
        </w:rPr>
        <w:t>Ιδίως οι οικονομικοί φορείς που είναι εγκατεστημένοι στην Ελλάδα προσκομίζουν:</w:t>
      </w:r>
    </w:p>
    <w:p w14:paraId="0B0EBF9B" w14:textId="77777777" w:rsidR="008E444E" w:rsidRDefault="008E444E" w:rsidP="004D4D34">
      <w:pPr>
        <w:rPr>
          <w:bCs/>
          <w:lang w:val="el-GR"/>
        </w:rPr>
      </w:pPr>
      <w:bookmarkStart w:id="166" w:name="_Hlk69240569"/>
      <w:r>
        <w:rPr>
          <w:b/>
          <w:bCs/>
          <w:lang w:val="en-US"/>
        </w:rPr>
        <w:lastRenderedPageBreak/>
        <w:t>i</w:t>
      </w:r>
      <w:r w:rsidRPr="00BD65F6">
        <w:rPr>
          <w:b/>
          <w:bCs/>
          <w:lang w:val="el-GR"/>
        </w:rPr>
        <w:t>)</w:t>
      </w:r>
      <w:r>
        <w:rPr>
          <w:bCs/>
          <w:lang w:val="el-GR"/>
        </w:rPr>
        <w:t xml:space="preserve"> Ενιαίο Πιστοποιητικό Δικαστικής Φερεγγυότητας</w:t>
      </w:r>
      <w:bookmarkEnd w:id="16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FD961B8" w14:textId="77777777" w:rsidR="008E444E" w:rsidRDefault="008E444E" w:rsidP="004D4D34">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186BA75" w14:textId="77777777" w:rsidR="008E444E" w:rsidRDefault="008E444E" w:rsidP="004D4D34">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08ABF745" w14:textId="77777777" w:rsidR="008E444E" w:rsidRDefault="008E444E" w:rsidP="004D4D34">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839C099" w14:textId="6BD8DC39" w:rsidR="00614898" w:rsidRPr="005609B2" w:rsidRDefault="00614898" w:rsidP="004D4D34">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40CC1">
        <w:rPr>
          <w:color w:val="000000"/>
          <w:lang w:val="el-GR"/>
        </w:rPr>
        <w:fldChar w:fldCharType="begin"/>
      </w:r>
      <w:r>
        <w:rPr>
          <w:color w:val="000000"/>
          <w:lang w:val="el-GR"/>
        </w:rPr>
        <w:instrText xml:space="preserve"> REF _Ref496540586 \r \h </w:instrText>
      </w:r>
      <w:r w:rsidR="004D4D34">
        <w:rPr>
          <w:color w:val="000000"/>
          <w:lang w:val="el-GR"/>
        </w:rPr>
        <w:instrText xml:space="preserve"> \* MERGEFORMAT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723A04">
        <w:rPr>
          <w:color w:val="000000"/>
          <w:lang w:val="el-GR"/>
        </w:rPr>
        <w:t>.</w:t>
      </w:r>
    </w:p>
    <w:p w14:paraId="6A9E7FB3" w14:textId="79856599" w:rsidR="00614898" w:rsidRDefault="00614898" w:rsidP="004D4D34">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340CC1">
        <w:rPr>
          <w:lang w:val="el-GR"/>
        </w:rPr>
        <w:fldChar w:fldCharType="begin"/>
      </w:r>
      <w:r>
        <w:rPr>
          <w:lang w:val="el-GR"/>
        </w:rPr>
        <w:instrText xml:space="preserve"> REF _Ref496540821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2.2.3.7</w:t>
      </w:r>
      <w:r w:rsidR="00340CC1">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D95F93A" w14:textId="77777777" w:rsidR="004D042A" w:rsidRPr="00DD1A4B" w:rsidRDefault="004D042A" w:rsidP="004D4D34">
      <w:pPr>
        <w:rPr>
          <w:b/>
          <w:bCs/>
          <w:lang w:val="el-GR"/>
        </w:rPr>
      </w:pPr>
    </w:p>
    <w:p w14:paraId="5D8701EE" w14:textId="0D979832" w:rsidR="00A61AA7" w:rsidRPr="00603221" w:rsidRDefault="003355E7" w:rsidP="004D4D34">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40CC1">
        <w:rPr>
          <w:b/>
          <w:lang w:val="el-GR"/>
        </w:rPr>
        <w:fldChar w:fldCharType="begin"/>
      </w:r>
      <w:r w:rsidR="007E61C0">
        <w:rPr>
          <w:b/>
          <w:lang w:val="el-GR"/>
        </w:rPr>
        <w:instrText xml:space="preserve"> REF _Ref74510337 \r \h </w:instrText>
      </w:r>
      <w:r w:rsidR="004D4D34">
        <w:rPr>
          <w:b/>
          <w:lang w:val="el-GR"/>
        </w:rPr>
        <w:instrText xml:space="preserve"> \* MERGEFORMAT </w:instrText>
      </w:r>
      <w:r w:rsidR="00340CC1">
        <w:rPr>
          <w:b/>
          <w:lang w:val="el-GR"/>
        </w:rPr>
      </w:r>
      <w:r w:rsidR="00340CC1">
        <w:rPr>
          <w:b/>
          <w:lang w:val="el-GR"/>
        </w:rPr>
        <w:fldChar w:fldCharType="separate"/>
      </w:r>
      <w:r w:rsidR="00AD6C1A">
        <w:rPr>
          <w:b/>
          <w:lang w:val="el-GR"/>
        </w:rPr>
        <w:t>2.2.4</w:t>
      </w:r>
      <w:r w:rsidR="00340CC1">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7" w:name="_Hlk67663604"/>
      <w:r w:rsidR="00A61AA7" w:rsidRPr="00603221">
        <w:rPr>
          <w:b/>
          <w:lang w:val="el-GR"/>
        </w:rPr>
        <w:t xml:space="preserve">οι οικονομικοί φορείς </w:t>
      </w:r>
      <w:bookmarkEnd w:id="167"/>
      <w:r w:rsidR="00A61AA7" w:rsidRPr="00603221">
        <w:rPr>
          <w:b/>
          <w:lang w:val="el-GR"/>
        </w:rPr>
        <w:t>προσκομίζουν τα αναφερόμενα στον κατωτέρω πίνακα:</w:t>
      </w:r>
    </w:p>
    <w:p w14:paraId="1F61FBD4" w14:textId="77777777" w:rsidR="008338F0" w:rsidRPr="00603221" w:rsidRDefault="008338F0" w:rsidP="004D4D34">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530B" w14:paraId="536D0A2F" w14:textId="77777777" w:rsidTr="009C5EA6">
        <w:trPr>
          <w:trHeight w:val="711"/>
        </w:trPr>
        <w:tc>
          <w:tcPr>
            <w:tcW w:w="675" w:type="dxa"/>
            <w:shd w:val="clear" w:color="auto" w:fill="D9D9D9"/>
          </w:tcPr>
          <w:p w14:paraId="0D06AADE" w14:textId="77777777" w:rsidR="00D56132" w:rsidRPr="00603221" w:rsidRDefault="00D56132" w:rsidP="004D4D34">
            <w:pPr>
              <w:rPr>
                <w:b/>
              </w:rPr>
            </w:pPr>
            <w:r w:rsidRPr="00603221">
              <w:rPr>
                <w:b/>
                <w:lang w:val="el-GR"/>
              </w:rPr>
              <w:t>1</w:t>
            </w:r>
            <w:r w:rsidRPr="00603221">
              <w:rPr>
                <w:b/>
              </w:rPr>
              <w:t>.</w:t>
            </w:r>
          </w:p>
        </w:tc>
        <w:tc>
          <w:tcPr>
            <w:tcW w:w="9180" w:type="dxa"/>
            <w:shd w:val="clear" w:color="auto" w:fill="D9D9D9"/>
          </w:tcPr>
          <w:p w14:paraId="53D5B8A0" w14:textId="1E7726E9" w:rsidR="00372DB8" w:rsidRDefault="00FF5678" w:rsidP="004D4D34">
            <w:pPr>
              <w:autoSpaceDE w:val="0"/>
              <w:autoSpaceDN w:val="0"/>
              <w:adjustRightInd w:val="0"/>
              <w:rPr>
                <w:b/>
                <w:bCs/>
                <w:lang w:val="el-GR"/>
              </w:rPr>
            </w:pPr>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372DB8">
              <w:rPr>
                <w:b/>
                <w:bCs/>
                <w:lang w:val="el-GR"/>
              </w:rPr>
              <w:t>.</w:t>
            </w:r>
          </w:p>
          <w:p w14:paraId="4918B1E2" w14:textId="77777777" w:rsidR="00D56132" w:rsidRPr="00603221" w:rsidRDefault="00D56132" w:rsidP="004D4D34">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559AD" w14:paraId="01AECF93" w14:textId="77777777" w:rsidTr="009C5EA6">
        <w:trPr>
          <w:trHeight w:val="1480"/>
        </w:trPr>
        <w:tc>
          <w:tcPr>
            <w:tcW w:w="675" w:type="dxa"/>
          </w:tcPr>
          <w:p w14:paraId="192C9A2C" w14:textId="77777777" w:rsidR="00D56132" w:rsidRPr="00603221" w:rsidRDefault="00D56132" w:rsidP="004D4D34">
            <w:pPr>
              <w:rPr>
                <w:lang w:val="el-GR"/>
              </w:rPr>
            </w:pPr>
            <w:r w:rsidRPr="00603221">
              <w:rPr>
                <w:lang w:val="el-GR"/>
              </w:rPr>
              <w:t>1.1</w:t>
            </w:r>
          </w:p>
        </w:tc>
        <w:tc>
          <w:tcPr>
            <w:tcW w:w="9180" w:type="dxa"/>
          </w:tcPr>
          <w:p w14:paraId="62EF059A" w14:textId="77777777" w:rsidR="006F76FF" w:rsidRPr="006F76FF" w:rsidRDefault="006F76FF" w:rsidP="004D4D34">
            <w:pPr>
              <w:autoSpaceDE w:val="0"/>
              <w:autoSpaceDN w:val="0"/>
              <w:adjustRightInd w:val="0"/>
              <w:spacing w:after="0"/>
              <w:rPr>
                <w:lang w:val="el-GR"/>
              </w:rPr>
            </w:pPr>
            <w:r w:rsidRPr="006F76FF">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6B6D5A4" w14:textId="77777777" w:rsidR="006F76FF" w:rsidRPr="006F76FF" w:rsidRDefault="006F76FF" w:rsidP="004D4D34">
            <w:pPr>
              <w:autoSpaceDE w:val="0"/>
              <w:autoSpaceDN w:val="0"/>
              <w:adjustRightInd w:val="0"/>
              <w:spacing w:after="0"/>
              <w:rPr>
                <w:lang w:val="el-GR"/>
              </w:rPr>
            </w:pPr>
            <w:r w:rsidRPr="006F76FF">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7ED3249" w14:textId="2F2EAF40" w:rsidR="00D05C7B" w:rsidRPr="00603221" w:rsidRDefault="006F76FF" w:rsidP="004D4D34">
            <w:pPr>
              <w:autoSpaceDE w:val="0"/>
              <w:autoSpaceDN w:val="0"/>
              <w:adjustRightInd w:val="0"/>
              <w:spacing w:after="0"/>
              <w:rPr>
                <w:lang w:val="el-GR" w:eastAsia="el-GR"/>
              </w:rPr>
            </w:pPr>
            <w:r w:rsidRPr="000D2A1E">
              <w:rPr>
                <w:lang w:val="el-GR"/>
              </w:rPr>
              <w:t>Επιπλέον, οι εγκατεστημένοι στην Ελλάδα οικονομικοί φορείς προσκομίζουν βεβαίωση εγγραφής στο Δημόσιο Μητρώο του άρθρου 14 του ν. 4449/2017.</w:t>
            </w:r>
          </w:p>
        </w:tc>
      </w:tr>
    </w:tbl>
    <w:p w14:paraId="2A5DDE98" w14:textId="77777777" w:rsidR="0041248A" w:rsidRDefault="0041248A" w:rsidP="004D4D34">
      <w:pPr>
        <w:rPr>
          <w:b/>
          <w:lang w:val="el-GR"/>
        </w:rPr>
      </w:pPr>
    </w:p>
    <w:p w14:paraId="6E313CCB" w14:textId="77777777" w:rsidR="00282306" w:rsidRPr="0041248A" w:rsidRDefault="00282306" w:rsidP="004D4D34">
      <w:pPr>
        <w:rPr>
          <w:bCs/>
          <w:lang w:val="el-GR"/>
        </w:rPr>
      </w:pPr>
      <w:bookmarkStart w:id="168" w:name="_Hlk35424944"/>
      <w:r w:rsidRPr="006F3E31">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8"/>
    <w:p w14:paraId="71F624D7" w14:textId="77777777" w:rsidR="00270326" w:rsidRPr="00603221" w:rsidRDefault="00270326" w:rsidP="004D4D34">
      <w:pPr>
        <w:rPr>
          <w:lang w:val="el-GR"/>
        </w:rPr>
      </w:pPr>
    </w:p>
    <w:p w14:paraId="0AF037EE" w14:textId="625AC112" w:rsidR="00270326" w:rsidRPr="00603221" w:rsidRDefault="003355E7" w:rsidP="004D4D34">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CC32F0" w:rsidRPr="00CC32F0">
        <w:rPr>
          <w:b/>
          <w:lang w:val="el-GR"/>
        </w:rPr>
        <w:t>2.2.5</w:t>
      </w:r>
      <w:r w:rsidRPr="00603221">
        <w:rPr>
          <w:b/>
          <w:lang w:val="el-GR"/>
        </w:rPr>
        <w:t xml:space="preserve"> </w:t>
      </w:r>
      <w:bookmarkStart w:id="169"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559AD" w14:paraId="4EFDE007" w14:textId="77777777" w:rsidTr="009C5EA6">
        <w:trPr>
          <w:trHeight w:val="711"/>
        </w:trPr>
        <w:tc>
          <w:tcPr>
            <w:tcW w:w="675" w:type="dxa"/>
            <w:shd w:val="clear" w:color="auto" w:fill="D9D9D9"/>
          </w:tcPr>
          <w:bookmarkEnd w:id="169"/>
          <w:p w14:paraId="3C9E67A0" w14:textId="77777777" w:rsidR="00D56132" w:rsidRPr="00603221" w:rsidRDefault="00C40FB9" w:rsidP="004D4D34">
            <w:pPr>
              <w:rPr>
                <w:b/>
              </w:rPr>
            </w:pPr>
            <w:r w:rsidRPr="00603221">
              <w:rPr>
                <w:b/>
                <w:lang w:val="el-GR"/>
              </w:rPr>
              <w:t>2</w:t>
            </w:r>
            <w:r w:rsidR="00D56132" w:rsidRPr="00603221">
              <w:rPr>
                <w:b/>
              </w:rPr>
              <w:t>.</w:t>
            </w:r>
          </w:p>
        </w:tc>
        <w:tc>
          <w:tcPr>
            <w:tcW w:w="9180" w:type="dxa"/>
            <w:shd w:val="clear" w:color="auto" w:fill="D9D9D9"/>
          </w:tcPr>
          <w:p w14:paraId="228B6FFF" w14:textId="77777777" w:rsidR="009F63BE" w:rsidRPr="00D72FE7" w:rsidRDefault="009F63BE" w:rsidP="004D4D34">
            <w:pPr>
              <w:rPr>
                <w:rFonts w:eastAsia="Calibri"/>
                <w:lang w:val="el-GR"/>
              </w:rPr>
            </w:pPr>
            <w:r w:rsidRPr="00D72FE7">
              <w:rPr>
                <w:rFonts w:eastAsia="Calibri"/>
                <w:lang w:val="el-GR"/>
              </w:rPr>
              <w:t>Για την απόδειξη της οικονομικής και χρηματοοικονομικής επάρκειας της παραγράφου 2.2.5 οι οικονομικοί φορείς προσκομίζουν:</w:t>
            </w:r>
          </w:p>
          <w:p w14:paraId="4ECAA3E1" w14:textId="3034EDE4" w:rsidR="00D56132" w:rsidRPr="009F63BE" w:rsidRDefault="009F63BE" w:rsidP="004D4D34">
            <w:pPr>
              <w:rPr>
                <w:rFonts w:eastAsia="Calibri"/>
                <w:u w:val="single"/>
                <w:lang w:val="el-GR"/>
              </w:rPr>
            </w:pPr>
            <w:r w:rsidRPr="00D72FE7">
              <w:rPr>
                <w:rFonts w:eastAsia="Calibri"/>
                <w:u w:val="single"/>
                <w:lang w:val="el-GR"/>
              </w:rPr>
              <w:t>Για τις απαιτήσεις (α) και (β) της παρ. 2.2.5:</w:t>
            </w:r>
          </w:p>
        </w:tc>
      </w:tr>
      <w:tr w:rsidR="00D56132" w:rsidRPr="00D559AD" w14:paraId="3D752F3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885EF5" w14:textId="0730F323" w:rsidR="00D56132" w:rsidRPr="00603221" w:rsidRDefault="00D56132" w:rsidP="004D4D34">
            <w:pPr>
              <w:rPr>
                <w:b/>
                <w:lang w:val="el-GR"/>
              </w:rPr>
            </w:pP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8CA4241" w14:textId="1EF1EB30" w:rsidR="00D56132" w:rsidRPr="009F63BE" w:rsidRDefault="009A0BBF" w:rsidP="00E36601">
            <w:pPr>
              <w:pStyle w:val="aff"/>
              <w:numPr>
                <w:ilvl w:val="0"/>
                <w:numId w:val="33"/>
              </w:numPr>
              <w:autoSpaceDE w:val="0"/>
              <w:autoSpaceDN w:val="0"/>
              <w:adjustRightInd w:val="0"/>
              <w:rPr>
                <w:b/>
                <w:lang w:val="el-GR" w:eastAsia="el-GR"/>
              </w:rPr>
            </w:pPr>
            <w:r w:rsidRPr="009F63BE">
              <w:rPr>
                <w:color w:val="26282A"/>
                <w:lang w:val="el-GR" w:eastAsia="en-GB"/>
              </w:rPr>
              <w:t>Δημοσιευμένες χρηματοοικονομικές καταστάσεις ή αποσπάσματα δημοσιευμένων χρηματοοικονομικών καταστάσεων για τις τρεις (3) τελευταίες διαχειριστικές χρήσεις (</w:t>
            </w:r>
            <w:r w:rsidR="00B73D3B">
              <w:rPr>
                <w:color w:val="26282A"/>
                <w:lang w:val="el-GR" w:eastAsia="en-GB"/>
              </w:rPr>
              <w:t>2021</w:t>
            </w:r>
            <w:r w:rsidRPr="009F63BE">
              <w:rPr>
                <w:color w:val="26282A"/>
                <w:lang w:val="el-GR" w:eastAsia="en-GB"/>
              </w:rPr>
              <w:t xml:space="preserve">, </w:t>
            </w:r>
            <w:r w:rsidR="00B73D3B">
              <w:rPr>
                <w:color w:val="26282A"/>
                <w:lang w:val="el-GR" w:eastAsia="en-GB"/>
              </w:rPr>
              <w:t>2022</w:t>
            </w:r>
            <w:r w:rsidRPr="009F63BE">
              <w:rPr>
                <w:color w:val="26282A"/>
                <w:lang w:val="el-GR" w:eastAsia="en-GB"/>
              </w:rPr>
              <w:t xml:space="preserve">, </w:t>
            </w:r>
            <w:r w:rsidR="00B73D3B">
              <w:rPr>
                <w:color w:val="26282A"/>
                <w:lang w:val="el-GR" w:eastAsia="en-GB"/>
              </w:rPr>
              <w:t>2023</w:t>
            </w:r>
            <w:r w:rsidRPr="009F63BE">
              <w:rPr>
                <w:color w:val="26282A"/>
                <w:lang w:val="el-GR" w:eastAsia="en-GB"/>
              </w:rPr>
              <w:t>), ή για όσο χρόνο δραστηριοποιούνται, εφόσον είναι μικρότερος</w:t>
            </w:r>
            <w:r w:rsidR="009F63BE" w:rsidRPr="009F63BE">
              <w:rPr>
                <w:color w:val="26282A"/>
                <w:lang w:val="el-GR" w:eastAsia="en-GB"/>
              </w:rPr>
              <w:t xml:space="preserve"> </w:t>
            </w:r>
            <w:r w:rsidR="009F63BE" w:rsidRPr="009F63BE">
              <w:rPr>
                <w:rFonts w:eastAsia="Calibri"/>
                <w:lang w:val="el-GR"/>
              </w:rPr>
              <w:t>των τριών ετών</w:t>
            </w:r>
            <w:r w:rsidRPr="009F63BE">
              <w:rPr>
                <w:color w:val="26282A"/>
                <w:lang w:val="el-GR" w:eastAsia="en-GB"/>
              </w:rPr>
              <w:t xml:space="preserve">, σε περίπτωση που υποχρεούνται στην σύνταξη χρηματοοικονομικών καταστάσεων. </w:t>
            </w:r>
            <w:r w:rsidRPr="00EB2C9A">
              <w:rPr>
                <w:color w:val="26282A"/>
                <w:lang w:val="el-GR" w:eastAsia="en-GB"/>
              </w:rPr>
              <w:t xml:space="preserve">Στην περίπτωση που οι χρηματοοικονομικές καταστάσεις ή τα αποσπάσματα δημοσιευμένων χρηματοοικονομικών καταστάσεων του </w:t>
            </w:r>
            <w:r w:rsidR="00B73D3B" w:rsidRPr="00EB2C9A">
              <w:rPr>
                <w:color w:val="26282A"/>
                <w:lang w:val="el-GR" w:eastAsia="en-GB"/>
              </w:rPr>
              <w:t>2023</w:t>
            </w:r>
            <w:r w:rsidRPr="00EB2C9A">
              <w:rPr>
                <w:color w:val="26282A"/>
                <w:lang w:val="el-GR" w:eastAsia="en-GB"/>
              </w:rPr>
              <w:t xml:space="preserve"> δεν έχουν δημοσιευτεί είναι υποχρεωτική η υποβολή του Πρόχειρου Ισολογισμού </w:t>
            </w:r>
            <w:r w:rsidR="00B73D3B" w:rsidRPr="00EB2C9A">
              <w:rPr>
                <w:color w:val="26282A"/>
                <w:lang w:val="el-GR" w:eastAsia="en-GB"/>
              </w:rPr>
              <w:t>2023</w:t>
            </w:r>
            <w:r w:rsidRPr="00EB2C9A">
              <w:rPr>
                <w:color w:val="26282A"/>
                <w:lang w:val="el-GR" w:eastAsia="en-GB"/>
              </w:rPr>
              <w:t xml:space="preserve"> και η Κατάσταση Αποτελεσμάτων Χρήσης </w:t>
            </w:r>
            <w:r w:rsidR="00B73D3B" w:rsidRPr="00EB2C9A">
              <w:rPr>
                <w:color w:val="26282A"/>
                <w:lang w:val="el-GR" w:eastAsia="en-GB"/>
              </w:rPr>
              <w:t>2023</w:t>
            </w:r>
            <w:r w:rsidRPr="00EB2C9A">
              <w:rPr>
                <w:color w:val="26282A"/>
                <w:lang w:val="el-GR" w:eastAsia="en-GB"/>
              </w:rPr>
              <w:t xml:space="preserve">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w:t>
            </w:r>
            <w:r w:rsidRPr="009F63BE">
              <w:rPr>
                <w:color w:val="26282A"/>
                <w:lang w:val="el-GR" w:eastAsia="en-GB"/>
              </w:rPr>
              <w:t xml:space="preserve">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r w:rsidR="00E30709" w:rsidRPr="00E30709">
              <w:rPr>
                <w:lang w:val="el-GR"/>
              </w:rPr>
              <w:t xml:space="preserve"> </w:t>
            </w:r>
            <w:r w:rsidR="00E30709" w:rsidRPr="00E30709">
              <w:rPr>
                <w:color w:val="26282A"/>
                <w:lang w:val="el-GR" w:eastAsia="en-GB"/>
              </w:rPr>
              <w:t>Επιχειρήσεις που λειτουργούν ή ασκούν επιχειρηματική δραστηριότητα για χρονικό διάστημα που δεν επιτρέπει την έκδοση κατά νόμο τριών ισολογισμών, υποβάλλουν τους ισολογισμούς που έχουν εκδοθεί και τα σχετικά επίσημα στοιχεία που υπάρχουν κατά το διάστημα αυτό ( π.χ. δηλώσεις φορολογίας εισοδήματος, δηλώσεις Φ.Π.Α. κ.λ.π.).</w:t>
            </w:r>
          </w:p>
          <w:p w14:paraId="12367B3F" w14:textId="77777777" w:rsidR="009F63BE" w:rsidRPr="009F63BE" w:rsidRDefault="009F63BE" w:rsidP="004D4D34">
            <w:pPr>
              <w:pStyle w:val="aff"/>
              <w:autoSpaceDE w:val="0"/>
              <w:autoSpaceDN w:val="0"/>
              <w:adjustRightInd w:val="0"/>
              <w:rPr>
                <w:b/>
                <w:lang w:val="el-GR" w:eastAsia="el-GR"/>
              </w:rPr>
            </w:pPr>
          </w:p>
          <w:p w14:paraId="001EBF36" w14:textId="20F2D0A2" w:rsidR="009F63BE" w:rsidRDefault="009F63BE" w:rsidP="00E36601">
            <w:pPr>
              <w:pStyle w:val="aff"/>
              <w:numPr>
                <w:ilvl w:val="0"/>
                <w:numId w:val="33"/>
              </w:numPr>
              <w:rPr>
                <w:rFonts w:eastAsia="Calibri"/>
                <w:lang w:val="el-GR"/>
              </w:rPr>
            </w:pPr>
            <w:r w:rsidRPr="00D72FE7">
              <w:rPr>
                <w:rFonts w:eastAsia="Calibri"/>
                <w:lang w:val="el-GR"/>
              </w:rPr>
              <w:t>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r w:rsidR="00CD2EF9">
              <w:rPr>
                <w:rFonts w:eastAsia="Calibri"/>
                <w:lang w:val="el-GR"/>
              </w:rPr>
              <w:t>2021</w:t>
            </w:r>
            <w:r w:rsidRPr="009F63BE">
              <w:rPr>
                <w:rFonts w:eastAsia="Calibri"/>
                <w:lang w:val="el-GR"/>
              </w:rPr>
              <w:t xml:space="preserve">, </w:t>
            </w:r>
            <w:r w:rsidR="00CD2EF9">
              <w:rPr>
                <w:rFonts w:eastAsia="Calibri"/>
                <w:lang w:val="el-GR"/>
              </w:rPr>
              <w:t>2022</w:t>
            </w:r>
            <w:r w:rsidRPr="009F63BE">
              <w:rPr>
                <w:rFonts w:eastAsia="Calibri"/>
                <w:lang w:val="el-GR"/>
              </w:rPr>
              <w:t xml:space="preserve">, </w:t>
            </w:r>
            <w:r w:rsidR="00CD2EF9">
              <w:rPr>
                <w:rFonts w:eastAsia="Calibri"/>
                <w:lang w:val="el-GR"/>
              </w:rPr>
              <w:t>2023</w:t>
            </w:r>
            <w:r w:rsidRPr="00D72FE7">
              <w:rPr>
                <w:rFonts w:eastAsia="Calibri"/>
                <w:lang w:val="el-GR"/>
              </w:rPr>
              <w:t>) ή για όσο διάστημα ασκεί την επιχειρησιακή του δράση εφόσον αυτό είναι μικρότερο, είναι τουλάχιστον ίσος με το διακόσια τοις εκατό (200%) του προϋπολογισμού του υπό ανάθεση έργου, μη συμπεριλαμβανομένου Φ.Π.Α.</w:t>
            </w:r>
          </w:p>
          <w:p w14:paraId="50FE1E11" w14:textId="77777777" w:rsidR="00F94E1A" w:rsidRPr="00F94E1A" w:rsidRDefault="00F94E1A" w:rsidP="00F94E1A">
            <w:pPr>
              <w:pStyle w:val="aff"/>
              <w:rPr>
                <w:rFonts w:eastAsia="Calibri"/>
                <w:lang w:val="el-GR"/>
              </w:rPr>
            </w:pPr>
          </w:p>
          <w:p w14:paraId="177079D2" w14:textId="77777777" w:rsidR="00F94E1A" w:rsidRPr="00F94E1A" w:rsidRDefault="00F94E1A" w:rsidP="00F94E1A">
            <w:pPr>
              <w:rPr>
                <w:rFonts w:eastAsia="Calibri"/>
                <w:lang w:val="el-GR"/>
              </w:rPr>
            </w:pPr>
          </w:p>
          <w:p w14:paraId="3D42BC7E" w14:textId="77777777" w:rsidR="009F63BE" w:rsidRPr="009F63BE" w:rsidRDefault="009F63BE" w:rsidP="004D4D34">
            <w:pPr>
              <w:pStyle w:val="aff"/>
              <w:rPr>
                <w:rFonts w:eastAsia="Calibri"/>
                <w:lang w:val="el-GR"/>
              </w:rPr>
            </w:pPr>
          </w:p>
          <w:p w14:paraId="417ECF7F" w14:textId="77777777" w:rsidR="009F63BE" w:rsidRDefault="009F63BE" w:rsidP="00E36601">
            <w:pPr>
              <w:pStyle w:val="aff"/>
              <w:numPr>
                <w:ilvl w:val="0"/>
                <w:numId w:val="33"/>
              </w:numPr>
              <w:rPr>
                <w:rFonts w:eastAsia="Calibri"/>
                <w:lang w:val="el-GR"/>
              </w:rPr>
            </w:pPr>
            <w:r w:rsidRPr="00D72FE7">
              <w:rPr>
                <w:rFonts w:eastAsia="Calibri"/>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w:t>
            </w:r>
            <w:r w:rsidR="001E3204">
              <w:rPr>
                <w:rFonts w:eastAsia="Calibri"/>
                <w:lang w:val="el-GR"/>
              </w:rPr>
              <w:t>2021</w:t>
            </w:r>
            <w:r w:rsidR="00862A70" w:rsidRPr="009F63BE">
              <w:rPr>
                <w:rFonts w:eastAsia="Calibri"/>
                <w:lang w:val="el-GR"/>
              </w:rPr>
              <w:t xml:space="preserve">, </w:t>
            </w:r>
            <w:r w:rsidR="001E3204">
              <w:rPr>
                <w:rFonts w:eastAsia="Calibri"/>
                <w:lang w:val="el-GR"/>
              </w:rPr>
              <w:t>2022</w:t>
            </w:r>
            <w:r w:rsidR="00862A70" w:rsidRPr="009F63BE">
              <w:rPr>
                <w:rFonts w:eastAsia="Calibri"/>
                <w:lang w:val="el-GR"/>
              </w:rPr>
              <w:t xml:space="preserve">, </w:t>
            </w:r>
            <w:r w:rsidR="001E3204">
              <w:rPr>
                <w:rFonts w:eastAsia="Calibri"/>
                <w:lang w:val="el-GR"/>
              </w:rPr>
              <w:t>2023</w:t>
            </w:r>
            <w:r w:rsidRPr="00D72FE7">
              <w:rPr>
                <w:rFonts w:eastAsia="Calibri"/>
                <w:lang w:val="el-GR"/>
              </w:rPr>
              <w:t>) ή για όσο διάστημα ασκεί την επιχειρησιακή του δράση εφόσον αυτό είναι μικρότερο, είναι τουλάχιστον ίσος με το εκατό τοις εκατό (100%) του προϋπολογισμού</w:t>
            </w:r>
            <w:r w:rsidRPr="00D72FE7">
              <w:rPr>
                <w:lang w:val="el-GR"/>
              </w:rPr>
              <w:t xml:space="preserve"> </w:t>
            </w:r>
            <w:r w:rsidRPr="00D72FE7">
              <w:rPr>
                <w:rFonts w:eastAsia="Calibri"/>
                <w:lang w:val="el-GR"/>
              </w:rPr>
              <w:t>του υπό ανάθεση έργου μη συμπεριλαμβανομένου Φ.Π.Α..</w:t>
            </w:r>
          </w:p>
          <w:p w14:paraId="38EB0252" w14:textId="77777777" w:rsidR="000A3864" w:rsidRPr="000A3864" w:rsidRDefault="000A3864" w:rsidP="000A3864">
            <w:pPr>
              <w:pStyle w:val="aff"/>
              <w:rPr>
                <w:rFonts w:eastAsia="Calibri"/>
                <w:lang w:val="el-GR"/>
              </w:rPr>
            </w:pPr>
          </w:p>
          <w:p w14:paraId="27C7F7AB" w14:textId="1572DA11" w:rsidR="000A3864" w:rsidRPr="009F63BE" w:rsidRDefault="000A3864" w:rsidP="00E36601">
            <w:pPr>
              <w:pStyle w:val="aff"/>
              <w:numPr>
                <w:ilvl w:val="0"/>
                <w:numId w:val="33"/>
              </w:numPr>
              <w:rPr>
                <w:rFonts w:eastAsia="Calibri"/>
                <w:lang w:val="el-GR"/>
              </w:rPr>
            </w:pPr>
            <w:r w:rsidRPr="000A3864">
              <w:rPr>
                <w:lang w:val="el-GR"/>
              </w:rPr>
              <w:t>Υπεύθυνη δήλωση, όπου θα δηλώνεται ότι ο Δείκτης Ρευστότητας, υπολογιζόμενος ως ο λόγος κυκλοφορούντος ενεργητικού προς βραχυπρόθεσμες υποχρεώσεις, για τις τρεις (3) τελευταίες οικονομικές χρήσεις (2021, 2022, 2023) ή για όσο διάστημα ασκεί την επιχειρησιακή του δράση εφόσον αυτό είναι μικρότερο, είναι τουλάχιστον ίσος με 1,1.</w:t>
            </w:r>
          </w:p>
        </w:tc>
      </w:tr>
    </w:tbl>
    <w:p w14:paraId="53A03CFF" w14:textId="77777777" w:rsidR="00D56132" w:rsidRPr="00603221" w:rsidRDefault="00D56132" w:rsidP="004D4D34">
      <w:pPr>
        <w:rPr>
          <w:b/>
          <w:lang w:val="el-GR"/>
        </w:rPr>
      </w:pPr>
    </w:p>
    <w:p w14:paraId="4550E671" w14:textId="5FE32226" w:rsidR="008338F0" w:rsidRPr="00603221" w:rsidRDefault="003355E7" w:rsidP="004D4D34">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2.2.6</w:t>
      </w:r>
      <w:r w:rsidR="00DD27E9">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9434"/>
      </w:tblGrid>
      <w:tr w:rsidR="007340CA" w:rsidRPr="00D559AD" w14:paraId="6DDD4860" w14:textId="77777777" w:rsidTr="00961262">
        <w:trPr>
          <w:trHeight w:val="758"/>
        </w:trPr>
        <w:tc>
          <w:tcPr>
            <w:tcW w:w="426" w:type="dxa"/>
            <w:shd w:val="clear" w:color="auto" w:fill="D9D9D9"/>
          </w:tcPr>
          <w:p w14:paraId="4BA554CB" w14:textId="77777777" w:rsidR="007340CA" w:rsidRPr="00603221" w:rsidRDefault="00C40FB9" w:rsidP="004D4D34">
            <w:pPr>
              <w:rPr>
                <w:b/>
                <w:lang w:val="el-GR"/>
              </w:rPr>
            </w:pPr>
            <w:r w:rsidRPr="00603221">
              <w:rPr>
                <w:b/>
                <w:lang w:val="el-GR"/>
              </w:rPr>
              <w:t>3</w:t>
            </w:r>
          </w:p>
        </w:tc>
        <w:tc>
          <w:tcPr>
            <w:tcW w:w="9434" w:type="dxa"/>
            <w:shd w:val="clear" w:color="auto" w:fill="D9D9D9"/>
          </w:tcPr>
          <w:p w14:paraId="043484F4" w14:textId="5C83691F" w:rsidR="007340CA" w:rsidRPr="00026C28" w:rsidRDefault="00026C28" w:rsidP="004D4D34">
            <w:pPr>
              <w:autoSpaceDE w:val="0"/>
              <w:autoSpaceDN w:val="0"/>
              <w:adjustRightInd w:val="0"/>
              <w:rPr>
                <w:lang w:val="el-GR"/>
              </w:rPr>
            </w:pPr>
            <w:r w:rsidRPr="00026C28">
              <w:rPr>
                <w:b/>
                <w:bCs/>
                <w:lang w:val="el-GR" w:eastAsia="el-GR"/>
              </w:rPr>
              <w:t>Οι οικονομικοί φορείς οφείλουν να αποδείξουν τ</w:t>
            </w:r>
            <w:r w:rsidR="00F05CD3">
              <w:rPr>
                <w:b/>
                <w:bCs/>
                <w:lang w:val="el-GR" w:eastAsia="el-GR"/>
              </w:rPr>
              <w:t>α</w:t>
            </w:r>
            <w:r w:rsidRPr="00026C28">
              <w:rPr>
                <w:b/>
                <w:bCs/>
                <w:lang w:val="el-GR" w:eastAsia="el-GR"/>
              </w:rPr>
              <w:t xml:space="preserve"> ανωτέρω κριτήρι</w:t>
            </w:r>
            <w:r w:rsidR="00F05CD3">
              <w:rPr>
                <w:b/>
                <w:bCs/>
                <w:lang w:val="el-GR" w:eastAsia="el-GR"/>
              </w:rPr>
              <w:t>α</w:t>
            </w:r>
            <w:r w:rsidRPr="00026C28">
              <w:rPr>
                <w:b/>
                <w:bCs/>
                <w:lang w:val="el-GR" w:eastAsia="el-GR"/>
              </w:rPr>
              <w:t xml:space="preserve"> ποιοτικής επιλογής υποβάλλοντας τα ακόλουθα στοιχεία τεκμηρίωσης:</w:t>
            </w:r>
          </w:p>
        </w:tc>
      </w:tr>
      <w:tr w:rsidR="00135A3A" w:rsidRPr="00D559AD" w14:paraId="60D18908" w14:textId="77777777" w:rsidTr="00961262">
        <w:trPr>
          <w:trHeight w:val="1063"/>
        </w:trPr>
        <w:tc>
          <w:tcPr>
            <w:tcW w:w="426" w:type="dxa"/>
          </w:tcPr>
          <w:p w14:paraId="623AD40A" w14:textId="527089DC" w:rsidR="00135A3A" w:rsidRPr="00603221" w:rsidRDefault="00A71F4A" w:rsidP="004D4D34">
            <w:r>
              <w:rPr>
                <w:lang w:val="el-GR"/>
              </w:rPr>
              <w:t>3</w:t>
            </w:r>
            <w:r w:rsidR="00135A3A" w:rsidRPr="00603221">
              <w:t>.1</w:t>
            </w:r>
          </w:p>
        </w:tc>
        <w:tc>
          <w:tcPr>
            <w:tcW w:w="9434" w:type="dxa"/>
          </w:tcPr>
          <w:p w14:paraId="3864B436" w14:textId="77777777" w:rsidR="00F05CD3" w:rsidRPr="00D72FE7" w:rsidRDefault="00F05CD3" w:rsidP="004D4D34">
            <w:pPr>
              <w:rPr>
                <w:rFonts w:eastAsia="Calibri"/>
                <w:color w:val="FF0000"/>
                <w:lang w:val="el-GR"/>
              </w:rPr>
            </w:pPr>
            <w:r w:rsidRPr="00D72FE7">
              <w:rPr>
                <w:rFonts w:eastAsia="Calibri"/>
                <w:u w:val="single"/>
                <w:lang w:val="el-GR"/>
              </w:rPr>
              <w:t>Για την απαίτηση (α) της παρ. 2.2.6:</w:t>
            </w:r>
          </w:p>
          <w:p w14:paraId="0A624F51" w14:textId="77777777" w:rsidR="00F05CD3" w:rsidRPr="00D72FE7" w:rsidRDefault="00F05CD3" w:rsidP="00E36601">
            <w:pPr>
              <w:pStyle w:val="aff"/>
              <w:numPr>
                <w:ilvl w:val="0"/>
                <w:numId w:val="35"/>
              </w:numPr>
              <w:ind w:left="313" w:firstLine="0"/>
              <w:rPr>
                <w:rFonts w:eastAsia="Calibri"/>
                <w:lang w:val="el-GR"/>
              </w:rPr>
            </w:pPr>
            <w:r w:rsidRPr="00D72FE7">
              <w:rPr>
                <w:rFonts w:eastAsia="Calibri"/>
                <w:lang w:val="el-GR"/>
              </w:rPr>
              <w:t xml:space="preserve"> Κατάλογος των τριών (3) – τουλάχιστον - έργων που </w:t>
            </w:r>
            <w:r w:rsidRPr="00D72FE7">
              <w:rPr>
                <w:bCs/>
                <w:lang w:val="el-GR"/>
              </w:rPr>
              <w:t xml:space="preserve">έχει υλοποιήσει ή είναι σ’ εξέλιξη ή έχει συμμετάσχει ή συμμετέχει κατά ποσοστό συμμετοχής </w:t>
            </w:r>
            <w:r w:rsidRPr="00E67B51">
              <w:rPr>
                <w:bCs/>
                <w:lang w:val="el-GR"/>
              </w:rPr>
              <w:t>κατ’ ελάχιστον</w:t>
            </w:r>
            <w:r w:rsidRPr="00D72FE7">
              <w:rPr>
                <w:bCs/>
                <w:lang w:val="el-GR"/>
              </w:rPr>
              <w:t xml:space="preserve"> 50%, </w:t>
            </w:r>
            <w:r w:rsidRPr="00D72FE7">
              <w:rPr>
                <w:rFonts w:eastAsia="Calibri"/>
                <w:lang w:val="el-GR"/>
              </w:rPr>
              <w:t xml:space="preserve">ο προσφέρων οικονομικός φορέας κατά τα τρία (3) τελευταία έτη πριν από την καταληκτική ημερομηνία υποβολής των προσφορών διαγωνισμού </w:t>
            </w:r>
            <w:r w:rsidRPr="00D72FE7">
              <w:rPr>
                <w:bCs/>
                <w:lang w:val="el-GR"/>
              </w:rPr>
              <w:t>σε συναφή συγχρηματοδοτούμενα έργα ή/και έργα κρατικών ενισχύσεων,</w:t>
            </w:r>
            <w:r w:rsidRPr="00D72FE7">
              <w:rPr>
                <w:rFonts w:eastAsia="Calibri"/>
                <w:lang w:val="el-GR"/>
              </w:rPr>
              <w:t xml:space="preserve"> εκ των οποίων τουλάχιστον ένα (1) είναι συμβατικής αξίας ίσης με το 100% του προϋπολογισμού του υπό ανάθεση έργου, μη συμπεριλαμβανομένου Φ.Π.Α. </w:t>
            </w:r>
          </w:p>
          <w:p w14:paraId="788985C7" w14:textId="77777777" w:rsidR="00F05CD3" w:rsidRPr="00D72FE7" w:rsidRDefault="00F05CD3" w:rsidP="004D4D34">
            <w:pPr>
              <w:pStyle w:val="aff"/>
              <w:ind w:left="313"/>
              <w:rPr>
                <w:rFonts w:eastAsia="Calibri"/>
                <w:lang w:val="el-GR"/>
              </w:rPr>
            </w:pPr>
          </w:p>
          <w:p w14:paraId="4EDE1BB4" w14:textId="61C83689" w:rsidR="00F05CD3" w:rsidRPr="00D72FE7" w:rsidRDefault="00F05CD3" w:rsidP="004D4D34">
            <w:pPr>
              <w:pStyle w:val="aff"/>
              <w:ind w:left="454"/>
              <w:rPr>
                <w:color w:val="FF0000"/>
                <w:lang w:val="el-GR"/>
              </w:rPr>
            </w:pPr>
            <w:r w:rsidRPr="00D72FE7">
              <w:rPr>
                <w:rFonts w:eastAsia="Calibri"/>
                <w:lang w:val="el-GR"/>
              </w:rPr>
              <w:t xml:space="preserve">  Ο </w:t>
            </w:r>
            <w:r w:rsidR="009068CA" w:rsidRPr="00D72FE7">
              <w:rPr>
                <w:rFonts w:eastAsia="Calibri"/>
                <w:lang w:val="el-GR"/>
              </w:rPr>
              <w:t>κατάλογος</w:t>
            </w:r>
            <w:r w:rsidRPr="00D72FE7">
              <w:rPr>
                <w:rFonts w:eastAsia="Calibri"/>
                <w:lang w:val="el-GR"/>
              </w:rPr>
              <w:t xml:space="preserve"> θα συνταχθεί σύμφωνα με το ακόλουθο Υπόδειγμα</w:t>
            </w:r>
            <w:r w:rsidRPr="00D72FE7">
              <w:rPr>
                <w:color w:val="FF0000"/>
                <w:lang w:val="el-GR"/>
              </w:rPr>
              <w:t>:</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996"/>
              <w:gridCol w:w="1134"/>
              <w:gridCol w:w="1274"/>
              <w:gridCol w:w="1277"/>
              <w:gridCol w:w="1419"/>
              <w:gridCol w:w="1701"/>
              <w:gridCol w:w="1417"/>
            </w:tblGrid>
            <w:tr w:rsidR="00F05CD3" w:rsidRPr="00D559AD" w14:paraId="42363B7D" w14:textId="77777777" w:rsidTr="0099734F">
              <w:trPr>
                <w:trHeight w:val="978"/>
                <w:jc w:val="center"/>
              </w:trPr>
              <w:tc>
                <w:tcPr>
                  <w:tcW w:w="230" w:type="pct"/>
                  <w:shd w:val="clear" w:color="auto" w:fill="D9D9D9"/>
                </w:tcPr>
                <w:p w14:paraId="39D99E56"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Α/Α</w:t>
                  </w:r>
                </w:p>
              </w:tc>
              <w:tc>
                <w:tcPr>
                  <w:tcW w:w="515" w:type="pct"/>
                  <w:shd w:val="clear" w:color="auto" w:fill="D9D9D9"/>
                </w:tcPr>
                <w:p w14:paraId="6C9C09D4" w14:textId="77777777" w:rsidR="00F05CD3" w:rsidRPr="00D72FE7" w:rsidRDefault="00F05CD3" w:rsidP="004D4D34">
                  <w:pPr>
                    <w:tabs>
                      <w:tab w:val="left" w:pos="-2268"/>
                    </w:tabs>
                    <w:spacing w:after="0"/>
                    <w:ind w:left="-108"/>
                    <w:jc w:val="center"/>
                    <w:rPr>
                      <w:sz w:val="18"/>
                      <w:szCs w:val="18"/>
                      <w:lang w:val="el-GR"/>
                    </w:rPr>
                  </w:pPr>
                  <w:r w:rsidRPr="00D72FE7">
                    <w:rPr>
                      <w:sz w:val="18"/>
                      <w:szCs w:val="18"/>
                      <w:lang w:val="el-GR"/>
                    </w:rPr>
                    <w:t>ΠΕΛΑΤΗΣ</w:t>
                  </w:r>
                </w:p>
              </w:tc>
              <w:tc>
                <w:tcPr>
                  <w:tcW w:w="587" w:type="pct"/>
                  <w:shd w:val="clear" w:color="auto" w:fill="D9D9D9"/>
                </w:tcPr>
                <w:p w14:paraId="3931F9E2" w14:textId="77777777" w:rsidR="00F05CD3" w:rsidRPr="00D72FE7" w:rsidRDefault="00F05CD3" w:rsidP="004D4D34">
                  <w:pPr>
                    <w:tabs>
                      <w:tab w:val="left" w:pos="-2268"/>
                    </w:tabs>
                    <w:spacing w:after="0"/>
                    <w:ind w:left="-108"/>
                    <w:jc w:val="center"/>
                    <w:rPr>
                      <w:sz w:val="18"/>
                      <w:szCs w:val="18"/>
                      <w:lang w:val="el-GR"/>
                    </w:rPr>
                  </w:pPr>
                  <w:r w:rsidRPr="00D72FE7">
                    <w:rPr>
                      <w:sz w:val="18"/>
                      <w:szCs w:val="18"/>
                      <w:lang w:val="el-GR"/>
                    </w:rPr>
                    <w:t>ΣΥΝΤΟΜΗ ΠΕΡΙΓΡΑΦΗ ΤΟΥ ΕΡΓΟΥ</w:t>
                  </w:r>
                </w:p>
              </w:tc>
              <w:tc>
                <w:tcPr>
                  <w:tcW w:w="659" w:type="pct"/>
                  <w:shd w:val="clear" w:color="auto" w:fill="D9D9D9"/>
                </w:tcPr>
                <w:p w14:paraId="4D4C3448" w14:textId="77777777" w:rsidR="00F05CD3" w:rsidRPr="00D72FE7" w:rsidRDefault="00F05CD3" w:rsidP="004D4D34">
                  <w:pPr>
                    <w:tabs>
                      <w:tab w:val="left" w:pos="-2268"/>
                    </w:tabs>
                    <w:spacing w:after="0"/>
                    <w:ind w:left="-108"/>
                    <w:jc w:val="center"/>
                    <w:rPr>
                      <w:sz w:val="18"/>
                      <w:szCs w:val="18"/>
                      <w:lang w:val="el-GR"/>
                    </w:rPr>
                  </w:pPr>
                  <w:r w:rsidRPr="00D72FE7">
                    <w:rPr>
                      <w:sz w:val="18"/>
                      <w:szCs w:val="18"/>
                      <w:lang w:val="el-GR"/>
                    </w:rPr>
                    <w:t>ΔΙΑΡΚΕΙΑ ΕΚΤΕΛΕΣΗΣ ΕΡΓΟΥ</w:t>
                  </w:r>
                </w:p>
              </w:tc>
              <w:tc>
                <w:tcPr>
                  <w:tcW w:w="661" w:type="pct"/>
                  <w:shd w:val="clear" w:color="auto" w:fill="D9D9D9"/>
                </w:tcPr>
                <w:p w14:paraId="7F7E9E8C" w14:textId="77777777" w:rsidR="00F05CD3" w:rsidRPr="00D72FE7" w:rsidRDefault="00F05CD3" w:rsidP="004D4D34">
                  <w:pPr>
                    <w:tabs>
                      <w:tab w:val="left" w:pos="-2268"/>
                    </w:tabs>
                    <w:spacing w:after="0"/>
                    <w:ind w:left="72"/>
                    <w:jc w:val="center"/>
                    <w:rPr>
                      <w:sz w:val="18"/>
                      <w:szCs w:val="18"/>
                      <w:lang w:val="el-GR"/>
                    </w:rPr>
                  </w:pPr>
                  <w:r w:rsidRPr="00D72FE7">
                    <w:rPr>
                      <w:sz w:val="18"/>
                      <w:szCs w:val="18"/>
                      <w:lang w:val="el-GR"/>
                    </w:rPr>
                    <w:t>ΠΡΟΫΠΟ-ΛΟΓΙΣΜΟΣ          (ΑΝΕΥ Φ.Π.Α)</w:t>
                  </w:r>
                </w:p>
              </w:tc>
              <w:tc>
                <w:tcPr>
                  <w:tcW w:w="734" w:type="pct"/>
                  <w:shd w:val="clear" w:color="auto" w:fill="D9D9D9"/>
                </w:tcPr>
                <w:p w14:paraId="37954C62"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ΣΥΝΟΠΤΙΚΗ ΠΕΡΙΓΡΑΦΗ ΣΥΝΕΙΣΦΟΡΑΣ ΣΤΟ ΕΡΓΟ</w:t>
                  </w:r>
                </w:p>
                <w:p w14:paraId="75A01840"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(αντικείμενο)</w:t>
                  </w:r>
                </w:p>
              </w:tc>
              <w:tc>
                <w:tcPr>
                  <w:tcW w:w="880" w:type="pct"/>
                  <w:shd w:val="clear" w:color="auto" w:fill="D9D9D9"/>
                </w:tcPr>
                <w:p w14:paraId="19CF487D"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ΠΟΣΟΣΤΟ ΣΥΜΜΕΤΟΧΗΣ</w:t>
                  </w:r>
                </w:p>
                <w:p w14:paraId="401C92FD"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ΣΤΟ ΕΡΓΟ (προϋπολογισμός)</w:t>
                  </w:r>
                </w:p>
              </w:tc>
              <w:tc>
                <w:tcPr>
                  <w:tcW w:w="733" w:type="pct"/>
                  <w:shd w:val="clear" w:color="auto" w:fill="D9D9D9"/>
                </w:tcPr>
                <w:p w14:paraId="233FDADD"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ΣΤΟΙΧΕΙΟ ΤΕΚΜΗΡΙΩΣΗΣ</w:t>
                  </w:r>
                </w:p>
                <w:p w14:paraId="63BC19CA" w14:textId="77777777" w:rsidR="00F05CD3" w:rsidRPr="00D72FE7" w:rsidRDefault="00F05CD3" w:rsidP="004D4D34">
                  <w:pPr>
                    <w:tabs>
                      <w:tab w:val="left" w:pos="-2268"/>
                    </w:tabs>
                    <w:spacing w:after="0"/>
                    <w:jc w:val="center"/>
                    <w:rPr>
                      <w:sz w:val="18"/>
                      <w:szCs w:val="18"/>
                      <w:lang w:val="el-GR"/>
                    </w:rPr>
                  </w:pPr>
                  <w:r w:rsidRPr="00D72FE7">
                    <w:rPr>
                      <w:sz w:val="18"/>
                      <w:szCs w:val="18"/>
                      <w:lang w:val="el-GR"/>
                    </w:rPr>
                    <w:t>(τύπος &amp; ημ/νία)</w:t>
                  </w:r>
                </w:p>
              </w:tc>
            </w:tr>
            <w:tr w:rsidR="00F05CD3" w:rsidRPr="00D559AD" w14:paraId="655F76D3" w14:textId="77777777" w:rsidTr="0099734F">
              <w:trPr>
                <w:trHeight w:val="961"/>
                <w:jc w:val="center"/>
              </w:trPr>
              <w:tc>
                <w:tcPr>
                  <w:tcW w:w="230" w:type="pct"/>
                </w:tcPr>
                <w:p w14:paraId="359513D6" w14:textId="77777777" w:rsidR="00F05CD3" w:rsidRPr="00D72FE7" w:rsidRDefault="00F05CD3" w:rsidP="004D4D34">
                  <w:pPr>
                    <w:tabs>
                      <w:tab w:val="left" w:pos="-2268"/>
                    </w:tabs>
                    <w:rPr>
                      <w:b/>
                      <w:sz w:val="14"/>
                      <w:szCs w:val="14"/>
                      <w:lang w:val="el-GR"/>
                    </w:rPr>
                  </w:pPr>
                </w:p>
              </w:tc>
              <w:tc>
                <w:tcPr>
                  <w:tcW w:w="515" w:type="pct"/>
                </w:tcPr>
                <w:p w14:paraId="3326C206" w14:textId="77777777" w:rsidR="00F05CD3" w:rsidRPr="00D72FE7" w:rsidRDefault="00F05CD3" w:rsidP="004D4D34">
                  <w:pPr>
                    <w:tabs>
                      <w:tab w:val="left" w:pos="-2268"/>
                    </w:tabs>
                    <w:ind w:left="-108"/>
                    <w:rPr>
                      <w:b/>
                      <w:sz w:val="14"/>
                      <w:szCs w:val="14"/>
                      <w:lang w:val="el-GR"/>
                    </w:rPr>
                  </w:pPr>
                </w:p>
              </w:tc>
              <w:tc>
                <w:tcPr>
                  <w:tcW w:w="587" w:type="pct"/>
                </w:tcPr>
                <w:p w14:paraId="70EE2C61" w14:textId="77777777" w:rsidR="00F05CD3" w:rsidRPr="00D72FE7" w:rsidRDefault="00F05CD3" w:rsidP="004D4D34">
                  <w:pPr>
                    <w:tabs>
                      <w:tab w:val="left" w:pos="-2268"/>
                    </w:tabs>
                    <w:ind w:left="-108"/>
                    <w:rPr>
                      <w:b/>
                      <w:sz w:val="14"/>
                      <w:szCs w:val="14"/>
                      <w:lang w:val="el-GR"/>
                    </w:rPr>
                  </w:pPr>
                </w:p>
              </w:tc>
              <w:tc>
                <w:tcPr>
                  <w:tcW w:w="659" w:type="pct"/>
                </w:tcPr>
                <w:p w14:paraId="7C297B06" w14:textId="77777777" w:rsidR="00F05CD3" w:rsidRPr="00D72FE7" w:rsidRDefault="00F05CD3" w:rsidP="004D4D34">
                  <w:pPr>
                    <w:tabs>
                      <w:tab w:val="left" w:pos="-2268"/>
                    </w:tabs>
                    <w:ind w:left="-108"/>
                    <w:rPr>
                      <w:b/>
                      <w:sz w:val="14"/>
                      <w:szCs w:val="14"/>
                      <w:lang w:val="el-GR"/>
                    </w:rPr>
                  </w:pPr>
                </w:p>
              </w:tc>
              <w:tc>
                <w:tcPr>
                  <w:tcW w:w="661" w:type="pct"/>
                </w:tcPr>
                <w:p w14:paraId="5E6183B3" w14:textId="77777777" w:rsidR="00F05CD3" w:rsidRPr="00D72FE7" w:rsidRDefault="00F05CD3" w:rsidP="004D4D34">
                  <w:pPr>
                    <w:tabs>
                      <w:tab w:val="left" w:pos="-2268"/>
                    </w:tabs>
                    <w:ind w:left="72"/>
                    <w:rPr>
                      <w:b/>
                      <w:sz w:val="14"/>
                      <w:szCs w:val="14"/>
                      <w:lang w:val="el-GR"/>
                    </w:rPr>
                  </w:pPr>
                </w:p>
              </w:tc>
              <w:tc>
                <w:tcPr>
                  <w:tcW w:w="734" w:type="pct"/>
                </w:tcPr>
                <w:p w14:paraId="5E0640DE" w14:textId="77777777" w:rsidR="00F05CD3" w:rsidRPr="00D72FE7" w:rsidRDefault="00F05CD3" w:rsidP="004D4D34">
                  <w:pPr>
                    <w:tabs>
                      <w:tab w:val="left" w:pos="-2268"/>
                    </w:tabs>
                    <w:rPr>
                      <w:b/>
                      <w:sz w:val="14"/>
                      <w:szCs w:val="14"/>
                      <w:lang w:val="el-GR"/>
                    </w:rPr>
                  </w:pPr>
                </w:p>
              </w:tc>
              <w:tc>
                <w:tcPr>
                  <w:tcW w:w="880" w:type="pct"/>
                </w:tcPr>
                <w:p w14:paraId="30F3727F" w14:textId="77777777" w:rsidR="00F05CD3" w:rsidRPr="00D72FE7" w:rsidRDefault="00F05CD3" w:rsidP="004D4D34">
                  <w:pPr>
                    <w:tabs>
                      <w:tab w:val="left" w:pos="-2268"/>
                    </w:tabs>
                    <w:rPr>
                      <w:b/>
                      <w:sz w:val="14"/>
                      <w:szCs w:val="14"/>
                      <w:lang w:val="el-GR"/>
                    </w:rPr>
                  </w:pPr>
                </w:p>
              </w:tc>
              <w:tc>
                <w:tcPr>
                  <w:tcW w:w="733" w:type="pct"/>
                </w:tcPr>
                <w:p w14:paraId="067C308E" w14:textId="77777777" w:rsidR="00F05CD3" w:rsidRPr="00D72FE7" w:rsidRDefault="00F05CD3" w:rsidP="004D4D34">
                  <w:pPr>
                    <w:tabs>
                      <w:tab w:val="left" w:pos="-2268"/>
                    </w:tabs>
                    <w:rPr>
                      <w:b/>
                      <w:sz w:val="14"/>
                      <w:szCs w:val="14"/>
                      <w:lang w:val="el-GR"/>
                    </w:rPr>
                  </w:pPr>
                </w:p>
              </w:tc>
            </w:tr>
          </w:tbl>
          <w:p w14:paraId="4AA3F5FC" w14:textId="77777777" w:rsidR="00F05CD3" w:rsidRPr="00196330" w:rsidRDefault="00F05CD3" w:rsidP="004D4D34">
            <w:pPr>
              <w:rPr>
                <w:sz w:val="18"/>
                <w:szCs w:val="18"/>
                <w:lang w:val="el-GR"/>
              </w:rPr>
            </w:pPr>
          </w:p>
          <w:p w14:paraId="31E95D46" w14:textId="6715CE9B" w:rsidR="00F05CD3" w:rsidRPr="00D72FE7" w:rsidRDefault="00F05CD3" w:rsidP="004D4D34">
            <w:pPr>
              <w:rPr>
                <w:sz w:val="18"/>
                <w:szCs w:val="18"/>
              </w:rPr>
            </w:pPr>
            <w:r w:rsidRPr="00D72FE7">
              <w:rPr>
                <w:sz w:val="18"/>
                <w:szCs w:val="18"/>
              </w:rPr>
              <w:t xml:space="preserve">όπου </w:t>
            </w:r>
            <w:r w:rsidRPr="00D72FE7">
              <w:rPr>
                <w:b/>
                <w:sz w:val="18"/>
                <w:szCs w:val="18"/>
              </w:rPr>
              <w:t>«ΣΤΟΙΧΕΙΟ ΤΕΚΜΗΡΙΩΣΗΣ»</w:t>
            </w:r>
            <w:r w:rsidRPr="00D72FE7">
              <w:rPr>
                <w:sz w:val="18"/>
                <w:szCs w:val="18"/>
              </w:rPr>
              <w:t xml:space="preserve">: </w:t>
            </w:r>
          </w:p>
          <w:p w14:paraId="60AC02BF" w14:textId="77777777" w:rsidR="00F05CD3" w:rsidRPr="00D72FE7" w:rsidRDefault="00F05CD3" w:rsidP="00E36601">
            <w:pPr>
              <w:numPr>
                <w:ilvl w:val="0"/>
                <w:numId w:val="34"/>
              </w:numPr>
              <w:suppressAutoHyphens w:val="0"/>
              <w:ind w:left="419" w:hanging="357"/>
              <w:rPr>
                <w:sz w:val="20"/>
                <w:szCs w:val="20"/>
                <w:lang w:val="el-GR" w:eastAsia="en-US"/>
              </w:rPr>
            </w:pPr>
            <w:r w:rsidRPr="00D72FE7">
              <w:rPr>
                <w:sz w:val="20"/>
                <w:szCs w:val="20"/>
                <w:lang w:val="el-GR" w:eastAsia="en-US"/>
              </w:rPr>
              <w:t xml:space="preserve">Εάν ο Πελάτης είναι Δημόσιος Φορέας ως στοιχείο τεκμηρίωσης υποβάλλεται πιστοποιητικό ή βεβαίωση καλής εκτέλεσης ή πρωτόκολλο μερικής ή οριστικής παραλαβής που συντάσσεται από την αρμόδια Δημόσια Αρχή ή σχετική σύμβαση έργου. </w:t>
            </w:r>
          </w:p>
          <w:p w14:paraId="41F23BB1" w14:textId="77777777" w:rsidR="00F05CD3" w:rsidRDefault="00F05CD3" w:rsidP="00E36601">
            <w:pPr>
              <w:numPr>
                <w:ilvl w:val="0"/>
                <w:numId w:val="34"/>
              </w:numPr>
              <w:rPr>
                <w:sz w:val="20"/>
                <w:szCs w:val="20"/>
                <w:lang w:val="el-GR" w:eastAsia="en-US"/>
              </w:rPr>
            </w:pPr>
            <w:r w:rsidRPr="00D72FE7">
              <w:rPr>
                <w:sz w:val="20"/>
                <w:szCs w:val="20"/>
                <w:lang w:val="el-GR" w:eastAsia="en-US"/>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71663B64" w14:textId="77777777" w:rsidR="00DE4F00" w:rsidRDefault="00DE4F00" w:rsidP="004D4D34">
            <w:pPr>
              <w:rPr>
                <w:sz w:val="20"/>
                <w:szCs w:val="20"/>
                <w:lang w:val="el-GR" w:eastAsia="en-US"/>
              </w:rPr>
            </w:pPr>
          </w:p>
          <w:p w14:paraId="20CC9182" w14:textId="6ADEEECE" w:rsidR="00DE4F00" w:rsidRDefault="00DE4F00" w:rsidP="004D4D34">
            <w:pPr>
              <w:rPr>
                <w:sz w:val="20"/>
                <w:szCs w:val="20"/>
                <w:lang w:val="el-GR" w:eastAsia="en-US"/>
              </w:rPr>
            </w:pPr>
          </w:p>
          <w:p w14:paraId="0AF7537E" w14:textId="77777777" w:rsidR="00B4202F" w:rsidRPr="00D72FE7" w:rsidRDefault="00B4202F" w:rsidP="004D4D34">
            <w:pPr>
              <w:rPr>
                <w:sz w:val="20"/>
                <w:szCs w:val="20"/>
                <w:lang w:val="el-GR" w:eastAsia="en-US"/>
              </w:rPr>
            </w:pPr>
          </w:p>
          <w:p w14:paraId="3B7BC2F8" w14:textId="77777777" w:rsidR="00F05CD3" w:rsidRPr="00D72FE7" w:rsidRDefault="00F05CD3" w:rsidP="004D4D34">
            <w:pPr>
              <w:rPr>
                <w:rFonts w:eastAsia="Calibri"/>
                <w:u w:val="single"/>
                <w:lang w:val="el-GR"/>
              </w:rPr>
            </w:pPr>
            <w:r w:rsidRPr="00D72FE7">
              <w:rPr>
                <w:rFonts w:eastAsia="Calibri"/>
                <w:u w:val="single"/>
                <w:lang w:val="el-GR"/>
              </w:rPr>
              <w:t>Για την απαίτηση (β) της παρ. 2.2.6:</w:t>
            </w:r>
          </w:p>
          <w:p w14:paraId="15F36D61" w14:textId="2FC9FC48" w:rsidR="00F05CD3" w:rsidRPr="00D72FE7" w:rsidRDefault="00F05CD3" w:rsidP="00E36601">
            <w:pPr>
              <w:pStyle w:val="aff"/>
              <w:numPr>
                <w:ilvl w:val="0"/>
                <w:numId w:val="35"/>
              </w:numPr>
              <w:ind w:left="313" w:firstLine="0"/>
              <w:rPr>
                <w:rFonts w:eastAsia="Calibri"/>
                <w:lang w:val="el-GR"/>
              </w:rPr>
            </w:pPr>
            <w:r w:rsidRPr="00D72FE7">
              <w:rPr>
                <w:rFonts w:eastAsia="Calibri"/>
                <w:lang w:val="el-GR"/>
              </w:rPr>
              <w:t xml:space="preserve">Βιογραφικά σημειώματα της Ομάδας Έργου (βάσει του υποδείγματος / βλ. «ΠΑΡΑΡΤΗΜΑ </w:t>
            </w:r>
            <w:r w:rsidR="00146996">
              <w:rPr>
                <w:rFonts w:eastAsia="Calibri"/>
                <w:lang w:val="el-GR"/>
              </w:rPr>
              <w:t>Ι</w:t>
            </w:r>
            <w:r w:rsidRPr="00D72FE7">
              <w:rPr>
                <w:rFonts w:eastAsia="Calibri"/>
                <w:lang w:val="el-GR"/>
              </w:rPr>
              <w:t>Ι</w:t>
            </w:r>
            <w:r w:rsidRPr="00F05CD3">
              <w:rPr>
                <w:rFonts w:eastAsia="Calibri"/>
                <w:lang w:val="el-GR"/>
              </w:rPr>
              <w:t>I</w:t>
            </w:r>
            <w:r w:rsidRPr="00D72FE7">
              <w:rPr>
                <w:rFonts w:eastAsia="Calibri"/>
                <w:lang w:val="el-GR"/>
              </w:rPr>
              <w:t xml:space="preserve"> – Υπόδειγμα Βιογραφικού Σημειώματος»),</w:t>
            </w:r>
            <w:r w:rsidR="00AF5DF8">
              <w:rPr>
                <w:rFonts w:eastAsia="Calibri"/>
                <w:lang w:val="el-GR"/>
              </w:rPr>
              <w:t xml:space="preserve"> </w:t>
            </w:r>
            <w:r w:rsidR="00AF5DF8" w:rsidRPr="00D72FE7">
              <w:rPr>
                <w:rFonts w:eastAsia="Calibri"/>
                <w:lang w:val="el-GR"/>
              </w:rPr>
              <w:t>συνοδευμένα από Υπεύθυνες Δηλώσεις,</w:t>
            </w:r>
            <w:r w:rsidRPr="00D72FE7">
              <w:rPr>
                <w:rFonts w:eastAsia="Calibri"/>
                <w:lang w:val="el-GR"/>
              </w:rPr>
              <w:t xml:space="preserve"> από τα οποία να προκύπτουν τα απαιτούμενα προσόντα έκαστου μέλους της Ομάδας Έργου σύμφωνα με την παράγραφο 2.2.6. και συμπλήρωση του ακόλουθου πίνακα με τη μέλη της Ομάδας Έργου:</w:t>
            </w:r>
          </w:p>
          <w:p w14:paraId="05E55B87" w14:textId="000E3108" w:rsidR="00135A3A" w:rsidRPr="00603221" w:rsidRDefault="00135A3A" w:rsidP="004D4D34">
            <w:pPr>
              <w:rPr>
                <w:lang w:val="el-GR"/>
              </w:rPr>
            </w:pP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536"/>
              <w:gridCol w:w="1843"/>
              <w:gridCol w:w="1701"/>
              <w:gridCol w:w="1133"/>
              <w:gridCol w:w="1324"/>
            </w:tblGrid>
            <w:tr w:rsidR="00135A3A" w:rsidRPr="00D559AD" w14:paraId="1B819F55" w14:textId="77777777" w:rsidTr="00F05CD3">
              <w:trPr>
                <w:trHeight w:val="788"/>
              </w:trPr>
              <w:tc>
                <w:tcPr>
                  <w:tcW w:w="262" w:type="pct"/>
                  <w:shd w:val="clear" w:color="auto" w:fill="E0E0E0"/>
                  <w:vAlign w:val="center"/>
                </w:tcPr>
                <w:p w14:paraId="4AF4FFFE" w14:textId="77777777" w:rsidR="00135A3A" w:rsidRPr="00603221" w:rsidRDefault="00135A3A" w:rsidP="004D4D34">
                  <w:r w:rsidRPr="00603221">
                    <w:t>Α/Α</w:t>
                  </w:r>
                </w:p>
              </w:tc>
              <w:tc>
                <w:tcPr>
                  <w:tcW w:w="1407" w:type="pct"/>
                  <w:shd w:val="clear" w:color="auto" w:fill="E0E0E0"/>
                  <w:vAlign w:val="center"/>
                </w:tcPr>
                <w:p w14:paraId="340D84B9" w14:textId="77777777" w:rsidR="00135A3A" w:rsidRPr="00603221" w:rsidRDefault="00135A3A" w:rsidP="004D4D34">
                  <w:pPr>
                    <w:rPr>
                      <w:lang w:val="el-GR"/>
                    </w:rPr>
                  </w:pPr>
                  <w:r w:rsidRPr="00603221">
                    <w:rPr>
                      <w:lang w:val="el-GR"/>
                    </w:rPr>
                    <w:t>Εταιρεία (σε περίπτωση Ένωσης / Κοινοπραξίας)</w:t>
                  </w:r>
                </w:p>
              </w:tc>
              <w:tc>
                <w:tcPr>
                  <w:tcW w:w="1023" w:type="pct"/>
                  <w:shd w:val="clear" w:color="auto" w:fill="E0E0E0"/>
                  <w:vAlign w:val="center"/>
                </w:tcPr>
                <w:p w14:paraId="05A971B2" w14:textId="77777777" w:rsidR="00135A3A" w:rsidRPr="00603221" w:rsidRDefault="00135A3A" w:rsidP="004D4D34">
                  <w:pPr>
                    <w:rPr>
                      <w:lang w:val="el-GR"/>
                    </w:rPr>
                  </w:pPr>
                  <w:r w:rsidRPr="00603221">
                    <w:rPr>
                      <w:lang w:val="el-GR"/>
                    </w:rPr>
                    <w:t>Ονοματεπώνυμο Μέλους Ομάδας Έργου</w:t>
                  </w:r>
                </w:p>
              </w:tc>
              <w:tc>
                <w:tcPr>
                  <w:tcW w:w="944" w:type="pct"/>
                  <w:shd w:val="clear" w:color="auto" w:fill="E0E0E0"/>
                  <w:vAlign w:val="center"/>
                </w:tcPr>
                <w:p w14:paraId="507B6DE3" w14:textId="77777777" w:rsidR="00135A3A" w:rsidRPr="00603221" w:rsidRDefault="00135A3A" w:rsidP="004D4D34">
                  <w:pPr>
                    <w:rPr>
                      <w:lang w:val="el-GR"/>
                    </w:rPr>
                  </w:pPr>
                  <w:r w:rsidRPr="00603221">
                    <w:rPr>
                      <w:lang w:val="el-GR"/>
                    </w:rPr>
                    <w:t>Θέση στην Ομάδα Έργου</w:t>
                  </w:r>
                </w:p>
              </w:tc>
              <w:tc>
                <w:tcPr>
                  <w:tcW w:w="629" w:type="pct"/>
                  <w:shd w:val="clear" w:color="auto" w:fill="E0E0E0"/>
                  <w:vAlign w:val="center"/>
                </w:tcPr>
                <w:p w14:paraId="2A338E75" w14:textId="77777777" w:rsidR="00135A3A" w:rsidRPr="00603221" w:rsidRDefault="00135A3A" w:rsidP="004D4D34">
                  <w:pPr>
                    <w:rPr>
                      <w:lang w:val="el-GR"/>
                    </w:rPr>
                  </w:pPr>
                  <w:r w:rsidRPr="00603221">
                    <w:rPr>
                      <w:lang w:val="el-GR"/>
                    </w:rPr>
                    <w:t>Ανθρωπομήνες</w:t>
                  </w:r>
                </w:p>
              </w:tc>
              <w:tc>
                <w:tcPr>
                  <w:tcW w:w="735" w:type="pct"/>
                  <w:shd w:val="clear" w:color="auto" w:fill="C0C0C0"/>
                </w:tcPr>
                <w:p w14:paraId="16ECF50D" w14:textId="77777777" w:rsidR="00135A3A" w:rsidRPr="00603221" w:rsidRDefault="00135A3A" w:rsidP="004D4D34">
                  <w:pPr>
                    <w:rPr>
                      <w:lang w:val="el-GR"/>
                    </w:rPr>
                  </w:pPr>
                  <w:r w:rsidRPr="00603221">
                    <w:rPr>
                      <w:lang w:val="el-GR"/>
                    </w:rPr>
                    <w:t>Ποσοστό συμμετοχής* (%)</w:t>
                  </w:r>
                </w:p>
              </w:tc>
            </w:tr>
            <w:tr w:rsidR="00135A3A" w:rsidRPr="00D559AD" w14:paraId="1CB02D0A" w14:textId="77777777" w:rsidTr="00F05CD3">
              <w:trPr>
                <w:trHeight w:val="394"/>
              </w:trPr>
              <w:tc>
                <w:tcPr>
                  <w:tcW w:w="262" w:type="pct"/>
                  <w:vAlign w:val="center"/>
                </w:tcPr>
                <w:p w14:paraId="56CA4EC7" w14:textId="77777777" w:rsidR="00135A3A" w:rsidRPr="00603221" w:rsidRDefault="00135A3A" w:rsidP="004D4D34">
                  <w:pPr>
                    <w:rPr>
                      <w:lang w:val="el-GR"/>
                    </w:rPr>
                  </w:pPr>
                </w:p>
              </w:tc>
              <w:tc>
                <w:tcPr>
                  <w:tcW w:w="1407" w:type="pct"/>
                  <w:vAlign w:val="center"/>
                </w:tcPr>
                <w:p w14:paraId="2A3D0C66" w14:textId="77777777" w:rsidR="00135A3A" w:rsidRPr="00603221" w:rsidRDefault="00135A3A" w:rsidP="004D4D34">
                  <w:pPr>
                    <w:rPr>
                      <w:lang w:val="el-GR"/>
                    </w:rPr>
                  </w:pPr>
                </w:p>
              </w:tc>
              <w:tc>
                <w:tcPr>
                  <w:tcW w:w="1023" w:type="pct"/>
                  <w:vAlign w:val="center"/>
                </w:tcPr>
                <w:p w14:paraId="0311724F" w14:textId="77777777" w:rsidR="00135A3A" w:rsidRPr="00603221" w:rsidRDefault="00135A3A" w:rsidP="004D4D34">
                  <w:pPr>
                    <w:rPr>
                      <w:lang w:val="el-GR"/>
                    </w:rPr>
                  </w:pPr>
                </w:p>
              </w:tc>
              <w:tc>
                <w:tcPr>
                  <w:tcW w:w="944" w:type="pct"/>
                  <w:vAlign w:val="center"/>
                </w:tcPr>
                <w:p w14:paraId="4F5AFE97" w14:textId="77777777" w:rsidR="00135A3A" w:rsidRPr="00603221" w:rsidRDefault="00135A3A" w:rsidP="004D4D34">
                  <w:pPr>
                    <w:rPr>
                      <w:lang w:val="el-GR"/>
                    </w:rPr>
                  </w:pPr>
                </w:p>
              </w:tc>
              <w:tc>
                <w:tcPr>
                  <w:tcW w:w="629" w:type="pct"/>
                  <w:vAlign w:val="center"/>
                </w:tcPr>
                <w:p w14:paraId="70E5C20B" w14:textId="77777777" w:rsidR="00135A3A" w:rsidRPr="00603221" w:rsidRDefault="00135A3A" w:rsidP="004D4D34">
                  <w:pPr>
                    <w:rPr>
                      <w:lang w:val="el-GR"/>
                    </w:rPr>
                  </w:pPr>
                </w:p>
              </w:tc>
              <w:tc>
                <w:tcPr>
                  <w:tcW w:w="735" w:type="pct"/>
                  <w:shd w:val="clear" w:color="auto" w:fill="C0C0C0"/>
                </w:tcPr>
                <w:p w14:paraId="39521303" w14:textId="77777777" w:rsidR="00135A3A" w:rsidRPr="00603221" w:rsidRDefault="00135A3A" w:rsidP="004D4D34">
                  <w:pPr>
                    <w:rPr>
                      <w:lang w:val="el-GR"/>
                    </w:rPr>
                  </w:pPr>
                </w:p>
              </w:tc>
            </w:tr>
            <w:tr w:rsidR="00135A3A" w:rsidRPr="00D559AD" w14:paraId="2FC8BD01" w14:textId="77777777" w:rsidTr="00F05CD3">
              <w:trPr>
                <w:trHeight w:val="394"/>
              </w:trPr>
              <w:tc>
                <w:tcPr>
                  <w:tcW w:w="262" w:type="pct"/>
                  <w:vAlign w:val="center"/>
                </w:tcPr>
                <w:p w14:paraId="2DBC8F08" w14:textId="77777777" w:rsidR="00135A3A" w:rsidRPr="00603221" w:rsidRDefault="00135A3A" w:rsidP="004D4D34">
                  <w:pPr>
                    <w:rPr>
                      <w:lang w:val="el-GR"/>
                    </w:rPr>
                  </w:pPr>
                </w:p>
              </w:tc>
              <w:tc>
                <w:tcPr>
                  <w:tcW w:w="1407" w:type="pct"/>
                  <w:vAlign w:val="center"/>
                </w:tcPr>
                <w:p w14:paraId="35C7FACD" w14:textId="77777777" w:rsidR="00135A3A" w:rsidRPr="00603221" w:rsidRDefault="00135A3A" w:rsidP="004D4D34">
                  <w:pPr>
                    <w:rPr>
                      <w:lang w:val="el-GR"/>
                    </w:rPr>
                  </w:pPr>
                </w:p>
              </w:tc>
              <w:tc>
                <w:tcPr>
                  <w:tcW w:w="1023" w:type="pct"/>
                  <w:vAlign w:val="center"/>
                </w:tcPr>
                <w:p w14:paraId="53ED5C98" w14:textId="77777777" w:rsidR="00135A3A" w:rsidRPr="00603221" w:rsidRDefault="00135A3A" w:rsidP="004D4D34">
                  <w:pPr>
                    <w:rPr>
                      <w:lang w:val="el-GR"/>
                    </w:rPr>
                  </w:pPr>
                </w:p>
              </w:tc>
              <w:tc>
                <w:tcPr>
                  <w:tcW w:w="944" w:type="pct"/>
                  <w:vAlign w:val="center"/>
                </w:tcPr>
                <w:p w14:paraId="5406100E" w14:textId="77777777" w:rsidR="00135A3A" w:rsidRPr="00603221" w:rsidRDefault="00135A3A" w:rsidP="004D4D34">
                  <w:pPr>
                    <w:rPr>
                      <w:lang w:val="el-GR"/>
                    </w:rPr>
                  </w:pPr>
                </w:p>
              </w:tc>
              <w:tc>
                <w:tcPr>
                  <w:tcW w:w="629" w:type="pct"/>
                  <w:vAlign w:val="center"/>
                </w:tcPr>
                <w:p w14:paraId="07A2C4F4" w14:textId="77777777" w:rsidR="00135A3A" w:rsidRPr="00603221" w:rsidRDefault="00135A3A" w:rsidP="004D4D34">
                  <w:pPr>
                    <w:rPr>
                      <w:lang w:val="el-GR"/>
                    </w:rPr>
                  </w:pPr>
                </w:p>
              </w:tc>
              <w:tc>
                <w:tcPr>
                  <w:tcW w:w="735" w:type="pct"/>
                  <w:shd w:val="clear" w:color="auto" w:fill="C0C0C0"/>
                </w:tcPr>
                <w:p w14:paraId="0A6A6C48" w14:textId="77777777" w:rsidR="00135A3A" w:rsidRPr="00603221" w:rsidRDefault="00135A3A" w:rsidP="004D4D34">
                  <w:pPr>
                    <w:rPr>
                      <w:lang w:val="el-GR"/>
                    </w:rPr>
                  </w:pPr>
                </w:p>
              </w:tc>
            </w:tr>
            <w:tr w:rsidR="00135A3A" w:rsidRPr="00D559AD" w14:paraId="2B71CB3C" w14:textId="77777777" w:rsidTr="00F05CD3">
              <w:trPr>
                <w:trHeight w:val="394"/>
              </w:trPr>
              <w:tc>
                <w:tcPr>
                  <w:tcW w:w="262" w:type="pct"/>
                  <w:vAlign w:val="center"/>
                </w:tcPr>
                <w:p w14:paraId="4307A7B4" w14:textId="77777777" w:rsidR="00135A3A" w:rsidRPr="00603221" w:rsidRDefault="00135A3A" w:rsidP="004D4D34">
                  <w:pPr>
                    <w:rPr>
                      <w:lang w:val="el-GR"/>
                    </w:rPr>
                  </w:pPr>
                </w:p>
              </w:tc>
              <w:tc>
                <w:tcPr>
                  <w:tcW w:w="1407" w:type="pct"/>
                  <w:vAlign w:val="center"/>
                </w:tcPr>
                <w:p w14:paraId="17B98427" w14:textId="77777777" w:rsidR="00135A3A" w:rsidRPr="00603221" w:rsidRDefault="00135A3A" w:rsidP="004D4D34">
                  <w:pPr>
                    <w:rPr>
                      <w:lang w:val="el-GR"/>
                    </w:rPr>
                  </w:pPr>
                </w:p>
              </w:tc>
              <w:tc>
                <w:tcPr>
                  <w:tcW w:w="1023" w:type="pct"/>
                  <w:vAlign w:val="center"/>
                </w:tcPr>
                <w:p w14:paraId="430F84E4" w14:textId="77777777" w:rsidR="00135A3A" w:rsidRPr="00603221" w:rsidRDefault="00135A3A" w:rsidP="004D4D34">
                  <w:pPr>
                    <w:rPr>
                      <w:lang w:val="el-GR"/>
                    </w:rPr>
                  </w:pPr>
                </w:p>
              </w:tc>
              <w:tc>
                <w:tcPr>
                  <w:tcW w:w="944" w:type="pct"/>
                  <w:vAlign w:val="center"/>
                </w:tcPr>
                <w:p w14:paraId="4569E58F" w14:textId="77777777" w:rsidR="00135A3A" w:rsidRPr="00603221" w:rsidRDefault="00135A3A" w:rsidP="004D4D34">
                  <w:pPr>
                    <w:rPr>
                      <w:lang w:val="el-GR"/>
                    </w:rPr>
                  </w:pPr>
                </w:p>
              </w:tc>
              <w:tc>
                <w:tcPr>
                  <w:tcW w:w="629" w:type="pct"/>
                  <w:vAlign w:val="center"/>
                </w:tcPr>
                <w:p w14:paraId="0A988AC6" w14:textId="77777777" w:rsidR="00135A3A" w:rsidRPr="00603221" w:rsidRDefault="00135A3A" w:rsidP="004D4D34">
                  <w:pPr>
                    <w:rPr>
                      <w:lang w:val="el-GR"/>
                    </w:rPr>
                  </w:pPr>
                </w:p>
              </w:tc>
              <w:tc>
                <w:tcPr>
                  <w:tcW w:w="735" w:type="pct"/>
                  <w:shd w:val="clear" w:color="auto" w:fill="C0C0C0"/>
                </w:tcPr>
                <w:p w14:paraId="19109005" w14:textId="77777777" w:rsidR="00135A3A" w:rsidRPr="00603221" w:rsidRDefault="00135A3A" w:rsidP="004D4D34">
                  <w:pPr>
                    <w:rPr>
                      <w:lang w:val="el-GR"/>
                    </w:rPr>
                  </w:pPr>
                </w:p>
              </w:tc>
            </w:tr>
            <w:tr w:rsidR="00135A3A" w:rsidRPr="00D559AD" w14:paraId="3341190B" w14:textId="77777777" w:rsidTr="00F05CD3">
              <w:trPr>
                <w:trHeight w:val="380"/>
              </w:trPr>
              <w:tc>
                <w:tcPr>
                  <w:tcW w:w="3636" w:type="pct"/>
                  <w:gridSpan w:val="4"/>
                  <w:tcBorders>
                    <w:bottom w:val="single" w:sz="4" w:space="0" w:color="000080"/>
                  </w:tcBorders>
                  <w:shd w:val="clear" w:color="auto" w:fill="C0C0C0"/>
                  <w:vAlign w:val="center"/>
                </w:tcPr>
                <w:p w14:paraId="478E9836" w14:textId="77777777" w:rsidR="00135A3A" w:rsidRPr="00603221" w:rsidRDefault="00135A3A" w:rsidP="004D4D34">
                  <w:pPr>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4721A2C" w14:textId="77777777" w:rsidR="00135A3A" w:rsidRPr="00603221" w:rsidRDefault="00135A3A" w:rsidP="004D4D34">
                  <w:pPr>
                    <w:rPr>
                      <w:lang w:val="el-GR"/>
                    </w:rPr>
                  </w:pPr>
                </w:p>
              </w:tc>
              <w:tc>
                <w:tcPr>
                  <w:tcW w:w="735" w:type="pct"/>
                  <w:tcBorders>
                    <w:bottom w:val="single" w:sz="4" w:space="0" w:color="000080"/>
                  </w:tcBorders>
                  <w:shd w:val="clear" w:color="auto" w:fill="C0C0C0"/>
                </w:tcPr>
                <w:p w14:paraId="6862D98E" w14:textId="77777777" w:rsidR="00135A3A" w:rsidRPr="00603221" w:rsidRDefault="00135A3A" w:rsidP="004D4D34">
                  <w:pPr>
                    <w:rPr>
                      <w:lang w:val="el-GR"/>
                    </w:rPr>
                  </w:pPr>
                </w:p>
              </w:tc>
            </w:tr>
          </w:tbl>
          <w:p w14:paraId="636A8985" w14:textId="77777777" w:rsidR="00135A3A" w:rsidRPr="00603221" w:rsidRDefault="00135A3A" w:rsidP="004D4D34">
            <w:pPr>
              <w:autoSpaceDE w:val="0"/>
              <w:autoSpaceDN w:val="0"/>
              <w:adjustRightInd w:val="0"/>
              <w:spacing w:after="70"/>
              <w:jc w:val="left"/>
              <w:rPr>
                <w:b/>
                <w:bCs/>
                <w:lang w:val="el-GR" w:eastAsia="el-GR"/>
              </w:rPr>
            </w:pPr>
          </w:p>
          <w:p w14:paraId="092A9AF2" w14:textId="77777777" w:rsidR="00135A3A" w:rsidRPr="00603221" w:rsidRDefault="00135A3A" w:rsidP="004D4D34">
            <w:pPr>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D559AD" w14:paraId="2B472348" w14:textId="77777777" w:rsidTr="00F05738">
              <w:trPr>
                <w:trHeight w:val="788"/>
              </w:trPr>
              <w:tc>
                <w:tcPr>
                  <w:tcW w:w="262" w:type="pct"/>
                  <w:shd w:val="clear" w:color="auto" w:fill="E0E0E0"/>
                  <w:vAlign w:val="center"/>
                </w:tcPr>
                <w:p w14:paraId="4286F168" w14:textId="77777777" w:rsidR="00135A3A" w:rsidRPr="00603221" w:rsidRDefault="00135A3A" w:rsidP="004D4D34">
                  <w:pPr>
                    <w:rPr>
                      <w:lang w:val="el-GR"/>
                    </w:rPr>
                  </w:pPr>
                  <w:r w:rsidRPr="00603221">
                    <w:rPr>
                      <w:lang w:val="el-GR"/>
                    </w:rPr>
                    <w:t>Α/Α</w:t>
                  </w:r>
                </w:p>
              </w:tc>
              <w:tc>
                <w:tcPr>
                  <w:tcW w:w="1147" w:type="pct"/>
                  <w:shd w:val="clear" w:color="auto" w:fill="E0E0E0"/>
                  <w:vAlign w:val="center"/>
                </w:tcPr>
                <w:p w14:paraId="4DE80529" w14:textId="77777777" w:rsidR="00135A3A" w:rsidRPr="00603221" w:rsidRDefault="00135A3A" w:rsidP="004D4D34">
                  <w:pPr>
                    <w:jc w:val="left"/>
                    <w:rPr>
                      <w:lang w:val="el-GR"/>
                    </w:rPr>
                  </w:pPr>
                  <w:r w:rsidRPr="00603221">
                    <w:rPr>
                      <w:lang w:val="el-GR"/>
                    </w:rPr>
                    <w:t>Επωνυμία Εταιρείας Υπεργολάβου</w:t>
                  </w:r>
                </w:p>
              </w:tc>
              <w:tc>
                <w:tcPr>
                  <w:tcW w:w="1146" w:type="pct"/>
                  <w:shd w:val="clear" w:color="auto" w:fill="E0E0E0"/>
                  <w:vAlign w:val="center"/>
                </w:tcPr>
                <w:p w14:paraId="591AE2B0" w14:textId="77777777" w:rsidR="00135A3A" w:rsidRPr="00603221" w:rsidRDefault="00135A3A" w:rsidP="004D4D34">
                  <w:pPr>
                    <w:jc w:val="left"/>
                    <w:rPr>
                      <w:lang w:val="el-GR"/>
                    </w:rPr>
                  </w:pPr>
                  <w:r w:rsidRPr="00603221">
                    <w:rPr>
                      <w:lang w:val="el-GR"/>
                    </w:rPr>
                    <w:t>Ονοματεπώνυμο Μέλους Ομάδας Έργου</w:t>
                  </w:r>
                </w:p>
              </w:tc>
              <w:tc>
                <w:tcPr>
                  <w:tcW w:w="1147" w:type="pct"/>
                  <w:shd w:val="clear" w:color="auto" w:fill="E0E0E0"/>
                  <w:vAlign w:val="center"/>
                </w:tcPr>
                <w:p w14:paraId="7777703F" w14:textId="77777777" w:rsidR="00135A3A" w:rsidRPr="00603221" w:rsidRDefault="00135A3A" w:rsidP="004D4D34">
                  <w:pPr>
                    <w:jc w:val="left"/>
                    <w:rPr>
                      <w:lang w:val="el-GR"/>
                    </w:rPr>
                  </w:pPr>
                  <w:r w:rsidRPr="00603221">
                    <w:rPr>
                      <w:lang w:val="el-GR"/>
                    </w:rPr>
                    <w:t>Θέση στην Ομάδα Έργου</w:t>
                  </w:r>
                </w:p>
              </w:tc>
              <w:tc>
                <w:tcPr>
                  <w:tcW w:w="504" w:type="pct"/>
                  <w:shd w:val="clear" w:color="auto" w:fill="E0E0E0"/>
                  <w:vAlign w:val="center"/>
                </w:tcPr>
                <w:p w14:paraId="3C1A19D2" w14:textId="77777777" w:rsidR="00135A3A" w:rsidRPr="00603221" w:rsidRDefault="00135A3A" w:rsidP="004D4D34">
                  <w:pPr>
                    <w:jc w:val="left"/>
                    <w:rPr>
                      <w:lang w:val="el-GR"/>
                    </w:rPr>
                  </w:pPr>
                  <w:r w:rsidRPr="00603221">
                    <w:rPr>
                      <w:lang w:val="el-GR"/>
                    </w:rPr>
                    <w:t>Ανθρωπομήνες</w:t>
                  </w:r>
                </w:p>
              </w:tc>
              <w:tc>
                <w:tcPr>
                  <w:tcW w:w="794" w:type="pct"/>
                  <w:shd w:val="clear" w:color="auto" w:fill="C0C0C0"/>
                </w:tcPr>
                <w:p w14:paraId="505D6DB9" w14:textId="77777777" w:rsidR="00135A3A" w:rsidRPr="00603221" w:rsidRDefault="00135A3A" w:rsidP="004D4D34">
                  <w:pPr>
                    <w:jc w:val="left"/>
                    <w:rPr>
                      <w:lang w:val="el-GR"/>
                    </w:rPr>
                  </w:pPr>
                  <w:r w:rsidRPr="00603221">
                    <w:rPr>
                      <w:lang w:val="el-GR"/>
                    </w:rPr>
                    <w:t>Ποσοστό συμμετοχής* (%)</w:t>
                  </w:r>
                </w:p>
              </w:tc>
            </w:tr>
            <w:tr w:rsidR="00135A3A" w:rsidRPr="00D559AD" w14:paraId="01347664" w14:textId="77777777" w:rsidTr="00F05738">
              <w:trPr>
                <w:trHeight w:val="380"/>
              </w:trPr>
              <w:tc>
                <w:tcPr>
                  <w:tcW w:w="262" w:type="pct"/>
                  <w:vAlign w:val="center"/>
                </w:tcPr>
                <w:p w14:paraId="63214929" w14:textId="77777777" w:rsidR="00135A3A" w:rsidRPr="00603221" w:rsidRDefault="00135A3A" w:rsidP="004D4D34">
                  <w:pPr>
                    <w:rPr>
                      <w:lang w:val="el-GR"/>
                    </w:rPr>
                  </w:pPr>
                </w:p>
              </w:tc>
              <w:tc>
                <w:tcPr>
                  <w:tcW w:w="1147" w:type="pct"/>
                  <w:vAlign w:val="center"/>
                </w:tcPr>
                <w:p w14:paraId="0F009917" w14:textId="77777777" w:rsidR="00135A3A" w:rsidRPr="00603221" w:rsidRDefault="00135A3A" w:rsidP="004D4D34">
                  <w:pPr>
                    <w:rPr>
                      <w:lang w:val="el-GR"/>
                    </w:rPr>
                  </w:pPr>
                </w:p>
              </w:tc>
              <w:tc>
                <w:tcPr>
                  <w:tcW w:w="1146" w:type="pct"/>
                  <w:vAlign w:val="center"/>
                </w:tcPr>
                <w:p w14:paraId="24FDD01D" w14:textId="77777777" w:rsidR="00135A3A" w:rsidRPr="00603221" w:rsidRDefault="00135A3A" w:rsidP="004D4D34">
                  <w:pPr>
                    <w:rPr>
                      <w:lang w:val="el-GR"/>
                    </w:rPr>
                  </w:pPr>
                </w:p>
              </w:tc>
              <w:tc>
                <w:tcPr>
                  <w:tcW w:w="1147" w:type="pct"/>
                  <w:vAlign w:val="center"/>
                </w:tcPr>
                <w:p w14:paraId="3825AA53" w14:textId="77777777" w:rsidR="00135A3A" w:rsidRPr="00603221" w:rsidRDefault="00135A3A" w:rsidP="004D4D34">
                  <w:pPr>
                    <w:rPr>
                      <w:lang w:val="el-GR"/>
                    </w:rPr>
                  </w:pPr>
                </w:p>
              </w:tc>
              <w:tc>
                <w:tcPr>
                  <w:tcW w:w="504" w:type="pct"/>
                  <w:vAlign w:val="center"/>
                </w:tcPr>
                <w:p w14:paraId="1803F810" w14:textId="77777777" w:rsidR="00135A3A" w:rsidRPr="00603221" w:rsidRDefault="00135A3A" w:rsidP="004D4D34">
                  <w:pPr>
                    <w:rPr>
                      <w:lang w:val="el-GR"/>
                    </w:rPr>
                  </w:pPr>
                </w:p>
              </w:tc>
              <w:tc>
                <w:tcPr>
                  <w:tcW w:w="794" w:type="pct"/>
                  <w:shd w:val="clear" w:color="auto" w:fill="C0C0C0"/>
                </w:tcPr>
                <w:p w14:paraId="6B504358" w14:textId="77777777" w:rsidR="00135A3A" w:rsidRPr="00603221" w:rsidRDefault="00135A3A" w:rsidP="004D4D34">
                  <w:pPr>
                    <w:rPr>
                      <w:lang w:val="el-GR"/>
                    </w:rPr>
                  </w:pPr>
                </w:p>
              </w:tc>
            </w:tr>
            <w:tr w:rsidR="00135A3A" w:rsidRPr="00D559AD" w14:paraId="0E7400DB" w14:textId="77777777" w:rsidTr="00F05738">
              <w:trPr>
                <w:trHeight w:val="394"/>
              </w:trPr>
              <w:tc>
                <w:tcPr>
                  <w:tcW w:w="262" w:type="pct"/>
                  <w:vAlign w:val="center"/>
                </w:tcPr>
                <w:p w14:paraId="54AE91B3" w14:textId="77777777" w:rsidR="00135A3A" w:rsidRPr="00603221" w:rsidRDefault="00135A3A" w:rsidP="004D4D34">
                  <w:pPr>
                    <w:rPr>
                      <w:lang w:val="el-GR"/>
                    </w:rPr>
                  </w:pPr>
                </w:p>
              </w:tc>
              <w:tc>
                <w:tcPr>
                  <w:tcW w:w="1147" w:type="pct"/>
                  <w:vAlign w:val="center"/>
                </w:tcPr>
                <w:p w14:paraId="481862C9" w14:textId="77777777" w:rsidR="00135A3A" w:rsidRPr="00603221" w:rsidRDefault="00135A3A" w:rsidP="004D4D34">
                  <w:pPr>
                    <w:rPr>
                      <w:lang w:val="el-GR"/>
                    </w:rPr>
                  </w:pPr>
                </w:p>
              </w:tc>
              <w:tc>
                <w:tcPr>
                  <w:tcW w:w="1146" w:type="pct"/>
                  <w:vAlign w:val="center"/>
                </w:tcPr>
                <w:p w14:paraId="6A928764" w14:textId="77777777" w:rsidR="00135A3A" w:rsidRPr="00603221" w:rsidRDefault="00135A3A" w:rsidP="004D4D34">
                  <w:pPr>
                    <w:rPr>
                      <w:lang w:val="el-GR"/>
                    </w:rPr>
                  </w:pPr>
                </w:p>
              </w:tc>
              <w:tc>
                <w:tcPr>
                  <w:tcW w:w="1147" w:type="pct"/>
                  <w:vAlign w:val="center"/>
                </w:tcPr>
                <w:p w14:paraId="12610762" w14:textId="77777777" w:rsidR="00135A3A" w:rsidRPr="00603221" w:rsidRDefault="00135A3A" w:rsidP="004D4D34">
                  <w:pPr>
                    <w:rPr>
                      <w:lang w:val="el-GR"/>
                    </w:rPr>
                  </w:pPr>
                </w:p>
              </w:tc>
              <w:tc>
                <w:tcPr>
                  <w:tcW w:w="504" w:type="pct"/>
                  <w:vAlign w:val="center"/>
                </w:tcPr>
                <w:p w14:paraId="2F64FE57" w14:textId="77777777" w:rsidR="00135A3A" w:rsidRPr="00603221" w:rsidRDefault="00135A3A" w:rsidP="004D4D34">
                  <w:pPr>
                    <w:rPr>
                      <w:lang w:val="el-GR"/>
                    </w:rPr>
                  </w:pPr>
                </w:p>
              </w:tc>
              <w:tc>
                <w:tcPr>
                  <w:tcW w:w="794" w:type="pct"/>
                  <w:shd w:val="clear" w:color="auto" w:fill="C0C0C0"/>
                </w:tcPr>
                <w:p w14:paraId="507E0AE0" w14:textId="77777777" w:rsidR="00135A3A" w:rsidRPr="00603221" w:rsidRDefault="00135A3A" w:rsidP="004D4D34">
                  <w:pPr>
                    <w:rPr>
                      <w:lang w:val="el-GR"/>
                    </w:rPr>
                  </w:pPr>
                </w:p>
              </w:tc>
            </w:tr>
            <w:tr w:rsidR="00135A3A" w:rsidRPr="00D559AD" w14:paraId="62EEC79B" w14:textId="77777777" w:rsidTr="00F05738">
              <w:trPr>
                <w:trHeight w:val="394"/>
              </w:trPr>
              <w:tc>
                <w:tcPr>
                  <w:tcW w:w="262" w:type="pct"/>
                  <w:vAlign w:val="center"/>
                </w:tcPr>
                <w:p w14:paraId="13517DFE" w14:textId="77777777" w:rsidR="00135A3A" w:rsidRPr="00603221" w:rsidRDefault="00135A3A" w:rsidP="004D4D34">
                  <w:pPr>
                    <w:rPr>
                      <w:lang w:val="el-GR"/>
                    </w:rPr>
                  </w:pPr>
                </w:p>
              </w:tc>
              <w:tc>
                <w:tcPr>
                  <w:tcW w:w="1147" w:type="pct"/>
                  <w:vAlign w:val="center"/>
                </w:tcPr>
                <w:p w14:paraId="385B4819" w14:textId="77777777" w:rsidR="00135A3A" w:rsidRPr="00603221" w:rsidRDefault="00135A3A" w:rsidP="004D4D34">
                  <w:pPr>
                    <w:rPr>
                      <w:lang w:val="el-GR"/>
                    </w:rPr>
                  </w:pPr>
                </w:p>
              </w:tc>
              <w:tc>
                <w:tcPr>
                  <w:tcW w:w="1146" w:type="pct"/>
                  <w:vAlign w:val="center"/>
                </w:tcPr>
                <w:p w14:paraId="20E9C438" w14:textId="77777777" w:rsidR="00135A3A" w:rsidRPr="00603221" w:rsidRDefault="00135A3A" w:rsidP="004D4D34">
                  <w:pPr>
                    <w:rPr>
                      <w:lang w:val="el-GR"/>
                    </w:rPr>
                  </w:pPr>
                </w:p>
              </w:tc>
              <w:tc>
                <w:tcPr>
                  <w:tcW w:w="1147" w:type="pct"/>
                  <w:vAlign w:val="center"/>
                </w:tcPr>
                <w:p w14:paraId="431969B7" w14:textId="77777777" w:rsidR="00135A3A" w:rsidRPr="00603221" w:rsidRDefault="00135A3A" w:rsidP="004D4D34">
                  <w:pPr>
                    <w:rPr>
                      <w:lang w:val="el-GR"/>
                    </w:rPr>
                  </w:pPr>
                </w:p>
              </w:tc>
              <w:tc>
                <w:tcPr>
                  <w:tcW w:w="504" w:type="pct"/>
                  <w:vAlign w:val="center"/>
                </w:tcPr>
                <w:p w14:paraId="40F9755C" w14:textId="77777777" w:rsidR="00135A3A" w:rsidRPr="00603221" w:rsidRDefault="00135A3A" w:rsidP="004D4D34">
                  <w:pPr>
                    <w:rPr>
                      <w:lang w:val="el-GR"/>
                    </w:rPr>
                  </w:pPr>
                </w:p>
              </w:tc>
              <w:tc>
                <w:tcPr>
                  <w:tcW w:w="794" w:type="pct"/>
                  <w:shd w:val="clear" w:color="auto" w:fill="C0C0C0"/>
                </w:tcPr>
                <w:p w14:paraId="3D182922" w14:textId="77777777" w:rsidR="00135A3A" w:rsidRPr="00603221" w:rsidRDefault="00135A3A" w:rsidP="004D4D34">
                  <w:pPr>
                    <w:rPr>
                      <w:lang w:val="el-GR"/>
                    </w:rPr>
                  </w:pPr>
                </w:p>
              </w:tc>
            </w:tr>
            <w:tr w:rsidR="00135A3A" w:rsidRPr="00D559AD" w14:paraId="31DA97D3" w14:textId="77777777" w:rsidTr="00F05738">
              <w:trPr>
                <w:trHeight w:val="394"/>
              </w:trPr>
              <w:tc>
                <w:tcPr>
                  <w:tcW w:w="3702" w:type="pct"/>
                  <w:gridSpan w:val="4"/>
                  <w:tcBorders>
                    <w:bottom w:val="single" w:sz="4" w:space="0" w:color="000080"/>
                  </w:tcBorders>
                  <w:shd w:val="clear" w:color="auto" w:fill="C0C0C0"/>
                  <w:vAlign w:val="center"/>
                </w:tcPr>
                <w:p w14:paraId="7D6C5F5E" w14:textId="77777777" w:rsidR="00135A3A" w:rsidRPr="00603221" w:rsidRDefault="00135A3A" w:rsidP="004D4D34">
                  <w:pPr>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193A617" w14:textId="77777777" w:rsidR="00135A3A" w:rsidRPr="00603221" w:rsidRDefault="00135A3A" w:rsidP="004D4D34">
                  <w:pPr>
                    <w:rPr>
                      <w:lang w:val="el-GR"/>
                    </w:rPr>
                  </w:pPr>
                </w:p>
              </w:tc>
              <w:tc>
                <w:tcPr>
                  <w:tcW w:w="794" w:type="pct"/>
                  <w:tcBorders>
                    <w:bottom w:val="single" w:sz="4" w:space="0" w:color="000080"/>
                  </w:tcBorders>
                  <w:shd w:val="clear" w:color="auto" w:fill="C0C0C0"/>
                </w:tcPr>
                <w:p w14:paraId="58578D75" w14:textId="77777777" w:rsidR="00135A3A" w:rsidRPr="00603221" w:rsidRDefault="00135A3A" w:rsidP="004D4D34">
                  <w:pPr>
                    <w:rPr>
                      <w:lang w:val="el-GR"/>
                    </w:rPr>
                  </w:pPr>
                </w:p>
              </w:tc>
            </w:tr>
          </w:tbl>
          <w:p w14:paraId="29FF36B8" w14:textId="77777777" w:rsidR="00135A3A" w:rsidRDefault="00135A3A" w:rsidP="004D4D34">
            <w:pPr>
              <w:autoSpaceDE w:val="0"/>
              <w:autoSpaceDN w:val="0"/>
              <w:adjustRightInd w:val="0"/>
              <w:spacing w:after="70"/>
              <w:jc w:val="left"/>
              <w:rPr>
                <w:b/>
                <w:bCs/>
                <w:lang w:val="el-GR" w:eastAsia="el-GR"/>
              </w:rPr>
            </w:pPr>
          </w:p>
          <w:p w14:paraId="3EE30C1B" w14:textId="27CEC8F7" w:rsidR="00135A3A" w:rsidRPr="00603221" w:rsidRDefault="00135A3A" w:rsidP="004D4D34">
            <w:pPr>
              <w:rPr>
                <w:lang w:val="el-GR"/>
              </w:rPr>
            </w:pPr>
            <w:r w:rsidRPr="00603221">
              <w:rPr>
                <w:lang w:val="el-GR"/>
              </w:rPr>
              <w:t xml:space="preserve">Πίνακα </w:t>
            </w:r>
            <w:r w:rsidR="00DE4F00">
              <w:rPr>
                <w:lang w:val="el-GR"/>
              </w:rPr>
              <w:t xml:space="preserve">των </w:t>
            </w:r>
            <w:r w:rsidR="0068123B" w:rsidRPr="0068123B">
              <w:rPr>
                <w:b/>
                <w:bCs/>
                <w:lang w:val="el-GR"/>
              </w:rPr>
              <w:t>εξωτερικών</w:t>
            </w:r>
            <w:r w:rsidR="00DE4F00" w:rsidRPr="0068123B">
              <w:rPr>
                <w:b/>
                <w:bCs/>
                <w:lang w:val="el-GR"/>
              </w:rPr>
              <w:t xml:space="preserve"> συνεργατών</w:t>
            </w:r>
            <w:r w:rsidR="00DE4F00">
              <w:rPr>
                <w:lang w:val="el-GR"/>
              </w:rPr>
              <w:t xml:space="preserve"> </w:t>
            </w:r>
            <w:r w:rsidRPr="00603221">
              <w:rPr>
                <w:b/>
                <w:lang w:val="el-GR"/>
              </w:rPr>
              <w:t xml:space="preserve">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D559AD" w14:paraId="6C228645" w14:textId="77777777" w:rsidTr="00F05738">
              <w:trPr>
                <w:trHeight w:val="788"/>
              </w:trPr>
              <w:tc>
                <w:tcPr>
                  <w:tcW w:w="262" w:type="pct"/>
                  <w:shd w:val="clear" w:color="auto" w:fill="E0E0E0"/>
                  <w:vAlign w:val="center"/>
                </w:tcPr>
                <w:p w14:paraId="27544ACA" w14:textId="77777777" w:rsidR="00135A3A" w:rsidRPr="00603221" w:rsidRDefault="00135A3A" w:rsidP="004D4D34">
                  <w:pPr>
                    <w:rPr>
                      <w:lang w:val="el-GR"/>
                    </w:rPr>
                  </w:pPr>
                  <w:r w:rsidRPr="00603221">
                    <w:rPr>
                      <w:lang w:val="el-GR"/>
                    </w:rPr>
                    <w:t>Α/Α</w:t>
                  </w:r>
                </w:p>
              </w:tc>
              <w:tc>
                <w:tcPr>
                  <w:tcW w:w="2261" w:type="pct"/>
                  <w:shd w:val="clear" w:color="auto" w:fill="E0E0E0"/>
                  <w:vAlign w:val="center"/>
                </w:tcPr>
                <w:p w14:paraId="67C5FF32" w14:textId="77777777" w:rsidR="00135A3A" w:rsidRPr="00603221" w:rsidRDefault="00135A3A" w:rsidP="004D4D34">
                  <w:pPr>
                    <w:rPr>
                      <w:lang w:val="el-GR"/>
                    </w:rPr>
                  </w:pPr>
                  <w:r w:rsidRPr="00603221">
                    <w:rPr>
                      <w:lang w:val="el-GR"/>
                    </w:rPr>
                    <w:t>Ονοματεπώνυμο Μέλους Ομάδας Έργου</w:t>
                  </w:r>
                </w:p>
              </w:tc>
              <w:tc>
                <w:tcPr>
                  <w:tcW w:w="1130" w:type="pct"/>
                  <w:shd w:val="clear" w:color="auto" w:fill="E0E0E0"/>
                  <w:vAlign w:val="center"/>
                </w:tcPr>
                <w:p w14:paraId="31DC1CDF" w14:textId="77777777" w:rsidR="00135A3A" w:rsidRPr="00603221" w:rsidRDefault="00135A3A" w:rsidP="004D4D34">
                  <w:pPr>
                    <w:rPr>
                      <w:lang w:val="el-GR"/>
                    </w:rPr>
                  </w:pPr>
                  <w:r w:rsidRPr="00603221">
                    <w:rPr>
                      <w:lang w:val="el-GR"/>
                    </w:rPr>
                    <w:t>Θέση στην Ομάδα Έργου</w:t>
                  </w:r>
                </w:p>
              </w:tc>
              <w:tc>
                <w:tcPr>
                  <w:tcW w:w="553" w:type="pct"/>
                  <w:shd w:val="clear" w:color="auto" w:fill="E0E0E0"/>
                  <w:vAlign w:val="center"/>
                </w:tcPr>
                <w:p w14:paraId="644C6C94" w14:textId="77777777" w:rsidR="00135A3A" w:rsidRPr="00603221" w:rsidRDefault="00135A3A" w:rsidP="004D4D34">
                  <w:pPr>
                    <w:rPr>
                      <w:lang w:val="el-GR"/>
                    </w:rPr>
                  </w:pPr>
                  <w:r w:rsidRPr="00603221">
                    <w:rPr>
                      <w:lang w:val="el-GR"/>
                    </w:rPr>
                    <w:t>Ανθρωπομήνες</w:t>
                  </w:r>
                </w:p>
              </w:tc>
              <w:tc>
                <w:tcPr>
                  <w:tcW w:w="795" w:type="pct"/>
                  <w:shd w:val="clear" w:color="auto" w:fill="C0C0C0"/>
                </w:tcPr>
                <w:p w14:paraId="62EE543D" w14:textId="77777777" w:rsidR="00135A3A" w:rsidRPr="00603221" w:rsidRDefault="00135A3A" w:rsidP="004D4D34">
                  <w:pPr>
                    <w:rPr>
                      <w:lang w:val="el-GR"/>
                    </w:rPr>
                  </w:pPr>
                  <w:r w:rsidRPr="00603221">
                    <w:rPr>
                      <w:lang w:val="el-GR"/>
                    </w:rPr>
                    <w:t>Ποσοστό συμμετοχής* (%)</w:t>
                  </w:r>
                </w:p>
              </w:tc>
            </w:tr>
            <w:tr w:rsidR="00135A3A" w:rsidRPr="00D559AD" w14:paraId="3D115A6B" w14:textId="77777777" w:rsidTr="00F05738">
              <w:trPr>
                <w:trHeight w:val="394"/>
              </w:trPr>
              <w:tc>
                <w:tcPr>
                  <w:tcW w:w="262" w:type="pct"/>
                  <w:vAlign w:val="center"/>
                </w:tcPr>
                <w:p w14:paraId="0385E44E" w14:textId="77777777" w:rsidR="00135A3A" w:rsidRPr="00603221" w:rsidRDefault="00135A3A" w:rsidP="004D4D34">
                  <w:pPr>
                    <w:rPr>
                      <w:lang w:val="el-GR"/>
                    </w:rPr>
                  </w:pPr>
                </w:p>
              </w:tc>
              <w:tc>
                <w:tcPr>
                  <w:tcW w:w="2261" w:type="pct"/>
                  <w:vAlign w:val="center"/>
                </w:tcPr>
                <w:p w14:paraId="429432B7" w14:textId="77777777" w:rsidR="00135A3A" w:rsidRPr="00603221" w:rsidRDefault="00135A3A" w:rsidP="004D4D34">
                  <w:pPr>
                    <w:rPr>
                      <w:lang w:val="el-GR"/>
                    </w:rPr>
                  </w:pPr>
                </w:p>
              </w:tc>
              <w:tc>
                <w:tcPr>
                  <w:tcW w:w="1130" w:type="pct"/>
                  <w:vAlign w:val="center"/>
                </w:tcPr>
                <w:p w14:paraId="4A6A8107" w14:textId="77777777" w:rsidR="00135A3A" w:rsidRPr="00603221" w:rsidRDefault="00135A3A" w:rsidP="004D4D34">
                  <w:pPr>
                    <w:rPr>
                      <w:lang w:val="el-GR"/>
                    </w:rPr>
                  </w:pPr>
                </w:p>
              </w:tc>
              <w:tc>
                <w:tcPr>
                  <w:tcW w:w="553" w:type="pct"/>
                  <w:vAlign w:val="center"/>
                </w:tcPr>
                <w:p w14:paraId="72E4CE9E" w14:textId="77777777" w:rsidR="00135A3A" w:rsidRPr="00603221" w:rsidRDefault="00135A3A" w:rsidP="004D4D34">
                  <w:pPr>
                    <w:rPr>
                      <w:lang w:val="el-GR"/>
                    </w:rPr>
                  </w:pPr>
                </w:p>
              </w:tc>
              <w:tc>
                <w:tcPr>
                  <w:tcW w:w="795" w:type="pct"/>
                  <w:shd w:val="clear" w:color="auto" w:fill="C0C0C0"/>
                </w:tcPr>
                <w:p w14:paraId="4ED784E0" w14:textId="77777777" w:rsidR="00135A3A" w:rsidRPr="00603221" w:rsidRDefault="00135A3A" w:rsidP="004D4D34">
                  <w:pPr>
                    <w:rPr>
                      <w:lang w:val="el-GR"/>
                    </w:rPr>
                  </w:pPr>
                </w:p>
              </w:tc>
            </w:tr>
            <w:tr w:rsidR="00135A3A" w:rsidRPr="00D559AD" w14:paraId="4644FAE2" w14:textId="77777777" w:rsidTr="00F05738">
              <w:trPr>
                <w:trHeight w:val="394"/>
              </w:trPr>
              <w:tc>
                <w:tcPr>
                  <w:tcW w:w="262" w:type="pct"/>
                  <w:vAlign w:val="center"/>
                </w:tcPr>
                <w:p w14:paraId="5DC69AED" w14:textId="77777777" w:rsidR="00135A3A" w:rsidRPr="00603221" w:rsidRDefault="00135A3A" w:rsidP="004D4D34">
                  <w:pPr>
                    <w:rPr>
                      <w:lang w:val="el-GR"/>
                    </w:rPr>
                  </w:pPr>
                </w:p>
              </w:tc>
              <w:tc>
                <w:tcPr>
                  <w:tcW w:w="2261" w:type="pct"/>
                  <w:vAlign w:val="center"/>
                </w:tcPr>
                <w:p w14:paraId="2732710F" w14:textId="77777777" w:rsidR="00135A3A" w:rsidRPr="00603221" w:rsidRDefault="00135A3A" w:rsidP="004D4D34">
                  <w:pPr>
                    <w:rPr>
                      <w:lang w:val="el-GR"/>
                    </w:rPr>
                  </w:pPr>
                </w:p>
              </w:tc>
              <w:tc>
                <w:tcPr>
                  <w:tcW w:w="1130" w:type="pct"/>
                  <w:vAlign w:val="center"/>
                </w:tcPr>
                <w:p w14:paraId="552802B2" w14:textId="77777777" w:rsidR="00135A3A" w:rsidRPr="00603221" w:rsidRDefault="00135A3A" w:rsidP="004D4D34">
                  <w:pPr>
                    <w:rPr>
                      <w:lang w:val="el-GR"/>
                    </w:rPr>
                  </w:pPr>
                </w:p>
              </w:tc>
              <w:tc>
                <w:tcPr>
                  <w:tcW w:w="553" w:type="pct"/>
                  <w:vAlign w:val="center"/>
                </w:tcPr>
                <w:p w14:paraId="7AFC53FB" w14:textId="77777777" w:rsidR="00135A3A" w:rsidRPr="00603221" w:rsidRDefault="00135A3A" w:rsidP="004D4D34">
                  <w:pPr>
                    <w:rPr>
                      <w:lang w:val="el-GR"/>
                    </w:rPr>
                  </w:pPr>
                </w:p>
              </w:tc>
              <w:tc>
                <w:tcPr>
                  <w:tcW w:w="795" w:type="pct"/>
                  <w:shd w:val="clear" w:color="auto" w:fill="C0C0C0"/>
                </w:tcPr>
                <w:p w14:paraId="3D2EC4E9" w14:textId="77777777" w:rsidR="00135A3A" w:rsidRPr="00603221" w:rsidRDefault="00135A3A" w:rsidP="004D4D34">
                  <w:pPr>
                    <w:rPr>
                      <w:lang w:val="el-GR"/>
                    </w:rPr>
                  </w:pPr>
                </w:p>
              </w:tc>
            </w:tr>
            <w:tr w:rsidR="00135A3A" w:rsidRPr="00D559AD" w14:paraId="5D78114C" w14:textId="77777777" w:rsidTr="00F05738">
              <w:trPr>
                <w:trHeight w:val="394"/>
              </w:trPr>
              <w:tc>
                <w:tcPr>
                  <w:tcW w:w="262" w:type="pct"/>
                  <w:vAlign w:val="center"/>
                </w:tcPr>
                <w:p w14:paraId="5F597A94" w14:textId="77777777" w:rsidR="00135A3A" w:rsidRPr="00603221" w:rsidRDefault="00135A3A" w:rsidP="004D4D34">
                  <w:pPr>
                    <w:rPr>
                      <w:lang w:val="el-GR"/>
                    </w:rPr>
                  </w:pPr>
                </w:p>
              </w:tc>
              <w:tc>
                <w:tcPr>
                  <w:tcW w:w="2261" w:type="pct"/>
                  <w:vAlign w:val="center"/>
                </w:tcPr>
                <w:p w14:paraId="06C06EBD" w14:textId="77777777" w:rsidR="00135A3A" w:rsidRPr="00603221" w:rsidRDefault="00135A3A" w:rsidP="004D4D34">
                  <w:pPr>
                    <w:rPr>
                      <w:lang w:val="el-GR"/>
                    </w:rPr>
                  </w:pPr>
                </w:p>
              </w:tc>
              <w:tc>
                <w:tcPr>
                  <w:tcW w:w="1130" w:type="pct"/>
                  <w:vAlign w:val="center"/>
                </w:tcPr>
                <w:p w14:paraId="1F64FC83" w14:textId="77777777" w:rsidR="00135A3A" w:rsidRPr="00603221" w:rsidRDefault="00135A3A" w:rsidP="004D4D34">
                  <w:pPr>
                    <w:rPr>
                      <w:lang w:val="el-GR"/>
                    </w:rPr>
                  </w:pPr>
                </w:p>
              </w:tc>
              <w:tc>
                <w:tcPr>
                  <w:tcW w:w="553" w:type="pct"/>
                  <w:vAlign w:val="center"/>
                </w:tcPr>
                <w:p w14:paraId="0037FBBF" w14:textId="77777777" w:rsidR="00135A3A" w:rsidRPr="00603221" w:rsidRDefault="00135A3A" w:rsidP="004D4D34">
                  <w:pPr>
                    <w:rPr>
                      <w:lang w:val="el-GR"/>
                    </w:rPr>
                  </w:pPr>
                </w:p>
              </w:tc>
              <w:tc>
                <w:tcPr>
                  <w:tcW w:w="795" w:type="pct"/>
                  <w:shd w:val="clear" w:color="auto" w:fill="C0C0C0"/>
                </w:tcPr>
                <w:p w14:paraId="7EC16CCE" w14:textId="77777777" w:rsidR="00135A3A" w:rsidRPr="00603221" w:rsidRDefault="00135A3A" w:rsidP="004D4D34">
                  <w:pPr>
                    <w:rPr>
                      <w:lang w:val="el-GR"/>
                    </w:rPr>
                  </w:pPr>
                </w:p>
              </w:tc>
            </w:tr>
            <w:tr w:rsidR="00135A3A" w:rsidRPr="00D559AD" w14:paraId="375E8107" w14:textId="77777777" w:rsidTr="00F05738">
              <w:trPr>
                <w:trHeight w:val="380"/>
              </w:trPr>
              <w:tc>
                <w:tcPr>
                  <w:tcW w:w="3653" w:type="pct"/>
                  <w:gridSpan w:val="3"/>
                  <w:shd w:val="clear" w:color="auto" w:fill="C0C0C0"/>
                  <w:vAlign w:val="center"/>
                </w:tcPr>
                <w:p w14:paraId="623C7F94" w14:textId="77777777" w:rsidR="00135A3A" w:rsidRPr="00603221" w:rsidRDefault="00135A3A" w:rsidP="004D4D34">
                  <w:pPr>
                    <w:rPr>
                      <w:lang w:val="el-GR"/>
                    </w:rPr>
                  </w:pPr>
                  <w:r w:rsidRPr="00603221">
                    <w:rPr>
                      <w:b/>
                      <w:lang w:val="el-GR"/>
                    </w:rPr>
                    <w:t>ΜΕΡΙΚΟ ΣΥΝΟΛΟ (3)</w:t>
                  </w:r>
                </w:p>
              </w:tc>
              <w:tc>
                <w:tcPr>
                  <w:tcW w:w="553" w:type="pct"/>
                  <w:shd w:val="clear" w:color="auto" w:fill="C0C0C0"/>
                  <w:vAlign w:val="center"/>
                </w:tcPr>
                <w:p w14:paraId="45F72AFB" w14:textId="77777777" w:rsidR="00135A3A" w:rsidRPr="00603221" w:rsidRDefault="00135A3A" w:rsidP="004D4D34">
                  <w:pPr>
                    <w:rPr>
                      <w:lang w:val="el-GR"/>
                    </w:rPr>
                  </w:pPr>
                </w:p>
              </w:tc>
              <w:tc>
                <w:tcPr>
                  <w:tcW w:w="795" w:type="pct"/>
                  <w:shd w:val="clear" w:color="auto" w:fill="C0C0C0"/>
                </w:tcPr>
                <w:p w14:paraId="3638AD56" w14:textId="77777777" w:rsidR="00135A3A" w:rsidRPr="00603221" w:rsidRDefault="00135A3A" w:rsidP="004D4D34">
                  <w:pPr>
                    <w:rPr>
                      <w:lang w:val="el-GR"/>
                    </w:rPr>
                  </w:pPr>
                </w:p>
              </w:tc>
            </w:tr>
          </w:tbl>
          <w:p w14:paraId="3F88B9A4" w14:textId="77777777" w:rsidR="00135A3A" w:rsidRPr="00603221" w:rsidRDefault="00135A3A" w:rsidP="004D4D34">
            <w:pPr>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B46A915" w14:textId="77777777" w:rsidR="00135A3A" w:rsidRPr="00603221" w:rsidRDefault="00135A3A" w:rsidP="004D4D34">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bl>
    <w:p w14:paraId="1B9A7904" w14:textId="77777777" w:rsidR="00814752" w:rsidRPr="00603221" w:rsidRDefault="00814752" w:rsidP="004D4D34">
      <w:pPr>
        <w:rPr>
          <w:b/>
          <w:bCs/>
          <w:lang w:val="el-GR"/>
        </w:rPr>
      </w:pPr>
    </w:p>
    <w:p w14:paraId="102159C2" w14:textId="5C0C3219" w:rsidR="008338F0" w:rsidRPr="00603221" w:rsidRDefault="003355E7" w:rsidP="004D4D34">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2.2.7</w:t>
      </w:r>
      <w:r w:rsidR="00DD27E9">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559AD" w14:paraId="6D8D6B57" w14:textId="77777777" w:rsidTr="009C5EA6">
        <w:trPr>
          <w:trHeight w:val="711"/>
        </w:trPr>
        <w:tc>
          <w:tcPr>
            <w:tcW w:w="675" w:type="dxa"/>
            <w:shd w:val="clear" w:color="auto" w:fill="D9D9D9"/>
          </w:tcPr>
          <w:p w14:paraId="6A7D3001" w14:textId="0938BF16" w:rsidR="00BD358F" w:rsidRPr="00603221" w:rsidRDefault="00F02A81" w:rsidP="004D4D34">
            <w:pPr>
              <w:rPr>
                <w:b/>
              </w:rPr>
            </w:pPr>
            <w:r>
              <w:rPr>
                <w:b/>
                <w:lang w:val="el-GR"/>
              </w:rPr>
              <w:t>4</w:t>
            </w:r>
            <w:r w:rsidR="00BD358F" w:rsidRPr="00603221">
              <w:rPr>
                <w:b/>
              </w:rPr>
              <w:t>.</w:t>
            </w:r>
          </w:p>
        </w:tc>
        <w:tc>
          <w:tcPr>
            <w:tcW w:w="9180" w:type="dxa"/>
            <w:shd w:val="clear" w:color="auto" w:fill="D9D9D9"/>
          </w:tcPr>
          <w:p w14:paraId="5FA78FF8" w14:textId="7B10EBBB" w:rsidR="008129E2" w:rsidRPr="00603221" w:rsidRDefault="00BD358F" w:rsidP="004D4D34">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2.2.7</w:t>
            </w:r>
            <w:r w:rsidR="00DD27E9">
              <w:fldChar w:fldCharType="end"/>
            </w:r>
          </w:p>
          <w:p w14:paraId="3A4B15BB" w14:textId="77777777" w:rsidR="00BD358F" w:rsidRPr="00603221" w:rsidRDefault="00BD358F" w:rsidP="004D4D34">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D559AD" w14:paraId="427BD57A" w14:textId="77777777" w:rsidTr="009C5EA6">
        <w:trPr>
          <w:trHeight w:val="1480"/>
        </w:trPr>
        <w:tc>
          <w:tcPr>
            <w:tcW w:w="675" w:type="dxa"/>
          </w:tcPr>
          <w:p w14:paraId="655BE296" w14:textId="74CF1673" w:rsidR="00BD358F" w:rsidRPr="00603221" w:rsidRDefault="00F02A81" w:rsidP="004D4D34">
            <w:r>
              <w:rPr>
                <w:lang w:val="el-GR"/>
              </w:rPr>
              <w:t>4</w:t>
            </w:r>
            <w:r w:rsidR="00BD358F" w:rsidRPr="00603221">
              <w:t>.1</w:t>
            </w:r>
          </w:p>
        </w:tc>
        <w:tc>
          <w:tcPr>
            <w:tcW w:w="9180" w:type="dxa"/>
          </w:tcPr>
          <w:p w14:paraId="7BED7D45" w14:textId="77777777" w:rsidR="00F02A81" w:rsidRPr="00F02A81" w:rsidRDefault="00F02A81" w:rsidP="004D4D34">
            <w:pPr>
              <w:pStyle w:val="Tabletext"/>
              <w:rPr>
                <w:rFonts w:cs="Tahoma"/>
                <w:sz w:val="22"/>
                <w:szCs w:val="22"/>
              </w:rPr>
            </w:pPr>
            <w:r w:rsidRPr="00F02A81">
              <w:rPr>
                <w:rFonts w:cs="Tahoma"/>
                <w:sz w:val="22"/>
                <w:szCs w:val="22"/>
              </w:rPr>
              <w:t>Οι οικονομικοί φορείς προσκομίζουν πιστοποιητικά:</w:t>
            </w:r>
          </w:p>
          <w:p w14:paraId="5D583ABB" w14:textId="77777777" w:rsidR="00E602D8" w:rsidRPr="00E602D8" w:rsidRDefault="00E602D8" w:rsidP="00E602D8">
            <w:pPr>
              <w:numPr>
                <w:ilvl w:val="0"/>
                <w:numId w:val="36"/>
              </w:numPr>
              <w:pBdr>
                <w:top w:val="nil"/>
                <w:left w:val="nil"/>
                <w:bottom w:val="nil"/>
                <w:right w:val="nil"/>
                <w:between w:val="nil"/>
              </w:pBdr>
              <w:spacing w:after="0"/>
              <w:rPr>
                <w:color w:val="000000"/>
                <w:lang w:val="el-GR"/>
              </w:rPr>
            </w:pPr>
            <w:r w:rsidRPr="00E602D8">
              <w:rPr>
                <w:rFonts w:eastAsia="Tahoma"/>
                <w:color w:val="000000"/>
                <w:lang w:val="el-GR"/>
              </w:rPr>
              <w:t xml:space="preserve">Πιστοποιητικό από ανεξάρτητο διαπιστευμένο φορέα για τη Διαχείριση της Ποιότητας σύμφωνα µε το διεθνές πρότυπο ΕΛΟΤ ΕΝ </w:t>
            </w:r>
            <w:r w:rsidRPr="00E602D8">
              <w:rPr>
                <w:rFonts w:eastAsia="Tahoma"/>
                <w:color w:val="000000"/>
              </w:rPr>
              <w:t>ISO</w:t>
            </w:r>
            <w:r w:rsidRPr="00E602D8">
              <w:rPr>
                <w:rFonts w:eastAsia="Tahoma"/>
                <w:color w:val="000000"/>
                <w:lang w:val="el-GR"/>
              </w:rPr>
              <w:t xml:space="preserve"> 9001:2015 στο πεδίο </w:t>
            </w:r>
            <w:r w:rsidRPr="00E602D8">
              <w:rPr>
                <w:lang w:val="el-GR"/>
              </w:rPr>
              <w:t>Συμβουλευτικών Υπηρεσιών</w:t>
            </w:r>
            <w:r w:rsidRPr="00E602D8">
              <w:rPr>
                <w:rFonts w:eastAsia="Tahoma"/>
                <w:color w:val="000000"/>
                <w:lang w:val="el-GR"/>
              </w:rPr>
              <w:t xml:space="preserve"> ή ισοδύναμο αυτού.</w:t>
            </w:r>
          </w:p>
          <w:p w14:paraId="1CD1FA2B" w14:textId="77777777" w:rsidR="00E602D8" w:rsidRPr="00E602D8" w:rsidRDefault="00E602D8" w:rsidP="00E602D8">
            <w:pPr>
              <w:numPr>
                <w:ilvl w:val="0"/>
                <w:numId w:val="36"/>
              </w:numPr>
              <w:pBdr>
                <w:top w:val="nil"/>
                <w:left w:val="nil"/>
                <w:bottom w:val="nil"/>
                <w:right w:val="nil"/>
                <w:between w:val="nil"/>
              </w:pBdr>
              <w:rPr>
                <w:color w:val="000000"/>
                <w:lang w:val="el-GR"/>
              </w:rPr>
            </w:pPr>
            <w:r w:rsidRPr="00E602D8">
              <w:rPr>
                <w:rFonts w:eastAsia="Tahoma"/>
                <w:color w:val="000000"/>
                <w:lang w:val="el-GR"/>
              </w:rPr>
              <w:t xml:space="preserve">Πιστοποιητικό από ανεξάρτητο διαπιστευμένο φορέα για την εφαρμογή Συστήματος Διαχείρισης Ασφάλειας Πληροφοριών σύμφωνα µε το διεθνές πρότυπο </w:t>
            </w:r>
            <w:r w:rsidRPr="00E602D8">
              <w:rPr>
                <w:rFonts w:eastAsia="Tahoma"/>
                <w:color w:val="000000"/>
              </w:rPr>
              <w:t>ISO</w:t>
            </w:r>
            <w:r w:rsidRPr="00E602D8">
              <w:rPr>
                <w:rFonts w:eastAsia="Tahoma"/>
                <w:color w:val="000000"/>
                <w:lang w:val="el-GR"/>
              </w:rPr>
              <w:t xml:space="preserve"> / </w:t>
            </w:r>
            <w:r w:rsidRPr="00E602D8">
              <w:rPr>
                <w:rFonts w:eastAsia="Tahoma"/>
                <w:color w:val="000000"/>
              </w:rPr>
              <w:t>IEC</w:t>
            </w:r>
            <w:r w:rsidRPr="00E602D8">
              <w:rPr>
                <w:rFonts w:eastAsia="Tahoma"/>
                <w:color w:val="000000"/>
                <w:lang w:val="el-GR"/>
              </w:rPr>
              <w:t xml:space="preserve"> 27001:2013 στο πεδίο </w:t>
            </w:r>
            <w:r w:rsidRPr="00E602D8">
              <w:rPr>
                <w:lang w:val="el-GR"/>
              </w:rPr>
              <w:t>Συμβουλευτικών Υπηρεσιών</w:t>
            </w:r>
            <w:r w:rsidRPr="00E602D8">
              <w:rPr>
                <w:rFonts w:eastAsia="Tahoma"/>
                <w:color w:val="000000"/>
                <w:lang w:val="el-GR"/>
              </w:rPr>
              <w:t xml:space="preserve"> ή ισοδύναμο αυτού.</w:t>
            </w:r>
          </w:p>
          <w:p w14:paraId="524F2F67" w14:textId="77777777" w:rsidR="0097422D" w:rsidRDefault="0097422D" w:rsidP="00E602D8">
            <w:pPr>
              <w:numPr>
                <w:ilvl w:val="0"/>
                <w:numId w:val="36"/>
              </w:numPr>
              <w:rPr>
                <w:lang w:val="el-GR"/>
              </w:rPr>
            </w:pPr>
            <w:r w:rsidRPr="009C219A">
              <w:rPr>
                <w:color w:val="000000"/>
                <w:lang w:val="el-GR"/>
              </w:rPr>
              <w:t>Πιστοποιητικό από ανεξάρτητο διαπιστευμένο φορέα για την τήρηση ποιότητας Επιχειρησιακής Συνέχειας (</w:t>
            </w:r>
            <w:r w:rsidRPr="009C219A">
              <w:rPr>
                <w:color w:val="000000"/>
              </w:rPr>
              <w:t>Business</w:t>
            </w:r>
            <w:r w:rsidRPr="009C219A">
              <w:rPr>
                <w:color w:val="000000"/>
                <w:lang w:val="el-GR"/>
              </w:rPr>
              <w:t xml:space="preserve"> </w:t>
            </w:r>
            <w:r w:rsidRPr="009C219A">
              <w:rPr>
                <w:color w:val="000000"/>
              </w:rPr>
              <w:t>Continuity</w:t>
            </w:r>
            <w:r w:rsidRPr="009C219A">
              <w:rPr>
                <w:color w:val="000000"/>
                <w:lang w:val="el-GR"/>
              </w:rPr>
              <w:t xml:space="preserve"> </w:t>
            </w:r>
            <w:r w:rsidRPr="009C219A">
              <w:rPr>
                <w:color w:val="000000"/>
              </w:rPr>
              <w:t>Management</w:t>
            </w:r>
            <w:r w:rsidRPr="009C219A">
              <w:rPr>
                <w:color w:val="000000"/>
                <w:lang w:val="el-GR"/>
              </w:rPr>
              <w:t xml:space="preserve"> </w:t>
            </w:r>
            <w:r w:rsidRPr="009C219A">
              <w:rPr>
                <w:color w:val="000000"/>
              </w:rPr>
              <w:t>Systems</w:t>
            </w:r>
            <w:r w:rsidRPr="009C219A">
              <w:rPr>
                <w:color w:val="000000"/>
                <w:lang w:val="el-GR"/>
              </w:rPr>
              <w:t xml:space="preserve">) σύμφωνα µε το διεθνές πρότυπο </w:t>
            </w:r>
            <w:r w:rsidRPr="009C219A">
              <w:rPr>
                <w:color w:val="000000"/>
              </w:rPr>
              <w:t>ISO</w:t>
            </w:r>
            <w:r w:rsidRPr="009C219A">
              <w:rPr>
                <w:color w:val="000000"/>
                <w:lang w:val="el-GR"/>
              </w:rPr>
              <w:t xml:space="preserve"> 22301:2019 στο πεδίο </w:t>
            </w:r>
            <w:r w:rsidRPr="009C219A">
              <w:rPr>
                <w:lang w:val="el-GR"/>
              </w:rPr>
              <w:t>Συμβουλευτικών Υπηρεσιών</w:t>
            </w:r>
            <w:r w:rsidRPr="009C219A">
              <w:rPr>
                <w:color w:val="000000"/>
                <w:lang w:val="el-GR"/>
              </w:rPr>
              <w:t xml:space="preserve"> ή ισοδύναμο</w:t>
            </w:r>
            <w:r w:rsidRPr="009C219A">
              <w:rPr>
                <w:rFonts w:ascii="Calibri" w:eastAsia="Calibri" w:hAnsi="Calibri" w:cs="Calibri"/>
                <w:lang w:val="el-GR"/>
              </w:rPr>
              <w:t xml:space="preserve"> </w:t>
            </w:r>
            <w:r w:rsidRPr="009C219A">
              <w:rPr>
                <w:color w:val="000000"/>
                <w:lang w:val="el-GR"/>
              </w:rPr>
              <w:t>αυτού</w:t>
            </w:r>
            <w:r w:rsidRPr="009C219A">
              <w:rPr>
                <w:lang w:val="el-GR"/>
              </w:rPr>
              <w:t>.</w:t>
            </w:r>
          </w:p>
          <w:p w14:paraId="75B2E316" w14:textId="0DE2D698" w:rsidR="00E602D8" w:rsidRPr="00E602D8" w:rsidRDefault="00E602D8" w:rsidP="00E602D8">
            <w:pPr>
              <w:numPr>
                <w:ilvl w:val="0"/>
                <w:numId w:val="36"/>
              </w:numPr>
              <w:rPr>
                <w:lang w:val="el-GR"/>
              </w:rPr>
            </w:pPr>
            <w:r w:rsidRPr="00E602D8">
              <w:rPr>
                <w:lang w:val="el-GR"/>
              </w:rPr>
              <w:t xml:space="preserve">Πιστοποιητικό από ανεξάρτητο διαπιστευμένο φορέα για τη Διαχείριση της Καταπολέμησης της Δωροδοκίας σύμφωνα µε το διεθνές πρότυπο ΕΛΟΤ ΕΝ </w:t>
            </w:r>
            <w:r w:rsidRPr="00E602D8">
              <w:t>ISO</w:t>
            </w:r>
            <w:r w:rsidRPr="00E602D8">
              <w:rPr>
                <w:lang w:val="el-GR"/>
              </w:rPr>
              <w:t xml:space="preserve"> 37001:2017 στο πεδίο Συμβουλευτικών Υπηρεσιών ή ισοδύναμο αυτού.</w:t>
            </w:r>
          </w:p>
          <w:p w14:paraId="432170F1" w14:textId="6ABEBB2D" w:rsidR="000214DC" w:rsidRPr="00E602D8" w:rsidRDefault="00E602D8" w:rsidP="00E602D8">
            <w:pPr>
              <w:numPr>
                <w:ilvl w:val="0"/>
                <w:numId w:val="36"/>
              </w:numPr>
              <w:rPr>
                <w:rFonts w:eastAsia="Calibri"/>
                <w:lang w:val="el-GR"/>
              </w:rPr>
            </w:pPr>
            <w:r w:rsidRPr="00E602D8">
              <w:rPr>
                <w:lang w:val="el-GR"/>
              </w:rPr>
              <w:t xml:space="preserve">Βεβαίωση από ανεξάρτητο διαπιστευμένο φορέα για τη Διαχείριση της Κοινωνικής Ευθύνης σύμφωνα µε το πρότυπο </w:t>
            </w:r>
            <w:r w:rsidRPr="00E602D8">
              <w:t>ISO</w:t>
            </w:r>
            <w:r w:rsidRPr="00E602D8">
              <w:rPr>
                <w:lang w:val="el-GR"/>
              </w:rPr>
              <w:t xml:space="preserve"> 26000:2010 στο πεδίο Συμβουλευτικών Υπηρεσιών ή ισοδύναμο αυτού.</w:t>
            </w:r>
          </w:p>
          <w:p w14:paraId="63594DC5" w14:textId="77777777" w:rsidR="00E46DD8" w:rsidRDefault="00E46DD8" w:rsidP="004D4D34">
            <w:pPr>
              <w:pStyle w:val="Tabletext"/>
              <w:jc w:val="both"/>
              <w:rPr>
                <w:rFonts w:cs="Tahoma"/>
                <w:sz w:val="22"/>
                <w:szCs w:val="22"/>
              </w:rPr>
            </w:pPr>
            <w:r w:rsidRPr="00E46DD8">
              <w:rPr>
                <w:rFonts w:cs="Tahoma"/>
                <w:sz w:val="22"/>
                <w:szCs w:val="22"/>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1110899C" w14:textId="13EC80F8" w:rsidR="00BD358F" w:rsidRPr="00603221" w:rsidRDefault="0043187E" w:rsidP="004D4D34">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B97ED1" w14:textId="77777777" w:rsidR="00221291" w:rsidRDefault="00221291" w:rsidP="004D4D34">
      <w:pPr>
        <w:rPr>
          <w:b/>
          <w:bCs/>
          <w:lang w:val="el-GR"/>
        </w:rPr>
      </w:pPr>
    </w:p>
    <w:p w14:paraId="1947137C" w14:textId="77777777" w:rsidR="007B214A" w:rsidRPr="00603221" w:rsidRDefault="007B214A" w:rsidP="004D4D34">
      <w:pPr>
        <w:rPr>
          <w:b/>
          <w:bCs/>
          <w:lang w:val="el-GR"/>
        </w:rPr>
      </w:pPr>
    </w:p>
    <w:p w14:paraId="1E42D512" w14:textId="77777777" w:rsidR="00BD358F" w:rsidRPr="00603221" w:rsidRDefault="003355E7" w:rsidP="004D4D34">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4F4CF69" w14:textId="77777777" w:rsidR="002B2F6A" w:rsidRDefault="002B2F6A" w:rsidP="004D4D34">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C5A7A4" w14:textId="77777777" w:rsidR="002B2F6A" w:rsidRPr="00374B84" w:rsidRDefault="002B2F6A" w:rsidP="004D4D34">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FBD16C5" w14:textId="77777777" w:rsidR="002B2F6A" w:rsidRPr="00374B84" w:rsidRDefault="002B2F6A" w:rsidP="004D4D34">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41F5563" w14:textId="77777777" w:rsidR="002B2F6A" w:rsidRDefault="002B2F6A" w:rsidP="004D4D34">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11B9E4A" w14:textId="77777777" w:rsidR="002B2F6A" w:rsidRPr="005609B2" w:rsidRDefault="002B2F6A" w:rsidP="004D4D34">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B94693B" w14:textId="77777777" w:rsidR="002B2F6A" w:rsidRPr="005609B2" w:rsidRDefault="002B2F6A" w:rsidP="004D4D34">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795C8EF" w14:textId="77777777" w:rsidR="002B2F6A" w:rsidRPr="005609B2" w:rsidRDefault="002B2F6A" w:rsidP="004D4D34">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84A641F" w14:textId="77777777" w:rsidR="002B2F6A" w:rsidRPr="005609B2" w:rsidRDefault="002B2F6A" w:rsidP="004D4D34">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8EFD74B" w14:textId="77777777" w:rsidR="002B2F6A" w:rsidRPr="005609B2" w:rsidRDefault="002B2F6A" w:rsidP="004D4D34">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42356E0" w14:textId="77777777" w:rsidR="008338F0" w:rsidRPr="00603221" w:rsidRDefault="008338F0" w:rsidP="004D4D34">
      <w:pPr>
        <w:rPr>
          <w:b/>
          <w:bCs/>
          <w:lang w:val="el-GR"/>
        </w:rPr>
      </w:pPr>
    </w:p>
    <w:p w14:paraId="6AC8A82A" w14:textId="77777777" w:rsidR="002B2F6A" w:rsidRPr="005609B2" w:rsidRDefault="002B2F6A" w:rsidP="004D4D34">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w:t>
      </w:r>
      <w:r w:rsidRPr="005609B2">
        <w:rPr>
          <w:color w:val="000000"/>
          <w:lang w:val="el-GR"/>
        </w:rPr>
        <w:lastRenderedPageBreak/>
        <w:t xml:space="preserve">πιστοποιητικό εγγραφής εκδιδόμενο από την αρμόδια αρχή ή το πιστοποιητικό που εκδίδεται από τον αρμόδιο οργανισμό πιστοποίησης. </w:t>
      </w:r>
    </w:p>
    <w:p w14:paraId="2EE83677" w14:textId="77777777" w:rsidR="002B2F6A" w:rsidRPr="005609B2" w:rsidRDefault="002B2F6A" w:rsidP="004D4D34">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D7E3997" w14:textId="77777777" w:rsidR="002B2F6A" w:rsidRDefault="002B2F6A" w:rsidP="004D4D34">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39C34A1" w14:textId="77777777" w:rsidR="00451C28" w:rsidRPr="005609B2" w:rsidRDefault="00451C28" w:rsidP="004D4D34">
      <w:pPr>
        <w:rPr>
          <w:color w:val="000000"/>
          <w:lang w:val="el-GR"/>
        </w:rPr>
      </w:pPr>
    </w:p>
    <w:p w14:paraId="17CFCE70" w14:textId="5E3ADF81" w:rsidR="00C81258" w:rsidRPr="00451C28" w:rsidRDefault="002B2F6A" w:rsidP="004D4D34">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A2F583C" w14:textId="77777777" w:rsidR="002B2F6A" w:rsidRPr="002B2F6A" w:rsidRDefault="002B2F6A" w:rsidP="004D4D34">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84292FE" w14:textId="49CF7490" w:rsidR="00C81258" w:rsidRPr="00451C28" w:rsidRDefault="00C81258" w:rsidP="004D4D34">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D0E06D9" w14:textId="77777777" w:rsidR="002B2F6A" w:rsidRDefault="003355E7" w:rsidP="004D4D34">
      <w:pPr>
        <w:rPr>
          <w:lang w:val="el-GR"/>
        </w:rPr>
      </w:pPr>
      <w:r w:rsidRPr="00603221">
        <w:rPr>
          <w:b/>
          <w:bCs/>
          <w:lang w:val="el-GR"/>
        </w:rPr>
        <w:t>Β.</w:t>
      </w:r>
      <w:r w:rsidR="00D8414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F4BDC1D" w14:textId="77777777" w:rsidR="00D73A60" w:rsidRDefault="002B2F6A" w:rsidP="004D4D34">
      <w:pPr>
        <w:rPr>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73A60">
        <w:rPr>
          <w:lang w:val="el-GR"/>
        </w:rPr>
        <w:t xml:space="preserve"> </w:t>
      </w:r>
    </w:p>
    <w:p w14:paraId="6E296DDF" w14:textId="3D34D7E9" w:rsidR="002B2F6A" w:rsidRDefault="002B2F6A" w:rsidP="004D4D34">
      <w:pPr>
        <w:rPr>
          <w:color w:val="000000"/>
          <w:lang w:val="el-GR"/>
        </w:rPr>
      </w:pP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669094F" w14:textId="77777777" w:rsidR="002B2F6A" w:rsidRDefault="002B2F6A" w:rsidP="004D4D34">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4696FAEF" w14:textId="77777777" w:rsidR="00EB1543" w:rsidRPr="005C149B" w:rsidRDefault="00EB1543" w:rsidP="004D4D34">
      <w:pPr>
        <w:rPr>
          <w:lang w:val="el-GR"/>
        </w:rPr>
      </w:pPr>
      <w:r w:rsidRPr="00603221">
        <w:rPr>
          <w:b/>
          <w:bCs/>
          <w:lang w:val="el-GR"/>
        </w:rPr>
        <w:t>Β.</w:t>
      </w:r>
      <w:r w:rsidR="00D8414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w:t>
      </w:r>
      <w:r w:rsidR="002B2F6A" w:rsidRPr="005C149B">
        <w:rPr>
          <w:lang w:val="el-GR"/>
        </w:rPr>
        <w:t xml:space="preserve">των εργασιών. </w:t>
      </w:r>
    </w:p>
    <w:p w14:paraId="2925777F" w14:textId="77777777" w:rsidR="00D84146" w:rsidRPr="005C149B" w:rsidRDefault="00D84146" w:rsidP="004D4D34">
      <w:pPr>
        <w:rPr>
          <w:szCs w:val="24"/>
          <w:lang w:val="el-GR"/>
        </w:rPr>
      </w:pPr>
      <w:r w:rsidRPr="005C149B">
        <w:rPr>
          <w:b/>
          <w:bCs/>
          <w:lang w:val="el-GR"/>
        </w:rPr>
        <w:t xml:space="preserve">Β.11. </w:t>
      </w:r>
      <w:r w:rsidRPr="005C149B">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1D66005B" w14:textId="77777777" w:rsidR="00D84146" w:rsidRPr="005C149B" w:rsidRDefault="00D84146" w:rsidP="004D4D34">
      <w:pPr>
        <w:ind w:left="360" w:hanging="360"/>
        <w:rPr>
          <w:szCs w:val="24"/>
          <w:lang w:val="el-GR"/>
        </w:rPr>
      </w:pPr>
      <w:r w:rsidRPr="005C149B">
        <w:rPr>
          <w:szCs w:val="24"/>
          <w:lang w:val="el-GR"/>
        </w:rPr>
        <w:t>-</w:t>
      </w:r>
      <w:r w:rsidRPr="005C149B">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6D2865E4" w14:textId="3DD9B3E5" w:rsidR="00D84146" w:rsidRPr="005C149B" w:rsidRDefault="00D84146" w:rsidP="004D4D34">
      <w:pPr>
        <w:ind w:left="360" w:hanging="360"/>
        <w:rPr>
          <w:szCs w:val="24"/>
          <w:lang w:val="el-GR"/>
        </w:rPr>
      </w:pPr>
      <w:r w:rsidRPr="005C149B">
        <w:rPr>
          <w:szCs w:val="24"/>
          <w:lang w:val="el-GR"/>
        </w:rPr>
        <w:t>-</w:t>
      </w:r>
      <w:r w:rsidRPr="005C149B">
        <w:rPr>
          <w:szCs w:val="24"/>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r w:rsidR="00E93251" w:rsidRPr="005C149B">
        <w:rPr>
          <w:szCs w:val="24"/>
          <w:lang w:val="el-GR"/>
        </w:rPr>
        <w:t xml:space="preserve"> </w:t>
      </w:r>
    </w:p>
    <w:p w14:paraId="41D9DCEE" w14:textId="77777777" w:rsidR="00D84146" w:rsidRPr="00603221" w:rsidRDefault="00D84146" w:rsidP="004D4D34">
      <w:pPr>
        <w:rPr>
          <w:color w:val="000000"/>
          <w:lang w:val="el-GR"/>
        </w:rPr>
      </w:pPr>
    </w:p>
    <w:p w14:paraId="5DFD6F19" w14:textId="77777777" w:rsidR="002B2F6A" w:rsidRPr="00611572" w:rsidRDefault="002B2F6A" w:rsidP="004D4D34">
      <w:pPr>
        <w:rPr>
          <w:b/>
          <w:bCs/>
          <w:lang w:val="el-GR"/>
        </w:rPr>
      </w:pPr>
      <w:r>
        <w:rPr>
          <w:b/>
          <w:bCs/>
          <w:lang w:val="el-GR"/>
        </w:rPr>
        <w:t>Β.</w:t>
      </w:r>
      <w:r w:rsidR="00D84146">
        <w:rPr>
          <w:b/>
          <w:bCs/>
          <w:lang w:val="el-GR"/>
        </w:rPr>
        <w:t>12</w:t>
      </w:r>
      <w:r>
        <w:rPr>
          <w:b/>
          <w:bCs/>
          <w:lang w:val="el-GR"/>
        </w:rPr>
        <w:t xml:space="preserve">. </w:t>
      </w:r>
      <w:r w:rsidRPr="00611572">
        <w:rPr>
          <w:b/>
          <w:bCs/>
          <w:lang w:val="el-GR"/>
        </w:rPr>
        <w:t>Επισημαίνεται ότι γίνονται αποδεκτές:</w:t>
      </w:r>
    </w:p>
    <w:p w14:paraId="5E9C0DB6" w14:textId="77777777" w:rsidR="002B2F6A" w:rsidRPr="00611572" w:rsidRDefault="002B2F6A" w:rsidP="004D4D34">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3C6F415" w14:textId="55CE009A" w:rsidR="00597F8A" w:rsidRPr="00F13FC7" w:rsidRDefault="002B2F6A" w:rsidP="004D4D34">
      <w:pPr>
        <w:numPr>
          <w:ilvl w:val="0"/>
          <w:numId w:val="4"/>
        </w:numPr>
        <w:suppressAutoHyphens w:val="0"/>
        <w:spacing w:after="0"/>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13FC7">
        <w:rPr>
          <w:b/>
          <w:bCs/>
          <w:lang w:val="el-GR"/>
        </w:rPr>
        <w:t>τους</w:t>
      </w:r>
    </w:p>
    <w:p w14:paraId="41085CB8" w14:textId="77777777" w:rsidR="00F13FC7" w:rsidRDefault="00F13FC7" w:rsidP="00F13FC7">
      <w:pPr>
        <w:suppressAutoHyphens w:val="0"/>
        <w:spacing w:after="0"/>
        <w:rPr>
          <w:b/>
          <w:bCs/>
          <w:lang w:val="el-GR"/>
        </w:rPr>
      </w:pPr>
    </w:p>
    <w:p w14:paraId="434BF0DC" w14:textId="77777777" w:rsidR="00F13FC7" w:rsidRPr="003E1CBC" w:rsidRDefault="00F13FC7" w:rsidP="00F13FC7">
      <w:pPr>
        <w:suppressAutoHyphens w:val="0"/>
        <w:spacing w:after="0"/>
        <w:rPr>
          <w:lang w:val="el-GR"/>
        </w:rPr>
      </w:pPr>
    </w:p>
    <w:p w14:paraId="228E91DD" w14:textId="77777777" w:rsidR="00C33C73" w:rsidRPr="00603221" w:rsidRDefault="00C33C73" w:rsidP="004D4D34">
      <w:pPr>
        <w:pStyle w:val="2"/>
        <w:rPr>
          <w:rFonts w:cs="Tahoma"/>
          <w:lang w:val="el-GR"/>
        </w:rPr>
      </w:pPr>
      <w:r w:rsidRPr="00603221">
        <w:rPr>
          <w:rFonts w:cs="Tahoma"/>
          <w:lang w:val="el-GR"/>
        </w:rPr>
        <w:tab/>
      </w:r>
      <w:bookmarkStart w:id="170" w:name="_Toc97194289"/>
      <w:bookmarkStart w:id="171" w:name="_Toc97194431"/>
      <w:bookmarkStart w:id="172" w:name="_Toc165459037"/>
      <w:r w:rsidRPr="00603221">
        <w:rPr>
          <w:rFonts w:cs="Tahoma"/>
          <w:lang w:val="el-GR"/>
        </w:rPr>
        <w:t>Κριτήρια Ανάθεσης</w:t>
      </w:r>
      <w:bookmarkEnd w:id="170"/>
      <w:bookmarkEnd w:id="171"/>
      <w:bookmarkEnd w:id="172"/>
      <w:r w:rsidRPr="00603221">
        <w:rPr>
          <w:rFonts w:cs="Tahoma"/>
          <w:lang w:val="el-GR"/>
        </w:rPr>
        <w:t xml:space="preserve"> </w:t>
      </w:r>
    </w:p>
    <w:p w14:paraId="527E82A8" w14:textId="77777777" w:rsidR="008338F0" w:rsidRPr="00603221" w:rsidRDefault="003355E7" w:rsidP="004D4D34">
      <w:pPr>
        <w:pStyle w:val="3"/>
        <w:ind w:left="709" w:hanging="709"/>
        <w:rPr>
          <w:lang w:val="el-GR"/>
        </w:rPr>
      </w:pPr>
      <w:bookmarkStart w:id="173" w:name="_Ref496542191"/>
      <w:bookmarkStart w:id="174" w:name="_Toc97194290"/>
      <w:bookmarkStart w:id="175" w:name="_Toc97194432"/>
      <w:bookmarkStart w:id="176" w:name="_Toc165459038"/>
      <w:r w:rsidRPr="00603221">
        <w:rPr>
          <w:lang w:val="el-GR"/>
        </w:rPr>
        <w:t>Κριτήριο ανάθεσης</w:t>
      </w:r>
      <w:bookmarkEnd w:id="173"/>
      <w:bookmarkEnd w:id="174"/>
      <w:bookmarkEnd w:id="175"/>
      <w:bookmarkEnd w:id="176"/>
    </w:p>
    <w:p w14:paraId="47868D4B" w14:textId="2EB7B4B6" w:rsidR="00372DB8" w:rsidRDefault="003355E7" w:rsidP="004D4D34">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00577E53">
        <w:rPr>
          <w:lang w:val="el-GR"/>
        </w:rPr>
        <w:t xml:space="preserve"> </w:t>
      </w:r>
      <w:r w:rsidRPr="00603221">
        <w:rPr>
          <w:lang w:val="el-GR"/>
        </w:rPr>
        <w:t xml:space="preserve">βάσει </w:t>
      </w:r>
      <w:r w:rsidR="00372DB8">
        <w:rPr>
          <w:lang w:val="el-GR"/>
        </w:rPr>
        <w:t>αποκλειστικά της τιμής.</w:t>
      </w:r>
    </w:p>
    <w:p w14:paraId="4CDF02E9" w14:textId="77777777" w:rsidR="004629AE" w:rsidRPr="00603221" w:rsidRDefault="004629AE" w:rsidP="004D4D34">
      <w:pPr>
        <w:rPr>
          <w:lang w:val="el-GR"/>
        </w:rPr>
      </w:pPr>
    </w:p>
    <w:p w14:paraId="227F8993" w14:textId="77777777" w:rsidR="008338F0" w:rsidRPr="00603221" w:rsidRDefault="003355E7" w:rsidP="004D4D34">
      <w:pPr>
        <w:pStyle w:val="2"/>
        <w:rPr>
          <w:rFonts w:cs="Tahoma"/>
          <w:lang w:val="el-GR"/>
        </w:rPr>
      </w:pPr>
      <w:r w:rsidRPr="00603221">
        <w:rPr>
          <w:rFonts w:cs="Tahoma"/>
          <w:lang w:val="el-GR"/>
        </w:rPr>
        <w:lastRenderedPageBreak/>
        <w:tab/>
      </w:r>
      <w:bookmarkStart w:id="177" w:name="_Toc97194296"/>
      <w:bookmarkStart w:id="178" w:name="_Toc97194435"/>
      <w:bookmarkStart w:id="179" w:name="_Toc165459039"/>
      <w:r w:rsidRPr="00603221">
        <w:rPr>
          <w:rFonts w:cs="Tahoma"/>
          <w:lang w:val="el-GR"/>
        </w:rPr>
        <w:t>Κατάρτιση - Περιεχόμενο Προσφορών</w:t>
      </w:r>
      <w:bookmarkEnd w:id="177"/>
      <w:bookmarkEnd w:id="178"/>
      <w:bookmarkEnd w:id="179"/>
    </w:p>
    <w:p w14:paraId="11CD9995" w14:textId="77777777" w:rsidR="008338F0" w:rsidRPr="00603221" w:rsidRDefault="003355E7" w:rsidP="004D4D34">
      <w:pPr>
        <w:pStyle w:val="3"/>
        <w:ind w:left="709" w:hanging="709"/>
        <w:rPr>
          <w:lang w:val="el-GR"/>
        </w:rPr>
      </w:pPr>
      <w:bookmarkStart w:id="180" w:name="_Ref496542253"/>
      <w:bookmarkStart w:id="181" w:name="_Toc97194297"/>
      <w:bookmarkStart w:id="182" w:name="_Toc97194436"/>
      <w:bookmarkStart w:id="183" w:name="_Toc165459040"/>
      <w:r w:rsidRPr="00603221">
        <w:rPr>
          <w:lang w:val="el-GR"/>
        </w:rPr>
        <w:t>Γενικοί όροι υποβολής προσφορών</w:t>
      </w:r>
      <w:bookmarkEnd w:id="180"/>
      <w:bookmarkEnd w:id="181"/>
      <w:bookmarkEnd w:id="182"/>
      <w:bookmarkEnd w:id="183"/>
    </w:p>
    <w:p w14:paraId="1789A00E" w14:textId="77777777" w:rsidR="008338F0" w:rsidRPr="00603221" w:rsidRDefault="003355E7" w:rsidP="004D4D34">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5CDF209" w14:textId="77777777" w:rsidR="008338F0" w:rsidRDefault="003355E7" w:rsidP="004D4D34">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18CAF88C" w14:textId="77777777" w:rsidR="002B2F6A" w:rsidRDefault="002B2F6A" w:rsidP="004D4D34">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4F763937" w14:textId="5DFC3701" w:rsidR="002B2F6A" w:rsidRDefault="002B2F6A" w:rsidP="004D4D34">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65F6E57B" w14:textId="77777777" w:rsidR="00F13FC7" w:rsidRPr="00F13FC7" w:rsidRDefault="00F13FC7" w:rsidP="004D4D34">
      <w:pPr>
        <w:rPr>
          <w:lang w:val="el-GR"/>
        </w:rPr>
      </w:pPr>
    </w:p>
    <w:p w14:paraId="057DCA33" w14:textId="77777777" w:rsidR="008338F0" w:rsidRPr="00603221" w:rsidRDefault="003355E7" w:rsidP="004D4D34">
      <w:pPr>
        <w:pStyle w:val="3"/>
        <w:ind w:left="709" w:hanging="709"/>
        <w:rPr>
          <w:lang w:val="el-GR"/>
        </w:rPr>
      </w:pPr>
      <w:bookmarkStart w:id="184" w:name="_Toc74566860"/>
      <w:bookmarkStart w:id="185" w:name="_Ref496542299"/>
      <w:bookmarkStart w:id="186" w:name="_Toc97194298"/>
      <w:bookmarkStart w:id="187" w:name="_Toc97194437"/>
      <w:bookmarkStart w:id="188" w:name="_Toc165459041"/>
      <w:bookmarkEnd w:id="184"/>
      <w:r w:rsidRPr="00603221">
        <w:rPr>
          <w:lang w:val="el-GR"/>
        </w:rPr>
        <w:t>Χρόνος και Τρόπος υποβολής προσφορών</w:t>
      </w:r>
      <w:bookmarkEnd w:id="185"/>
      <w:bookmarkEnd w:id="186"/>
      <w:bookmarkEnd w:id="187"/>
      <w:bookmarkEnd w:id="188"/>
      <w:r w:rsidRPr="00603221">
        <w:rPr>
          <w:lang w:val="el-GR"/>
        </w:rPr>
        <w:t xml:space="preserve"> </w:t>
      </w:r>
    </w:p>
    <w:p w14:paraId="45C2CA7D" w14:textId="77777777" w:rsidR="008338F0" w:rsidRDefault="008338F0" w:rsidP="004D4D34">
      <w:pPr>
        <w:rPr>
          <w:lang w:val="el-GR"/>
        </w:rPr>
      </w:pPr>
    </w:p>
    <w:p w14:paraId="5CDEED95" w14:textId="0231C6A4" w:rsidR="004B759E" w:rsidRPr="00821852" w:rsidRDefault="000F0E29" w:rsidP="004D4D34">
      <w:pPr>
        <w:rPr>
          <w:b/>
          <w:bCs/>
          <w:lang w:val="el-GR"/>
        </w:rPr>
      </w:pPr>
      <w:bookmarkStart w:id="189" w:name="_Toc74566862"/>
      <w:bookmarkStart w:id="190" w:name="_Toc97194299"/>
      <w:bookmarkEnd w:id="189"/>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40979373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1.5</w:t>
      </w:r>
      <w:r w:rsidR="00DD27E9">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0"/>
    </w:p>
    <w:p w14:paraId="6F4D549A" w14:textId="77777777" w:rsidR="004B759E" w:rsidRDefault="004B759E" w:rsidP="004D4D34">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4B3923B" w14:textId="77777777" w:rsidR="000F0E29" w:rsidRPr="000F0E29" w:rsidRDefault="000F0E29" w:rsidP="004D4D34">
      <w:pPr>
        <w:rPr>
          <w:lang w:val="el-GR"/>
        </w:rPr>
      </w:pPr>
      <w:bookmarkStart w:id="191" w:name="_Toc97194300"/>
    </w:p>
    <w:p w14:paraId="77FDA5B1" w14:textId="77777777" w:rsidR="004B759E" w:rsidRPr="00A334BA" w:rsidRDefault="000F0E29" w:rsidP="004D4D34">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1"/>
    </w:p>
    <w:p w14:paraId="67522479" w14:textId="0A6FB6CB" w:rsidR="004B759E" w:rsidRDefault="004B759E" w:rsidP="004D4D34">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7A6ABC5" w14:textId="77777777" w:rsidR="00A0750F" w:rsidRPr="00A334BA" w:rsidRDefault="00A0750F" w:rsidP="004D4D34">
      <w:pPr>
        <w:spacing w:after="0"/>
        <w:rPr>
          <w:lang w:val="el-GR"/>
        </w:rPr>
      </w:pPr>
    </w:p>
    <w:p w14:paraId="554E1950" w14:textId="77777777" w:rsidR="00893B0F" w:rsidRPr="00603221" w:rsidRDefault="00893B0F" w:rsidP="004D4D34">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02DE65C" w14:textId="77777777" w:rsidR="000F0E29" w:rsidRPr="000F0E29" w:rsidRDefault="000F0E29" w:rsidP="004D4D34">
      <w:pPr>
        <w:rPr>
          <w:lang w:val="el-GR"/>
        </w:rPr>
      </w:pPr>
      <w:bookmarkStart w:id="192" w:name="_Toc74566865"/>
      <w:bookmarkStart w:id="193" w:name="_Toc97194301"/>
      <w:bookmarkEnd w:id="192"/>
    </w:p>
    <w:p w14:paraId="6BEB1828" w14:textId="77777777" w:rsidR="004B759E" w:rsidRPr="00A334BA" w:rsidRDefault="000F0E29" w:rsidP="004D4D34">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3"/>
      <w:r w:rsidR="004B759E" w:rsidRPr="00821852">
        <w:rPr>
          <w:lang w:val="el-GR"/>
        </w:rPr>
        <w:t xml:space="preserve"> </w:t>
      </w:r>
    </w:p>
    <w:p w14:paraId="350AB456" w14:textId="77777777" w:rsidR="004B759E" w:rsidRDefault="004B759E" w:rsidP="004D4D34">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6B5202E" w14:textId="77777777" w:rsidR="004B759E" w:rsidRDefault="004B759E" w:rsidP="004D4D34">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DA075DB" w14:textId="77777777" w:rsidR="004B759E" w:rsidRDefault="004B759E" w:rsidP="004D4D34">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FD610D3" w14:textId="77777777" w:rsidR="004B759E" w:rsidRDefault="00AA2F17" w:rsidP="004D4D34">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2504652" w14:textId="77777777" w:rsidR="00D472F0" w:rsidRPr="00D472F0" w:rsidRDefault="00D472F0" w:rsidP="004D4D34">
      <w:pPr>
        <w:rPr>
          <w:lang w:val="el-GR"/>
        </w:rPr>
      </w:pPr>
      <w:bookmarkStart w:id="194" w:name="_Ref75869622"/>
      <w:bookmarkStart w:id="195" w:name="_Toc97194302"/>
    </w:p>
    <w:p w14:paraId="1CA67F33" w14:textId="05C94A2C" w:rsidR="00201A77" w:rsidRPr="00201A77" w:rsidRDefault="000F0E29" w:rsidP="004D4D34">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196" w:name="_Toc74566867"/>
      <w:bookmarkStart w:id="197" w:name="_Toc74566868"/>
      <w:bookmarkStart w:id="198" w:name="_Toc74566869"/>
      <w:bookmarkStart w:id="199" w:name="_Toc74566870"/>
      <w:bookmarkEnd w:id="196"/>
      <w:bookmarkEnd w:id="197"/>
      <w:bookmarkEnd w:id="198"/>
      <w:bookmarkEnd w:id="199"/>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510087097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3F4899">
        <w:rPr>
          <w:lang w:val="el-GR"/>
        </w:rPr>
        <w:t xml:space="preserve">ΠΑΡΑΡΤΗΜΑ </w:t>
      </w:r>
      <w:r w:rsidR="00AD6C1A" w:rsidRPr="00AD6C1A">
        <w:rPr>
          <w:lang w:val="el-GR"/>
        </w:rPr>
        <w:t>IV</w:t>
      </w:r>
      <w:r w:rsidR="00AD6C1A" w:rsidRPr="003F4899">
        <w:rPr>
          <w:lang w:val="el-GR"/>
        </w:rPr>
        <w:t xml:space="preserve"> – Υπόδειγμα Τεχνικής Προσφοράς</w:t>
      </w:r>
      <w:r w:rsidR="00DD27E9">
        <w:fldChar w:fldCharType="end"/>
      </w:r>
      <w:r w:rsidR="00AE32CA" w:rsidRPr="00821852">
        <w:rPr>
          <w:lang w:val="el-GR"/>
        </w:rPr>
        <w:t xml:space="preserve"> &amp;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510087099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603221">
        <w:rPr>
          <w:lang w:val="el-GR"/>
        </w:rPr>
        <w:t xml:space="preserve">ΠΑΡΑΡΤΗΜΑ </w:t>
      </w:r>
      <w:r w:rsidR="00AD6C1A" w:rsidRPr="00AD6C1A">
        <w:rPr>
          <w:lang w:val="el-GR"/>
        </w:rPr>
        <w:t>V</w:t>
      </w:r>
      <w:r w:rsidR="00AD6C1A" w:rsidRPr="00603221">
        <w:rPr>
          <w:lang w:val="el-GR"/>
        </w:rPr>
        <w:t xml:space="preserve"> – Υπόδειγμα Οικονομικής Προσφοράς</w:t>
      </w:r>
      <w:r w:rsidR="00DD27E9">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4"/>
      <w:bookmarkEnd w:id="195"/>
    </w:p>
    <w:p w14:paraId="3A6A7EFA" w14:textId="77777777" w:rsidR="00FC039B" w:rsidRPr="00FC039B" w:rsidRDefault="00FC039B" w:rsidP="004D4D34">
      <w:pPr>
        <w:rPr>
          <w:lang w:val="el-GR"/>
        </w:rPr>
      </w:pPr>
    </w:p>
    <w:p w14:paraId="2296002F" w14:textId="77777777" w:rsidR="004E36A7" w:rsidRPr="00821852" w:rsidRDefault="000F0E29" w:rsidP="004D4D34">
      <w:pPr>
        <w:rPr>
          <w:lang w:val="el-GR"/>
        </w:rPr>
      </w:pPr>
      <w:bookmarkStart w:id="200" w:name="_Toc74566872"/>
      <w:bookmarkStart w:id="201" w:name="_Toc74566873"/>
      <w:bookmarkStart w:id="202" w:name="_Toc97194304"/>
      <w:bookmarkEnd w:id="200"/>
      <w:bookmarkEnd w:id="201"/>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02"/>
    </w:p>
    <w:p w14:paraId="6F91C9DD" w14:textId="77777777" w:rsidR="004E36A7" w:rsidRPr="008A2283" w:rsidRDefault="004E36A7" w:rsidP="004D4D34">
      <w:pPr>
        <w:rPr>
          <w:color w:val="000000"/>
          <w:lang w:val="el-GR"/>
        </w:rPr>
      </w:pPr>
      <w:bookmarkStart w:id="20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6FA055E" w14:textId="77777777" w:rsidR="004E36A7" w:rsidRPr="00CB7A20" w:rsidRDefault="004E36A7" w:rsidP="004D4D34">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0ACB826" w14:textId="77777777" w:rsidR="004E36A7" w:rsidRPr="00CB7A20" w:rsidRDefault="004E36A7" w:rsidP="004D4D34">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7D214AD7" w14:textId="5C9E6F3D" w:rsidR="004E36A7" w:rsidRPr="00CB7A20" w:rsidRDefault="004E36A7" w:rsidP="004D4D34">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01410D6D" w14:textId="77777777" w:rsidR="004E36A7" w:rsidRPr="00CB7A20" w:rsidRDefault="004E36A7" w:rsidP="004D4D34">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7ACBC3B" w14:textId="77777777" w:rsidR="004E36A7" w:rsidRDefault="004E36A7" w:rsidP="004D4D34">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78BDEEA9" w14:textId="77777777" w:rsidR="004E36A7" w:rsidRPr="008A2283" w:rsidRDefault="004E36A7" w:rsidP="004D4D34">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979BCC9" w14:textId="77777777" w:rsidR="004E36A7" w:rsidRDefault="004E36A7" w:rsidP="004D4D34">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03"/>
    </w:p>
    <w:p w14:paraId="3E4C3A5E" w14:textId="77777777" w:rsidR="000674D2" w:rsidRPr="00CB7A20" w:rsidRDefault="000674D2" w:rsidP="004D4D34">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680FB4" w14:textId="77777777" w:rsidR="000674D2" w:rsidRPr="00CB7A20" w:rsidRDefault="000674D2" w:rsidP="004D4D34">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C2F20EA" w14:textId="77777777" w:rsidR="000674D2" w:rsidRPr="00CB7A20" w:rsidRDefault="000674D2" w:rsidP="004D4D34">
      <w:pPr>
        <w:rPr>
          <w:lang w:val="el-GR"/>
        </w:rPr>
      </w:pPr>
      <w:r w:rsidRPr="00CB7A20">
        <w:rPr>
          <w:lang w:val="el-GR"/>
        </w:rPr>
        <w:t xml:space="preserve">β) αυτά που δεν υπάγονται στις διατάξεις του άρθρου 11 παρ. 2 του ν. 2690/1999, </w:t>
      </w:r>
    </w:p>
    <w:p w14:paraId="670E9782" w14:textId="77777777" w:rsidR="000674D2" w:rsidRPr="00CB7A20" w:rsidRDefault="000674D2" w:rsidP="004D4D34">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5D742A6" w14:textId="77777777" w:rsidR="000674D2" w:rsidRPr="00CB7A20" w:rsidRDefault="000674D2" w:rsidP="004D4D34">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E24ADC7" w14:textId="77777777" w:rsidR="000674D2" w:rsidRPr="00FA593B" w:rsidRDefault="000674D2" w:rsidP="004D4D34">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02B6C1C" w14:textId="77777777" w:rsidR="000674D2" w:rsidRDefault="000674D2" w:rsidP="004D4D34">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w:t>
      </w:r>
      <w:r w:rsidRPr="008178FF">
        <w:rPr>
          <w:lang w:val="el-GR"/>
        </w:rPr>
        <w:lastRenderedPageBreak/>
        <w:t>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CDF2639" w14:textId="77777777" w:rsidR="000674D2" w:rsidRPr="00CE38E4" w:rsidRDefault="000674D2" w:rsidP="004D4D34">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7CA0717" w14:textId="77777777" w:rsidR="000674D2" w:rsidRPr="00CB7A20" w:rsidRDefault="000674D2" w:rsidP="004D4D34">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C7ECFED" w14:textId="77777777" w:rsidR="000674D2" w:rsidRPr="00CB7A20" w:rsidRDefault="000674D2" w:rsidP="004D4D34">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7FB9762" w14:textId="77777777" w:rsidR="000674D2" w:rsidRDefault="000674D2" w:rsidP="004D4D34">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9EB4DBC" w14:textId="77777777" w:rsidR="00CA1F25" w:rsidRPr="00603221" w:rsidRDefault="00CA1F25" w:rsidP="004D4D34">
      <w:pPr>
        <w:rPr>
          <w:i/>
          <w:iCs/>
          <w:color w:val="5B9BD5"/>
          <w:lang w:val="el-GR"/>
        </w:rPr>
      </w:pPr>
    </w:p>
    <w:p w14:paraId="33121BE9" w14:textId="77777777" w:rsidR="008338F0" w:rsidRPr="005A1609" w:rsidRDefault="003355E7" w:rsidP="004D4D34">
      <w:pPr>
        <w:pStyle w:val="3"/>
        <w:ind w:left="709" w:hanging="709"/>
        <w:rPr>
          <w:lang w:val="el-GR"/>
        </w:rPr>
      </w:pPr>
      <w:bookmarkStart w:id="204" w:name="_Ref496542340"/>
      <w:bookmarkStart w:id="205" w:name="_Toc97194305"/>
      <w:bookmarkStart w:id="206" w:name="_Toc97194438"/>
      <w:bookmarkStart w:id="207" w:name="_Toc165459042"/>
      <w:r w:rsidRPr="00603221">
        <w:rPr>
          <w:lang w:val="el-GR"/>
        </w:rPr>
        <w:t>Περιεχόμενα Φακέλου «Δικαιολογητικά Συμμετοχής - Τεχνική Προσφορά»</w:t>
      </w:r>
      <w:bookmarkEnd w:id="204"/>
      <w:bookmarkEnd w:id="205"/>
      <w:bookmarkEnd w:id="206"/>
      <w:bookmarkEnd w:id="207"/>
      <w:r w:rsidRPr="00603221">
        <w:rPr>
          <w:lang w:val="el-GR"/>
        </w:rPr>
        <w:t xml:space="preserve"> </w:t>
      </w:r>
    </w:p>
    <w:p w14:paraId="58C581B9" w14:textId="77777777" w:rsidR="002C7E9A" w:rsidRPr="003329FF" w:rsidRDefault="002C7E9A" w:rsidP="004D4D34">
      <w:pPr>
        <w:pStyle w:val="4"/>
        <w:ind w:left="1134" w:hanging="1134"/>
        <w:rPr>
          <w:rStyle w:val="Heading4Char"/>
          <w:rFonts w:ascii="Tahoma" w:hAnsi="Tahoma" w:cs="Tahoma"/>
          <w:b/>
          <w:bCs/>
          <w:sz w:val="22"/>
        </w:rPr>
      </w:pPr>
      <w:bookmarkStart w:id="208" w:name="_Toc74566876"/>
      <w:bookmarkStart w:id="209" w:name="_Ref55324286"/>
      <w:bookmarkStart w:id="210" w:name="_Toc97194306"/>
      <w:bookmarkStart w:id="211" w:name="_Toc165459043"/>
      <w:bookmarkEnd w:id="208"/>
      <w:r w:rsidRPr="003329FF">
        <w:rPr>
          <w:rStyle w:val="Heading4Char"/>
          <w:rFonts w:ascii="Tahoma" w:hAnsi="Tahoma" w:cs="Tahoma"/>
          <w:b/>
          <w:bCs/>
          <w:sz w:val="22"/>
        </w:rPr>
        <w:t>Δικαιολογητικά Συμμετοχής</w:t>
      </w:r>
      <w:bookmarkEnd w:id="209"/>
      <w:bookmarkEnd w:id="210"/>
      <w:bookmarkEnd w:id="211"/>
    </w:p>
    <w:p w14:paraId="2C0E8C5F" w14:textId="77777777" w:rsidR="007702DC" w:rsidRDefault="007702DC" w:rsidP="004D4D34">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52BDD25" w14:textId="77777777" w:rsidR="007702DC" w:rsidRDefault="007702DC" w:rsidP="004D4D34">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ECFBCF7" w14:textId="4BB27EF0" w:rsidR="007702DC" w:rsidRPr="00BD7E89" w:rsidRDefault="007702DC" w:rsidP="004D4D34">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2" w:name="_Hlk118712722"/>
      <w:r w:rsidR="00340CC1"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340CC1" w:rsidRPr="00603221">
        <w:rPr>
          <w:lang w:val="el-GR"/>
        </w:rPr>
      </w:r>
      <w:r w:rsidR="00340CC1" w:rsidRPr="00603221">
        <w:rPr>
          <w:lang w:val="el-GR"/>
        </w:rPr>
        <w:fldChar w:fldCharType="separate"/>
      </w:r>
      <w:r w:rsidR="00AD6C1A">
        <w:rPr>
          <w:lang w:val="el-GR"/>
        </w:rPr>
        <w:t>2.1.5</w:t>
      </w:r>
      <w:r w:rsidR="00340CC1" w:rsidRPr="00603221">
        <w:rPr>
          <w:lang w:val="el-GR"/>
        </w:rPr>
        <w:fldChar w:fldCharType="end"/>
      </w:r>
      <w:bookmarkEnd w:id="212"/>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2.2.2</w:t>
      </w:r>
      <w:r w:rsidR="00DD27E9">
        <w:fldChar w:fldCharType="end"/>
      </w:r>
      <w:r>
        <w:rPr>
          <w:color w:val="000000"/>
          <w:lang w:val="el-GR"/>
        </w:rPr>
        <w:t xml:space="preserve"> </w:t>
      </w:r>
      <w:r w:rsidRPr="00BD7E89">
        <w:rPr>
          <w:lang w:val="el-GR"/>
        </w:rPr>
        <w:t xml:space="preserve">αντίστοιχα της παρούσας διακήρυξης.  </w:t>
      </w:r>
    </w:p>
    <w:p w14:paraId="58309DF9" w14:textId="0BB66227" w:rsidR="007702DC" w:rsidRDefault="00CD4F51" w:rsidP="004D4D34">
      <w:pPr>
        <w:rPr>
          <w:lang w:val="el-GR"/>
        </w:rPr>
      </w:pPr>
      <w:bookmarkStart w:id="213"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w:t>
      </w:r>
      <w:r w:rsidR="009F688B" w:rsidRPr="00B07864">
        <w:rPr>
          <w:lang w:val="el-GR"/>
        </w:rPr>
        <w:lastRenderedPageBreak/>
        <w:t xml:space="preserve">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340CC1">
        <w:rPr>
          <w:lang w:val="el-GR"/>
        </w:rPr>
        <w:fldChar w:fldCharType="begin"/>
      </w:r>
      <w:r w:rsidR="009F688B">
        <w:rPr>
          <w:lang w:val="el-GR"/>
        </w:rPr>
        <w:instrText xml:space="preserve"> REF _Ref494118533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Π</w:t>
      </w:r>
      <w:r w:rsidR="00AD6C1A" w:rsidRPr="00603221">
        <w:rPr>
          <w:lang w:val="el-GR"/>
        </w:rPr>
        <w:t xml:space="preserve">ΑΡΑΡΤΗΜΑ </w:t>
      </w:r>
      <w:r w:rsidR="00AD6C1A" w:rsidRPr="00603221">
        <w:t>V</w:t>
      </w:r>
      <w:r w:rsidR="00AD6C1A" w:rsidRPr="00603221">
        <w:rPr>
          <w:lang w:val="el-GR"/>
        </w:rPr>
        <w:t>Ι – Άλλες Δηλώσεις</w:t>
      </w:r>
      <w:r w:rsidR="00340CC1">
        <w:rPr>
          <w:lang w:val="el-GR"/>
        </w:rPr>
        <w:fldChar w:fldCharType="end"/>
      </w:r>
      <w:r w:rsidRPr="00B07864">
        <w:rPr>
          <w:lang w:val="el-GR"/>
        </w:rPr>
        <w:t>.</w:t>
      </w:r>
      <w:bookmarkEnd w:id="213"/>
    </w:p>
    <w:p w14:paraId="5C294ABF" w14:textId="36AB2E11" w:rsidR="00197834" w:rsidRPr="00197834" w:rsidRDefault="00197834" w:rsidP="004D4D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sidR="00EC750C">
        <w:rPr>
          <w:lang w:val="el-GR"/>
        </w:rPr>
        <w:t xml:space="preserve"> </w:t>
      </w:r>
      <w:r w:rsidR="00EC750C" w:rsidRPr="00EC750C">
        <w:rPr>
          <w:lang w:val="el-GR"/>
        </w:rPr>
        <w:t>(ΠΑΡΑΡΤΗΜΑ ΙΙ – ΕΥΡΩΠΑΙΚΟ ΕΝΙΑΙΟ ΕΓΓΡΑΦΟ ΣΥΜΒΑΣΗΣ (ΕΕΕΣ)  ως Παράρτημα  αυτής</w:t>
      </w:r>
      <w:r w:rsidRPr="00197834">
        <w:rPr>
          <w:lang w:val="el-GR"/>
        </w:rPr>
        <w:t xml:space="preserve">. </w:t>
      </w:r>
    </w:p>
    <w:p w14:paraId="372573CE" w14:textId="77777777" w:rsidR="00197834" w:rsidRPr="00197834" w:rsidRDefault="00197834" w:rsidP="004D4D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2D86753" w14:textId="77777777" w:rsidR="00D705C7" w:rsidRDefault="00197834" w:rsidP="004D4D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300AB8D" w14:textId="2868F2E6" w:rsidR="00D705C7" w:rsidRPr="00821852" w:rsidRDefault="00D705C7" w:rsidP="004D4D34">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821852">
          <w:rPr>
            <w:lang w:val="el-GR"/>
          </w:rPr>
          <w:t>www.promitheus.gov.gr</w:t>
        </w:r>
      </w:hyperlink>
      <w:r w:rsidRPr="00821852">
        <w:rPr>
          <w:lang w:val="el-GR"/>
        </w:rPr>
        <w:t>) του ΟΠΣ ΕΣΗΔΗΣ.</w:t>
      </w:r>
    </w:p>
    <w:p w14:paraId="3BC2163E" w14:textId="77777777" w:rsidR="00606EF6" w:rsidRPr="00603221" w:rsidRDefault="00606EF6" w:rsidP="004D4D34">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FDC1015" w14:textId="77777777" w:rsidR="00606EF6" w:rsidRPr="00603221" w:rsidRDefault="00606EF6" w:rsidP="004D4D34">
      <w:pPr>
        <w:rPr>
          <w:b/>
          <w:u w:val="single"/>
          <w:lang w:val="el-GR"/>
        </w:rPr>
      </w:pPr>
    </w:p>
    <w:p w14:paraId="5861BB03" w14:textId="77777777" w:rsidR="00704D1F" w:rsidRPr="00603221" w:rsidRDefault="00704D1F" w:rsidP="004D4D34">
      <w:pPr>
        <w:rPr>
          <w:b/>
          <w:u w:val="single"/>
          <w:lang w:val="el-GR"/>
        </w:rPr>
      </w:pPr>
      <w:r w:rsidRPr="00603221">
        <w:rPr>
          <w:b/>
          <w:u w:val="single"/>
          <w:lang w:val="el-GR"/>
        </w:rPr>
        <w:t>ΕΕΕΣ</w:t>
      </w:r>
      <w:r w:rsidR="00E1337D" w:rsidRPr="00603221">
        <w:rPr>
          <w:b/>
          <w:u w:val="single"/>
          <w:lang w:val="el-GR"/>
        </w:rPr>
        <w:t xml:space="preserve"> </w:t>
      </w:r>
    </w:p>
    <w:p w14:paraId="38504393" w14:textId="77777777" w:rsidR="00704D1F" w:rsidRPr="00603221" w:rsidRDefault="00704D1F" w:rsidP="004D4D34">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7A3D1DF0" w14:textId="77777777" w:rsidR="00704D1F" w:rsidRPr="00603221" w:rsidRDefault="00704D1F" w:rsidP="004D4D34">
      <w:pPr>
        <w:rPr>
          <w:b/>
          <w:u w:val="single"/>
          <w:lang w:val="el-GR"/>
        </w:rPr>
      </w:pPr>
    </w:p>
    <w:p w14:paraId="15B28197" w14:textId="5A374A3D" w:rsidR="008338F0" w:rsidRPr="00603221" w:rsidRDefault="003355E7" w:rsidP="004D4D34">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77E24" w:rsidRPr="00077E24">
        <w:rPr>
          <w:lang w:val="el-GR"/>
        </w:rPr>
        <w:t>ΠΑΡΑΡΤΗΜΑ ΙΙ – ΕΥΡΩΠΑΙΚΟ ΕΝΙΑΙΟ ΕΓΓΡΑΦΟ ΣΥΜΒΑΣΗΣ (ΕΕΕΣ) .</w:t>
      </w:r>
    </w:p>
    <w:p w14:paraId="7C224C01" w14:textId="77777777" w:rsidR="00D9390F" w:rsidRPr="00603221" w:rsidRDefault="00D9390F" w:rsidP="004D4D34">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ACAAD83" w14:textId="77777777" w:rsidR="00AC6490" w:rsidRPr="00603221" w:rsidRDefault="00D9390F" w:rsidP="004D4D34">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C6F4AD6" w14:textId="77777777" w:rsidR="00D9390F" w:rsidRPr="00603221" w:rsidRDefault="00D9390F" w:rsidP="004D4D34">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496E230" w14:textId="77777777" w:rsidR="00730FB9" w:rsidRPr="00603221" w:rsidRDefault="00D9390F" w:rsidP="004D4D34">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B701B3D" w14:textId="77777777" w:rsidR="004E535D" w:rsidRPr="00603221" w:rsidRDefault="00D9390F" w:rsidP="004D4D34">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36D1B7CC" w14:textId="77777777" w:rsidR="00704D1F" w:rsidRPr="00603221" w:rsidRDefault="00704D1F" w:rsidP="004D4D34">
      <w:pPr>
        <w:pStyle w:val="aff"/>
        <w:numPr>
          <w:ilvl w:val="0"/>
          <w:numId w:val="5"/>
        </w:numPr>
        <w:rPr>
          <w:lang w:val="el-GR" w:eastAsia="el-GR"/>
        </w:rPr>
      </w:pPr>
      <w:r w:rsidRPr="00603221">
        <w:rPr>
          <w:lang w:val="el-GR"/>
        </w:rPr>
        <w:lastRenderedPageBreak/>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2684CF46" w14:textId="77777777" w:rsidR="004E535D" w:rsidRPr="00603221" w:rsidRDefault="004E535D" w:rsidP="004D4D34">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01072D1" w14:textId="77777777" w:rsidR="00730FB9" w:rsidRPr="00603221" w:rsidRDefault="00D9390F" w:rsidP="004D4D34">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22119338" w14:textId="77777777" w:rsidR="00D9390F" w:rsidRPr="00603221" w:rsidRDefault="00D9390F" w:rsidP="004D4D34">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7499646" w14:textId="77777777" w:rsidR="00730FB9" w:rsidRPr="00603221" w:rsidRDefault="00730FB9" w:rsidP="004D4D34">
      <w:pPr>
        <w:rPr>
          <w:u w:val="single"/>
          <w:lang w:val="el-GR" w:eastAsia="el-GR"/>
        </w:rPr>
      </w:pPr>
      <w:r w:rsidRPr="00603221">
        <w:rPr>
          <w:u w:val="single"/>
          <w:lang w:val="el-GR" w:eastAsia="el-GR"/>
        </w:rPr>
        <w:t>δ. ΕΕΕΣ - Υπεργολάβοι:</w:t>
      </w:r>
    </w:p>
    <w:p w14:paraId="7D16C77A" w14:textId="77777777" w:rsidR="00730FB9" w:rsidRPr="00603221" w:rsidRDefault="00730FB9" w:rsidP="004D4D34">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6DEFA188" w14:textId="77777777" w:rsidR="008338F0" w:rsidRPr="00D472F0" w:rsidRDefault="00730FB9" w:rsidP="004D4D34">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D14D552" w14:textId="77777777" w:rsidR="00FB65FD" w:rsidRPr="00603221" w:rsidRDefault="00FB65FD" w:rsidP="004D4D34">
      <w:pPr>
        <w:rPr>
          <w:b/>
          <w:bCs/>
          <w:lang w:val="el-GR"/>
        </w:rPr>
      </w:pPr>
    </w:p>
    <w:p w14:paraId="43486875" w14:textId="77777777" w:rsidR="002C7E9A" w:rsidRPr="00603221" w:rsidRDefault="002C7E9A" w:rsidP="004D4D34">
      <w:pPr>
        <w:pStyle w:val="4"/>
        <w:tabs>
          <w:tab w:val="left" w:pos="7088"/>
          <w:tab w:val="left" w:pos="7513"/>
        </w:tabs>
        <w:ind w:left="993" w:hanging="993"/>
        <w:rPr>
          <w:rFonts w:cs="Tahoma"/>
          <w:szCs w:val="22"/>
          <w:lang w:val="el-GR"/>
        </w:rPr>
      </w:pPr>
      <w:bookmarkStart w:id="214" w:name="_Toc97194307"/>
      <w:bookmarkStart w:id="215" w:name="_Toc165459044"/>
      <w:r w:rsidRPr="00603221">
        <w:rPr>
          <w:rFonts w:cs="Tahoma"/>
          <w:szCs w:val="22"/>
          <w:lang w:val="el-GR"/>
        </w:rPr>
        <w:t>Τεχνική Προσφορά</w:t>
      </w:r>
      <w:bookmarkEnd w:id="214"/>
      <w:bookmarkEnd w:id="215"/>
      <w:r w:rsidRPr="00603221">
        <w:rPr>
          <w:rFonts w:cs="Tahoma"/>
          <w:szCs w:val="22"/>
          <w:lang w:val="el-GR"/>
        </w:rPr>
        <w:t xml:space="preserve"> </w:t>
      </w:r>
      <w:r w:rsidR="00E1337D" w:rsidRPr="00603221">
        <w:rPr>
          <w:rFonts w:cs="Tahoma"/>
          <w:szCs w:val="22"/>
          <w:lang w:val="el-GR"/>
        </w:rPr>
        <w:t xml:space="preserve"> </w:t>
      </w:r>
    </w:p>
    <w:p w14:paraId="4BDC16C9" w14:textId="25E63593" w:rsidR="007A3AC0" w:rsidRPr="00D472F0" w:rsidRDefault="007A3AC0" w:rsidP="004D4D34">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w:t>
      </w:r>
      <w:r w:rsidR="00571516">
        <w:rPr>
          <w:lang w:val="el-GR"/>
        </w:rPr>
        <w:t>όσα αναφέρονται στο</w:t>
      </w:r>
      <w:r w:rsidR="00A0750F">
        <w:rPr>
          <w:lang w:val="el-GR"/>
        </w:rPr>
        <w:t xml:space="preserve"> </w:t>
      </w:r>
      <w:r w:rsidR="00340CC1">
        <w:rPr>
          <w:lang w:val="el-GR"/>
        </w:rPr>
        <w:fldChar w:fldCharType="begin"/>
      </w:r>
      <w:r w:rsidR="006712BB">
        <w:rPr>
          <w:lang w:val="el-GR"/>
        </w:rPr>
        <w:instrText xml:space="preserve"> REF _Ref496625830 \h </w:instrText>
      </w:r>
      <w:r w:rsidR="004D4D34">
        <w:rPr>
          <w:lang w:val="el-GR"/>
        </w:rPr>
        <w:instrText xml:space="preserve"> \* MERGEFORMAT </w:instrText>
      </w:r>
      <w:r w:rsidR="00340CC1">
        <w:rPr>
          <w:lang w:val="el-GR"/>
        </w:rPr>
      </w:r>
      <w:r w:rsidR="00340CC1">
        <w:rPr>
          <w:lang w:val="el-GR"/>
        </w:rPr>
        <w:fldChar w:fldCharType="separate"/>
      </w:r>
      <w:r w:rsidR="00AD6C1A" w:rsidRPr="00603221">
        <w:rPr>
          <w:lang w:val="el-GR"/>
        </w:rPr>
        <w:t>ΠΑΡΑΡΤΗΜΑ Ι – Αναλυτική Περιγραφή Φυσικού και Οικονομικού Αντικειμένου της Σύμβασης</w:t>
      </w:r>
      <w:r w:rsidR="00340CC1">
        <w:rPr>
          <w:lang w:val="el-GR"/>
        </w:rPr>
        <w:fldChar w:fldCharType="end"/>
      </w:r>
      <w:r w:rsidRPr="00603221">
        <w:rPr>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55630565" w14:textId="0BA2179B" w:rsidR="007A3AC0" w:rsidRPr="00603221" w:rsidRDefault="007A3AC0" w:rsidP="004D4D34">
      <w:pPr>
        <w:suppressAutoHyphens w:val="0"/>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340CC1">
        <w:rPr>
          <w:highlight w:val="magenta"/>
          <w:lang w:val="el-GR"/>
        </w:rPr>
        <w:fldChar w:fldCharType="begin"/>
      </w:r>
      <w:r w:rsidR="007D2CC2">
        <w:rPr>
          <w:highlight w:val="magenta"/>
          <w:lang w:val="el-GR"/>
        </w:rPr>
        <w:instrText xml:space="preserve"> REF _Ref40980475 \h </w:instrText>
      </w:r>
      <w:r w:rsidR="004D4D34">
        <w:rPr>
          <w:highlight w:val="magenta"/>
          <w:lang w:val="el-GR"/>
        </w:rPr>
        <w:instrText xml:space="preserve"> \* MERGEFORMAT </w:instrText>
      </w:r>
      <w:r w:rsidR="00340CC1">
        <w:rPr>
          <w:highlight w:val="magenta"/>
          <w:lang w:val="el-GR"/>
        </w:rPr>
      </w:r>
      <w:r w:rsidR="00340CC1">
        <w:rPr>
          <w:highlight w:val="magenta"/>
          <w:lang w:val="el-GR"/>
        </w:rPr>
        <w:fldChar w:fldCharType="separate"/>
      </w:r>
      <w:r w:rsidR="00AD6C1A" w:rsidRPr="003F4899">
        <w:rPr>
          <w:lang w:val="el-GR"/>
        </w:rPr>
        <w:t xml:space="preserve">ΠΑΡΑΡΤΗΜΑ </w:t>
      </w:r>
      <w:r w:rsidR="00AD6C1A">
        <w:t>I</w:t>
      </w:r>
      <w:r w:rsidR="00AD6C1A" w:rsidRPr="00603221">
        <w:t>V</w:t>
      </w:r>
      <w:r w:rsidR="00AD6C1A" w:rsidRPr="003F4899">
        <w:rPr>
          <w:lang w:val="el-GR"/>
        </w:rPr>
        <w:t xml:space="preserve"> – Υπόδειγμα Τεχνικής Προσφοράς</w:t>
      </w:r>
      <w:r w:rsidR="00340CC1">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2D2CE81" w14:textId="77777777" w:rsidR="008338F0" w:rsidRPr="00603221" w:rsidRDefault="008338F0" w:rsidP="004D4D34">
      <w:pPr>
        <w:rPr>
          <w:lang w:val="el-GR"/>
        </w:rPr>
      </w:pPr>
    </w:p>
    <w:p w14:paraId="7C490A65" w14:textId="52AF4535" w:rsidR="008338F0" w:rsidRPr="00603221" w:rsidRDefault="003355E7" w:rsidP="004D4D34">
      <w:pPr>
        <w:pStyle w:val="3"/>
        <w:ind w:left="709" w:hanging="709"/>
        <w:rPr>
          <w:lang w:val="el-GR"/>
        </w:rPr>
      </w:pPr>
      <w:bookmarkStart w:id="216" w:name="_Ref496542376"/>
      <w:bookmarkStart w:id="217" w:name="_Toc97194308"/>
      <w:bookmarkStart w:id="218" w:name="_Toc97194439"/>
      <w:bookmarkStart w:id="219" w:name="_Toc165459045"/>
      <w:r w:rsidRPr="00603221">
        <w:rPr>
          <w:lang w:val="el-GR"/>
        </w:rPr>
        <w:t xml:space="preserve">Περιεχόμενα Φακέλου «Οικονομική Προσφορά» / Τρόπος σύνταξης και υποβολής οικονομικών </w:t>
      </w:r>
      <w:bookmarkEnd w:id="216"/>
      <w:bookmarkEnd w:id="217"/>
      <w:bookmarkEnd w:id="218"/>
      <w:r w:rsidR="00703487">
        <w:rPr>
          <w:lang w:val="el-GR"/>
        </w:rPr>
        <w:t>προσφορών</w:t>
      </w:r>
      <w:bookmarkEnd w:id="219"/>
    </w:p>
    <w:p w14:paraId="1920B53D" w14:textId="77777777" w:rsidR="001E3C20" w:rsidRPr="00603221" w:rsidRDefault="001E3C20" w:rsidP="004D4D34">
      <w:pPr>
        <w:autoSpaceDE w:val="0"/>
        <w:autoSpaceDN w:val="0"/>
        <w:adjustRightInd w:val="0"/>
        <w:spacing w:after="0"/>
        <w:rPr>
          <w:lang w:val="el-GR"/>
        </w:rPr>
      </w:pPr>
    </w:p>
    <w:p w14:paraId="16D5920C" w14:textId="6470488F" w:rsidR="001E3C20" w:rsidRPr="00603221" w:rsidRDefault="001E3C20" w:rsidP="004D4D34">
      <w:pPr>
        <w:autoSpaceDE w:val="0"/>
        <w:autoSpaceDN w:val="0"/>
        <w:adjustRightInd w:val="0"/>
        <w:spacing w:after="0"/>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40CC1">
        <w:rPr>
          <w:lang w:val="el-GR" w:eastAsia="el-GR"/>
        </w:rPr>
        <w:fldChar w:fldCharType="begin"/>
      </w:r>
      <w:r w:rsidR="007D2CC2">
        <w:rPr>
          <w:lang w:val="el-GR" w:eastAsia="el-GR"/>
        </w:rPr>
        <w:instrText xml:space="preserve"> REF _Ref40980548 \h </w:instrText>
      </w:r>
      <w:r w:rsidR="004D4D34">
        <w:rPr>
          <w:lang w:val="el-GR" w:eastAsia="el-GR"/>
        </w:rPr>
        <w:instrText xml:space="preserve"> \* MERGEFORMAT </w:instrText>
      </w:r>
      <w:r w:rsidR="00340CC1">
        <w:rPr>
          <w:lang w:val="el-GR" w:eastAsia="el-GR"/>
        </w:rPr>
      </w:r>
      <w:r w:rsidR="00340CC1">
        <w:rPr>
          <w:lang w:val="el-GR" w:eastAsia="el-GR"/>
        </w:rPr>
        <w:fldChar w:fldCharType="separate"/>
      </w:r>
      <w:r w:rsidR="00AD6C1A" w:rsidRPr="00603221">
        <w:rPr>
          <w:lang w:val="el-GR"/>
        </w:rPr>
        <w:t xml:space="preserve">ΠΑΡΑΡΤΗΜΑ </w:t>
      </w:r>
      <w:r w:rsidR="00AD6C1A" w:rsidRPr="00603221">
        <w:t>V</w:t>
      </w:r>
      <w:r w:rsidR="00AD6C1A" w:rsidRPr="00603221">
        <w:rPr>
          <w:lang w:val="el-GR"/>
        </w:rPr>
        <w:t xml:space="preserve"> – Υπόδειγμα Οικονομικής Προσφοράς</w:t>
      </w:r>
      <w:r w:rsidR="00340CC1">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A508245" w14:textId="77777777" w:rsidR="001E3C20" w:rsidRPr="00603221" w:rsidRDefault="001E3C20" w:rsidP="004D4D34">
      <w:pPr>
        <w:suppressAutoHyphens w:val="0"/>
        <w:autoSpaceDE w:val="0"/>
        <w:autoSpaceDN w:val="0"/>
        <w:adjustRightInd w:val="0"/>
        <w:spacing w:after="0"/>
        <w:jc w:val="left"/>
        <w:rPr>
          <w:lang w:val="el-GR" w:eastAsia="el-GR"/>
        </w:rPr>
      </w:pPr>
    </w:p>
    <w:p w14:paraId="1DA2557A" w14:textId="77777777" w:rsidR="00585042" w:rsidRPr="00821852" w:rsidRDefault="00585042" w:rsidP="004D4D34">
      <w:pPr>
        <w:rPr>
          <w:lang w:val="el-GR"/>
        </w:rPr>
      </w:pPr>
      <w:r w:rsidRPr="00B07864">
        <w:rPr>
          <w:lang w:val="el-GR" w:eastAsia="el-GR"/>
        </w:rPr>
        <w:lastRenderedPageBreak/>
        <w:t>Η τιμή δίνεται σε ευρώ ανά μονάδα μέτρησης.</w:t>
      </w:r>
    </w:p>
    <w:p w14:paraId="77B5FCF0" w14:textId="77777777" w:rsidR="008338F0" w:rsidRPr="00603221" w:rsidRDefault="003355E7" w:rsidP="004D4D34">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1BB5784E" w14:textId="77777777" w:rsidR="008338F0" w:rsidRPr="00603221" w:rsidRDefault="003355E7" w:rsidP="004D4D34">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D84146">
        <w:rPr>
          <w:lang w:val="el-GR"/>
        </w:rPr>
        <w:t xml:space="preserve">ΟΠΕΚΑ (πρώην </w:t>
      </w:r>
      <w:r w:rsidR="00D84146" w:rsidRPr="00603221">
        <w:rPr>
          <w:lang w:val="el-GR"/>
        </w:rPr>
        <w:t>ΟΓΑ</w:t>
      </w:r>
      <w:r w:rsidR="00D84146">
        <w:rPr>
          <w:lang w:val="el-GR"/>
        </w:rPr>
        <w:t>)</w:t>
      </w:r>
      <w:r w:rsidR="00043D44" w:rsidRPr="00603221">
        <w:rPr>
          <w:lang w:val="el-GR"/>
        </w:rPr>
        <w:t>.</w:t>
      </w:r>
    </w:p>
    <w:p w14:paraId="1BD4F838" w14:textId="77777777" w:rsidR="008338F0" w:rsidRPr="00603221" w:rsidRDefault="003355E7" w:rsidP="004D4D34">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54433271" w14:textId="77777777" w:rsidR="001852F3" w:rsidRPr="00603221" w:rsidRDefault="003355E7" w:rsidP="004D4D34">
      <w:pPr>
        <w:rPr>
          <w:lang w:val="el-GR"/>
        </w:rPr>
      </w:pPr>
      <w:r w:rsidRPr="00603221">
        <w:rPr>
          <w:lang w:val="el-GR"/>
        </w:rPr>
        <w:t xml:space="preserve">Ως απαράδεκτες θα απορρίπτονται προσφορές στις οποίες: </w:t>
      </w:r>
    </w:p>
    <w:p w14:paraId="30F2F870" w14:textId="77777777" w:rsidR="001852F3" w:rsidRPr="00603221" w:rsidRDefault="003355E7" w:rsidP="004D4D34">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4319CED" w14:textId="77777777" w:rsidR="001852F3" w:rsidRPr="00603221" w:rsidRDefault="003355E7" w:rsidP="004D4D34">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0" w:name="_Hlk67667045"/>
      <w:r w:rsidR="00C25AFF" w:rsidRPr="00C25AFF">
        <w:rPr>
          <w:lang w:val="el-GR"/>
        </w:rPr>
        <w:t>όπως τροποποιήθηκε με το άρθρο 42 του ν. 4782/Α36/9-3-2021</w:t>
      </w:r>
      <w:r w:rsidR="00C25AFF">
        <w:rPr>
          <w:lang w:val="el-GR"/>
        </w:rPr>
        <w:t xml:space="preserve"> </w:t>
      </w:r>
      <w:bookmarkEnd w:id="220"/>
      <w:r w:rsidRPr="00603221">
        <w:rPr>
          <w:lang w:val="el-GR"/>
        </w:rPr>
        <w:t>και</w:t>
      </w:r>
    </w:p>
    <w:p w14:paraId="2E5E31CD" w14:textId="77777777" w:rsidR="008338F0" w:rsidRPr="00603221" w:rsidRDefault="003355E7" w:rsidP="004D4D34">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F740333" w14:textId="77777777" w:rsidR="008338F0" w:rsidRPr="00603221" w:rsidRDefault="003355E7" w:rsidP="004D4D34">
      <w:pPr>
        <w:pStyle w:val="3"/>
        <w:ind w:left="709" w:hanging="709"/>
        <w:rPr>
          <w:lang w:val="el-GR"/>
        </w:rPr>
      </w:pPr>
      <w:bookmarkStart w:id="221" w:name="_Ref496542395"/>
      <w:bookmarkStart w:id="222" w:name="_Ref496542431"/>
      <w:bookmarkStart w:id="223" w:name="_Toc97194309"/>
      <w:bookmarkStart w:id="224" w:name="_Toc97194440"/>
      <w:bookmarkStart w:id="225" w:name="_Toc165459046"/>
      <w:r w:rsidRPr="00603221">
        <w:rPr>
          <w:lang w:val="el-GR"/>
        </w:rPr>
        <w:t>Χρόνος ισχύος των προσφορών</w:t>
      </w:r>
      <w:bookmarkEnd w:id="221"/>
      <w:bookmarkEnd w:id="222"/>
      <w:bookmarkEnd w:id="223"/>
      <w:bookmarkEnd w:id="224"/>
      <w:bookmarkEnd w:id="225"/>
      <w:r w:rsidR="00E1337D" w:rsidRPr="00603221">
        <w:rPr>
          <w:lang w:val="el-GR"/>
        </w:rPr>
        <w:t xml:space="preserve"> </w:t>
      </w:r>
    </w:p>
    <w:p w14:paraId="50AB9BF6" w14:textId="77777777" w:rsidR="00263C2C" w:rsidRPr="00603221" w:rsidRDefault="003355E7" w:rsidP="004D4D34">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628AFD83" w14:textId="77777777" w:rsidR="008338F0" w:rsidRPr="00603221" w:rsidRDefault="003355E7" w:rsidP="004D4D34">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92C7FEE" w14:textId="630C408F" w:rsidR="000527FB" w:rsidRDefault="003355E7" w:rsidP="004D4D34">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2.2.2</w:t>
      </w:r>
      <w:r w:rsidR="00DD27E9">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B34922C" w14:textId="77777777" w:rsidR="007D2CC2" w:rsidRPr="0029687F" w:rsidRDefault="003355E7" w:rsidP="004D4D34">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26"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7AD86B1C" w14:textId="77777777" w:rsidR="003528AF" w:rsidRPr="009567C7" w:rsidRDefault="003528AF" w:rsidP="004D4D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26"/>
    <w:p w14:paraId="5B921C2A" w14:textId="77777777" w:rsidR="008338F0" w:rsidRDefault="008338F0" w:rsidP="004D4D34">
      <w:pPr>
        <w:rPr>
          <w:lang w:val="el-GR"/>
        </w:rPr>
      </w:pPr>
    </w:p>
    <w:p w14:paraId="219BD2C2" w14:textId="77777777" w:rsidR="00BA6349" w:rsidRPr="00603221" w:rsidRDefault="00BA6349" w:rsidP="004D4D34">
      <w:pPr>
        <w:rPr>
          <w:lang w:val="el-GR"/>
        </w:rPr>
      </w:pPr>
    </w:p>
    <w:p w14:paraId="0F4F4F01" w14:textId="77777777" w:rsidR="008338F0" w:rsidRPr="00603221" w:rsidRDefault="003355E7" w:rsidP="004D4D34">
      <w:pPr>
        <w:pStyle w:val="3"/>
        <w:ind w:left="709" w:hanging="709"/>
        <w:rPr>
          <w:lang w:val="el-GR"/>
        </w:rPr>
      </w:pPr>
      <w:bookmarkStart w:id="227" w:name="_Ref67613193"/>
      <w:bookmarkStart w:id="228" w:name="_Toc97194310"/>
      <w:bookmarkStart w:id="229" w:name="_Toc97194441"/>
      <w:bookmarkStart w:id="230" w:name="_Toc165459047"/>
      <w:r w:rsidRPr="00603221">
        <w:rPr>
          <w:lang w:val="el-GR"/>
        </w:rPr>
        <w:lastRenderedPageBreak/>
        <w:t>Λόγοι απόρριψης προσφορών</w:t>
      </w:r>
      <w:bookmarkEnd w:id="227"/>
      <w:bookmarkEnd w:id="228"/>
      <w:bookmarkEnd w:id="229"/>
      <w:bookmarkEnd w:id="230"/>
    </w:p>
    <w:p w14:paraId="7096815F" w14:textId="77777777" w:rsidR="00D6202B" w:rsidRDefault="00D6202B" w:rsidP="004D4D34">
      <w:pPr>
        <w:rPr>
          <w:lang w:val="en-US"/>
        </w:rPr>
      </w:pPr>
    </w:p>
    <w:p w14:paraId="58EE1990" w14:textId="77777777" w:rsidR="00DE6525" w:rsidRPr="00603221" w:rsidRDefault="00DE6525" w:rsidP="004D4D34">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4157937C" w14:textId="167B5A59" w:rsidR="00DE6525" w:rsidRPr="00603221" w:rsidRDefault="00A334BA" w:rsidP="004D4D34">
      <w:pPr>
        <w:pStyle w:val="aff"/>
        <w:numPr>
          <w:ilvl w:val="0"/>
          <w:numId w:val="1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496542253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2.4.1</w:t>
      </w:r>
      <w:r w:rsidR="00DD27E9">
        <w:fldChar w:fldCharType="end"/>
      </w:r>
      <w:r w:rsidR="00DE6525" w:rsidRPr="00603221">
        <w:rPr>
          <w:lang w:val="el-GR"/>
        </w:rPr>
        <w:t xml:space="preserve"> (Γενικοί όροι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496542299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2.4.2</w:t>
      </w:r>
      <w:r w:rsidR="00DD27E9">
        <w:fldChar w:fldCharType="end"/>
      </w:r>
      <w:r w:rsidR="00DE6525" w:rsidRPr="00603221">
        <w:rPr>
          <w:lang w:val="el-GR"/>
        </w:rPr>
        <w:t xml:space="preserve"> (Χρόνος και τρόπος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496542340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2.4.3</w:t>
      </w:r>
      <w:r w:rsidR="00DD27E9">
        <w:fldChar w:fldCharType="end"/>
      </w:r>
      <w:r w:rsidR="00DE6525" w:rsidRPr="00603221">
        <w:rPr>
          <w:lang w:val="el-GR"/>
        </w:rPr>
        <w:t xml:space="preserve"> (Περιεχόμενο φακέλων δικαιολογητικών συμμετοχής, τεχνικής προσφοράς),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496542376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2.4.4</w:t>
      </w:r>
      <w:r w:rsidR="00DD27E9">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496542395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2.4.5</w:t>
      </w:r>
      <w:r w:rsidR="00DD27E9">
        <w:fldChar w:fldCharType="end"/>
      </w:r>
      <w:r w:rsidR="00DE6525" w:rsidRPr="00603221">
        <w:rPr>
          <w:lang w:val="el-GR"/>
        </w:rPr>
        <w:t xml:space="preserve"> (Χρόνος ισχύος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496542534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3.1</w:t>
      </w:r>
      <w:r w:rsidR="00DD27E9">
        <w:fldChar w:fldCharType="end"/>
      </w:r>
      <w:r w:rsidR="00DE6525" w:rsidRPr="00603221">
        <w:rPr>
          <w:lang w:val="el-GR"/>
        </w:rPr>
        <w:t xml:space="preserve"> (Αποσφράγιση και αξιολόγηση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496542592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3.2</w:t>
      </w:r>
      <w:r w:rsidR="00DD27E9">
        <w:fldChar w:fldCharType="end"/>
      </w:r>
      <w:r w:rsidR="00DE6525" w:rsidRPr="00603221">
        <w:rPr>
          <w:lang w:val="el-GR"/>
        </w:rPr>
        <w:t xml:space="preserve"> (Πρόσκληση υποβολής δικαιολογητικών προσωρινού αναδόχου) της παρούσας,</w:t>
      </w:r>
    </w:p>
    <w:p w14:paraId="57C1E4A5" w14:textId="77777777" w:rsidR="00DE6525" w:rsidRDefault="00DE6525" w:rsidP="004D4D34">
      <w:pPr>
        <w:pStyle w:val="aff"/>
        <w:numPr>
          <w:ilvl w:val="0"/>
          <w:numId w:val="1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377A8F91" w14:textId="3192EB3B" w:rsidR="00DE6525" w:rsidRPr="00603221" w:rsidRDefault="00DE6525" w:rsidP="004D4D34">
      <w:pPr>
        <w:pStyle w:val="aff"/>
        <w:numPr>
          <w:ilvl w:val="0"/>
          <w:numId w:val="1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3.1.1</w:t>
      </w:r>
      <w:r w:rsidR="00DD27E9">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3E278FA" w14:textId="77777777" w:rsidR="00DE6525" w:rsidRPr="009E58E5" w:rsidRDefault="00DE6525" w:rsidP="004D4D34">
      <w:pPr>
        <w:pStyle w:val="aff"/>
        <w:numPr>
          <w:ilvl w:val="0"/>
          <w:numId w:val="1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247FDB7" w14:textId="62492869" w:rsidR="00DE6525" w:rsidRPr="00603221" w:rsidRDefault="00DE6525" w:rsidP="004D4D34">
      <w:pPr>
        <w:pStyle w:val="aff"/>
        <w:numPr>
          <w:ilvl w:val="0"/>
          <w:numId w:val="1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2.2.3.3</w:t>
      </w:r>
      <w:r w:rsidR="00DD27E9">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EDD28BA" w14:textId="77777777" w:rsidR="00DE6525" w:rsidRPr="00603221" w:rsidRDefault="00DE6525" w:rsidP="004D4D34">
      <w:pPr>
        <w:pStyle w:val="aff"/>
        <w:numPr>
          <w:ilvl w:val="0"/>
          <w:numId w:val="16"/>
        </w:numPr>
        <w:spacing w:before="120"/>
        <w:ind w:left="284" w:hanging="142"/>
        <w:contextualSpacing w:val="0"/>
        <w:rPr>
          <w:lang w:val="el-GR"/>
        </w:rPr>
      </w:pPr>
      <w:r w:rsidRPr="00603221">
        <w:rPr>
          <w:lang w:val="el-GR"/>
        </w:rPr>
        <w:t>η οποία είναι υπό αίρεση,</w:t>
      </w:r>
    </w:p>
    <w:p w14:paraId="757039D7" w14:textId="77777777" w:rsidR="00DE6525" w:rsidRPr="00603221" w:rsidRDefault="00DE6525" w:rsidP="004D4D34">
      <w:pPr>
        <w:pStyle w:val="aff"/>
        <w:numPr>
          <w:ilvl w:val="0"/>
          <w:numId w:val="16"/>
        </w:numPr>
        <w:spacing w:before="120"/>
        <w:ind w:left="284" w:hanging="142"/>
        <w:contextualSpacing w:val="0"/>
        <w:rPr>
          <w:lang w:val="el-GR"/>
        </w:rPr>
      </w:pPr>
      <w:r w:rsidRPr="00603221">
        <w:rPr>
          <w:lang w:val="el-GR"/>
        </w:rPr>
        <w:t>η οποία θέτει όρο αναπροσαρμογής,</w:t>
      </w:r>
    </w:p>
    <w:p w14:paraId="6D67D7E0" w14:textId="77777777" w:rsidR="00250252" w:rsidRDefault="00250252" w:rsidP="004D4D34">
      <w:pPr>
        <w:pStyle w:val="aff"/>
        <w:numPr>
          <w:ilvl w:val="0"/>
          <w:numId w:val="1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3D1A66F" w14:textId="77777777" w:rsidR="00FA03E7" w:rsidRPr="00FA03E7" w:rsidRDefault="00FA03E7" w:rsidP="004D4D34">
      <w:pPr>
        <w:pStyle w:val="aff"/>
        <w:numPr>
          <w:ilvl w:val="0"/>
          <w:numId w:val="1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CEAC61E" w14:textId="77777777" w:rsidR="00957A03" w:rsidRPr="00957A03" w:rsidRDefault="00957A03" w:rsidP="004D4D34">
      <w:pPr>
        <w:pStyle w:val="aff"/>
        <w:numPr>
          <w:ilvl w:val="0"/>
          <w:numId w:val="1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5BF45EA" w14:textId="77777777" w:rsidR="00957A03" w:rsidRPr="00957A03" w:rsidRDefault="00957A03" w:rsidP="004D4D34">
      <w:pPr>
        <w:pStyle w:val="aff"/>
        <w:numPr>
          <w:ilvl w:val="0"/>
          <w:numId w:val="1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5E9F3C2" w14:textId="77777777" w:rsidR="00FA03E7" w:rsidRDefault="00957A03" w:rsidP="004D4D34">
      <w:pPr>
        <w:pStyle w:val="aff"/>
        <w:numPr>
          <w:ilvl w:val="0"/>
          <w:numId w:val="1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B391378" w14:textId="77777777" w:rsidR="00957A03" w:rsidRPr="00957A03" w:rsidRDefault="00957A03" w:rsidP="004D4D34">
      <w:pPr>
        <w:pStyle w:val="aff"/>
        <w:numPr>
          <w:ilvl w:val="0"/>
          <w:numId w:val="16"/>
        </w:numPr>
        <w:spacing w:before="120"/>
        <w:ind w:left="284" w:hanging="142"/>
        <w:contextualSpacing w:val="0"/>
        <w:rPr>
          <w:lang w:val="el-GR"/>
        </w:rPr>
      </w:pPr>
      <w:r w:rsidRPr="00957A03">
        <w:rPr>
          <w:lang w:val="el-GR"/>
        </w:rPr>
        <w:lastRenderedPageBreak/>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7ACD30F" w14:textId="77777777" w:rsidR="00957A03" w:rsidRPr="00957A03" w:rsidRDefault="00957A03" w:rsidP="004D4D34">
      <w:pPr>
        <w:pStyle w:val="aff"/>
        <w:numPr>
          <w:ilvl w:val="0"/>
          <w:numId w:val="1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C29D904" w14:textId="77777777" w:rsidR="00250252" w:rsidRPr="00603221" w:rsidRDefault="00250252" w:rsidP="004D4D34">
      <w:pPr>
        <w:pStyle w:val="aff"/>
        <w:numPr>
          <w:ilvl w:val="0"/>
          <w:numId w:val="1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C773DE1" w14:textId="77777777" w:rsidR="00250252" w:rsidRPr="003E1CBC" w:rsidRDefault="00250252" w:rsidP="004D4D34">
      <w:pPr>
        <w:pStyle w:val="aff"/>
        <w:numPr>
          <w:ilvl w:val="0"/>
          <w:numId w:val="1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558DA8E5" w14:textId="77777777" w:rsidR="008338F0" w:rsidRPr="00603221" w:rsidRDefault="003355E7" w:rsidP="004D4D34">
      <w:pPr>
        <w:pStyle w:val="1"/>
        <w:rPr>
          <w:rFonts w:cs="Tahoma"/>
          <w:sz w:val="22"/>
          <w:szCs w:val="22"/>
        </w:rPr>
      </w:pPr>
      <w:bookmarkStart w:id="231" w:name="_Toc97194442"/>
      <w:bookmarkStart w:id="232" w:name="_Toc165459048"/>
      <w:r w:rsidRPr="00603221">
        <w:rPr>
          <w:rFonts w:cs="Tahoma"/>
          <w:sz w:val="22"/>
          <w:szCs w:val="22"/>
        </w:rPr>
        <w:lastRenderedPageBreak/>
        <w:t>ΔΙΕΝΕΡΓΕΙΑ ΔΙΑΔΙΚΑΣΙΑΣ - ΑΞΙΟΛΟΓΗΣΗ ΠΡΟΣΦΟΡΩΝ</w:t>
      </w:r>
      <w:bookmarkEnd w:id="231"/>
      <w:bookmarkEnd w:id="232"/>
      <w:r w:rsidR="00E1337D" w:rsidRPr="00603221">
        <w:rPr>
          <w:rFonts w:cs="Tahoma"/>
          <w:sz w:val="22"/>
          <w:szCs w:val="22"/>
        </w:rPr>
        <w:t xml:space="preserve"> </w:t>
      </w:r>
    </w:p>
    <w:p w14:paraId="36952FF6" w14:textId="77777777" w:rsidR="008338F0" w:rsidRPr="00603221" w:rsidRDefault="003355E7" w:rsidP="004D4D34">
      <w:pPr>
        <w:pStyle w:val="2"/>
        <w:rPr>
          <w:rFonts w:cs="Tahoma"/>
          <w:lang w:val="el-GR"/>
        </w:rPr>
      </w:pPr>
      <w:r w:rsidRPr="00603221">
        <w:rPr>
          <w:rFonts w:cs="Tahoma"/>
          <w:lang w:val="el-GR"/>
        </w:rPr>
        <w:tab/>
      </w:r>
      <w:bookmarkStart w:id="233" w:name="_Ref496542534"/>
      <w:bookmarkStart w:id="234" w:name="_Toc97194311"/>
      <w:bookmarkStart w:id="235" w:name="_Toc97194443"/>
      <w:bookmarkStart w:id="236" w:name="_Toc165459049"/>
      <w:r w:rsidRPr="00603221">
        <w:rPr>
          <w:rFonts w:cs="Tahoma"/>
          <w:lang w:val="el-GR"/>
        </w:rPr>
        <w:t>Αποσφράγιση και αξιολόγηση προσφορών</w:t>
      </w:r>
      <w:bookmarkEnd w:id="233"/>
      <w:bookmarkEnd w:id="234"/>
      <w:bookmarkEnd w:id="235"/>
      <w:bookmarkEnd w:id="236"/>
      <w:r w:rsidRPr="00603221">
        <w:rPr>
          <w:rFonts w:cs="Tahoma"/>
          <w:lang w:val="el-GR"/>
        </w:rPr>
        <w:t xml:space="preserve"> </w:t>
      </w:r>
    </w:p>
    <w:p w14:paraId="7AB4A083" w14:textId="692ACBB8" w:rsidR="00C53DB9" w:rsidRDefault="00C53DB9" w:rsidP="00842160">
      <w:pPr>
        <w:pStyle w:val="3"/>
        <w:ind w:left="1134" w:hanging="992"/>
        <w:rPr>
          <w:lang w:val="el-GR"/>
        </w:rPr>
      </w:pPr>
      <w:bookmarkStart w:id="237" w:name="_Toc165459050"/>
      <w:bookmarkStart w:id="238" w:name="_Ref496542486"/>
      <w:bookmarkStart w:id="239" w:name="_Toc97194312"/>
      <w:bookmarkStart w:id="240" w:name="_Toc97194444"/>
      <w:r w:rsidRPr="00C53DB9">
        <w:rPr>
          <w:lang w:val="el-GR"/>
        </w:rPr>
        <w:t>Ηλεκτρονική αποσφράγιση προσφορών</w:t>
      </w:r>
      <w:bookmarkEnd w:id="237"/>
    </w:p>
    <w:p w14:paraId="4682CC04" w14:textId="77777777" w:rsidR="00C53DB9" w:rsidRPr="007C5017" w:rsidRDefault="00C53DB9" w:rsidP="007C5017">
      <w:pPr>
        <w:rPr>
          <w:lang w:val="el-GR"/>
        </w:rPr>
      </w:pPr>
      <w:r w:rsidRPr="007C5017">
        <w:rPr>
          <w:lang w:val="el-GR"/>
        </w:rPr>
        <w:t>Το πιστοποιημένο στο ΕΣΗΔΗΣ, για την αποσφράγιση των  προσφορών αρμόδιο όργανο της Αναθέτουσας Αρχής, ήτοι η επιτροπή διενέργειας/επιτροπή αξιολόγησης, εφεξής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2D9A014" w14:textId="77777777" w:rsidR="00C53DB9" w:rsidRPr="00997D2E" w:rsidRDefault="00C53DB9" w:rsidP="00C53DB9">
      <w:pPr>
        <w:widowControl w:val="0"/>
        <w:numPr>
          <w:ilvl w:val="0"/>
          <w:numId w:val="3"/>
        </w:numPr>
        <w:spacing w:after="60"/>
        <w:textAlignment w:val="baseline"/>
        <w:rPr>
          <w:kern w:val="1"/>
          <w:lang w:val="el-GR" w:eastAsia="ar-SA"/>
        </w:rPr>
      </w:pPr>
      <w:r w:rsidRPr="00997D2E">
        <w:rPr>
          <w:kern w:val="1"/>
          <w:lang w:val="el-GR" w:eastAsia="ar-SA"/>
        </w:rPr>
        <w:t xml:space="preserve">Ηλεκτρονική </w:t>
      </w:r>
      <w:r w:rsidRPr="00997D2E">
        <w:rPr>
          <w:bCs/>
          <w:lang w:val="el-GR"/>
        </w:rPr>
        <w:t>Αποσφράγιση</w:t>
      </w:r>
      <w:r w:rsidRPr="00997D2E">
        <w:rPr>
          <w:kern w:val="1"/>
          <w:lang w:val="el-GR" w:eastAsia="ar-SA"/>
        </w:rPr>
        <w:t xml:space="preserve"> του (υπό)φακέλου «Δικαιολογητικά Συμμετοχής-Τεχνική Προσφορά» και του (υπό)φακέλου «Οικονομική Προσφορά», </w:t>
      </w:r>
      <w:r w:rsidRPr="00997D2E">
        <w:rPr>
          <w:b/>
          <w:lang w:val="el-GR"/>
        </w:rPr>
        <w:t>τέσσερις (4) εργάσιμες ημέρες</w:t>
      </w:r>
      <w:r w:rsidRPr="00997D2E">
        <w:rPr>
          <w:lang w:val="el-GR"/>
        </w:rPr>
        <w:t xml:space="preserve"> μετά την καταληκτική ημερομηνία προσφορών ήτοι </w:t>
      </w:r>
      <w:r w:rsidRPr="00997D2E">
        <w:rPr>
          <w:b/>
          <w:lang w:val="el-GR"/>
        </w:rPr>
        <w:t>24-05-2024 και ώρα 14:00.</w:t>
      </w:r>
      <w:r w:rsidRPr="00997D2E">
        <w:rPr>
          <w:lang w:val="el-GR"/>
        </w:rPr>
        <w:t xml:space="preserve">  </w:t>
      </w:r>
    </w:p>
    <w:p w14:paraId="11DEE4F4" w14:textId="77777777" w:rsidR="00C53DB9" w:rsidRPr="009B4206" w:rsidRDefault="00C53DB9" w:rsidP="00C53DB9">
      <w:pPr>
        <w:textAlignment w:val="baseline"/>
        <w:rPr>
          <w:kern w:val="1"/>
          <w:lang w:val="el-GR" w:eastAsia="ar-SA"/>
        </w:rPr>
      </w:pPr>
      <w:r w:rsidRPr="00997D2E">
        <w:rPr>
          <w:kern w:val="1"/>
          <w:lang w:val="el-GR" w:eastAsia="ar-SA"/>
        </w:rPr>
        <w:t>Στο στάδιο αυτό τα στοιχεία των</w:t>
      </w:r>
      <w:r w:rsidRPr="00997D2E">
        <w:rPr>
          <w:kern w:val="1"/>
          <w:lang w:val="el-GR"/>
        </w:rPr>
        <w:t xml:space="preserve"> προσφορών </w:t>
      </w:r>
      <w:r w:rsidRPr="00997D2E">
        <w:rPr>
          <w:kern w:val="1"/>
          <w:lang w:val="el-GR" w:eastAsia="ar-SA"/>
        </w:rPr>
        <w:t>που αποσφραγίζονται είναι προσβάσιμα μόνο στα μέλη της Επιτροπής Διαγωνισμού και την Αναθέτουσα Αρχή.</w:t>
      </w:r>
    </w:p>
    <w:p w14:paraId="180D04EE" w14:textId="77777777" w:rsidR="00C53DB9" w:rsidRPr="00C53DB9" w:rsidRDefault="00C53DB9" w:rsidP="00C53DB9">
      <w:pPr>
        <w:rPr>
          <w:lang w:val="el-GR"/>
        </w:rPr>
      </w:pPr>
    </w:p>
    <w:p w14:paraId="519644FF" w14:textId="463877F8" w:rsidR="00362880" w:rsidRPr="00C53DB9" w:rsidRDefault="00C53DB9" w:rsidP="00C53DB9">
      <w:pPr>
        <w:pStyle w:val="3"/>
        <w:ind w:left="1134" w:hanging="992"/>
        <w:rPr>
          <w:kern w:val="1"/>
          <w:lang w:val="el-GR"/>
        </w:rPr>
      </w:pPr>
      <w:bookmarkStart w:id="241" w:name="_Toc165459051"/>
      <w:bookmarkEnd w:id="238"/>
      <w:bookmarkEnd w:id="239"/>
      <w:bookmarkEnd w:id="240"/>
      <w:r>
        <w:rPr>
          <w:rFonts w:cs="Tahoma"/>
          <w:szCs w:val="22"/>
          <w:lang w:val="el-GR"/>
        </w:rPr>
        <w:t>Αξιολόγηση προσφορών</w:t>
      </w:r>
      <w:bookmarkEnd w:id="241"/>
      <w:r w:rsidRPr="00C53DB9">
        <w:rPr>
          <w:lang w:val="el-GR"/>
        </w:rPr>
        <w:t xml:space="preserve"> </w:t>
      </w:r>
      <w:bookmarkStart w:id="242" w:name="_Ref40981105"/>
      <w:bookmarkStart w:id="243" w:name="_Ref40981122"/>
      <w:bookmarkStart w:id="244" w:name="_Ref40981155"/>
      <w:bookmarkStart w:id="245" w:name="_Toc43378470"/>
      <w:bookmarkEnd w:id="242"/>
      <w:bookmarkEnd w:id="243"/>
      <w:bookmarkEnd w:id="244"/>
      <w:bookmarkEnd w:id="245"/>
    </w:p>
    <w:p w14:paraId="0CE1DAE2" w14:textId="77777777" w:rsidR="00362880" w:rsidRPr="00D571E8" w:rsidRDefault="00362880" w:rsidP="004D4D34">
      <w:pPr>
        <w:rPr>
          <w:lang w:val="el-GR"/>
        </w:rPr>
      </w:pPr>
      <w:r w:rsidRPr="00D571E8">
        <w:rPr>
          <w:lang w:val="el-GR"/>
        </w:rPr>
        <w:t>3.1.2.1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4F96C753" w14:textId="77777777" w:rsidR="00362880" w:rsidRPr="00D571E8" w:rsidRDefault="00362880" w:rsidP="004D4D34">
      <w:pPr>
        <w:rPr>
          <w:lang w:val="el-GR"/>
        </w:rPr>
      </w:pPr>
      <w:r w:rsidRPr="00D571E8">
        <w:rPr>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6698FF8" w14:textId="77777777" w:rsidR="00362880" w:rsidRPr="00D571E8" w:rsidRDefault="00362880" w:rsidP="004D4D34">
      <w:pPr>
        <w:rPr>
          <w:lang w:val="el-GR"/>
        </w:rPr>
      </w:pPr>
      <w:r w:rsidRPr="00D571E8">
        <w:rPr>
          <w:lang w:val="el-GR"/>
        </w:rPr>
        <w:t>Ειδικότερα :</w:t>
      </w:r>
    </w:p>
    <w:p w14:paraId="7AC50E9B" w14:textId="77777777" w:rsidR="00362880" w:rsidRPr="00D571E8" w:rsidRDefault="00362880" w:rsidP="004D4D34">
      <w:pPr>
        <w:rPr>
          <w:lang w:val="el-GR"/>
        </w:rPr>
      </w:pPr>
      <w:r w:rsidRPr="00D571E8">
        <w:rPr>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4CE57A0" w14:textId="77777777" w:rsidR="00362880" w:rsidRPr="00D571E8" w:rsidRDefault="00362880" w:rsidP="004D4D34">
      <w:pPr>
        <w:rPr>
          <w:lang w:val="el-GR"/>
        </w:rPr>
      </w:pPr>
      <w:r w:rsidRPr="00D571E8">
        <w:rPr>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B049721" w14:textId="77777777" w:rsidR="00362880" w:rsidRPr="00D571E8" w:rsidRDefault="00362880" w:rsidP="004D4D34">
      <w:pPr>
        <w:rPr>
          <w:lang w:val="el-GR"/>
        </w:rPr>
      </w:pPr>
      <w:r w:rsidRPr="00D571E8">
        <w:rPr>
          <w:lang w:val="el-GR"/>
        </w:rPr>
        <w:lastRenderedPageBreak/>
        <w:t>Κατά της εν λόγω απόφασης χωρεί προδικαστική προσφυγή, σύμφωνα με τα οριζόμενα στην παράγραφο 3.4 της παρούσας.</w:t>
      </w:r>
    </w:p>
    <w:p w14:paraId="6A268628" w14:textId="77777777" w:rsidR="00362880" w:rsidRPr="00D571E8" w:rsidRDefault="00362880" w:rsidP="004D4D34">
      <w:pPr>
        <w:rPr>
          <w:lang w:val="el-GR"/>
        </w:rPr>
      </w:pPr>
      <w:r w:rsidRPr="00D571E8">
        <w:rPr>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62F59D12" w14:textId="77777777" w:rsidR="00362880" w:rsidRPr="00D571E8" w:rsidRDefault="00362880" w:rsidP="004D4D34">
      <w:pPr>
        <w:rPr>
          <w:lang w:val="el-GR"/>
        </w:rPr>
      </w:pPr>
      <w:r w:rsidRPr="00D571E8">
        <w:rPr>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397B500" w14:textId="77777777" w:rsidR="00362880" w:rsidRPr="00D571E8" w:rsidRDefault="00362880" w:rsidP="004D4D34">
      <w:pPr>
        <w:rPr>
          <w:lang w:val="el-GR"/>
        </w:rPr>
      </w:pPr>
      <w:r w:rsidRPr="00D571E8">
        <w:rPr>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E078555" w14:textId="77777777" w:rsidR="00362880" w:rsidRPr="00D571E8" w:rsidRDefault="00362880" w:rsidP="004D4D34">
      <w:pPr>
        <w:rPr>
          <w:lang w:val="el-GR"/>
        </w:rPr>
      </w:pPr>
      <w:r w:rsidRPr="00D571E8">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19300E5" w14:textId="77777777" w:rsidR="00362880" w:rsidRPr="00D571E8" w:rsidRDefault="00362880" w:rsidP="004D4D34">
      <w:pPr>
        <w:rPr>
          <w:lang w:val="el-GR"/>
        </w:rPr>
      </w:pPr>
      <w:r w:rsidRPr="00D571E8">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6F962422" w14:textId="77777777" w:rsidR="00362880" w:rsidRPr="00D571E8" w:rsidRDefault="00362880" w:rsidP="004D4D34">
      <w:pPr>
        <w:rPr>
          <w:lang w:val="el-GR"/>
        </w:rPr>
      </w:pPr>
      <w:r w:rsidRPr="00D571E8">
        <w:rPr>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6DF52F79" w14:textId="2BD0037A" w:rsidR="00362880" w:rsidRPr="00D571E8" w:rsidRDefault="00362880" w:rsidP="004D4D34">
      <w:pPr>
        <w:rPr>
          <w:lang w:val="el-GR"/>
        </w:rPr>
      </w:pPr>
      <w:r w:rsidRPr="00D571E8">
        <w:rPr>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DE40F6" w:rsidRPr="004F5118">
        <w:rPr>
          <w:color w:val="000000"/>
          <w:shd w:val="clear" w:color="auto" w:fill="FFFFFF"/>
          <w:lang w:val="el-GR"/>
        </w:rPr>
        <w:t xml:space="preserve">της </w:t>
      </w:r>
      <w:r w:rsidR="00DE40F6" w:rsidRPr="00603221">
        <w:rPr>
          <w:lang w:val="el-GR"/>
        </w:rPr>
        <w:t>Ενιαίας Αρχής Δημοσίων Συμβάσεων</w:t>
      </w:r>
      <w:r w:rsidR="00DE40F6">
        <w:rPr>
          <w:lang w:val="el-GR"/>
        </w:rPr>
        <w:t xml:space="preserve"> (</w:t>
      </w:r>
      <w:r w:rsidR="00DE40F6" w:rsidRPr="006B704A">
        <w:rPr>
          <w:lang w:val="el-GR"/>
        </w:rPr>
        <w:t>Ε.Α.ΔΗ.ΣΥ.)</w:t>
      </w:r>
      <w:r w:rsidR="00DE40F6" w:rsidRPr="00DE40F6">
        <w:rPr>
          <w:lang w:val="el-GR"/>
        </w:rPr>
        <w:t xml:space="preserve"> </w:t>
      </w:r>
      <w:r w:rsidRPr="00D571E8">
        <w:rPr>
          <w:lang w:val="el-GR"/>
        </w:rPr>
        <w:t>σύμφωνα με όσα προβλέπονται στην παράγραφο 3.4 της παρούσας.</w:t>
      </w:r>
    </w:p>
    <w:p w14:paraId="23D5E71C" w14:textId="77777777" w:rsidR="00E57533" w:rsidRDefault="00E57533" w:rsidP="004D4D34">
      <w:pPr>
        <w:textAlignment w:val="baseline"/>
        <w:rPr>
          <w:kern w:val="1"/>
          <w:lang w:val="el-GR"/>
        </w:rPr>
      </w:pPr>
    </w:p>
    <w:p w14:paraId="600FE10E" w14:textId="77777777" w:rsidR="008338F0" w:rsidRDefault="003355E7" w:rsidP="004D4D34">
      <w:pPr>
        <w:pStyle w:val="2"/>
        <w:rPr>
          <w:rFonts w:cs="Tahoma"/>
          <w:lang w:val="el-GR"/>
        </w:rPr>
      </w:pPr>
      <w:bookmarkStart w:id="246" w:name="__RefHeading___Toc491950129"/>
      <w:bookmarkEnd w:id="246"/>
      <w:r w:rsidRPr="00603221">
        <w:rPr>
          <w:rFonts w:cs="Tahoma"/>
          <w:lang w:val="el-GR"/>
        </w:rPr>
        <w:lastRenderedPageBreak/>
        <w:tab/>
      </w:r>
      <w:bookmarkStart w:id="247" w:name="_Ref496542592"/>
      <w:bookmarkStart w:id="248" w:name="_Ref67613215"/>
      <w:bookmarkStart w:id="249" w:name="_Toc97194314"/>
      <w:bookmarkStart w:id="250" w:name="_Toc97194446"/>
      <w:bookmarkStart w:id="251" w:name="_Toc16545905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47"/>
      <w:r w:rsidR="00BB3801" w:rsidRPr="00603221">
        <w:rPr>
          <w:rFonts w:cs="Tahoma"/>
          <w:lang w:val="el-GR"/>
        </w:rPr>
        <w:t>προσωρινού αναδόχου</w:t>
      </w:r>
      <w:bookmarkEnd w:id="248"/>
      <w:bookmarkEnd w:id="249"/>
      <w:bookmarkEnd w:id="250"/>
      <w:bookmarkEnd w:id="251"/>
      <w:r w:rsidR="00BB3801" w:rsidRPr="00603221">
        <w:rPr>
          <w:rFonts w:cs="Tahoma"/>
          <w:lang w:val="el-GR"/>
        </w:rPr>
        <w:t xml:space="preserve"> </w:t>
      </w:r>
    </w:p>
    <w:p w14:paraId="5C39C5A7" w14:textId="77777777" w:rsidR="00130942" w:rsidRDefault="00095840" w:rsidP="004D4D34">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F608344" w14:textId="77777777" w:rsidR="00084419" w:rsidRPr="00CE73AA" w:rsidRDefault="00084419" w:rsidP="004D4D34">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4989B40" w14:textId="77777777" w:rsidR="00084419" w:rsidRPr="00CE73AA" w:rsidRDefault="00084419" w:rsidP="004D4D34">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D88AE09" w14:textId="77777777" w:rsidR="00294393" w:rsidRPr="00CE73AA" w:rsidRDefault="00294393" w:rsidP="004D4D34">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F894332" w14:textId="77777777" w:rsidR="00294393" w:rsidRPr="00CE73AA" w:rsidRDefault="00294393" w:rsidP="004D4D34">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FE3AA48" w14:textId="77777777" w:rsidR="00294393" w:rsidRPr="00CE73AA" w:rsidRDefault="00294393" w:rsidP="004D4D34">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C08732F" w14:textId="77777777" w:rsidR="00DD0F6F" w:rsidRPr="00CE73AA" w:rsidRDefault="00DD0F6F" w:rsidP="004D4D34">
      <w:pPr>
        <w:rPr>
          <w:lang w:val="el-GR" w:eastAsia="ar-SA"/>
        </w:rPr>
      </w:pPr>
      <w:r w:rsidRPr="00CE73AA">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37A28C" w14:textId="77777777" w:rsidR="00DD0F6F" w:rsidRPr="00CE73AA" w:rsidRDefault="00DD0F6F" w:rsidP="004D4D34">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1063B1D9" w14:textId="77777777" w:rsidR="00DD0F6F" w:rsidRPr="00CE73AA" w:rsidRDefault="00DD0F6F" w:rsidP="004D4D34">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BAA9544" w14:textId="77777777" w:rsidR="00DD0F6F" w:rsidRPr="00CE73AA" w:rsidRDefault="00DD0F6F" w:rsidP="004D4D34">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3A2D3DD3" w14:textId="77777777" w:rsidR="00DD0F6F" w:rsidRPr="00CE73AA" w:rsidRDefault="00DD0F6F" w:rsidP="004D4D34">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A9A59C" w14:textId="77777777" w:rsidR="00DD0F6F" w:rsidRDefault="00DD0F6F" w:rsidP="004D4D34">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B434955" w14:textId="77777777" w:rsidR="00DD0F6F" w:rsidRPr="00CE73AA" w:rsidRDefault="00DD0F6F" w:rsidP="004D4D34">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F611EDD" w14:textId="77777777" w:rsidR="00095840" w:rsidRPr="00B07864" w:rsidRDefault="00095840" w:rsidP="004D4D34">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BE9EE15" w14:textId="77777777" w:rsidR="006119DB" w:rsidRPr="006119DB" w:rsidRDefault="006119DB" w:rsidP="004D4D34">
      <w:pPr>
        <w:rPr>
          <w:lang w:val="el-GR"/>
        </w:rPr>
      </w:pPr>
    </w:p>
    <w:p w14:paraId="385F87C0" w14:textId="77777777" w:rsidR="008338F0" w:rsidRDefault="003355E7" w:rsidP="004D4D34">
      <w:pPr>
        <w:pStyle w:val="2"/>
        <w:rPr>
          <w:rFonts w:cs="Tahoma"/>
          <w:lang w:val="el-GR"/>
        </w:rPr>
      </w:pPr>
      <w:bookmarkStart w:id="252" w:name="_Toc74566895"/>
      <w:bookmarkStart w:id="253" w:name="_Toc74566896"/>
      <w:bookmarkStart w:id="254" w:name="_Toc74566897"/>
      <w:bookmarkStart w:id="255" w:name="_Toc74566898"/>
      <w:bookmarkStart w:id="256" w:name="_Toc74566899"/>
      <w:bookmarkStart w:id="257" w:name="_Toc74566900"/>
      <w:bookmarkStart w:id="258" w:name="_Toc74566901"/>
      <w:bookmarkStart w:id="259" w:name="_Toc74566902"/>
      <w:bookmarkStart w:id="260" w:name="_Toc74566903"/>
      <w:bookmarkStart w:id="261" w:name="_Toc74566904"/>
      <w:bookmarkStart w:id="262" w:name="_Toc74566905"/>
      <w:bookmarkStart w:id="263" w:name="_Toc74566906"/>
      <w:bookmarkStart w:id="264" w:name="_Toc74566907"/>
      <w:bookmarkStart w:id="265" w:name="_Toc74566908"/>
      <w:bookmarkStart w:id="266" w:name="_Toc74566909"/>
      <w:bookmarkStart w:id="267" w:name="_Toc74566910"/>
      <w:bookmarkStart w:id="268" w:name="_Toc74566911"/>
      <w:bookmarkStart w:id="269" w:name="_Toc74566912"/>
      <w:bookmarkStart w:id="270" w:name="_Toc74566913"/>
      <w:bookmarkStart w:id="271" w:name="_Toc74566914"/>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603221">
        <w:rPr>
          <w:rFonts w:cs="Tahoma"/>
          <w:lang w:val="el-GR"/>
        </w:rPr>
        <w:tab/>
      </w:r>
      <w:bookmarkStart w:id="272" w:name="_Toc97194315"/>
      <w:bookmarkStart w:id="273" w:name="_Toc97194447"/>
      <w:bookmarkStart w:id="274" w:name="_Ref113958813"/>
      <w:bookmarkStart w:id="275" w:name="_Ref113958825"/>
      <w:bookmarkStart w:id="276" w:name="_Ref113958826"/>
      <w:bookmarkStart w:id="277" w:name="_Toc165459053"/>
      <w:r w:rsidRPr="00603221">
        <w:rPr>
          <w:rFonts w:cs="Tahoma"/>
          <w:lang w:val="el-GR"/>
        </w:rPr>
        <w:t>Κατακύρωση - σύναψη σύμβασης</w:t>
      </w:r>
      <w:bookmarkEnd w:id="272"/>
      <w:bookmarkEnd w:id="273"/>
      <w:bookmarkEnd w:id="274"/>
      <w:bookmarkEnd w:id="275"/>
      <w:bookmarkEnd w:id="276"/>
      <w:bookmarkEnd w:id="277"/>
      <w:r w:rsidRPr="00603221">
        <w:rPr>
          <w:rFonts w:cs="Tahoma"/>
          <w:lang w:val="el-GR"/>
        </w:rPr>
        <w:t xml:space="preserve"> </w:t>
      </w:r>
    </w:p>
    <w:p w14:paraId="43E7AEB6" w14:textId="77777777" w:rsidR="005B1D5A" w:rsidRPr="00CE73AA" w:rsidRDefault="00035295" w:rsidP="004D4D34">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A264D6B" w14:textId="77777777" w:rsidR="005B1D5A" w:rsidRDefault="005B1D5A" w:rsidP="004D4D3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A74B86C" w14:textId="77777777" w:rsidR="005B1D5A" w:rsidRPr="00CE73AA" w:rsidRDefault="005B1D5A" w:rsidP="004D4D3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AD3C3B5" w14:textId="77777777" w:rsidR="005B1D5A" w:rsidRPr="00CE73AA" w:rsidRDefault="00035295" w:rsidP="004D4D34">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9079A44" w14:textId="77777777" w:rsidR="005B1D5A" w:rsidRPr="00CE73AA" w:rsidRDefault="005B1D5A" w:rsidP="004D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3B626A7" w14:textId="77777777" w:rsidR="005B1D5A" w:rsidRPr="00CE73AA" w:rsidRDefault="005B1D5A" w:rsidP="004D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11E79">
          <w:rPr>
            <w:lang w:val="el-GR" w:eastAsia="ar-SA"/>
          </w:rPr>
          <w:t>παρ.</w:t>
        </w:r>
      </w:hyperlink>
      <w:hyperlink r:id="rId29"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30" w:anchor="art372_4" w:history="1">
        <w:r w:rsidRPr="00C11E79">
          <w:rPr>
            <w:lang w:val="el-GR" w:eastAsia="ar-SA"/>
          </w:rPr>
          <w:t xml:space="preserve"> 4 του άρθρου 372</w:t>
        </w:r>
      </w:hyperlink>
      <w:r w:rsidRPr="00CE73AA">
        <w:rPr>
          <w:lang w:val="el-GR" w:eastAsia="ar-SA"/>
        </w:rPr>
        <w:t xml:space="preserve"> του ν. 4412/2016,</w:t>
      </w:r>
    </w:p>
    <w:p w14:paraId="6DF5A98F" w14:textId="77777777" w:rsidR="005B1D5A" w:rsidRDefault="005B1D5A" w:rsidP="004D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476CB70" w14:textId="77777777" w:rsidR="005B1D5A" w:rsidRPr="00CE73AA" w:rsidRDefault="005B1D5A" w:rsidP="004D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2"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673E29" w14:textId="77777777" w:rsidR="005B1D5A" w:rsidRPr="00CE73AA" w:rsidRDefault="005B1D5A" w:rsidP="004D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FC886C1" w14:textId="77777777" w:rsidR="005B1D5A" w:rsidRDefault="005B1D5A" w:rsidP="004D4D3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AE68E7A" w14:textId="77777777" w:rsidR="00D84146" w:rsidRPr="00CE73AA" w:rsidRDefault="00D84146" w:rsidP="004D4D34">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09F4BB9C" w14:textId="77777777" w:rsidR="005B1D5A" w:rsidRPr="00F70008" w:rsidRDefault="005B1D5A" w:rsidP="004D4D34">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0CCE089F" w14:textId="77777777" w:rsidR="005B1D5A" w:rsidRPr="00CE73AA" w:rsidRDefault="005B1D5A" w:rsidP="004D4D34">
      <w:pPr>
        <w:rPr>
          <w:lang w:val="el-GR" w:eastAsia="ar-SA"/>
        </w:rPr>
      </w:pPr>
      <w:r w:rsidRPr="00F70008">
        <w:rPr>
          <w:lang w:val="el-GR" w:eastAsia="ar-SA"/>
        </w:rPr>
        <w:lastRenderedPageBreak/>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72D7109" w14:textId="77777777" w:rsidR="006119DB" w:rsidRPr="006119DB" w:rsidRDefault="006119DB" w:rsidP="004D4D34">
      <w:pPr>
        <w:rPr>
          <w:lang w:val="el-GR"/>
        </w:rPr>
      </w:pPr>
    </w:p>
    <w:p w14:paraId="055645BB" w14:textId="77777777" w:rsidR="008338F0" w:rsidRPr="00603221" w:rsidRDefault="003355E7" w:rsidP="004D4D34">
      <w:pPr>
        <w:pStyle w:val="2"/>
        <w:rPr>
          <w:rFonts w:cs="Tahoma"/>
          <w:lang w:val="el-GR"/>
        </w:rPr>
      </w:pPr>
      <w:bookmarkStart w:id="278" w:name="_Toc74566916"/>
      <w:bookmarkStart w:id="279" w:name="_Toc74566917"/>
      <w:bookmarkStart w:id="280" w:name="_Toc74566918"/>
      <w:bookmarkStart w:id="281" w:name="_Toc74566919"/>
      <w:bookmarkStart w:id="282" w:name="_Toc74566920"/>
      <w:bookmarkStart w:id="283" w:name="_Toc74566921"/>
      <w:bookmarkStart w:id="284" w:name="_Toc74566922"/>
      <w:bookmarkStart w:id="285" w:name="_Toc74566923"/>
      <w:bookmarkStart w:id="286" w:name="_Toc74566924"/>
      <w:bookmarkStart w:id="287" w:name="_Toc74566925"/>
      <w:bookmarkStart w:id="288" w:name="_Toc74566926"/>
      <w:bookmarkStart w:id="289" w:name="_Προδικαστικές_Προσφυγές_-"/>
      <w:bookmarkStart w:id="290" w:name="_Toc97194316"/>
      <w:bookmarkStart w:id="291" w:name="_Toc97194448"/>
      <w:bookmarkStart w:id="292" w:name="_Toc165459054"/>
      <w:bookmarkStart w:id="293" w:name="_Ref496542648"/>
      <w:bookmarkStart w:id="294" w:name="_Ref496542669"/>
      <w:bookmarkEnd w:id="278"/>
      <w:bookmarkEnd w:id="279"/>
      <w:bookmarkEnd w:id="280"/>
      <w:bookmarkEnd w:id="281"/>
      <w:bookmarkEnd w:id="282"/>
      <w:bookmarkEnd w:id="283"/>
      <w:bookmarkEnd w:id="284"/>
      <w:bookmarkEnd w:id="285"/>
      <w:bookmarkEnd w:id="286"/>
      <w:bookmarkEnd w:id="287"/>
      <w:bookmarkEnd w:id="288"/>
      <w:bookmarkEnd w:id="28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290"/>
      <w:bookmarkEnd w:id="291"/>
      <w:bookmarkEnd w:id="292"/>
      <w:r w:rsidR="005B1D5A" w:rsidRPr="005B1D5A" w:rsidDel="005B1D5A">
        <w:rPr>
          <w:rFonts w:cs="Tahoma"/>
          <w:lang w:val="el-GR"/>
        </w:rPr>
        <w:t xml:space="preserve"> </w:t>
      </w:r>
      <w:bookmarkEnd w:id="293"/>
      <w:bookmarkEnd w:id="294"/>
      <w:r w:rsidRPr="00603221">
        <w:rPr>
          <w:rFonts w:cs="Tahoma"/>
          <w:lang w:val="el-GR"/>
        </w:rPr>
        <w:t xml:space="preserve"> </w:t>
      </w:r>
    </w:p>
    <w:p w14:paraId="59BDDA25" w14:textId="77777777" w:rsidR="005B1D5A" w:rsidRPr="00020B6A" w:rsidRDefault="005B1D5A" w:rsidP="004D4D34">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36694A8" w14:textId="77777777" w:rsidR="005B1D5A" w:rsidRPr="00020B6A" w:rsidRDefault="005B1D5A" w:rsidP="004D4D34">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161DB5A" w14:textId="77777777" w:rsidR="005B1D5A" w:rsidRPr="00020B6A" w:rsidRDefault="005B1D5A" w:rsidP="004D4D34">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229023B" w14:textId="77777777" w:rsidR="005B1D5A" w:rsidRPr="00020B6A" w:rsidRDefault="005B1D5A" w:rsidP="004D4D34">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A477910" w14:textId="77777777" w:rsidR="00ED783C" w:rsidRPr="00D12FA1" w:rsidRDefault="005B1D5A" w:rsidP="004D4D34">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72FC164E" w14:textId="77777777" w:rsidR="005B1D5A" w:rsidRDefault="00E536F5" w:rsidP="004D4D34">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BF090B7" w14:textId="77777777" w:rsidR="005B1D5A" w:rsidRPr="00020B6A" w:rsidRDefault="005B1D5A" w:rsidP="004D4D34">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66ECA959" w14:textId="77777777" w:rsidR="005B1D5A" w:rsidRPr="00353578" w:rsidRDefault="005B1D5A" w:rsidP="004D4D34">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029B89D" w14:textId="77777777" w:rsidR="005B1D5A" w:rsidRPr="00020B6A" w:rsidRDefault="005B1D5A" w:rsidP="004D4D34">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020B6A">
        <w:rPr>
          <w:color w:val="000000"/>
          <w:lang w:val="el-GR"/>
        </w:rPr>
        <w:lastRenderedPageBreak/>
        <w:t xml:space="preserve">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B9C2D7B" w14:textId="77777777" w:rsidR="005B1D5A" w:rsidRPr="00020B6A" w:rsidRDefault="005B1D5A" w:rsidP="004D4D34">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3189CEB5" w14:textId="77777777" w:rsidR="005B1D5A" w:rsidRPr="0052232F" w:rsidRDefault="005B1D5A" w:rsidP="004D4D34">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ECBB585" w14:textId="77777777" w:rsidR="005B1D5A" w:rsidRPr="00020B6A" w:rsidRDefault="005B1D5A" w:rsidP="004D4D34">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37FF78E6" w14:textId="77777777" w:rsidR="005B1D5A" w:rsidRPr="00020B6A" w:rsidRDefault="005B1D5A" w:rsidP="004D4D34">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ECDD144" w14:textId="77777777" w:rsidR="005B1D5A" w:rsidRPr="00020B6A" w:rsidRDefault="005B1D5A" w:rsidP="004D4D34">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8E20302" w14:textId="77777777" w:rsidR="005B1D5A" w:rsidRPr="00020B6A" w:rsidRDefault="005B1D5A" w:rsidP="004D4D34">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9A2D62" w14:textId="77777777" w:rsidR="005B1D5A" w:rsidRPr="00020B6A" w:rsidRDefault="005B1D5A" w:rsidP="004D4D34">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2CBD149" w14:textId="77777777" w:rsidR="005B1D5A" w:rsidRPr="00020B6A" w:rsidRDefault="005B1D5A" w:rsidP="004D4D34">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60289856" w14:textId="77777777" w:rsidR="00F1538B" w:rsidRDefault="005B1D5A" w:rsidP="004D4D34">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295" w:name="_Hlk114820631"/>
      <w:r w:rsidR="00ED4715" w:rsidRPr="006B704A">
        <w:rPr>
          <w:lang w:val="el-GR"/>
        </w:rPr>
        <w:t>Ε.Α.ΔΗ.ΣΥ.</w:t>
      </w:r>
      <w:r w:rsidR="006B3489">
        <w:rPr>
          <w:lang w:val="el-GR"/>
        </w:rPr>
        <w:t xml:space="preserve"> </w:t>
      </w:r>
      <w:bookmarkEnd w:id="295"/>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0690BA4" w14:textId="77777777" w:rsidR="005B1D5A" w:rsidRPr="00020B6A" w:rsidRDefault="005B1D5A" w:rsidP="004D4D34">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28F04861" w14:textId="77777777" w:rsidR="00072601" w:rsidRDefault="00072601" w:rsidP="004D4D34">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w:t>
      </w:r>
      <w:r w:rsidRPr="007C4E1D">
        <w:rPr>
          <w:color w:val="000000"/>
          <w:lang w:val="el-GR" w:eastAsia="ar-SA"/>
        </w:rPr>
        <w:lastRenderedPageBreak/>
        <w:t>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51574C0" w14:textId="77777777" w:rsidR="00072601" w:rsidRDefault="005B1D5A" w:rsidP="004D4D34">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432CB67A" w14:textId="77777777" w:rsidR="00160FCE" w:rsidRDefault="00072601" w:rsidP="004D4D34">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EE73692" w14:textId="4E4E930D" w:rsidR="005B1D5A" w:rsidRDefault="00160FCE" w:rsidP="004D4D34">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7253211" w14:textId="77777777" w:rsidR="00C90A04" w:rsidRDefault="005B1D5A" w:rsidP="004D4D34">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58FE8466" w14:textId="77777777" w:rsidR="00160FCE" w:rsidRPr="007C4E1D" w:rsidRDefault="00160FCE" w:rsidP="004D4D34">
      <w:pPr>
        <w:widowControl w:val="0"/>
        <w:spacing w:before="120"/>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72A2F2C" w14:textId="77777777" w:rsidR="00160FCE" w:rsidRPr="007C4E1D" w:rsidRDefault="00160FCE" w:rsidP="004D4D34">
      <w:pPr>
        <w:widowControl w:val="0"/>
        <w:spacing w:before="120"/>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86076F6" w14:textId="77777777" w:rsidR="00160FCE" w:rsidRPr="00603221" w:rsidRDefault="00160FCE" w:rsidP="004D4D34">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57C09C40" w14:textId="376C40FA" w:rsidR="00C90A04" w:rsidRPr="00603221" w:rsidRDefault="00C90A04" w:rsidP="004D4D34">
      <w:pPr>
        <w:suppressAutoHyphens w:val="0"/>
        <w:spacing w:after="0"/>
        <w:jc w:val="left"/>
        <w:rPr>
          <w:lang w:val="el-GR"/>
        </w:rPr>
      </w:pPr>
    </w:p>
    <w:p w14:paraId="133717C6" w14:textId="77777777" w:rsidR="00C90A04" w:rsidRPr="00603221" w:rsidRDefault="00C90A04" w:rsidP="004D4D34">
      <w:pPr>
        <w:rPr>
          <w:lang w:val="el-GR"/>
        </w:rPr>
      </w:pPr>
    </w:p>
    <w:p w14:paraId="4397B636" w14:textId="77777777" w:rsidR="008338F0" w:rsidRPr="00603221" w:rsidRDefault="003355E7" w:rsidP="004D4D34">
      <w:pPr>
        <w:pStyle w:val="2"/>
        <w:rPr>
          <w:rFonts w:cs="Tahoma"/>
          <w:lang w:val="el-GR"/>
        </w:rPr>
      </w:pPr>
      <w:r w:rsidRPr="00603221">
        <w:rPr>
          <w:rFonts w:cs="Tahoma"/>
          <w:lang w:val="el-GR"/>
        </w:rPr>
        <w:tab/>
      </w:r>
      <w:bookmarkStart w:id="296" w:name="_Toc97194317"/>
      <w:bookmarkStart w:id="297" w:name="_Toc97194449"/>
      <w:bookmarkStart w:id="298" w:name="_Toc165459055"/>
      <w:r w:rsidRPr="00603221">
        <w:rPr>
          <w:rFonts w:cs="Tahoma"/>
          <w:lang w:val="el-GR"/>
        </w:rPr>
        <w:t>Ματαίωση Διαδικασίας</w:t>
      </w:r>
      <w:bookmarkEnd w:id="296"/>
      <w:bookmarkEnd w:id="297"/>
      <w:bookmarkEnd w:id="298"/>
    </w:p>
    <w:p w14:paraId="2E3600B2" w14:textId="77777777" w:rsidR="00921D35" w:rsidRDefault="00921D35" w:rsidP="004D4D34">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w:t>
      </w:r>
      <w:r>
        <w:rPr>
          <w:lang w:val="el-GR"/>
        </w:rPr>
        <w:lastRenderedPageBreak/>
        <w:t xml:space="preserve">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8C586A7" w14:textId="77777777" w:rsidR="00921D35" w:rsidRDefault="00921D35" w:rsidP="004D4D3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7CCB9446" w14:textId="77777777" w:rsidR="00921D35" w:rsidRDefault="00921D35" w:rsidP="004D4D3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90438F1" w14:textId="77777777" w:rsidR="00F371B3" w:rsidRPr="00603221" w:rsidRDefault="00F371B3" w:rsidP="004D4D34">
      <w:pPr>
        <w:rPr>
          <w:lang w:val="el-GR"/>
        </w:rPr>
      </w:pPr>
    </w:p>
    <w:p w14:paraId="2209449A" w14:textId="77777777" w:rsidR="008338F0" w:rsidRPr="00603221" w:rsidRDefault="003355E7" w:rsidP="004D4D34">
      <w:pPr>
        <w:pStyle w:val="1"/>
        <w:rPr>
          <w:rFonts w:cs="Tahoma"/>
          <w:sz w:val="22"/>
          <w:szCs w:val="22"/>
        </w:rPr>
      </w:pPr>
      <w:bookmarkStart w:id="299" w:name="_Toc97194450"/>
      <w:bookmarkStart w:id="300" w:name="_Toc165459056"/>
      <w:r w:rsidRPr="00603221">
        <w:rPr>
          <w:rFonts w:cs="Tahoma"/>
          <w:sz w:val="22"/>
          <w:szCs w:val="22"/>
        </w:rPr>
        <w:lastRenderedPageBreak/>
        <w:t>ΟΡΟΙ ΕΚΤΕΛΕΣΗΣ ΤΗΣ ΣΥΜΒΑΣΗΣ</w:t>
      </w:r>
      <w:bookmarkEnd w:id="299"/>
      <w:bookmarkEnd w:id="300"/>
      <w:r w:rsidRPr="00603221">
        <w:rPr>
          <w:rFonts w:cs="Tahoma"/>
          <w:sz w:val="22"/>
          <w:szCs w:val="22"/>
        </w:rPr>
        <w:t xml:space="preserve"> </w:t>
      </w:r>
    </w:p>
    <w:p w14:paraId="5899939F" w14:textId="77777777" w:rsidR="008338F0" w:rsidRPr="00603221" w:rsidRDefault="003355E7" w:rsidP="004D4D34">
      <w:pPr>
        <w:pStyle w:val="2"/>
        <w:rPr>
          <w:rFonts w:cs="Tahoma"/>
          <w:lang w:val="el-GR"/>
        </w:rPr>
      </w:pPr>
      <w:r w:rsidRPr="00603221">
        <w:rPr>
          <w:rFonts w:cs="Tahoma"/>
          <w:lang w:val="el-GR"/>
        </w:rPr>
        <w:tab/>
      </w:r>
      <w:bookmarkStart w:id="301" w:name="_Ref496542746"/>
      <w:bookmarkStart w:id="302" w:name="_Toc97194318"/>
      <w:bookmarkStart w:id="303" w:name="_Toc97194451"/>
      <w:bookmarkStart w:id="304" w:name="_Toc16545905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01"/>
      <w:bookmarkEnd w:id="302"/>
      <w:bookmarkEnd w:id="303"/>
      <w:bookmarkEnd w:id="304"/>
    </w:p>
    <w:p w14:paraId="16C12623" w14:textId="77777777" w:rsidR="008338F0" w:rsidRPr="00603221" w:rsidRDefault="003355E7" w:rsidP="004D4D34">
      <w:pPr>
        <w:rPr>
          <w:lang w:val="el-GR"/>
        </w:rPr>
      </w:pPr>
      <w:r w:rsidRPr="00603221">
        <w:rPr>
          <w:lang w:val="el-GR"/>
        </w:rPr>
        <w:t>Εγγύηση καλής εκτέλεσης</w:t>
      </w:r>
      <w:r w:rsidR="00417A19" w:rsidRPr="00603221">
        <w:rPr>
          <w:lang w:val="el-GR"/>
        </w:rPr>
        <w:t xml:space="preserve">: </w:t>
      </w:r>
    </w:p>
    <w:p w14:paraId="0AE0CB5C" w14:textId="2F35A99A" w:rsidR="008338F0" w:rsidRPr="00603221" w:rsidRDefault="003355E7" w:rsidP="004D4D34">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E94F4B">
        <w:rPr>
          <w:lang w:val="el-GR"/>
        </w:rPr>
        <w:t>με χρόνο ισχύος</w:t>
      </w:r>
      <w:r w:rsidR="00E508A2" w:rsidRPr="00E94F4B">
        <w:rPr>
          <w:lang w:val="el-GR"/>
        </w:rPr>
        <w:t xml:space="preserve"> τουλάχιστον</w:t>
      </w:r>
      <w:r w:rsidR="0087631A" w:rsidRPr="00E94F4B">
        <w:rPr>
          <w:lang w:val="el-GR"/>
        </w:rPr>
        <w:t xml:space="preserve"> </w:t>
      </w:r>
      <w:r w:rsidR="005F16E1" w:rsidRPr="00130203">
        <w:rPr>
          <w:b/>
          <w:bCs/>
          <w:lang w:val="el-GR"/>
        </w:rPr>
        <w:t>δεκαοχτώ</w:t>
      </w:r>
      <w:r w:rsidR="0087631A" w:rsidRPr="00130203">
        <w:rPr>
          <w:b/>
          <w:bCs/>
          <w:lang w:val="el-GR"/>
        </w:rPr>
        <w:t xml:space="preserve"> (</w:t>
      </w:r>
      <w:r w:rsidR="00093710" w:rsidRPr="00130203">
        <w:rPr>
          <w:b/>
          <w:bCs/>
          <w:lang w:val="el-GR"/>
        </w:rPr>
        <w:t>1</w:t>
      </w:r>
      <w:r w:rsidR="005F16E1" w:rsidRPr="00130203">
        <w:rPr>
          <w:b/>
          <w:bCs/>
          <w:lang w:val="el-GR"/>
        </w:rPr>
        <w:t>8</w:t>
      </w:r>
      <w:r w:rsidR="0087631A" w:rsidRPr="00130203">
        <w:rPr>
          <w:b/>
          <w:bCs/>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05" w:name="_Hlk494198985"/>
      <w:r w:rsidR="00B07864">
        <w:rPr>
          <w:lang w:val="el-GR"/>
        </w:rPr>
        <w:t>.</w:t>
      </w:r>
    </w:p>
    <w:bookmarkEnd w:id="305"/>
    <w:p w14:paraId="6CE63633" w14:textId="3CD86E1C" w:rsidR="008338F0" w:rsidRDefault="003355E7" w:rsidP="004D4D34">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496625091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2.1.5</w:t>
      </w:r>
      <w:r w:rsidR="00DD27E9">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56BA420E" w14:textId="77777777" w:rsidR="00921D35" w:rsidRDefault="00921D35" w:rsidP="004D4D34">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284F2EB" w14:textId="77777777" w:rsidR="00921D35" w:rsidRDefault="00921D35" w:rsidP="004D4D34">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168076D" w14:textId="77777777" w:rsidR="00921D35" w:rsidRDefault="00921D35" w:rsidP="004D4D34">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0EF1A336" w14:textId="77777777" w:rsidR="009D3BDA" w:rsidRDefault="009D3BDA" w:rsidP="004D4D34">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70F1473" w14:textId="77777777" w:rsidR="00395B4A" w:rsidRPr="00603221" w:rsidRDefault="00395B4A" w:rsidP="004D4D34">
      <w:pPr>
        <w:suppressAutoHyphens w:val="0"/>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8907035" w14:textId="77777777" w:rsidR="00976CBB" w:rsidRPr="00603221" w:rsidRDefault="00976CBB" w:rsidP="004D4D34">
      <w:pPr>
        <w:suppressAutoHyphens w:val="0"/>
        <w:rPr>
          <w:lang w:val="el-GR"/>
        </w:rPr>
      </w:pPr>
    </w:p>
    <w:p w14:paraId="682D7D1D" w14:textId="77777777" w:rsidR="008338F0" w:rsidRPr="00603221" w:rsidRDefault="003355E7" w:rsidP="004D4D34">
      <w:pPr>
        <w:pStyle w:val="2"/>
        <w:rPr>
          <w:rFonts w:cs="Tahoma"/>
          <w:lang w:val="el-GR"/>
        </w:rPr>
      </w:pPr>
      <w:r w:rsidRPr="00603221">
        <w:rPr>
          <w:rFonts w:cs="Tahoma"/>
          <w:lang w:val="el-GR"/>
        </w:rPr>
        <w:tab/>
      </w:r>
      <w:bookmarkStart w:id="306" w:name="_Toc97194319"/>
      <w:bookmarkStart w:id="307" w:name="_Toc97194452"/>
      <w:bookmarkStart w:id="308" w:name="_Toc165459058"/>
      <w:r w:rsidRPr="00603221">
        <w:rPr>
          <w:rFonts w:cs="Tahoma"/>
          <w:lang w:val="el-GR"/>
        </w:rPr>
        <w:t>Συμβατικό πλαίσιο – Εφαρμοστέα νομοθεσία</w:t>
      </w:r>
      <w:bookmarkEnd w:id="306"/>
      <w:bookmarkEnd w:id="307"/>
      <w:bookmarkEnd w:id="308"/>
    </w:p>
    <w:p w14:paraId="3425B5E6" w14:textId="77777777" w:rsidR="008338F0" w:rsidRPr="00603221" w:rsidRDefault="003355E7" w:rsidP="004D4D34">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C015C4" w14:textId="77777777" w:rsidR="008338F0" w:rsidRPr="00603221" w:rsidRDefault="003355E7" w:rsidP="004D4D34">
      <w:pPr>
        <w:pStyle w:val="2"/>
        <w:rPr>
          <w:rFonts w:cs="Tahoma"/>
          <w:lang w:val="el-GR"/>
        </w:rPr>
      </w:pPr>
      <w:r w:rsidRPr="00603221">
        <w:rPr>
          <w:rFonts w:cs="Tahoma"/>
          <w:lang w:val="el-GR"/>
        </w:rPr>
        <w:lastRenderedPageBreak/>
        <w:tab/>
      </w:r>
      <w:bookmarkStart w:id="309" w:name="_Ref89075849"/>
      <w:bookmarkStart w:id="310" w:name="_Toc97194320"/>
      <w:bookmarkStart w:id="311" w:name="_Toc97194453"/>
      <w:bookmarkStart w:id="312" w:name="_Toc165459059"/>
      <w:r w:rsidRPr="00603221">
        <w:rPr>
          <w:rFonts w:cs="Tahoma"/>
          <w:lang w:val="el-GR"/>
        </w:rPr>
        <w:t>Όροι εκτέλεσης της σύμβασης</w:t>
      </w:r>
      <w:bookmarkEnd w:id="309"/>
      <w:bookmarkEnd w:id="310"/>
      <w:bookmarkEnd w:id="311"/>
      <w:bookmarkEnd w:id="312"/>
    </w:p>
    <w:p w14:paraId="715C1C67" w14:textId="77777777" w:rsidR="00EC1A82" w:rsidRDefault="003355E7" w:rsidP="004D4D34">
      <w:pPr>
        <w:rPr>
          <w:lang w:val="el-GR"/>
        </w:rPr>
      </w:pPr>
      <w:r w:rsidRPr="00603221">
        <w:rPr>
          <w:lang w:val="el-GR"/>
        </w:rPr>
        <w:t xml:space="preserve">Κατά την εκτέλεση της σύμβασης ο ανάδοχος τηρεί τις υποχρεώσεις στους τομείς του </w:t>
      </w:r>
      <w:r w:rsidR="00EC1A82">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5BA9DDD" w14:textId="77777777" w:rsidR="00EC1A82" w:rsidRDefault="00EC1A82" w:rsidP="004D4D34">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D216861" w14:textId="77777777" w:rsidR="00EC1A82" w:rsidRDefault="00EC1A82" w:rsidP="004D4D34">
      <w:pPr>
        <w:rPr>
          <w:rFonts w:eastAsia="Calibri"/>
          <w:lang w:val="el-GR"/>
        </w:rPr>
      </w:pPr>
      <w:r>
        <w:rPr>
          <w:rFonts w:eastAsia="Calibri"/>
          <w:lang w:val="el-GR"/>
        </w:rPr>
        <w:t xml:space="preserve">Ο ανάδοχος δεσμεύεται ότι: </w:t>
      </w:r>
    </w:p>
    <w:p w14:paraId="75AE2D8C" w14:textId="77777777" w:rsidR="00EC1A82" w:rsidRDefault="00EC1A82" w:rsidP="004D4D34">
      <w:pPr>
        <w:rPr>
          <w:rFonts w:eastAsia="Calibri"/>
          <w:lang w:val="el-GR"/>
        </w:rPr>
      </w:pPr>
      <w:r>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6164BAC" w14:textId="77777777" w:rsidR="00EC1A82" w:rsidRDefault="00EC1A82" w:rsidP="004D4D34">
      <w:pPr>
        <w:rPr>
          <w:rFonts w:eastAsia="Calibri"/>
          <w:lang w:val="el-GR"/>
        </w:rPr>
      </w:pPr>
      <w:r>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vertAlign w:val="superscript"/>
          <w:lang w:val="el-GR"/>
        </w:rPr>
        <w:t xml:space="preserve"> </w:t>
      </w:r>
      <w:r>
        <w:rPr>
          <w:rFonts w:eastAsia="Calibri"/>
          <w:lang w:val="el-GR"/>
        </w:rPr>
        <w:t xml:space="preserve">. </w:t>
      </w:r>
    </w:p>
    <w:p w14:paraId="1061CA0C" w14:textId="77777777" w:rsidR="00EC1A82" w:rsidRDefault="00EC1A82" w:rsidP="004D4D34">
      <w:pPr>
        <w:rPr>
          <w:lang w:val="el-GR"/>
        </w:rPr>
      </w:pPr>
      <w:r>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1290E98E" w14:textId="77777777" w:rsidR="00EC1A82" w:rsidRDefault="00EC1A82" w:rsidP="004D4D34">
      <w:pPr>
        <w:rPr>
          <w:lang w:val="el-GR"/>
        </w:rPr>
      </w:pPr>
      <w:r>
        <w:rPr>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5C5CB318" w14:textId="77777777" w:rsidR="00EC1A82" w:rsidRDefault="00EC1A82" w:rsidP="004D4D34">
      <w:pPr>
        <w:rPr>
          <w:lang w:val="el-GR"/>
        </w:rPr>
      </w:pPr>
      <w:r>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Pr>
          <w:b/>
          <w:bCs/>
          <w:lang w:val="el-GR"/>
        </w:rPr>
        <w:t>ΚτΠ Μ.Α.Ε.</w:t>
      </w:r>
      <w:r>
        <w:rPr>
          <w:bCs/>
          <w:lang w:val="el-GR"/>
        </w:rPr>
        <w:t xml:space="preserve"> εγγράφως </w:t>
      </w:r>
      <w:r>
        <w:rPr>
          <w:b/>
          <w:bCs/>
          <w:lang w:val="el-GR"/>
        </w:rPr>
        <w:t>δεκαπέντε (15)</w:t>
      </w:r>
      <w:r>
        <w:rPr>
          <w:bCs/>
          <w:lang w:val="el-GR"/>
        </w:rPr>
        <w:t xml:space="preserve"> </w:t>
      </w:r>
      <w:r>
        <w:rPr>
          <w:lang w:val="el-GR"/>
        </w:rPr>
        <w:t xml:space="preserve">ημέρες πριν από την αντικατάσταση. </w:t>
      </w:r>
    </w:p>
    <w:p w14:paraId="6B4F76A2" w14:textId="77777777" w:rsidR="00EC1A82" w:rsidRDefault="00EC1A82" w:rsidP="004D4D34">
      <w:pPr>
        <w:rPr>
          <w:lang w:val="el-GR"/>
        </w:rPr>
      </w:pPr>
      <w:r>
        <w:rPr>
          <w:lang w:val="el-GR"/>
        </w:rPr>
        <w:lastRenderedPageBreak/>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28719AA" w14:textId="77777777" w:rsidR="00EC1A82" w:rsidRDefault="00EC1A82" w:rsidP="004D4D34">
      <w:pPr>
        <w:rPr>
          <w:lang w:val="el-GR"/>
        </w:rPr>
      </w:pPr>
      <w:r>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p>
    <w:p w14:paraId="73F06F7D" w14:textId="77777777" w:rsidR="00EC1A82" w:rsidRDefault="00EC1A82" w:rsidP="004D4D34">
      <w:pPr>
        <w:rPr>
          <w:lang w:val="el-GR"/>
        </w:rPr>
      </w:pPr>
      <w:r>
        <w:rPr>
          <w:lang w:val="el-GR"/>
        </w:rPr>
        <w:t>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9F1FB5B" w14:textId="77777777" w:rsidR="00EC1A82" w:rsidRDefault="00EC1A82" w:rsidP="004D4D34">
      <w:pPr>
        <w:rPr>
          <w:lang w:val="el-GR"/>
        </w:rPr>
      </w:pPr>
      <w:r>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344B019" w14:textId="77777777" w:rsidR="00EC1A82" w:rsidRDefault="00EC1A82" w:rsidP="004D4D34">
      <w:pPr>
        <w:rPr>
          <w:color w:val="FF0000"/>
          <w:lang w:val="el-GR"/>
        </w:rPr>
      </w:pPr>
      <w:r>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r>
        <w:rPr>
          <w:color w:val="FF0000"/>
          <w:lang w:val="el-GR"/>
        </w:rPr>
        <w:t>.</w:t>
      </w:r>
    </w:p>
    <w:p w14:paraId="7D2460FB" w14:textId="77777777" w:rsidR="00EC1A82" w:rsidRDefault="00EC1A82" w:rsidP="004D4D34">
      <w:pPr>
        <w:rPr>
          <w:lang w:val="el-GR"/>
        </w:rPr>
      </w:pPr>
      <w:r>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7A97C56" w14:textId="77777777" w:rsidR="00EC1A82" w:rsidRDefault="00EC1A82" w:rsidP="004D4D34">
      <w:pPr>
        <w:rPr>
          <w:lang w:val="el-GR"/>
        </w:rPr>
      </w:pPr>
      <w:r>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C13E973" w14:textId="77777777" w:rsidR="00EC1A82" w:rsidRDefault="00EC1A82" w:rsidP="004D4D34">
      <w:pPr>
        <w:rPr>
          <w:lang w:val="el-GR"/>
        </w:rPr>
      </w:pPr>
      <w:r>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2EFC481" w14:textId="77777777" w:rsidR="00EC1A82" w:rsidRDefault="00EC1A82" w:rsidP="004D4D34">
      <w:pPr>
        <w:rPr>
          <w:lang w:val="el-GR"/>
        </w:rPr>
      </w:pPr>
      <w:r>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3528000" w14:textId="77777777" w:rsidR="00EC1A82" w:rsidRDefault="00EC1A82" w:rsidP="004D4D34">
      <w:pPr>
        <w:rPr>
          <w:lang w:val="el-GR"/>
        </w:rPr>
      </w:pPr>
      <w:r>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F05527F" w14:textId="77777777" w:rsidR="00EC1A82" w:rsidRDefault="00EC1A82" w:rsidP="004D4D34">
      <w:pPr>
        <w:rPr>
          <w:lang w:val="el-GR"/>
        </w:rPr>
      </w:pPr>
      <w:r>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A3AAB73" w14:textId="77777777" w:rsidR="00EC1A82" w:rsidRDefault="00EC1A82" w:rsidP="004D4D34">
      <w:pPr>
        <w:rPr>
          <w:lang w:val="el-GR"/>
        </w:rPr>
      </w:pPr>
      <w:r>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7D04866" w14:textId="77777777" w:rsidR="00EC1A82" w:rsidRDefault="00EC1A82" w:rsidP="004D4D34">
      <w:pPr>
        <w:spacing w:after="0"/>
        <w:jc w:val="left"/>
        <w:rPr>
          <w:lang w:val="el-GR"/>
        </w:rPr>
      </w:pPr>
      <w:r>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C764101" w14:textId="77777777" w:rsidR="00EC1A82" w:rsidRDefault="00EC1A82" w:rsidP="004D4D34">
      <w:pPr>
        <w:spacing w:after="0"/>
        <w:jc w:val="left"/>
        <w:rPr>
          <w:lang w:val="el-GR"/>
        </w:rPr>
      </w:pPr>
    </w:p>
    <w:p w14:paraId="6FA895EF" w14:textId="77777777" w:rsidR="00EC1A82" w:rsidRDefault="00EC1A82" w:rsidP="004D4D34">
      <w:pPr>
        <w:rPr>
          <w:lang w:val="el-GR"/>
        </w:rPr>
      </w:pPr>
      <w:r>
        <w:rPr>
          <w:lang w:val="el-GR"/>
        </w:rPr>
        <w:t>Ειδικότερα:</w:t>
      </w:r>
    </w:p>
    <w:p w14:paraId="318CD21C" w14:textId="77777777" w:rsidR="00EC1A82" w:rsidRDefault="00EC1A82" w:rsidP="004D4D34">
      <w:pPr>
        <w:rPr>
          <w:lang w:val="el-GR"/>
        </w:rPr>
      </w:pPr>
      <w:r>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2653F63" w14:textId="77777777" w:rsidR="00EC1A82" w:rsidRDefault="00EC1A82" w:rsidP="004D4D34">
      <w:pPr>
        <w:rPr>
          <w:lang w:val="el-GR"/>
        </w:rPr>
      </w:pPr>
      <w:r>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13D69D2" w14:textId="77777777" w:rsidR="00EC1A82" w:rsidRDefault="00EC1A82" w:rsidP="004D4D34">
      <w:pPr>
        <w:rPr>
          <w:lang w:val="el-GR"/>
        </w:rPr>
      </w:pPr>
      <w:r>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C116141" w14:textId="77777777" w:rsidR="00EC1A82" w:rsidRDefault="00EC1A82" w:rsidP="004D4D34">
      <w:pPr>
        <w:rPr>
          <w:lang w:val="el-GR"/>
        </w:rPr>
      </w:pPr>
      <w:r>
        <w:rPr>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1CCBB6C" w14:textId="77777777" w:rsidR="00EC1A82" w:rsidRDefault="00EC1A82" w:rsidP="004D4D34">
      <w:pPr>
        <w:rPr>
          <w:lang w:val="el-GR"/>
        </w:rPr>
      </w:pPr>
      <w:r>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B006A57" w14:textId="163EE981" w:rsidR="00343BB2" w:rsidRPr="00603221" w:rsidRDefault="00343BB2" w:rsidP="004D4D34">
      <w:pPr>
        <w:rPr>
          <w:lang w:val="el-GR"/>
        </w:rPr>
      </w:pPr>
    </w:p>
    <w:p w14:paraId="49FC6332" w14:textId="77777777" w:rsidR="008338F0" w:rsidRPr="00603221" w:rsidRDefault="003355E7" w:rsidP="004D4D34">
      <w:pPr>
        <w:pStyle w:val="2"/>
        <w:rPr>
          <w:rFonts w:cs="Tahoma"/>
          <w:lang w:val="el-GR"/>
        </w:rPr>
      </w:pPr>
      <w:r w:rsidRPr="00603221">
        <w:rPr>
          <w:rFonts w:cs="Tahoma"/>
          <w:lang w:val="el-GR"/>
        </w:rPr>
        <w:tab/>
      </w:r>
      <w:bookmarkStart w:id="313" w:name="_Toc97194321"/>
      <w:bookmarkStart w:id="314" w:name="_Toc97194454"/>
      <w:bookmarkStart w:id="315" w:name="_Toc165459060"/>
      <w:r w:rsidRPr="00603221">
        <w:rPr>
          <w:rFonts w:cs="Tahoma"/>
          <w:lang w:val="el-GR"/>
        </w:rPr>
        <w:t>Υπεργολαβία</w:t>
      </w:r>
      <w:bookmarkEnd w:id="313"/>
      <w:bookmarkEnd w:id="314"/>
      <w:bookmarkEnd w:id="315"/>
    </w:p>
    <w:p w14:paraId="72765BF7" w14:textId="77777777" w:rsidR="008338F0" w:rsidRDefault="003355E7" w:rsidP="004D4D34">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B2F4A9" w14:textId="77777777" w:rsidR="005A3530" w:rsidRPr="00603221" w:rsidRDefault="003355E7" w:rsidP="004D4D34">
      <w:pPr>
        <w:rPr>
          <w:b/>
          <w:bCs/>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w:t>
      </w:r>
      <w:r w:rsidRPr="00603221">
        <w:rPr>
          <w:lang w:val="el-GR"/>
        </w:rPr>
        <w:lastRenderedPageBreak/>
        <w:t>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960E0D3" w14:textId="429C7914" w:rsidR="008338F0" w:rsidRPr="00603221" w:rsidRDefault="003355E7" w:rsidP="004D4D34">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496541775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w:t>
      </w:r>
      <w:r w:rsidR="00DD27E9">
        <w:fldChar w:fldCharType="end"/>
      </w:r>
      <w:r w:rsidRPr="00603221">
        <w:rPr>
          <w:lang w:val="el-GR"/>
        </w:rPr>
        <w:t xml:space="preserve"> και με τα αποδεικτικά μέσα της παραγράφου</w:t>
      </w:r>
      <w:r w:rsidR="005A3530">
        <w:rPr>
          <w:lang w:val="el-GR"/>
        </w:rPr>
        <w:t xml:space="preserve"> </w:t>
      </w:r>
      <w:r w:rsidR="00340CC1">
        <w:rPr>
          <w:lang w:val="el-GR"/>
        </w:rPr>
        <w:fldChar w:fldCharType="begin"/>
      </w:r>
      <w:r w:rsidR="00A30F24">
        <w:rPr>
          <w:lang w:val="el-GR"/>
        </w:rPr>
        <w:instrText xml:space="preserve"> REF _Ref40957856 \r \h </w:instrText>
      </w:r>
      <w:r w:rsidR="004D4D34">
        <w:rPr>
          <w:lang w:val="el-GR"/>
        </w:rPr>
        <w:instrText xml:space="preserve"> \* MERGEFORMAT </w:instrText>
      </w:r>
      <w:r w:rsidR="00340CC1">
        <w:rPr>
          <w:lang w:val="el-GR"/>
        </w:rPr>
      </w:r>
      <w:r w:rsidR="00340CC1">
        <w:rPr>
          <w:lang w:val="el-GR"/>
        </w:rPr>
        <w:fldChar w:fldCharType="separate"/>
      </w:r>
      <w:r w:rsidR="00AD6C1A">
        <w:rPr>
          <w:lang w:val="el-GR"/>
        </w:rPr>
        <w:t>2.2.9.2</w:t>
      </w:r>
      <w:r w:rsidR="00340CC1">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49DA191" w14:textId="77777777" w:rsidR="008338F0" w:rsidRDefault="003355E7" w:rsidP="004D4D34">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E4C2A3F" w14:textId="77777777" w:rsidR="005A3530" w:rsidRDefault="005A3530" w:rsidP="004D4D34">
      <w:pPr>
        <w:rPr>
          <w:lang w:val="el-GR"/>
        </w:rPr>
      </w:pPr>
    </w:p>
    <w:p w14:paraId="1AFD5BF3" w14:textId="77777777" w:rsidR="005A3530" w:rsidRPr="00603221" w:rsidRDefault="005A3530" w:rsidP="004D4D34">
      <w:pPr>
        <w:rPr>
          <w:b/>
          <w:bCs/>
          <w:lang w:val="el-GR"/>
        </w:rPr>
      </w:pPr>
    </w:p>
    <w:p w14:paraId="04BD4170" w14:textId="77777777" w:rsidR="008338F0" w:rsidRPr="00603221" w:rsidRDefault="003355E7" w:rsidP="004D4D34">
      <w:pPr>
        <w:pStyle w:val="2"/>
        <w:rPr>
          <w:rFonts w:cs="Tahoma"/>
          <w:lang w:val="el-GR"/>
        </w:rPr>
      </w:pPr>
      <w:r w:rsidRPr="00603221">
        <w:rPr>
          <w:rFonts w:cs="Tahoma"/>
          <w:lang w:val="el-GR"/>
        </w:rPr>
        <w:tab/>
      </w:r>
      <w:bookmarkStart w:id="316" w:name="_Ref496607258"/>
      <w:bookmarkStart w:id="317" w:name="_Toc97194322"/>
      <w:bookmarkStart w:id="318" w:name="_Toc97194455"/>
      <w:bookmarkStart w:id="319" w:name="_Toc165459061"/>
      <w:r w:rsidRPr="00603221">
        <w:rPr>
          <w:rFonts w:cs="Tahoma"/>
          <w:lang w:val="el-GR"/>
        </w:rPr>
        <w:t>Τροποποίηση σύμβασης κατά τη διάρκειά της</w:t>
      </w:r>
      <w:bookmarkEnd w:id="316"/>
      <w:bookmarkEnd w:id="317"/>
      <w:bookmarkEnd w:id="318"/>
      <w:bookmarkEnd w:id="319"/>
      <w:r w:rsidRPr="00603221">
        <w:rPr>
          <w:rFonts w:cs="Tahoma"/>
          <w:lang w:val="el-GR"/>
        </w:rPr>
        <w:t xml:space="preserve"> </w:t>
      </w:r>
    </w:p>
    <w:p w14:paraId="6B841617" w14:textId="77777777" w:rsidR="008338F0" w:rsidRPr="00603221" w:rsidRDefault="003355E7" w:rsidP="004D4D34">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4550573B" w14:textId="77777777" w:rsidR="00FE0D21" w:rsidRDefault="00FE0D21" w:rsidP="004D4D34">
      <w:pPr>
        <w:suppressAutoHyphens w:val="0"/>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4FC285F" w14:textId="7DD673C6" w:rsidR="00EC1A82" w:rsidRPr="005C149B" w:rsidRDefault="00EC1A82" w:rsidP="00E36601">
      <w:pPr>
        <w:pStyle w:val="4"/>
        <w:numPr>
          <w:ilvl w:val="2"/>
          <w:numId w:val="22"/>
        </w:numPr>
        <w:spacing w:before="0" w:after="120"/>
        <w:rPr>
          <w:rFonts w:cs="Tahoma"/>
          <w:szCs w:val="22"/>
          <w:lang w:val="el-GR"/>
        </w:rPr>
      </w:pPr>
      <w:bookmarkStart w:id="320" w:name="_Toc139981067"/>
      <w:bookmarkStart w:id="321" w:name="_Toc165459062"/>
      <w:r w:rsidRPr="005C149B">
        <w:rPr>
          <w:rFonts w:cs="Tahoma"/>
          <w:szCs w:val="22"/>
          <w:lang w:val="el-GR"/>
        </w:rPr>
        <w:lastRenderedPageBreak/>
        <w:t>Υποκατάσταση Αναδόχου</w:t>
      </w:r>
      <w:bookmarkEnd w:id="320"/>
      <w:bookmarkEnd w:id="321"/>
      <w:r w:rsidRPr="005C149B">
        <w:rPr>
          <w:rFonts w:cs="Tahoma"/>
          <w:szCs w:val="22"/>
          <w:lang w:val="el-GR"/>
        </w:rPr>
        <w:t xml:space="preserve">  </w:t>
      </w:r>
    </w:p>
    <w:p w14:paraId="38A5B67A" w14:textId="77777777" w:rsidR="00EC1A82" w:rsidRPr="005C149B" w:rsidRDefault="00EC1A82" w:rsidP="004D4D34">
      <w:pPr>
        <w:rPr>
          <w:lang w:val="el-GR"/>
        </w:rPr>
      </w:pPr>
      <w:r w:rsidRPr="005C149B">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Pr="005C149B">
        <w:rPr>
          <w:lang w:val="el-GR"/>
        </w:rPr>
        <w:softHyphen/>
        <w:t>στάσεων αφερεγγυότητας ιδίως στο πλαίσιο προπτωχευτικών ή πτωχευτικών διαδικασιών, από άλλον οικονο</w:t>
      </w:r>
      <w:r w:rsidRPr="005C149B">
        <w:rPr>
          <w:lang w:val="el-GR"/>
        </w:rPr>
        <w:softHyphen/>
        <w:t>μικό φορέα, ο οποίος πληροί τα κριτήρια ποιοτικής επι</w:t>
      </w:r>
      <w:r w:rsidRPr="005C149B">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48564AB9" w14:textId="77777777" w:rsidR="00EC1A82" w:rsidRPr="005C149B" w:rsidRDefault="00EC1A82" w:rsidP="004D4D34">
      <w:pPr>
        <w:rPr>
          <w:lang w:val="el-GR"/>
        </w:rPr>
      </w:pPr>
    </w:p>
    <w:p w14:paraId="317D8455" w14:textId="0CB802D6" w:rsidR="00EC1A82" w:rsidRPr="005C149B" w:rsidRDefault="00EC1A82" w:rsidP="00E36601">
      <w:pPr>
        <w:pStyle w:val="4"/>
        <w:numPr>
          <w:ilvl w:val="2"/>
          <w:numId w:val="22"/>
        </w:numPr>
        <w:spacing w:before="0" w:after="120"/>
        <w:rPr>
          <w:rFonts w:cs="Tahoma"/>
          <w:szCs w:val="22"/>
          <w:lang w:val="el-GR"/>
        </w:rPr>
      </w:pPr>
      <w:bookmarkStart w:id="322" w:name="_Toc43378481"/>
      <w:bookmarkStart w:id="323" w:name="_Toc139981068"/>
      <w:bookmarkStart w:id="324" w:name="_Toc165459063"/>
      <w:bookmarkEnd w:id="322"/>
      <w:r w:rsidRPr="005C149B">
        <w:rPr>
          <w:rFonts w:cs="Tahoma"/>
          <w:szCs w:val="22"/>
          <w:lang w:val="el-GR"/>
        </w:rPr>
        <w:t>Τροποποιήσεις ήσσονος αξίας</w:t>
      </w:r>
      <w:bookmarkEnd w:id="323"/>
      <w:bookmarkEnd w:id="324"/>
      <w:r w:rsidRPr="005C149B">
        <w:rPr>
          <w:rFonts w:cs="Tahoma"/>
          <w:szCs w:val="22"/>
          <w:lang w:val="el-GR"/>
        </w:rPr>
        <w:t xml:space="preserve"> </w:t>
      </w:r>
    </w:p>
    <w:p w14:paraId="374A84A6" w14:textId="77777777" w:rsidR="00EC1A82" w:rsidRPr="005C149B" w:rsidRDefault="00EC1A82" w:rsidP="004D4D34">
      <w:pPr>
        <w:rPr>
          <w:lang w:val="el-GR"/>
        </w:rPr>
      </w:pPr>
      <w:r w:rsidRPr="005C149B">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40CFB0FE" w14:textId="77777777" w:rsidR="00EC1A82" w:rsidRPr="005C149B" w:rsidRDefault="00EC1A82" w:rsidP="00E36601">
      <w:pPr>
        <w:pStyle w:val="aff"/>
        <w:numPr>
          <w:ilvl w:val="0"/>
          <w:numId w:val="21"/>
        </w:numPr>
        <w:ind w:left="360" w:hanging="360"/>
        <w:contextualSpacing w:val="0"/>
        <w:rPr>
          <w:lang w:val="el-GR"/>
        </w:rPr>
      </w:pPr>
      <w:r w:rsidRPr="005C149B">
        <w:rPr>
          <w:lang w:val="el-GR"/>
        </w:rPr>
        <w:t xml:space="preserve">η αξία της τροποποίησης είναι κατώτερη και των δύο ακόλουθων τιμών: </w:t>
      </w:r>
    </w:p>
    <w:p w14:paraId="7AC5CE32" w14:textId="77777777" w:rsidR="00EC1A82" w:rsidRPr="005C149B" w:rsidRDefault="00EC1A82" w:rsidP="004D4D34">
      <w:pPr>
        <w:pStyle w:val="aff"/>
        <w:ind w:left="360"/>
        <w:contextualSpacing w:val="0"/>
        <w:rPr>
          <w:lang w:val="el-GR"/>
        </w:rPr>
      </w:pPr>
      <w:r w:rsidRPr="005C149B">
        <w:rPr>
          <w:lang w:val="el-GR"/>
        </w:rPr>
        <w:t xml:space="preserve">α) των κατώτατων ορίων και </w:t>
      </w:r>
    </w:p>
    <w:p w14:paraId="118450C6" w14:textId="77777777" w:rsidR="00EC1A82" w:rsidRPr="005C149B" w:rsidRDefault="00EC1A82" w:rsidP="004D4D34">
      <w:pPr>
        <w:pStyle w:val="aff"/>
        <w:ind w:left="360"/>
        <w:contextualSpacing w:val="0"/>
        <w:rPr>
          <w:lang w:val="el-GR"/>
        </w:rPr>
      </w:pPr>
      <w:r w:rsidRPr="005C149B">
        <w:rPr>
          <w:lang w:val="el-GR"/>
        </w:rPr>
        <w:t>β) του δέκα τοις εκατό (10%) της αξίας της αρχικής σύμβασης</w:t>
      </w:r>
      <w:r w:rsidRPr="005C149B">
        <w:rPr>
          <w:color w:val="FF0000"/>
          <w:lang w:val="el-GR"/>
        </w:rPr>
        <w:t>.</w:t>
      </w:r>
      <w:r w:rsidRPr="005C149B">
        <w:rPr>
          <w:lang w:val="el-GR"/>
        </w:rPr>
        <w:t xml:space="preserve"> </w:t>
      </w:r>
    </w:p>
    <w:p w14:paraId="1C1B721B" w14:textId="77777777" w:rsidR="00EC1A82" w:rsidRPr="005C149B" w:rsidRDefault="00EC1A82" w:rsidP="004D4D34">
      <w:pPr>
        <w:pStyle w:val="aff"/>
        <w:ind w:left="360"/>
        <w:contextualSpacing w:val="0"/>
        <w:rPr>
          <w:lang w:val="el-GR"/>
        </w:rPr>
      </w:pPr>
      <w:r w:rsidRPr="005C149B">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63F535CC" w14:textId="36164FF1" w:rsidR="00EC1A82" w:rsidRPr="005C149B" w:rsidRDefault="00EC1A82" w:rsidP="00E36601">
      <w:pPr>
        <w:pStyle w:val="aff"/>
        <w:numPr>
          <w:ilvl w:val="0"/>
          <w:numId w:val="21"/>
        </w:numPr>
        <w:ind w:left="360" w:hanging="360"/>
        <w:contextualSpacing w:val="0"/>
        <w:rPr>
          <w:lang w:val="el-GR"/>
        </w:rPr>
      </w:pPr>
      <w:r w:rsidRPr="005C149B">
        <w:rPr>
          <w:lang w:val="el-GR"/>
        </w:rPr>
        <w:t>Η τροποποίηση δεν μεταβάλει τη συνολική φύση της σύμβασης</w:t>
      </w:r>
      <w:r w:rsidR="005C149B" w:rsidRPr="005C149B">
        <w:rPr>
          <w:lang w:val="el-GR"/>
        </w:rPr>
        <w:t>.</w:t>
      </w:r>
    </w:p>
    <w:p w14:paraId="675DA9EF" w14:textId="77777777" w:rsidR="00EC1A82" w:rsidRDefault="00EC1A82" w:rsidP="004D4D34">
      <w:pPr>
        <w:suppressAutoHyphens w:val="0"/>
        <w:rPr>
          <w:lang w:val="el-GR"/>
        </w:rPr>
      </w:pPr>
    </w:p>
    <w:p w14:paraId="51D290FA" w14:textId="77777777" w:rsidR="008338F0" w:rsidRPr="00603221" w:rsidRDefault="003355E7" w:rsidP="004D4D34">
      <w:pPr>
        <w:pStyle w:val="2"/>
        <w:rPr>
          <w:rFonts w:cs="Tahoma"/>
          <w:lang w:val="el-GR"/>
        </w:rPr>
      </w:pPr>
      <w:r w:rsidRPr="00603221">
        <w:rPr>
          <w:rFonts w:cs="Tahoma"/>
          <w:lang w:val="el-GR"/>
        </w:rPr>
        <w:tab/>
      </w:r>
      <w:bookmarkStart w:id="325" w:name="_Toc97194324"/>
      <w:bookmarkStart w:id="326" w:name="_Toc97194457"/>
      <w:bookmarkStart w:id="327" w:name="_Ref118479492"/>
      <w:bookmarkStart w:id="328" w:name="_Ref118479515"/>
      <w:bookmarkStart w:id="329" w:name="_Toc165459064"/>
      <w:r w:rsidRPr="00603221">
        <w:rPr>
          <w:rFonts w:cs="Tahoma"/>
          <w:lang w:val="el-GR"/>
        </w:rPr>
        <w:t>Δικαίωμα μονομερούς λύσης της σύμβασης</w:t>
      </w:r>
      <w:bookmarkEnd w:id="325"/>
      <w:bookmarkEnd w:id="326"/>
      <w:bookmarkEnd w:id="327"/>
      <w:bookmarkEnd w:id="328"/>
      <w:bookmarkEnd w:id="329"/>
    </w:p>
    <w:p w14:paraId="1610ABC0" w14:textId="77777777" w:rsidR="00FE0D21" w:rsidRPr="00C229F3" w:rsidRDefault="009649DC" w:rsidP="004D4D34">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899B1EE" w14:textId="77777777" w:rsidR="00FE0D21" w:rsidRPr="00C229F3" w:rsidRDefault="00FE0D21" w:rsidP="004D4D34">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B4BAE62" w14:textId="77777777" w:rsidR="00FE0D21" w:rsidRPr="00C229F3" w:rsidRDefault="00FE0D21" w:rsidP="004D4D34">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6DC4EA" w14:textId="77777777" w:rsidR="00FE0D21" w:rsidRDefault="00FE0D21" w:rsidP="004D4D34">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B27FA48" w14:textId="77777777" w:rsidR="00FE0D21" w:rsidRPr="005F0A0D" w:rsidRDefault="00FE0D21" w:rsidP="004D4D34">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30" w:name="_Hlk118481822"/>
      <w:r w:rsidRPr="005F0A0D">
        <w:rPr>
          <w:lang w:val="el-GR"/>
        </w:rPr>
        <w:t>αδικήματα που αναφέρονται στην παρ. 2.2.3.1 της παρούσας,</w:t>
      </w:r>
    </w:p>
    <w:p w14:paraId="77B97B9D" w14:textId="77777777" w:rsidR="006C03D6" w:rsidRPr="00E61C05" w:rsidRDefault="006C03D6" w:rsidP="004D4D34">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w:t>
      </w:r>
      <w:r w:rsidRPr="00E61C05">
        <w:rPr>
          <w:lang w:val="el-GR"/>
        </w:rPr>
        <w:t>επιχειρηματικής του λειτουργίας.</w:t>
      </w:r>
    </w:p>
    <w:p w14:paraId="21C82B26" w14:textId="46BD67DE" w:rsidR="006C03D6" w:rsidRPr="00AE326F" w:rsidRDefault="006C03D6" w:rsidP="004D4D34">
      <w:pPr>
        <w:rPr>
          <w:lang w:val="el-GR"/>
        </w:rPr>
      </w:pPr>
      <w:r w:rsidRPr="00E61C05">
        <w:rPr>
          <w:lang w:val="el-GR"/>
        </w:rPr>
        <w:lastRenderedPageBreak/>
        <w:t>στ) ο ανάδοχος παραβεί αποδεδειγμένα τις υποχρεώσεις του που απορρέουν από την δέσμευση ακεραιότητας της παρ. 4.3 της παρούσας</w:t>
      </w:r>
      <w:r w:rsidRPr="00E61C05">
        <w:rPr>
          <w:rFonts w:hint="cs"/>
          <w:cs/>
          <w:lang w:val="el-GR"/>
        </w:rPr>
        <w:t xml:space="preserve"> </w:t>
      </w:r>
      <w:r w:rsidRPr="00E61C05">
        <w:rPr>
          <w:lang w:val="el-GR"/>
        </w:rPr>
        <w:t>και θα περιληφθεί στη σύμβαση.</w:t>
      </w:r>
    </w:p>
    <w:bookmarkEnd w:id="330"/>
    <w:p w14:paraId="172C270D" w14:textId="77777777" w:rsidR="009649DC" w:rsidRPr="00603221" w:rsidRDefault="009649DC" w:rsidP="004D4D34">
      <w:pPr>
        <w:rPr>
          <w:b/>
          <w:bCs/>
          <w:lang w:val="el-GR"/>
        </w:rPr>
      </w:pPr>
    </w:p>
    <w:p w14:paraId="13E2D3D3" w14:textId="77777777" w:rsidR="008338F0" w:rsidRPr="00140781" w:rsidRDefault="003355E7" w:rsidP="004D4D34">
      <w:pPr>
        <w:pStyle w:val="1"/>
        <w:rPr>
          <w:rFonts w:cs="Tahoma"/>
          <w:sz w:val="22"/>
          <w:szCs w:val="22"/>
          <w:lang w:val="el-GR"/>
        </w:rPr>
      </w:pPr>
      <w:bookmarkStart w:id="331" w:name="_Toc97194458"/>
      <w:bookmarkStart w:id="332" w:name="_Toc165459065"/>
      <w:r w:rsidRPr="00140781">
        <w:rPr>
          <w:rFonts w:cs="Tahoma"/>
          <w:sz w:val="22"/>
          <w:szCs w:val="22"/>
          <w:lang w:val="el-GR"/>
        </w:rPr>
        <w:lastRenderedPageBreak/>
        <w:t>ΕΙΔΙΚΟΙ ΟΡΟΙ ΕΚΤΕΛΕΣΗΣ ΤΗΣ ΣΥΜΒΑΣΗΣ</w:t>
      </w:r>
      <w:bookmarkEnd w:id="331"/>
      <w:bookmarkEnd w:id="332"/>
      <w:r w:rsidRPr="00140781">
        <w:rPr>
          <w:rFonts w:cs="Tahoma"/>
          <w:sz w:val="22"/>
          <w:szCs w:val="22"/>
          <w:lang w:val="el-GR"/>
        </w:rPr>
        <w:t xml:space="preserve"> </w:t>
      </w:r>
    </w:p>
    <w:p w14:paraId="7FE4FEAB" w14:textId="77777777" w:rsidR="008338F0" w:rsidRPr="003A44F5" w:rsidRDefault="003355E7" w:rsidP="004D4D34">
      <w:pPr>
        <w:pStyle w:val="2"/>
        <w:rPr>
          <w:rFonts w:cs="Tahoma"/>
          <w:lang w:val="el-GR"/>
        </w:rPr>
      </w:pPr>
      <w:r w:rsidRPr="00603221">
        <w:rPr>
          <w:rFonts w:cs="Tahoma"/>
          <w:lang w:val="el-GR"/>
        </w:rPr>
        <w:tab/>
      </w:r>
      <w:bookmarkStart w:id="333" w:name="_Ref496607306"/>
      <w:bookmarkStart w:id="334" w:name="_Toc97194325"/>
      <w:bookmarkStart w:id="335" w:name="_Toc97194459"/>
      <w:bookmarkStart w:id="336" w:name="_Toc165459066"/>
      <w:r w:rsidRPr="003A44F5">
        <w:rPr>
          <w:rFonts w:cs="Tahoma"/>
          <w:lang w:val="el-GR"/>
        </w:rPr>
        <w:t>Τρόπος πληρωμής</w:t>
      </w:r>
      <w:bookmarkEnd w:id="333"/>
      <w:bookmarkEnd w:id="334"/>
      <w:bookmarkEnd w:id="335"/>
      <w:bookmarkEnd w:id="336"/>
      <w:r w:rsidRPr="003A44F5">
        <w:rPr>
          <w:rFonts w:cs="Tahoma"/>
          <w:lang w:val="el-GR"/>
        </w:rPr>
        <w:t xml:space="preserve"> </w:t>
      </w:r>
    </w:p>
    <w:p w14:paraId="4900480C" w14:textId="2F7260BA" w:rsidR="003821CA" w:rsidRPr="003A44F5" w:rsidRDefault="003821CA" w:rsidP="004D4D34">
      <w:pPr>
        <w:rPr>
          <w:rFonts w:eastAsia="Calibri"/>
          <w:lang w:val="el-GR"/>
        </w:rPr>
      </w:pPr>
      <w:r w:rsidRPr="003A44F5">
        <w:rPr>
          <w:b/>
          <w:lang w:val="el-GR"/>
        </w:rPr>
        <w:t>5.1.1.</w:t>
      </w:r>
      <w:r w:rsidRPr="003A44F5">
        <w:rPr>
          <w:lang w:val="el-GR"/>
        </w:rPr>
        <w:t xml:space="preserve"> Η </w:t>
      </w:r>
      <w:r w:rsidR="00DC0134" w:rsidRPr="001B2F20">
        <w:rPr>
          <w:lang w:val="el-GR"/>
        </w:rPr>
        <w:t xml:space="preserve">πληρωμή του αναδόχου θα καταβάλλεται τμηματικά σε </w:t>
      </w:r>
      <w:r w:rsidR="001B2F20" w:rsidRPr="001B2F20">
        <w:rPr>
          <w:lang w:val="el-GR"/>
        </w:rPr>
        <w:t>έξι</w:t>
      </w:r>
      <w:r w:rsidR="00DC0134" w:rsidRPr="001B2F20">
        <w:rPr>
          <w:lang w:val="el-GR"/>
        </w:rPr>
        <w:t xml:space="preserve"> (</w:t>
      </w:r>
      <w:r w:rsidR="001B2F20" w:rsidRPr="001B2F20">
        <w:rPr>
          <w:lang w:val="el-GR"/>
        </w:rPr>
        <w:t>6</w:t>
      </w:r>
      <w:r w:rsidR="00DC0134" w:rsidRPr="001B2F20">
        <w:rPr>
          <w:lang w:val="el-GR"/>
        </w:rPr>
        <w:t xml:space="preserve">) ισόποσες </w:t>
      </w:r>
      <w:r w:rsidR="001B2F20" w:rsidRPr="001B2F20">
        <w:rPr>
          <w:lang w:val="el-GR"/>
        </w:rPr>
        <w:t>δι</w:t>
      </w:r>
      <w:r w:rsidR="00DC0134" w:rsidRPr="001B2F20">
        <w:rPr>
          <w:lang w:val="el-GR"/>
        </w:rPr>
        <w:t xml:space="preserve">μηνιαίες δόσεις και εφόσον προηγουμένως προσκομισθούν οι  απολογιστικές </w:t>
      </w:r>
      <w:r w:rsidR="001B2F20" w:rsidRPr="001B2F20">
        <w:rPr>
          <w:lang w:val="el-GR"/>
        </w:rPr>
        <w:t>δι</w:t>
      </w:r>
      <w:r w:rsidR="00DC0134" w:rsidRPr="001B2F20">
        <w:rPr>
          <w:lang w:val="el-GR"/>
        </w:rPr>
        <w:t xml:space="preserve">μηνιαίες αναφορές προόδου και μετά τη σύνταξη του πρωτοκόλλου ποσοτικής και ποιοτικής παραλαβής των αντίστοιχων </w:t>
      </w:r>
      <w:r w:rsidR="001B2F20" w:rsidRPr="001B2F20">
        <w:rPr>
          <w:lang w:val="el-GR"/>
        </w:rPr>
        <w:t>δι</w:t>
      </w:r>
      <w:r w:rsidR="00DC0134" w:rsidRPr="001B2F20">
        <w:rPr>
          <w:lang w:val="el-GR"/>
        </w:rPr>
        <w:t>μηνιαίων αναφορών προόδου από το αρμόδιο όργανο της ΚτΠ Μ.Α.Ε</w:t>
      </w:r>
      <w:r w:rsidRPr="001B2F20">
        <w:rPr>
          <w:lang w:val="el-GR"/>
        </w:rPr>
        <w:t>.</w:t>
      </w:r>
      <w:r w:rsidRPr="003A44F5">
        <w:rPr>
          <w:lang w:val="el-GR"/>
        </w:rPr>
        <w:t xml:space="preserve">   </w:t>
      </w:r>
    </w:p>
    <w:p w14:paraId="2AD8DE9C" w14:textId="77777777" w:rsidR="003821CA" w:rsidRPr="004A7190" w:rsidRDefault="003821CA" w:rsidP="004D4D34">
      <w:pPr>
        <w:pStyle w:val="aff"/>
        <w:ind w:left="0"/>
        <w:rPr>
          <w:lang w:val="el-GR"/>
        </w:rPr>
      </w:pPr>
      <w:r w:rsidRPr="004A7190">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5CE0CFE0" w14:textId="77777777" w:rsidR="003821CA" w:rsidRDefault="003821CA" w:rsidP="004D4D34">
      <w:pPr>
        <w:rPr>
          <w:lang w:val="el-GR"/>
        </w:rPr>
      </w:pPr>
      <w:r>
        <w:rPr>
          <w:b/>
          <w:lang w:val="el-GR"/>
        </w:rPr>
        <w:t>5.1.2.</w:t>
      </w:r>
      <w:r>
        <w:rPr>
          <w:lang w:val="el-GR"/>
        </w:rPr>
        <w:t xml:space="preserve"> Τον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3793AFF9" w14:textId="77777777" w:rsidR="003821CA" w:rsidRDefault="003821CA" w:rsidP="004D4D34">
      <w:pPr>
        <w:rPr>
          <w:lang w:val="el-GR"/>
        </w:rPr>
      </w:pPr>
      <w:r>
        <w:rPr>
          <w:lang w:val="el-GR"/>
        </w:rPr>
        <w:t xml:space="preserve">Ιδίως βαρύνεται με τις ακόλουθες κρατήσεις: </w:t>
      </w:r>
    </w:p>
    <w:p w14:paraId="37D2B701" w14:textId="77777777" w:rsidR="003821CA" w:rsidRPr="00057C4A" w:rsidRDefault="003821CA" w:rsidP="004D4D34">
      <w:pPr>
        <w:rPr>
          <w:lang w:val="el-GR"/>
        </w:rPr>
      </w:pPr>
      <w:r w:rsidRPr="00057C4A">
        <w:rPr>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w:t>
      </w:r>
      <w:r w:rsidRPr="005944AD">
        <w:rPr>
          <w:lang w:val="el-GR"/>
        </w:rPr>
        <w:t>, σύμφωνα με την παρ. 6 του άρθρου 36 του ν. 4412/2016.</w:t>
      </w:r>
    </w:p>
    <w:p w14:paraId="29C36925" w14:textId="77777777" w:rsidR="003821CA" w:rsidRPr="00057C4A" w:rsidRDefault="003821CA" w:rsidP="004D4D34">
      <w:pPr>
        <w:rPr>
          <w:lang w:val="el-GR"/>
        </w:rPr>
      </w:pPr>
      <w:r w:rsidRPr="00057C4A">
        <w:rPr>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48A58ABB" w14:textId="77777777" w:rsidR="003821CA" w:rsidRDefault="003821CA" w:rsidP="004D4D34">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41B1B7AD" w14:textId="77777777" w:rsidR="008338F0" w:rsidRPr="00603221" w:rsidRDefault="00331981" w:rsidP="004D4D34">
      <w:pPr>
        <w:pStyle w:val="2"/>
        <w:rPr>
          <w:rFonts w:cs="Tahoma"/>
          <w:lang w:val="el-GR"/>
        </w:rPr>
      </w:pPr>
      <w:r w:rsidRPr="00603221">
        <w:rPr>
          <w:rFonts w:cs="Tahoma"/>
          <w:lang w:val="el-GR"/>
        </w:rPr>
        <w:tab/>
      </w:r>
      <w:bookmarkStart w:id="337" w:name="_Ref496607484"/>
      <w:bookmarkStart w:id="338" w:name="_Toc97194326"/>
      <w:bookmarkStart w:id="339" w:name="_Toc97194460"/>
      <w:bookmarkStart w:id="340" w:name="_Toc16545906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37"/>
      <w:bookmarkEnd w:id="338"/>
      <w:bookmarkEnd w:id="339"/>
      <w:bookmarkEnd w:id="340"/>
      <w:r w:rsidR="003355E7" w:rsidRPr="00603221">
        <w:rPr>
          <w:rFonts w:cs="Tahoma"/>
          <w:lang w:val="el-GR"/>
        </w:rPr>
        <w:t xml:space="preserve"> </w:t>
      </w:r>
    </w:p>
    <w:p w14:paraId="59E04E93" w14:textId="77777777" w:rsidR="008338F0" w:rsidRDefault="003355E7" w:rsidP="004D4D34">
      <w:pPr>
        <w:suppressAutoHyphens w:val="0"/>
        <w:autoSpaceDE w:val="0"/>
        <w:rPr>
          <w:rFonts w:eastAsia="SimSun"/>
          <w:color w:val="5B9BD5"/>
          <w:spacing w:val="5"/>
          <w:lang w:val="el-GR"/>
        </w:rPr>
      </w:pPr>
      <w:bookmarkStart w:id="34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0D33385E" w14:textId="77777777" w:rsidR="002F345D" w:rsidRPr="0063173B" w:rsidRDefault="002F345D" w:rsidP="004D4D34">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1063542" w14:textId="77777777" w:rsidR="002F345D" w:rsidRDefault="002F345D" w:rsidP="004D4D34">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635E6E9" w14:textId="77777777" w:rsidR="002F345D" w:rsidRDefault="002F345D" w:rsidP="004D4D34">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CE872DB" w14:textId="77777777" w:rsidR="002F345D" w:rsidRPr="00346054" w:rsidRDefault="002F345D" w:rsidP="004D4D34">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w:t>
      </w:r>
      <w:r w:rsidRPr="00346054">
        <w:rPr>
          <w:rFonts w:eastAsia="SimSun"/>
          <w:lang w:val="el-GR"/>
        </w:rPr>
        <w:lastRenderedPageBreak/>
        <w:t xml:space="preserve">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C8B0451" w14:textId="77777777" w:rsidR="002F345D" w:rsidRDefault="002F345D" w:rsidP="004D4D34">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C3858E3" w14:textId="6EE20A68" w:rsidR="003F0D9A" w:rsidRPr="00E03EB2" w:rsidRDefault="002F345D" w:rsidP="004D4D34">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8B6E85D" w14:textId="77777777" w:rsidR="008338F0" w:rsidRDefault="003355E7" w:rsidP="004D4D34">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BFD00D8" w14:textId="77777777" w:rsidR="00A57BD8" w:rsidRPr="00603221" w:rsidRDefault="00A57BD8" w:rsidP="004D4D34">
      <w:pPr>
        <w:suppressAutoHyphens w:val="0"/>
        <w:autoSpaceDE w:val="0"/>
        <w:spacing w:after="0"/>
        <w:rPr>
          <w:rFonts w:eastAsia="SimSun"/>
          <w:lang w:val="el-GR"/>
        </w:rPr>
      </w:pPr>
    </w:p>
    <w:p w14:paraId="041615C5" w14:textId="77777777" w:rsidR="008338F0" w:rsidRDefault="003355E7" w:rsidP="004D4D34">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168C32F5" w14:textId="77777777" w:rsidR="00E03EB2" w:rsidRPr="00A57BD8" w:rsidRDefault="00E03EB2" w:rsidP="004D4D34">
      <w:pPr>
        <w:suppressAutoHyphens w:val="0"/>
        <w:autoSpaceDE w:val="0"/>
        <w:spacing w:after="0"/>
        <w:jc w:val="left"/>
        <w:rPr>
          <w:rFonts w:eastAsia="SimSun"/>
          <w:lang w:val="el-GR"/>
        </w:rPr>
      </w:pPr>
    </w:p>
    <w:p w14:paraId="5E4DDBFD" w14:textId="77777777" w:rsidR="008338F0" w:rsidRPr="00603221" w:rsidRDefault="003355E7" w:rsidP="004D4D34">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BFD664E" w14:textId="77777777" w:rsidR="008338F0" w:rsidRPr="00603221" w:rsidRDefault="003355E7" w:rsidP="004D4D34">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4A9FAA" w14:textId="77777777" w:rsidR="008338F0" w:rsidRDefault="003355E7" w:rsidP="004D4D34">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0DC3B2A" w14:textId="77777777" w:rsidR="00A57BD8" w:rsidRPr="00603221" w:rsidRDefault="00A57BD8" w:rsidP="004D4D34">
      <w:pPr>
        <w:suppressAutoHyphens w:val="0"/>
        <w:autoSpaceDE w:val="0"/>
        <w:spacing w:after="0"/>
        <w:rPr>
          <w:rFonts w:eastAsia="SimSun"/>
          <w:lang w:val="el-GR"/>
        </w:rPr>
      </w:pPr>
    </w:p>
    <w:p w14:paraId="6BD67E37" w14:textId="77777777" w:rsidR="008338F0" w:rsidRPr="00603221" w:rsidRDefault="003355E7" w:rsidP="004D4D34">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549286F1" w14:textId="77777777" w:rsidR="00E03EB2" w:rsidRDefault="00E03EB2" w:rsidP="004D4D34">
      <w:pPr>
        <w:suppressAutoHyphens w:val="0"/>
        <w:autoSpaceDE w:val="0"/>
        <w:spacing w:after="0"/>
        <w:rPr>
          <w:rFonts w:eastAsia="SimSun"/>
          <w:lang w:val="el-GR"/>
        </w:rPr>
      </w:pPr>
    </w:p>
    <w:p w14:paraId="1EB4FA85" w14:textId="1B8B92FC" w:rsidR="008338F0" w:rsidRDefault="003355E7" w:rsidP="004D4D34">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41"/>
    <w:p w14:paraId="1FFB8195" w14:textId="77777777" w:rsidR="000C1AAF" w:rsidRDefault="000C1AAF" w:rsidP="004D4D34">
      <w:pPr>
        <w:suppressAutoHyphens w:val="0"/>
        <w:autoSpaceDE w:val="0"/>
        <w:spacing w:after="0"/>
        <w:rPr>
          <w:rFonts w:eastAsia="SimSun"/>
          <w:lang w:val="el-GR"/>
        </w:rPr>
      </w:pPr>
    </w:p>
    <w:p w14:paraId="0EA6ECA0" w14:textId="77777777" w:rsidR="000C1AAF" w:rsidRPr="006F1D06" w:rsidRDefault="000C1AAF" w:rsidP="004D4D34">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BB7BBE0" w14:textId="77777777" w:rsidR="000C1AAF" w:rsidRPr="006F1D06" w:rsidRDefault="000C1AAF" w:rsidP="004D4D34">
      <w:pPr>
        <w:suppressAutoHyphens w:val="0"/>
        <w:autoSpaceDE w:val="0"/>
        <w:rPr>
          <w:lang w:val="el-GR"/>
        </w:rPr>
      </w:pPr>
      <w:r w:rsidRPr="006F1D06">
        <w:rPr>
          <w:lang w:val="el-GR"/>
        </w:rPr>
        <w:t>Οι ποινικές ρήτρες υπολογίζονται ως εξής:</w:t>
      </w:r>
    </w:p>
    <w:p w14:paraId="12AF5054" w14:textId="77777777" w:rsidR="000C1AAF" w:rsidRPr="006F1D06" w:rsidRDefault="000C1AAF" w:rsidP="004D4D34">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AA952B9" w14:textId="77777777" w:rsidR="000C1AAF" w:rsidRPr="006F1D06" w:rsidRDefault="000C1AAF" w:rsidP="004D4D34">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CD7637D" w14:textId="77777777" w:rsidR="000C1AAF" w:rsidRPr="006F1D06" w:rsidRDefault="000C1AAF" w:rsidP="004D4D34">
      <w:pPr>
        <w:suppressAutoHyphens w:val="0"/>
        <w:autoSpaceDE w:val="0"/>
        <w:rPr>
          <w:lang w:val="el-GR"/>
        </w:rPr>
      </w:pPr>
      <w:r w:rsidRPr="006F1D06">
        <w:rPr>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F1D06">
        <w:rPr>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E109BE8" w14:textId="77777777" w:rsidR="000C1AAF" w:rsidRPr="006F1D06" w:rsidRDefault="000C1AAF" w:rsidP="004D4D34">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0E3A09E5" w14:textId="77777777" w:rsidR="000C1AAF" w:rsidRPr="006F1D06" w:rsidRDefault="000C1AAF" w:rsidP="004D4D34">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639A5E58" w14:textId="77777777" w:rsidR="000C1AAF" w:rsidRPr="00603221" w:rsidRDefault="000C1AAF" w:rsidP="004D4D34">
      <w:pPr>
        <w:suppressAutoHyphens w:val="0"/>
        <w:autoSpaceDE w:val="0"/>
        <w:spacing w:after="0"/>
        <w:rPr>
          <w:lang w:val="el-GR"/>
        </w:rPr>
      </w:pPr>
    </w:p>
    <w:p w14:paraId="3422531A" w14:textId="77777777" w:rsidR="008338F0" w:rsidRPr="00603221" w:rsidRDefault="003355E7" w:rsidP="004D4D34">
      <w:pPr>
        <w:pStyle w:val="2"/>
        <w:rPr>
          <w:rFonts w:cs="Tahoma"/>
          <w:lang w:val="el-GR"/>
        </w:rPr>
      </w:pPr>
      <w:r w:rsidRPr="00603221">
        <w:rPr>
          <w:rFonts w:cs="Tahoma"/>
          <w:lang w:val="el-GR"/>
        </w:rPr>
        <w:tab/>
      </w:r>
      <w:bookmarkStart w:id="342" w:name="_Ref55324340"/>
      <w:bookmarkStart w:id="343" w:name="_Toc97194327"/>
      <w:bookmarkStart w:id="344" w:name="_Toc97194461"/>
      <w:bookmarkStart w:id="345" w:name="_Toc165459068"/>
      <w:r w:rsidRPr="00603221">
        <w:rPr>
          <w:rFonts w:cs="Tahoma"/>
          <w:lang w:val="el-GR"/>
        </w:rPr>
        <w:t>Διοικητικές προσφυγές κατά τη διαδικασία εκτέλεσης</w:t>
      </w:r>
      <w:bookmarkEnd w:id="342"/>
      <w:bookmarkEnd w:id="343"/>
      <w:bookmarkEnd w:id="344"/>
      <w:bookmarkEnd w:id="345"/>
      <w:r w:rsidRPr="00603221">
        <w:rPr>
          <w:rFonts w:cs="Tahoma"/>
          <w:lang w:val="el-GR"/>
        </w:rPr>
        <w:t xml:space="preserve"> </w:t>
      </w:r>
    </w:p>
    <w:p w14:paraId="23DACCF6" w14:textId="441AAE79" w:rsidR="00672DE1" w:rsidRDefault="00672DE1" w:rsidP="004D4D34">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rFonts w:eastAsia="SimSun"/>
          <w:lang w:val="el-GR"/>
        </w:rPr>
        <w:t>5.2</w:t>
      </w:r>
      <w:r w:rsidR="00DD27E9">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F5BBE8" w14:textId="77777777" w:rsidR="00672DE1" w:rsidRDefault="00672DE1" w:rsidP="004D4D34">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CC5DE7D" w14:textId="77777777" w:rsidR="00F1622E" w:rsidRPr="00F1622E" w:rsidRDefault="00F1622E" w:rsidP="004D4D34">
      <w:pPr>
        <w:rPr>
          <w:lang w:val="el-GR"/>
        </w:rPr>
      </w:pPr>
    </w:p>
    <w:p w14:paraId="7DF55492" w14:textId="77777777" w:rsidR="005550B0" w:rsidRPr="00F82A8D" w:rsidRDefault="005550B0" w:rsidP="004D4D34">
      <w:pPr>
        <w:pStyle w:val="2"/>
        <w:rPr>
          <w:rFonts w:cs="Tahoma"/>
          <w:b w:val="0"/>
          <w:lang w:val="el-GR"/>
        </w:rPr>
      </w:pPr>
      <w:bookmarkStart w:id="346" w:name="_Toc13748951"/>
      <w:r w:rsidRPr="00F82A8D">
        <w:rPr>
          <w:rFonts w:cs="Tahoma"/>
          <w:lang w:val="el-GR"/>
        </w:rPr>
        <w:tab/>
      </w:r>
      <w:bookmarkStart w:id="347" w:name="_Toc97194328"/>
      <w:bookmarkStart w:id="348" w:name="_Toc97194462"/>
      <w:bookmarkStart w:id="349" w:name="_Toc165459069"/>
      <w:r w:rsidRPr="00F82A8D">
        <w:rPr>
          <w:rFonts w:cs="Tahoma"/>
          <w:lang w:val="el-GR"/>
        </w:rPr>
        <w:t>Δικαστική επίλυση διαφορών</w:t>
      </w:r>
      <w:bookmarkEnd w:id="346"/>
      <w:bookmarkEnd w:id="347"/>
      <w:bookmarkEnd w:id="348"/>
      <w:bookmarkEnd w:id="349"/>
    </w:p>
    <w:p w14:paraId="47BA6C49" w14:textId="77777777" w:rsidR="005052FB" w:rsidRPr="00022C43" w:rsidRDefault="005052FB" w:rsidP="004D4D34">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5D9011D" w14:textId="77777777" w:rsidR="005550B0" w:rsidRPr="005550B0" w:rsidRDefault="005550B0" w:rsidP="004D4D34">
      <w:pPr>
        <w:suppressAutoHyphens w:val="0"/>
        <w:autoSpaceDE w:val="0"/>
        <w:rPr>
          <w:rFonts w:ascii="Calibri" w:hAnsi="Calibri"/>
          <w:lang w:val="el-GR"/>
        </w:rPr>
      </w:pPr>
    </w:p>
    <w:p w14:paraId="010C9227" w14:textId="77777777" w:rsidR="00036CBD" w:rsidRPr="00603221" w:rsidRDefault="00036CBD" w:rsidP="004D4D34">
      <w:pPr>
        <w:rPr>
          <w:lang w:val="el-GR"/>
        </w:rPr>
      </w:pPr>
    </w:p>
    <w:p w14:paraId="5A4F82C3" w14:textId="77777777" w:rsidR="008338F0" w:rsidRPr="00603221" w:rsidRDefault="00BB5BD6" w:rsidP="004D4D34">
      <w:pPr>
        <w:pStyle w:val="1"/>
        <w:rPr>
          <w:rFonts w:cs="Tahoma"/>
          <w:szCs w:val="22"/>
        </w:rPr>
      </w:pPr>
      <w:bookmarkStart w:id="352" w:name="_Ref75870221"/>
      <w:bookmarkStart w:id="353" w:name="_Toc97194463"/>
      <w:bookmarkStart w:id="354" w:name="_Toc165459070"/>
      <w:r w:rsidRPr="00BB5BD6">
        <w:rPr>
          <w:rFonts w:cs="Tahoma"/>
          <w:szCs w:val="22"/>
        </w:rPr>
        <w:lastRenderedPageBreak/>
        <w:t xml:space="preserve">ΧΡΟΝΟΣ ΚΑΙ ΤΡΟΠΟΣ </w:t>
      </w:r>
      <w:r w:rsidR="003355E7" w:rsidRPr="00603221">
        <w:rPr>
          <w:rFonts w:cs="Tahoma"/>
          <w:szCs w:val="22"/>
        </w:rPr>
        <w:t>ΕΚΤΕΛΕΣΗΣ</w:t>
      </w:r>
      <w:bookmarkEnd w:id="352"/>
      <w:bookmarkEnd w:id="353"/>
      <w:bookmarkEnd w:id="354"/>
      <w:r w:rsidR="003355E7" w:rsidRPr="00603221">
        <w:rPr>
          <w:rFonts w:cs="Tahoma"/>
          <w:szCs w:val="22"/>
        </w:rPr>
        <w:t xml:space="preserve"> </w:t>
      </w:r>
    </w:p>
    <w:p w14:paraId="37584D35" w14:textId="77777777" w:rsidR="008338F0" w:rsidRPr="00603221" w:rsidRDefault="003355E7" w:rsidP="004D4D34">
      <w:pPr>
        <w:pStyle w:val="2"/>
        <w:rPr>
          <w:rFonts w:cs="Tahoma"/>
          <w:lang w:val="el-GR"/>
        </w:rPr>
      </w:pPr>
      <w:r w:rsidRPr="00603221">
        <w:rPr>
          <w:rFonts w:cs="Tahoma"/>
          <w:lang w:val="el-GR"/>
        </w:rPr>
        <w:tab/>
      </w:r>
      <w:bookmarkStart w:id="355" w:name="_Ref63782029"/>
      <w:bookmarkStart w:id="356" w:name="_Toc97194329"/>
      <w:bookmarkStart w:id="357" w:name="_Toc97194464"/>
      <w:bookmarkStart w:id="358" w:name="_Toc165459071"/>
      <w:r w:rsidRPr="00603221">
        <w:rPr>
          <w:rFonts w:cs="Tahoma"/>
          <w:lang w:val="el-GR"/>
        </w:rPr>
        <w:t>Παρακολούθηση της σύμβασης</w:t>
      </w:r>
      <w:bookmarkEnd w:id="355"/>
      <w:bookmarkEnd w:id="356"/>
      <w:bookmarkEnd w:id="357"/>
      <w:bookmarkEnd w:id="358"/>
      <w:r w:rsidRPr="00603221">
        <w:rPr>
          <w:rFonts w:cs="Tahoma"/>
          <w:lang w:val="el-GR"/>
        </w:rPr>
        <w:t xml:space="preserve"> </w:t>
      </w:r>
    </w:p>
    <w:p w14:paraId="5196AB71" w14:textId="77777777" w:rsidR="00CE12C7" w:rsidRDefault="00512083" w:rsidP="004D4D34">
      <w:pPr>
        <w:rPr>
          <w:lang w:val="el-GR"/>
        </w:rPr>
      </w:pPr>
      <w:r w:rsidRPr="00512083">
        <w:rPr>
          <w:lang w:val="el-GR"/>
        </w:rPr>
        <w:t xml:space="preserve">6.1.1. </w:t>
      </w:r>
      <w:bookmarkStart w:id="35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C3BE8F1" w14:textId="77777777" w:rsidR="00D92E5F" w:rsidRDefault="00512083" w:rsidP="004D4D34">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416425B1" w14:textId="76EEE890" w:rsidR="00087FEA" w:rsidRPr="00603221" w:rsidRDefault="007D792E" w:rsidP="004D4D34">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w:t>
      </w:r>
      <w:r w:rsidR="003676BE">
        <w:rPr>
          <w:lang w:val="el-GR"/>
        </w:rPr>
        <w:t xml:space="preserve">την αποστολή γνωστοποίησης ελέγχου σύμφωνα με το ΠΑΡΑΡΤΗΜΑ Ι, </w:t>
      </w:r>
      <w:r w:rsidR="00512083" w:rsidRPr="00512083">
        <w:rPr>
          <w:lang w:val="el-GR"/>
        </w:rPr>
        <w:t>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59"/>
    <w:p w14:paraId="3A06BD5C" w14:textId="77777777" w:rsidR="008338F0" w:rsidRPr="00603221" w:rsidRDefault="003355E7" w:rsidP="004D4D34">
      <w:pPr>
        <w:pStyle w:val="2"/>
        <w:rPr>
          <w:rFonts w:cs="Tahoma"/>
          <w:lang w:val="el-GR"/>
        </w:rPr>
      </w:pPr>
      <w:r w:rsidRPr="00603221">
        <w:rPr>
          <w:rFonts w:cs="Tahoma"/>
          <w:lang w:val="el-GR"/>
        </w:rPr>
        <w:tab/>
      </w:r>
      <w:bookmarkStart w:id="360" w:name="_Toc97194330"/>
      <w:bookmarkStart w:id="361" w:name="_Toc97194465"/>
      <w:bookmarkStart w:id="362" w:name="_Toc165459072"/>
      <w:r w:rsidRPr="00603221">
        <w:rPr>
          <w:rFonts w:cs="Tahoma"/>
          <w:lang w:val="el-GR"/>
        </w:rPr>
        <w:t>Διάρκεια σύμβασης</w:t>
      </w:r>
      <w:bookmarkEnd w:id="360"/>
      <w:bookmarkEnd w:id="361"/>
      <w:bookmarkEnd w:id="362"/>
      <w:r w:rsidRPr="00603221">
        <w:rPr>
          <w:rFonts w:cs="Tahoma"/>
          <w:lang w:val="el-GR"/>
        </w:rPr>
        <w:t xml:space="preserve"> </w:t>
      </w:r>
    </w:p>
    <w:p w14:paraId="25BAD6E9" w14:textId="77777777" w:rsidR="00A17D2C" w:rsidRDefault="00A17D2C" w:rsidP="004D4D34">
      <w:pPr>
        <w:rPr>
          <w:lang w:val="el-GR"/>
        </w:rPr>
      </w:pPr>
      <w:r>
        <w:rPr>
          <w:b/>
          <w:lang w:val="el-GR"/>
        </w:rPr>
        <w:t>6.2.1.</w:t>
      </w:r>
      <w:r>
        <w:rPr>
          <w:lang w:val="el-GR"/>
        </w:rPr>
        <w:t xml:space="preserve"> </w:t>
      </w:r>
      <w:bookmarkStart w:id="363" w:name="_Hlk100743150"/>
      <w:r>
        <w:rPr>
          <w:lang w:val="el-GR"/>
        </w:rPr>
        <w:t xml:space="preserve">Η συνολική </w:t>
      </w:r>
      <w:r w:rsidRPr="00BA5943">
        <w:rPr>
          <w:b/>
          <w:bCs/>
          <w:lang w:val="el-GR"/>
        </w:rPr>
        <w:t>διάρκεια</w:t>
      </w:r>
      <w:r w:rsidRPr="00BA5943">
        <w:rPr>
          <w:bCs/>
          <w:lang w:val="el-GR"/>
        </w:rPr>
        <w:t xml:space="preserve"> </w:t>
      </w:r>
      <w:r w:rsidRPr="00BA5943">
        <w:rPr>
          <w:lang w:val="el-GR"/>
        </w:rPr>
        <w:t xml:space="preserve">της σύμβασης ορίζεται σε </w:t>
      </w:r>
      <w:r w:rsidRPr="00BA5943">
        <w:rPr>
          <w:b/>
          <w:bCs/>
          <w:lang w:val="el-GR"/>
        </w:rPr>
        <w:t xml:space="preserve">δώδεκα (12) </w:t>
      </w:r>
      <w:r w:rsidRPr="00BA5943">
        <w:rPr>
          <w:b/>
          <w:lang w:val="el-GR"/>
        </w:rPr>
        <w:t>μήνες</w:t>
      </w:r>
      <w:r w:rsidRPr="00496963">
        <w:rPr>
          <w:bCs/>
          <w:lang w:val="el-GR"/>
        </w:rPr>
        <w:t xml:space="preserve"> </w:t>
      </w:r>
      <w:r w:rsidRPr="00496963">
        <w:rPr>
          <w:lang w:val="el-GR"/>
        </w:rPr>
        <w:t>και νοείται το</w:t>
      </w:r>
      <w:r>
        <w:rPr>
          <w:lang w:val="el-GR"/>
        </w:rPr>
        <w:t xml:space="preserve"> χρονικό διάστημα από την ημερομηνία υπογραφής της σύμβασης έως την υποβολή του τελευταίου παραδοτέου</w:t>
      </w:r>
      <w:r w:rsidRPr="00BD04AB">
        <w:rPr>
          <w:lang w:val="el-GR"/>
        </w:rPr>
        <w:t>.</w:t>
      </w:r>
      <w:r>
        <w:rPr>
          <w:lang w:val="el-GR"/>
        </w:rPr>
        <w:t xml:space="preserve"> </w:t>
      </w:r>
      <w:bookmarkEnd w:id="363"/>
    </w:p>
    <w:p w14:paraId="4AE5D05E" w14:textId="07DDDA06" w:rsidR="00A17D2C" w:rsidRPr="00FC6667" w:rsidRDefault="00A17D2C" w:rsidP="004D4D34">
      <w:pPr>
        <w:rPr>
          <w:lang w:val="el-GR"/>
        </w:rPr>
      </w:pPr>
      <w:r>
        <w:rPr>
          <w:b/>
          <w:lang w:val="el-GR"/>
        </w:rPr>
        <w:t>6.2.2.</w:t>
      </w:r>
      <w:r>
        <w:rPr>
          <w:lang w:val="el-GR"/>
        </w:rPr>
        <w:t xml:space="preserve"> Η συνολική διάρκεια της σύμβασης μπορεί να παρατείνεται μετά από αιτιολογημένη απόφαση της αναθέτουσας αρχής </w:t>
      </w:r>
      <w:r w:rsidRPr="00AA0342">
        <w:rPr>
          <w:lang w:val="el-GR"/>
        </w:rPr>
        <w:t>μέχρι το 50% αυτής</w:t>
      </w:r>
      <w:r>
        <w:rPr>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Pr>
          <w:lang w:val="el-GR"/>
        </w:rPr>
        <w:fldChar w:fldCharType="begin"/>
      </w:r>
      <w:r>
        <w:rPr>
          <w:lang w:val="el-GR"/>
        </w:rPr>
        <w:instrText xml:space="preserve"> REF _Ref496607484 \n \h \* Arabic </w:instrText>
      </w:r>
      <w:r w:rsidR="004D4D34">
        <w:rPr>
          <w:lang w:val="el-GR"/>
        </w:rPr>
        <w:instrText xml:space="preserve"> \* MERGEFORMAT </w:instrText>
      </w:r>
      <w:r>
        <w:rPr>
          <w:lang w:val="el-GR"/>
        </w:rPr>
      </w:r>
      <w:r>
        <w:rPr>
          <w:lang w:val="el-GR"/>
        </w:rPr>
        <w:fldChar w:fldCharType="separate"/>
      </w:r>
      <w:r w:rsidR="00AD6C1A">
        <w:rPr>
          <w:lang w:val="el-GR"/>
        </w:rPr>
        <w:t>5</w:t>
      </w:r>
      <w:r>
        <w:rPr>
          <w:lang w:val="el-GR"/>
        </w:rPr>
        <w:fldChar w:fldCharType="end"/>
      </w:r>
      <w:r w:rsidR="008E51F7">
        <w:rPr>
          <w:lang w:val="el-GR"/>
        </w:rPr>
        <w:t>.2</w:t>
      </w:r>
      <w:r>
        <w:rPr>
          <w:lang w:val="el-GR"/>
        </w:rPr>
        <w:t xml:space="preserve"> της παρούσας.</w:t>
      </w:r>
    </w:p>
    <w:p w14:paraId="08D67107" w14:textId="77777777" w:rsidR="00A17D2C" w:rsidRPr="00603221" w:rsidRDefault="00A17D2C" w:rsidP="004D4D34">
      <w:pPr>
        <w:rPr>
          <w:lang w:val="el-GR"/>
        </w:rPr>
      </w:pPr>
    </w:p>
    <w:p w14:paraId="7EAC6FAC" w14:textId="77777777" w:rsidR="008338F0" w:rsidRPr="00603221" w:rsidRDefault="003355E7" w:rsidP="004D4D34">
      <w:pPr>
        <w:pStyle w:val="2"/>
        <w:rPr>
          <w:rFonts w:cs="Tahoma"/>
          <w:lang w:val="el-GR"/>
        </w:rPr>
      </w:pPr>
      <w:r w:rsidRPr="00603221">
        <w:rPr>
          <w:rFonts w:cs="Tahoma"/>
          <w:lang w:val="el-GR"/>
        </w:rPr>
        <w:tab/>
      </w:r>
      <w:bookmarkStart w:id="364" w:name="_Ref40954198"/>
      <w:bookmarkStart w:id="365" w:name="_Ref55381059"/>
      <w:bookmarkStart w:id="366" w:name="_Toc97194331"/>
      <w:bookmarkStart w:id="367" w:name="_Toc97194466"/>
      <w:bookmarkStart w:id="368" w:name="_Toc165459073"/>
      <w:r w:rsidRPr="00603221">
        <w:rPr>
          <w:rFonts w:cs="Tahoma"/>
          <w:lang w:val="el-GR"/>
        </w:rPr>
        <w:t>Παραλαβή του αντικειμένου της σύμβασης</w:t>
      </w:r>
      <w:bookmarkEnd w:id="364"/>
      <w:bookmarkEnd w:id="365"/>
      <w:bookmarkEnd w:id="366"/>
      <w:bookmarkEnd w:id="367"/>
      <w:bookmarkEnd w:id="368"/>
      <w:r w:rsidRPr="00603221">
        <w:rPr>
          <w:rFonts w:cs="Tahoma"/>
          <w:lang w:val="el-GR"/>
        </w:rPr>
        <w:t xml:space="preserve"> </w:t>
      </w:r>
    </w:p>
    <w:p w14:paraId="3845041C" w14:textId="2EE31CCB" w:rsidR="00B8528C" w:rsidRPr="00C00860" w:rsidRDefault="00B8528C" w:rsidP="004D4D34">
      <w:pPr>
        <w:rPr>
          <w:lang w:val="el-GR"/>
        </w:rPr>
      </w:pPr>
      <w:bookmarkStart w:id="36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1A683B">
        <w:rPr>
          <w:lang w:val="el-GR"/>
        </w:rPr>
        <w:t>.</w:t>
      </w:r>
    </w:p>
    <w:p w14:paraId="4ABB6BEE" w14:textId="77777777" w:rsidR="00B8528C" w:rsidRPr="005550B0" w:rsidRDefault="00B8528C" w:rsidP="004D4D34">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328676D" w14:textId="77777777" w:rsidR="00B8528C" w:rsidRPr="00C81258" w:rsidRDefault="00B8528C" w:rsidP="004D4D34">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0146B89" w14:textId="77777777" w:rsidR="00B8528C" w:rsidRPr="00C5722A" w:rsidRDefault="00B8528C" w:rsidP="004D4D34">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7A6E1D50" w14:textId="77777777" w:rsidR="00B8528C" w:rsidRPr="00F82A8D" w:rsidRDefault="00B8528C" w:rsidP="004D4D34">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D678F41" w14:textId="77777777" w:rsidR="00B8528C" w:rsidRPr="00F82A8D" w:rsidRDefault="00B8528C" w:rsidP="004D4D34">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8EFA0EE" w14:textId="77777777" w:rsidR="00B8528C" w:rsidRPr="00F82A8D" w:rsidRDefault="00B8528C" w:rsidP="004D4D34">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BFDAF17" w14:textId="77777777" w:rsidR="00B8528C" w:rsidRDefault="00B8528C" w:rsidP="004D4D34">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E32DD06" w14:textId="77777777" w:rsidR="00BB555C" w:rsidRPr="00D57165" w:rsidRDefault="00BB555C" w:rsidP="004D4D34">
      <w:pPr>
        <w:rPr>
          <w:b/>
          <w:bCs/>
          <w:u w:val="single"/>
          <w:lang w:val="el-GR"/>
        </w:rPr>
      </w:pPr>
      <w:bookmarkStart w:id="370" w:name="_Hlk9421462"/>
      <w:bookmarkEnd w:id="369"/>
      <w:r w:rsidRPr="00D57165">
        <w:rPr>
          <w:b/>
          <w:bCs/>
          <w:u w:val="single"/>
          <w:lang w:val="el-GR"/>
        </w:rPr>
        <w:t xml:space="preserve">Παραλαβή Υπηρεσιών </w:t>
      </w:r>
    </w:p>
    <w:p w14:paraId="7055F695" w14:textId="77777777" w:rsidR="00BB555C" w:rsidRPr="00D57165" w:rsidRDefault="00BB555C" w:rsidP="004D4D34">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CE1B64E" w14:textId="77777777" w:rsidR="00BB555C" w:rsidRPr="00D57165" w:rsidRDefault="00BB555C" w:rsidP="004D4D34">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A1B91B2" w14:textId="77777777" w:rsidR="00BB555C" w:rsidRPr="00D57165" w:rsidRDefault="00BB555C" w:rsidP="004D4D34">
      <w:pPr>
        <w:rPr>
          <w:lang w:val="el-GR"/>
        </w:rPr>
      </w:pPr>
      <w:r w:rsidRPr="00D57165">
        <w:rPr>
          <w:lang w:val="el-GR"/>
        </w:rPr>
        <w:t xml:space="preserve">2) Για την εφαρμογή της προηγούμενης παραγράφου ορίζονται τα ακόλουθα: </w:t>
      </w:r>
    </w:p>
    <w:p w14:paraId="3EB13ED1" w14:textId="77777777" w:rsidR="00BB555C" w:rsidRPr="00D57165" w:rsidRDefault="00BB555C" w:rsidP="004D4D34">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w:t>
      </w:r>
      <w:r w:rsidRPr="00D57165">
        <w:rPr>
          <w:lang w:val="el-GR"/>
        </w:rPr>
        <w:lastRenderedPageBreak/>
        <w:t xml:space="preserve">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0C3BA02" w14:textId="77777777" w:rsidR="00BB555C" w:rsidRPr="00D57165" w:rsidRDefault="00BB555C" w:rsidP="004D4D34">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FC3AFA6" w14:textId="77777777" w:rsidR="00BB555C" w:rsidRPr="00D57165" w:rsidRDefault="00BB555C" w:rsidP="004D4D34">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713653BC" w14:textId="77777777" w:rsidR="00BB555C" w:rsidRPr="00D57165" w:rsidRDefault="00BB555C" w:rsidP="004D4D34">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C374ABB" w14:textId="77777777" w:rsidR="00BB555C" w:rsidRDefault="00BB555C" w:rsidP="004D4D34">
      <w:pPr>
        <w:rPr>
          <w:lang w:val="el-GR"/>
        </w:rPr>
      </w:pPr>
    </w:p>
    <w:bookmarkEnd w:id="370"/>
    <w:p w14:paraId="003AD675" w14:textId="77777777" w:rsidR="008338F0" w:rsidRPr="00603221" w:rsidRDefault="003355E7" w:rsidP="004D4D34">
      <w:pPr>
        <w:pStyle w:val="2"/>
        <w:rPr>
          <w:rFonts w:cs="Tahoma"/>
          <w:lang w:val="el-GR"/>
        </w:rPr>
      </w:pPr>
      <w:r w:rsidRPr="00603221">
        <w:rPr>
          <w:rFonts w:cs="Tahoma"/>
          <w:lang w:val="el-GR"/>
        </w:rPr>
        <w:tab/>
      </w:r>
      <w:bookmarkStart w:id="371" w:name="_Ref496625354"/>
      <w:bookmarkStart w:id="372" w:name="_Toc97194332"/>
      <w:bookmarkStart w:id="373" w:name="_Toc97194467"/>
      <w:bookmarkStart w:id="374" w:name="_Toc165459074"/>
      <w:r w:rsidRPr="00603221">
        <w:rPr>
          <w:rFonts w:cs="Tahoma"/>
          <w:lang w:val="el-GR"/>
        </w:rPr>
        <w:t>Απόρριψη παραδοτέων – Αντικατάσταση</w:t>
      </w:r>
      <w:bookmarkEnd w:id="371"/>
      <w:bookmarkEnd w:id="372"/>
      <w:bookmarkEnd w:id="373"/>
      <w:bookmarkEnd w:id="374"/>
      <w:r w:rsidRPr="00603221">
        <w:rPr>
          <w:rFonts w:cs="Tahoma"/>
          <w:lang w:val="el-GR"/>
        </w:rPr>
        <w:t xml:space="preserve"> </w:t>
      </w:r>
    </w:p>
    <w:p w14:paraId="6C41F6E8" w14:textId="296E193A" w:rsidR="000653F1" w:rsidRPr="006B2C94" w:rsidRDefault="000653F1" w:rsidP="004D4D34">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5.2</w:t>
      </w:r>
      <w:r w:rsidR="00DD27E9">
        <w:fldChar w:fldCharType="end"/>
      </w:r>
      <w:r>
        <w:rPr>
          <w:lang w:val="el-GR"/>
        </w:rPr>
        <w:t xml:space="preserve"> </w:t>
      </w:r>
      <w:r>
        <w:rPr>
          <w:rFonts w:eastAsia="SimSun"/>
          <w:lang w:val="el-GR"/>
        </w:rPr>
        <w:t>της παρούσας, λόγω εκπρόθεσμης παράδοσης.</w:t>
      </w:r>
    </w:p>
    <w:p w14:paraId="39AA0929" w14:textId="77777777" w:rsidR="000653F1" w:rsidRPr="006B2C94" w:rsidRDefault="000653F1" w:rsidP="004D4D34">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B2E3AE4" w14:textId="23F853EE" w:rsidR="00BB555C" w:rsidRPr="006F1D06" w:rsidRDefault="00BB555C" w:rsidP="004D4D34">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 της παρούσας, λόγω εκπρόθεσμης παράδοσης.</w:t>
      </w:r>
    </w:p>
    <w:p w14:paraId="4796243B" w14:textId="77777777" w:rsidR="00BB555C" w:rsidRPr="006F1D06" w:rsidRDefault="00BB555C" w:rsidP="004D4D34">
      <w:pPr>
        <w:rPr>
          <w:rFonts w:eastAsia="SimSun"/>
          <w:lang w:val="el-GR"/>
        </w:rPr>
      </w:pPr>
      <w:r w:rsidRPr="006F1D06">
        <w:rPr>
          <w:rFonts w:eastAsia="SimSun"/>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w:t>
      </w:r>
      <w:r w:rsidRPr="006F1D06">
        <w:rPr>
          <w:rFonts w:eastAsia="SimSun"/>
          <w:lang w:val="el-GR"/>
        </w:rPr>
        <w:lastRenderedPageBreak/>
        <w:t>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65F8B862" w14:textId="77777777" w:rsidR="00BB555C" w:rsidRPr="00603221" w:rsidRDefault="00BB555C" w:rsidP="004D4D34">
      <w:pPr>
        <w:rPr>
          <w:i/>
          <w:iCs/>
          <w:color w:val="5B9BD5"/>
          <w:spacing w:val="5"/>
          <w:kern w:val="1"/>
          <w:lang w:val="el-GR"/>
        </w:rPr>
      </w:pPr>
    </w:p>
    <w:p w14:paraId="11C67659" w14:textId="77777777" w:rsidR="00BB555C" w:rsidRDefault="00BB555C" w:rsidP="004D4D34">
      <w:pPr>
        <w:rPr>
          <w:lang w:val="el-GR"/>
        </w:rPr>
      </w:pPr>
    </w:p>
    <w:p w14:paraId="05B6F9A5" w14:textId="77777777" w:rsidR="008338F0" w:rsidRPr="00603221" w:rsidRDefault="003355E7" w:rsidP="004D4D34">
      <w:pPr>
        <w:pStyle w:val="2"/>
        <w:rPr>
          <w:rFonts w:cs="Tahoma"/>
          <w:lang w:val="el-GR"/>
        </w:rPr>
      </w:pPr>
      <w:bookmarkStart w:id="375" w:name="_Toc74566947"/>
      <w:bookmarkStart w:id="376" w:name="_Toc74566948"/>
      <w:bookmarkStart w:id="377" w:name="_Toc74566949"/>
      <w:bookmarkStart w:id="378" w:name="_Toc74566950"/>
      <w:bookmarkStart w:id="379" w:name="_Toc74566951"/>
      <w:bookmarkEnd w:id="375"/>
      <w:bookmarkEnd w:id="376"/>
      <w:bookmarkEnd w:id="377"/>
      <w:bookmarkEnd w:id="378"/>
      <w:bookmarkEnd w:id="379"/>
      <w:r w:rsidRPr="00603221">
        <w:rPr>
          <w:rFonts w:cs="Tahoma"/>
          <w:lang w:val="el-GR"/>
        </w:rPr>
        <w:tab/>
      </w:r>
      <w:bookmarkStart w:id="380" w:name="_Toc97194333"/>
      <w:bookmarkStart w:id="381" w:name="_Toc97194468"/>
      <w:bookmarkStart w:id="382" w:name="_Toc165459075"/>
      <w:r w:rsidRPr="00603221">
        <w:rPr>
          <w:rFonts w:cs="Tahoma"/>
          <w:lang w:val="el-GR"/>
        </w:rPr>
        <w:t>Αναπροσαρμογή τιμής</w:t>
      </w:r>
      <w:bookmarkEnd w:id="380"/>
      <w:bookmarkEnd w:id="381"/>
      <w:bookmarkEnd w:id="382"/>
      <w:r w:rsidRPr="00603221">
        <w:rPr>
          <w:rFonts w:cs="Tahoma"/>
          <w:lang w:val="el-GR"/>
        </w:rPr>
        <w:t xml:space="preserve"> </w:t>
      </w:r>
    </w:p>
    <w:p w14:paraId="5793E317" w14:textId="77777777" w:rsidR="008338F0" w:rsidRDefault="00140781" w:rsidP="004D4D34">
      <w:pPr>
        <w:rPr>
          <w:rFonts w:eastAsia="SimSun"/>
          <w:lang w:val="el-GR"/>
        </w:rPr>
      </w:pPr>
      <w:r w:rsidRPr="00140781">
        <w:rPr>
          <w:rFonts w:eastAsia="SimSun"/>
          <w:lang w:val="el-GR"/>
        </w:rPr>
        <w:t>Δεν προβλέπεται</w:t>
      </w:r>
    </w:p>
    <w:p w14:paraId="72724539" w14:textId="77777777" w:rsidR="00396E16" w:rsidRPr="00140781" w:rsidRDefault="00396E16" w:rsidP="004D4D34">
      <w:pPr>
        <w:rPr>
          <w:rFonts w:eastAsia="SimSun"/>
          <w:lang w:val="el-GR"/>
        </w:rPr>
      </w:pPr>
    </w:p>
    <w:p w14:paraId="5F7BD361" w14:textId="77777777" w:rsidR="008338F0" w:rsidRPr="00603221" w:rsidRDefault="008338F0" w:rsidP="004D4D34">
      <w:pPr>
        <w:rPr>
          <w:i/>
          <w:iCs/>
          <w:color w:val="5B9BD5"/>
          <w:spacing w:val="5"/>
          <w:kern w:val="1"/>
          <w:lang w:val="el-GR"/>
        </w:rPr>
      </w:pPr>
    </w:p>
    <w:p w14:paraId="2C690AE7" w14:textId="77777777" w:rsidR="008338F0" w:rsidRPr="009E58E5" w:rsidRDefault="003355E7" w:rsidP="004D4D34">
      <w:pPr>
        <w:pStyle w:val="1"/>
        <w:rPr>
          <w:rFonts w:cs="Tahoma"/>
          <w:szCs w:val="22"/>
        </w:rPr>
      </w:pPr>
      <w:bookmarkStart w:id="383" w:name="_Toc97194469"/>
      <w:bookmarkStart w:id="384" w:name="_Toc165459076"/>
      <w:r w:rsidRPr="009E58E5">
        <w:rPr>
          <w:rFonts w:cs="Tahoma"/>
          <w:szCs w:val="22"/>
        </w:rPr>
        <w:lastRenderedPageBreak/>
        <w:t>ΠΑΡΑΡΤΗΜΑΤΑ</w:t>
      </w:r>
      <w:bookmarkEnd w:id="383"/>
      <w:bookmarkEnd w:id="384"/>
    </w:p>
    <w:p w14:paraId="54D41184" w14:textId="77777777" w:rsidR="008338F0" w:rsidRPr="00603221" w:rsidRDefault="003355E7" w:rsidP="004D4D34">
      <w:pPr>
        <w:pStyle w:val="2"/>
        <w:numPr>
          <w:ilvl w:val="0"/>
          <w:numId w:val="0"/>
        </w:numPr>
        <w:tabs>
          <w:tab w:val="clear" w:pos="567"/>
        </w:tabs>
        <w:rPr>
          <w:rFonts w:cs="Tahoma"/>
          <w:lang w:val="el-GR"/>
        </w:rPr>
      </w:pPr>
      <w:bookmarkStart w:id="385" w:name="_Ref496625830"/>
      <w:bookmarkStart w:id="386" w:name="_Toc97194334"/>
      <w:bookmarkStart w:id="387" w:name="_Toc97194470"/>
      <w:bookmarkStart w:id="388" w:name="_Toc165459077"/>
      <w:bookmarkStart w:id="389" w:name="_Ref496625399"/>
      <w:r w:rsidRPr="00603221">
        <w:rPr>
          <w:rFonts w:cs="Tahoma"/>
          <w:lang w:val="el-GR"/>
        </w:rPr>
        <w:t>ΠΑΡΑΡΤΗΜΑ Ι – Αναλυτική Περιγραφή Φυσικού και Οικονομικού Αντικειμένου της Σύμβασης</w:t>
      </w:r>
      <w:bookmarkEnd w:id="385"/>
      <w:bookmarkEnd w:id="386"/>
      <w:bookmarkEnd w:id="387"/>
      <w:bookmarkEnd w:id="388"/>
      <w:r w:rsidRPr="00603221">
        <w:rPr>
          <w:rFonts w:cs="Tahoma"/>
          <w:lang w:val="el-GR"/>
        </w:rPr>
        <w:t xml:space="preserve"> </w:t>
      </w:r>
      <w:bookmarkEnd w:id="389"/>
    </w:p>
    <w:p w14:paraId="048FFD13" w14:textId="77777777" w:rsidR="00CB3073" w:rsidRDefault="00CB3073" w:rsidP="004D4D34">
      <w:pPr>
        <w:suppressAutoHyphens w:val="0"/>
        <w:autoSpaceDE w:val="0"/>
        <w:spacing w:after="60"/>
        <w:rPr>
          <w:b/>
          <w:color w:val="002060"/>
          <w:lang w:val="el-GR"/>
        </w:rPr>
      </w:pPr>
    </w:p>
    <w:p w14:paraId="26D523F8" w14:textId="77777777" w:rsidR="001A683B" w:rsidRDefault="001A683B" w:rsidP="00E36601">
      <w:pPr>
        <w:pStyle w:val="4"/>
        <w:numPr>
          <w:ilvl w:val="0"/>
          <w:numId w:val="23"/>
        </w:numPr>
        <w:spacing w:before="0" w:after="120"/>
        <w:ind w:left="720" w:hanging="360"/>
        <w:rPr>
          <w:rFonts w:eastAsia="SimSun" w:cs="Tahoma"/>
          <w:szCs w:val="22"/>
          <w:lang w:val="el-GR"/>
        </w:rPr>
      </w:pPr>
      <w:bookmarkStart w:id="390" w:name="_Toc139981082"/>
      <w:bookmarkStart w:id="391" w:name="_Toc165459078"/>
      <w:bookmarkStart w:id="392" w:name="_Hlk113616675"/>
      <w:r>
        <w:rPr>
          <w:rFonts w:cs="Tahoma"/>
          <w:szCs w:val="22"/>
          <w:lang w:val="el-GR"/>
        </w:rPr>
        <w:t>ΠΕΡΙΓΡΑΦΗ ΦΥΣΙΚΟΥ ΑΝΤΙΚΕΙΜΕΝΟΥ ΤΗΣ ΣΥΜΒΑΣΗΣ</w:t>
      </w:r>
      <w:bookmarkEnd w:id="390"/>
      <w:bookmarkEnd w:id="391"/>
    </w:p>
    <w:p w14:paraId="59D1B89C" w14:textId="77777777" w:rsidR="001A683B" w:rsidRDefault="001A683B" w:rsidP="00E36601">
      <w:pPr>
        <w:pStyle w:val="4"/>
        <w:numPr>
          <w:ilvl w:val="1"/>
          <w:numId w:val="24"/>
        </w:numPr>
        <w:tabs>
          <w:tab w:val="left" w:pos="1134"/>
        </w:tabs>
        <w:spacing w:before="0" w:after="120"/>
        <w:ind w:left="709" w:hanging="283"/>
        <w:rPr>
          <w:rFonts w:eastAsia="SimSun" w:cs="Tahoma"/>
          <w:szCs w:val="22"/>
          <w:lang w:val="el-GR"/>
        </w:rPr>
      </w:pPr>
      <w:bookmarkStart w:id="393" w:name="_Toc139981083"/>
      <w:bookmarkStart w:id="394" w:name="_Toc165459079"/>
      <w:r>
        <w:rPr>
          <w:rFonts w:eastAsia="SimSun" w:cs="Tahoma"/>
          <w:szCs w:val="22"/>
          <w:lang w:val="el-GR"/>
        </w:rPr>
        <w:t>ΠΕΡΙΒΑΛΛΟΝ ΤΗΣ ΣΥΜΒΑΣΗΣ</w:t>
      </w:r>
      <w:bookmarkEnd w:id="393"/>
      <w:bookmarkEnd w:id="394"/>
      <w:r>
        <w:rPr>
          <w:rFonts w:eastAsia="SimSun" w:cs="Tahoma"/>
          <w:szCs w:val="22"/>
          <w:lang w:val="el-GR"/>
        </w:rPr>
        <w:t xml:space="preserve"> </w:t>
      </w:r>
    </w:p>
    <w:p w14:paraId="5DA41881" w14:textId="77777777" w:rsidR="001A683B" w:rsidRDefault="001A683B" w:rsidP="00E36601">
      <w:pPr>
        <w:pStyle w:val="4"/>
        <w:numPr>
          <w:ilvl w:val="2"/>
          <w:numId w:val="24"/>
        </w:numPr>
        <w:tabs>
          <w:tab w:val="left" w:pos="1134"/>
        </w:tabs>
        <w:spacing w:before="0" w:after="120"/>
        <w:ind w:left="1394" w:hanging="504"/>
        <w:rPr>
          <w:rFonts w:eastAsia="SimSun" w:cs="Tahoma"/>
          <w:szCs w:val="22"/>
          <w:lang w:val="el-GR"/>
        </w:rPr>
      </w:pPr>
      <w:bookmarkStart w:id="395" w:name="_Toc139981084"/>
      <w:bookmarkStart w:id="396" w:name="_Toc165459080"/>
      <w:bookmarkStart w:id="397" w:name="_Hlk113623321"/>
      <w:r>
        <w:rPr>
          <w:rFonts w:eastAsia="SimSun" w:cs="Tahoma"/>
          <w:szCs w:val="22"/>
          <w:lang w:val="el-GR"/>
        </w:rPr>
        <w:t>Φορέας Διαχείρισης και Φορέας Υλοποίησης – Αναθέτουσα Αρχή</w:t>
      </w:r>
      <w:bookmarkEnd w:id="395"/>
      <w:bookmarkEnd w:id="396"/>
      <w:r>
        <w:rPr>
          <w:rFonts w:eastAsia="SimSun" w:cs="Tahoma"/>
          <w:szCs w:val="22"/>
          <w:lang w:val="el-GR"/>
        </w:rPr>
        <w:t xml:space="preserve"> </w:t>
      </w:r>
    </w:p>
    <w:bookmarkEnd w:id="392"/>
    <w:bookmarkEnd w:id="397"/>
    <w:p w14:paraId="7B4CF2EA" w14:textId="77777777" w:rsidR="001A683B" w:rsidRPr="003B42D1" w:rsidRDefault="001A683B" w:rsidP="004D4D34">
      <w:pPr>
        <w:suppressAutoHyphens w:val="0"/>
        <w:spacing w:before="100" w:beforeAutospacing="1" w:after="160" w:afterAutospacing="1"/>
        <w:rPr>
          <w:rFonts w:eastAsiaTheme="minorEastAsia"/>
          <w:color w:val="000000"/>
          <w:lang w:val="el-GR" w:eastAsia="el-GR"/>
        </w:rPr>
      </w:pPr>
      <w:r w:rsidRPr="003B42D1">
        <w:rPr>
          <w:rFonts w:eastAsiaTheme="minorEastAsia"/>
          <w:color w:val="000000"/>
          <w:lang w:val="el-GR" w:eastAsia="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520FE3FB" w14:textId="77777777" w:rsidR="001A683B" w:rsidRPr="003B42D1" w:rsidRDefault="001A683B" w:rsidP="004D4D34">
      <w:pPr>
        <w:suppressAutoHyphens w:val="0"/>
        <w:spacing w:before="100" w:beforeAutospacing="1" w:after="160"/>
        <w:rPr>
          <w:rFonts w:eastAsiaTheme="minorEastAsia"/>
          <w:color w:val="000000"/>
          <w:lang w:val="el-GR" w:eastAsia="el-GR"/>
        </w:rPr>
      </w:pPr>
      <w:r w:rsidRPr="003B42D1">
        <w:rPr>
          <w:rFonts w:eastAsiaTheme="minorEastAsia"/>
          <w:color w:val="000000"/>
          <w:lang w:val="el-GR" w:eastAsia="el-GR"/>
        </w:rPr>
        <w:t xml:space="preserve">Η </w:t>
      </w:r>
      <w:r w:rsidRPr="003B42D1">
        <w:rPr>
          <w:rFonts w:eastAsiaTheme="minorEastAsia"/>
          <w:b/>
          <w:color w:val="000000"/>
          <w:lang w:val="el-GR" w:eastAsia="el-GR"/>
        </w:rPr>
        <w:t>«</w:t>
      </w:r>
      <w:r w:rsidRPr="003B42D1">
        <w:rPr>
          <w:rFonts w:eastAsiaTheme="minorEastAsia"/>
          <w:bCs/>
          <w:color w:val="000000"/>
          <w:lang w:val="el-GR" w:eastAsia="el-GR"/>
        </w:rPr>
        <w:t>Κοινωνία της Πληροφορίας Μονοπρόσωπη Α.Ε.», είν</w:t>
      </w:r>
      <w:r w:rsidRPr="003B42D1">
        <w:rPr>
          <w:rFonts w:eastAsiaTheme="minorEastAsia"/>
          <w:color w:val="000000"/>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46AA0074" w14:textId="77777777" w:rsidR="001A683B" w:rsidRPr="003B42D1" w:rsidRDefault="001A683B" w:rsidP="004D4D34">
      <w:pPr>
        <w:suppressAutoHyphens w:val="0"/>
        <w:spacing w:before="100" w:beforeAutospacing="1" w:after="160"/>
        <w:rPr>
          <w:rFonts w:eastAsiaTheme="minorEastAsia"/>
          <w:color w:val="000000"/>
          <w:lang w:val="el-GR" w:eastAsia="el-GR"/>
        </w:rPr>
      </w:pPr>
      <w:r w:rsidRPr="003B42D1">
        <w:rPr>
          <w:rFonts w:eastAsiaTheme="minorEastAsia"/>
          <w:color w:val="000000"/>
          <w:lang w:val="el-GR" w:eastAsia="el-GR"/>
        </w:rPr>
        <w:t xml:space="preserve">Βασικός σκοπός της Εταιρείας, όπως ορίζεται στην </w:t>
      </w:r>
      <w:bookmarkStart w:id="398" w:name="_Hlk99974161"/>
      <w:r w:rsidRPr="003B42D1">
        <w:rPr>
          <w:rFonts w:eastAsiaTheme="minorEastAsia"/>
          <w:color w:val="000000"/>
          <w:lang w:val="el-GR" w:eastAsia="el-GR"/>
        </w:rPr>
        <w:t>τελευταία τροποποίηση του</w:t>
      </w:r>
      <w:r w:rsidRPr="00BE0992">
        <w:rPr>
          <w:rFonts w:eastAsiaTheme="minorEastAsia"/>
          <w:color w:val="000000"/>
          <w:lang w:val="el-GR"/>
        </w:rPr>
        <w:t xml:space="preserve"> </w:t>
      </w:r>
      <w:r w:rsidRPr="003B42D1">
        <w:rPr>
          <w:rFonts w:eastAsiaTheme="minorEastAsia"/>
          <w:color w:val="000000"/>
          <w:lang w:val="el-GR" w:eastAsia="el-GR"/>
        </w:rPr>
        <w:t xml:space="preserve">καταστατικού </w:t>
      </w:r>
      <w:bookmarkEnd w:id="398"/>
      <w:r w:rsidRPr="003B42D1">
        <w:rPr>
          <w:rFonts w:eastAsiaTheme="minorEastAsia"/>
          <w:color w:val="000000"/>
          <w:lang w:val="el-GR" w:eastAsia="el-GR"/>
        </w:rPr>
        <w:t>αυτής (ΦΕΚ 5111/Β'/04-11-2021), είναι:</w:t>
      </w:r>
    </w:p>
    <w:p w14:paraId="02E04E0B"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21E9EAF"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1BBAA39A"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bookmarkStart w:id="399" w:name="_Hlk99974936"/>
      <w:r w:rsidRPr="003B42D1">
        <w:rPr>
          <w:rFonts w:eastAsiaTheme="minorEastAsia"/>
          <w:color w:val="00000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399"/>
    <w:p w14:paraId="62231772"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7475BB5"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w:t>
      </w:r>
      <w:r w:rsidRPr="003B42D1">
        <w:rPr>
          <w:rFonts w:eastAsiaTheme="minorEastAsia"/>
          <w:color w:val="000000"/>
          <w:lang w:val="el-GR" w:eastAsia="el-GR"/>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07963328"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28353783"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C9F55FD"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7B283A2"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0670A496"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A66D3F4" w14:textId="77777777" w:rsidR="001A683B" w:rsidRPr="003B42D1"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45DDF9BA" w14:textId="77777777" w:rsidR="001A683B" w:rsidRDefault="001A683B" w:rsidP="00E36601">
      <w:pPr>
        <w:pStyle w:val="aff"/>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785732" w14:textId="77777777" w:rsidR="00196330" w:rsidRPr="00196330" w:rsidRDefault="00196330" w:rsidP="004D4D34">
      <w:pPr>
        <w:suppressAutoHyphens w:val="0"/>
        <w:spacing w:before="100" w:beforeAutospacing="1" w:after="160"/>
        <w:rPr>
          <w:rFonts w:eastAsiaTheme="minorEastAsia"/>
          <w:color w:val="000000"/>
          <w:lang w:val="el-GR" w:eastAsia="el-GR"/>
        </w:rPr>
      </w:pPr>
      <w:r w:rsidRPr="00196330">
        <w:rPr>
          <w:rFonts w:eastAsiaTheme="minorEastAsia"/>
          <w:color w:val="000000"/>
          <w:lang w:val="el-GR" w:eastAsia="el-GR"/>
        </w:rPr>
        <w:t xml:space="preserve">H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w:t>
      </w:r>
      <w:r w:rsidRPr="00196330">
        <w:rPr>
          <w:rFonts w:eastAsiaTheme="minorEastAsia"/>
          <w:color w:val="000000"/>
          <w:lang w:val="el-GR" w:eastAsia="el-GR"/>
        </w:rPr>
        <w:lastRenderedPageBreak/>
        <w:t>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C7DD1F3" w14:textId="77777777" w:rsidR="00F535CC" w:rsidRPr="00F535CC" w:rsidRDefault="00F535CC" w:rsidP="004D4D34">
      <w:pPr>
        <w:suppressAutoHyphens w:val="0"/>
        <w:spacing w:before="120"/>
        <w:rPr>
          <w:rFonts w:eastAsiaTheme="minorEastAsia"/>
          <w:color w:val="000000"/>
          <w:lang w:val="el-GR" w:eastAsia="el-GR"/>
        </w:rPr>
      </w:pPr>
    </w:p>
    <w:p w14:paraId="419E81AA" w14:textId="77777777" w:rsidR="00C70B2D" w:rsidRDefault="00C70B2D" w:rsidP="004D4D34">
      <w:pPr>
        <w:pStyle w:val="normalwithoutspacing"/>
      </w:pPr>
      <w:bookmarkStart w:id="400" w:name="_Toc97194374"/>
      <w:bookmarkStart w:id="401" w:name="_Toc97194479"/>
      <w:bookmarkStart w:id="402" w:name="_Ref496624736"/>
      <w:bookmarkStart w:id="403" w:name="_Ref496624788"/>
      <w:r>
        <w:rPr>
          <w:rFonts w:cs="Arial"/>
          <w:b/>
          <w:color w:val="002060"/>
        </w:rPr>
        <w:t>ΜΕΡΟΣ Α - ΠΕΡΙΓΡΑΦΗ ΦΥΣΙΚΟΥ ΑΝΤΙΚΕΙΜΕΝΟΥ ΤΗΣ ΣΥΜΒΑΣΗΣ</w:t>
      </w:r>
    </w:p>
    <w:p w14:paraId="5B18C3D1" w14:textId="77777777" w:rsidR="000C57EE" w:rsidRDefault="000C57EE" w:rsidP="004D4D34">
      <w:pPr>
        <w:rPr>
          <w:lang w:val="el-GR"/>
        </w:rPr>
      </w:pPr>
    </w:p>
    <w:p w14:paraId="033A4C16" w14:textId="77777777" w:rsidR="00C650AE" w:rsidRDefault="000C57EE" w:rsidP="004D4D34">
      <w:pPr>
        <w:rPr>
          <w:lang w:val="el-GR"/>
        </w:rPr>
      </w:pPr>
      <w:r>
        <w:rPr>
          <w:lang w:val="el-GR"/>
        </w:rPr>
        <w:t xml:space="preserve">Ειδικότερα και σύμφωνα με το Καταστατικό της εταιρείας ως έχει τροποποιηθεί και ισχύει, στους σκοπούς της </w:t>
      </w:r>
      <w:r w:rsidR="00C650AE">
        <w:rPr>
          <w:lang w:val="el-GR"/>
        </w:rPr>
        <w:t xml:space="preserve">εταιρείας συγκαταλέγεται η </w:t>
      </w:r>
      <w:r w:rsidR="00C650AE" w:rsidRPr="00C650AE">
        <w:rPr>
          <w:lang w:val="el-GR"/>
        </w:rPr>
        <w:t>υποστήριξη, με εμπειρογνωμοσύνες, μελέτες ή ανάλογες ενέργειες, ως δικαιούχος ή σε συνεργασία με τους κατά περίπτωση αρμόδιους ενδιάμεσους φορείς διαχείρισης ή/και με οποιονδήποτε φορέα σχεδιάζει και υλοποιεί έργα ψηφιακής πολιτικής, έργα Τεχνολογίας Πληροφορικής και Επικοινωνιών, ή/και δράσεις κρατικών ενισχύσεων, της προετοιμασίας των επιχειρησιακών σχεδίων, των σχεδίων δράσης καθώς και των δομών οργάνωσης της διαχείρισης των έργων</w:t>
      </w:r>
      <w:r w:rsidR="00C650AE">
        <w:rPr>
          <w:lang w:val="el-GR"/>
        </w:rPr>
        <w:t xml:space="preserve">. </w:t>
      </w:r>
    </w:p>
    <w:p w14:paraId="4E6491B6" w14:textId="77777777" w:rsidR="00C650AE" w:rsidRDefault="00C650AE" w:rsidP="004D4D34">
      <w:pPr>
        <w:rPr>
          <w:lang w:val="el-GR"/>
        </w:rPr>
      </w:pPr>
      <w:r>
        <w:rPr>
          <w:lang w:val="el-GR"/>
        </w:rPr>
        <w:t xml:space="preserve">Επίσης,  η ΚτΠ Μ.Α.Ε. καταρτίζει, </w:t>
      </w:r>
      <w:r w:rsidRPr="00C650AE">
        <w:rPr>
          <w:lang w:val="el-GR"/>
        </w:rPr>
        <w:t>σε συνεργασία με τους κατά περίπτωση αρμόδιους ενδιάμεσους φορείς διαχείρισης ή/και με οποιονδήποτε φορέα σχεδιάζει και υλοποιεί έργα ψηφιακής πολιτικής, έργα Τεχνολογίας Πληροφορικής και Επικοινωνιών ή/και δράσεις κρατικών ενισχύσεων, των τευχών προκήρυξης των έργων, η διενέργεια ή/και επιμέλεια ή/και επίβλεψη της εκάστοτε αρμόζουσας διαδικασίας ανάθεσης των σχετικών έργων, η διενέργεια των διαγωνισμών, η αξιολόγηση των προσφορών, την κατάρτιση των συμβάσεων με τον εκάστοτε ανάδοχο του έργου, η παρακολούθηση της ορθής εκτέλεσης των συμβάσεων και των ενδεχόμενων τροποποιήσεων αυτών, ανάλογα με τις απαιτήσεις του έργου και των ενδιάμεσων φορέων.</w:t>
      </w:r>
      <w:r>
        <w:rPr>
          <w:lang w:val="el-GR"/>
        </w:rPr>
        <w:t xml:space="preserve"> </w:t>
      </w:r>
    </w:p>
    <w:p w14:paraId="57D41EC6" w14:textId="5BB064B9" w:rsidR="000C57EE" w:rsidRDefault="00C650AE" w:rsidP="004D4D34">
      <w:pPr>
        <w:rPr>
          <w:lang w:val="el-GR"/>
        </w:rPr>
      </w:pPr>
      <w:r>
        <w:rPr>
          <w:lang w:val="el-GR"/>
        </w:rPr>
        <w:t>Τέλος, υποστηρίζει τους ενδιάμεσους φορείς</w:t>
      </w:r>
      <w:r w:rsidRPr="00C650AE">
        <w:rPr>
          <w:lang w:val="el-GR"/>
        </w:rPr>
        <w:t xml:space="preserve"> διαχείρισης καθώς και κάθε φορέα που σχεδιάζει και υλοποιεί έργα ψηφιακής πολιτικής, έργα Τεχνολογίας Πληροφορικής και Επικοινωνιών ή/και δράσεις κρατικών ενισχύσεων, ανεξάρτητα από την πηγή χρηματοδότησής τους, ιδίως στην παραγωγική λειτουργία των έργων, στην οργάνωση και διασφάλιση της συνεχούς λειτουργίας, συντήρησης και ανάπτυξης του έργου καθώς και στην εργονομική ή άλλη διευθέτηση του χώρου εργασίας των τελικών χρηστών</w:t>
      </w:r>
      <w:r>
        <w:rPr>
          <w:lang w:val="el-GR"/>
        </w:rPr>
        <w:t>.</w:t>
      </w:r>
    </w:p>
    <w:p w14:paraId="5BCE92CE" w14:textId="5CDFF74A" w:rsidR="00A65595" w:rsidRDefault="00A65595" w:rsidP="004D4D34">
      <w:pPr>
        <w:rPr>
          <w:lang w:val="el-GR"/>
        </w:rPr>
      </w:pPr>
      <w:r>
        <w:rPr>
          <w:lang w:val="el-GR"/>
        </w:rPr>
        <w:t xml:space="preserve">Ενδεικτικά παρατίθενται ορισμένες από τις δράσεις που υλοποιούνται από το τμήμα </w:t>
      </w:r>
      <w:r w:rsidRPr="00D72FE7">
        <w:rPr>
          <w:lang w:val="el-GR"/>
        </w:rPr>
        <w:t>Δράσεων Κρατικών Ενισχύσεων</w:t>
      </w:r>
      <w:r>
        <w:rPr>
          <w:lang w:val="el-GR"/>
        </w:rPr>
        <w:t>:</w:t>
      </w:r>
    </w:p>
    <w:p w14:paraId="3ED4F763" w14:textId="77777777" w:rsidR="00E507CB" w:rsidRPr="00BE0992" w:rsidRDefault="00E507CB" w:rsidP="00E36601">
      <w:pPr>
        <w:numPr>
          <w:ilvl w:val="0"/>
          <w:numId w:val="25"/>
        </w:numPr>
        <w:suppressAutoHyphens w:val="0"/>
        <w:autoSpaceDE w:val="0"/>
        <w:autoSpaceDN w:val="0"/>
        <w:spacing w:before="120" w:after="0"/>
        <w:ind w:right="23"/>
        <w:rPr>
          <w:lang w:val="el-GR"/>
        </w:rPr>
      </w:pPr>
      <w:r w:rsidRPr="00BE0992">
        <w:rPr>
          <w:lang w:val="el-GR"/>
        </w:rPr>
        <w:t>«Ενέργειες για την Επιχειρησιακή Λειτουργία του Προσωπικού Βοηθού Ανεξάρτητης Διαβίωσης (Β)»</w:t>
      </w:r>
    </w:p>
    <w:p w14:paraId="0B2378AB" w14:textId="77777777" w:rsidR="00E507CB" w:rsidRDefault="00E507CB" w:rsidP="00E36601">
      <w:pPr>
        <w:numPr>
          <w:ilvl w:val="0"/>
          <w:numId w:val="25"/>
        </w:numPr>
        <w:suppressAutoHyphens w:val="0"/>
        <w:autoSpaceDE w:val="0"/>
        <w:autoSpaceDN w:val="0"/>
        <w:spacing w:before="120" w:after="0"/>
        <w:ind w:right="23"/>
      </w:pPr>
      <w:r>
        <w:t>«</w:t>
      </w:r>
      <w:r w:rsidRPr="0050502E">
        <w:t>Ψηφιακή Μέριμνα ΙΙ</w:t>
      </w:r>
      <w:r>
        <w:t>»</w:t>
      </w:r>
    </w:p>
    <w:p w14:paraId="3CE05F9E" w14:textId="77777777" w:rsidR="00E507CB" w:rsidRPr="00BE0992" w:rsidRDefault="00E507CB" w:rsidP="00E36601">
      <w:pPr>
        <w:numPr>
          <w:ilvl w:val="0"/>
          <w:numId w:val="25"/>
        </w:numPr>
        <w:suppressAutoHyphens w:val="0"/>
        <w:autoSpaceDE w:val="0"/>
        <w:autoSpaceDN w:val="0"/>
        <w:spacing w:before="120" w:after="0"/>
        <w:ind w:right="23"/>
        <w:rPr>
          <w:lang w:val="el-GR"/>
        </w:rPr>
      </w:pPr>
      <w:r w:rsidRPr="00BE0992">
        <w:rPr>
          <w:lang w:val="el-GR"/>
        </w:rPr>
        <w:t>«Αναβάθμιση Ταμειακών μηχανών, φορολογικών ηλεκτρονικών μηχανισμών και μηχανισμών ηλεκτρονικών πληρωμών»</w:t>
      </w:r>
    </w:p>
    <w:p w14:paraId="06C102F9" w14:textId="77777777" w:rsidR="00E507CB" w:rsidRDefault="00E507CB" w:rsidP="00E36601">
      <w:pPr>
        <w:numPr>
          <w:ilvl w:val="0"/>
          <w:numId w:val="25"/>
        </w:numPr>
        <w:suppressAutoHyphens w:val="0"/>
        <w:autoSpaceDE w:val="0"/>
        <w:autoSpaceDN w:val="0"/>
        <w:spacing w:before="120" w:after="0"/>
        <w:ind w:right="23"/>
      </w:pPr>
      <w:r>
        <w:t>«</w:t>
      </w:r>
      <w:r w:rsidRPr="0050502E">
        <w:t>Ψηφιακός Μετασχηματισμός Επιχειρήσεων</w:t>
      </w:r>
      <w:r>
        <w:t>»</w:t>
      </w:r>
    </w:p>
    <w:p w14:paraId="315A59D1" w14:textId="77777777" w:rsidR="00E507CB" w:rsidRDefault="00E507CB" w:rsidP="00E36601">
      <w:pPr>
        <w:numPr>
          <w:ilvl w:val="0"/>
          <w:numId w:val="25"/>
        </w:numPr>
        <w:suppressAutoHyphens w:val="0"/>
        <w:autoSpaceDE w:val="0"/>
        <w:autoSpaceDN w:val="0"/>
        <w:spacing w:before="120" w:after="0"/>
        <w:ind w:right="23"/>
        <w:rPr>
          <w:lang w:val="el-GR"/>
        </w:rPr>
      </w:pPr>
      <w:r w:rsidRPr="00BE0992">
        <w:rPr>
          <w:lang w:val="el-GR"/>
        </w:rPr>
        <w:t>«Ψηφιοποίηση του Διπλωματικού και Ιστορικού Αρχείου του Υπουργείου Εξωτερικών»</w:t>
      </w:r>
    </w:p>
    <w:p w14:paraId="293718E9" w14:textId="35C7FED2" w:rsidR="00E507CB" w:rsidRDefault="00E507CB" w:rsidP="00E36601">
      <w:pPr>
        <w:numPr>
          <w:ilvl w:val="0"/>
          <w:numId w:val="25"/>
        </w:numPr>
        <w:suppressAutoHyphens w:val="0"/>
        <w:autoSpaceDE w:val="0"/>
        <w:autoSpaceDN w:val="0"/>
        <w:spacing w:before="120" w:after="0"/>
        <w:ind w:right="23"/>
        <w:rPr>
          <w:lang w:val="el-GR"/>
        </w:rPr>
      </w:pPr>
      <w:r w:rsidRPr="00E507CB">
        <w:rPr>
          <w:lang w:val="el-GR"/>
        </w:rPr>
        <w:t>«Ετοιμότητα υποδομών για έξυπνα κτίρια (Smart Readiness)</w:t>
      </w:r>
      <w:r>
        <w:rPr>
          <w:lang w:val="el-GR"/>
        </w:rPr>
        <w:t>»</w:t>
      </w:r>
    </w:p>
    <w:p w14:paraId="6D97AE98" w14:textId="6F11F481" w:rsidR="00036320" w:rsidRPr="00BE0992" w:rsidRDefault="00036320" w:rsidP="00E36601">
      <w:pPr>
        <w:numPr>
          <w:ilvl w:val="0"/>
          <w:numId w:val="25"/>
        </w:numPr>
        <w:suppressAutoHyphens w:val="0"/>
        <w:autoSpaceDE w:val="0"/>
        <w:autoSpaceDN w:val="0"/>
        <w:spacing w:before="120" w:after="0"/>
        <w:ind w:right="23"/>
        <w:rPr>
          <w:lang w:val="el-GR"/>
        </w:rPr>
      </w:pPr>
      <w:r w:rsidRPr="00036320">
        <w:rPr>
          <w:lang w:val="el-GR"/>
        </w:rPr>
        <w:t>«Χορήγηση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(“MARKET PASS”)»</w:t>
      </w:r>
    </w:p>
    <w:p w14:paraId="12747E6E" w14:textId="77777777" w:rsidR="00A65595" w:rsidRPr="00C650AE" w:rsidRDefault="00A65595" w:rsidP="004D4D34">
      <w:pPr>
        <w:rPr>
          <w:lang w:val="el-GR"/>
        </w:rPr>
      </w:pPr>
    </w:p>
    <w:p w14:paraId="245DC4C0" w14:textId="29A12A5F" w:rsidR="00F535CC" w:rsidRPr="00D72FE7" w:rsidRDefault="00196330" w:rsidP="004D4D34">
      <w:pPr>
        <w:spacing w:before="120"/>
        <w:rPr>
          <w:lang w:val="el-GR"/>
        </w:rPr>
      </w:pPr>
      <w:r w:rsidRPr="00196330">
        <w:rPr>
          <w:lang w:val="el-GR"/>
        </w:rPr>
        <w:t xml:space="preserve">Ως ανωτέρω περιγράφεται προς επιτέλεση του βαρυσήμαντου σκοπού της - δεδομένης της πολυπλοκότητας και της καινοτομίας των έργων της - , στοχεύοντας στη μεν ορθή και σύννομη </w:t>
      </w:r>
      <w:r w:rsidRPr="00196330">
        <w:rPr>
          <w:lang w:val="el-GR"/>
        </w:rPr>
        <w:lastRenderedPageBreak/>
        <w:t>ανάθεση των έργων και στη δε αποτελεσματική και σύμφωνη με τους συμβατικούς όρους εκτέλεση αυτών αλλά και προκειμένου να εξασφαλισθούν εν γένει οι απαιτούμενες συνθήκες για την επιτυχή υλοποίηση και τη μέγιστη αξιοποίηση των έργων της,  η αναθέτουσα αρχή κρίνει ως αναγκαία την</w:t>
      </w:r>
      <w:r w:rsidR="00C650AE">
        <w:rPr>
          <w:lang w:val="el-GR"/>
        </w:rPr>
        <w:t xml:space="preserve"> </w:t>
      </w:r>
      <w:r>
        <w:rPr>
          <w:lang w:val="el-GR"/>
        </w:rPr>
        <w:t>υποστήριξη του τμήματος</w:t>
      </w:r>
      <w:r w:rsidR="00F535CC" w:rsidRPr="00D72FE7">
        <w:rPr>
          <w:lang w:val="el-GR"/>
        </w:rPr>
        <w:t xml:space="preserve"> Δράσεων Κρατικών Ενισχύσεων</w:t>
      </w:r>
      <w:r>
        <w:rPr>
          <w:lang w:val="el-GR"/>
        </w:rPr>
        <w:t xml:space="preserve">. </w:t>
      </w:r>
      <w:r w:rsidRPr="00196330">
        <w:rPr>
          <w:lang w:val="el-GR"/>
        </w:rPr>
        <w:t>Για το λόγο αυτό καθίσταται αναγκαία η ανάθεση σε οικονομικό φορέα το</w:t>
      </w:r>
      <w:r>
        <w:rPr>
          <w:lang w:val="el-GR"/>
        </w:rPr>
        <w:t>υ</w:t>
      </w:r>
      <w:r w:rsidRPr="00196330">
        <w:rPr>
          <w:lang w:val="el-GR"/>
        </w:rPr>
        <w:t xml:space="preserve"> έργου “Παροχή Υποστηρικτικών Υπηρεσιών στα πλαίσια διαχείρισης Δράσεων Κρατικών Ενισχύσεων που υλοποιεί η «Κοινωνία της Πληροφορίας Μ.Α.Ε.”.</w:t>
      </w:r>
    </w:p>
    <w:p w14:paraId="1BAC7D32" w14:textId="77777777" w:rsidR="00F535CC" w:rsidRPr="00D72FE7" w:rsidRDefault="00F535CC" w:rsidP="004D4D34">
      <w:pPr>
        <w:rPr>
          <w:lang w:val="el-GR"/>
        </w:rPr>
      </w:pPr>
    </w:p>
    <w:p w14:paraId="44C29389" w14:textId="620EE11B" w:rsidR="00735A65" w:rsidRPr="00FB5356" w:rsidRDefault="00F535CC" w:rsidP="004D4D34">
      <w:pPr>
        <w:rPr>
          <w:lang w:val="el-GR"/>
        </w:rPr>
      </w:pPr>
      <w:r w:rsidRPr="00D72FE7">
        <w:rPr>
          <w:lang w:val="el-GR"/>
        </w:rPr>
        <w:t>Ειδικότερα ο υποψήφιος ανάδοχος θα παρέχει υπηρεσίες για την υποστήριξη, παρακολούθηση και διαχείριση των Δράσεων Κρατικών Ενισχύσεων (ΚρΕν) της ΚτΠ Μ.Α.Ε.:</w:t>
      </w:r>
    </w:p>
    <w:p w14:paraId="4AE2046D" w14:textId="0D8BBC46" w:rsidR="00F535CC" w:rsidRPr="00D72FE7" w:rsidRDefault="00F535CC" w:rsidP="004D4D34">
      <w:pPr>
        <w:overflowPunct w:val="0"/>
        <w:autoSpaceDE w:val="0"/>
        <w:autoSpaceDN w:val="0"/>
        <w:adjustRightInd w:val="0"/>
        <w:spacing w:before="240" w:after="0"/>
        <w:textAlignment w:val="baseline"/>
        <w:rPr>
          <w:u w:val="single"/>
          <w:lang w:val="el-GR" w:eastAsia="el-GR"/>
        </w:rPr>
      </w:pPr>
      <w:r w:rsidRPr="00D72FE7">
        <w:rPr>
          <w:u w:val="single"/>
          <w:lang w:val="el-GR" w:eastAsia="el-GR"/>
        </w:rPr>
        <w:t xml:space="preserve">Γενική Διοικητική Υποστήριξη των Δράσεων </w:t>
      </w:r>
      <w:r w:rsidRPr="00D72FE7">
        <w:rPr>
          <w:u w:val="single"/>
          <w:lang w:val="el-GR"/>
        </w:rPr>
        <w:t>ΚρΕν</w:t>
      </w:r>
      <w:r w:rsidRPr="00D72FE7">
        <w:rPr>
          <w:u w:val="single"/>
          <w:lang w:val="el-GR" w:eastAsia="el-GR"/>
        </w:rPr>
        <w:t>.</w:t>
      </w:r>
    </w:p>
    <w:p w14:paraId="5BD09AAB" w14:textId="77777777" w:rsidR="00F535CC" w:rsidRPr="00D72FE7" w:rsidRDefault="00F535CC" w:rsidP="004D4D34">
      <w:pPr>
        <w:overflowPunct w:val="0"/>
        <w:autoSpaceDE w:val="0"/>
        <w:autoSpaceDN w:val="0"/>
        <w:adjustRightInd w:val="0"/>
        <w:spacing w:after="0"/>
        <w:textAlignment w:val="baseline"/>
        <w:rPr>
          <w:lang w:val="el-GR" w:eastAsia="el-GR"/>
        </w:rPr>
      </w:pPr>
      <w:r w:rsidRPr="00D72FE7">
        <w:rPr>
          <w:lang w:val="el-GR" w:eastAsia="el-GR"/>
        </w:rPr>
        <w:t xml:space="preserve">Ο Ανάδοχος, καθ’ όλη τη διάρκεια των Δράσεων θα παρέχει γενική διοικητική υποστήριξη στη Διεύθυνση Κρατικών Ενισχύσεων της ΚτΠ Α.Ε. προκειμένου να ολοκληρωθούν οι Δράσεις. </w:t>
      </w:r>
    </w:p>
    <w:p w14:paraId="6CCA807D" w14:textId="77777777" w:rsidR="00F535CC" w:rsidRPr="00D72FE7" w:rsidRDefault="00F535CC" w:rsidP="004D4D34">
      <w:pPr>
        <w:overflowPunct w:val="0"/>
        <w:autoSpaceDE w:val="0"/>
        <w:autoSpaceDN w:val="0"/>
        <w:adjustRightInd w:val="0"/>
        <w:spacing w:before="240" w:after="0"/>
        <w:textAlignment w:val="baseline"/>
        <w:rPr>
          <w:u w:val="single"/>
          <w:lang w:val="el-GR" w:eastAsia="el-GR"/>
        </w:rPr>
      </w:pPr>
      <w:r w:rsidRPr="00D72FE7">
        <w:rPr>
          <w:u w:val="single"/>
          <w:lang w:val="el-GR" w:eastAsia="el-GR"/>
        </w:rPr>
        <w:t xml:space="preserve">Υποστήριξη Επιτροπών </w:t>
      </w:r>
      <w:bookmarkStart w:id="404" w:name="_Hlk19700191"/>
      <w:r w:rsidRPr="00D72FE7">
        <w:rPr>
          <w:u w:val="single"/>
          <w:lang w:val="el-GR" w:eastAsia="el-GR"/>
        </w:rPr>
        <w:t>(Γνωμοδοτική, Ενστάσεων και Επαλήθευσης).</w:t>
      </w:r>
      <w:bookmarkEnd w:id="404"/>
    </w:p>
    <w:p w14:paraId="2FB02A9B" w14:textId="77777777" w:rsidR="00F535CC" w:rsidRPr="00D72FE7" w:rsidRDefault="00F535CC" w:rsidP="004D4D34">
      <w:pPr>
        <w:overflowPunct w:val="0"/>
        <w:autoSpaceDE w:val="0"/>
        <w:autoSpaceDN w:val="0"/>
        <w:adjustRightInd w:val="0"/>
        <w:spacing w:after="0"/>
        <w:textAlignment w:val="baseline"/>
        <w:rPr>
          <w:lang w:val="el-GR" w:eastAsia="el-GR"/>
        </w:rPr>
      </w:pPr>
      <w:r w:rsidRPr="00D72FE7">
        <w:rPr>
          <w:lang w:val="el-GR" w:eastAsia="el-GR"/>
        </w:rPr>
        <w:t xml:space="preserve">Ο Ανάδοχος θα υποστηρίζει τις Επιτροπές (Γνωμοδοτική, Ενστάσεων και Επαλήθευσης) κατά τη διάρκεια των συνεδριάσεών τους, παρέχοντας υπηρεσίες διοικητικής υποστήριξης. </w:t>
      </w:r>
    </w:p>
    <w:p w14:paraId="145F4511" w14:textId="77777777" w:rsidR="00F535CC" w:rsidRPr="00D72FE7" w:rsidRDefault="00F535CC" w:rsidP="004D4D34">
      <w:pPr>
        <w:overflowPunct w:val="0"/>
        <w:autoSpaceDE w:val="0"/>
        <w:autoSpaceDN w:val="0"/>
        <w:adjustRightInd w:val="0"/>
        <w:spacing w:before="240" w:after="0"/>
        <w:textAlignment w:val="baseline"/>
        <w:rPr>
          <w:u w:val="single"/>
          <w:lang w:val="el-GR" w:eastAsia="el-GR"/>
        </w:rPr>
      </w:pPr>
      <w:r w:rsidRPr="00D72FE7">
        <w:rPr>
          <w:u w:val="single"/>
          <w:lang w:val="el-GR" w:eastAsia="el-GR"/>
        </w:rPr>
        <w:t>Υπηρεσίες κατά την Ολοκλήρωση των Πράξεων</w:t>
      </w:r>
      <w:r w:rsidRPr="00D72FE7">
        <w:rPr>
          <w:u w:val="single"/>
          <w:lang w:val="el-GR"/>
        </w:rPr>
        <w:t xml:space="preserve"> ΚρΕν</w:t>
      </w:r>
      <w:r w:rsidRPr="00D72FE7">
        <w:rPr>
          <w:u w:val="single"/>
          <w:lang w:val="el-GR" w:eastAsia="el-GR"/>
        </w:rPr>
        <w:t>.</w:t>
      </w:r>
    </w:p>
    <w:p w14:paraId="25E95EF7" w14:textId="77777777" w:rsidR="00F535CC" w:rsidRPr="00D72FE7" w:rsidRDefault="00F535CC" w:rsidP="004D4D34">
      <w:pPr>
        <w:overflowPunct w:val="0"/>
        <w:autoSpaceDE w:val="0"/>
        <w:autoSpaceDN w:val="0"/>
        <w:adjustRightInd w:val="0"/>
        <w:spacing w:after="0"/>
        <w:textAlignment w:val="baseline"/>
        <w:rPr>
          <w:lang w:val="el-GR" w:eastAsia="el-GR"/>
        </w:rPr>
      </w:pPr>
      <w:r w:rsidRPr="00D72FE7">
        <w:rPr>
          <w:lang w:val="el-GR" w:eastAsia="el-GR"/>
        </w:rPr>
        <w:t>Ο Ανάδοχος θα υποστηρίζει την Αναθέτουσα Αρχή σε όλη την φάση ολοκλήρωσης των Πράξεων, όπως ενδεικτικά:</w:t>
      </w:r>
    </w:p>
    <w:p w14:paraId="04ECEFA4"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στη δημιουργία σχεδίων αποφάσεων και ενημερωτικών επιστολών,</w:t>
      </w:r>
    </w:p>
    <w:p w14:paraId="10B22C1D"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στον έλεγχο της ακρίβειας και της ορθότητας των δεδομένων των Πράξεων και των αντίστοιχων επιχειρήσεων,</w:t>
      </w:r>
    </w:p>
    <w:p w14:paraId="1E531D98"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eastAsia="el-GR"/>
        </w:rPr>
      </w:pPr>
      <w:r w:rsidRPr="00D72FE7">
        <w:rPr>
          <w:lang w:eastAsia="el-GR"/>
        </w:rPr>
        <w:t>στην επικοινωνία με δικαιούχους,</w:t>
      </w:r>
    </w:p>
    <w:p w14:paraId="75A30783"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στην επικαιροποίηση στοιχείων του Πληροφοριακού Συστήματος, κλπ.</w:t>
      </w:r>
    </w:p>
    <w:p w14:paraId="0A642EBE" w14:textId="77777777" w:rsidR="00F535CC" w:rsidRPr="00D72FE7" w:rsidRDefault="00F535CC" w:rsidP="004D4D34">
      <w:pPr>
        <w:overflowPunct w:val="0"/>
        <w:autoSpaceDE w:val="0"/>
        <w:autoSpaceDN w:val="0"/>
        <w:adjustRightInd w:val="0"/>
        <w:spacing w:before="240" w:after="0"/>
        <w:textAlignment w:val="baseline"/>
        <w:rPr>
          <w:u w:val="single"/>
          <w:lang w:val="el-GR" w:eastAsia="el-GR"/>
        </w:rPr>
      </w:pPr>
      <w:r w:rsidRPr="00D72FE7">
        <w:rPr>
          <w:u w:val="single"/>
          <w:lang w:val="el-GR" w:eastAsia="el-GR"/>
        </w:rPr>
        <w:t xml:space="preserve">Υπηρεσίες Υποστήριξης Οικονομικής Διαχείρισης των Δράσεων </w:t>
      </w:r>
      <w:r w:rsidRPr="00D72FE7">
        <w:rPr>
          <w:u w:val="single"/>
          <w:lang w:val="el-GR"/>
        </w:rPr>
        <w:t>ΚρΕν</w:t>
      </w:r>
      <w:r w:rsidRPr="00D72FE7">
        <w:rPr>
          <w:u w:val="single"/>
          <w:lang w:val="el-GR" w:eastAsia="el-GR"/>
        </w:rPr>
        <w:t>.</w:t>
      </w:r>
    </w:p>
    <w:p w14:paraId="4061F621" w14:textId="77777777" w:rsidR="00F535CC" w:rsidRPr="00D72FE7" w:rsidRDefault="00F535CC" w:rsidP="004D4D34">
      <w:pPr>
        <w:overflowPunct w:val="0"/>
        <w:autoSpaceDE w:val="0"/>
        <w:autoSpaceDN w:val="0"/>
        <w:adjustRightInd w:val="0"/>
        <w:spacing w:after="0"/>
        <w:textAlignment w:val="baseline"/>
        <w:rPr>
          <w:lang w:val="el-GR" w:eastAsia="el-GR"/>
        </w:rPr>
      </w:pPr>
      <w:r w:rsidRPr="00D72FE7">
        <w:rPr>
          <w:lang w:val="el-GR" w:eastAsia="el-GR"/>
        </w:rPr>
        <w:t>Ο Ανάδοχος θα υποστηρίζει σε θέματα οικονομικής διαχείρισης την Διεύθυνση Κρατικών Ενισχύσεων της ΚτΠ Α.Ε που αφορούν κατ’ ελάχιστο στα ακόλουθα:</w:t>
      </w:r>
    </w:p>
    <w:p w14:paraId="52932045" w14:textId="4937871D" w:rsidR="00196140" w:rsidRPr="006E64D2" w:rsidRDefault="00F535CC" w:rsidP="004D4D34">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Υποστήριξη στην Οικονομική Παρακολούθηση των Πράξεων (Συγκέντρωση και έλεγχος των απαραίτητων δικαιολογητικών για την πληρωμή τους)</w:t>
      </w:r>
      <w:r w:rsidR="00196140">
        <w:rPr>
          <w:lang w:val="el-GR" w:eastAsia="el-GR"/>
        </w:rPr>
        <w:t>.</w:t>
      </w:r>
    </w:p>
    <w:p w14:paraId="007842BB" w14:textId="77777777" w:rsidR="00F535CC" w:rsidRPr="00D72FE7" w:rsidRDefault="00F535CC" w:rsidP="004D4D34">
      <w:pPr>
        <w:overflowPunct w:val="0"/>
        <w:autoSpaceDE w:val="0"/>
        <w:autoSpaceDN w:val="0"/>
        <w:adjustRightInd w:val="0"/>
        <w:spacing w:before="240" w:after="0"/>
        <w:textAlignment w:val="baseline"/>
        <w:rPr>
          <w:u w:val="single"/>
          <w:lang w:val="el-GR" w:eastAsia="el-GR"/>
        </w:rPr>
      </w:pPr>
      <w:r w:rsidRPr="00D72FE7">
        <w:rPr>
          <w:u w:val="single"/>
          <w:lang w:val="el-GR" w:eastAsia="el-GR"/>
        </w:rPr>
        <w:t xml:space="preserve">Πρόσθετες Οριζόντιες Υποστηρικτικές Υπηρεσίες. </w:t>
      </w:r>
    </w:p>
    <w:p w14:paraId="20A4BD3A" w14:textId="77777777" w:rsidR="00F535CC" w:rsidRPr="00D72FE7" w:rsidRDefault="00F535CC" w:rsidP="004D4D34">
      <w:pPr>
        <w:overflowPunct w:val="0"/>
        <w:autoSpaceDE w:val="0"/>
        <w:autoSpaceDN w:val="0"/>
        <w:adjustRightInd w:val="0"/>
        <w:spacing w:after="0"/>
        <w:textAlignment w:val="baseline"/>
        <w:rPr>
          <w:lang w:eastAsia="el-GR"/>
        </w:rPr>
      </w:pPr>
      <w:r w:rsidRPr="00D72FE7">
        <w:rPr>
          <w:lang w:val="el-GR"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r w:rsidRPr="00D72FE7">
        <w:rPr>
          <w:lang w:eastAsia="el-GR"/>
        </w:rPr>
        <w:t xml:space="preserve">Οι ενέργειες αυτές περιλαμβάνουν ενδεικτικά τα ακόλουθα: </w:t>
      </w:r>
    </w:p>
    <w:p w14:paraId="6AFC23E0"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Συνεχή επικοινωνία με τους δικαιούχους της Δράσης, για κάθε θέμα ή πρόβλημα τυχόν προκύψει.</w:t>
      </w:r>
    </w:p>
    <w:p w14:paraId="65F92A7E"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Υποστήριξη σε ειδικότερα θέματα διαχείρισης, διακίνησης και αρχειοθέτησης φυσικού και ηλεκτρονικού αρχείου.</w:t>
      </w:r>
    </w:p>
    <w:p w14:paraId="22E00B67"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Σύνταξη διαφόρων επιστολών – εγγράφων που ενδέχεται να απαιτηθούν κατά τη διάρκεια της οριστικοποίησης των Διοικητικών Ελέγχων.</w:t>
      </w:r>
    </w:p>
    <w:p w14:paraId="082229EA"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eastAsia="el-GR"/>
        </w:rPr>
      </w:pPr>
      <w:r w:rsidRPr="00D72FE7">
        <w:rPr>
          <w:lang w:val="el-GR" w:eastAsia="el-GR"/>
        </w:rPr>
        <w:t>Ενημέρωση – διαχείριση του περιεχομένου του δικτυακού τόπου της Δράσης όποτε αυτό κρίνεται απαραίτητο και σύμφωνα με τις απαιτήσεις της Αναθέτουσας Αρχής.</w:t>
      </w:r>
    </w:p>
    <w:p w14:paraId="21AEB207" w14:textId="77777777" w:rsidR="00F535CC" w:rsidRPr="00D72FE7" w:rsidRDefault="00F535CC" w:rsidP="00E36601">
      <w:pPr>
        <w:pStyle w:val="aff"/>
        <w:numPr>
          <w:ilvl w:val="0"/>
          <w:numId w:val="30"/>
        </w:numPr>
        <w:suppressAutoHyphens w:val="0"/>
        <w:overflowPunct w:val="0"/>
        <w:autoSpaceDE w:val="0"/>
        <w:autoSpaceDN w:val="0"/>
        <w:adjustRightInd w:val="0"/>
        <w:spacing w:before="120" w:after="0"/>
        <w:textAlignment w:val="baseline"/>
        <w:rPr>
          <w:lang w:val="el-GR"/>
        </w:rPr>
      </w:pPr>
      <w:r w:rsidRPr="00D72FE7">
        <w:rPr>
          <w:lang w:val="el-GR" w:eastAsia="el-GR"/>
        </w:rPr>
        <w:t>Υποβολή περιοδικών και έκτακτων αναφορών.</w:t>
      </w:r>
    </w:p>
    <w:p w14:paraId="45F07CFA" w14:textId="77777777" w:rsidR="00F535CC" w:rsidRPr="00D72FE7" w:rsidRDefault="00F535CC" w:rsidP="004D4D34">
      <w:pPr>
        <w:pStyle w:val="aff"/>
        <w:suppressAutoHyphens w:val="0"/>
        <w:rPr>
          <w:lang w:val="el-GR"/>
        </w:rPr>
      </w:pPr>
    </w:p>
    <w:p w14:paraId="35F752C5" w14:textId="77777777" w:rsidR="00F535CC" w:rsidRPr="00D72FE7" w:rsidRDefault="00F535CC" w:rsidP="00934A61">
      <w:pPr>
        <w:pStyle w:val="4"/>
        <w:numPr>
          <w:ilvl w:val="0"/>
          <w:numId w:val="0"/>
        </w:numPr>
        <w:ind w:left="7938" w:hanging="7938"/>
        <w:rPr>
          <w:rFonts w:cs="Tahoma"/>
          <w:sz w:val="20"/>
          <w:szCs w:val="20"/>
          <w:lang w:val="el-GR"/>
        </w:rPr>
      </w:pPr>
      <w:bookmarkStart w:id="405" w:name="_Toc513023120"/>
      <w:bookmarkStart w:id="406" w:name="_Toc71817718"/>
      <w:bookmarkStart w:id="407" w:name="_Toc165459081"/>
      <w:r w:rsidRPr="00FF30E3">
        <w:rPr>
          <w:lang w:val="el-GR"/>
        </w:rPr>
        <w:lastRenderedPageBreak/>
        <w:t>Μεθοδολογία υλοποίησης</w:t>
      </w:r>
      <w:bookmarkEnd w:id="405"/>
      <w:bookmarkEnd w:id="406"/>
      <w:bookmarkEnd w:id="407"/>
    </w:p>
    <w:p w14:paraId="6C2F2223" w14:textId="77777777" w:rsidR="00F535CC" w:rsidRPr="00D72FE7" w:rsidRDefault="00F535CC" w:rsidP="004D4D34">
      <w:pPr>
        <w:overflowPunct w:val="0"/>
        <w:autoSpaceDE w:val="0"/>
        <w:autoSpaceDN w:val="0"/>
        <w:adjustRightInd w:val="0"/>
        <w:spacing w:after="0"/>
        <w:textAlignment w:val="baseline"/>
        <w:rPr>
          <w:sz w:val="20"/>
          <w:szCs w:val="20"/>
          <w:lang w:val="el-GR" w:eastAsia="el-GR"/>
        </w:rPr>
      </w:pPr>
      <w:bookmarkStart w:id="408" w:name="_Toc513023121"/>
    </w:p>
    <w:p w14:paraId="673D78FF" w14:textId="77777777" w:rsidR="00F535CC" w:rsidRPr="00D72FE7" w:rsidRDefault="00F535CC" w:rsidP="008E2830">
      <w:pPr>
        <w:pStyle w:val="aff"/>
        <w:ind w:left="0"/>
        <w:rPr>
          <w:rFonts w:eastAsia="Calibri"/>
          <w:bCs/>
          <w:lang w:val="el-GR"/>
        </w:rPr>
      </w:pPr>
      <w:r w:rsidRPr="00D72FE7">
        <w:rPr>
          <w:rFonts w:eastAsia="Calibri"/>
          <w:bCs/>
          <w:lang w:val="el-GR"/>
        </w:rPr>
        <w:t>Για την εκτέλεση του εν λόγω έργου ο Ανάδοχος απαιτείται να διαθέσει στην «Κοινωνία της Πληροφορίας Α.Ε» Ομάδα Έργου αποτελούμενη από:</w:t>
      </w:r>
    </w:p>
    <w:p w14:paraId="3C57B836" w14:textId="77777777" w:rsidR="00F535CC" w:rsidRPr="00D72FE7" w:rsidRDefault="00F535CC" w:rsidP="004D4D34">
      <w:pPr>
        <w:pStyle w:val="aff"/>
        <w:overflowPunct w:val="0"/>
        <w:autoSpaceDE w:val="0"/>
        <w:autoSpaceDN w:val="0"/>
        <w:adjustRightInd w:val="0"/>
        <w:spacing w:after="0"/>
        <w:textAlignment w:val="baseline"/>
        <w:rPr>
          <w:sz w:val="20"/>
          <w:szCs w:val="20"/>
          <w:lang w:val="el-GR" w:eastAsia="el-GR"/>
        </w:rPr>
      </w:pPr>
    </w:p>
    <w:p w14:paraId="1CC8A0AD" w14:textId="77777777" w:rsidR="0032475D" w:rsidRPr="0032475D" w:rsidRDefault="0032475D" w:rsidP="0032475D">
      <w:pPr>
        <w:numPr>
          <w:ilvl w:val="0"/>
          <w:numId w:val="41"/>
        </w:numPr>
        <w:spacing w:after="0"/>
        <w:rPr>
          <w:lang w:val="el-GR"/>
        </w:rPr>
      </w:pPr>
      <w:r w:rsidRPr="0032475D">
        <w:rPr>
          <w:lang w:val="el-GR"/>
        </w:rPr>
        <w:t xml:space="preserve">Έναν (1) Υπεύθυνο Έργου με οχτώ (8) έτη τουλάχιστον επαγγελματική εμπειρία σε θέματα Διαχείρισης Έργων ο οποίος να διαθέτει Πανεπιστημιακό Τίτλο Σπουδών και Μεταπτυχιακό Τίτλο Σπουδών </w:t>
      </w:r>
    </w:p>
    <w:p w14:paraId="57C8C62B" w14:textId="77777777" w:rsidR="0032475D" w:rsidRPr="0032475D" w:rsidRDefault="0032475D" w:rsidP="0032475D">
      <w:pPr>
        <w:numPr>
          <w:ilvl w:val="0"/>
          <w:numId w:val="41"/>
        </w:numPr>
        <w:spacing w:after="0"/>
        <w:rPr>
          <w:lang w:val="el-GR"/>
        </w:rPr>
      </w:pPr>
      <w:r w:rsidRPr="0032475D">
        <w:rPr>
          <w:lang w:val="el-GR"/>
        </w:rPr>
        <w:t xml:space="preserve">Τρεις (3) Επιχειρησιακούς Συμβούλους με τρία (3) έτη τουλάχιστον επαγγελματική εμπειρία σε συγχρηματοδοτούμενα έργα ή/και σε έργα Κρατικών Ενισχύσεων ή/και σε έργα Ψηφιακού Μετασχηματισμού και να διαθέτουν Πανεπιστημιακό Τίτλο Σπουδών. </w:t>
      </w:r>
    </w:p>
    <w:p w14:paraId="4C6737BD" w14:textId="56D46F4C" w:rsidR="0032475D" w:rsidRPr="0032475D" w:rsidRDefault="0032475D" w:rsidP="0032475D">
      <w:pPr>
        <w:numPr>
          <w:ilvl w:val="0"/>
          <w:numId w:val="41"/>
        </w:numPr>
        <w:spacing w:after="0"/>
        <w:rPr>
          <w:lang w:val="el-GR"/>
        </w:rPr>
      </w:pPr>
      <w:r w:rsidRPr="0032475D">
        <w:rPr>
          <w:lang w:val="el-GR"/>
        </w:rPr>
        <w:t>Έναν</w:t>
      </w:r>
      <w:r w:rsidR="00244E92">
        <w:rPr>
          <w:lang w:val="el-GR"/>
        </w:rPr>
        <w:t xml:space="preserve"> (1)</w:t>
      </w:r>
      <w:r w:rsidRPr="0032475D">
        <w:rPr>
          <w:lang w:val="el-GR"/>
        </w:rPr>
        <w:t xml:space="preserve"> Σύμβουλο Διοικητικής Υποστήριξης, με εμπειρία τουλάχιστον πέντε (5) έτη σε συγχρηματοδοτούμενα έργα ή/και σε έργα Κρατικών Ενισχύσεων ή/και σε έργα Ψηφιακού Μετασχηματισμού. </w:t>
      </w:r>
    </w:p>
    <w:p w14:paraId="2ED21884" w14:textId="66675579" w:rsidR="0032475D" w:rsidRPr="0032475D" w:rsidRDefault="0032475D" w:rsidP="0032475D">
      <w:pPr>
        <w:numPr>
          <w:ilvl w:val="0"/>
          <w:numId w:val="41"/>
        </w:numPr>
        <w:spacing w:after="0"/>
        <w:rPr>
          <w:lang w:val="el-GR"/>
        </w:rPr>
      </w:pPr>
      <w:r w:rsidRPr="0032475D">
        <w:rPr>
          <w:lang w:val="el-GR"/>
        </w:rPr>
        <w:t>Τρία (3) Στελέχη με πτυχίο ΑΕΙ / ΤΕΙ Οικονομικών Επιστημών</w:t>
      </w:r>
      <w:r w:rsidR="000F21B6">
        <w:rPr>
          <w:lang w:val="el-GR"/>
        </w:rPr>
        <w:t>,</w:t>
      </w:r>
      <w:r w:rsidR="001C69A6">
        <w:rPr>
          <w:lang w:val="el-GR"/>
        </w:rPr>
        <w:t xml:space="preserve"> </w:t>
      </w:r>
      <w:r w:rsidR="001C69A6" w:rsidRPr="001C69A6">
        <w:rPr>
          <w:lang w:val="el-GR"/>
        </w:rPr>
        <w:t>με γνώση εφαρμογών αυτοματισμού γραφείου MS Office (excel, word κλπ)</w:t>
      </w:r>
    </w:p>
    <w:p w14:paraId="54DE9BF0" w14:textId="77777777" w:rsidR="00F535CC" w:rsidRPr="00D72FE7" w:rsidRDefault="00F535CC" w:rsidP="004D4D34">
      <w:pPr>
        <w:pStyle w:val="aff"/>
        <w:ind w:left="567"/>
        <w:rPr>
          <w:rFonts w:eastAsia="Calibri"/>
          <w:bCs/>
          <w:lang w:val="el-GR"/>
        </w:rPr>
      </w:pPr>
      <w:r w:rsidRPr="00D72FE7">
        <w:rPr>
          <w:rFonts w:eastAsia="Calibri"/>
          <w:bCs/>
          <w:lang w:val="el-GR"/>
        </w:rPr>
        <w:t xml:space="preserve"> </w:t>
      </w:r>
    </w:p>
    <w:p w14:paraId="7B11280A" w14:textId="77777777" w:rsidR="00F535CC" w:rsidRPr="00196330" w:rsidRDefault="00F535CC" w:rsidP="0096105C">
      <w:pPr>
        <w:pStyle w:val="4"/>
        <w:numPr>
          <w:ilvl w:val="0"/>
          <w:numId w:val="0"/>
        </w:numPr>
        <w:ind w:left="7938" w:hanging="7938"/>
        <w:rPr>
          <w:lang w:val="el-GR"/>
        </w:rPr>
      </w:pPr>
      <w:bookmarkStart w:id="409" w:name="_Toc71817719"/>
      <w:bookmarkStart w:id="410" w:name="_Toc165459082"/>
      <w:r w:rsidRPr="00196330">
        <w:rPr>
          <w:lang w:val="el-GR"/>
        </w:rPr>
        <w:t>Διάρκεια σύμβασης-Χρόνοι παράδοσης</w:t>
      </w:r>
      <w:bookmarkEnd w:id="408"/>
      <w:bookmarkEnd w:id="409"/>
      <w:bookmarkEnd w:id="410"/>
      <w:r w:rsidRPr="00196330">
        <w:rPr>
          <w:lang w:val="el-GR"/>
        </w:rPr>
        <w:t xml:space="preserve"> </w:t>
      </w:r>
    </w:p>
    <w:p w14:paraId="5C3A1060" w14:textId="3DA342F4" w:rsidR="00F535CC" w:rsidRPr="00D72FE7" w:rsidRDefault="00196330" w:rsidP="004D4D34">
      <w:pPr>
        <w:suppressAutoHyphens w:val="0"/>
        <w:autoSpaceDE w:val="0"/>
        <w:spacing w:after="60"/>
        <w:rPr>
          <w:rFonts w:eastAsia="SimSun"/>
          <w:i/>
          <w:iCs/>
          <w:color w:val="5B9BD5"/>
          <w:lang w:val="el-GR"/>
        </w:rPr>
      </w:pPr>
      <w:r w:rsidRPr="008E0837">
        <w:rPr>
          <w:color w:val="000000"/>
          <w:lang w:val="el-GR"/>
        </w:rPr>
        <w:t>Δώδεκα</w:t>
      </w:r>
      <w:r w:rsidR="00F535CC" w:rsidRPr="008E0837">
        <w:rPr>
          <w:color w:val="000000"/>
          <w:lang w:val="el-GR"/>
        </w:rPr>
        <w:t xml:space="preserve"> (</w:t>
      </w:r>
      <w:r w:rsidRPr="008E0837">
        <w:rPr>
          <w:color w:val="000000"/>
          <w:lang w:val="el-GR"/>
        </w:rPr>
        <w:t>12</w:t>
      </w:r>
      <w:r w:rsidR="00F535CC" w:rsidRPr="008E0837">
        <w:rPr>
          <w:color w:val="000000"/>
          <w:lang w:val="el-GR"/>
        </w:rPr>
        <w:t>) μήνες από την ημερομηνία υπογραφής της σύμβασης</w:t>
      </w:r>
      <w:r w:rsidR="00F535CC" w:rsidRPr="00D72FE7">
        <w:rPr>
          <w:color w:val="000000"/>
          <w:lang w:val="el-GR"/>
        </w:rPr>
        <w:t xml:space="preserve"> </w:t>
      </w:r>
    </w:p>
    <w:p w14:paraId="3A931FBF" w14:textId="77777777" w:rsidR="00F535CC" w:rsidRPr="00112D5E" w:rsidRDefault="00F535CC" w:rsidP="0096105C">
      <w:pPr>
        <w:pStyle w:val="4"/>
        <w:numPr>
          <w:ilvl w:val="0"/>
          <w:numId w:val="0"/>
        </w:numPr>
        <w:ind w:left="7938" w:hanging="7938"/>
        <w:rPr>
          <w:lang w:val="el-GR"/>
        </w:rPr>
      </w:pPr>
      <w:bookmarkStart w:id="411" w:name="_Toc71817720"/>
      <w:bookmarkStart w:id="412" w:name="_Toc165459083"/>
      <w:bookmarkStart w:id="413" w:name="_Toc513023122"/>
      <w:r w:rsidRPr="00112D5E">
        <w:rPr>
          <w:lang w:val="el-GR"/>
        </w:rPr>
        <w:t>Παραδοτέα σύμβασης</w:t>
      </w:r>
      <w:bookmarkEnd w:id="411"/>
      <w:bookmarkEnd w:id="412"/>
    </w:p>
    <w:p w14:paraId="3935B94E" w14:textId="217B9854" w:rsidR="00F535CC" w:rsidRPr="00D72FE7" w:rsidRDefault="00732006" w:rsidP="004D4D34">
      <w:pPr>
        <w:rPr>
          <w:lang w:val="el-GR"/>
        </w:rPr>
      </w:pPr>
      <w:r w:rsidRPr="00732006">
        <w:rPr>
          <w:lang w:val="el-GR"/>
        </w:rPr>
        <w:t>Δι</w:t>
      </w:r>
      <w:r w:rsidR="00F535CC" w:rsidRPr="00732006">
        <w:rPr>
          <w:lang w:val="el-GR"/>
        </w:rPr>
        <w:t>μηνιαίες αναφορές προόδου εργασιών</w:t>
      </w:r>
    </w:p>
    <w:p w14:paraId="5D12B3C9" w14:textId="77777777" w:rsidR="00F535CC" w:rsidRPr="00112D5E" w:rsidRDefault="00F535CC" w:rsidP="0096105C">
      <w:pPr>
        <w:pStyle w:val="4"/>
        <w:numPr>
          <w:ilvl w:val="0"/>
          <w:numId w:val="0"/>
        </w:numPr>
        <w:ind w:left="7938" w:hanging="7938"/>
        <w:rPr>
          <w:lang w:val="el-GR"/>
        </w:rPr>
      </w:pPr>
      <w:bookmarkStart w:id="414" w:name="_Toc71817721"/>
      <w:bookmarkStart w:id="415" w:name="_Toc165459084"/>
      <w:r w:rsidRPr="00112D5E">
        <w:rPr>
          <w:lang w:val="el-GR"/>
        </w:rPr>
        <w:t>Τόπος υλοποίησης/ παροχής των υπηρεσιών</w:t>
      </w:r>
      <w:bookmarkEnd w:id="413"/>
      <w:bookmarkEnd w:id="414"/>
      <w:bookmarkEnd w:id="415"/>
      <w:r w:rsidRPr="00112D5E">
        <w:rPr>
          <w:lang w:val="el-GR"/>
        </w:rPr>
        <w:t xml:space="preserve">  </w:t>
      </w:r>
    </w:p>
    <w:p w14:paraId="4D4C0368" w14:textId="77777777" w:rsidR="00112D5E" w:rsidRPr="00A10509" w:rsidRDefault="00112D5E" w:rsidP="004D4D34">
      <w:pPr>
        <w:rPr>
          <w:lang w:val="el-GR"/>
        </w:rPr>
      </w:pPr>
      <w:r w:rsidRPr="00A10509">
        <w:rPr>
          <w:lang w:val="el-GR"/>
        </w:rPr>
        <w:t>Ο Ανάδοχος θα προσφέρει τις υπηρεσίες του στις εγκαταστάσεις της ΚτΠ Μ.Α.Ε., αλλά και σε όποια άλλα σημεία προκύψουν από τις απαιτήσεις του Έργου.</w:t>
      </w:r>
    </w:p>
    <w:p w14:paraId="78CEF6F5" w14:textId="00C168AD" w:rsidR="00502ED5" w:rsidRDefault="00112D5E" w:rsidP="004D4D34">
      <w:pPr>
        <w:rPr>
          <w:lang w:val="el-GR"/>
        </w:rPr>
      </w:pPr>
      <w:r w:rsidRPr="00A10509">
        <w:rPr>
          <w:lang w:val="el-GR"/>
        </w:rPr>
        <w:t>Τόπος υποβολής των παραδοτέων είναι η έδρα της ΚτΠ Μ.Α.Ε.</w:t>
      </w:r>
    </w:p>
    <w:p w14:paraId="45329DC7" w14:textId="77777777" w:rsidR="00E7329B" w:rsidRDefault="00E7329B" w:rsidP="004D4D34">
      <w:pPr>
        <w:pStyle w:val="normalwithoutspacing"/>
        <w:rPr>
          <w:rFonts w:cs="Arial"/>
          <w:b/>
          <w:color w:val="002060"/>
        </w:rPr>
      </w:pPr>
    </w:p>
    <w:p w14:paraId="13C603C7" w14:textId="30FBC147" w:rsidR="00FC2F78" w:rsidRPr="00157AEE" w:rsidRDefault="00FC2F78" w:rsidP="004D4D34">
      <w:pPr>
        <w:pStyle w:val="normalwithoutspacing"/>
      </w:pPr>
      <w:r w:rsidRPr="00157AEE">
        <w:rPr>
          <w:rFonts w:cs="Arial"/>
          <w:b/>
          <w:color w:val="002060"/>
        </w:rPr>
        <w:t>ΜΕΡΟΣ Β - ΟΙΚΟΝΟΜΙΚΟ ΑΝΤΙΚΕΙΜΕΝΟ ΤΗΣ ΣΥΜΒΑΣΗΣ</w:t>
      </w:r>
    </w:p>
    <w:p w14:paraId="2724EF7B" w14:textId="77777777" w:rsidR="00E7329B" w:rsidRDefault="00E7329B" w:rsidP="004D4D34">
      <w:pPr>
        <w:suppressAutoHyphens w:val="0"/>
        <w:autoSpaceDE w:val="0"/>
        <w:spacing w:after="60"/>
        <w:rPr>
          <w:rFonts w:eastAsia="SimSun"/>
          <w:u w:val="single"/>
          <w:lang w:val="el-GR"/>
        </w:rPr>
      </w:pPr>
    </w:p>
    <w:p w14:paraId="2E8B926E" w14:textId="41DBC518" w:rsidR="00FC2F78" w:rsidRPr="00157AEE" w:rsidRDefault="00FC2F78" w:rsidP="004D4D34">
      <w:pPr>
        <w:suppressAutoHyphens w:val="0"/>
        <w:autoSpaceDE w:val="0"/>
        <w:spacing w:after="60"/>
        <w:rPr>
          <w:rFonts w:eastAsia="SimSun"/>
          <w:lang w:val="el-GR"/>
        </w:rPr>
      </w:pPr>
      <w:r w:rsidRPr="00157AEE">
        <w:rPr>
          <w:rFonts w:eastAsia="SimSun"/>
          <w:u w:val="single"/>
          <w:lang w:val="el-GR"/>
        </w:rPr>
        <w:t>Χρηματοδότηση</w:t>
      </w:r>
      <w:r w:rsidR="00157AEE">
        <w:rPr>
          <w:rFonts w:eastAsia="SimSun"/>
          <w:lang w:val="el-GR"/>
        </w:rPr>
        <w:t>:</w:t>
      </w:r>
    </w:p>
    <w:p w14:paraId="36BD620D" w14:textId="77777777" w:rsidR="00B913E3" w:rsidRDefault="00B913E3" w:rsidP="004D4D34">
      <w:pPr>
        <w:suppressAutoHyphens w:val="0"/>
        <w:autoSpaceDE w:val="0"/>
        <w:spacing w:after="60"/>
        <w:rPr>
          <w:lang w:val="el-GR"/>
        </w:rPr>
      </w:pPr>
      <w:r w:rsidRPr="00B913E3">
        <w:rPr>
          <w:lang w:val="el-GR"/>
        </w:rPr>
        <w:t>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 ή κάθε άλλο λογαριασμό σχετικό με τα λειτουργικά έξοδα της εταιρείας.</w:t>
      </w:r>
    </w:p>
    <w:p w14:paraId="0D3A8647" w14:textId="74E39811" w:rsidR="00502ED5" w:rsidRDefault="00FC2F78" w:rsidP="004D4D34">
      <w:pPr>
        <w:suppressAutoHyphens w:val="0"/>
        <w:autoSpaceDE w:val="0"/>
        <w:spacing w:after="60"/>
        <w:rPr>
          <w:b/>
          <w:color w:val="000000"/>
          <w:lang w:val="el-GR"/>
        </w:rPr>
      </w:pPr>
      <w:r w:rsidRPr="00157AEE">
        <w:rPr>
          <w:rFonts w:eastAsia="SimSun"/>
          <w:lang w:val="el-GR"/>
        </w:rPr>
        <w:t xml:space="preserve">Εκτιμώμενη αξία σύμβασης σε ευρώ, χωρίς ΦΠΑ : </w:t>
      </w:r>
      <w:r w:rsidR="00157AEE" w:rsidRPr="00157AEE">
        <w:rPr>
          <w:bCs/>
          <w:color w:val="000000"/>
          <w:lang w:val="el-GR"/>
        </w:rPr>
        <w:t xml:space="preserve">Διακόσιες </w:t>
      </w:r>
      <w:r w:rsidR="00E655A2">
        <w:rPr>
          <w:bCs/>
          <w:color w:val="000000"/>
          <w:lang w:val="el-GR"/>
        </w:rPr>
        <w:t>είκοσι</w:t>
      </w:r>
      <w:r w:rsidR="00157AEE" w:rsidRPr="00157AEE">
        <w:rPr>
          <w:bCs/>
          <w:color w:val="000000"/>
          <w:lang w:val="el-GR"/>
        </w:rPr>
        <w:t xml:space="preserve"> Χιλιάδες</w:t>
      </w:r>
      <w:r w:rsidR="00BE0059">
        <w:rPr>
          <w:bCs/>
          <w:color w:val="000000"/>
          <w:lang w:val="el-GR"/>
        </w:rPr>
        <w:t xml:space="preserve"> Δύο</w:t>
      </w:r>
      <w:r w:rsidR="00157AEE" w:rsidRPr="00157AEE">
        <w:rPr>
          <w:bCs/>
          <w:color w:val="000000"/>
          <w:lang w:val="el-GR"/>
        </w:rPr>
        <w:t xml:space="preserve"> Ευρώ </w:t>
      </w:r>
      <w:r w:rsidR="00157AEE" w:rsidRPr="00157AEE">
        <w:rPr>
          <w:b/>
          <w:color w:val="000000"/>
          <w:lang w:val="el-GR"/>
        </w:rPr>
        <w:t>(€</w:t>
      </w:r>
      <w:r w:rsidR="00E655A2">
        <w:rPr>
          <w:b/>
          <w:color w:val="000000"/>
          <w:lang w:val="el-GR"/>
        </w:rPr>
        <w:t>220</w:t>
      </w:r>
      <w:r w:rsidR="00157AEE" w:rsidRPr="00157AEE">
        <w:rPr>
          <w:b/>
          <w:color w:val="000000"/>
          <w:lang w:val="el-GR"/>
        </w:rPr>
        <w:t>.00</w:t>
      </w:r>
      <w:r w:rsidR="00BE0059">
        <w:rPr>
          <w:b/>
          <w:color w:val="000000"/>
          <w:lang w:val="el-GR"/>
        </w:rPr>
        <w:t>2</w:t>
      </w:r>
      <w:r w:rsidR="00157AEE" w:rsidRPr="00157AEE">
        <w:rPr>
          <w:b/>
          <w:color w:val="000000"/>
          <w:lang w:val="el-GR"/>
        </w:rPr>
        <w:t>,00)</w:t>
      </w:r>
      <w:r w:rsidR="00157AEE" w:rsidRPr="00157AEE">
        <w:rPr>
          <w:color w:val="000000"/>
          <w:lang w:val="el-GR"/>
        </w:rPr>
        <w:t xml:space="preserve"> μη περιλαμβανομένου </w:t>
      </w:r>
      <w:r w:rsidR="00157AEE" w:rsidRPr="00157AEE">
        <w:rPr>
          <w:lang w:val="el-GR"/>
        </w:rPr>
        <w:t>ΦΠΑ - Προϋπολογισμός με ΦΠΑ</w:t>
      </w:r>
      <w:r w:rsidR="00157AEE" w:rsidRPr="00157AEE">
        <w:rPr>
          <w:bCs/>
          <w:color w:val="000000"/>
          <w:lang w:val="el-GR"/>
        </w:rPr>
        <w:t xml:space="preserve"> Διακόσιες </w:t>
      </w:r>
      <w:r w:rsidR="00E655A2">
        <w:rPr>
          <w:bCs/>
          <w:color w:val="000000"/>
          <w:lang w:val="el-GR"/>
        </w:rPr>
        <w:t>εβδομήντα δύο</w:t>
      </w:r>
      <w:r w:rsidR="00157AEE" w:rsidRPr="00157AEE">
        <w:rPr>
          <w:bCs/>
          <w:color w:val="000000"/>
          <w:lang w:val="el-GR"/>
        </w:rPr>
        <w:t xml:space="preserve"> Χιλιάδες </w:t>
      </w:r>
      <w:r w:rsidR="00BE0059">
        <w:rPr>
          <w:bCs/>
          <w:color w:val="000000"/>
          <w:lang w:val="el-GR"/>
        </w:rPr>
        <w:t>Ο</w:t>
      </w:r>
      <w:r w:rsidR="00DF1D22">
        <w:rPr>
          <w:bCs/>
          <w:color w:val="000000"/>
          <w:lang w:val="el-GR"/>
        </w:rPr>
        <w:t>κ</w:t>
      </w:r>
      <w:r w:rsidR="00E655A2">
        <w:rPr>
          <w:bCs/>
          <w:color w:val="000000"/>
          <w:lang w:val="el-GR"/>
        </w:rPr>
        <w:t>τακόσια</w:t>
      </w:r>
      <w:r w:rsidR="00BE0059">
        <w:rPr>
          <w:bCs/>
          <w:color w:val="000000"/>
          <w:lang w:val="el-GR"/>
        </w:rPr>
        <w:t xml:space="preserve"> Δύο</w:t>
      </w:r>
      <w:r w:rsidR="00157AEE" w:rsidRPr="00157AEE">
        <w:rPr>
          <w:bCs/>
          <w:color w:val="000000"/>
          <w:lang w:val="el-GR"/>
        </w:rPr>
        <w:t xml:space="preserve"> Ευρώ</w:t>
      </w:r>
      <w:r w:rsidR="00BE0059">
        <w:rPr>
          <w:bCs/>
          <w:color w:val="000000"/>
          <w:lang w:val="el-GR"/>
        </w:rPr>
        <w:t xml:space="preserve"> και Σαράντα Ο</w:t>
      </w:r>
      <w:r w:rsidR="00DF1D22">
        <w:rPr>
          <w:bCs/>
          <w:color w:val="000000"/>
          <w:lang w:val="el-GR"/>
        </w:rPr>
        <w:t>χ</w:t>
      </w:r>
      <w:r w:rsidR="00BE0059">
        <w:rPr>
          <w:bCs/>
          <w:color w:val="000000"/>
          <w:lang w:val="el-GR"/>
        </w:rPr>
        <w:t>τώ Λεπτά</w:t>
      </w:r>
      <w:r w:rsidR="00157AEE" w:rsidRPr="00157AEE">
        <w:rPr>
          <w:bCs/>
          <w:lang w:val="el-GR"/>
        </w:rPr>
        <w:t xml:space="preserve"> </w:t>
      </w:r>
      <w:r w:rsidR="00157AEE" w:rsidRPr="00157AEE">
        <w:rPr>
          <w:b/>
          <w:lang w:val="el-GR"/>
        </w:rPr>
        <w:t>(€</w:t>
      </w:r>
      <w:r w:rsidR="00E655A2">
        <w:rPr>
          <w:b/>
          <w:lang w:val="el-GR"/>
        </w:rPr>
        <w:t>272</w:t>
      </w:r>
      <w:r w:rsidR="00157AEE" w:rsidRPr="00157AEE">
        <w:rPr>
          <w:b/>
          <w:lang w:val="el-GR"/>
        </w:rPr>
        <w:t>.</w:t>
      </w:r>
      <w:r w:rsidR="00E655A2">
        <w:rPr>
          <w:b/>
          <w:lang w:val="el-GR"/>
        </w:rPr>
        <w:t>80</w:t>
      </w:r>
      <w:r w:rsidR="00BE0059">
        <w:rPr>
          <w:b/>
          <w:lang w:val="el-GR"/>
        </w:rPr>
        <w:t>2</w:t>
      </w:r>
      <w:r w:rsidR="00157AEE" w:rsidRPr="00157AEE">
        <w:rPr>
          <w:b/>
          <w:lang w:val="el-GR"/>
        </w:rPr>
        <w:t>,</w:t>
      </w:r>
      <w:r w:rsidR="00BE0059">
        <w:rPr>
          <w:b/>
          <w:lang w:val="el-GR"/>
        </w:rPr>
        <w:t>48</w:t>
      </w:r>
      <w:r w:rsidR="00157AEE" w:rsidRPr="00157AEE">
        <w:rPr>
          <w:b/>
          <w:lang w:val="el-GR"/>
        </w:rPr>
        <w:t xml:space="preserve">) </w:t>
      </w:r>
      <w:r w:rsidR="00157AEE" w:rsidRPr="00157AEE">
        <w:rPr>
          <w:color w:val="000000"/>
          <w:lang w:val="el-GR"/>
        </w:rPr>
        <w:t xml:space="preserve">- ΦΠΑ 24% </w:t>
      </w:r>
      <w:r w:rsidR="00157AEE" w:rsidRPr="00157AEE">
        <w:rPr>
          <w:bCs/>
          <w:color w:val="000000"/>
          <w:lang w:val="el-GR"/>
        </w:rPr>
        <w:t xml:space="preserve">πενήντα </w:t>
      </w:r>
      <w:r w:rsidR="00F72ABE">
        <w:rPr>
          <w:bCs/>
          <w:color w:val="000000"/>
          <w:lang w:val="el-GR"/>
        </w:rPr>
        <w:t>δύο</w:t>
      </w:r>
      <w:r w:rsidR="00157AEE" w:rsidRPr="00157AEE">
        <w:rPr>
          <w:bCs/>
          <w:color w:val="000000"/>
          <w:lang w:val="el-GR"/>
        </w:rPr>
        <w:t xml:space="preserve"> Χιλιάδων </w:t>
      </w:r>
      <w:r w:rsidR="00F72ABE">
        <w:rPr>
          <w:bCs/>
          <w:color w:val="000000"/>
          <w:lang w:val="el-GR"/>
        </w:rPr>
        <w:t>οκτακοσίων</w:t>
      </w:r>
      <w:r w:rsidR="00157AEE" w:rsidRPr="00157AEE">
        <w:rPr>
          <w:bCs/>
          <w:color w:val="000000"/>
          <w:lang w:val="el-GR"/>
        </w:rPr>
        <w:t xml:space="preserve"> Ευρώ</w:t>
      </w:r>
      <w:r w:rsidR="00BE0059">
        <w:rPr>
          <w:bCs/>
          <w:color w:val="000000"/>
          <w:lang w:val="el-GR"/>
        </w:rPr>
        <w:t xml:space="preserve"> και Σαράντα Οχτώ Λεπτών</w:t>
      </w:r>
      <w:r w:rsidR="00157AEE" w:rsidRPr="00157AEE">
        <w:rPr>
          <w:bCs/>
          <w:color w:val="000000"/>
          <w:lang w:val="el-GR"/>
        </w:rPr>
        <w:t xml:space="preserve"> </w:t>
      </w:r>
      <w:r w:rsidR="00157AEE" w:rsidRPr="00157AEE">
        <w:rPr>
          <w:b/>
          <w:color w:val="000000"/>
          <w:lang w:val="el-GR"/>
        </w:rPr>
        <w:t>(€</w:t>
      </w:r>
      <w:r w:rsidR="00F72ABE">
        <w:rPr>
          <w:b/>
          <w:color w:val="000000"/>
          <w:lang w:val="el-GR"/>
        </w:rPr>
        <w:t>52</w:t>
      </w:r>
      <w:r w:rsidR="00157AEE" w:rsidRPr="00157AEE">
        <w:rPr>
          <w:b/>
          <w:color w:val="000000"/>
          <w:lang w:val="el-GR"/>
        </w:rPr>
        <w:t>.</w:t>
      </w:r>
      <w:r w:rsidR="00F72ABE">
        <w:rPr>
          <w:b/>
          <w:color w:val="000000"/>
          <w:lang w:val="el-GR"/>
        </w:rPr>
        <w:t>800</w:t>
      </w:r>
      <w:r w:rsidR="00157AEE" w:rsidRPr="00157AEE">
        <w:rPr>
          <w:b/>
          <w:color w:val="000000"/>
          <w:lang w:val="el-GR"/>
        </w:rPr>
        <w:t>,</w:t>
      </w:r>
      <w:r w:rsidR="00332A7E">
        <w:rPr>
          <w:b/>
          <w:color w:val="000000"/>
          <w:lang w:val="el-GR"/>
        </w:rPr>
        <w:t>48</w:t>
      </w:r>
      <w:r w:rsidR="00157AEE" w:rsidRPr="00157AEE">
        <w:rPr>
          <w:b/>
          <w:color w:val="000000"/>
          <w:lang w:val="el-GR"/>
        </w:rPr>
        <w:t>)</w:t>
      </w:r>
      <w:r w:rsidR="00B913E3">
        <w:rPr>
          <w:b/>
          <w:color w:val="000000"/>
          <w:lang w:val="el-GR"/>
        </w:rPr>
        <w:t>.</w:t>
      </w:r>
    </w:p>
    <w:p w14:paraId="2B0F7822" w14:textId="77777777" w:rsidR="00F004C5" w:rsidRPr="00157AEE" w:rsidRDefault="00F004C5" w:rsidP="004D4D34">
      <w:pPr>
        <w:suppressAutoHyphens w:val="0"/>
        <w:autoSpaceDE w:val="0"/>
        <w:spacing w:after="60"/>
        <w:rPr>
          <w:lang w:val="el-GR"/>
        </w:rPr>
      </w:pPr>
    </w:p>
    <w:p w14:paraId="039B6FDD" w14:textId="77777777" w:rsidR="00502ED5" w:rsidRDefault="00502ED5" w:rsidP="004D4D34">
      <w:pPr>
        <w:rPr>
          <w:lang w:val="el-GR"/>
        </w:rPr>
      </w:pPr>
    </w:p>
    <w:p w14:paraId="2A6498A8" w14:textId="390B6464" w:rsidR="008338F0" w:rsidRPr="00603221" w:rsidRDefault="003355E7" w:rsidP="004D4D34">
      <w:pPr>
        <w:pStyle w:val="2"/>
        <w:numPr>
          <w:ilvl w:val="0"/>
          <w:numId w:val="0"/>
        </w:numPr>
        <w:tabs>
          <w:tab w:val="clear" w:pos="567"/>
          <w:tab w:val="left" w:pos="0"/>
        </w:tabs>
        <w:rPr>
          <w:rFonts w:cs="Tahoma"/>
          <w:color w:val="000099"/>
          <w:lang w:val="el-GR"/>
        </w:rPr>
      </w:pPr>
      <w:bookmarkStart w:id="416" w:name="_Toc165459085"/>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400"/>
      <w:bookmarkEnd w:id="401"/>
      <w:bookmarkEnd w:id="416"/>
      <w:r w:rsidR="004A23B9" w:rsidRPr="00603221">
        <w:rPr>
          <w:rFonts w:cs="Tahoma"/>
          <w:color w:val="000099"/>
          <w:lang w:val="el-GR"/>
        </w:rPr>
        <w:t xml:space="preserve"> </w:t>
      </w:r>
      <w:bookmarkEnd w:id="402"/>
      <w:bookmarkEnd w:id="403"/>
    </w:p>
    <w:p w14:paraId="70412671" w14:textId="77777777" w:rsidR="000F62F0" w:rsidRPr="00603221" w:rsidRDefault="000F62F0" w:rsidP="004D4D34">
      <w:pPr>
        <w:pStyle w:val="4"/>
        <w:numPr>
          <w:ilvl w:val="0"/>
          <w:numId w:val="0"/>
        </w:numPr>
        <w:ind w:left="864" w:hanging="864"/>
        <w:rPr>
          <w:rFonts w:cs="Tahoma"/>
          <w:szCs w:val="22"/>
          <w:lang w:val="el-GR"/>
        </w:rPr>
      </w:pPr>
      <w:bookmarkStart w:id="417" w:name="_Ref510086970"/>
      <w:bookmarkStart w:id="418" w:name="_Toc97194375"/>
      <w:bookmarkStart w:id="419" w:name="_Toc165459086"/>
      <w:r w:rsidRPr="00603221">
        <w:rPr>
          <w:rFonts w:cs="Tahoma"/>
          <w:szCs w:val="22"/>
          <w:lang w:val="el-GR"/>
        </w:rPr>
        <w:t>ΕΥΡΩΠΑΙΚΟ ΕΝΙΑΙΟ ΕΓΓΡΑΦΟ ΣΥΜΒΑΣΗΣ (ΕΕΕΣ)</w:t>
      </w:r>
      <w:bookmarkEnd w:id="417"/>
      <w:bookmarkEnd w:id="418"/>
      <w:bookmarkEnd w:id="419"/>
      <w:r w:rsidRPr="00603221">
        <w:rPr>
          <w:rFonts w:cs="Tahoma"/>
          <w:szCs w:val="22"/>
          <w:lang w:val="el-GR"/>
        </w:rPr>
        <w:t xml:space="preserve"> </w:t>
      </w:r>
    </w:p>
    <w:p w14:paraId="0E6CACD9" w14:textId="77777777" w:rsidR="00A4737C" w:rsidRPr="00A4737C" w:rsidRDefault="00A4737C" w:rsidP="004D4D34">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A2FB49B" w14:textId="77777777" w:rsidR="00A4737C" w:rsidRPr="00A4737C" w:rsidRDefault="00A4737C" w:rsidP="004D4D34">
      <w:pPr>
        <w:pStyle w:val="normalwithoutspacing"/>
      </w:pPr>
      <w:r w:rsidRPr="00A4737C">
        <w:t xml:space="preserve">Συνημμένα της παρούσας διακήρυξης περιλαμβάνονται: </w:t>
      </w:r>
    </w:p>
    <w:p w14:paraId="13308BDB" w14:textId="77777777" w:rsidR="00A4737C" w:rsidRPr="00A4737C" w:rsidRDefault="00A4737C" w:rsidP="004D4D34">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872199D" w14:textId="77777777" w:rsidR="000309DB" w:rsidRPr="00A4737C" w:rsidRDefault="00A4737C" w:rsidP="004D4D34">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5C4D79B2" w14:textId="77777777" w:rsidR="00A4737C" w:rsidRPr="00472035" w:rsidRDefault="00A4737C" w:rsidP="004D4D34">
      <w:pPr>
        <w:pStyle w:val="normalwithoutspacing"/>
        <w:rPr>
          <w:b/>
          <w:bCs/>
        </w:rPr>
      </w:pPr>
      <w:r w:rsidRPr="00472035">
        <w:rPr>
          <w:b/>
          <w:bCs/>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3427D74" w14:textId="77777777" w:rsidR="000F62F0" w:rsidRPr="00603221" w:rsidRDefault="000F62F0" w:rsidP="004D4D34">
      <w:pPr>
        <w:pStyle w:val="normalwithoutspacing"/>
        <w:rPr>
          <w:i/>
          <w:color w:val="5B9BD5"/>
        </w:rPr>
      </w:pPr>
    </w:p>
    <w:p w14:paraId="48D3922C" w14:textId="77777777" w:rsidR="008338F0" w:rsidRPr="00603221" w:rsidRDefault="008338F0" w:rsidP="004D4D34">
      <w:pPr>
        <w:pStyle w:val="normalwithoutspacing"/>
        <w:rPr>
          <w:i/>
          <w:color w:val="5B9BD5"/>
        </w:rPr>
      </w:pPr>
    </w:p>
    <w:p w14:paraId="779B8350" w14:textId="77777777" w:rsidR="00166662" w:rsidRPr="00603221" w:rsidRDefault="00166662" w:rsidP="004D4D34">
      <w:pPr>
        <w:pStyle w:val="normalwithoutspacing"/>
        <w:rPr>
          <w:i/>
          <w:color w:val="5B9BD5"/>
        </w:rPr>
        <w:sectPr w:rsidR="00166662" w:rsidRPr="00603221" w:rsidSect="00341D5A">
          <w:headerReference w:type="first" r:id="rId33"/>
          <w:pgSz w:w="11906" w:h="16838"/>
          <w:pgMar w:top="1134" w:right="1134" w:bottom="1134" w:left="1134" w:header="720" w:footer="709" w:gutter="0"/>
          <w:cols w:space="720"/>
          <w:titlePg/>
          <w:docGrid w:linePitch="360"/>
        </w:sectPr>
      </w:pPr>
    </w:p>
    <w:p w14:paraId="24099265" w14:textId="1814D4BA" w:rsidR="006E4901" w:rsidRPr="00603221" w:rsidRDefault="003355E7" w:rsidP="004D4D34">
      <w:pPr>
        <w:pStyle w:val="2"/>
        <w:numPr>
          <w:ilvl w:val="0"/>
          <w:numId w:val="0"/>
        </w:numPr>
        <w:ind w:left="576" w:hanging="576"/>
        <w:rPr>
          <w:rFonts w:cs="Tahoma"/>
          <w:lang w:val="el-GR"/>
        </w:rPr>
      </w:pPr>
      <w:bookmarkStart w:id="420" w:name="_Ref496624509"/>
      <w:bookmarkStart w:id="421" w:name="_Toc97194376"/>
      <w:bookmarkStart w:id="422" w:name="_Toc97194480"/>
      <w:bookmarkStart w:id="423" w:name="_Toc165459087"/>
      <w:r w:rsidRPr="00603221">
        <w:rPr>
          <w:rFonts w:cs="Tahoma"/>
          <w:lang w:val="el-GR"/>
        </w:rPr>
        <w:lastRenderedPageBreak/>
        <w:t xml:space="preserve">ΠΑΡΑΡΤΗΜΑ </w:t>
      </w:r>
      <w:r w:rsidR="00307FF2">
        <w:rPr>
          <w:rFonts w:cs="Tahoma"/>
          <w:lang w:val="en-US"/>
        </w:rPr>
        <w:t>III</w:t>
      </w:r>
      <w:r w:rsidRPr="00603221">
        <w:rPr>
          <w:rFonts w:cs="Tahoma"/>
          <w:lang w:val="el-GR"/>
        </w:rPr>
        <w:t xml:space="preserve"> – </w:t>
      </w:r>
      <w:r w:rsidR="006E4901" w:rsidRPr="00603221">
        <w:rPr>
          <w:rFonts w:cs="Tahoma"/>
          <w:lang w:val="el-GR"/>
        </w:rPr>
        <w:t>Υπόδειγμα Βιογραφικού Σημειώματος</w:t>
      </w:r>
      <w:bookmarkEnd w:id="420"/>
      <w:bookmarkEnd w:id="421"/>
      <w:bookmarkEnd w:id="422"/>
      <w:bookmarkEnd w:id="423"/>
    </w:p>
    <w:p w14:paraId="1E41E9C3" w14:textId="77777777" w:rsidR="006E4901" w:rsidRPr="008E49C9" w:rsidRDefault="006E4901" w:rsidP="004D4D34">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74573FA3"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61B192BD" w14:textId="77777777" w:rsidR="006E4901" w:rsidRPr="00603221" w:rsidRDefault="006E4901" w:rsidP="004D4D34">
            <w:pPr>
              <w:jc w:val="center"/>
              <w:rPr>
                <w:b/>
              </w:rPr>
            </w:pPr>
            <w:r w:rsidRPr="00603221">
              <w:rPr>
                <w:b/>
              </w:rPr>
              <w:t>ΒΙΟΓΡΑΦΙΚΟ ΣΗΜΕΙΩΜΑ</w:t>
            </w:r>
          </w:p>
        </w:tc>
      </w:tr>
      <w:tr w:rsidR="006E4901" w:rsidRPr="00DF02B0" w14:paraId="48994E09" w14:textId="77777777" w:rsidTr="00B92A37">
        <w:tc>
          <w:tcPr>
            <w:tcW w:w="5000" w:type="pct"/>
            <w:gridSpan w:val="15"/>
          </w:tcPr>
          <w:p w14:paraId="52314E65" w14:textId="77777777" w:rsidR="006E4901" w:rsidRPr="00603221" w:rsidRDefault="006E4901" w:rsidP="004D4D34"/>
        </w:tc>
      </w:tr>
      <w:tr w:rsidR="006E4901" w:rsidRPr="00DF02B0" w14:paraId="29DB4C18"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C5384D7" w14:textId="77777777" w:rsidR="006E4901" w:rsidRPr="00603221" w:rsidRDefault="006E4901" w:rsidP="004D4D34">
            <w:pPr>
              <w:rPr>
                <w:b/>
              </w:rPr>
            </w:pPr>
            <w:r w:rsidRPr="00603221">
              <w:rPr>
                <w:b/>
              </w:rPr>
              <w:t>ΠΡΟΣΩΠΙΚΑ ΣΤΟΙΧΕΙΑ</w:t>
            </w:r>
          </w:p>
        </w:tc>
        <w:tc>
          <w:tcPr>
            <w:tcW w:w="1821" w:type="pct"/>
            <w:gridSpan w:val="5"/>
            <w:vAlign w:val="center"/>
          </w:tcPr>
          <w:p w14:paraId="6B1BF037" w14:textId="77777777" w:rsidR="006E4901" w:rsidRPr="00603221" w:rsidRDefault="006E4901" w:rsidP="004D4D34"/>
        </w:tc>
      </w:tr>
      <w:tr w:rsidR="006E4901" w:rsidRPr="00DF02B0" w14:paraId="679C9015" w14:textId="77777777" w:rsidTr="008E49C9">
        <w:tc>
          <w:tcPr>
            <w:tcW w:w="752" w:type="pct"/>
            <w:gridSpan w:val="2"/>
            <w:tcBorders>
              <w:top w:val="double" w:sz="6" w:space="0" w:color="auto"/>
              <w:left w:val="double" w:sz="6" w:space="0" w:color="auto"/>
              <w:bottom w:val="nil"/>
              <w:right w:val="nil"/>
            </w:tcBorders>
            <w:vAlign w:val="center"/>
          </w:tcPr>
          <w:p w14:paraId="5D02ED96" w14:textId="77777777" w:rsidR="006E4901" w:rsidRPr="00603221" w:rsidRDefault="006E4901" w:rsidP="004D4D34">
            <w:pPr>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54618E86" w14:textId="77777777" w:rsidR="006E4901" w:rsidRPr="00603221" w:rsidRDefault="006E4901" w:rsidP="004D4D34"/>
        </w:tc>
        <w:tc>
          <w:tcPr>
            <w:tcW w:w="660" w:type="pct"/>
            <w:tcBorders>
              <w:top w:val="double" w:sz="6" w:space="0" w:color="auto"/>
              <w:left w:val="nil"/>
              <w:bottom w:val="nil"/>
              <w:right w:val="nil"/>
            </w:tcBorders>
            <w:vAlign w:val="center"/>
          </w:tcPr>
          <w:p w14:paraId="3DA58E43" w14:textId="77777777" w:rsidR="006E4901" w:rsidRPr="00603221" w:rsidRDefault="006E4901" w:rsidP="004D4D34">
            <w:pPr>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134F632E" w14:textId="77777777" w:rsidR="006E4901" w:rsidRPr="00603221" w:rsidRDefault="006E4901" w:rsidP="004D4D34"/>
        </w:tc>
      </w:tr>
      <w:tr w:rsidR="006E4901" w:rsidRPr="00DF02B0" w14:paraId="35946040"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7C50748E" w14:textId="77777777" w:rsidR="006E4901" w:rsidRPr="00603221" w:rsidRDefault="006E4901" w:rsidP="004D4D34"/>
        </w:tc>
      </w:tr>
      <w:tr w:rsidR="006E4901" w:rsidRPr="00DF02B0" w14:paraId="7D54C5CA" w14:textId="77777777" w:rsidTr="008E49C9">
        <w:tc>
          <w:tcPr>
            <w:tcW w:w="903" w:type="pct"/>
            <w:gridSpan w:val="3"/>
            <w:tcBorders>
              <w:top w:val="nil"/>
              <w:left w:val="double" w:sz="6" w:space="0" w:color="auto"/>
              <w:bottom w:val="nil"/>
              <w:right w:val="nil"/>
            </w:tcBorders>
            <w:vAlign w:val="center"/>
          </w:tcPr>
          <w:p w14:paraId="183D4A0C" w14:textId="77777777" w:rsidR="006E4901" w:rsidRPr="00603221" w:rsidRDefault="006E4901" w:rsidP="004D4D34">
            <w:pPr>
              <w:rPr>
                <w:b/>
              </w:rPr>
            </w:pPr>
            <w:r w:rsidRPr="00603221">
              <w:rPr>
                <w:b/>
              </w:rPr>
              <w:t>Πατρώνυμο:</w:t>
            </w:r>
          </w:p>
        </w:tc>
        <w:tc>
          <w:tcPr>
            <w:tcW w:w="2277" w:type="pct"/>
            <w:gridSpan w:val="7"/>
            <w:tcBorders>
              <w:top w:val="nil"/>
              <w:left w:val="nil"/>
              <w:bottom w:val="single" w:sz="6" w:space="0" w:color="auto"/>
              <w:right w:val="nil"/>
            </w:tcBorders>
            <w:vAlign w:val="center"/>
          </w:tcPr>
          <w:p w14:paraId="024E7D30" w14:textId="77777777" w:rsidR="006E4901" w:rsidRPr="00603221" w:rsidRDefault="006E4901" w:rsidP="004D4D34"/>
        </w:tc>
        <w:tc>
          <w:tcPr>
            <w:tcW w:w="919" w:type="pct"/>
            <w:gridSpan w:val="3"/>
            <w:vAlign w:val="center"/>
          </w:tcPr>
          <w:p w14:paraId="18255136" w14:textId="77777777" w:rsidR="006E4901" w:rsidRPr="00603221" w:rsidRDefault="006E4901" w:rsidP="004D4D34">
            <w:pPr>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6AA955FD" w14:textId="77777777" w:rsidR="006E4901" w:rsidRPr="00603221" w:rsidRDefault="006E4901" w:rsidP="004D4D34"/>
        </w:tc>
      </w:tr>
      <w:tr w:rsidR="006E4901" w:rsidRPr="00DF02B0" w14:paraId="5D78117B" w14:textId="77777777" w:rsidTr="00B92A37">
        <w:tc>
          <w:tcPr>
            <w:tcW w:w="5000" w:type="pct"/>
            <w:gridSpan w:val="15"/>
            <w:tcBorders>
              <w:top w:val="nil"/>
              <w:left w:val="double" w:sz="6" w:space="0" w:color="auto"/>
              <w:bottom w:val="nil"/>
              <w:right w:val="double" w:sz="6" w:space="0" w:color="auto"/>
            </w:tcBorders>
            <w:vAlign w:val="center"/>
          </w:tcPr>
          <w:p w14:paraId="3834D264" w14:textId="77777777" w:rsidR="006E4901" w:rsidRPr="00603221" w:rsidRDefault="006E4901" w:rsidP="004D4D34"/>
        </w:tc>
      </w:tr>
      <w:tr w:rsidR="006E4901" w:rsidRPr="00DF02B0" w14:paraId="77201726" w14:textId="77777777" w:rsidTr="008E49C9">
        <w:tc>
          <w:tcPr>
            <w:tcW w:w="996" w:type="pct"/>
            <w:gridSpan w:val="5"/>
            <w:tcBorders>
              <w:top w:val="nil"/>
              <w:left w:val="double" w:sz="6" w:space="0" w:color="auto"/>
              <w:bottom w:val="nil"/>
              <w:right w:val="nil"/>
            </w:tcBorders>
            <w:vAlign w:val="center"/>
          </w:tcPr>
          <w:p w14:paraId="62437CA4" w14:textId="77777777" w:rsidR="006E4901" w:rsidRPr="00603221" w:rsidRDefault="006E4901" w:rsidP="004D4D34">
            <w:pPr>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52117B11" w14:textId="77777777" w:rsidR="006E4901" w:rsidRPr="00603221" w:rsidRDefault="006E4901" w:rsidP="004D4D34">
            <w:r w:rsidRPr="00603221">
              <w:t>__ /__ / ____</w:t>
            </w:r>
          </w:p>
        </w:tc>
        <w:tc>
          <w:tcPr>
            <w:tcW w:w="1043" w:type="pct"/>
            <w:gridSpan w:val="4"/>
            <w:vAlign w:val="center"/>
          </w:tcPr>
          <w:p w14:paraId="03AB0CB4" w14:textId="77777777" w:rsidR="006E4901" w:rsidRPr="00603221" w:rsidRDefault="006E4901" w:rsidP="004D4D34">
            <w:pPr>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5412FA7B" w14:textId="77777777" w:rsidR="006E4901" w:rsidRPr="00603221" w:rsidRDefault="006E4901" w:rsidP="004D4D34"/>
        </w:tc>
      </w:tr>
      <w:tr w:rsidR="006E4901" w:rsidRPr="00DF02B0" w14:paraId="1737B115" w14:textId="77777777" w:rsidTr="00B92A37">
        <w:tc>
          <w:tcPr>
            <w:tcW w:w="5000" w:type="pct"/>
            <w:gridSpan w:val="15"/>
            <w:tcBorders>
              <w:top w:val="nil"/>
              <w:left w:val="double" w:sz="6" w:space="0" w:color="auto"/>
              <w:bottom w:val="nil"/>
              <w:right w:val="double" w:sz="6" w:space="0" w:color="auto"/>
            </w:tcBorders>
            <w:vAlign w:val="center"/>
          </w:tcPr>
          <w:p w14:paraId="2524FE2C" w14:textId="77777777" w:rsidR="006E4901" w:rsidRPr="00603221" w:rsidRDefault="006E4901" w:rsidP="004D4D34"/>
        </w:tc>
      </w:tr>
      <w:tr w:rsidR="006E4901" w:rsidRPr="00DF02B0" w14:paraId="576691C4" w14:textId="77777777" w:rsidTr="008E49C9">
        <w:tc>
          <w:tcPr>
            <w:tcW w:w="1247" w:type="pct"/>
            <w:gridSpan w:val="8"/>
            <w:tcBorders>
              <w:top w:val="nil"/>
              <w:left w:val="double" w:sz="6" w:space="0" w:color="auto"/>
              <w:bottom w:val="nil"/>
              <w:right w:val="nil"/>
            </w:tcBorders>
            <w:vAlign w:val="center"/>
          </w:tcPr>
          <w:p w14:paraId="4E9136F7" w14:textId="77777777" w:rsidR="006E4901" w:rsidRPr="00603221" w:rsidRDefault="006E4901" w:rsidP="004D4D34">
            <w:pPr>
              <w:rPr>
                <w:b/>
              </w:rPr>
            </w:pPr>
            <w:r w:rsidRPr="00603221">
              <w:rPr>
                <w:b/>
              </w:rPr>
              <w:t>Τηλέφωνο:</w:t>
            </w:r>
          </w:p>
        </w:tc>
        <w:tc>
          <w:tcPr>
            <w:tcW w:w="1932" w:type="pct"/>
            <w:gridSpan w:val="2"/>
            <w:tcBorders>
              <w:top w:val="nil"/>
              <w:left w:val="nil"/>
              <w:bottom w:val="single" w:sz="6" w:space="0" w:color="auto"/>
              <w:right w:val="nil"/>
            </w:tcBorders>
            <w:vAlign w:val="center"/>
          </w:tcPr>
          <w:p w14:paraId="33F66E62" w14:textId="77777777" w:rsidR="006E4901" w:rsidRPr="00603221" w:rsidRDefault="006E4901" w:rsidP="004D4D34"/>
        </w:tc>
        <w:tc>
          <w:tcPr>
            <w:tcW w:w="868" w:type="pct"/>
            <w:gridSpan w:val="2"/>
            <w:vAlign w:val="center"/>
          </w:tcPr>
          <w:p w14:paraId="0FF5787A" w14:textId="77777777" w:rsidR="006E4901" w:rsidRPr="00603221" w:rsidRDefault="006E4901" w:rsidP="004D4D34">
            <w:pPr>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571B8FC0" w14:textId="77777777" w:rsidR="006E4901" w:rsidRPr="00603221" w:rsidRDefault="006E4901" w:rsidP="004D4D34"/>
        </w:tc>
      </w:tr>
      <w:tr w:rsidR="006E4901" w:rsidRPr="00DF02B0" w14:paraId="7835AED3" w14:textId="77777777" w:rsidTr="008E49C9">
        <w:tc>
          <w:tcPr>
            <w:tcW w:w="1247" w:type="pct"/>
            <w:gridSpan w:val="8"/>
            <w:tcBorders>
              <w:top w:val="nil"/>
              <w:left w:val="double" w:sz="6" w:space="0" w:color="auto"/>
              <w:bottom w:val="nil"/>
              <w:right w:val="nil"/>
            </w:tcBorders>
            <w:vAlign w:val="center"/>
          </w:tcPr>
          <w:p w14:paraId="14F2DDF4" w14:textId="77777777" w:rsidR="006E4901" w:rsidRPr="00603221" w:rsidRDefault="006E4901" w:rsidP="004D4D34">
            <w:pPr>
              <w:rPr>
                <w:b/>
              </w:rPr>
            </w:pPr>
            <w:r w:rsidRPr="00603221">
              <w:rPr>
                <w:b/>
              </w:rPr>
              <w:t>Fax:</w:t>
            </w:r>
          </w:p>
        </w:tc>
        <w:tc>
          <w:tcPr>
            <w:tcW w:w="1932" w:type="pct"/>
            <w:gridSpan w:val="2"/>
            <w:tcBorders>
              <w:top w:val="nil"/>
              <w:left w:val="nil"/>
              <w:bottom w:val="single" w:sz="6" w:space="0" w:color="auto"/>
              <w:right w:val="nil"/>
            </w:tcBorders>
            <w:vAlign w:val="center"/>
          </w:tcPr>
          <w:p w14:paraId="443993A3" w14:textId="77777777" w:rsidR="006E4901" w:rsidRPr="00603221" w:rsidRDefault="006E4901" w:rsidP="004D4D34"/>
        </w:tc>
        <w:tc>
          <w:tcPr>
            <w:tcW w:w="868" w:type="pct"/>
            <w:gridSpan w:val="2"/>
            <w:vAlign w:val="center"/>
          </w:tcPr>
          <w:p w14:paraId="6FE19E51" w14:textId="77777777" w:rsidR="006E4901" w:rsidRPr="00603221" w:rsidRDefault="006E4901" w:rsidP="004D4D34">
            <w:pPr>
              <w:rPr>
                <w:b/>
              </w:rPr>
            </w:pPr>
          </w:p>
        </w:tc>
        <w:tc>
          <w:tcPr>
            <w:tcW w:w="952" w:type="pct"/>
            <w:gridSpan w:val="3"/>
            <w:tcBorders>
              <w:top w:val="single" w:sz="6" w:space="0" w:color="auto"/>
              <w:left w:val="nil"/>
              <w:bottom w:val="nil"/>
              <w:right w:val="double" w:sz="6" w:space="0" w:color="auto"/>
            </w:tcBorders>
            <w:vAlign w:val="center"/>
          </w:tcPr>
          <w:p w14:paraId="3D837BEB" w14:textId="77777777" w:rsidR="006E4901" w:rsidRPr="00603221" w:rsidRDefault="006E4901" w:rsidP="004D4D34"/>
        </w:tc>
      </w:tr>
      <w:tr w:rsidR="006E4901" w:rsidRPr="00DF02B0" w14:paraId="64EC4CD9" w14:textId="77777777" w:rsidTr="008E49C9">
        <w:tc>
          <w:tcPr>
            <w:tcW w:w="1080" w:type="pct"/>
            <w:gridSpan w:val="6"/>
            <w:tcBorders>
              <w:top w:val="nil"/>
              <w:left w:val="double" w:sz="6" w:space="0" w:color="auto"/>
              <w:bottom w:val="nil"/>
              <w:right w:val="nil"/>
            </w:tcBorders>
            <w:vAlign w:val="center"/>
          </w:tcPr>
          <w:p w14:paraId="3E80C74B" w14:textId="77777777" w:rsidR="006E4901" w:rsidRPr="00603221" w:rsidRDefault="006E4901" w:rsidP="004D4D34"/>
        </w:tc>
        <w:tc>
          <w:tcPr>
            <w:tcW w:w="2100" w:type="pct"/>
            <w:gridSpan w:val="4"/>
            <w:vAlign w:val="center"/>
          </w:tcPr>
          <w:p w14:paraId="6D6A5EC9" w14:textId="77777777" w:rsidR="006E4901" w:rsidRPr="00603221" w:rsidRDefault="006E4901" w:rsidP="004D4D34"/>
        </w:tc>
        <w:tc>
          <w:tcPr>
            <w:tcW w:w="1043" w:type="pct"/>
            <w:gridSpan w:val="4"/>
            <w:vAlign w:val="center"/>
          </w:tcPr>
          <w:p w14:paraId="24C33D5B" w14:textId="77777777" w:rsidR="006E4901" w:rsidRPr="00603221" w:rsidRDefault="006E4901" w:rsidP="004D4D34"/>
        </w:tc>
        <w:tc>
          <w:tcPr>
            <w:tcW w:w="778" w:type="pct"/>
            <w:tcBorders>
              <w:top w:val="nil"/>
              <w:left w:val="nil"/>
              <w:bottom w:val="nil"/>
              <w:right w:val="double" w:sz="6" w:space="0" w:color="auto"/>
            </w:tcBorders>
            <w:vAlign w:val="center"/>
          </w:tcPr>
          <w:p w14:paraId="71159B1B" w14:textId="77777777" w:rsidR="006E4901" w:rsidRPr="00603221" w:rsidRDefault="006E4901" w:rsidP="004D4D34"/>
        </w:tc>
      </w:tr>
      <w:tr w:rsidR="006E4901" w:rsidRPr="00DF02B0" w14:paraId="17CEB435" w14:textId="77777777" w:rsidTr="008E49C9">
        <w:tc>
          <w:tcPr>
            <w:tcW w:w="1163" w:type="pct"/>
            <w:gridSpan w:val="7"/>
            <w:tcBorders>
              <w:top w:val="nil"/>
              <w:left w:val="double" w:sz="6" w:space="0" w:color="auto"/>
              <w:bottom w:val="nil"/>
              <w:right w:val="nil"/>
            </w:tcBorders>
            <w:vAlign w:val="center"/>
          </w:tcPr>
          <w:p w14:paraId="584D0C5A" w14:textId="77777777" w:rsidR="006E4901" w:rsidRPr="00603221" w:rsidRDefault="006E4901" w:rsidP="004D4D34">
            <w:pPr>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1EDFCBA3" w14:textId="77777777" w:rsidR="006E4901" w:rsidRPr="00603221" w:rsidRDefault="006E4901" w:rsidP="004D4D34"/>
        </w:tc>
        <w:tc>
          <w:tcPr>
            <w:tcW w:w="1043" w:type="pct"/>
            <w:gridSpan w:val="4"/>
            <w:tcBorders>
              <w:top w:val="nil"/>
              <w:left w:val="nil"/>
              <w:bottom w:val="single" w:sz="6" w:space="0" w:color="auto"/>
              <w:right w:val="nil"/>
            </w:tcBorders>
            <w:vAlign w:val="center"/>
          </w:tcPr>
          <w:p w14:paraId="0A93F81F" w14:textId="77777777" w:rsidR="006E4901" w:rsidRPr="00603221" w:rsidRDefault="006E4901" w:rsidP="004D4D34"/>
        </w:tc>
        <w:tc>
          <w:tcPr>
            <w:tcW w:w="778" w:type="pct"/>
            <w:tcBorders>
              <w:top w:val="nil"/>
              <w:left w:val="nil"/>
              <w:bottom w:val="single" w:sz="6" w:space="0" w:color="auto"/>
              <w:right w:val="double" w:sz="6" w:space="0" w:color="auto"/>
            </w:tcBorders>
            <w:vAlign w:val="center"/>
          </w:tcPr>
          <w:p w14:paraId="69A270CF" w14:textId="77777777" w:rsidR="006E4901" w:rsidRPr="00603221" w:rsidRDefault="006E4901" w:rsidP="004D4D34"/>
        </w:tc>
      </w:tr>
      <w:tr w:rsidR="006E4901" w:rsidRPr="00DF02B0" w14:paraId="0FD5C4C0" w14:textId="77777777" w:rsidTr="008E49C9">
        <w:tc>
          <w:tcPr>
            <w:tcW w:w="1080" w:type="pct"/>
            <w:gridSpan w:val="6"/>
            <w:tcBorders>
              <w:top w:val="nil"/>
              <w:left w:val="double" w:sz="6" w:space="0" w:color="auto"/>
              <w:bottom w:val="double" w:sz="6" w:space="0" w:color="auto"/>
              <w:right w:val="nil"/>
            </w:tcBorders>
            <w:vAlign w:val="center"/>
          </w:tcPr>
          <w:p w14:paraId="6FE40428" w14:textId="77777777" w:rsidR="006E4901" w:rsidRPr="00603221" w:rsidRDefault="006E4901" w:rsidP="004D4D34"/>
        </w:tc>
        <w:tc>
          <w:tcPr>
            <w:tcW w:w="2100" w:type="pct"/>
            <w:gridSpan w:val="4"/>
            <w:tcBorders>
              <w:top w:val="nil"/>
              <w:left w:val="nil"/>
              <w:bottom w:val="double" w:sz="6" w:space="0" w:color="auto"/>
              <w:right w:val="nil"/>
            </w:tcBorders>
            <w:vAlign w:val="center"/>
          </w:tcPr>
          <w:p w14:paraId="1980677F" w14:textId="77777777" w:rsidR="006E4901" w:rsidRPr="00603221" w:rsidRDefault="006E4901" w:rsidP="004D4D34"/>
        </w:tc>
        <w:tc>
          <w:tcPr>
            <w:tcW w:w="1043" w:type="pct"/>
            <w:gridSpan w:val="4"/>
            <w:tcBorders>
              <w:top w:val="nil"/>
              <w:left w:val="nil"/>
              <w:bottom w:val="double" w:sz="6" w:space="0" w:color="auto"/>
              <w:right w:val="nil"/>
            </w:tcBorders>
            <w:vAlign w:val="center"/>
          </w:tcPr>
          <w:p w14:paraId="6E0F3B71" w14:textId="77777777" w:rsidR="006E4901" w:rsidRPr="00603221" w:rsidRDefault="006E4901" w:rsidP="004D4D34"/>
        </w:tc>
        <w:tc>
          <w:tcPr>
            <w:tcW w:w="778" w:type="pct"/>
            <w:tcBorders>
              <w:top w:val="nil"/>
              <w:left w:val="nil"/>
              <w:bottom w:val="double" w:sz="6" w:space="0" w:color="auto"/>
              <w:right w:val="double" w:sz="6" w:space="0" w:color="auto"/>
            </w:tcBorders>
            <w:vAlign w:val="center"/>
          </w:tcPr>
          <w:p w14:paraId="596842C1" w14:textId="77777777" w:rsidR="006E4901" w:rsidRPr="00603221" w:rsidRDefault="006E4901" w:rsidP="004D4D34"/>
        </w:tc>
      </w:tr>
      <w:tr w:rsidR="006E4901" w:rsidRPr="00DF02B0" w14:paraId="2005E075" w14:textId="77777777" w:rsidTr="00B92A37">
        <w:tc>
          <w:tcPr>
            <w:tcW w:w="5000" w:type="pct"/>
            <w:gridSpan w:val="15"/>
          </w:tcPr>
          <w:p w14:paraId="16E9BD0A" w14:textId="77777777" w:rsidR="006E4901" w:rsidRPr="00603221" w:rsidRDefault="006E4901" w:rsidP="004D4D34"/>
        </w:tc>
      </w:tr>
      <w:tr w:rsidR="006E4901" w:rsidRPr="00DF02B0" w14:paraId="049E93E9"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1C80A858" w14:textId="77777777" w:rsidR="006E4901" w:rsidRPr="00603221" w:rsidRDefault="006E4901" w:rsidP="004D4D34">
            <w:pPr>
              <w:rPr>
                <w:b/>
              </w:rPr>
            </w:pPr>
            <w:r w:rsidRPr="00603221">
              <w:rPr>
                <w:b/>
              </w:rPr>
              <w:t>ΕΚΠΑΙΔΕΥΣΗ</w:t>
            </w:r>
          </w:p>
        </w:tc>
        <w:tc>
          <w:tcPr>
            <w:tcW w:w="4025" w:type="pct"/>
            <w:gridSpan w:val="11"/>
          </w:tcPr>
          <w:p w14:paraId="0EC70885" w14:textId="77777777" w:rsidR="006E4901" w:rsidRPr="00603221" w:rsidRDefault="006E4901" w:rsidP="004D4D34"/>
        </w:tc>
      </w:tr>
      <w:tr w:rsidR="006E4901" w:rsidRPr="00DF02B0" w14:paraId="723CC22D"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529D10F5" w14:textId="77777777" w:rsidR="006E4901" w:rsidRPr="00603221" w:rsidRDefault="006E4901" w:rsidP="004D4D34">
            <w:pPr>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6EA0737F" w14:textId="77777777" w:rsidR="006E4901" w:rsidRPr="00603221" w:rsidRDefault="006E4901" w:rsidP="004D4D34">
            <w:pPr>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1C7BCFF1" w14:textId="77777777" w:rsidR="006E4901" w:rsidRPr="00603221" w:rsidRDefault="006E4901" w:rsidP="004D4D34">
            <w:pPr>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54E50D51" w14:textId="77777777" w:rsidR="006E4901" w:rsidRPr="00603221" w:rsidRDefault="006E4901" w:rsidP="004D4D34">
            <w:pPr>
              <w:jc w:val="center"/>
              <w:rPr>
                <w:b/>
              </w:rPr>
            </w:pPr>
            <w:r w:rsidRPr="00603221">
              <w:rPr>
                <w:b/>
              </w:rPr>
              <w:t>Ημερομηνία Απόκτησης Πτυχίου</w:t>
            </w:r>
          </w:p>
        </w:tc>
      </w:tr>
      <w:tr w:rsidR="006E4901" w:rsidRPr="00DF02B0" w14:paraId="01B324B0"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1FF22BD0" w14:textId="77777777" w:rsidR="006E4901" w:rsidRPr="00603221" w:rsidRDefault="006E4901" w:rsidP="004D4D34"/>
          <w:p w14:paraId="2887A0F5" w14:textId="77777777" w:rsidR="006E4901" w:rsidRPr="00603221" w:rsidRDefault="006E4901" w:rsidP="004D4D34"/>
        </w:tc>
        <w:tc>
          <w:tcPr>
            <w:tcW w:w="1924" w:type="pct"/>
            <w:tcBorders>
              <w:top w:val="double" w:sz="6" w:space="0" w:color="auto"/>
              <w:left w:val="nil"/>
              <w:bottom w:val="single" w:sz="6" w:space="0" w:color="auto"/>
              <w:right w:val="single" w:sz="6" w:space="0" w:color="auto"/>
            </w:tcBorders>
          </w:tcPr>
          <w:p w14:paraId="76369B09" w14:textId="77777777" w:rsidR="006E4901" w:rsidRPr="00603221" w:rsidRDefault="006E4901" w:rsidP="004D4D34"/>
        </w:tc>
        <w:tc>
          <w:tcPr>
            <w:tcW w:w="1043" w:type="pct"/>
            <w:gridSpan w:val="4"/>
            <w:tcBorders>
              <w:top w:val="double" w:sz="6" w:space="0" w:color="auto"/>
              <w:left w:val="nil"/>
              <w:bottom w:val="single" w:sz="6" w:space="0" w:color="auto"/>
              <w:right w:val="single" w:sz="6" w:space="0" w:color="auto"/>
            </w:tcBorders>
          </w:tcPr>
          <w:p w14:paraId="27E6A5C7" w14:textId="77777777" w:rsidR="006E4901" w:rsidRPr="00603221" w:rsidRDefault="006E4901" w:rsidP="004D4D34"/>
        </w:tc>
        <w:tc>
          <w:tcPr>
            <w:tcW w:w="778" w:type="pct"/>
            <w:tcBorders>
              <w:top w:val="double" w:sz="6" w:space="0" w:color="auto"/>
              <w:left w:val="nil"/>
              <w:bottom w:val="single" w:sz="6" w:space="0" w:color="auto"/>
              <w:right w:val="double" w:sz="6" w:space="0" w:color="auto"/>
            </w:tcBorders>
          </w:tcPr>
          <w:p w14:paraId="5672805C" w14:textId="77777777" w:rsidR="006E4901" w:rsidRPr="00603221" w:rsidRDefault="006E4901" w:rsidP="004D4D34"/>
        </w:tc>
      </w:tr>
      <w:tr w:rsidR="006E4901" w:rsidRPr="00DF02B0" w14:paraId="2FD55AF9" w14:textId="77777777" w:rsidTr="008E49C9">
        <w:tc>
          <w:tcPr>
            <w:tcW w:w="1256" w:type="pct"/>
            <w:gridSpan w:val="9"/>
            <w:tcBorders>
              <w:top w:val="nil"/>
              <w:left w:val="double" w:sz="6" w:space="0" w:color="auto"/>
              <w:bottom w:val="nil"/>
              <w:right w:val="single" w:sz="6" w:space="0" w:color="auto"/>
            </w:tcBorders>
          </w:tcPr>
          <w:p w14:paraId="5093308E" w14:textId="77777777" w:rsidR="006E4901" w:rsidRPr="00603221" w:rsidRDefault="006E4901" w:rsidP="004D4D34"/>
          <w:p w14:paraId="39BA8F68" w14:textId="77777777" w:rsidR="006E4901" w:rsidRPr="00603221" w:rsidRDefault="006E4901" w:rsidP="004D4D34"/>
        </w:tc>
        <w:tc>
          <w:tcPr>
            <w:tcW w:w="1924" w:type="pct"/>
            <w:tcBorders>
              <w:top w:val="nil"/>
              <w:left w:val="nil"/>
              <w:bottom w:val="nil"/>
              <w:right w:val="single" w:sz="6" w:space="0" w:color="auto"/>
            </w:tcBorders>
          </w:tcPr>
          <w:p w14:paraId="451C4EC4" w14:textId="77777777" w:rsidR="006E4901" w:rsidRPr="00603221" w:rsidRDefault="006E4901" w:rsidP="004D4D34"/>
        </w:tc>
        <w:tc>
          <w:tcPr>
            <w:tcW w:w="1043" w:type="pct"/>
            <w:gridSpan w:val="4"/>
            <w:tcBorders>
              <w:top w:val="nil"/>
              <w:left w:val="nil"/>
              <w:bottom w:val="nil"/>
              <w:right w:val="single" w:sz="6" w:space="0" w:color="auto"/>
            </w:tcBorders>
          </w:tcPr>
          <w:p w14:paraId="6A0681B4" w14:textId="77777777" w:rsidR="006E4901" w:rsidRPr="00603221" w:rsidRDefault="006E4901" w:rsidP="004D4D34"/>
        </w:tc>
        <w:tc>
          <w:tcPr>
            <w:tcW w:w="778" w:type="pct"/>
            <w:tcBorders>
              <w:top w:val="nil"/>
              <w:left w:val="nil"/>
              <w:bottom w:val="nil"/>
              <w:right w:val="double" w:sz="6" w:space="0" w:color="auto"/>
            </w:tcBorders>
          </w:tcPr>
          <w:p w14:paraId="16AAC1B1" w14:textId="77777777" w:rsidR="006E4901" w:rsidRPr="00603221" w:rsidRDefault="006E4901" w:rsidP="004D4D34"/>
        </w:tc>
      </w:tr>
      <w:tr w:rsidR="006E4901" w:rsidRPr="00DF02B0" w14:paraId="44173A54"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270FDAB9" w14:textId="77777777" w:rsidR="006E4901" w:rsidRPr="00603221" w:rsidRDefault="006E4901" w:rsidP="004D4D34"/>
          <w:p w14:paraId="2646C400" w14:textId="77777777" w:rsidR="006E4901" w:rsidRPr="00603221" w:rsidRDefault="006E4901" w:rsidP="004D4D34"/>
        </w:tc>
        <w:tc>
          <w:tcPr>
            <w:tcW w:w="1924" w:type="pct"/>
            <w:tcBorders>
              <w:top w:val="single" w:sz="6" w:space="0" w:color="auto"/>
              <w:left w:val="nil"/>
              <w:bottom w:val="double" w:sz="4" w:space="0" w:color="auto"/>
              <w:right w:val="single" w:sz="6" w:space="0" w:color="auto"/>
            </w:tcBorders>
          </w:tcPr>
          <w:p w14:paraId="03D9F0D9" w14:textId="77777777" w:rsidR="006E4901" w:rsidRPr="00603221" w:rsidRDefault="006E4901" w:rsidP="004D4D34"/>
        </w:tc>
        <w:tc>
          <w:tcPr>
            <w:tcW w:w="1043" w:type="pct"/>
            <w:gridSpan w:val="4"/>
            <w:tcBorders>
              <w:top w:val="single" w:sz="6" w:space="0" w:color="auto"/>
              <w:left w:val="nil"/>
              <w:bottom w:val="double" w:sz="4" w:space="0" w:color="auto"/>
              <w:right w:val="single" w:sz="6" w:space="0" w:color="auto"/>
            </w:tcBorders>
          </w:tcPr>
          <w:p w14:paraId="5AF954D3" w14:textId="77777777" w:rsidR="006E4901" w:rsidRPr="00603221" w:rsidRDefault="006E4901" w:rsidP="004D4D34"/>
        </w:tc>
        <w:tc>
          <w:tcPr>
            <w:tcW w:w="778" w:type="pct"/>
            <w:tcBorders>
              <w:top w:val="single" w:sz="6" w:space="0" w:color="auto"/>
              <w:left w:val="nil"/>
              <w:bottom w:val="double" w:sz="4" w:space="0" w:color="auto"/>
              <w:right w:val="double" w:sz="6" w:space="0" w:color="auto"/>
            </w:tcBorders>
          </w:tcPr>
          <w:p w14:paraId="2A3811FF" w14:textId="77777777" w:rsidR="006E4901" w:rsidRPr="00603221" w:rsidRDefault="006E4901" w:rsidP="004D4D34"/>
        </w:tc>
      </w:tr>
      <w:tr w:rsidR="006E4901" w:rsidRPr="00D559AD" w14:paraId="56E63FCD"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4A25886C" w14:textId="77777777" w:rsidR="006E4901" w:rsidRPr="00603221" w:rsidRDefault="006E4901" w:rsidP="004D4D34">
            <w:pPr>
              <w:spacing w:after="0"/>
              <w:jc w:val="center"/>
              <w:rPr>
                <w:b/>
                <w:lang w:val="el-GR"/>
              </w:rPr>
            </w:pPr>
            <w:r w:rsidRPr="00603221">
              <w:rPr>
                <w:b/>
                <w:lang w:val="el-GR"/>
              </w:rPr>
              <w:t xml:space="preserve">ΚΑΤΗΓΟΡΙΑ ΣΤΕΛΕΧΟΥΣ </w:t>
            </w:r>
          </w:p>
          <w:p w14:paraId="1CEF8442" w14:textId="77777777" w:rsidR="006E4901" w:rsidRPr="00603221" w:rsidRDefault="006E4901" w:rsidP="004D4D34">
            <w:pPr>
              <w:spacing w:after="0"/>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2BB19678" w14:textId="77777777" w:rsidR="006E4901" w:rsidRPr="00603221" w:rsidRDefault="006E4901" w:rsidP="004D4D34">
            <w:pPr>
              <w:rPr>
                <w:lang w:val="el-GR"/>
              </w:rPr>
            </w:pPr>
          </w:p>
        </w:tc>
      </w:tr>
    </w:tbl>
    <w:p w14:paraId="5A2A7CE1" w14:textId="77777777" w:rsidR="006E4901" w:rsidRPr="00603221" w:rsidRDefault="00B92A37" w:rsidP="004D4D34">
      <w:pPr>
        <w:rPr>
          <w:i/>
          <w:color w:val="5B9BD5"/>
          <w:lang w:val="el-GR"/>
        </w:rPr>
        <w:sectPr w:rsidR="006E4901" w:rsidRPr="00603221" w:rsidSect="00341D5A">
          <w:pgSz w:w="11906" w:h="16838"/>
          <w:pgMar w:top="1134" w:right="1134" w:bottom="1134" w:left="1134" w:header="720" w:footer="709" w:gutter="0"/>
          <w:cols w:space="720"/>
          <w:titlePg/>
          <w:docGrid w:linePitch="360"/>
        </w:sectPr>
      </w:pPr>
      <w:r>
        <w:rPr>
          <w:i/>
          <w:color w:val="5B9BD5"/>
          <w:lang w:val="el-GR"/>
        </w:rPr>
        <w:br w:type="textWrapping" w:clear="all"/>
      </w:r>
    </w:p>
    <w:p w14:paraId="2B05A2AD" w14:textId="77777777" w:rsidR="006E4901" w:rsidRPr="00603221" w:rsidRDefault="006E4901" w:rsidP="004D4D34">
      <w:pPr>
        <w:rPr>
          <w:i/>
          <w:color w:val="5B9BD5"/>
          <w:lang w:val="el-GR"/>
        </w:rPr>
      </w:pPr>
    </w:p>
    <w:p w14:paraId="123E7FA5" w14:textId="77777777" w:rsidR="006E4901" w:rsidRPr="00603221" w:rsidRDefault="006E4901" w:rsidP="004D4D34">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1A63D47" w14:textId="77777777" w:rsidTr="008B4966">
        <w:trPr>
          <w:trHeight w:val="567"/>
        </w:trPr>
        <w:tc>
          <w:tcPr>
            <w:tcW w:w="5000" w:type="pct"/>
            <w:shd w:val="pct10" w:color="auto" w:fill="auto"/>
            <w:vAlign w:val="center"/>
          </w:tcPr>
          <w:p w14:paraId="02B3AAA5" w14:textId="77777777" w:rsidR="006E4901" w:rsidRPr="00603221" w:rsidRDefault="006E4901" w:rsidP="004D4D34">
            <w:pPr>
              <w:jc w:val="center"/>
            </w:pPr>
            <w:r w:rsidRPr="00603221">
              <w:rPr>
                <w:b/>
              </w:rPr>
              <w:t>ΕΠΑΓΓΕΛΜΑΤΙΚΗ ΕΜΠΕΙΡΙΑ</w:t>
            </w:r>
          </w:p>
        </w:tc>
      </w:tr>
    </w:tbl>
    <w:p w14:paraId="2189B59F" w14:textId="77777777" w:rsidR="006E4901" w:rsidRPr="00603221" w:rsidRDefault="006E4901" w:rsidP="004D4D3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70F9C6B" w14:textId="77777777" w:rsidTr="008B4966">
        <w:trPr>
          <w:cantSplit/>
        </w:trPr>
        <w:tc>
          <w:tcPr>
            <w:tcW w:w="1315" w:type="pct"/>
            <w:vMerge w:val="restart"/>
            <w:shd w:val="clear" w:color="auto" w:fill="E6E6E6"/>
            <w:vAlign w:val="center"/>
          </w:tcPr>
          <w:p w14:paraId="3B0963A9" w14:textId="77777777" w:rsidR="006E4901" w:rsidRPr="00603221" w:rsidRDefault="006E4901" w:rsidP="004D4D34">
            <w:pPr>
              <w:spacing w:before="120" w:after="0"/>
              <w:jc w:val="center"/>
              <w:rPr>
                <w:b/>
              </w:rPr>
            </w:pPr>
            <w:r w:rsidRPr="00603221">
              <w:rPr>
                <w:b/>
              </w:rPr>
              <w:t>Έργο</w:t>
            </w:r>
          </w:p>
        </w:tc>
        <w:tc>
          <w:tcPr>
            <w:tcW w:w="730" w:type="pct"/>
            <w:vMerge w:val="restart"/>
            <w:shd w:val="clear" w:color="auto" w:fill="E6E6E6"/>
            <w:vAlign w:val="center"/>
          </w:tcPr>
          <w:p w14:paraId="72412E7F" w14:textId="77777777" w:rsidR="006E4901" w:rsidRPr="00603221" w:rsidRDefault="006E4901" w:rsidP="004D4D34">
            <w:pPr>
              <w:spacing w:before="120" w:after="0"/>
              <w:jc w:val="center"/>
              <w:rPr>
                <w:b/>
              </w:rPr>
            </w:pPr>
            <w:r w:rsidRPr="00603221">
              <w:rPr>
                <w:b/>
              </w:rPr>
              <w:t>Εργοδότης</w:t>
            </w:r>
          </w:p>
        </w:tc>
        <w:tc>
          <w:tcPr>
            <w:tcW w:w="2008" w:type="pct"/>
            <w:vMerge w:val="restart"/>
            <w:shd w:val="clear" w:color="auto" w:fill="E6E6E6"/>
            <w:vAlign w:val="center"/>
          </w:tcPr>
          <w:p w14:paraId="49A1B1C0" w14:textId="77777777" w:rsidR="006E4901" w:rsidRPr="00603221" w:rsidRDefault="006E4901" w:rsidP="004D4D34">
            <w:pPr>
              <w:spacing w:after="0"/>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5B2CF714" w14:textId="77777777" w:rsidR="006E4901" w:rsidRPr="00603221" w:rsidRDefault="006E4901" w:rsidP="004D4D34">
            <w:pPr>
              <w:spacing w:before="120" w:after="0"/>
              <w:jc w:val="center"/>
              <w:rPr>
                <w:b/>
              </w:rPr>
            </w:pPr>
            <w:r w:rsidRPr="00603221">
              <w:rPr>
                <w:b/>
              </w:rPr>
              <w:t>Απασχόληση στο Έργο</w:t>
            </w:r>
          </w:p>
        </w:tc>
      </w:tr>
      <w:tr w:rsidR="006E4901" w:rsidRPr="00DF02B0" w14:paraId="0937AE97" w14:textId="77777777" w:rsidTr="008B4966">
        <w:trPr>
          <w:cantSplit/>
        </w:trPr>
        <w:tc>
          <w:tcPr>
            <w:tcW w:w="1315" w:type="pct"/>
            <w:vMerge/>
            <w:shd w:val="clear" w:color="auto" w:fill="E6E6E6"/>
            <w:vAlign w:val="center"/>
          </w:tcPr>
          <w:p w14:paraId="5CF0B320" w14:textId="77777777" w:rsidR="006E4901" w:rsidRPr="00603221" w:rsidRDefault="006E4901" w:rsidP="004D4D34">
            <w:pPr>
              <w:spacing w:before="120" w:after="0"/>
              <w:jc w:val="left"/>
              <w:rPr>
                <w:b/>
              </w:rPr>
            </w:pPr>
          </w:p>
        </w:tc>
        <w:tc>
          <w:tcPr>
            <w:tcW w:w="730" w:type="pct"/>
            <w:vMerge/>
            <w:shd w:val="clear" w:color="auto" w:fill="E6E6E6"/>
            <w:vAlign w:val="center"/>
          </w:tcPr>
          <w:p w14:paraId="1914AEF0" w14:textId="77777777" w:rsidR="006E4901" w:rsidRPr="00603221" w:rsidRDefault="006E4901" w:rsidP="004D4D34">
            <w:pPr>
              <w:spacing w:before="120" w:after="0"/>
              <w:jc w:val="left"/>
              <w:rPr>
                <w:b/>
              </w:rPr>
            </w:pPr>
          </w:p>
        </w:tc>
        <w:tc>
          <w:tcPr>
            <w:tcW w:w="2008" w:type="pct"/>
            <w:vMerge/>
            <w:shd w:val="clear" w:color="auto" w:fill="E6E6E6"/>
            <w:vAlign w:val="center"/>
          </w:tcPr>
          <w:p w14:paraId="4987FEA2" w14:textId="77777777" w:rsidR="006E4901" w:rsidRPr="00603221" w:rsidRDefault="006E4901" w:rsidP="004D4D34">
            <w:pPr>
              <w:spacing w:before="120" w:after="0"/>
              <w:jc w:val="left"/>
              <w:rPr>
                <w:b/>
              </w:rPr>
            </w:pPr>
          </w:p>
        </w:tc>
        <w:tc>
          <w:tcPr>
            <w:tcW w:w="548" w:type="pct"/>
            <w:shd w:val="clear" w:color="auto" w:fill="E6E6E6"/>
            <w:vAlign w:val="center"/>
          </w:tcPr>
          <w:p w14:paraId="014077B4" w14:textId="77777777" w:rsidR="006E4901" w:rsidRPr="00603221" w:rsidRDefault="006E4901" w:rsidP="004D4D34">
            <w:pPr>
              <w:spacing w:after="0"/>
              <w:jc w:val="center"/>
              <w:rPr>
                <w:b/>
              </w:rPr>
            </w:pPr>
            <w:r w:rsidRPr="00603221">
              <w:rPr>
                <w:b/>
              </w:rPr>
              <w:t>Περίοδος</w:t>
            </w:r>
          </w:p>
          <w:p w14:paraId="213CE89E" w14:textId="77777777" w:rsidR="006E4901" w:rsidRPr="00603221" w:rsidRDefault="006E4901" w:rsidP="004D4D34">
            <w:pPr>
              <w:spacing w:after="0"/>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38B4C007" w14:textId="77777777" w:rsidR="006E4901" w:rsidRPr="00603221" w:rsidRDefault="006E4901" w:rsidP="004D4D34">
            <w:pPr>
              <w:spacing w:before="120" w:after="0"/>
              <w:jc w:val="center"/>
              <w:rPr>
                <w:b/>
              </w:rPr>
            </w:pPr>
            <w:r w:rsidRPr="00603221">
              <w:rPr>
                <w:b/>
              </w:rPr>
              <w:t>Α/Μ</w:t>
            </w:r>
          </w:p>
        </w:tc>
      </w:tr>
      <w:tr w:rsidR="006E4901" w:rsidRPr="00DF02B0" w14:paraId="43FC5A42" w14:textId="77777777" w:rsidTr="008B4966">
        <w:tc>
          <w:tcPr>
            <w:tcW w:w="1315" w:type="pct"/>
          </w:tcPr>
          <w:p w14:paraId="38319127" w14:textId="77777777" w:rsidR="006E4901" w:rsidRPr="00603221" w:rsidRDefault="006E4901" w:rsidP="004D4D34">
            <w:pPr>
              <w:spacing w:before="120" w:after="0"/>
            </w:pPr>
          </w:p>
          <w:p w14:paraId="609A44C8" w14:textId="77777777" w:rsidR="006E4901" w:rsidRPr="00603221" w:rsidRDefault="006E4901" w:rsidP="004D4D34">
            <w:pPr>
              <w:spacing w:before="120" w:after="0"/>
            </w:pPr>
          </w:p>
        </w:tc>
        <w:tc>
          <w:tcPr>
            <w:tcW w:w="730" w:type="pct"/>
          </w:tcPr>
          <w:p w14:paraId="194D8EAA" w14:textId="77777777" w:rsidR="006E4901" w:rsidRPr="00603221" w:rsidRDefault="006E4901" w:rsidP="004D4D34">
            <w:pPr>
              <w:spacing w:before="120" w:after="0"/>
            </w:pPr>
          </w:p>
        </w:tc>
        <w:tc>
          <w:tcPr>
            <w:tcW w:w="2008" w:type="pct"/>
          </w:tcPr>
          <w:p w14:paraId="4F66D9B6" w14:textId="77777777" w:rsidR="006E4901" w:rsidRPr="00603221" w:rsidRDefault="006E4901" w:rsidP="004D4D34">
            <w:pPr>
              <w:spacing w:before="120" w:after="0"/>
            </w:pPr>
          </w:p>
          <w:p w14:paraId="37BAFFAC" w14:textId="77777777" w:rsidR="006E4901" w:rsidRPr="00603221" w:rsidRDefault="006E4901" w:rsidP="004D4D34">
            <w:pPr>
              <w:spacing w:before="120" w:after="0"/>
            </w:pPr>
          </w:p>
          <w:p w14:paraId="1BEF3A2F" w14:textId="77777777" w:rsidR="006E4901" w:rsidRPr="00603221" w:rsidRDefault="006E4901" w:rsidP="004D4D34">
            <w:pPr>
              <w:spacing w:before="120" w:after="0"/>
            </w:pPr>
          </w:p>
        </w:tc>
        <w:tc>
          <w:tcPr>
            <w:tcW w:w="548" w:type="pct"/>
          </w:tcPr>
          <w:p w14:paraId="4397E89A" w14:textId="77777777" w:rsidR="006E4901" w:rsidRPr="00603221" w:rsidRDefault="006E4901" w:rsidP="004D4D34">
            <w:pPr>
              <w:spacing w:before="120" w:after="0"/>
              <w:jc w:val="center"/>
            </w:pPr>
            <w:r w:rsidRPr="00603221">
              <w:t>__ /__ / ___</w:t>
            </w:r>
          </w:p>
          <w:p w14:paraId="35C33962" w14:textId="77777777" w:rsidR="006E4901" w:rsidRPr="00603221" w:rsidRDefault="006E4901" w:rsidP="004D4D34">
            <w:pPr>
              <w:spacing w:before="120" w:after="0"/>
              <w:jc w:val="center"/>
            </w:pPr>
            <w:r w:rsidRPr="00603221">
              <w:t>-</w:t>
            </w:r>
          </w:p>
          <w:p w14:paraId="1D7D2B7C" w14:textId="77777777" w:rsidR="006E4901" w:rsidRPr="00603221" w:rsidRDefault="006E4901" w:rsidP="004D4D34">
            <w:pPr>
              <w:spacing w:before="120" w:after="0"/>
              <w:jc w:val="center"/>
            </w:pPr>
            <w:r w:rsidRPr="00603221">
              <w:t>__ /__ / ___</w:t>
            </w:r>
          </w:p>
        </w:tc>
        <w:tc>
          <w:tcPr>
            <w:tcW w:w="399" w:type="pct"/>
          </w:tcPr>
          <w:p w14:paraId="65FA0771" w14:textId="77777777" w:rsidR="006E4901" w:rsidRPr="00603221" w:rsidRDefault="006E4901" w:rsidP="004D4D34">
            <w:pPr>
              <w:spacing w:before="120" w:after="0"/>
              <w:jc w:val="center"/>
            </w:pPr>
          </w:p>
        </w:tc>
      </w:tr>
      <w:tr w:rsidR="006E4901" w:rsidRPr="00DF02B0" w14:paraId="73A033B4" w14:textId="77777777" w:rsidTr="008B4966">
        <w:tc>
          <w:tcPr>
            <w:tcW w:w="1315" w:type="pct"/>
          </w:tcPr>
          <w:p w14:paraId="431F7882" w14:textId="77777777" w:rsidR="006E4901" w:rsidRPr="00603221" w:rsidRDefault="006E4901" w:rsidP="004D4D34">
            <w:pPr>
              <w:spacing w:before="120" w:after="0"/>
            </w:pPr>
          </w:p>
        </w:tc>
        <w:tc>
          <w:tcPr>
            <w:tcW w:w="730" w:type="pct"/>
          </w:tcPr>
          <w:p w14:paraId="295EE799" w14:textId="77777777" w:rsidR="006E4901" w:rsidRPr="00603221" w:rsidRDefault="006E4901" w:rsidP="004D4D34">
            <w:pPr>
              <w:spacing w:before="120" w:after="0"/>
            </w:pPr>
          </w:p>
        </w:tc>
        <w:tc>
          <w:tcPr>
            <w:tcW w:w="2008" w:type="pct"/>
          </w:tcPr>
          <w:p w14:paraId="38E7A04A" w14:textId="77777777" w:rsidR="006E4901" w:rsidRPr="00603221" w:rsidRDefault="006E4901" w:rsidP="004D4D34">
            <w:pPr>
              <w:spacing w:before="120" w:after="0"/>
            </w:pPr>
          </w:p>
        </w:tc>
        <w:tc>
          <w:tcPr>
            <w:tcW w:w="548" w:type="pct"/>
          </w:tcPr>
          <w:p w14:paraId="28FD0A34" w14:textId="77777777" w:rsidR="006E4901" w:rsidRPr="00603221" w:rsidRDefault="006E4901" w:rsidP="004D4D34">
            <w:pPr>
              <w:spacing w:before="120" w:after="0"/>
              <w:jc w:val="center"/>
            </w:pPr>
            <w:r w:rsidRPr="00603221">
              <w:t>__ /__ / ___</w:t>
            </w:r>
          </w:p>
          <w:p w14:paraId="0E7D4622" w14:textId="77777777" w:rsidR="006E4901" w:rsidRPr="00603221" w:rsidRDefault="006E4901" w:rsidP="004D4D34">
            <w:pPr>
              <w:spacing w:before="120" w:after="0"/>
              <w:jc w:val="center"/>
            </w:pPr>
            <w:r w:rsidRPr="00603221">
              <w:t>-</w:t>
            </w:r>
          </w:p>
          <w:p w14:paraId="76F846A3" w14:textId="77777777" w:rsidR="006E4901" w:rsidRPr="00603221" w:rsidRDefault="006E4901" w:rsidP="004D4D34">
            <w:pPr>
              <w:spacing w:before="120" w:after="0"/>
              <w:jc w:val="center"/>
            </w:pPr>
            <w:r w:rsidRPr="00603221">
              <w:t>__ /__ / ___</w:t>
            </w:r>
          </w:p>
        </w:tc>
        <w:tc>
          <w:tcPr>
            <w:tcW w:w="399" w:type="pct"/>
          </w:tcPr>
          <w:p w14:paraId="2DBAD593" w14:textId="77777777" w:rsidR="006E4901" w:rsidRPr="00603221" w:rsidRDefault="006E4901" w:rsidP="004D4D34">
            <w:pPr>
              <w:spacing w:before="120" w:after="0"/>
              <w:jc w:val="center"/>
            </w:pPr>
          </w:p>
        </w:tc>
      </w:tr>
      <w:tr w:rsidR="006E4901" w:rsidRPr="00DF02B0" w14:paraId="697C9585" w14:textId="77777777" w:rsidTr="008B4966">
        <w:tc>
          <w:tcPr>
            <w:tcW w:w="1315" w:type="pct"/>
          </w:tcPr>
          <w:p w14:paraId="63EC6F48" w14:textId="77777777" w:rsidR="006E4901" w:rsidRPr="00603221" w:rsidRDefault="006E4901" w:rsidP="004D4D34">
            <w:pPr>
              <w:spacing w:before="120" w:after="0"/>
            </w:pPr>
          </w:p>
        </w:tc>
        <w:tc>
          <w:tcPr>
            <w:tcW w:w="730" w:type="pct"/>
          </w:tcPr>
          <w:p w14:paraId="007616C5" w14:textId="77777777" w:rsidR="006E4901" w:rsidRPr="00603221" w:rsidRDefault="006E4901" w:rsidP="004D4D34">
            <w:pPr>
              <w:spacing w:before="120" w:after="0"/>
            </w:pPr>
          </w:p>
        </w:tc>
        <w:tc>
          <w:tcPr>
            <w:tcW w:w="2008" w:type="pct"/>
          </w:tcPr>
          <w:p w14:paraId="4D542F79" w14:textId="77777777" w:rsidR="006E4901" w:rsidRPr="00603221" w:rsidRDefault="006E4901" w:rsidP="004D4D34">
            <w:pPr>
              <w:spacing w:before="120" w:after="0"/>
            </w:pPr>
          </w:p>
        </w:tc>
        <w:tc>
          <w:tcPr>
            <w:tcW w:w="548" w:type="pct"/>
          </w:tcPr>
          <w:p w14:paraId="31AE1FBB" w14:textId="77777777" w:rsidR="006E4901" w:rsidRPr="00603221" w:rsidRDefault="006E4901" w:rsidP="004D4D34">
            <w:pPr>
              <w:spacing w:before="120" w:after="0"/>
              <w:jc w:val="center"/>
            </w:pPr>
            <w:r w:rsidRPr="00603221">
              <w:t>__ /__ / ___</w:t>
            </w:r>
          </w:p>
          <w:p w14:paraId="00042806" w14:textId="77777777" w:rsidR="006E4901" w:rsidRPr="00603221" w:rsidRDefault="006E4901" w:rsidP="004D4D34">
            <w:pPr>
              <w:spacing w:before="120" w:after="0"/>
              <w:jc w:val="center"/>
            </w:pPr>
            <w:r w:rsidRPr="00603221">
              <w:t>-</w:t>
            </w:r>
          </w:p>
          <w:p w14:paraId="3A800E8D" w14:textId="77777777" w:rsidR="006E4901" w:rsidRPr="00603221" w:rsidRDefault="006E4901" w:rsidP="004D4D34">
            <w:pPr>
              <w:spacing w:before="120" w:after="0"/>
              <w:jc w:val="center"/>
            </w:pPr>
            <w:r w:rsidRPr="00603221">
              <w:t>__ /__ / ___</w:t>
            </w:r>
          </w:p>
        </w:tc>
        <w:tc>
          <w:tcPr>
            <w:tcW w:w="399" w:type="pct"/>
          </w:tcPr>
          <w:p w14:paraId="5DBAFCAE" w14:textId="77777777" w:rsidR="006E4901" w:rsidRPr="00603221" w:rsidRDefault="006E4901" w:rsidP="004D4D34">
            <w:pPr>
              <w:spacing w:before="120" w:after="0"/>
              <w:jc w:val="center"/>
            </w:pPr>
          </w:p>
        </w:tc>
      </w:tr>
    </w:tbl>
    <w:p w14:paraId="6B810840" w14:textId="77777777" w:rsidR="006E4901" w:rsidRPr="00603221" w:rsidRDefault="006E4901" w:rsidP="004D4D34">
      <w:pPr>
        <w:sectPr w:rsidR="006E4901" w:rsidRPr="00603221" w:rsidSect="00341D5A">
          <w:headerReference w:type="default" r:id="rId34"/>
          <w:footerReference w:type="default" r:id="rId35"/>
          <w:headerReference w:type="first" r:id="rId36"/>
          <w:pgSz w:w="16838" w:h="11906" w:orient="landscape"/>
          <w:pgMar w:top="1134" w:right="1134" w:bottom="1134" w:left="1134" w:header="720" w:footer="709" w:gutter="0"/>
          <w:cols w:space="720"/>
          <w:titlePg/>
          <w:docGrid w:linePitch="360"/>
        </w:sectPr>
      </w:pPr>
    </w:p>
    <w:p w14:paraId="50265F88" w14:textId="52BA6EE6" w:rsidR="008338F0" w:rsidRPr="003F4899" w:rsidRDefault="003355E7" w:rsidP="004D4D34">
      <w:pPr>
        <w:pStyle w:val="2"/>
        <w:numPr>
          <w:ilvl w:val="0"/>
          <w:numId w:val="0"/>
        </w:numPr>
        <w:ind w:left="576" w:hanging="576"/>
        <w:rPr>
          <w:rFonts w:cs="Tahoma"/>
          <w:lang w:val="el-GR"/>
        </w:rPr>
      </w:pPr>
      <w:bookmarkStart w:id="424" w:name="_Ref510087097"/>
      <w:bookmarkStart w:id="425" w:name="_Ref40980475"/>
      <w:bookmarkStart w:id="426" w:name="_Ref55324393"/>
      <w:bookmarkStart w:id="427" w:name="_Toc97194377"/>
      <w:bookmarkStart w:id="428" w:name="_Toc97194481"/>
      <w:bookmarkStart w:id="429" w:name="_Toc165459088"/>
      <w:r w:rsidRPr="003F4899">
        <w:rPr>
          <w:rFonts w:cs="Tahoma"/>
          <w:lang w:val="el-GR"/>
        </w:rPr>
        <w:lastRenderedPageBreak/>
        <w:t xml:space="preserve">ΠΑΡΑΡΤΗΜΑ </w:t>
      </w:r>
      <w:r w:rsidR="003F4899">
        <w:rPr>
          <w:rFonts w:cs="Tahoma"/>
        </w:rPr>
        <w:t>I</w:t>
      </w:r>
      <w:r w:rsidRPr="00603221">
        <w:rPr>
          <w:rFonts w:cs="Tahoma"/>
        </w:rPr>
        <w:t>V</w:t>
      </w:r>
      <w:r w:rsidRPr="003F4899">
        <w:rPr>
          <w:rFonts w:cs="Tahoma"/>
          <w:lang w:val="el-GR"/>
        </w:rPr>
        <w:t xml:space="preserve"> – Υπόδειγμα Τεχνικής Προσφοράς</w:t>
      </w:r>
      <w:bookmarkEnd w:id="424"/>
      <w:bookmarkEnd w:id="425"/>
      <w:bookmarkEnd w:id="426"/>
      <w:bookmarkEnd w:id="427"/>
      <w:bookmarkEnd w:id="428"/>
      <w:bookmarkEnd w:id="429"/>
      <w:r w:rsidRPr="003F4899">
        <w:rPr>
          <w:rFonts w:cs="Tahoma"/>
          <w:lang w:val="el-GR"/>
        </w:rPr>
        <w:t xml:space="preserve"> </w:t>
      </w:r>
    </w:p>
    <w:p w14:paraId="6B2BCDFA" w14:textId="77777777" w:rsidR="00E36548" w:rsidRDefault="00E36548" w:rsidP="004D4D34">
      <w:pPr>
        <w:autoSpaceDE w:val="0"/>
        <w:autoSpaceDN w:val="0"/>
        <w:adjustRightInd w:val="0"/>
        <w:spacing w:after="0"/>
        <w:rPr>
          <w:bCs/>
          <w:i/>
          <w:iCs/>
          <w:color w:val="5B9BD5"/>
          <w:lang w:val="el-GR"/>
        </w:rPr>
      </w:pPr>
    </w:p>
    <w:p w14:paraId="73916685" w14:textId="77777777" w:rsidR="00E36548" w:rsidRDefault="00E36548" w:rsidP="004D4D34">
      <w:pPr>
        <w:autoSpaceDE w:val="0"/>
        <w:autoSpaceDN w:val="0"/>
        <w:adjustRightInd w:val="0"/>
        <w:spacing w:after="0"/>
        <w:rPr>
          <w:bCs/>
          <w:i/>
          <w:iCs/>
          <w:color w:val="5B9BD5"/>
          <w:lang w:val="el-GR"/>
        </w:rPr>
      </w:pPr>
    </w:p>
    <w:tbl>
      <w:tblPr>
        <w:tblW w:w="9638" w:type="dxa"/>
        <w:jc w:val="center"/>
        <w:tblLook w:val="00A0" w:firstRow="1" w:lastRow="0" w:firstColumn="1" w:lastColumn="0" w:noHBand="0" w:noVBand="0"/>
      </w:tblPr>
      <w:tblGrid>
        <w:gridCol w:w="848"/>
        <w:gridCol w:w="5821"/>
        <w:gridCol w:w="2969"/>
      </w:tblGrid>
      <w:tr w:rsidR="003F4899" w:rsidRPr="00D079D5" w14:paraId="31937859" w14:textId="77777777" w:rsidTr="00B771A7">
        <w:trPr>
          <w:trHeight w:val="595"/>
          <w:jc w:val="center"/>
        </w:trPr>
        <w:tc>
          <w:tcPr>
            <w:tcW w:w="9638" w:type="dxa"/>
            <w:gridSpan w:val="3"/>
            <w:tcBorders>
              <w:top w:val="single" w:sz="4" w:space="0" w:color="000000"/>
              <w:left w:val="single" w:sz="4" w:space="0" w:color="000000"/>
              <w:bottom w:val="single" w:sz="4" w:space="0" w:color="000000"/>
              <w:right w:val="single" w:sz="4" w:space="0" w:color="000000"/>
            </w:tcBorders>
            <w:shd w:val="solid" w:color="D9D9D9" w:fill="auto"/>
            <w:vAlign w:val="center"/>
          </w:tcPr>
          <w:p w14:paraId="066A282A" w14:textId="77777777" w:rsidR="003F4899" w:rsidRPr="003F7979" w:rsidRDefault="003F4899" w:rsidP="004D4D34">
            <w:pPr>
              <w:jc w:val="left"/>
              <w:rPr>
                <w:b/>
                <w:lang w:val="el-GR"/>
              </w:rPr>
            </w:pPr>
            <w:r w:rsidRPr="003F7979">
              <w:rPr>
                <w:b/>
                <w:lang w:val="el-GR"/>
              </w:rPr>
              <w:t xml:space="preserve">Περιεχόμενα Τεχνικής Προσφοράς </w:t>
            </w:r>
          </w:p>
        </w:tc>
      </w:tr>
      <w:tr w:rsidR="003F4899" w:rsidRPr="00D079D5" w14:paraId="51D976D6" w14:textId="77777777" w:rsidTr="00B771A7">
        <w:trPr>
          <w:trHeight w:val="116"/>
          <w:jc w:val="center"/>
        </w:trPr>
        <w:tc>
          <w:tcPr>
            <w:tcW w:w="848"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017CC4CE" w14:textId="77777777" w:rsidR="003F4899" w:rsidRPr="003F7979" w:rsidRDefault="003F4899" w:rsidP="004D4D34">
            <w:pPr>
              <w:jc w:val="center"/>
              <w:rPr>
                <w:b/>
                <w:lang w:val="el-GR"/>
              </w:rPr>
            </w:pPr>
            <w:r w:rsidRPr="003F7979">
              <w:rPr>
                <w:b/>
              </w:rPr>
              <w:t>Α/Α</w:t>
            </w:r>
          </w:p>
        </w:tc>
        <w:tc>
          <w:tcPr>
            <w:tcW w:w="5821"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2A96B77A" w14:textId="77777777" w:rsidR="003F4899" w:rsidRPr="003F7979" w:rsidRDefault="003F4899" w:rsidP="004D4D34">
            <w:pPr>
              <w:jc w:val="center"/>
              <w:rPr>
                <w:b/>
                <w:lang w:val="el-GR"/>
              </w:rPr>
            </w:pPr>
            <w:r w:rsidRPr="003F7979">
              <w:rPr>
                <w:b/>
                <w:lang w:val="el-GR"/>
              </w:rPr>
              <w:t>Τίτλος Ενότητας</w:t>
            </w:r>
          </w:p>
        </w:tc>
        <w:tc>
          <w:tcPr>
            <w:tcW w:w="2969"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73099657" w14:textId="77777777" w:rsidR="003F4899" w:rsidRPr="003F7979" w:rsidRDefault="003F4899" w:rsidP="004D4D34">
            <w:pPr>
              <w:jc w:val="center"/>
              <w:rPr>
                <w:b/>
                <w:lang w:val="el-GR"/>
              </w:rPr>
            </w:pPr>
            <w:r w:rsidRPr="003F7979">
              <w:rPr>
                <w:b/>
                <w:lang w:val="el-GR"/>
              </w:rPr>
              <w:t xml:space="preserve">Σύμφωνα με παραγράφους: </w:t>
            </w:r>
          </w:p>
        </w:tc>
      </w:tr>
      <w:tr w:rsidR="003F4899" w:rsidRPr="00D079D5" w14:paraId="299462EC" w14:textId="77777777" w:rsidTr="00B771A7">
        <w:trPr>
          <w:trHeight w:val="595"/>
          <w:jc w:val="center"/>
        </w:trPr>
        <w:tc>
          <w:tcPr>
            <w:tcW w:w="848"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EB0CF47" w14:textId="77777777" w:rsidR="003F4899" w:rsidRPr="003F7979" w:rsidRDefault="003F4899" w:rsidP="004D4D34">
            <w:pPr>
              <w:spacing w:after="0"/>
              <w:jc w:val="left"/>
              <w:rPr>
                <w:b/>
                <w:lang w:val="el-GR"/>
              </w:rPr>
            </w:pPr>
            <w:r w:rsidRPr="003F7979">
              <w:rPr>
                <w:b/>
                <w:lang w:val="el-GR"/>
              </w:rPr>
              <w:t xml:space="preserve">1. </w:t>
            </w:r>
          </w:p>
        </w:tc>
        <w:tc>
          <w:tcPr>
            <w:tcW w:w="5821"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000CA0FA" w14:textId="77777777" w:rsidR="003F4899" w:rsidRPr="003F7979" w:rsidRDefault="003F4899" w:rsidP="004D4D34">
            <w:pPr>
              <w:spacing w:after="0"/>
              <w:jc w:val="left"/>
              <w:rPr>
                <w:b/>
                <w:lang w:val="el-GR"/>
              </w:rPr>
            </w:pPr>
            <w:r w:rsidRPr="003F7979">
              <w:rPr>
                <w:b/>
                <w:lang w:val="el-GR"/>
              </w:rPr>
              <w:t>Περιγραφή Έργου</w:t>
            </w:r>
          </w:p>
        </w:tc>
        <w:tc>
          <w:tcPr>
            <w:tcW w:w="2969"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7F88438D" w14:textId="77777777" w:rsidR="003F4899" w:rsidRPr="003F7979" w:rsidRDefault="003F4899" w:rsidP="004D4D34">
            <w:pPr>
              <w:jc w:val="center"/>
              <w:rPr>
                <w:b/>
                <w:lang w:val="el-GR"/>
              </w:rPr>
            </w:pPr>
          </w:p>
        </w:tc>
      </w:tr>
      <w:tr w:rsidR="003F4899" w:rsidRPr="009C223D" w14:paraId="3BA6AD2B" w14:textId="77777777" w:rsidTr="00B771A7">
        <w:trPr>
          <w:trHeight w:val="295"/>
          <w:jc w:val="center"/>
        </w:trPr>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3D22C" w14:textId="77777777" w:rsidR="003F4899" w:rsidRPr="003F7979" w:rsidRDefault="003F4899" w:rsidP="004D4D34">
            <w:pPr>
              <w:jc w:val="center"/>
              <w:rPr>
                <w:b/>
                <w:lang w:val="el-GR"/>
              </w:rPr>
            </w:pPr>
            <w:r w:rsidRPr="003F7979">
              <w:rPr>
                <w:b/>
                <w:lang w:val="el-GR"/>
              </w:rPr>
              <w:t>1.1</w:t>
            </w:r>
          </w:p>
        </w:tc>
        <w:tc>
          <w:tcPr>
            <w:tcW w:w="5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C509" w14:textId="77777777" w:rsidR="003F4899" w:rsidRPr="003F7979" w:rsidRDefault="003F4899" w:rsidP="004D4D34">
            <w:pPr>
              <w:jc w:val="left"/>
              <w:rPr>
                <w:lang w:val="el-GR"/>
              </w:rPr>
            </w:pPr>
            <w:r w:rsidRPr="003F7979">
              <w:rPr>
                <w:lang w:val="el-GR"/>
              </w:rPr>
              <w:t xml:space="preserve">Περιβάλλον Έργου </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DEF6C" w14:textId="77777777" w:rsidR="003F4899" w:rsidRPr="003F7979" w:rsidRDefault="003F4899" w:rsidP="004D4D34">
            <w:pPr>
              <w:jc w:val="center"/>
              <w:rPr>
                <w:lang w:val="el-GR"/>
              </w:rPr>
            </w:pPr>
            <w:r w:rsidRPr="003F7979">
              <w:rPr>
                <w:lang w:val="el-GR"/>
              </w:rPr>
              <w:t xml:space="preserve">ΠΑΡΑΡΤΗΜΑ Ι </w:t>
            </w:r>
          </w:p>
        </w:tc>
      </w:tr>
      <w:tr w:rsidR="003F4899" w:rsidRPr="009C223D" w14:paraId="14AAFA39"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044E2789" w14:textId="77777777" w:rsidR="003F4899" w:rsidRPr="003F7979" w:rsidRDefault="003F4899" w:rsidP="004D4D34">
            <w:pPr>
              <w:jc w:val="center"/>
              <w:rPr>
                <w:b/>
                <w:lang w:val="el-GR"/>
              </w:rPr>
            </w:pPr>
            <w:r w:rsidRPr="003F7979">
              <w:rPr>
                <w:b/>
                <w:lang w:val="el-GR"/>
              </w:rPr>
              <w:t>1.2</w:t>
            </w:r>
          </w:p>
        </w:tc>
        <w:tc>
          <w:tcPr>
            <w:tcW w:w="5821" w:type="dxa"/>
            <w:tcBorders>
              <w:top w:val="single" w:sz="4" w:space="0" w:color="000000"/>
              <w:left w:val="single" w:sz="4" w:space="0" w:color="000000"/>
              <w:bottom w:val="single" w:sz="4" w:space="0" w:color="000000"/>
              <w:right w:val="single" w:sz="4" w:space="0" w:color="000000"/>
            </w:tcBorders>
            <w:vAlign w:val="center"/>
          </w:tcPr>
          <w:p w14:paraId="454F6F3D" w14:textId="77777777" w:rsidR="003F4899" w:rsidRPr="003F7979" w:rsidRDefault="003F4899" w:rsidP="004D4D34">
            <w:pPr>
              <w:jc w:val="left"/>
              <w:rPr>
                <w:lang w:val="el-GR"/>
              </w:rPr>
            </w:pPr>
            <w:r w:rsidRPr="003F7979">
              <w:rPr>
                <w:lang w:val="el-GR"/>
              </w:rPr>
              <w:t xml:space="preserve">Αντικείμενο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136B410B" w14:textId="77777777" w:rsidR="003F4899" w:rsidRPr="003F7979" w:rsidRDefault="003F4899" w:rsidP="004D4D34">
            <w:pPr>
              <w:jc w:val="center"/>
              <w:rPr>
                <w:lang w:val="el-GR"/>
              </w:rPr>
            </w:pPr>
            <w:r w:rsidRPr="003F7979">
              <w:rPr>
                <w:lang w:val="el-GR"/>
              </w:rPr>
              <w:t xml:space="preserve">ΠΑΡΑΡΤΗΜΑ Ι </w:t>
            </w:r>
          </w:p>
        </w:tc>
      </w:tr>
      <w:tr w:rsidR="003F4899" w:rsidRPr="009C223D" w14:paraId="781F26CD"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7E4E0B29" w14:textId="77777777" w:rsidR="003F4899" w:rsidRPr="003F7979" w:rsidRDefault="003F4899" w:rsidP="004D4D34">
            <w:pPr>
              <w:jc w:val="center"/>
              <w:rPr>
                <w:b/>
                <w:lang w:val="el-GR"/>
              </w:rPr>
            </w:pPr>
            <w:r w:rsidRPr="003F7979">
              <w:rPr>
                <w:b/>
                <w:lang w:val="el-GR"/>
              </w:rPr>
              <w:t>1.3</w:t>
            </w:r>
          </w:p>
        </w:tc>
        <w:tc>
          <w:tcPr>
            <w:tcW w:w="5821" w:type="dxa"/>
            <w:tcBorders>
              <w:top w:val="single" w:sz="4" w:space="0" w:color="000000"/>
              <w:left w:val="single" w:sz="4" w:space="0" w:color="000000"/>
              <w:bottom w:val="single" w:sz="4" w:space="0" w:color="000000"/>
              <w:right w:val="single" w:sz="4" w:space="0" w:color="000000"/>
            </w:tcBorders>
            <w:vAlign w:val="center"/>
          </w:tcPr>
          <w:p w14:paraId="130F156A" w14:textId="77777777" w:rsidR="003F4899" w:rsidRPr="003F7979" w:rsidRDefault="003F4899" w:rsidP="004D4D34">
            <w:pPr>
              <w:jc w:val="left"/>
              <w:rPr>
                <w:lang w:val="el-GR"/>
              </w:rPr>
            </w:pPr>
            <w:r w:rsidRPr="003F7979">
              <w:rPr>
                <w:lang w:val="el-GR"/>
              </w:rPr>
              <w:t xml:space="preserve">Μεθοδολογία Υλοποίησης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44B53E2D" w14:textId="77777777" w:rsidR="003F4899" w:rsidRPr="003F7979" w:rsidRDefault="003F4899" w:rsidP="004D4D34">
            <w:pPr>
              <w:jc w:val="center"/>
              <w:rPr>
                <w:lang w:val="el-GR"/>
              </w:rPr>
            </w:pPr>
            <w:r w:rsidRPr="003F7979">
              <w:rPr>
                <w:lang w:val="el-GR"/>
              </w:rPr>
              <w:t xml:space="preserve">ΠΑΡΑΡΤΗΜΑ Ι </w:t>
            </w:r>
          </w:p>
        </w:tc>
      </w:tr>
      <w:tr w:rsidR="003F4899" w:rsidRPr="00D079D5" w14:paraId="7D686D35"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5E207A3C" w14:textId="77777777" w:rsidR="003F4899" w:rsidRPr="003F7979" w:rsidRDefault="003F4899" w:rsidP="004D4D34">
            <w:pPr>
              <w:rPr>
                <w:b/>
                <w:lang w:val="el-GR"/>
              </w:rPr>
            </w:pPr>
            <w:r w:rsidRPr="003F7979">
              <w:rPr>
                <w:b/>
                <w:lang w:val="el-GR"/>
              </w:rPr>
              <w:t>2.</w:t>
            </w:r>
          </w:p>
        </w:tc>
        <w:tc>
          <w:tcPr>
            <w:tcW w:w="5821"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EFE4211" w14:textId="77777777" w:rsidR="003F4899" w:rsidRPr="003F7979" w:rsidRDefault="003F4899" w:rsidP="004D4D34">
            <w:pPr>
              <w:jc w:val="left"/>
              <w:rPr>
                <w:lang w:val="el-GR"/>
              </w:rPr>
            </w:pPr>
            <w:r w:rsidRPr="003F7979">
              <w:rPr>
                <w:b/>
                <w:lang w:val="el-GR"/>
              </w:rPr>
              <w:t>Σχήμα Διοίκησης Έργου</w:t>
            </w:r>
          </w:p>
        </w:tc>
        <w:tc>
          <w:tcPr>
            <w:tcW w:w="2969"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B3939BB" w14:textId="77777777" w:rsidR="003F4899" w:rsidRPr="003F7979" w:rsidRDefault="003F4899" w:rsidP="004D4D34">
            <w:pPr>
              <w:jc w:val="center"/>
              <w:rPr>
                <w:lang w:val="en-US"/>
              </w:rPr>
            </w:pPr>
          </w:p>
        </w:tc>
      </w:tr>
      <w:tr w:rsidR="003F4899" w:rsidRPr="009C223D" w14:paraId="53220F72"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2A3285E3" w14:textId="77777777" w:rsidR="003F4899" w:rsidRPr="003F7979" w:rsidRDefault="003F4899" w:rsidP="004D4D34">
            <w:pPr>
              <w:ind w:left="142"/>
              <w:jc w:val="center"/>
              <w:rPr>
                <w:b/>
                <w:lang w:val="el-GR"/>
              </w:rPr>
            </w:pPr>
            <w:r w:rsidRPr="003F7979">
              <w:rPr>
                <w:b/>
                <w:lang w:val="el-GR"/>
              </w:rPr>
              <w:t>2.1</w:t>
            </w:r>
          </w:p>
        </w:tc>
        <w:tc>
          <w:tcPr>
            <w:tcW w:w="5821" w:type="dxa"/>
            <w:tcBorders>
              <w:top w:val="single" w:sz="4" w:space="0" w:color="000000"/>
              <w:left w:val="single" w:sz="4" w:space="0" w:color="000000"/>
              <w:bottom w:val="single" w:sz="4" w:space="0" w:color="000000"/>
              <w:right w:val="single" w:sz="4" w:space="0" w:color="000000"/>
            </w:tcBorders>
            <w:vAlign w:val="center"/>
          </w:tcPr>
          <w:p w14:paraId="6F472436" w14:textId="77777777" w:rsidR="003F4899" w:rsidRPr="003F7979" w:rsidRDefault="003F4899" w:rsidP="004D4D34">
            <w:pPr>
              <w:rPr>
                <w:lang w:val="el-GR"/>
              </w:rPr>
            </w:pPr>
            <w:r w:rsidRPr="003F7979">
              <w:rPr>
                <w:lang w:val="el-GR"/>
              </w:rPr>
              <w:t>Δομή, Οργάνωση και Λειτουργία Ομάδας Έργου</w:t>
            </w:r>
          </w:p>
        </w:tc>
        <w:tc>
          <w:tcPr>
            <w:tcW w:w="2969" w:type="dxa"/>
            <w:tcBorders>
              <w:top w:val="single" w:sz="4" w:space="0" w:color="000000"/>
              <w:left w:val="single" w:sz="4" w:space="0" w:color="000000"/>
              <w:bottom w:val="single" w:sz="4" w:space="0" w:color="000000"/>
              <w:right w:val="single" w:sz="4" w:space="0" w:color="000000"/>
            </w:tcBorders>
            <w:vAlign w:val="center"/>
          </w:tcPr>
          <w:p w14:paraId="17452827" w14:textId="77777777" w:rsidR="003F4899" w:rsidRPr="003F7979" w:rsidRDefault="003F4899" w:rsidP="004D4D34">
            <w:pPr>
              <w:jc w:val="center"/>
              <w:rPr>
                <w:lang w:val="el-GR"/>
              </w:rPr>
            </w:pPr>
            <w:r w:rsidRPr="003F7979">
              <w:rPr>
                <w:lang w:val="el-GR"/>
              </w:rPr>
              <w:t xml:space="preserve">ΠΑΡΑΡΤΗΜΑ Ι </w:t>
            </w:r>
          </w:p>
        </w:tc>
      </w:tr>
      <w:tr w:rsidR="003F4899" w:rsidRPr="00D079D5" w14:paraId="00FE9EBF"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5CB779DB" w14:textId="77777777" w:rsidR="003F4899" w:rsidRPr="003F7979" w:rsidRDefault="003F4899" w:rsidP="004D4D34">
            <w:pPr>
              <w:ind w:left="142"/>
              <w:jc w:val="center"/>
              <w:rPr>
                <w:b/>
                <w:lang w:val="el-GR"/>
              </w:rPr>
            </w:pPr>
            <w:r w:rsidRPr="003F7979">
              <w:rPr>
                <w:b/>
                <w:lang w:val="el-GR"/>
              </w:rPr>
              <w:t>2.2</w:t>
            </w:r>
          </w:p>
        </w:tc>
        <w:tc>
          <w:tcPr>
            <w:tcW w:w="5821" w:type="dxa"/>
            <w:tcBorders>
              <w:top w:val="single" w:sz="4" w:space="0" w:color="000000"/>
              <w:left w:val="single" w:sz="4" w:space="0" w:color="000000"/>
              <w:bottom w:val="single" w:sz="4" w:space="0" w:color="000000"/>
              <w:right w:val="single" w:sz="4" w:space="0" w:color="000000"/>
            </w:tcBorders>
            <w:vAlign w:val="center"/>
          </w:tcPr>
          <w:p w14:paraId="05CAA08D" w14:textId="77777777" w:rsidR="003F4899" w:rsidRPr="003F7979" w:rsidRDefault="003F4899" w:rsidP="004D4D34">
            <w:pPr>
              <w:rPr>
                <w:lang w:val="el-GR"/>
              </w:rPr>
            </w:pPr>
            <w:r w:rsidRPr="003F7979">
              <w:rPr>
                <w:lang w:val="el-GR"/>
              </w:rPr>
              <w:t>Μεθοδολογία Διοίκησης και Διασφάλισης Ποιότητας</w:t>
            </w:r>
          </w:p>
        </w:tc>
        <w:tc>
          <w:tcPr>
            <w:tcW w:w="2969" w:type="dxa"/>
            <w:tcBorders>
              <w:top w:val="single" w:sz="4" w:space="0" w:color="000000"/>
              <w:left w:val="single" w:sz="4" w:space="0" w:color="000000"/>
              <w:bottom w:val="single" w:sz="4" w:space="0" w:color="000000"/>
              <w:right w:val="single" w:sz="4" w:space="0" w:color="000000"/>
            </w:tcBorders>
            <w:vAlign w:val="center"/>
          </w:tcPr>
          <w:p w14:paraId="497DFA78" w14:textId="77777777" w:rsidR="003F4899" w:rsidRPr="003F7979" w:rsidRDefault="003F4899" w:rsidP="004D4D34">
            <w:pPr>
              <w:jc w:val="center"/>
              <w:rPr>
                <w:lang w:val="en-US"/>
              </w:rPr>
            </w:pPr>
            <w:r w:rsidRPr="003F7979">
              <w:rPr>
                <w:lang w:val="el-GR"/>
              </w:rPr>
              <w:t xml:space="preserve">ΠΑΡΑΡΤΗΜΑ Ι </w:t>
            </w:r>
          </w:p>
        </w:tc>
      </w:tr>
    </w:tbl>
    <w:p w14:paraId="2C16E811" w14:textId="77777777" w:rsidR="00E36548" w:rsidRPr="00603221" w:rsidRDefault="00E36548" w:rsidP="004D4D34">
      <w:pPr>
        <w:autoSpaceDE w:val="0"/>
        <w:autoSpaceDN w:val="0"/>
        <w:adjustRightInd w:val="0"/>
        <w:spacing w:after="0"/>
        <w:rPr>
          <w:lang w:val="el-GR"/>
        </w:rPr>
      </w:pPr>
    </w:p>
    <w:p w14:paraId="05D19DAF" w14:textId="77777777" w:rsidR="00C93CF5" w:rsidRPr="00603221" w:rsidRDefault="00C93CF5" w:rsidP="004D4D34">
      <w:pPr>
        <w:rPr>
          <w:lang w:val="el-GR"/>
        </w:rPr>
      </w:pPr>
    </w:p>
    <w:p w14:paraId="58E8317D" w14:textId="77777777" w:rsidR="003D154A" w:rsidRDefault="003D154A" w:rsidP="004D4D34">
      <w:pPr>
        <w:pStyle w:val="normalwithoutspacing"/>
      </w:pPr>
    </w:p>
    <w:p w14:paraId="7214614B" w14:textId="77777777" w:rsidR="003F4899" w:rsidRPr="003F4899" w:rsidRDefault="003F4899" w:rsidP="004D4D34">
      <w:pPr>
        <w:rPr>
          <w:lang w:val="el-GR"/>
        </w:rPr>
      </w:pPr>
    </w:p>
    <w:p w14:paraId="08ED9BA6" w14:textId="77777777" w:rsidR="003F4899" w:rsidRPr="003F4899" w:rsidRDefault="003F4899" w:rsidP="004D4D34">
      <w:pPr>
        <w:rPr>
          <w:lang w:val="el-GR"/>
        </w:rPr>
      </w:pPr>
    </w:p>
    <w:p w14:paraId="1E5347D3" w14:textId="77777777" w:rsidR="003F4899" w:rsidRPr="003F4899" w:rsidRDefault="003F4899" w:rsidP="004D4D34">
      <w:pPr>
        <w:rPr>
          <w:lang w:val="el-GR"/>
        </w:rPr>
      </w:pPr>
    </w:p>
    <w:p w14:paraId="51817408" w14:textId="77777777" w:rsidR="003F4899" w:rsidRPr="003F4899" w:rsidRDefault="003F4899" w:rsidP="004D4D34">
      <w:pPr>
        <w:rPr>
          <w:lang w:val="el-GR"/>
        </w:rPr>
      </w:pPr>
    </w:p>
    <w:p w14:paraId="22FA998F" w14:textId="77777777" w:rsidR="003F4899" w:rsidRPr="003F4899" w:rsidRDefault="003F4899" w:rsidP="004D4D34">
      <w:pPr>
        <w:rPr>
          <w:lang w:val="el-GR"/>
        </w:rPr>
      </w:pPr>
    </w:p>
    <w:p w14:paraId="2C7B9318" w14:textId="77777777" w:rsidR="003F4899" w:rsidRPr="003F4899" w:rsidRDefault="003F4899" w:rsidP="004D4D34">
      <w:pPr>
        <w:rPr>
          <w:lang w:val="el-GR"/>
        </w:rPr>
      </w:pPr>
    </w:p>
    <w:p w14:paraId="329B9968" w14:textId="77777777" w:rsidR="003F4899" w:rsidRPr="003F4899" w:rsidRDefault="003F4899" w:rsidP="004D4D34">
      <w:pPr>
        <w:rPr>
          <w:lang w:val="el-GR"/>
        </w:rPr>
      </w:pPr>
    </w:p>
    <w:p w14:paraId="6ECE480B" w14:textId="77777777" w:rsidR="003F4899" w:rsidRPr="003F4899" w:rsidRDefault="003F4899" w:rsidP="004D4D34">
      <w:pPr>
        <w:rPr>
          <w:lang w:val="el-GR"/>
        </w:rPr>
      </w:pPr>
    </w:p>
    <w:p w14:paraId="1FE423CC" w14:textId="77777777" w:rsidR="003F4899" w:rsidRPr="003F4899" w:rsidRDefault="003F4899" w:rsidP="004D4D34">
      <w:pPr>
        <w:rPr>
          <w:lang w:val="el-GR"/>
        </w:rPr>
      </w:pPr>
    </w:p>
    <w:p w14:paraId="7B1B57A5" w14:textId="77777777" w:rsidR="003F4899" w:rsidRPr="003F4899" w:rsidRDefault="003F4899" w:rsidP="004D4D34">
      <w:pPr>
        <w:rPr>
          <w:lang w:val="el-GR"/>
        </w:rPr>
      </w:pPr>
    </w:p>
    <w:p w14:paraId="4F8B9B6A" w14:textId="77777777" w:rsidR="003F4899" w:rsidRPr="003F4899" w:rsidRDefault="003F4899" w:rsidP="004D4D34">
      <w:pPr>
        <w:rPr>
          <w:lang w:val="el-GR"/>
        </w:rPr>
      </w:pPr>
    </w:p>
    <w:p w14:paraId="66106963" w14:textId="77777777" w:rsidR="003F4899" w:rsidRPr="003F4899" w:rsidRDefault="003F4899" w:rsidP="004D4D34">
      <w:pPr>
        <w:rPr>
          <w:lang w:val="el-GR"/>
        </w:rPr>
      </w:pPr>
    </w:p>
    <w:p w14:paraId="29D7BAC6" w14:textId="77777777" w:rsidR="003F4899" w:rsidRPr="003F4899" w:rsidRDefault="003F4899" w:rsidP="004D4D34">
      <w:pPr>
        <w:rPr>
          <w:lang w:val="el-GR"/>
        </w:rPr>
      </w:pPr>
    </w:p>
    <w:p w14:paraId="5AF99B08" w14:textId="77777777" w:rsidR="003F4899" w:rsidRDefault="003F4899" w:rsidP="004D4D34">
      <w:pPr>
        <w:tabs>
          <w:tab w:val="left" w:pos="1892"/>
        </w:tabs>
        <w:rPr>
          <w:lang w:val="el-GR"/>
        </w:rPr>
        <w:sectPr w:rsidR="003F4899" w:rsidSect="00341D5A">
          <w:pgSz w:w="11906" w:h="16838"/>
          <w:pgMar w:top="1134" w:right="1134" w:bottom="1134" w:left="1134" w:header="720" w:footer="709" w:gutter="0"/>
          <w:cols w:space="720"/>
          <w:titlePg/>
          <w:docGrid w:linePitch="360"/>
        </w:sectPr>
      </w:pPr>
      <w:r>
        <w:rPr>
          <w:lang w:val="el-GR"/>
        </w:rPr>
        <w:tab/>
      </w:r>
    </w:p>
    <w:p w14:paraId="61D124E6" w14:textId="77777777" w:rsidR="003F4899" w:rsidRPr="00603221" w:rsidRDefault="003F4899" w:rsidP="004D4D34">
      <w:pPr>
        <w:pStyle w:val="2"/>
        <w:numPr>
          <w:ilvl w:val="0"/>
          <w:numId w:val="0"/>
        </w:numPr>
        <w:ind w:left="576" w:hanging="576"/>
        <w:rPr>
          <w:rFonts w:cs="Tahoma"/>
          <w:lang w:val="el-GR"/>
        </w:rPr>
      </w:pPr>
      <w:bookmarkStart w:id="430" w:name="_Ref510087099"/>
      <w:bookmarkStart w:id="431" w:name="_Ref40980023"/>
      <w:bookmarkStart w:id="432" w:name="_Ref40980058"/>
      <w:bookmarkStart w:id="433" w:name="_Ref40980548"/>
      <w:bookmarkStart w:id="434" w:name="_Ref55324421"/>
      <w:bookmarkStart w:id="435" w:name="_Toc97194378"/>
      <w:bookmarkStart w:id="436" w:name="_Toc97194482"/>
      <w:bookmarkStart w:id="437" w:name="_Toc165459089"/>
      <w:r w:rsidRPr="00603221">
        <w:rPr>
          <w:rFonts w:cs="Tahoma"/>
          <w:lang w:val="el-GR"/>
        </w:rPr>
        <w:lastRenderedPageBreak/>
        <w:t xml:space="preserve">ΠΑΡΑΡΤΗΜΑ </w:t>
      </w:r>
      <w:r w:rsidRPr="00603221">
        <w:rPr>
          <w:rFonts w:cs="Tahoma"/>
        </w:rPr>
        <w:t>V</w:t>
      </w:r>
      <w:r w:rsidRPr="00603221">
        <w:rPr>
          <w:rFonts w:cs="Tahoma"/>
          <w:lang w:val="el-GR"/>
        </w:rPr>
        <w:t xml:space="preserve"> – Υπόδειγμα Οικονομικής Προσφοράς</w:t>
      </w:r>
      <w:bookmarkEnd w:id="430"/>
      <w:bookmarkEnd w:id="431"/>
      <w:bookmarkEnd w:id="432"/>
      <w:bookmarkEnd w:id="433"/>
      <w:bookmarkEnd w:id="434"/>
      <w:bookmarkEnd w:id="435"/>
      <w:bookmarkEnd w:id="436"/>
      <w:bookmarkEnd w:id="437"/>
      <w:r w:rsidRPr="00603221">
        <w:rPr>
          <w:rFonts w:cs="Tahoma"/>
          <w:lang w:val="el-GR"/>
        </w:rPr>
        <w:t xml:space="preserve"> </w:t>
      </w:r>
    </w:p>
    <w:p w14:paraId="66C2567F" w14:textId="17C0FC5A" w:rsidR="003F4899" w:rsidRDefault="003F4899" w:rsidP="004D4D34">
      <w:pPr>
        <w:rPr>
          <w:lang w:val="el-GR"/>
        </w:rPr>
      </w:pPr>
      <w:r w:rsidRPr="00CD12D1">
        <w:rPr>
          <w:lang w:val="el-GR" w:eastAsia="el-GR"/>
        </w:rPr>
        <w:t>Στην οικονομική προσφορά υποβάλλεται ο κάτωθι πίνακας</w:t>
      </w:r>
      <w:r>
        <w:rPr>
          <w:lang w:val="el-GR" w:eastAsia="el-GR"/>
        </w:rPr>
        <w:t>:</w:t>
      </w:r>
      <w:r>
        <w:rPr>
          <w:lang w:val="el-GR"/>
        </w:rPr>
        <w:tab/>
      </w:r>
    </w:p>
    <w:p w14:paraId="499BC0D4" w14:textId="77777777" w:rsidR="00C66CE1" w:rsidRDefault="00C66CE1" w:rsidP="004D4D34">
      <w:pPr>
        <w:rPr>
          <w:lang w:val="el-GR"/>
        </w:rPr>
      </w:pPr>
    </w:p>
    <w:p w14:paraId="24C387FF" w14:textId="77777777" w:rsidR="00C66CE1" w:rsidRDefault="00C66CE1" w:rsidP="004D4D34">
      <w:pPr>
        <w:rPr>
          <w:lang w:val="el-GR"/>
        </w:rPr>
      </w:pPr>
    </w:p>
    <w:p w14:paraId="7EAF91DB" w14:textId="77777777" w:rsidR="00C66CE1" w:rsidRDefault="00C66CE1" w:rsidP="004D4D34">
      <w:pPr>
        <w:rPr>
          <w:lang w:val="el-GR"/>
        </w:rPr>
      </w:pPr>
    </w:p>
    <w:tbl>
      <w:tblPr>
        <w:tblStyle w:val="aff0"/>
        <w:tblW w:w="0" w:type="auto"/>
        <w:jc w:val="center"/>
        <w:tblLook w:val="04A0" w:firstRow="1" w:lastRow="0" w:firstColumn="1" w:lastColumn="0" w:noHBand="0" w:noVBand="1"/>
      </w:tblPr>
      <w:tblGrid>
        <w:gridCol w:w="1974"/>
        <w:gridCol w:w="2084"/>
        <w:gridCol w:w="1876"/>
        <w:gridCol w:w="1059"/>
        <w:gridCol w:w="1319"/>
        <w:gridCol w:w="1316"/>
      </w:tblGrid>
      <w:tr w:rsidR="003F4899" w14:paraId="36E3BD54" w14:textId="77777777" w:rsidTr="002D4301">
        <w:trPr>
          <w:trHeight w:val="879"/>
          <w:jc w:val="center"/>
        </w:trPr>
        <w:tc>
          <w:tcPr>
            <w:tcW w:w="9628" w:type="dxa"/>
            <w:gridSpan w:val="6"/>
            <w:shd w:val="clear" w:color="auto" w:fill="EDEDED" w:themeFill="accent3" w:themeFillTint="33"/>
          </w:tcPr>
          <w:p w14:paraId="487D2692" w14:textId="77777777" w:rsidR="003F4899" w:rsidRPr="005A3B2A" w:rsidRDefault="003F4899" w:rsidP="004D4D34">
            <w:pPr>
              <w:jc w:val="center"/>
              <w:rPr>
                <w:b/>
                <w:bCs/>
                <w:sz w:val="20"/>
                <w:szCs w:val="20"/>
                <w:lang w:val="el-GR"/>
              </w:rPr>
            </w:pPr>
          </w:p>
          <w:p w14:paraId="043D801E" w14:textId="77777777" w:rsidR="003F4899" w:rsidRPr="005A3B2A" w:rsidRDefault="003F4899" w:rsidP="004D4D34">
            <w:pPr>
              <w:jc w:val="center"/>
              <w:rPr>
                <w:b/>
                <w:bCs/>
                <w:sz w:val="20"/>
                <w:szCs w:val="20"/>
                <w:lang w:val="el-GR"/>
              </w:rPr>
            </w:pPr>
            <w:r w:rsidRPr="005A3B2A">
              <w:rPr>
                <w:b/>
                <w:bCs/>
                <w:sz w:val="20"/>
                <w:szCs w:val="20"/>
                <w:lang w:val="el-GR"/>
              </w:rPr>
              <w:t xml:space="preserve">ΠΙΝΑΚΑΣ ΟΙΚΟΝΟΜΙΚΗΣ ΠΡΟΣΦΟΡΑΣ </w:t>
            </w:r>
          </w:p>
          <w:p w14:paraId="4668A08B" w14:textId="77777777" w:rsidR="003F4899" w:rsidRPr="005A3B2A" w:rsidRDefault="003F4899" w:rsidP="004D4D34">
            <w:pPr>
              <w:jc w:val="center"/>
              <w:rPr>
                <w:b/>
                <w:bCs/>
                <w:sz w:val="20"/>
                <w:szCs w:val="20"/>
                <w:lang w:val="el-GR"/>
              </w:rPr>
            </w:pPr>
          </w:p>
        </w:tc>
      </w:tr>
      <w:tr w:rsidR="009F22E4" w:rsidRPr="005A3B2A" w14:paraId="7E8F17A7" w14:textId="77777777" w:rsidTr="00075F3E">
        <w:trPr>
          <w:trHeight w:val="786"/>
          <w:jc w:val="center"/>
        </w:trPr>
        <w:tc>
          <w:tcPr>
            <w:tcW w:w="2280" w:type="dxa"/>
            <w:shd w:val="clear" w:color="auto" w:fill="E2EFD9" w:themeFill="accent6" w:themeFillTint="33"/>
            <w:vAlign w:val="center"/>
          </w:tcPr>
          <w:p w14:paraId="59E30845" w14:textId="77777777" w:rsidR="003F4899" w:rsidRPr="005A3B2A" w:rsidRDefault="003F4899" w:rsidP="004D4D34">
            <w:pPr>
              <w:jc w:val="center"/>
              <w:rPr>
                <w:b/>
                <w:bCs/>
                <w:sz w:val="20"/>
                <w:szCs w:val="20"/>
                <w:lang w:val="el-GR"/>
              </w:rPr>
            </w:pPr>
          </w:p>
          <w:p w14:paraId="75C12737" w14:textId="77777777" w:rsidR="003F4899" w:rsidRPr="005A3B2A" w:rsidRDefault="003F4899" w:rsidP="004D4D34">
            <w:pPr>
              <w:jc w:val="center"/>
              <w:rPr>
                <w:b/>
                <w:bCs/>
                <w:sz w:val="20"/>
                <w:szCs w:val="20"/>
                <w:lang w:val="el-GR"/>
              </w:rPr>
            </w:pPr>
            <w:r w:rsidRPr="005A3B2A">
              <w:rPr>
                <w:b/>
                <w:bCs/>
                <w:sz w:val="20"/>
                <w:szCs w:val="20"/>
                <w:lang w:val="el-GR"/>
              </w:rPr>
              <w:t>ΕΡΓΟ</w:t>
            </w:r>
          </w:p>
        </w:tc>
        <w:tc>
          <w:tcPr>
            <w:tcW w:w="2134" w:type="dxa"/>
            <w:shd w:val="clear" w:color="auto" w:fill="E2EFD9" w:themeFill="accent6" w:themeFillTint="33"/>
            <w:vAlign w:val="center"/>
          </w:tcPr>
          <w:p w14:paraId="0E0A5541" w14:textId="77777777" w:rsidR="003F4899" w:rsidRPr="005A3B2A" w:rsidRDefault="003F4899" w:rsidP="004D4D34">
            <w:pPr>
              <w:jc w:val="center"/>
              <w:rPr>
                <w:b/>
                <w:bCs/>
                <w:sz w:val="20"/>
                <w:szCs w:val="20"/>
                <w:lang w:val="el-GR"/>
              </w:rPr>
            </w:pPr>
          </w:p>
          <w:p w14:paraId="3D756439" w14:textId="2700C314" w:rsidR="003F4899" w:rsidRPr="005A3B2A" w:rsidRDefault="003F4899" w:rsidP="004D4D34">
            <w:pPr>
              <w:jc w:val="center"/>
              <w:rPr>
                <w:b/>
                <w:bCs/>
                <w:sz w:val="20"/>
                <w:szCs w:val="20"/>
                <w:lang w:val="el-GR"/>
              </w:rPr>
            </w:pPr>
            <w:r w:rsidRPr="005A3B2A">
              <w:rPr>
                <w:b/>
                <w:bCs/>
                <w:sz w:val="20"/>
                <w:szCs w:val="20"/>
                <w:lang w:val="el-GR"/>
              </w:rPr>
              <w:t>ΣΥΝΟΛΟ ΑΝΘΡΩΠΟ</w:t>
            </w:r>
            <w:r w:rsidR="009F22E4">
              <w:rPr>
                <w:b/>
                <w:bCs/>
                <w:sz w:val="20"/>
                <w:szCs w:val="20"/>
                <w:lang w:val="el-GR"/>
              </w:rPr>
              <w:t>ΜΗΝΩΝ</w:t>
            </w:r>
          </w:p>
        </w:tc>
        <w:tc>
          <w:tcPr>
            <w:tcW w:w="968" w:type="dxa"/>
            <w:shd w:val="clear" w:color="auto" w:fill="E2EFD9" w:themeFill="accent6" w:themeFillTint="33"/>
            <w:vAlign w:val="center"/>
          </w:tcPr>
          <w:p w14:paraId="5B92AEBB" w14:textId="6348962D" w:rsidR="003F4899" w:rsidRPr="005A3B2A" w:rsidRDefault="003F4899" w:rsidP="004D4D34">
            <w:pPr>
              <w:jc w:val="center"/>
              <w:rPr>
                <w:b/>
                <w:bCs/>
                <w:sz w:val="20"/>
                <w:szCs w:val="20"/>
                <w:lang w:val="el-GR"/>
              </w:rPr>
            </w:pPr>
            <w:r w:rsidRPr="005A3B2A">
              <w:rPr>
                <w:b/>
                <w:bCs/>
                <w:sz w:val="20"/>
                <w:szCs w:val="20"/>
                <w:lang w:val="el-GR"/>
              </w:rPr>
              <w:t>ΤΙΜΗ ΑΝΘΡΟΠΟ</w:t>
            </w:r>
            <w:r w:rsidR="009F22E4">
              <w:rPr>
                <w:b/>
                <w:bCs/>
                <w:sz w:val="20"/>
                <w:szCs w:val="20"/>
                <w:lang w:val="el-GR"/>
              </w:rPr>
              <w:t>ΜΗΝΑ</w:t>
            </w:r>
            <w:r w:rsidRPr="005A3B2A">
              <w:rPr>
                <w:b/>
                <w:bCs/>
                <w:sz w:val="20"/>
                <w:szCs w:val="20"/>
                <w:lang w:val="el-GR"/>
              </w:rPr>
              <w:t xml:space="preserve"> ΑΝΕΥ ΦΠΑ</w:t>
            </w:r>
          </w:p>
        </w:tc>
        <w:tc>
          <w:tcPr>
            <w:tcW w:w="1577" w:type="dxa"/>
            <w:shd w:val="clear" w:color="auto" w:fill="E2EFD9" w:themeFill="accent6" w:themeFillTint="33"/>
            <w:vAlign w:val="center"/>
          </w:tcPr>
          <w:p w14:paraId="2546157A" w14:textId="77777777" w:rsidR="003F4899" w:rsidRPr="005A3B2A" w:rsidRDefault="003F4899" w:rsidP="004D4D34">
            <w:pPr>
              <w:jc w:val="center"/>
              <w:rPr>
                <w:b/>
                <w:bCs/>
                <w:sz w:val="20"/>
                <w:szCs w:val="20"/>
                <w:lang w:val="el-GR"/>
              </w:rPr>
            </w:pPr>
            <w:r w:rsidRPr="005A3B2A">
              <w:rPr>
                <w:b/>
                <w:bCs/>
                <w:sz w:val="20"/>
                <w:szCs w:val="20"/>
                <w:lang w:val="el-GR"/>
              </w:rPr>
              <w:t>ΦΠΑ</w:t>
            </w:r>
          </w:p>
        </w:tc>
        <w:tc>
          <w:tcPr>
            <w:tcW w:w="1338" w:type="dxa"/>
            <w:shd w:val="clear" w:color="auto" w:fill="E2EFD9" w:themeFill="accent6" w:themeFillTint="33"/>
            <w:vAlign w:val="center"/>
          </w:tcPr>
          <w:p w14:paraId="0CB29F1F" w14:textId="77777777" w:rsidR="003F4899" w:rsidRPr="005A3B2A" w:rsidRDefault="003F4899" w:rsidP="004D4D34">
            <w:pPr>
              <w:rPr>
                <w:b/>
                <w:bCs/>
                <w:sz w:val="20"/>
                <w:szCs w:val="20"/>
                <w:lang w:val="el-GR"/>
              </w:rPr>
            </w:pPr>
            <w:r w:rsidRPr="005A3B2A">
              <w:rPr>
                <w:b/>
                <w:bCs/>
                <w:sz w:val="20"/>
                <w:szCs w:val="20"/>
                <w:lang w:val="el-GR"/>
              </w:rPr>
              <w:t xml:space="preserve">ΣΥΝΟΛΙΚΗ ΤΙΜΗ ΑΝΕΥ ΦΠΑ </w:t>
            </w:r>
          </w:p>
        </w:tc>
        <w:tc>
          <w:tcPr>
            <w:tcW w:w="1331" w:type="dxa"/>
            <w:shd w:val="clear" w:color="auto" w:fill="E2EFD9" w:themeFill="accent6" w:themeFillTint="33"/>
            <w:vAlign w:val="center"/>
          </w:tcPr>
          <w:p w14:paraId="3B8F2BC6" w14:textId="77777777" w:rsidR="003F4899" w:rsidRPr="005A3B2A" w:rsidRDefault="003F4899" w:rsidP="004D4D34">
            <w:pPr>
              <w:rPr>
                <w:b/>
                <w:bCs/>
                <w:sz w:val="20"/>
                <w:szCs w:val="20"/>
                <w:lang w:val="el-GR"/>
              </w:rPr>
            </w:pPr>
            <w:r w:rsidRPr="005A3B2A">
              <w:rPr>
                <w:b/>
                <w:bCs/>
                <w:sz w:val="20"/>
                <w:szCs w:val="20"/>
                <w:lang w:val="el-GR"/>
              </w:rPr>
              <w:t>ΣΥΝΟΛΙΚΗ ΤΙΜΗ ΜΕ ΦΠΑ</w:t>
            </w:r>
          </w:p>
        </w:tc>
      </w:tr>
      <w:tr w:rsidR="003F4899" w:rsidRPr="005A3B2A" w14:paraId="6CE9E7D5" w14:textId="77777777" w:rsidTr="002D4301">
        <w:trPr>
          <w:trHeight w:val="415"/>
          <w:jc w:val="center"/>
        </w:trPr>
        <w:tc>
          <w:tcPr>
            <w:tcW w:w="2280" w:type="dxa"/>
            <w:vMerge w:val="restart"/>
            <w:shd w:val="clear" w:color="auto" w:fill="E2EFD9" w:themeFill="accent6" w:themeFillTint="33"/>
            <w:vAlign w:val="center"/>
          </w:tcPr>
          <w:p w14:paraId="528B61DF" w14:textId="3F34553D" w:rsidR="003F4899" w:rsidRPr="005A3B2A" w:rsidRDefault="003F4899" w:rsidP="004D4D34">
            <w:pPr>
              <w:jc w:val="center"/>
              <w:rPr>
                <w:b/>
                <w:bCs/>
                <w:sz w:val="20"/>
                <w:szCs w:val="20"/>
                <w:lang w:val="el-GR"/>
              </w:rPr>
            </w:pPr>
            <w:r w:rsidRPr="006F2A5B">
              <w:rPr>
                <w:lang w:val="el-GR"/>
              </w:rPr>
              <w:t>«</w:t>
            </w:r>
            <w:r w:rsidR="009F22E4" w:rsidRPr="009F22E4">
              <w:rPr>
                <w:lang w:val="el-GR"/>
              </w:rPr>
              <w:t>Παροχή Υποστηρικτικών Υπηρεσιών στα πλαίσια διαχείρισης Δράσεων Κρατικών Ενισχύσεων που υλοποιεί η «Κοινωνία της Πληροφορίας Μ.Α.Ε.</w:t>
            </w:r>
            <w:r w:rsidRPr="006F2A5B">
              <w:rPr>
                <w:lang w:val="el-GR"/>
              </w:rPr>
              <w:t>»</w:t>
            </w:r>
          </w:p>
        </w:tc>
        <w:tc>
          <w:tcPr>
            <w:tcW w:w="7348" w:type="dxa"/>
            <w:gridSpan w:val="5"/>
            <w:shd w:val="clear" w:color="auto" w:fill="E2EFD9" w:themeFill="accent6" w:themeFillTint="33"/>
            <w:vAlign w:val="center"/>
          </w:tcPr>
          <w:p w14:paraId="483679C2" w14:textId="77777777" w:rsidR="003F4899" w:rsidRPr="00CD12D1" w:rsidRDefault="003F4899" w:rsidP="004D4D34">
            <w:pPr>
              <w:jc w:val="center"/>
              <w:rPr>
                <w:b/>
                <w:bCs/>
                <w:i/>
                <w:iCs/>
                <w:sz w:val="20"/>
                <w:szCs w:val="20"/>
                <w:lang w:val="el-GR"/>
              </w:rPr>
            </w:pPr>
            <w:r w:rsidRPr="00CD12D1">
              <w:rPr>
                <w:b/>
                <w:bCs/>
                <w:i/>
                <w:iCs/>
                <w:sz w:val="20"/>
                <w:szCs w:val="20"/>
                <w:lang w:val="el-GR"/>
              </w:rPr>
              <w:t>ΟΛΟΓΡΑΦΩΣ</w:t>
            </w:r>
          </w:p>
        </w:tc>
      </w:tr>
      <w:tr w:rsidR="003F4899" w14:paraId="61E1AF44" w14:textId="77777777" w:rsidTr="00075F3E">
        <w:trPr>
          <w:trHeight w:val="1755"/>
          <w:jc w:val="center"/>
        </w:trPr>
        <w:tc>
          <w:tcPr>
            <w:tcW w:w="2280" w:type="dxa"/>
            <w:vMerge/>
          </w:tcPr>
          <w:p w14:paraId="646FC6D8" w14:textId="77777777" w:rsidR="003F4899" w:rsidRDefault="003F4899" w:rsidP="004D4D34">
            <w:pPr>
              <w:rPr>
                <w:lang w:val="el-GR"/>
              </w:rPr>
            </w:pPr>
          </w:p>
        </w:tc>
        <w:tc>
          <w:tcPr>
            <w:tcW w:w="2134" w:type="dxa"/>
            <w:vAlign w:val="center"/>
          </w:tcPr>
          <w:p w14:paraId="2F2C3F09" w14:textId="63C19C2D" w:rsidR="003F4899" w:rsidRDefault="003F4899" w:rsidP="004D4D34">
            <w:pPr>
              <w:jc w:val="center"/>
              <w:rPr>
                <w:lang w:val="el-GR"/>
              </w:rPr>
            </w:pPr>
          </w:p>
        </w:tc>
        <w:tc>
          <w:tcPr>
            <w:tcW w:w="968" w:type="dxa"/>
          </w:tcPr>
          <w:p w14:paraId="4F7B0BB1" w14:textId="77777777" w:rsidR="003F4899" w:rsidRDefault="003F4899" w:rsidP="004D4D34">
            <w:pPr>
              <w:rPr>
                <w:lang w:val="el-GR"/>
              </w:rPr>
            </w:pPr>
          </w:p>
        </w:tc>
        <w:tc>
          <w:tcPr>
            <w:tcW w:w="1577" w:type="dxa"/>
          </w:tcPr>
          <w:p w14:paraId="3E7C73D2" w14:textId="77777777" w:rsidR="003F4899" w:rsidRDefault="003F4899" w:rsidP="004D4D34">
            <w:pPr>
              <w:rPr>
                <w:lang w:val="el-GR"/>
              </w:rPr>
            </w:pPr>
          </w:p>
        </w:tc>
        <w:tc>
          <w:tcPr>
            <w:tcW w:w="1338" w:type="dxa"/>
          </w:tcPr>
          <w:p w14:paraId="4774160E" w14:textId="1020E3BE" w:rsidR="003F4899" w:rsidRPr="005A3B2A" w:rsidRDefault="003F4899" w:rsidP="004D4D34">
            <w:pPr>
              <w:rPr>
                <w:sz w:val="20"/>
                <w:szCs w:val="20"/>
                <w:lang w:val="el-GR"/>
              </w:rPr>
            </w:pPr>
          </w:p>
        </w:tc>
        <w:tc>
          <w:tcPr>
            <w:tcW w:w="1331" w:type="dxa"/>
          </w:tcPr>
          <w:p w14:paraId="4B7EFDF6" w14:textId="77777777" w:rsidR="003F4899" w:rsidRDefault="003F4899" w:rsidP="004D4D34">
            <w:pPr>
              <w:rPr>
                <w:lang w:val="el-GR"/>
              </w:rPr>
            </w:pPr>
          </w:p>
        </w:tc>
      </w:tr>
      <w:tr w:rsidR="002D4301" w14:paraId="2358BD65" w14:textId="77777777" w:rsidTr="002D4301">
        <w:trPr>
          <w:trHeight w:val="281"/>
          <w:jc w:val="center"/>
        </w:trPr>
        <w:tc>
          <w:tcPr>
            <w:tcW w:w="2280" w:type="dxa"/>
            <w:vMerge/>
          </w:tcPr>
          <w:p w14:paraId="2A0DA8EF" w14:textId="77777777" w:rsidR="002D4301" w:rsidRPr="006F2A5B" w:rsidRDefault="002D4301" w:rsidP="004D4D34">
            <w:pPr>
              <w:rPr>
                <w:lang w:val="el-GR"/>
              </w:rPr>
            </w:pPr>
          </w:p>
        </w:tc>
        <w:tc>
          <w:tcPr>
            <w:tcW w:w="4679" w:type="dxa"/>
            <w:gridSpan w:val="3"/>
            <w:vMerge w:val="restart"/>
            <w:shd w:val="clear" w:color="auto" w:fill="E2EFD9" w:themeFill="accent6" w:themeFillTint="33"/>
          </w:tcPr>
          <w:p w14:paraId="31D06E01" w14:textId="77777777" w:rsidR="002D4301" w:rsidRDefault="002D4301" w:rsidP="004D4D34">
            <w:pPr>
              <w:jc w:val="center"/>
              <w:rPr>
                <w:b/>
                <w:bCs/>
                <w:i/>
                <w:iCs/>
                <w:sz w:val="20"/>
                <w:szCs w:val="20"/>
                <w:lang w:val="el-GR"/>
              </w:rPr>
            </w:pPr>
            <w:r>
              <w:rPr>
                <w:b/>
                <w:bCs/>
                <w:i/>
                <w:iCs/>
                <w:sz w:val="20"/>
                <w:szCs w:val="20"/>
                <w:lang w:val="el-GR"/>
              </w:rPr>
              <w:t xml:space="preserve">                                                                                                                       </w:t>
            </w:r>
          </w:p>
        </w:tc>
        <w:tc>
          <w:tcPr>
            <w:tcW w:w="2669" w:type="dxa"/>
            <w:gridSpan w:val="2"/>
            <w:shd w:val="clear" w:color="auto" w:fill="E2EFD9" w:themeFill="accent6" w:themeFillTint="33"/>
          </w:tcPr>
          <w:p w14:paraId="69169B82" w14:textId="3C26A68E" w:rsidR="002D4301" w:rsidRDefault="002D4301" w:rsidP="004D4D34">
            <w:pPr>
              <w:jc w:val="center"/>
              <w:rPr>
                <w:lang w:val="el-GR"/>
              </w:rPr>
            </w:pPr>
            <w:r>
              <w:rPr>
                <w:b/>
                <w:bCs/>
                <w:i/>
                <w:iCs/>
                <w:sz w:val="20"/>
                <w:szCs w:val="20"/>
                <w:lang w:val="el-GR"/>
              </w:rPr>
              <w:t xml:space="preserve">                                                                                      </w:t>
            </w:r>
            <w:r w:rsidRPr="00CD12D1">
              <w:rPr>
                <w:b/>
                <w:bCs/>
                <w:i/>
                <w:iCs/>
                <w:sz w:val="20"/>
                <w:szCs w:val="20"/>
                <w:lang w:val="el-GR"/>
              </w:rPr>
              <w:t>Α</w:t>
            </w:r>
            <w:r>
              <w:rPr>
                <w:b/>
                <w:bCs/>
                <w:i/>
                <w:iCs/>
                <w:sz w:val="20"/>
                <w:szCs w:val="20"/>
                <w:lang w:val="el-GR"/>
              </w:rPr>
              <w:t>Ρ</w:t>
            </w:r>
            <w:r w:rsidRPr="00CD12D1">
              <w:rPr>
                <w:b/>
                <w:bCs/>
                <w:i/>
                <w:iCs/>
                <w:sz w:val="20"/>
                <w:szCs w:val="20"/>
                <w:lang w:val="el-GR"/>
              </w:rPr>
              <w:t>ΙΘΜΗΤΙΚΩΣ</w:t>
            </w:r>
          </w:p>
        </w:tc>
      </w:tr>
      <w:tr w:rsidR="002D4301" w14:paraId="770931CE" w14:textId="77777777" w:rsidTr="002D4301">
        <w:trPr>
          <w:trHeight w:val="1632"/>
          <w:jc w:val="center"/>
        </w:trPr>
        <w:tc>
          <w:tcPr>
            <w:tcW w:w="2280" w:type="dxa"/>
            <w:vMerge/>
          </w:tcPr>
          <w:p w14:paraId="1E668623" w14:textId="77777777" w:rsidR="002D4301" w:rsidRPr="006F2A5B" w:rsidRDefault="002D4301" w:rsidP="004D4D34">
            <w:pPr>
              <w:rPr>
                <w:lang w:val="el-GR"/>
              </w:rPr>
            </w:pPr>
          </w:p>
        </w:tc>
        <w:tc>
          <w:tcPr>
            <w:tcW w:w="4679" w:type="dxa"/>
            <w:gridSpan w:val="3"/>
            <w:vMerge/>
            <w:shd w:val="clear" w:color="auto" w:fill="D9D9D9" w:themeFill="background1" w:themeFillShade="D9"/>
          </w:tcPr>
          <w:p w14:paraId="08B1724D" w14:textId="77777777" w:rsidR="002D4301" w:rsidRDefault="002D4301" w:rsidP="004D4D34">
            <w:pPr>
              <w:rPr>
                <w:lang w:val="el-GR"/>
              </w:rPr>
            </w:pPr>
          </w:p>
        </w:tc>
        <w:tc>
          <w:tcPr>
            <w:tcW w:w="1338" w:type="dxa"/>
          </w:tcPr>
          <w:p w14:paraId="1A7AAB1F" w14:textId="77777777" w:rsidR="002D4301" w:rsidRPr="005A3B2A" w:rsidRDefault="002D4301" w:rsidP="004D4D34">
            <w:pPr>
              <w:rPr>
                <w:sz w:val="20"/>
                <w:szCs w:val="20"/>
                <w:lang w:val="el-GR"/>
              </w:rPr>
            </w:pPr>
          </w:p>
        </w:tc>
        <w:tc>
          <w:tcPr>
            <w:tcW w:w="1331" w:type="dxa"/>
          </w:tcPr>
          <w:p w14:paraId="6F03921C" w14:textId="77777777" w:rsidR="002D4301" w:rsidRDefault="002D4301" w:rsidP="004D4D34">
            <w:pPr>
              <w:rPr>
                <w:lang w:val="el-GR"/>
              </w:rPr>
            </w:pPr>
          </w:p>
        </w:tc>
      </w:tr>
    </w:tbl>
    <w:p w14:paraId="0FE5346D" w14:textId="77777777" w:rsidR="00E937EF" w:rsidRDefault="00E937EF" w:rsidP="004D4D34">
      <w:pPr>
        <w:tabs>
          <w:tab w:val="left" w:pos="495"/>
          <w:tab w:val="left" w:pos="1892"/>
        </w:tabs>
        <w:rPr>
          <w:sz w:val="16"/>
          <w:szCs w:val="16"/>
          <w:lang w:val="el-GR"/>
        </w:rPr>
      </w:pPr>
    </w:p>
    <w:p w14:paraId="13024C59" w14:textId="77777777" w:rsidR="00400992" w:rsidRDefault="00400992" w:rsidP="004D4D34">
      <w:pPr>
        <w:tabs>
          <w:tab w:val="left" w:pos="495"/>
          <w:tab w:val="left" w:pos="1892"/>
        </w:tabs>
        <w:rPr>
          <w:sz w:val="16"/>
          <w:szCs w:val="16"/>
          <w:lang w:val="el-GR"/>
        </w:rPr>
      </w:pPr>
    </w:p>
    <w:p w14:paraId="232E8FE4" w14:textId="77777777" w:rsidR="00400992" w:rsidRDefault="00400992" w:rsidP="004D4D34">
      <w:pPr>
        <w:tabs>
          <w:tab w:val="left" w:pos="495"/>
          <w:tab w:val="left" w:pos="1892"/>
        </w:tabs>
        <w:rPr>
          <w:sz w:val="16"/>
          <w:szCs w:val="16"/>
          <w:lang w:val="el-GR"/>
        </w:rPr>
      </w:pPr>
    </w:p>
    <w:p w14:paraId="23EEC413" w14:textId="77777777" w:rsidR="00400992" w:rsidRDefault="00400992" w:rsidP="004D4D34">
      <w:pPr>
        <w:tabs>
          <w:tab w:val="left" w:pos="495"/>
          <w:tab w:val="left" w:pos="1892"/>
        </w:tabs>
        <w:rPr>
          <w:sz w:val="16"/>
          <w:szCs w:val="16"/>
          <w:lang w:val="el-GR"/>
        </w:rPr>
      </w:pPr>
    </w:p>
    <w:p w14:paraId="17D055CE" w14:textId="77777777" w:rsidR="00400992" w:rsidRDefault="00400992" w:rsidP="004D4D34">
      <w:pPr>
        <w:tabs>
          <w:tab w:val="left" w:pos="495"/>
          <w:tab w:val="left" w:pos="1892"/>
        </w:tabs>
        <w:rPr>
          <w:sz w:val="16"/>
          <w:szCs w:val="16"/>
          <w:lang w:val="el-GR"/>
        </w:rPr>
      </w:pPr>
    </w:p>
    <w:p w14:paraId="5F9EA234" w14:textId="77777777" w:rsidR="00400992" w:rsidRDefault="00400992" w:rsidP="004D4D34">
      <w:pPr>
        <w:tabs>
          <w:tab w:val="left" w:pos="495"/>
          <w:tab w:val="left" w:pos="1892"/>
        </w:tabs>
        <w:rPr>
          <w:lang w:val="el-GR"/>
        </w:rPr>
      </w:pPr>
    </w:p>
    <w:p w14:paraId="412AE092" w14:textId="77777777" w:rsidR="00E937EF" w:rsidRDefault="00E937EF" w:rsidP="004D4D34">
      <w:pPr>
        <w:tabs>
          <w:tab w:val="left" w:pos="495"/>
          <w:tab w:val="left" w:pos="1892"/>
        </w:tabs>
        <w:rPr>
          <w:lang w:val="el-GR"/>
        </w:rPr>
      </w:pPr>
    </w:p>
    <w:p w14:paraId="65A7F765" w14:textId="77777777" w:rsidR="00E937EF" w:rsidRDefault="00E937EF" w:rsidP="004D4D34">
      <w:pPr>
        <w:tabs>
          <w:tab w:val="left" w:pos="495"/>
          <w:tab w:val="left" w:pos="1892"/>
        </w:tabs>
        <w:rPr>
          <w:lang w:val="el-GR"/>
        </w:rPr>
      </w:pPr>
    </w:p>
    <w:p w14:paraId="551912EA" w14:textId="77777777" w:rsidR="00E937EF" w:rsidRDefault="00E937EF" w:rsidP="004D4D34">
      <w:pPr>
        <w:tabs>
          <w:tab w:val="left" w:pos="495"/>
          <w:tab w:val="left" w:pos="1892"/>
        </w:tabs>
        <w:rPr>
          <w:lang w:val="el-GR"/>
        </w:rPr>
      </w:pPr>
    </w:p>
    <w:p w14:paraId="745E54CB" w14:textId="77777777" w:rsidR="00E937EF" w:rsidRDefault="00E937EF" w:rsidP="004D4D34">
      <w:pPr>
        <w:tabs>
          <w:tab w:val="left" w:pos="495"/>
          <w:tab w:val="left" w:pos="1892"/>
        </w:tabs>
        <w:rPr>
          <w:lang w:val="el-GR"/>
        </w:rPr>
      </w:pPr>
    </w:p>
    <w:p w14:paraId="26B86C89" w14:textId="77777777" w:rsidR="00F004C5" w:rsidRDefault="00F004C5" w:rsidP="004D4D34">
      <w:pPr>
        <w:tabs>
          <w:tab w:val="left" w:pos="495"/>
          <w:tab w:val="left" w:pos="1892"/>
        </w:tabs>
        <w:rPr>
          <w:lang w:val="el-GR"/>
        </w:rPr>
      </w:pPr>
    </w:p>
    <w:p w14:paraId="07AA1B1B" w14:textId="77777777" w:rsidR="00F004C5" w:rsidRDefault="00F004C5" w:rsidP="004D4D34">
      <w:pPr>
        <w:tabs>
          <w:tab w:val="left" w:pos="495"/>
          <w:tab w:val="left" w:pos="1892"/>
        </w:tabs>
        <w:rPr>
          <w:lang w:val="el-GR"/>
        </w:rPr>
      </w:pPr>
    </w:p>
    <w:p w14:paraId="22709691" w14:textId="77777777" w:rsidR="00E937EF" w:rsidRDefault="00E937EF" w:rsidP="004D4D34">
      <w:pPr>
        <w:tabs>
          <w:tab w:val="left" w:pos="495"/>
          <w:tab w:val="left" w:pos="1892"/>
        </w:tabs>
        <w:rPr>
          <w:lang w:val="el-GR"/>
        </w:rPr>
      </w:pPr>
    </w:p>
    <w:p w14:paraId="3CF7B65F" w14:textId="308C85AF" w:rsidR="008338F0" w:rsidRPr="00603221" w:rsidRDefault="003F4899" w:rsidP="004D4D34">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438" w:name="_Toc46178225"/>
      <w:bookmarkStart w:id="439" w:name="_Toc46178713"/>
      <w:bookmarkStart w:id="440" w:name="_Toc46179200"/>
      <w:bookmarkStart w:id="441" w:name="_Ref494118533"/>
      <w:bookmarkStart w:id="442" w:name="_Ref40984039"/>
      <w:bookmarkStart w:id="443" w:name="_Toc97194386"/>
      <w:bookmarkStart w:id="444" w:name="_Toc97194490"/>
      <w:bookmarkStart w:id="445" w:name="_Toc165459090"/>
      <w:bookmarkStart w:id="446" w:name="_Hlk118712588"/>
      <w:bookmarkEnd w:id="438"/>
      <w:bookmarkEnd w:id="439"/>
      <w:bookmarkEnd w:id="440"/>
      <w:r>
        <w:rPr>
          <w:rFonts w:cs="Tahoma"/>
          <w:lang w:val="el-GR"/>
        </w:rPr>
        <w:lastRenderedPageBreak/>
        <w:t>Π</w:t>
      </w:r>
      <w:r w:rsidR="003355E7" w:rsidRPr="00603221">
        <w:rPr>
          <w:rFonts w:cs="Tahoma"/>
          <w:lang w:val="el-GR"/>
        </w:rPr>
        <w:t xml:space="preserve">ΑΡΑΡΤΗΜΑ </w:t>
      </w:r>
      <w:r w:rsidR="003355E7" w:rsidRPr="00603221">
        <w:rPr>
          <w:rFonts w:cs="Tahoma"/>
        </w:rPr>
        <w:t>V</w:t>
      </w:r>
      <w:r w:rsidR="003355E7" w:rsidRPr="00603221">
        <w:rPr>
          <w:rFonts w:cs="Tahoma"/>
          <w:lang w:val="el-GR"/>
        </w:rPr>
        <w:t xml:space="preserve">Ι – </w:t>
      </w:r>
      <w:r w:rsidR="006E4901" w:rsidRPr="00603221">
        <w:rPr>
          <w:rFonts w:cs="Tahoma"/>
          <w:lang w:val="el-GR"/>
        </w:rPr>
        <w:t>Άλλες Δηλώσεις</w:t>
      </w:r>
      <w:bookmarkEnd w:id="441"/>
      <w:bookmarkEnd w:id="442"/>
      <w:bookmarkEnd w:id="443"/>
      <w:bookmarkEnd w:id="444"/>
      <w:bookmarkEnd w:id="445"/>
      <w:r w:rsidR="00E1337D" w:rsidRPr="00603221">
        <w:rPr>
          <w:rFonts w:cs="Tahoma"/>
          <w:lang w:val="el-GR"/>
        </w:rPr>
        <w:t xml:space="preserve"> </w:t>
      </w:r>
    </w:p>
    <w:p w14:paraId="061C393A" w14:textId="77777777" w:rsidR="00CD4F51" w:rsidRPr="00842CDC" w:rsidRDefault="00CD4F51" w:rsidP="004D4D34">
      <w:pPr>
        <w:rPr>
          <w:rFonts w:eastAsia="SimSun"/>
          <w:lang w:val="el-GR" w:eastAsia="el-GR" w:bidi="he-IL"/>
        </w:rPr>
      </w:pPr>
    </w:p>
    <w:p w14:paraId="03CC09F7" w14:textId="77777777" w:rsidR="00CD4F51" w:rsidRPr="00842CDC" w:rsidRDefault="00CD4F51" w:rsidP="004D4D34">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5A6FC6E" w14:textId="77777777" w:rsidR="00CD4F51" w:rsidRPr="00842CDC" w:rsidRDefault="00CD4F51" w:rsidP="004D4D34">
      <w:pPr>
        <w:rPr>
          <w:lang w:val="el-GR"/>
        </w:rPr>
      </w:pPr>
    </w:p>
    <w:p w14:paraId="322EEE8A" w14:textId="77777777" w:rsidR="00CD4F51" w:rsidRPr="00842CDC" w:rsidRDefault="00CD4F51" w:rsidP="004D4D34">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D81F129" w14:textId="77777777" w:rsidR="00CD4F51" w:rsidRPr="00842CDC" w:rsidRDefault="00CD4F51" w:rsidP="004D4D34">
      <w:pPr>
        <w:pStyle w:val="aff"/>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D0D813F" w14:textId="77777777" w:rsidR="00CD4F51" w:rsidRPr="00842CDC" w:rsidRDefault="00CD4F51" w:rsidP="004D4D34">
      <w:pPr>
        <w:pStyle w:val="aff"/>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A240F13" w14:textId="77777777" w:rsidR="00CD4F51" w:rsidRPr="00842CDC" w:rsidRDefault="00CD4F51" w:rsidP="004D4D34">
      <w:pPr>
        <w:pStyle w:val="aff"/>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46326CB" w14:textId="77777777" w:rsidR="00CD4F51" w:rsidRPr="00842CDC" w:rsidRDefault="00CD4F51" w:rsidP="004D4D34">
      <w:pPr>
        <w:pStyle w:val="aff"/>
        <w:numPr>
          <w:ilvl w:val="0"/>
          <w:numId w:val="1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446"/>
    <w:p w14:paraId="5AD3F9E2" w14:textId="77777777" w:rsidR="008338F0" w:rsidRPr="00603221" w:rsidRDefault="008338F0" w:rsidP="004D4D34">
      <w:pPr>
        <w:rPr>
          <w:lang w:val="el-GR"/>
        </w:rPr>
      </w:pPr>
    </w:p>
    <w:p w14:paraId="11263F87" w14:textId="77777777" w:rsidR="00CD4F51" w:rsidRDefault="00CD4F51" w:rsidP="004D4D34">
      <w:pPr>
        <w:suppressAutoHyphens w:val="0"/>
        <w:spacing w:after="0"/>
        <w:jc w:val="left"/>
        <w:rPr>
          <w:b/>
          <w:color w:val="002060"/>
          <w:lang w:val="el-GR"/>
        </w:rPr>
      </w:pPr>
      <w:bookmarkStart w:id="447" w:name="_Ref496623895"/>
      <w:bookmarkStart w:id="448" w:name="_Ref496624676"/>
      <w:bookmarkStart w:id="449" w:name="_Ref496625135"/>
      <w:bookmarkStart w:id="450" w:name="_Toc97194387"/>
      <w:bookmarkStart w:id="451" w:name="_Toc97194491"/>
      <w:r>
        <w:rPr>
          <w:lang w:val="el-GR"/>
        </w:rPr>
        <w:br w:type="page"/>
      </w:r>
    </w:p>
    <w:p w14:paraId="035FCB27" w14:textId="19F150A3" w:rsidR="008338F0" w:rsidRPr="003329FF" w:rsidRDefault="003355E7" w:rsidP="004D4D34">
      <w:pPr>
        <w:pStyle w:val="2"/>
        <w:numPr>
          <w:ilvl w:val="0"/>
          <w:numId w:val="0"/>
        </w:numPr>
        <w:ind w:left="576" w:hanging="576"/>
        <w:rPr>
          <w:rFonts w:cs="Tahoma"/>
          <w:lang w:val="el-GR"/>
        </w:rPr>
      </w:pPr>
      <w:bookmarkStart w:id="452" w:name="_Toc165459091"/>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447"/>
      <w:bookmarkEnd w:id="448"/>
      <w:bookmarkEnd w:id="449"/>
      <w:bookmarkEnd w:id="450"/>
      <w:bookmarkEnd w:id="451"/>
      <w:bookmarkEnd w:id="452"/>
      <w:r w:rsidRPr="003329FF">
        <w:rPr>
          <w:rFonts w:cs="Tahoma"/>
          <w:lang w:val="el-GR"/>
        </w:rPr>
        <w:t xml:space="preserve"> </w:t>
      </w:r>
    </w:p>
    <w:p w14:paraId="0D0157FC" w14:textId="77777777" w:rsidR="009B6AAD" w:rsidRPr="00603221" w:rsidRDefault="009B6AAD" w:rsidP="004D4D34">
      <w:pPr>
        <w:pStyle w:val="3"/>
        <w:numPr>
          <w:ilvl w:val="0"/>
          <w:numId w:val="7"/>
        </w:numPr>
        <w:rPr>
          <w:rFonts w:cs="Tahoma"/>
          <w:szCs w:val="22"/>
          <w:u w:val="single"/>
          <w:lang w:val="el-GR"/>
        </w:rPr>
      </w:pPr>
      <w:bookmarkStart w:id="453" w:name="_Toc43634808"/>
      <w:bookmarkStart w:id="454" w:name="_Toc44821188"/>
      <w:bookmarkStart w:id="455" w:name="_Toc48552980"/>
      <w:bookmarkStart w:id="456" w:name="_Toc49073807"/>
      <w:bookmarkStart w:id="457" w:name="_Toc62559079"/>
      <w:bookmarkStart w:id="458" w:name="_Toc487799701"/>
      <w:bookmarkStart w:id="459" w:name="_Toc97194388"/>
      <w:bookmarkStart w:id="460" w:name="_Toc97194492"/>
      <w:bookmarkStart w:id="461" w:name="_Toc165459092"/>
      <w:r w:rsidRPr="00603221">
        <w:rPr>
          <w:rFonts w:cs="Tahoma"/>
          <w:szCs w:val="22"/>
          <w:u w:val="single"/>
          <w:lang w:val="el-GR"/>
        </w:rPr>
        <w:t>Εγγυητική Επιστολή Συμμετοχής</w:t>
      </w:r>
      <w:bookmarkEnd w:id="453"/>
      <w:bookmarkEnd w:id="454"/>
      <w:bookmarkEnd w:id="455"/>
      <w:bookmarkEnd w:id="456"/>
      <w:bookmarkEnd w:id="457"/>
      <w:bookmarkEnd w:id="458"/>
      <w:bookmarkEnd w:id="459"/>
      <w:bookmarkEnd w:id="460"/>
      <w:bookmarkEnd w:id="461"/>
    </w:p>
    <w:p w14:paraId="07991699" w14:textId="77777777" w:rsidR="007A7DCA" w:rsidRPr="00603221" w:rsidRDefault="007A7DCA" w:rsidP="004D4D34">
      <w:pPr>
        <w:rPr>
          <w:lang w:val="el-GR" w:eastAsia="el-GR"/>
        </w:rPr>
      </w:pPr>
    </w:p>
    <w:p w14:paraId="170499F7" w14:textId="77777777" w:rsidR="009B6AAD" w:rsidRPr="00603221" w:rsidRDefault="009B6AAD" w:rsidP="004D4D34">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6935CEB" w14:textId="77777777" w:rsidR="009B6AAD" w:rsidRPr="00603221" w:rsidRDefault="009B6AAD" w:rsidP="004D4D34">
      <w:pPr>
        <w:jc w:val="right"/>
        <w:rPr>
          <w:lang w:val="el-GR" w:eastAsia="el-GR"/>
        </w:rPr>
      </w:pPr>
      <w:r w:rsidRPr="00603221">
        <w:rPr>
          <w:lang w:val="el-GR" w:eastAsia="el-GR"/>
        </w:rPr>
        <w:t>Ημερομηνία έκδοσης...........................</w:t>
      </w:r>
    </w:p>
    <w:p w14:paraId="7E606215" w14:textId="77777777" w:rsidR="009B6AAD" w:rsidRPr="00603221" w:rsidRDefault="009B6AAD" w:rsidP="004D4D34">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529FC11B" w14:textId="77777777" w:rsidR="00483953" w:rsidRPr="00603221" w:rsidRDefault="00483953" w:rsidP="004D4D34">
      <w:pPr>
        <w:rPr>
          <w:lang w:val="el-GR" w:eastAsia="el-GR"/>
        </w:rPr>
      </w:pPr>
      <w:r>
        <w:rPr>
          <w:color w:val="000000"/>
          <w:lang w:val="el-GR"/>
        </w:rPr>
        <w:t>Λεωφ. Συγγρού 194, 176 71 Καλλιθέα Αθήνα</w:t>
      </w:r>
    </w:p>
    <w:p w14:paraId="55BFFDDA" w14:textId="77777777" w:rsidR="009B6AAD" w:rsidRPr="00603221" w:rsidRDefault="009B6AAD" w:rsidP="004D4D34">
      <w:pPr>
        <w:rPr>
          <w:lang w:val="el-GR" w:eastAsia="el-GR"/>
        </w:rPr>
      </w:pPr>
      <w:r w:rsidRPr="00603221">
        <w:rPr>
          <w:lang w:val="el-GR" w:eastAsia="el-GR"/>
        </w:rPr>
        <w:t xml:space="preserve">Εγγύηση μας υπ’ αριθμ. ……………….. ποσού ………………….……. ευρώ </w:t>
      </w:r>
    </w:p>
    <w:p w14:paraId="417A7441" w14:textId="77777777" w:rsidR="009B6AAD" w:rsidRPr="00603221" w:rsidRDefault="009B6AAD" w:rsidP="004D4D34">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1CAB636" w14:textId="77777777" w:rsidR="009B6AAD" w:rsidRPr="00603221" w:rsidRDefault="009B6AAD" w:rsidP="004D4D34">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8BCEBDE" w14:textId="77777777" w:rsidR="009B6AAD" w:rsidRPr="00603221" w:rsidRDefault="009B6AAD" w:rsidP="004D4D34">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2B16A9A" w14:textId="77777777" w:rsidR="009B6AAD" w:rsidRPr="00603221" w:rsidRDefault="009B6AAD" w:rsidP="004D4D34">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B5396AD" w14:textId="77777777" w:rsidR="009B6AAD" w:rsidRPr="00603221" w:rsidRDefault="009B6AAD" w:rsidP="004D4D34">
      <w:pPr>
        <w:rPr>
          <w:lang w:val="el-GR" w:eastAsia="el-GR"/>
        </w:rPr>
      </w:pPr>
      <w:r w:rsidRPr="00603221">
        <w:rPr>
          <w:lang w:val="el-GR" w:eastAsia="el-GR"/>
        </w:rPr>
        <w:t>α) (πλήρη επωνυμία) …… ΑΦΜ…….….... οδός............................. αριθμός.................ΤΚ………………</w:t>
      </w:r>
    </w:p>
    <w:p w14:paraId="70C820B8" w14:textId="77777777" w:rsidR="009B6AAD" w:rsidRPr="00603221" w:rsidRDefault="009B6AAD" w:rsidP="004D4D34">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89C23B0" w14:textId="77777777" w:rsidR="009B6AAD" w:rsidRPr="00603221" w:rsidRDefault="009B6AAD" w:rsidP="004D4D34">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911DFB2" w14:textId="77777777" w:rsidR="009B6AAD" w:rsidRPr="00603221" w:rsidRDefault="009B6AAD" w:rsidP="004D4D34">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DBF7174" w14:textId="77777777" w:rsidR="009B6AAD" w:rsidRPr="00603221" w:rsidRDefault="009B6AAD" w:rsidP="004D4D34">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470350D" w14:textId="77777777" w:rsidR="009B6AAD" w:rsidRPr="00603221" w:rsidRDefault="009B6AAD" w:rsidP="004D4D34">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FAFF941" w14:textId="77777777" w:rsidR="009B6AAD" w:rsidRPr="00603221" w:rsidRDefault="009B6AAD" w:rsidP="004D4D34">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1CFA2209" w14:textId="77777777" w:rsidR="009B6AAD" w:rsidRPr="00603221" w:rsidRDefault="009B6AAD" w:rsidP="004D4D34">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42F86AA4" w14:textId="77777777" w:rsidR="009B6AAD" w:rsidRPr="00603221" w:rsidRDefault="009B6AAD" w:rsidP="004D4D34">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F1FF855" w14:textId="1A9C485F" w:rsidR="009B6AAD" w:rsidRPr="00603221" w:rsidRDefault="009B6AAD" w:rsidP="004D4D34">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462" w:name="_Hlk67671899"/>
      <w:r w:rsidRPr="00603221">
        <w:rPr>
          <w:lang w:val="el-GR" w:eastAsia="el-GR"/>
        </w:rPr>
        <w:t xml:space="preserve">σύμφωνα </w:t>
      </w:r>
      <w:r w:rsidRPr="00251585">
        <w:rPr>
          <w:lang w:val="el-GR" w:eastAsia="el-GR"/>
        </w:rPr>
        <w:t xml:space="preserve">με την παρ. </w:t>
      </w:r>
      <w:r w:rsidR="00DD27E9" w:rsidRPr="00251585">
        <w:fldChar w:fldCharType="begin"/>
      </w:r>
      <w:r w:rsidR="00DD27E9" w:rsidRPr="00251585">
        <w:rPr>
          <w:lang w:val="el-GR"/>
        </w:rPr>
        <w:instrText xml:space="preserve"> </w:instrText>
      </w:r>
      <w:r w:rsidR="00DD27E9" w:rsidRPr="00251585">
        <w:instrText>REF</w:instrText>
      </w:r>
      <w:r w:rsidR="00DD27E9" w:rsidRPr="00251585">
        <w:rPr>
          <w:lang w:val="el-GR"/>
        </w:rPr>
        <w:instrText xml:space="preserve"> _</w:instrText>
      </w:r>
      <w:r w:rsidR="00DD27E9" w:rsidRPr="00251585">
        <w:instrText>Ref</w:instrText>
      </w:r>
      <w:r w:rsidR="00DD27E9" w:rsidRPr="00251585">
        <w:rPr>
          <w:lang w:val="el-GR"/>
        </w:rPr>
        <w:instrText>496542081 \</w:instrText>
      </w:r>
      <w:r w:rsidR="00DD27E9" w:rsidRPr="00251585">
        <w:instrText>r</w:instrText>
      </w:r>
      <w:r w:rsidR="00DD27E9" w:rsidRPr="00251585">
        <w:rPr>
          <w:lang w:val="el-GR"/>
        </w:rPr>
        <w:instrText xml:space="preserve"> \</w:instrText>
      </w:r>
      <w:r w:rsidR="00DD27E9" w:rsidRPr="00251585">
        <w:instrText>h</w:instrText>
      </w:r>
      <w:r w:rsidR="00DD27E9" w:rsidRPr="00251585">
        <w:rPr>
          <w:lang w:val="el-GR"/>
        </w:rPr>
        <w:instrText xml:space="preserve">  \* </w:instrText>
      </w:r>
      <w:r w:rsidR="00DD27E9" w:rsidRPr="00251585">
        <w:instrText>MERGEFORMAT</w:instrText>
      </w:r>
      <w:r w:rsidR="00DD27E9" w:rsidRPr="00251585">
        <w:rPr>
          <w:lang w:val="el-GR"/>
        </w:rPr>
        <w:instrText xml:space="preserve"> </w:instrText>
      </w:r>
      <w:r w:rsidR="00DD27E9" w:rsidRPr="00251585">
        <w:fldChar w:fldCharType="separate"/>
      </w:r>
      <w:r w:rsidR="00AD6C1A" w:rsidRPr="00AD6C1A">
        <w:rPr>
          <w:lang w:val="el-GR" w:eastAsia="el-GR"/>
        </w:rPr>
        <w:t>2.2.2</w:t>
      </w:r>
      <w:r w:rsidR="00DD27E9" w:rsidRPr="00251585">
        <w:fldChar w:fldCharType="end"/>
      </w:r>
      <w:r w:rsidR="004A3382" w:rsidRPr="00251585">
        <w:rPr>
          <w:lang w:val="el-GR" w:eastAsia="el-GR"/>
        </w:rPr>
        <w:t xml:space="preserve"> της παρούσας </w:t>
      </w:r>
      <w:r w:rsidRPr="00251585">
        <w:rPr>
          <w:lang w:val="el-GR" w:eastAsia="el-GR"/>
        </w:rPr>
        <w:t xml:space="preserve">, </w:t>
      </w:r>
      <w:bookmarkEnd w:id="462"/>
      <w:r w:rsidRPr="00251585">
        <w:rPr>
          <w:lang w:val="el-GR" w:eastAsia="el-GR"/>
        </w:rPr>
        <w:t>με</w:t>
      </w:r>
      <w:r w:rsidRPr="00603221">
        <w:rPr>
          <w:lang w:val="el-GR" w:eastAsia="el-GR"/>
        </w:rPr>
        <w:t xml:space="preserve"> την προϋπόθεση ότι το σχετικό αίτημά σας θα μας υποβληθεί πριν από την ημερομηνία λήξης της. </w:t>
      </w:r>
    </w:p>
    <w:p w14:paraId="1886BE28" w14:textId="77777777" w:rsidR="009B6AAD" w:rsidRPr="00603221" w:rsidRDefault="009B6AAD" w:rsidP="004D4D34">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439BFE1" w14:textId="77777777" w:rsidR="009B6AAD" w:rsidRPr="00603221" w:rsidRDefault="009B6AAD" w:rsidP="004D4D34">
      <w:pPr>
        <w:jc w:val="right"/>
        <w:rPr>
          <w:lang w:val="el-GR"/>
        </w:rPr>
      </w:pPr>
      <w:r w:rsidRPr="00603221">
        <w:rPr>
          <w:lang w:eastAsia="el-GR"/>
        </w:rPr>
        <w:t>(Εξουσιοδοτημένη υπογραφή)</w:t>
      </w:r>
    </w:p>
    <w:p w14:paraId="3682C8D2" w14:textId="77777777" w:rsidR="007A7DCA" w:rsidRPr="00603221" w:rsidRDefault="007A7DCA" w:rsidP="004D4D34">
      <w:pPr>
        <w:suppressAutoHyphens w:val="0"/>
        <w:spacing w:after="0"/>
        <w:jc w:val="left"/>
        <w:rPr>
          <w:lang w:val="el-GR"/>
        </w:rPr>
      </w:pPr>
    </w:p>
    <w:p w14:paraId="525EEEF7" w14:textId="77777777" w:rsidR="007A7DCA" w:rsidRPr="00603221" w:rsidRDefault="007A7DCA" w:rsidP="004D4D34">
      <w:pPr>
        <w:pStyle w:val="3"/>
        <w:numPr>
          <w:ilvl w:val="0"/>
          <w:numId w:val="7"/>
        </w:numPr>
        <w:rPr>
          <w:rFonts w:cs="Tahoma"/>
          <w:szCs w:val="22"/>
          <w:u w:val="single"/>
          <w:lang w:val="el-GR"/>
        </w:rPr>
      </w:pPr>
      <w:bookmarkStart w:id="463" w:name="_Toc97194389"/>
      <w:bookmarkStart w:id="464" w:name="_Toc97194493"/>
      <w:bookmarkStart w:id="465" w:name="_Toc165459093"/>
      <w:r w:rsidRPr="00603221">
        <w:rPr>
          <w:rFonts w:cs="Tahoma"/>
          <w:szCs w:val="22"/>
          <w:u w:val="single"/>
          <w:lang w:val="el-GR"/>
        </w:rPr>
        <w:t>Εγγυητική Επιστολή Καλής Εκτέλεσης</w:t>
      </w:r>
      <w:bookmarkEnd w:id="463"/>
      <w:bookmarkEnd w:id="464"/>
      <w:bookmarkEnd w:id="465"/>
      <w:r w:rsidRPr="00603221">
        <w:rPr>
          <w:rFonts w:cs="Tahoma"/>
          <w:szCs w:val="22"/>
          <w:u w:val="single"/>
          <w:lang w:val="el-GR"/>
        </w:rPr>
        <w:t xml:space="preserve"> </w:t>
      </w:r>
    </w:p>
    <w:p w14:paraId="1F0248EF" w14:textId="77777777" w:rsidR="009B6AAD" w:rsidRPr="00603221" w:rsidRDefault="009B6AAD" w:rsidP="004D4D34">
      <w:pPr>
        <w:suppressAutoHyphens w:val="0"/>
        <w:spacing w:after="0"/>
        <w:jc w:val="left"/>
        <w:rPr>
          <w:lang w:val="el-GR"/>
        </w:rPr>
      </w:pPr>
    </w:p>
    <w:p w14:paraId="35B4AC13" w14:textId="77777777" w:rsidR="007A7DCA" w:rsidRPr="00603221" w:rsidRDefault="007A7DCA" w:rsidP="004D4D34">
      <w:pPr>
        <w:rPr>
          <w:lang w:val="el-GR"/>
        </w:rPr>
      </w:pPr>
      <w:bookmarkStart w:id="466" w:name="_Toc336420407"/>
      <w:r w:rsidRPr="00603221">
        <w:rPr>
          <w:lang w:val="el-GR"/>
        </w:rPr>
        <w:t>ΕΚΔΟΤΗΣ (Πλήρης επωνυμία).......................................................................</w:t>
      </w:r>
      <w:bookmarkEnd w:id="466"/>
    </w:p>
    <w:p w14:paraId="6F3A3808" w14:textId="77777777" w:rsidR="007A7DCA" w:rsidRPr="00603221" w:rsidRDefault="007A7DCA" w:rsidP="004D4D34">
      <w:pPr>
        <w:jc w:val="right"/>
        <w:rPr>
          <w:lang w:val="el-GR"/>
        </w:rPr>
      </w:pPr>
      <w:r w:rsidRPr="00603221">
        <w:rPr>
          <w:lang w:val="el-GR"/>
        </w:rPr>
        <w:t>Ημερομηνία έκδοσης...........................</w:t>
      </w:r>
    </w:p>
    <w:p w14:paraId="278470A9" w14:textId="77777777" w:rsidR="007A7DCA" w:rsidRPr="00603221" w:rsidRDefault="007A7DCA" w:rsidP="004D4D34">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1EE2D0A6" w14:textId="77777777" w:rsidR="00483953" w:rsidRPr="00603221" w:rsidRDefault="00483953" w:rsidP="004D4D34">
      <w:pPr>
        <w:rPr>
          <w:lang w:val="el-GR" w:eastAsia="el-GR"/>
        </w:rPr>
      </w:pPr>
      <w:r>
        <w:rPr>
          <w:color w:val="000000"/>
          <w:lang w:val="el-GR"/>
        </w:rPr>
        <w:t>Λεωφ. Συγγρού 194, 176 71 Καλλιθέα Αθήνα</w:t>
      </w:r>
    </w:p>
    <w:p w14:paraId="7E6B2E31" w14:textId="77777777" w:rsidR="007A7DCA" w:rsidRPr="00603221" w:rsidRDefault="007A7DCA" w:rsidP="004D4D34">
      <w:pPr>
        <w:rPr>
          <w:lang w:val="el-GR"/>
        </w:rPr>
      </w:pPr>
    </w:p>
    <w:p w14:paraId="70D80F59" w14:textId="77777777" w:rsidR="007A7DCA" w:rsidRPr="00603221" w:rsidRDefault="007A7DCA" w:rsidP="004D4D34">
      <w:pPr>
        <w:rPr>
          <w:lang w:val="el-GR"/>
        </w:rPr>
      </w:pPr>
      <w:r w:rsidRPr="00603221">
        <w:rPr>
          <w:lang w:val="el-GR"/>
        </w:rPr>
        <w:t xml:space="preserve">Εγγύηση μας υπ’ αριθμ. ……………….. ποσού ………………….……. ευρώ </w:t>
      </w:r>
    </w:p>
    <w:p w14:paraId="2BD1CBC9" w14:textId="77777777" w:rsidR="007A7DCA" w:rsidRPr="00603221" w:rsidRDefault="007A7DCA" w:rsidP="004D4D34">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A839AA3" w14:textId="77777777" w:rsidR="007A7DCA" w:rsidRPr="00603221" w:rsidRDefault="007A7DCA" w:rsidP="004D4D34">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5D03709" w14:textId="77777777" w:rsidR="007A7DCA" w:rsidRPr="00603221" w:rsidRDefault="007A7DCA" w:rsidP="004D4D34">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DC033F" w14:textId="77777777" w:rsidR="007A7DCA" w:rsidRPr="00603221" w:rsidRDefault="007A7DCA" w:rsidP="004D4D34">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67583D1" w14:textId="77777777" w:rsidR="007A7DCA" w:rsidRPr="00603221" w:rsidRDefault="007A7DCA" w:rsidP="004D4D34">
      <w:pPr>
        <w:rPr>
          <w:lang w:val="el-GR" w:eastAsia="el-GR"/>
        </w:rPr>
      </w:pPr>
      <w:r w:rsidRPr="00603221">
        <w:rPr>
          <w:lang w:val="el-GR" w:eastAsia="el-GR"/>
        </w:rPr>
        <w:t>α) (πλήρη επωνυμία) …… ΑΦΜ…….….... οδός............................. αριθμός.................ΤΚ………………</w:t>
      </w:r>
    </w:p>
    <w:p w14:paraId="454ED38C" w14:textId="77777777" w:rsidR="007A7DCA" w:rsidRPr="00603221" w:rsidRDefault="007A7DCA" w:rsidP="004D4D34">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C168DE7" w14:textId="77777777" w:rsidR="007A7DCA" w:rsidRPr="00603221" w:rsidRDefault="007A7DCA" w:rsidP="004D4D34">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84ED447" w14:textId="77777777" w:rsidR="007A7DCA" w:rsidRPr="00603221" w:rsidRDefault="007A7DCA" w:rsidP="004D4D34">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33256EC" w14:textId="77777777" w:rsidR="007A7DCA" w:rsidRPr="00603221" w:rsidRDefault="007A7DCA" w:rsidP="004D4D34">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4D3D7F3D" w14:textId="77777777" w:rsidR="007A7DCA" w:rsidRPr="00603221" w:rsidRDefault="007A7DCA" w:rsidP="004D4D34">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B472964" w14:textId="0A77EB5E" w:rsidR="007A7DCA" w:rsidRPr="00603221" w:rsidRDefault="007A7DCA" w:rsidP="004D4D34">
      <w:pPr>
        <w:rPr>
          <w:lang w:val="el-GR"/>
        </w:rPr>
      </w:pPr>
      <w:r w:rsidRPr="00603221">
        <w:rPr>
          <w:lang w:val="el-GR"/>
        </w:rPr>
        <w:t xml:space="preserve">Η παρούσα ισχύει μέχρι και την ............... </w:t>
      </w:r>
      <w:bookmarkStart w:id="46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496542746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4.1</w:t>
      </w:r>
      <w:r w:rsidR="00DD27E9">
        <w:fldChar w:fldCharType="end"/>
      </w:r>
      <w:r w:rsidR="00CA6082" w:rsidRPr="00603221">
        <w:rPr>
          <w:b/>
          <w:color w:val="000000" w:themeColor="text1"/>
          <w:lang w:val="el-GR"/>
        </w:rPr>
        <w:t xml:space="preserve"> της παρούσας</w:t>
      </w:r>
      <w:r w:rsidRPr="00603221">
        <w:rPr>
          <w:lang w:val="el-GR"/>
        </w:rPr>
        <w:t>)</w:t>
      </w:r>
    </w:p>
    <w:bookmarkEnd w:id="467"/>
    <w:p w14:paraId="040BC031" w14:textId="77777777" w:rsidR="007A7DCA" w:rsidRPr="00603221" w:rsidRDefault="007A7DCA" w:rsidP="004D4D34">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1D8C9A1" w14:textId="77777777" w:rsidR="007A7DCA" w:rsidRPr="00603221" w:rsidRDefault="007A7DCA" w:rsidP="004D4D34">
      <w:pPr>
        <w:jc w:val="right"/>
        <w:rPr>
          <w:lang w:val="el-GR"/>
        </w:rPr>
      </w:pPr>
    </w:p>
    <w:p w14:paraId="04BBF750" w14:textId="77777777" w:rsidR="007A7DCA" w:rsidRPr="00C622A6" w:rsidRDefault="007A7DCA" w:rsidP="004D4D34">
      <w:pPr>
        <w:jc w:val="right"/>
        <w:rPr>
          <w:lang w:val="el-GR"/>
        </w:rPr>
      </w:pPr>
      <w:r w:rsidRPr="00C622A6">
        <w:rPr>
          <w:lang w:val="el-GR" w:eastAsia="el-GR"/>
        </w:rPr>
        <w:t>(Εξουσιοδοτημένη υπογραφή)</w:t>
      </w:r>
    </w:p>
    <w:p w14:paraId="3A0B7907" w14:textId="77777777" w:rsidR="00DA2A67" w:rsidRPr="00603221" w:rsidRDefault="00DA2A67" w:rsidP="004D4D34">
      <w:pPr>
        <w:suppressAutoHyphens w:val="0"/>
        <w:spacing w:after="0"/>
        <w:jc w:val="left"/>
        <w:rPr>
          <w:b/>
          <w:bCs/>
          <w:lang w:val="el-GR"/>
        </w:rPr>
      </w:pPr>
      <w:r w:rsidRPr="00603221">
        <w:rPr>
          <w:lang w:val="el-GR"/>
        </w:rPr>
        <w:br w:type="page"/>
      </w:r>
    </w:p>
    <w:p w14:paraId="652EC786" w14:textId="6BFE6EEC" w:rsidR="00E75240" w:rsidRPr="00A93898" w:rsidRDefault="00754574" w:rsidP="004D4D34">
      <w:pPr>
        <w:pStyle w:val="2"/>
        <w:numPr>
          <w:ilvl w:val="0"/>
          <w:numId w:val="0"/>
        </w:numPr>
        <w:ind w:left="576" w:hanging="576"/>
        <w:rPr>
          <w:rFonts w:cs="Tahoma"/>
          <w:lang w:val="el-GR"/>
        </w:rPr>
      </w:pPr>
      <w:bookmarkStart w:id="468" w:name="_Toc97194393"/>
      <w:bookmarkStart w:id="469" w:name="_Toc97194497"/>
      <w:bookmarkStart w:id="470" w:name="_Toc165459094"/>
      <w:r>
        <w:rPr>
          <w:rFonts w:cs="Tahoma"/>
          <w:lang w:val="el-GR"/>
        </w:rPr>
        <w:lastRenderedPageBreak/>
        <w:t xml:space="preserve">ΠΑΡΑΡΤΗΜΑ </w:t>
      </w:r>
      <w:r w:rsidR="003F4899">
        <w:rPr>
          <w:rFonts w:cs="Tahoma"/>
          <w:lang w:val="en-US"/>
        </w:rPr>
        <w:t>VIII</w:t>
      </w:r>
      <w:r w:rsidR="00E75240" w:rsidRPr="00A93898">
        <w:rPr>
          <w:rFonts w:cs="Tahoma"/>
          <w:lang w:val="el-GR"/>
        </w:rPr>
        <w:t>– ΕΝΗΜΕΡΩΣΗ ΓΙΑ ΤΗΝ ΕΠΕΞΕΡΓΑΣΙΑ ΠΡΟΣΩΠΙΚΩΝ ΔΕΔΟΜΕΝΩΝ</w:t>
      </w:r>
      <w:bookmarkEnd w:id="468"/>
      <w:bookmarkEnd w:id="469"/>
      <w:bookmarkEnd w:id="470"/>
      <w:r w:rsidR="00E75240" w:rsidRPr="00A93898">
        <w:rPr>
          <w:rFonts w:cs="Tahoma"/>
          <w:lang w:val="el-GR"/>
        </w:rPr>
        <w:t xml:space="preserve"> </w:t>
      </w:r>
    </w:p>
    <w:p w14:paraId="4EA9528B" w14:textId="77777777" w:rsidR="00E75240" w:rsidRPr="00821852" w:rsidRDefault="00E75240" w:rsidP="004D4D34">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0D089CB" w14:textId="77777777" w:rsidR="00E75240" w:rsidRPr="00821852" w:rsidRDefault="00E75240" w:rsidP="004D4D34">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B430EC7" w14:textId="77777777" w:rsidR="00E75240" w:rsidRPr="00821852" w:rsidRDefault="00E75240" w:rsidP="004D4D34">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69AE6ED" w14:textId="77777777" w:rsidR="00E75240" w:rsidRPr="00821852" w:rsidRDefault="00E75240" w:rsidP="004D4D34">
      <w:pPr>
        <w:rPr>
          <w:lang w:val="el-GR"/>
        </w:rPr>
      </w:pPr>
      <w:r w:rsidRPr="00821852">
        <w:rPr>
          <w:lang w:val="el-GR"/>
        </w:rPr>
        <w:t xml:space="preserve">ΙΙΙ. Αποδέκτες των ανωτέρω (υπό Α) δεδομένων στους οποίους κοινοποιούνται είναι: </w:t>
      </w:r>
    </w:p>
    <w:p w14:paraId="7F99C4AC" w14:textId="77777777" w:rsidR="00E75240" w:rsidRPr="00821852" w:rsidRDefault="00E75240" w:rsidP="004D4D34">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91AEBA0" w14:textId="77777777" w:rsidR="00E75240" w:rsidRPr="00821852" w:rsidRDefault="00E75240" w:rsidP="004D4D34">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8CE3DC1" w14:textId="77777777" w:rsidR="00E75240" w:rsidRPr="00821852" w:rsidRDefault="00E75240" w:rsidP="004D4D34">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B23ECC8" w14:textId="77777777" w:rsidR="00E75240" w:rsidRPr="00821852" w:rsidRDefault="00E75240" w:rsidP="004D4D34">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C3F7C0F" w14:textId="77777777" w:rsidR="00E75240" w:rsidRPr="00821852" w:rsidRDefault="00E75240" w:rsidP="004D4D34">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406707D" w14:textId="54A4379E" w:rsidR="006C03D6" w:rsidRDefault="00E75240" w:rsidP="004D4D34">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6C03D6" w:rsidSect="00341D5A">
      <w:headerReference w:type="first" r:id="rId3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59104" w14:textId="77777777" w:rsidR="00341D5A" w:rsidRDefault="00341D5A">
      <w:pPr>
        <w:spacing w:after="0"/>
      </w:pPr>
      <w:r>
        <w:separator/>
      </w:r>
    </w:p>
  </w:endnote>
  <w:endnote w:type="continuationSeparator" w:id="0">
    <w:p w14:paraId="6C9A89E0" w14:textId="77777777" w:rsidR="00341D5A" w:rsidRDefault="00341D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DD27E9" w:rsidRPr="00A73BD3" w14:paraId="1F9B6000" w14:textId="77777777" w:rsidTr="004A042B">
      <w:tc>
        <w:tcPr>
          <w:tcW w:w="3415" w:type="dxa"/>
        </w:tcPr>
        <w:p w14:paraId="3D8A18DE" w14:textId="77777777" w:rsidR="00DD27E9" w:rsidRDefault="00DD27E9" w:rsidP="00DD27E9">
          <w:pPr>
            <w:pStyle w:val="af2"/>
            <w:spacing w:after="0"/>
            <w:rPr>
              <w:rStyle w:val="a3"/>
              <w:rFonts w:cs="Tahoma"/>
              <w:sz w:val="20"/>
              <w:lang w:val="el-GR"/>
            </w:rPr>
          </w:pPr>
        </w:p>
        <w:p w14:paraId="75E8C267" w14:textId="77777777" w:rsidR="00DD27E9" w:rsidRPr="001E54F6" w:rsidRDefault="00DD27E9" w:rsidP="00DD27E9">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5332" w:type="dxa"/>
        </w:tcPr>
        <w:p w14:paraId="7D76EDBD" w14:textId="444263BD" w:rsidR="00DD27E9" w:rsidRDefault="00DD27E9" w:rsidP="00DD27E9">
          <w:pPr>
            <w:pStyle w:val="af2"/>
            <w:spacing w:after="0"/>
            <w:rPr>
              <w:rStyle w:val="a3"/>
              <w:rFonts w:cs="Tahoma"/>
              <w:sz w:val="20"/>
              <w:lang w:val="el-GR"/>
            </w:rPr>
          </w:pPr>
        </w:p>
        <w:p w14:paraId="568B6378" w14:textId="77777777" w:rsidR="00DD27E9" w:rsidRDefault="00DD27E9" w:rsidP="00DD27E9">
          <w:pPr>
            <w:pStyle w:val="af2"/>
            <w:spacing w:after="0"/>
            <w:rPr>
              <w:rStyle w:val="a3"/>
              <w:rFonts w:cs="Tahoma"/>
              <w:sz w:val="20"/>
              <w:lang w:val="el-GR"/>
            </w:rPr>
          </w:pPr>
        </w:p>
        <w:p w14:paraId="3C73DD84" w14:textId="77777777" w:rsidR="00DD27E9" w:rsidRPr="001E54F6" w:rsidRDefault="00DD27E9" w:rsidP="00DD27E9">
          <w:pPr>
            <w:pStyle w:val="af2"/>
            <w:spacing w:after="0"/>
            <w:rPr>
              <w:rStyle w:val="a3"/>
              <w:rFonts w:cs="Tahoma"/>
              <w:sz w:val="20"/>
              <w:lang w:val="el-GR"/>
            </w:rPr>
          </w:pPr>
        </w:p>
      </w:tc>
      <w:tc>
        <w:tcPr>
          <w:tcW w:w="1108" w:type="dxa"/>
        </w:tcPr>
        <w:p w14:paraId="4405F283" w14:textId="77777777" w:rsidR="00DD27E9" w:rsidRPr="0039697A" w:rsidRDefault="00DD27E9" w:rsidP="00DD27E9">
          <w:pPr>
            <w:pStyle w:val="af2"/>
            <w:spacing w:after="0"/>
            <w:jc w:val="right"/>
            <w:rPr>
              <w:rStyle w:val="a3"/>
              <w:rFonts w:cs="Tahoma"/>
              <w:sz w:val="20"/>
              <w:lang w:val="el-GR"/>
            </w:rPr>
          </w:pPr>
        </w:p>
        <w:p w14:paraId="33355219" w14:textId="77777777" w:rsidR="00DD27E9" w:rsidRPr="001E54F6" w:rsidRDefault="00DD27E9" w:rsidP="00DD27E9">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sz w:val="20"/>
            </w:rPr>
            <w:t>39</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sz w:val="20"/>
            </w:rPr>
            <w:t>94</w:t>
          </w:r>
          <w:r w:rsidRPr="001E54F6">
            <w:rPr>
              <w:rStyle w:val="a3"/>
              <w:rFonts w:cs="Tahoma"/>
              <w:sz w:val="20"/>
            </w:rPr>
            <w:fldChar w:fldCharType="end"/>
          </w:r>
        </w:p>
      </w:tc>
    </w:tr>
  </w:tbl>
  <w:p w14:paraId="14E7DA0F" w14:textId="77777777" w:rsidR="00016F0C" w:rsidRPr="00D84146" w:rsidRDefault="00016F0C" w:rsidP="00222FAC">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016F0C" w:rsidRPr="00A73BD3" w14:paraId="6BE27358" w14:textId="77777777" w:rsidTr="00016F0C">
      <w:tc>
        <w:tcPr>
          <w:tcW w:w="3415" w:type="dxa"/>
        </w:tcPr>
        <w:p w14:paraId="4DAFCA49" w14:textId="77777777" w:rsidR="00016F0C" w:rsidRDefault="00016F0C" w:rsidP="00BE1BAD">
          <w:pPr>
            <w:pStyle w:val="af2"/>
            <w:spacing w:after="0"/>
            <w:rPr>
              <w:rStyle w:val="a3"/>
              <w:rFonts w:cs="Tahoma"/>
              <w:sz w:val="20"/>
              <w:lang w:val="el-GR"/>
            </w:rPr>
          </w:pPr>
        </w:p>
        <w:p w14:paraId="6BF023E4" w14:textId="77777777" w:rsidR="00016F0C" w:rsidRPr="001E54F6" w:rsidRDefault="00016F0C" w:rsidP="00BE1BA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5332" w:type="dxa"/>
        </w:tcPr>
        <w:p w14:paraId="769DC5B4" w14:textId="5C38CDC9" w:rsidR="00016F0C" w:rsidRDefault="00016F0C" w:rsidP="00BE1BAD">
          <w:pPr>
            <w:pStyle w:val="af2"/>
            <w:spacing w:after="0"/>
            <w:rPr>
              <w:rStyle w:val="a3"/>
              <w:rFonts w:cs="Tahoma"/>
              <w:sz w:val="20"/>
              <w:lang w:val="el-GR"/>
            </w:rPr>
          </w:pPr>
        </w:p>
        <w:p w14:paraId="1DB68F8A" w14:textId="77777777" w:rsidR="00016F0C" w:rsidRDefault="00016F0C" w:rsidP="00BE1BAD">
          <w:pPr>
            <w:pStyle w:val="af2"/>
            <w:spacing w:after="0"/>
            <w:rPr>
              <w:rStyle w:val="a3"/>
              <w:rFonts w:cs="Tahoma"/>
              <w:sz w:val="20"/>
              <w:lang w:val="el-GR"/>
            </w:rPr>
          </w:pPr>
        </w:p>
        <w:p w14:paraId="7FAD726D" w14:textId="77777777" w:rsidR="00016F0C" w:rsidRPr="001E54F6" w:rsidRDefault="00016F0C" w:rsidP="00BE1BAD">
          <w:pPr>
            <w:pStyle w:val="af2"/>
            <w:spacing w:after="0"/>
            <w:rPr>
              <w:rStyle w:val="a3"/>
              <w:rFonts w:cs="Tahoma"/>
              <w:sz w:val="20"/>
              <w:lang w:val="el-GR"/>
            </w:rPr>
          </w:pPr>
        </w:p>
      </w:tc>
      <w:tc>
        <w:tcPr>
          <w:tcW w:w="1108" w:type="dxa"/>
        </w:tcPr>
        <w:p w14:paraId="3C0BC2DF" w14:textId="77777777" w:rsidR="00016F0C" w:rsidRPr="0039697A" w:rsidRDefault="00016F0C" w:rsidP="00BE1BAD">
          <w:pPr>
            <w:pStyle w:val="af2"/>
            <w:spacing w:after="0"/>
            <w:jc w:val="right"/>
            <w:rPr>
              <w:rStyle w:val="a3"/>
              <w:rFonts w:cs="Tahoma"/>
              <w:sz w:val="20"/>
              <w:lang w:val="el-GR"/>
            </w:rPr>
          </w:pPr>
        </w:p>
        <w:p w14:paraId="2A3FC7D8" w14:textId="77777777" w:rsidR="00016F0C" w:rsidRPr="001E54F6" w:rsidRDefault="00340CC1" w:rsidP="00BE1BAD">
          <w:pPr>
            <w:pStyle w:val="af2"/>
            <w:spacing w:after="0"/>
            <w:jc w:val="right"/>
            <w:rPr>
              <w:rStyle w:val="a3"/>
              <w:rFonts w:cs="Tahoma"/>
              <w:sz w:val="20"/>
            </w:rPr>
          </w:pPr>
          <w:r w:rsidRPr="001E54F6">
            <w:rPr>
              <w:rStyle w:val="a3"/>
              <w:rFonts w:cs="Tahoma"/>
              <w:sz w:val="20"/>
            </w:rPr>
            <w:fldChar w:fldCharType="begin"/>
          </w:r>
          <w:r w:rsidR="00016F0C" w:rsidRPr="001E54F6">
            <w:rPr>
              <w:rStyle w:val="a3"/>
              <w:rFonts w:cs="Tahoma"/>
              <w:sz w:val="20"/>
            </w:rPr>
            <w:instrText xml:space="preserve"> PAGE </w:instrText>
          </w:r>
          <w:r w:rsidRPr="001E54F6">
            <w:rPr>
              <w:rStyle w:val="a3"/>
              <w:rFonts w:cs="Tahoma"/>
              <w:sz w:val="20"/>
            </w:rPr>
            <w:fldChar w:fldCharType="separate"/>
          </w:r>
          <w:r w:rsidR="00D90B66">
            <w:rPr>
              <w:rStyle w:val="a3"/>
              <w:rFonts w:cs="Tahoma"/>
              <w:noProof/>
              <w:sz w:val="20"/>
            </w:rPr>
            <w:t>89</w:t>
          </w:r>
          <w:r w:rsidRPr="001E54F6">
            <w:rPr>
              <w:rStyle w:val="a3"/>
              <w:rFonts w:cs="Tahoma"/>
              <w:sz w:val="20"/>
            </w:rPr>
            <w:fldChar w:fldCharType="end"/>
          </w:r>
          <w:r w:rsidR="00016F0C" w:rsidRPr="001E54F6">
            <w:rPr>
              <w:rStyle w:val="a3"/>
              <w:rFonts w:cs="Tahoma"/>
              <w:sz w:val="20"/>
            </w:rPr>
            <w:t xml:space="preserve"> - </w:t>
          </w:r>
          <w:r w:rsidRPr="001E54F6">
            <w:rPr>
              <w:rStyle w:val="a3"/>
              <w:rFonts w:cs="Tahoma"/>
              <w:sz w:val="20"/>
            </w:rPr>
            <w:fldChar w:fldCharType="begin"/>
          </w:r>
          <w:r w:rsidR="00016F0C" w:rsidRPr="001E54F6">
            <w:rPr>
              <w:rStyle w:val="a3"/>
              <w:rFonts w:cs="Tahoma"/>
              <w:sz w:val="20"/>
            </w:rPr>
            <w:instrText xml:space="preserve"> NUMPAGES </w:instrText>
          </w:r>
          <w:r w:rsidRPr="001E54F6">
            <w:rPr>
              <w:rStyle w:val="a3"/>
              <w:rFonts w:cs="Tahoma"/>
              <w:sz w:val="20"/>
            </w:rPr>
            <w:fldChar w:fldCharType="separate"/>
          </w:r>
          <w:r w:rsidR="00D90B66">
            <w:rPr>
              <w:rStyle w:val="a3"/>
              <w:rFonts w:cs="Tahoma"/>
              <w:noProof/>
              <w:sz w:val="20"/>
            </w:rPr>
            <w:t>91</w:t>
          </w:r>
          <w:r w:rsidRPr="001E54F6">
            <w:rPr>
              <w:rStyle w:val="a3"/>
              <w:rFonts w:cs="Tahoma"/>
              <w:sz w:val="20"/>
            </w:rPr>
            <w:fldChar w:fldCharType="end"/>
          </w:r>
        </w:p>
      </w:tc>
    </w:tr>
  </w:tbl>
  <w:p w14:paraId="07F9DE45" w14:textId="77777777" w:rsidR="00016F0C" w:rsidRPr="001D4D73" w:rsidRDefault="00016F0C">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8E53" w14:textId="77777777" w:rsidR="00016F0C" w:rsidRDefault="00016F0C">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16F0C" w:rsidRPr="00A73BD3" w14:paraId="65319EAA" w14:textId="77777777" w:rsidTr="003366E9">
      <w:tc>
        <w:tcPr>
          <w:tcW w:w="8747" w:type="dxa"/>
          <w:tcBorders>
            <w:top w:val="single" w:sz="4" w:space="0" w:color="auto"/>
          </w:tcBorders>
        </w:tcPr>
        <w:p w14:paraId="0582E5EA" w14:textId="77777777" w:rsidR="00016F0C" w:rsidRPr="003329FF" w:rsidRDefault="00016F0C"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09BAFABB" w14:textId="77777777" w:rsidR="00016F0C" w:rsidRPr="003329FF" w:rsidRDefault="00340CC1" w:rsidP="003329FF">
          <w:pPr>
            <w:pStyle w:val="af2"/>
            <w:spacing w:after="0"/>
            <w:jc w:val="right"/>
            <w:rPr>
              <w:rStyle w:val="a3"/>
              <w:rFonts w:cs="Tahoma"/>
              <w:sz w:val="20"/>
            </w:rPr>
          </w:pPr>
          <w:r w:rsidRPr="003329FF">
            <w:rPr>
              <w:rStyle w:val="a3"/>
              <w:rFonts w:cs="Tahoma"/>
              <w:sz w:val="20"/>
            </w:rPr>
            <w:fldChar w:fldCharType="begin"/>
          </w:r>
          <w:r w:rsidR="00016F0C" w:rsidRPr="003329FF">
            <w:rPr>
              <w:rStyle w:val="a3"/>
              <w:rFonts w:cs="Tahoma"/>
              <w:sz w:val="20"/>
            </w:rPr>
            <w:instrText xml:space="preserve"> PAGE </w:instrText>
          </w:r>
          <w:r w:rsidRPr="003329FF">
            <w:rPr>
              <w:rStyle w:val="a3"/>
              <w:rFonts w:cs="Tahoma"/>
              <w:sz w:val="20"/>
            </w:rPr>
            <w:fldChar w:fldCharType="separate"/>
          </w:r>
          <w:r w:rsidR="00D90B66">
            <w:rPr>
              <w:rStyle w:val="a3"/>
              <w:rFonts w:cs="Tahoma"/>
              <w:noProof/>
              <w:sz w:val="20"/>
            </w:rPr>
            <w:t>94</w:t>
          </w:r>
          <w:r w:rsidRPr="003329FF">
            <w:rPr>
              <w:rStyle w:val="a3"/>
              <w:rFonts w:cs="Tahoma"/>
              <w:sz w:val="20"/>
            </w:rPr>
            <w:fldChar w:fldCharType="end"/>
          </w:r>
          <w:r w:rsidR="00016F0C" w:rsidRPr="003329FF">
            <w:rPr>
              <w:rStyle w:val="a3"/>
              <w:rFonts w:cs="Tahoma"/>
              <w:sz w:val="20"/>
            </w:rPr>
            <w:t xml:space="preserve"> - </w:t>
          </w:r>
          <w:r w:rsidRPr="003329FF">
            <w:rPr>
              <w:rStyle w:val="a3"/>
              <w:rFonts w:cs="Tahoma"/>
              <w:sz w:val="20"/>
            </w:rPr>
            <w:fldChar w:fldCharType="begin"/>
          </w:r>
          <w:r w:rsidR="00016F0C" w:rsidRPr="003329FF">
            <w:rPr>
              <w:rStyle w:val="a3"/>
              <w:rFonts w:cs="Tahoma"/>
              <w:sz w:val="20"/>
            </w:rPr>
            <w:instrText xml:space="preserve"> NUMPAGES </w:instrText>
          </w:r>
          <w:r w:rsidRPr="003329FF">
            <w:rPr>
              <w:rStyle w:val="a3"/>
              <w:rFonts w:cs="Tahoma"/>
              <w:sz w:val="20"/>
            </w:rPr>
            <w:fldChar w:fldCharType="separate"/>
          </w:r>
          <w:r w:rsidR="00D90B66">
            <w:rPr>
              <w:rStyle w:val="a3"/>
              <w:rFonts w:cs="Tahoma"/>
              <w:noProof/>
              <w:sz w:val="20"/>
            </w:rPr>
            <w:t>94</w:t>
          </w:r>
          <w:r w:rsidRPr="003329FF">
            <w:rPr>
              <w:rStyle w:val="a3"/>
              <w:rFonts w:cs="Tahoma"/>
              <w:sz w:val="20"/>
            </w:rPr>
            <w:fldChar w:fldCharType="end"/>
          </w:r>
        </w:p>
      </w:tc>
    </w:tr>
  </w:tbl>
  <w:p w14:paraId="3BA0CB95" w14:textId="77777777" w:rsidR="00016F0C" w:rsidRDefault="00016F0C"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8FCAE" w14:textId="77777777" w:rsidR="00341D5A" w:rsidRDefault="00341D5A">
      <w:pPr>
        <w:spacing w:after="0"/>
      </w:pPr>
      <w:r>
        <w:separator/>
      </w:r>
    </w:p>
  </w:footnote>
  <w:footnote w:type="continuationSeparator" w:id="0">
    <w:p w14:paraId="44176DB3" w14:textId="77777777" w:rsidR="00341D5A" w:rsidRDefault="00341D5A">
      <w:pPr>
        <w:spacing w:after="0"/>
      </w:pPr>
      <w:r>
        <w:continuationSeparator/>
      </w:r>
    </w:p>
  </w:footnote>
  <w:footnote w:id="1">
    <w:p w14:paraId="12E7FBB1" w14:textId="77777777" w:rsidR="00016F0C" w:rsidRPr="006B2C94" w:rsidRDefault="00016F0C"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68AF8074" w14:textId="77777777" w:rsidR="00016F0C" w:rsidRPr="00BD65F6" w:rsidRDefault="00016F0C"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2FDFC319" w14:textId="77777777" w:rsidR="00016F0C" w:rsidRPr="005B2FD1" w:rsidRDefault="00016F0C"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364C7192" w14:textId="77777777" w:rsidR="00016F0C" w:rsidRPr="006B2C94" w:rsidRDefault="00016F0C" w:rsidP="002B2F6A">
      <w:pPr>
        <w:pStyle w:val="af4"/>
        <w:rPr>
          <w:lang w:val="el-GR"/>
        </w:rPr>
      </w:pPr>
      <w:r>
        <w:rPr>
          <w:rStyle w:val="a4"/>
        </w:rPr>
        <w:footnoteRef/>
      </w:r>
      <w:r>
        <w:rPr>
          <w:lang w:val="el-GR"/>
        </w:rPr>
        <w:tab/>
        <w:t>Άρθρο 96, παρ. 7 του ν. 4412/2016</w:t>
      </w:r>
    </w:p>
  </w:footnote>
  <w:footnote w:id="5">
    <w:p w14:paraId="2DADBF90" w14:textId="77777777" w:rsidR="00016F0C" w:rsidRPr="009C1E20" w:rsidRDefault="00016F0C"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7D9AC2C3" w14:textId="77777777" w:rsidR="00016F0C" w:rsidRPr="00F93782" w:rsidRDefault="00016F0C"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352EAFAC" w14:textId="77777777" w:rsidR="00016F0C" w:rsidRPr="00FF4138" w:rsidRDefault="00016F0C"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5B1624A3" w14:textId="77777777" w:rsidR="00016F0C" w:rsidRPr="00E67B51" w:rsidRDefault="00016F0C" w:rsidP="005052FB">
      <w:pPr>
        <w:pStyle w:val="af4"/>
        <w:rPr>
          <w:ins w:id="350" w:author="Συντάκτης"/>
          <w:del w:id="351" w:author="Συντάκτης"/>
          <w:lang w:val="en-US"/>
        </w:rPr>
      </w:pPr>
      <w:r w:rsidRPr="00022C43">
        <w:rPr>
          <w:rStyle w:val="0"/>
        </w:rPr>
        <w:footnoteRef/>
      </w:r>
      <w:r w:rsidRPr="00E67B51">
        <w:rPr>
          <w:lang w:val="en-US"/>
        </w:rPr>
        <w:t xml:space="preserve">  </w:t>
      </w:r>
      <w:r w:rsidRPr="00E67B51">
        <w:rPr>
          <w:lang w:val="en-US"/>
        </w:rPr>
        <w:tab/>
      </w:r>
      <w:r>
        <w:rPr>
          <w:lang w:val="el-GR"/>
        </w:rPr>
        <w:t>Ά</w:t>
      </w:r>
      <w:r w:rsidRPr="00022C43">
        <w:rPr>
          <w:lang w:val="el-GR"/>
        </w:rPr>
        <w:t>ρθρο</w:t>
      </w:r>
      <w:r w:rsidRPr="00E67B51">
        <w:rPr>
          <w:lang w:val="en-US"/>
        </w:rPr>
        <w:t xml:space="preserve"> 205</w:t>
      </w:r>
      <w:r w:rsidRPr="00022C43">
        <w:rPr>
          <w:lang w:val="el-GR"/>
        </w:rPr>
        <w:t>Α</w:t>
      </w:r>
      <w:r w:rsidRPr="00E67B51">
        <w:rPr>
          <w:lang w:val="en-US"/>
        </w:rPr>
        <w:t xml:space="preserve"> </w:t>
      </w:r>
      <w:r w:rsidRPr="00022C43">
        <w:rPr>
          <w:lang w:val="el-GR"/>
        </w:rPr>
        <w:t>του</w:t>
      </w:r>
      <w:r w:rsidRPr="00E67B51">
        <w:rPr>
          <w:lang w:val="en-US"/>
        </w:rPr>
        <w:t xml:space="preserve"> </w:t>
      </w:r>
      <w:r w:rsidRPr="00022C43">
        <w:rPr>
          <w:lang w:val="el-GR"/>
        </w:rPr>
        <w:t>ν</w:t>
      </w:r>
      <w:r w:rsidRPr="00E67B51">
        <w:rPr>
          <w:lang w:val="en-US"/>
        </w:rPr>
        <w:t>. 4412/2016</w:t>
      </w:r>
    </w:p>
  </w:footnote>
  <w:footnote w:id="9">
    <w:p w14:paraId="7B88622B" w14:textId="77777777" w:rsidR="00016F0C" w:rsidRPr="00EE7F42" w:rsidRDefault="00016F0C"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387" w14:textId="3B1D35D6" w:rsidR="00E338EB" w:rsidRDefault="00E338EB" w:rsidP="00E338EB">
    <w:pPr>
      <w:pStyle w:val="af3"/>
      <w:pBdr>
        <w:top w:val="nil"/>
        <w:left w:val="nil"/>
        <w:bottom w:val="single" w:sz="4" w:space="1" w:color="000000"/>
        <w:right w:val="nil"/>
        <w:between w:val="nil"/>
      </w:pBdr>
      <w:jc w:val="center"/>
      <w:rPr>
        <w:rFonts w:eastAsia="Tahoma"/>
        <w:sz w:val="20"/>
        <w:lang w:val="el-GR"/>
      </w:rPr>
    </w:pPr>
    <w:r>
      <w:rPr>
        <w:sz w:val="20"/>
        <w:lang w:val="el-GR"/>
      </w:rPr>
      <w:t>Διακήρυξη Ηλεκτρονικού Ανοικτού Κάτω των Ορίων Διαγωνισμού για το Έργο</w:t>
    </w:r>
    <w:r>
      <w:rPr>
        <w:rFonts w:eastAsia="Tahoma"/>
        <w:sz w:val="20"/>
        <w:lang w:val="el-GR"/>
      </w:rPr>
      <w:t xml:space="preserve"> </w:t>
    </w:r>
    <w:bookmarkStart w:id="9" w:name="_Hlk139892558"/>
    <w:r w:rsidRPr="00EA6517">
      <w:rPr>
        <w:rFonts w:eastAsia="Tahoma"/>
        <w:sz w:val="20"/>
        <w:lang w:val="el-GR"/>
      </w:rPr>
      <w:t>«</w:t>
    </w:r>
    <w:r w:rsidR="004F4085" w:rsidRPr="004F4085">
      <w:rPr>
        <w:rFonts w:eastAsia="Tahoma"/>
        <w:sz w:val="20"/>
        <w:lang w:val="el-GR"/>
      </w:rPr>
      <w:t>Παροχή Υποστηρικτικών Υπηρεσιών στα πλαίσια διαχείρισης Δράσεων Κρατικών Ενισχύσεων που υλοποιεί η «Κοινωνία της Πληροφορίας Μ.Α.Ε.</w:t>
    </w:r>
    <w:r>
      <w:rPr>
        <w:rFonts w:eastAsia="Tahoma"/>
        <w:sz w:val="20"/>
        <w:lang w:val="el-GR"/>
      </w:rPr>
      <w:t>»</w:t>
    </w:r>
  </w:p>
  <w:bookmarkEnd w:id="9"/>
  <w:p w14:paraId="70AB2CFD" w14:textId="384D74B4" w:rsidR="00016F0C" w:rsidRPr="00E338EB" w:rsidRDefault="00016F0C" w:rsidP="00E338EB">
    <w:pPr>
      <w:pStyle w:val="af3"/>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016F0C" w:rsidRPr="00D559AD" w14:paraId="0A493CAD" w14:textId="77777777" w:rsidTr="00F823E5">
      <w:trPr>
        <w:trHeight w:val="417"/>
      </w:trPr>
      <w:tc>
        <w:tcPr>
          <w:tcW w:w="3104" w:type="dxa"/>
          <w:vMerge w:val="restart"/>
          <w:tcBorders>
            <w:top w:val="nil"/>
            <w:left w:val="nil"/>
            <w:bottom w:val="nil"/>
            <w:right w:val="nil"/>
          </w:tcBorders>
        </w:tcPr>
        <w:p w14:paraId="65525513" w14:textId="77777777" w:rsidR="00016F0C" w:rsidRPr="00C82DB4" w:rsidRDefault="00016F0C" w:rsidP="00C82DB4">
          <w:pPr>
            <w:ind w:right="-442"/>
            <w:rPr>
              <w:rFonts w:ascii="Calibri" w:hAnsi="Calibri"/>
              <w:b/>
              <w:lang w:val="en-US" w:eastAsia="en-US"/>
            </w:rPr>
          </w:pPr>
          <w:r w:rsidRPr="00C82DB4">
            <w:rPr>
              <w:rFonts w:ascii="Calibri" w:hAnsi="Calibri"/>
              <w:b/>
              <w:noProof/>
              <w:lang w:eastAsia="en-GB"/>
            </w:rPr>
            <w:drawing>
              <wp:inline distT="0" distB="0" distL="0" distR="0" wp14:anchorId="0374E860" wp14:editId="37036758">
                <wp:extent cx="1558925" cy="492125"/>
                <wp:effectExtent l="0" t="0" r="3175" b="3175"/>
                <wp:docPr id="151905734" name="Picture 1612366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296B277" w14:textId="18CD681E" w:rsidR="00016F0C" w:rsidRPr="00C82DB4" w:rsidRDefault="00016F0C"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 xml:space="preserve">Λεωφ.Συγγρού 194, 176 71 - Καλλιθέα (Αττική)  • Τηλ.: 213 1300 700  </w:t>
          </w:r>
        </w:p>
      </w:tc>
    </w:tr>
    <w:tr w:rsidR="00016F0C" w:rsidRPr="00C82DB4" w14:paraId="370D4C1B" w14:textId="77777777" w:rsidTr="00F823E5">
      <w:tc>
        <w:tcPr>
          <w:tcW w:w="3104" w:type="dxa"/>
          <w:vMerge/>
          <w:tcBorders>
            <w:left w:val="nil"/>
            <w:bottom w:val="nil"/>
            <w:right w:val="nil"/>
          </w:tcBorders>
        </w:tcPr>
        <w:p w14:paraId="36A96A3A" w14:textId="77777777" w:rsidR="00016F0C" w:rsidRPr="00C82DB4" w:rsidRDefault="00016F0C" w:rsidP="00C82DB4">
          <w:pPr>
            <w:ind w:right="-442"/>
            <w:rPr>
              <w:rFonts w:ascii="Calibri" w:hAnsi="Calibri"/>
              <w:b/>
              <w:lang w:val="el-GR" w:eastAsia="en-US"/>
            </w:rPr>
          </w:pPr>
        </w:p>
      </w:tc>
      <w:tc>
        <w:tcPr>
          <w:tcW w:w="6426" w:type="dxa"/>
          <w:tcBorders>
            <w:left w:val="nil"/>
            <w:bottom w:val="nil"/>
            <w:right w:val="nil"/>
          </w:tcBorders>
          <w:vAlign w:val="center"/>
        </w:tcPr>
        <w:p w14:paraId="1C5D0173" w14:textId="77777777" w:rsidR="00016F0C" w:rsidRPr="00C82DB4" w:rsidRDefault="00016F0C"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016F0C" w:rsidRPr="00D559AD" w14:paraId="2BFCE077" w14:textId="77777777" w:rsidTr="00F823E5">
      <w:trPr>
        <w:trHeight w:val="301"/>
      </w:trPr>
      <w:tc>
        <w:tcPr>
          <w:tcW w:w="3104" w:type="dxa"/>
          <w:vMerge/>
          <w:tcBorders>
            <w:left w:val="nil"/>
            <w:bottom w:val="nil"/>
            <w:right w:val="nil"/>
          </w:tcBorders>
        </w:tcPr>
        <w:p w14:paraId="142D6B8C" w14:textId="77777777" w:rsidR="00016F0C" w:rsidRPr="00C82DB4" w:rsidRDefault="00016F0C" w:rsidP="00C82DB4">
          <w:pPr>
            <w:ind w:right="-442"/>
            <w:rPr>
              <w:rFonts w:ascii="Calibri" w:hAnsi="Calibri"/>
              <w:b/>
              <w:lang w:val="it-IT" w:eastAsia="en-US"/>
            </w:rPr>
          </w:pPr>
        </w:p>
      </w:tc>
      <w:tc>
        <w:tcPr>
          <w:tcW w:w="6426" w:type="dxa"/>
          <w:tcBorders>
            <w:top w:val="nil"/>
            <w:left w:val="nil"/>
            <w:bottom w:val="nil"/>
            <w:right w:val="nil"/>
          </w:tcBorders>
          <w:vAlign w:val="center"/>
        </w:tcPr>
        <w:p w14:paraId="2D839521" w14:textId="77777777" w:rsidR="00016F0C" w:rsidRPr="00C82DB4" w:rsidRDefault="00016F0C"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1F3C0807" w14:textId="77777777" w:rsidR="00016F0C" w:rsidRPr="006D3DA7" w:rsidRDefault="00016F0C" w:rsidP="00D84146">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837D" w14:textId="293C56A5" w:rsidR="00016F0C" w:rsidRPr="004555D6" w:rsidRDefault="004555D6" w:rsidP="004555D6">
    <w:pPr>
      <w:pStyle w:val="af3"/>
      <w:jc w:val="center"/>
      <w:rPr>
        <w:lang w:val="el-GR"/>
      </w:rPr>
    </w:pPr>
    <w:r w:rsidRPr="004555D6">
      <w:rPr>
        <w:sz w:val="20"/>
        <w:szCs w:val="20"/>
        <w:lang w:val="el-GR"/>
      </w:rPr>
      <w:t>Διακήρυξη Ηλεκτρονικού Ανοικτού Κάτω των Ορίων Διαγωνισμού για το Έργο «Παροχή Υποστηρικτικών Υπηρεσιών στα πλαίσια διαχείρισης Δράσεων Κρατικών Ενισχύσεων που υλοποιεί η «Κοινωνία της Πληροφορίας Μ.Α.Ε.»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C429" w14:textId="77777777" w:rsidR="009E18AD" w:rsidRDefault="009E18AD" w:rsidP="009E18AD">
    <w:pPr>
      <w:pStyle w:val="af3"/>
      <w:pBdr>
        <w:top w:val="nil"/>
        <w:left w:val="nil"/>
        <w:bottom w:val="single" w:sz="4" w:space="1" w:color="000000"/>
        <w:right w:val="nil"/>
        <w:between w:val="nil"/>
      </w:pBdr>
      <w:jc w:val="center"/>
      <w:rPr>
        <w:rFonts w:eastAsia="Tahoma"/>
        <w:sz w:val="20"/>
        <w:lang w:val="el-GR"/>
      </w:rPr>
    </w:pPr>
    <w:r>
      <w:rPr>
        <w:sz w:val="20"/>
        <w:lang w:val="el-GR"/>
      </w:rPr>
      <w:t>Διακήρυξη Ηλεκτρονικού Ανοικτού Κάτω των Ορίων Διαγωνισμού για το Έργο</w:t>
    </w:r>
    <w:r>
      <w:rPr>
        <w:rFonts w:eastAsia="Tahoma"/>
        <w:sz w:val="20"/>
        <w:lang w:val="el-GR"/>
      </w:rPr>
      <w:t xml:space="preserve"> </w:t>
    </w:r>
    <w:r w:rsidRPr="00EA6517">
      <w:rPr>
        <w:rFonts w:eastAsia="Tahoma"/>
        <w:sz w:val="20"/>
        <w:lang w:val="el-GR"/>
      </w:rPr>
      <w:t>«</w:t>
    </w:r>
    <w:r w:rsidRPr="004F4085">
      <w:rPr>
        <w:rFonts w:eastAsia="Tahoma"/>
        <w:sz w:val="20"/>
        <w:lang w:val="el-GR"/>
      </w:rPr>
      <w:t>Παροχή Υποστηρικτικών Υπηρεσιών στα πλαίσια διαχείρισης Δράσεων Κρατικών Ενισχύσεων που υλοποιεί η «Κοινωνία της Πληροφορίας Μ.Α.Ε.</w:t>
    </w:r>
    <w:r>
      <w:rPr>
        <w:rFonts w:eastAsia="Tahoma"/>
        <w:sz w:val="20"/>
        <w:lang w:val="el-GR"/>
      </w:rPr>
      <w:t>»</w:t>
    </w:r>
  </w:p>
  <w:p w14:paraId="0A0A016F" w14:textId="67A6E0EF" w:rsidR="00016F0C" w:rsidRPr="006A33FB" w:rsidRDefault="00016F0C" w:rsidP="006A33FB">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80C3" w14:textId="798ABB1B" w:rsidR="00016F0C" w:rsidRPr="003E609D" w:rsidRDefault="00016F0C"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E36601" w:rsidRPr="00E36601">
      <w:rPr>
        <w:b/>
        <w:bCs/>
        <w:sz w:val="20"/>
        <w:lang w:val="el-GR"/>
      </w:rPr>
      <w:t>«Παροχή Υποστηρικτικών Υπηρεσιών στα πλαίσια διαχείρισης Δράσεων Κρατικών Ενισχύσεων που υλοποιεί η «Κοινωνία της Πληροφορίας Μ.Α.Ε.»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4C2C" w14:textId="5ED6B1BE" w:rsidR="00016F0C" w:rsidRPr="00E36601" w:rsidRDefault="00016F0C" w:rsidP="003E609D">
    <w:pPr>
      <w:pStyle w:val="af3"/>
      <w:pBdr>
        <w:bottom w:val="single" w:sz="4" w:space="1" w:color="auto"/>
      </w:pBdr>
      <w:rPr>
        <w:b/>
        <w:b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00E36601" w:rsidRPr="00E36601">
      <w:rPr>
        <w:b/>
        <w:bCs/>
        <w:sz w:val="20"/>
        <w:lang w:val="el-GR"/>
      </w:rPr>
      <w:t>«Παροχή Υποστηρικτικών Υπηρεσιών στα πλαίσια διαχείρισης Δράσεων Κρατικών Ενισχύσεων που υλοποιεί η «Κοινωνία της Πληροφορίας Μ.Α.Ε.»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7BC6327"/>
    <w:multiLevelType w:val="hybridMultilevel"/>
    <w:tmpl w:val="B138284C"/>
    <w:lvl w:ilvl="0" w:tplc="C5BEA2B4">
      <w:start w:val="1"/>
      <w:numFmt w:val="decimal"/>
      <w:lvlText w:val="%1."/>
      <w:lvlJc w:val="left"/>
      <w:pPr>
        <w:ind w:left="720" w:hanging="360"/>
      </w:pPr>
      <w:rPr>
        <w:rFonts w:ascii="Tahoma" w:hAnsi="Tahoma" w:cs="Tahoma"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0B0910DA"/>
    <w:multiLevelType w:val="hybridMultilevel"/>
    <w:tmpl w:val="3AAE9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81492"/>
    <w:multiLevelType w:val="multilevel"/>
    <w:tmpl w:val="9E64CD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7" w15:restartNumberingAfterBreak="0">
    <w:nsid w:val="12340E9D"/>
    <w:multiLevelType w:val="multilevel"/>
    <w:tmpl w:val="3334AD20"/>
    <w:numStyleLink w:val="Style4"/>
  </w:abstractNum>
  <w:abstractNum w:abstractNumId="18"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150A5279"/>
    <w:multiLevelType w:val="hybridMultilevel"/>
    <w:tmpl w:val="57A84A58"/>
    <w:lvl w:ilvl="0" w:tplc="2118ECE2">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16605A1"/>
    <w:multiLevelType w:val="hybridMultilevel"/>
    <w:tmpl w:val="57C8085C"/>
    <w:name w:val="Αριθμημένη λίστα 23"/>
    <w:lvl w:ilvl="0" w:tplc="0868F9B2">
      <w:numFmt w:val="bullet"/>
      <w:lvlText w:val=""/>
      <w:lvlJc w:val="left"/>
      <w:pPr>
        <w:ind w:left="360" w:firstLine="0"/>
      </w:pPr>
      <w:rPr>
        <w:rFonts w:ascii="Symbol" w:hAnsi="Symbol"/>
      </w:rPr>
    </w:lvl>
    <w:lvl w:ilvl="1" w:tplc="D59E8F4C">
      <w:numFmt w:val="bullet"/>
      <w:lvlText w:val="o"/>
      <w:lvlJc w:val="left"/>
      <w:pPr>
        <w:ind w:left="1080" w:firstLine="0"/>
      </w:pPr>
      <w:rPr>
        <w:rFonts w:ascii="Courier New" w:hAnsi="Courier New" w:cs="Courier New"/>
      </w:rPr>
    </w:lvl>
    <w:lvl w:ilvl="2" w:tplc="FAC29DA2">
      <w:numFmt w:val="bullet"/>
      <w:lvlText w:val=""/>
      <w:lvlJc w:val="left"/>
      <w:pPr>
        <w:ind w:left="1800" w:firstLine="0"/>
      </w:pPr>
      <w:rPr>
        <w:rFonts w:ascii="Wingdings" w:eastAsia="Wingdings" w:hAnsi="Wingdings" w:cs="Wingdings"/>
      </w:rPr>
    </w:lvl>
    <w:lvl w:ilvl="3" w:tplc="D616BBE4">
      <w:numFmt w:val="bullet"/>
      <w:lvlText w:val=""/>
      <w:lvlJc w:val="left"/>
      <w:pPr>
        <w:ind w:left="2520" w:firstLine="0"/>
      </w:pPr>
      <w:rPr>
        <w:rFonts w:ascii="Symbol" w:hAnsi="Symbol"/>
      </w:rPr>
    </w:lvl>
    <w:lvl w:ilvl="4" w:tplc="8CD68378">
      <w:numFmt w:val="bullet"/>
      <w:lvlText w:val="o"/>
      <w:lvlJc w:val="left"/>
      <w:pPr>
        <w:ind w:left="3240" w:firstLine="0"/>
      </w:pPr>
      <w:rPr>
        <w:rFonts w:ascii="Courier New" w:hAnsi="Courier New" w:cs="Courier New"/>
      </w:rPr>
    </w:lvl>
    <w:lvl w:ilvl="5" w:tplc="F6E40CDE">
      <w:numFmt w:val="bullet"/>
      <w:lvlText w:val=""/>
      <w:lvlJc w:val="left"/>
      <w:pPr>
        <w:ind w:left="3960" w:firstLine="0"/>
      </w:pPr>
      <w:rPr>
        <w:rFonts w:ascii="Wingdings" w:eastAsia="Wingdings" w:hAnsi="Wingdings" w:cs="Wingdings"/>
      </w:rPr>
    </w:lvl>
    <w:lvl w:ilvl="6" w:tplc="141232B6">
      <w:numFmt w:val="bullet"/>
      <w:lvlText w:val=""/>
      <w:lvlJc w:val="left"/>
      <w:pPr>
        <w:ind w:left="4680" w:firstLine="0"/>
      </w:pPr>
      <w:rPr>
        <w:rFonts w:ascii="Symbol" w:hAnsi="Symbol"/>
      </w:rPr>
    </w:lvl>
    <w:lvl w:ilvl="7" w:tplc="D73CC4CA">
      <w:numFmt w:val="bullet"/>
      <w:lvlText w:val="o"/>
      <w:lvlJc w:val="left"/>
      <w:pPr>
        <w:ind w:left="5400" w:firstLine="0"/>
      </w:pPr>
      <w:rPr>
        <w:rFonts w:ascii="Courier New" w:hAnsi="Courier New" w:cs="Courier New"/>
      </w:rPr>
    </w:lvl>
    <w:lvl w:ilvl="8" w:tplc="147424E8">
      <w:numFmt w:val="bullet"/>
      <w:lvlText w:val=""/>
      <w:lvlJc w:val="left"/>
      <w:pPr>
        <w:ind w:left="6120" w:firstLine="0"/>
      </w:pPr>
      <w:rPr>
        <w:rFonts w:ascii="Wingdings" w:eastAsia="Wingdings" w:hAnsi="Wingdings" w:cs="Wingdings"/>
      </w:rPr>
    </w:lvl>
  </w:abstractNum>
  <w:abstractNum w:abstractNumId="25" w15:restartNumberingAfterBreak="0">
    <w:nsid w:val="23EB2AE5"/>
    <w:multiLevelType w:val="hybridMultilevel"/>
    <w:tmpl w:val="B76EA122"/>
    <w:name w:val="Αριθμημένη λίστα 7"/>
    <w:lvl w:ilvl="0" w:tplc="305A6E06">
      <w:numFmt w:val="bullet"/>
      <w:lvlText w:val=""/>
      <w:lvlJc w:val="left"/>
      <w:pPr>
        <w:ind w:left="360" w:firstLine="0"/>
      </w:pPr>
      <w:rPr>
        <w:rFonts w:ascii="Symbol" w:hAnsi="Symbol"/>
      </w:rPr>
    </w:lvl>
    <w:lvl w:ilvl="1" w:tplc="641022DE">
      <w:numFmt w:val="bullet"/>
      <w:lvlText w:val="o"/>
      <w:lvlJc w:val="left"/>
      <w:pPr>
        <w:ind w:left="1080" w:firstLine="0"/>
      </w:pPr>
      <w:rPr>
        <w:rFonts w:ascii="Courier New" w:hAnsi="Courier New" w:cs="Courier New"/>
      </w:rPr>
    </w:lvl>
    <w:lvl w:ilvl="2" w:tplc="17B25DA2">
      <w:numFmt w:val="bullet"/>
      <w:lvlText w:val=""/>
      <w:lvlJc w:val="left"/>
      <w:pPr>
        <w:ind w:left="1800" w:firstLine="0"/>
      </w:pPr>
      <w:rPr>
        <w:rFonts w:ascii="Wingdings" w:eastAsia="Wingdings" w:hAnsi="Wingdings" w:cs="Wingdings"/>
      </w:rPr>
    </w:lvl>
    <w:lvl w:ilvl="3" w:tplc="7CF66F4A">
      <w:numFmt w:val="bullet"/>
      <w:lvlText w:val=""/>
      <w:lvlJc w:val="left"/>
      <w:pPr>
        <w:ind w:left="2520" w:firstLine="0"/>
      </w:pPr>
      <w:rPr>
        <w:rFonts w:ascii="Symbol" w:hAnsi="Symbol"/>
      </w:rPr>
    </w:lvl>
    <w:lvl w:ilvl="4" w:tplc="D66221E4">
      <w:numFmt w:val="bullet"/>
      <w:lvlText w:val="o"/>
      <w:lvlJc w:val="left"/>
      <w:pPr>
        <w:ind w:left="3240" w:firstLine="0"/>
      </w:pPr>
      <w:rPr>
        <w:rFonts w:ascii="Courier New" w:hAnsi="Courier New" w:cs="Courier New"/>
      </w:rPr>
    </w:lvl>
    <w:lvl w:ilvl="5" w:tplc="AE00BB8A">
      <w:numFmt w:val="bullet"/>
      <w:lvlText w:val=""/>
      <w:lvlJc w:val="left"/>
      <w:pPr>
        <w:ind w:left="3960" w:firstLine="0"/>
      </w:pPr>
      <w:rPr>
        <w:rFonts w:ascii="Wingdings" w:eastAsia="Wingdings" w:hAnsi="Wingdings" w:cs="Wingdings"/>
      </w:rPr>
    </w:lvl>
    <w:lvl w:ilvl="6" w:tplc="279CE1F2">
      <w:numFmt w:val="bullet"/>
      <w:lvlText w:val=""/>
      <w:lvlJc w:val="left"/>
      <w:pPr>
        <w:ind w:left="4680" w:firstLine="0"/>
      </w:pPr>
      <w:rPr>
        <w:rFonts w:ascii="Symbol" w:hAnsi="Symbol"/>
      </w:rPr>
    </w:lvl>
    <w:lvl w:ilvl="7" w:tplc="7B445378">
      <w:numFmt w:val="bullet"/>
      <w:lvlText w:val="o"/>
      <w:lvlJc w:val="left"/>
      <w:pPr>
        <w:ind w:left="5400" w:firstLine="0"/>
      </w:pPr>
      <w:rPr>
        <w:rFonts w:ascii="Courier New" w:hAnsi="Courier New" w:cs="Courier New"/>
      </w:rPr>
    </w:lvl>
    <w:lvl w:ilvl="8" w:tplc="79C01DFA">
      <w:numFmt w:val="bullet"/>
      <w:lvlText w:val=""/>
      <w:lvlJc w:val="left"/>
      <w:pPr>
        <w:ind w:left="6120" w:firstLine="0"/>
      </w:pPr>
      <w:rPr>
        <w:rFonts w:ascii="Wingdings" w:eastAsia="Wingdings" w:hAnsi="Wingdings" w:cs="Wingdings"/>
      </w:rPr>
    </w:lvl>
  </w:abstractNum>
  <w:abstractNum w:abstractNumId="26" w15:restartNumberingAfterBreak="0">
    <w:nsid w:val="24866361"/>
    <w:multiLevelType w:val="hybridMultilevel"/>
    <w:tmpl w:val="63F6463C"/>
    <w:lvl w:ilvl="0" w:tplc="DFD81C4C">
      <w:start w:val="1"/>
      <w:numFmt w:val="bullet"/>
      <w:lvlText w:val=""/>
      <w:lvlJc w:val="left"/>
      <w:pPr>
        <w:ind w:left="1070" w:hanging="360"/>
      </w:pPr>
      <w:rPr>
        <w:rFonts w:ascii="Wingdings" w:hAnsi="Wingdings" w:hint="default"/>
        <w:color w:val="auto"/>
      </w:rPr>
    </w:lvl>
    <w:lvl w:ilvl="1" w:tplc="04080003" w:tentative="1">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27" w15:restartNumberingAfterBreak="0">
    <w:nsid w:val="25BD7141"/>
    <w:multiLevelType w:val="multilevel"/>
    <w:tmpl w:val="50A061F0"/>
    <w:name w:val="Αριθμημένη λίστα 13"/>
    <w:lvl w:ilvl="0">
      <w:start w:val="1"/>
      <w:numFmt w:val="decimal"/>
      <w:lvlText w:val="%1."/>
      <w:lvlJc w:val="left"/>
      <w:pPr>
        <w:ind w:left="0" w:firstLine="0"/>
      </w:pPr>
      <w:rPr>
        <w:b/>
        <w:smallCaps w:val="0"/>
        <w:color w:val="2F5496"/>
        <w:spacing w:val="0"/>
        <w:u w:val="none"/>
        <w:vertAlign w:val="baseline"/>
      </w:rPr>
    </w:lvl>
    <w:lvl w:ilvl="1">
      <w:start w:val="1"/>
      <w:numFmt w:val="decimal"/>
      <w:lvlText w:val="%1.%2"/>
      <w:lvlJc w:val="left"/>
      <w:pPr>
        <w:ind w:left="0" w:firstLine="0"/>
      </w:pPr>
    </w:lvl>
    <w:lvl w:ilvl="2">
      <w:start w:val="1"/>
      <w:numFmt w:val="decimal"/>
      <w:lvlText w:val="%1.%2.%3"/>
      <w:lvlJc w:val="left"/>
      <w:pPr>
        <w:ind w:left="0" w:firstLine="0"/>
      </w:pPr>
      <w:rPr>
        <w:color w:val="auto"/>
      </w:rPr>
    </w:lvl>
    <w:lvl w:ilvl="3">
      <w:start w:val="1"/>
      <w:numFmt w:val="decimal"/>
      <w:lvlText w:val="%1.%2.%3.%4"/>
      <w:lvlJc w:val="left"/>
      <w:pPr>
        <w:ind w:left="0" w:firstLine="0"/>
      </w:pPr>
      <w:rPr>
        <w:rFonts w:ascii="Tahoma" w:hAnsi="Tahoma" w:cs="Tahoma"/>
        <w:b/>
        <w:color w:val="auto"/>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8" w15:restartNumberingAfterBreak="0">
    <w:nsid w:val="25DF100C"/>
    <w:multiLevelType w:val="hybridMultilevel"/>
    <w:tmpl w:val="9628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5041C8"/>
    <w:multiLevelType w:val="multilevel"/>
    <w:tmpl w:val="8CBC71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2"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718"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803"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3" w15:restartNumberingAfterBreak="0">
    <w:nsid w:val="2F8A05EB"/>
    <w:multiLevelType w:val="hybridMultilevel"/>
    <w:tmpl w:val="725464B2"/>
    <w:name w:val="Αριθμημένη λίστα 8"/>
    <w:lvl w:ilvl="0" w:tplc="FFFFFFFF">
      <w:start w:val="1"/>
      <w:numFmt w:val="bullet"/>
      <w:lvlText w:val=""/>
      <w:lvlJc w:val="left"/>
      <w:pPr>
        <w:ind w:left="0" w:firstLine="0"/>
      </w:pPr>
      <w:rPr>
        <w:rFonts w:ascii="Wingdings" w:hAnsi="Wingdings" w:hint="default"/>
      </w:rPr>
    </w:lvl>
    <w:lvl w:ilvl="1" w:tplc="350C7C7A">
      <w:numFmt w:val="bullet"/>
      <w:lvlText w:val="o"/>
      <w:lvlJc w:val="left"/>
      <w:pPr>
        <w:ind w:left="720" w:firstLine="0"/>
      </w:pPr>
      <w:rPr>
        <w:rFonts w:ascii="Courier New" w:hAnsi="Courier New"/>
      </w:rPr>
    </w:lvl>
    <w:lvl w:ilvl="2" w:tplc="FA24E2FE">
      <w:numFmt w:val="bullet"/>
      <w:lvlText w:val=""/>
      <w:lvlJc w:val="left"/>
      <w:pPr>
        <w:ind w:left="1440" w:firstLine="0"/>
      </w:pPr>
      <w:rPr>
        <w:rFonts w:ascii="Wingdings" w:eastAsia="Wingdings" w:hAnsi="Wingdings" w:cs="Wingdings"/>
      </w:rPr>
    </w:lvl>
    <w:lvl w:ilvl="3" w:tplc="DB76DA5E">
      <w:numFmt w:val="bullet"/>
      <w:lvlText w:val=""/>
      <w:lvlJc w:val="left"/>
      <w:pPr>
        <w:ind w:left="2160" w:firstLine="0"/>
      </w:pPr>
      <w:rPr>
        <w:rFonts w:ascii="Symbol" w:hAnsi="Symbol"/>
      </w:rPr>
    </w:lvl>
    <w:lvl w:ilvl="4" w:tplc="DE668B26">
      <w:numFmt w:val="bullet"/>
      <w:lvlText w:val="o"/>
      <w:lvlJc w:val="left"/>
      <w:pPr>
        <w:ind w:left="2880" w:firstLine="0"/>
      </w:pPr>
      <w:rPr>
        <w:rFonts w:ascii="Courier New" w:hAnsi="Courier New"/>
      </w:rPr>
    </w:lvl>
    <w:lvl w:ilvl="5" w:tplc="D98A3900">
      <w:numFmt w:val="bullet"/>
      <w:lvlText w:val=""/>
      <w:lvlJc w:val="left"/>
      <w:pPr>
        <w:ind w:left="3600" w:firstLine="0"/>
      </w:pPr>
      <w:rPr>
        <w:rFonts w:ascii="Wingdings" w:eastAsia="Wingdings" w:hAnsi="Wingdings" w:cs="Wingdings"/>
      </w:rPr>
    </w:lvl>
    <w:lvl w:ilvl="6" w:tplc="47E0F05E">
      <w:numFmt w:val="bullet"/>
      <w:lvlText w:val=""/>
      <w:lvlJc w:val="left"/>
      <w:pPr>
        <w:ind w:left="4320" w:firstLine="0"/>
      </w:pPr>
      <w:rPr>
        <w:rFonts w:ascii="Symbol" w:hAnsi="Symbol"/>
      </w:rPr>
    </w:lvl>
    <w:lvl w:ilvl="7" w:tplc="06D20B1A">
      <w:numFmt w:val="bullet"/>
      <w:lvlText w:val="o"/>
      <w:lvlJc w:val="left"/>
      <w:pPr>
        <w:ind w:left="5040" w:firstLine="0"/>
      </w:pPr>
      <w:rPr>
        <w:rFonts w:ascii="Courier New" w:hAnsi="Courier New"/>
      </w:rPr>
    </w:lvl>
    <w:lvl w:ilvl="8" w:tplc="5A7A8C60">
      <w:numFmt w:val="bullet"/>
      <w:lvlText w:val=""/>
      <w:lvlJc w:val="left"/>
      <w:pPr>
        <w:ind w:left="5760" w:firstLine="0"/>
      </w:pPr>
      <w:rPr>
        <w:rFonts w:ascii="Wingdings" w:eastAsia="Wingdings" w:hAnsi="Wingdings" w:cs="Wingdings"/>
      </w:rPr>
    </w:lvl>
  </w:abstractNum>
  <w:abstractNum w:abstractNumId="34" w15:restartNumberingAfterBreak="0">
    <w:nsid w:val="30155025"/>
    <w:multiLevelType w:val="multilevel"/>
    <w:tmpl w:val="E35E0AC8"/>
    <w:name w:val="Αριθμημένη λίστα 14"/>
    <w:lvl w:ilvl="0">
      <w:start w:val="2"/>
      <w:numFmt w:val="decimal"/>
      <w:lvlText w:val="%1."/>
      <w:lvlJc w:val="left"/>
      <w:pPr>
        <w:ind w:left="0" w:firstLine="0"/>
      </w:pPr>
    </w:lvl>
    <w:lvl w:ilvl="1">
      <w:start w:val="2"/>
      <w:numFmt w:val="decimal"/>
      <w:lvlText w:val="%1.%2."/>
      <w:lvlJc w:val="left"/>
      <w:pPr>
        <w:ind w:left="0" w:firstLine="0"/>
      </w:pPr>
    </w:lvl>
    <w:lvl w:ilvl="2">
      <w:start w:val="8"/>
      <w:numFmt w:val="decimal"/>
      <w:lvlText w:val="%1.%2.%3."/>
      <w:lvlJc w:val="left"/>
      <w:pPr>
        <w:ind w:left="0" w:firstLine="0"/>
      </w:pPr>
    </w:lvl>
    <w:lvl w:ilvl="3">
      <w:start w:val="2"/>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3032262E"/>
    <w:multiLevelType w:val="hybridMultilevel"/>
    <w:tmpl w:val="E138D726"/>
    <w:name w:val="Αριθμημένη λίστα 21"/>
    <w:lvl w:ilvl="0" w:tplc="5A0AC0A2">
      <w:start w:val="1"/>
      <w:numFmt w:val="upperRoman"/>
      <w:lvlText w:val="%1."/>
      <w:lvlJc w:val="left"/>
      <w:pPr>
        <w:ind w:left="170" w:firstLine="0"/>
      </w:pPr>
    </w:lvl>
    <w:lvl w:ilvl="1" w:tplc="90626670">
      <w:start w:val="1"/>
      <w:numFmt w:val="lowerLetter"/>
      <w:lvlText w:val="%2)"/>
      <w:lvlJc w:val="left"/>
      <w:pPr>
        <w:ind w:left="360" w:firstLine="0"/>
      </w:pPr>
    </w:lvl>
    <w:lvl w:ilvl="2" w:tplc="6BBA189A">
      <w:start w:val="1"/>
      <w:numFmt w:val="lowerRoman"/>
      <w:lvlText w:val="%3)"/>
      <w:lvlJc w:val="left"/>
      <w:pPr>
        <w:ind w:left="720" w:firstLine="0"/>
      </w:pPr>
    </w:lvl>
    <w:lvl w:ilvl="3" w:tplc="45E6F6F6">
      <w:start w:val="1"/>
      <w:numFmt w:val="decimal"/>
      <w:lvlText w:val="(%4)"/>
      <w:lvlJc w:val="left"/>
      <w:pPr>
        <w:ind w:left="1080" w:firstLine="0"/>
      </w:pPr>
    </w:lvl>
    <w:lvl w:ilvl="4" w:tplc="CDAA9F0A">
      <w:start w:val="1"/>
      <w:numFmt w:val="lowerLetter"/>
      <w:lvlText w:val="(%5)"/>
      <w:lvlJc w:val="left"/>
      <w:pPr>
        <w:ind w:left="1440" w:firstLine="0"/>
      </w:pPr>
    </w:lvl>
    <w:lvl w:ilvl="5" w:tplc="E0F47DFC">
      <w:start w:val="1"/>
      <w:numFmt w:val="lowerRoman"/>
      <w:lvlText w:val="(%6)"/>
      <w:lvlJc w:val="left"/>
      <w:pPr>
        <w:ind w:left="1800" w:firstLine="0"/>
      </w:pPr>
    </w:lvl>
    <w:lvl w:ilvl="6" w:tplc="88D4C7F4">
      <w:start w:val="1"/>
      <w:numFmt w:val="decimal"/>
      <w:lvlText w:val="%7."/>
      <w:lvlJc w:val="left"/>
      <w:pPr>
        <w:ind w:left="2160" w:firstLine="0"/>
      </w:pPr>
    </w:lvl>
    <w:lvl w:ilvl="7" w:tplc="90BAC278">
      <w:start w:val="1"/>
      <w:numFmt w:val="lowerLetter"/>
      <w:lvlText w:val="%8."/>
      <w:lvlJc w:val="left"/>
      <w:pPr>
        <w:ind w:left="2520" w:firstLine="0"/>
      </w:pPr>
    </w:lvl>
    <w:lvl w:ilvl="8" w:tplc="078E45FC">
      <w:start w:val="1"/>
      <w:numFmt w:val="lowerRoman"/>
      <w:lvlText w:val="%9."/>
      <w:lvlJc w:val="left"/>
      <w:pPr>
        <w:ind w:left="2880" w:firstLine="0"/>
      </w:pPr>
    </w:lvl>
  </w:abstractNum>
  <w:abstractNum w:abstractNumId="36"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7"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40996701"/>
    <w:multiLevelType w:val="hybridMultilevel"/>
    <w:tmpl w:val="524CC35E"/>
    <w:lvl w:ilvl="0" w:tplc="692C491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489663E3"/>
    <w:multiLevelType w:val="hybridMultilevel"/>
    <w:tmpl w:val="77E8A358"/>
    <w:name w:val="Αριθμημένη λίστα 4"/>
    <w:lvl w:ilvl="0" w:tplc="F920FF7E">
      <w:numFmt w:val="bullet"/>
      <w:lvlText w:val="-"/>
      <w:lvlJc w:val="left"/>
      <w:pPr>
        <w:ind w:left="0" w:firstLine="0"/>
      </w:pPr>
      <w:rPr>
        <w:rFonts w:ascii="Tahoma" w:hAnsi="Tahoma"/>
      </w:rPr>
    </w:lvl>
    <w:lvl w:ilvl="1" w:tplc="4B5C6216">
      <w:numFmt w:val="bullet"/>
      <w:lvlText w:val="-"/>
      <w:lvlJc w:val="left"/>
      <w:pPr>
        <w:ind w:left="1080" w:firstLine="0"/>
      </w:pPr>
      <w:rPr>
        <w:rFonts w:ascii="Tahoma" w:hAnsi="Tahoma"/>
      </w:rPr>
    </w:lvl>
    <w:lvl w:ilvl="2" w:tplc="561252FA">
      <w:start w:val="1"/>
      <w:numFmt w:val="lowerRoman"/>
      <w:lvlText w:val="%3."/>
      <w:lvlJc w:val="left"/>
      <w:pPr>
        <w:ind w:left="1980" w:firstLine="0"/>
      </w:pPr>
    </w:lvl>
    <w:lvl w:ilvl="3" w:tplc="A73072B6">
      <w:start w:val="1"/>
      <w:numFmt w:val="decimal"/>
      <w:lvlText w:val="%4."/>
      <w:lvlJc w:val="left"/>
      <w:pPr>
        <w:ind w:left="2520" w:firstLine="0"/>
      </w:pPr>
    </w:lvl>
    <w:lvl w:ilvl="4" w:tplc="1630B4A8">
      <w:start w:val="1"/>
      <w:numFmt w:val="lowerLetter"/>
      <w:lvlText w:val="%5."/>
      <w:lvlJc w:val="left"/>
      <w:pPr>
        <w:ind w:left="3240" w:firstLine="0"/>
      </w:pPr>
    </w:lvl>
    <w:lvl w:ilvl="5" w:tplc="2E746BB4">
      <w:start w:val="1"/>
      <w:numFmt w:val="lowerRoman"/>
      <w:lvlText w:val="%6."/>
      <w:lvlJc w:val="left"/>
      <w:pPr>
        <w:ind w:left="4140" w:firstLine="0"/>
      </w:pPr>
    </w:lvl>
    <w:lvl w:ilvl="6" w:tplc="37B0DA82">
      <w:start w:val="1"/>
      <w:numFmt w:val="decimal"/>
      <w:lvlText w:val="%7."/>
      <w:lvlJc w:val="left"/>
      <w:pPr>
        <w:ind w:left="4680" w:firstLine="0"/>
      </w:pPr>
    </w:lvl>
    <w:lvl w:ilvl="7" w:tplc="4FA26314">
      <w:start w:val="1"/>
      <w:numFmt w:val="lowerLetter"/>
      <w:lvlText w:val="%8."/>
      <w:lvlJc w:val="left"/>
      <w:pPr>
        <w:ind w:left="5400" w:firstLine="0"/>
      </w:pPr>
    </w:lvl>
    <w:lvl w:ilvl="8" w:tplc="950EB0F8">
      <w:start w:val="1"/>
      <w:numFmt w:val="lowerRoman"/>
      <w:lvlText w:val="%9."/>
      <w:lvlJc w:val="left"/>
      <w:pPr>
        <w:ind w:left="6300" w:firstLine="0"/>
      </w:pPr>
    </w:lvl>
  </w:abstractNum>
  <w:abstractNum w:abstractNumId="41" w15:restartNumberingAfterBreak="0">
    <w:nsid w:val="4B165872"/>
    <w:multiLevelType w:val="hybridMultilevel"/>
    <w:tmpl w:val="9D2C2432"/>
    <w:name w:val="Αριθμημένη λίστα 1"/>
    <w:lvl w:ilvl="0" w:tplc="F95A8C46">
      <w:numFmt w:val="bullet"/>
      <w:lvlText w:val=""/>
      <w:lvlJc w:val="left"/>
      <w:pPr>
        <w:ind w:left="0" w:firstLine="0"/>
      </w:pPr>
      <w:rPr>
        <w:rFonts w:ascii="Wingdings" w:eastAsia="Wingdings" w:hAnsi="Wingdings" w:cs="Wingdings"/>
      </w:rPr>
    </w:lvl>
    <w:lvl w:ilvl="1" w:tplc="FCC4819C">
      <w:numFmt w:val="bullet"/>
      <w:lvlText w:val="o"/>
      <w:lvlJc w:val="left"/>
      <w:pPr>
        <w:ind w:left="720" w:firstLine="0"/>
      </w:pPr>
      <w:rPr>
        <w:rFonts w:ascii="Courier New" w:hAnsi="Courier New" w:cs="Courier New"/>
      </w:rPr>
    </w:lvl>
    <w:lvl w:ilvl="2" w:tplc="A0427E9E">
      <w:numFmt w:val="bullet"/>
      <w:lvlText w:val=""/>
      <w:lvlJc w:val="left"/>
      <w:pPr>
        <w:ind w:left="1440" w:firstLine="0"/>
      </w:pPr>
      <w:rPr>
        <w:rFonts w:ascii="Wingdings" w:eastAsia="Wingdings" w:hAnsi="Wingdings" w:cs="Wingdings"/>
      </w:rPr>
    </w:lvl>
    <w:lvl w:ilvl="3" w:tplc="E3500C64">
      <w:numFmt w:val="bullet"/>
      <w:lvlText w:val=""/>
      <w:lvlJc w:val="left"/>
      <w:pPr>
        <w:ind w:left="2160" w:firstLine="0"/>
      </w:pPr>
      <w:rPr>
        <w:rFonts w:ascii="Symbol" w:hAnsi="Symbol"/>
      </w:rPr>
    </w:lvl>
    <w:lvl w:ilvl="4" w:tplc="A4829608">
      <w:numFmt w:val="bullet"/>
      <w:lvlText w:val="o"/>
      <w:lvlJc w:val="left"/>
      <w:pPr>
        <w:ind w:left="2880" w:firstLine="0"/>
      </w:pPr>
      <w:rPr>
        <w:rFonts w:ascii="Courier New" w:hAnsi="Courier New" w:cs="Courier New"/>
      </w:rPr>
    </w:lvl>
    <w:lvl w:ilvl="5" w:tplc="3E0CC1DC">
      <w:numFmt w:val="bullet"/>
      <w:lvlText w:val=""/>
      <w:lvlJc w:val="left"/>
      <w:pPr>
        <w:ind w:left="3600" w:firstLine="0"/>
      </w:pPr>
      <w:rPr>
        <w:rFonts w:ascii="Wingdings" w:eastAsia="Wingdings" w:hAnsi="Wingdings" w:cs="Wingdings"/>
      </w:rPr>
    </w:lvl>
    <w:lvl w:ilvl="6" w:tplc="8528C26C">
      <w:numFmt w:val="bullet"/>
      <w:lvlText w:val=""/>
      <w:lvlJc w:val="left"/>
      <w:pPr>
        <w:ind w:left="4320" w:firstLine="0"/>
      </w:pPr>
      <w:rPr>
        <w:rFonts w:ascii="Symbol" w:hAnsi="Symbol"/>
      </w:rPr>
    </w:lvl>
    <w:lvl w:ilvl="7" w:tplc="5B2ADBBE">
      <w:numFmt w:val="bullet"/>
      <w:lvlText w:val="o"/>
      <w:lvlJc w:val="left"/>
      <w:pPr>
        <w:ind w:left="5040" w:firstLine="0"/>
      </w:pPr>
      <w:rPr>
        <w:rFonts w:ascii="Courier New" w:hAnsi="Courier New" w:cs="Courier New"/>
      </w:rPr>
    </w:lvl>
    <w:lvl w:ilvl="8" w:tplc="95AC8830">
      <w:numFmt w:val="bullet"/>
      <w:lvlText w:val=""/>
      <w:lvlJc w:val="left"/>
      <w:pPr>
        <w:ind w:left="5760" w:firstLine="0"/>
      </w:pPr>
      <w:rPr>
        <w:rFonts w:ascii="Wingdings" w:eastAsia="Wingdings" w:hAnsi="Wingdings" w:cs="Wingdings"/>
      </w:rPr>
    </w:lvl>
  </w:abstractNum>
  <w:abstractNum w:abstractNumId="42"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471703"/>
    <w:multiLevelType w:val="hybridMultilevel"/>
    <w:tmpl w:val="E2D6F20A"/>
    <w:name w:val="Αριθμημένη λίστα 19"/>
    <w:lvl w:ilvl="0" w:tplc="1B3E93D6">
      <w:start w:val="1"/>
      <w:numFmt w:val="upperRoman"/>
      <w:lvlText w:val="%1."/>
      <w:lvlJc w:val="left"/>
      <w:pPr>
        <w:ind w:left="717" w:firstLine="0"/>
      </w:pPr>
    </w:lvl>
    <w:lvl w:ilvl="1" w:tplc="00D43C96">
      <w:start w:val="1"/>
      <w:numFmt w:val="lowerLetter"/>
      <w:lvlText w:val="%2."/>
      <w:lvlJc w:val="left"/>
      <w:pPr>
        <w:ind w:left="1437" w:firstLine="0"/>
      </w:pPr>
    </w:lvl>
    <w:lvl w:ilvl="2" w:tplc="C32E7304">
      <w:start w:val="1"/>
      <w:numFmt w:val="lowerRoman"/>
      <w:lvlText w:val="%3."/>
      <w:lvlJc w:val="left"/>
      <w:pPr>
        <w:ind w:left="2337" w:firstLine="0"/>
      </w:pPr>
    </w:lvl>
    <w:lvl w:ilvl="3" w:tplc="BD92FC88">
      <w:start w:val="1"/>
      <w:numFmt w:val="decimal"/>
      <w:lvlText w:val="%4."/>
      <w:lvlJc w:val="left"/>
      <w:pPr>
        <w:ind w:left="2877" w:firstLine="0"/>
      </w:pPr>
    </w:lvl>
    <w:lvl w:ilvl="4" w:tplc="70E231C8">
      <w:start w:val="1"/>
      <w:numFmt w:val="lowerLetter"/>
      <w:lvlText w:val="%5."/>
      <w:lvlJc w:val="left"/>
      <w:pPr>
        <w:ind w:left="3597" w:firstLine="0"/>
      </w:pPr>
    </w:lvl>
    <w:lvl w:ilvl="5" w:tplc="49AE1ED6">
      <w:start w:val="1"/>
      <w:numFmt w:val="lowerRoman"/>
      <w:lvlText w:val="%6."/>
      <w:lvlJc w:val="left"/>
      <w:pPr>
        <w:ind w:left="4497" w:firstLine="0"/>
      </w:pPr>
    </w:lvl>
    <w:lvl w:ilvl="6" w:tplc="48A09F50">
      <w:start w:val="1"/>
      <w:numFmt w:val="decimal"/>
      <w:lvlText w:val="%7."/>
      <w:lvlJc w:val="left"/>
      <w:pPr>
        <w:ind w:left="5037" w:firstLine="0"/>
      </w:pPr>
    </w:lvl>
    <w:lvl w:ilvl="7" w:tplc="2A14CCCA">
      <w:start w:val="1"/>
      <w:numFmt w:val="lowerLetter"/>
      <w:lvlText w:val="%8."/>
      <w:lvlJc w:val="left"/>
      <w:pPr>
        <w:ind w:left="5757" w:firstLine="0"/>
      </w:pPr>
    </w:lvl>
    <w:lvl w:ilvl="8" w:tplc="107EF026">
      <w:start w:val="1"/>
      <w:numFmt w:val="lowerRoman"/>
      <w:lvlText w:val="%9."/>
      <w:lvlJc w:val="left"/>
      <w:pPr>
        <w:ind w:left="6657" w:firstLine="0"/>
      </w:pPr>
    </w:lvl>
  </w:abstractNum>
  <w:abstractNum w:abstractNumId="46" w15:restartNumberingAfterBreak="0">
    <w:nsid w:val="58B56C59"/>
    <w:multiLevelType w:val="hybridMultilevel"/>
    <w:tmpl w:val="54EE7EDA"/>
    <w:lvl w:ilvl="0" w:tplc="F4980C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4D053A6"/>
    <w:multiLevelType w:val="multilevel"/>
    <w:tmpl w:val="8A685A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C05404B"/>
    <w:multiLevelType w:val="hybridMultilevel"/>
    <w:tmpl w:val="75FA83FE"/>
    <w:name w:val="Αριθμημένη λίστα 17"/>
    <w:lvl w:ilvl="0" w:tplc="1F869DD8">
      <w:start w:val="1"/>
      <w:numFmt w:val="decimal"/>
      <w:lvlText w:val="%1)"/>
      <w:lvlJc w:val="left"/>
      <w:pPr>
        <w:ind w:left="360" w:firstLine="0"/>
      </w:pPr>
    </w:lvl>
    <w:lvl w:ilvl="1" w:tplc="D7080E02">
      <w:start w:val="1"/>
      <w:numFmt w:val="lowerLetter"/>
      <w:lvlText w:val="%2."/>
      <w:lvlJc w:val="left"/>
      <w:pPr>
        <w:ind w:left="1080" w:firstLine="0"/>
      </w:pPr>
    </w:lvl>
    <w:lvl w:ilvl="2" w:tplc="9DA68AA8">
      <w:start w:val="1"/>
      <w:numFmt w:val="lowerRoman"/>
      <w:lvlText w:val="%3."/>
      <w:lvlJc w:val="left"/>
      <w:pPr>
        <w:ind w:left="1980" w:firstLine="0"/>
      </w:pPr>
    </w:lvl>
    <w:lvl w:ilvl="3" w:tplc="E5DE2658">
      <w:start w:val="1"/>
      <w:numFmt w:val="decimal"/>
      <w:lvlText w:val="%4."/>
      <w:lvlJc w:val="left"/>
      <w:pPr>
        <w:ind w:left="2520" w:firstLine="0"/>
      </w:pPr>
    </w:lvl>
    <w:lvl w:ilvl="4" w:tplc="4D763236">
      <w:start w:val="1"/>
      <w:numFmt w:val="lowerLetter"/>
      <w:lvlText w:val="%5."/>
      <w:lvlJc w:val="left"/>
      <w:pPr>
        <w:ind w:left="3240" w:firstLine="0"/>
      </w:pPr>
    </w:lvl>
    <w:lvl w:ilvl="5" w:tplc="AFF25EC0">
      <w:start w:val="1"/>
      <w:numFmt w:val="lowerRoman"/>
      <w:lvlText w:val="%6."/>
      <w:lvlJc w:val="left"/>
      <w:pPr>
        <w:ind w:left="4140" w:firstLine="0"/>
      </w:pPr>
    </w:lvl>
    <w:lvl w:ilvl="6" w:tplc="7150A6C0">
      <w:start w:val="1"/>
      <w:numFmt w:val="decimal"/>
      <w:lvlText w:val="%7."/>
      <w:lvlJc w:val="left"/>
      <w:pPr>
        <w:ind w:left="4680" w:firstLine="0"/>
      </w:pPr>
    </w:lvl>
    <w:lvl w:ilvl="7" w:tplc="A66C0890">
      <w:start w:val="1"/>
      <w:numFmt w:val="lowerLetter"/>
      <w:lvlText w:val="%8."/>
      <w:lvlJc w:val="left"/>
      <w:pPr>
        <w:ind w:left="5400" w:firstLine="0"/>
      </w:pPr>
    </w:lvl>
    <w:lvl w:ilvl="8" w:tplc="BC2A114C">
      <w:start w:val="1"/>
      <w:numFmt w:val="lowerRoman"/>
      <w:lvlText w:val="%9."/>
      <w:lvlJc w:val="left"/>
      <w:pPr>
        <w:ind w:left="6300" w:firstLine="0"/>
      </w:pPr>
    </w:lvl>
  </w:abstractNum>
  <w:abstractNum w:abstractNumId="5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68B05E1"/>
    <w:multiLevelType w:val="multilevel"/>
    <w:tmpl w:val="895AA260"/>
    <w:name w:val="Αριθμημένη λίστα 15"/>
    <w:lvl w:ilvl="0">
      <w:start w:val="1"/>
      <w:numFmt w:val="decimal"/>
      <w:lvlText w:val="%1."/>
      <w:lvlJc w:val="left"/>
      <w:pPr>
        <w:ind w:left="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2.2.3.%4."/>
      <w:lvlJc w:val="left"/>
      <w:pPr>
        <w:ind w:left="0" w:firstLine="0"/>
      </w:pPr>
      <w:rPr>
        <w:b/>
      </w:r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53" w15:restartNumberingAfterBreak="0">
    <w:nsid w:val="78286CE8"/>
    <w:multiLevelType w:val="hybridMultilevel"/>
    <w:tmpl w:val="97FE4FFA"/>
    <w:name w:val="Αριθμημένη λίστα 18"/>
    <w:lvl w:ilvl="0" w:tplc="B57622BE">
      <w:numFmt w:val="bullet"/>
      <w:lvlText w:val="•"/>
      <w:lvlJc w:val="left"/>
      <w:pPr>
        <w:ind w:left="0" w:firstLine="0"/>
      </w:pPr>
      <w:rPr>
        <w:rFonts w:ascii="Tahoma" w:eastAsia="Times New Roman" w:hAnsi="Tahoma" w:cs="Tahoma"/>
      </w:rPr>
    </w:lvl>
    <w:lvl w:ilvl="1" w:tplc="5678CFB8">
      <w:numFmt w:val="bullet"/>
      <w:lvlText w:val="o"/>
      <w:lvlJc w:val="left"/>
      <w:pPr>
        <w:ind w:left="1080" w:firstLine="0"/>
      </w:pPr>
      <w:rPr>
        <w:rFonts w:ascii="Courier New" w:hAnsi="Courier New" w:cs="Courier New"/>
      </w:rPr>
    </w:lvl>
    <w:lvl w:ilvl="2" w:tplc="46ACA214">
      <w:numFmt w:val="bullet"/>
      <w:lvlText w:val=""/>
      <w:lvlJc w:val="left"/>
      <w:pPr>
        <w:ind w:left="1800" w:firstLine="0"/>
      </w:pPr>
      <w:rPr>
        <w:rFonts w:ascii="Wingdings" w:eastAsia="Wingdings" w:hAnsi="Wingdings" w:cs="Wingdings"/>
      </w:rPr>
    </w:lvl>
    <w:lvl w:ilvl="3" w:tplc="5022B786">
      <w:numFmt w:val="bullet"/>
      <w:lvlText w:val=""/>
      <w:lvlJc w:val="left"/>
      <w:pPr>
        <w:ind w:left="2520" w:firstLine="0"/>
      </w:pPr>
      <w:rPr>
        <w:rFonts w:ascii="Symbol" w:hAnsi="Symbol"/>
      </w:rPr>
    </w:lvl>
    <w:lvl w:ilvl="4" w:tplc="378C50DC">
      <w:numFmt w:val="bullet"/>
      <w:lvlText w:val="o"/>
      <w:lvlJc w:val="left"/>
      <w:pPr>
        <w:ind w:left="3240" w:firstLine="0"/>
      </w:pPr>
      <w:rPr>
        <w:rFonts w:ascii="Courier New" w:hAnsi="Courier New" w:cs="Courier New"/>
      </w:rPr>
    </w:lvl>
    <w:lvl w:ilvl="5" w:tplc="87F8D0B8">
      <w:numFmt w:val="bullet"/>
      <w:lvlText w:val=""/>
      <w:lvlJc w:val="left"/>
      <w:pPr>
        <w:ind w:left="3960" w:firstLine="0"/>
      </w:pPr>
      <w:rPr>
        <w:rFonts w:ascii="Wingdings" w:eastAsia="Wingdings" w:hAnsi="Wingdings" w:cs="Wingdings"/>
      </w:rPr>
    </w:lvl>
    <w:lvl w:ilvl="6" w:tplc="D8281B42">
      <w:numFmt w:val="bullet"/>
      <w:lvlText w:val=""/>
      <w:lvlJc w:val="left"/>
      <w:pPr>
        <w:ind w:left="4680" w:firstLine="0"/>
      </w:pPr>
      <w:rPr>
        <w:rFonts w:ascii="Symbol" w:hAnsi="Symbol"/>
      </w:rPr>
    </w:lvl>
    <w:lvl w:ilvl="7" w:tplc="0546B540">
      <w:numFmt w:val="bullet"/>
      <w:lvlText w:val="o"/>
      <w:lvlJc w:val="left"/>
      <w:pPr>
        <w:ind w:left="5400" w:firstLine="0"/>
      </w:pPr>
      <w:rPr>
        <w:rFonts w:ascii="Courier New" w:hAnsi="Courier New" w:cs="Courier New"/>
      </w:rPr>
    </w:lvl>
    <w:lvl w:ilvl="8" w:tplc="0CEABCBA">
      <w:numFmt w:val="bullet"/>
      <w:lvlText w:val=""/>
      <w:lvlJc w:val="left"/>
      <w:pPr>
        <w:ind w:left="6120" w:firstLine="0"/>
      </w:pPr>
      <w:rPr>
        <w:rFonts w:ascii="Wingdings" w:eastAsia="Wingdings" w:hAnsi="Wingdings" w:cs="Wingdings"/>
      </w:rPr>
    </w:lvl>
  </w:abstractNum>
  <w:abstractNum w:abstractNumId="54" w15:restartNumberingAfterBreak="0">
    <w:nsid w:val="789E0B02"/>
    <w:multiLevelType w:val="multilevel"/>
    <w:tmpl w:val="E780C7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9461555">
    <w:abstractNumId w:val="1"/>
  </w:num>
  <w:num w:numId="2" w16cid:durableId="723868782">
    <w:abstractNumId w:val="3"/>
  </w:num>
  <w:num w:numId="3" w16cid:durableId="502864614">
    <w:abstractNumId w:val="8"/>
  </w:num>
  <w:num w:numId="4" w16cid:durableId="1696492434">
    <w:abstractNumId w:val="9"/>
  </w:num>
  <w:num w:numId="5" w16cid:durableId="62916051">
    <w:abstractNumId w:val="51"/>
  </w:num>
  <w:num w:numId="6" w16cid:durableId="1859924283">
    <w:abstractNumId w:val="55"/>
  </w:num>
  <w:num w:numId="7" w16cid:durableId="1847788369">
    <w:abstractNumId w:val="23"/>
  </w:num>
  <w:num w:numId="8" w16cid:durableId="657538379">
    <w:abstractNumId w:val="32"/>
  </w:num>
  <w:num w:numId="9" w16cid:durableId="1339769619">
    <w:abstractNumId w:val="50"/>
  </w:num>
  <w:num w:numId="10" w16cid:durableId="1020350239">
    <w:abstractNumId w:val="57"/>
  </w:num>
  <w:num w:numId="11" w16cid:durableId="1257059591">
    <w:abstractNumId w:val="21"/>
  </w:num>
  <w:num w:numId="12" w16cid:durableId="1124352946">
    <w:abstractNumId w:val="37"/>
  </w:num>
  <w:num w:numId="13" w16cid:durableId="107748609">
    <w:abstractNumId w:val="17"/>
  </w:num>
  <w:num w:numId="14" w16cid:durableId="1546406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6882554">
    <w:abstractNumId w:val="56"/>
  </w:num>
  <w:num w:numId="16" w16cid:durableId="163786090">
    <w:abstractNumId w:val="30"/>
  </w:num>
  <w:num w:numId="17" w16cid:durableId="1014260032">
    <w:abstractNumId w:val="22"/>
  </w:num>
  <w:num w:numId="18" w16cid:durableId="2092658708">
    <w:abstractNumId w:val="44"/>
  </w:num>
  <w:num w:numId="19" w16cid:durableId="341250928">
    <w:abstractNumId w:val="41"/>
  </w:num>
  <w:num w:numId="20" w16cid:durableId="1222324962">
    <w:abstractNumId w:val="27"/>
    <w:lvlOverride w:ilvl="0">
      <w:startOverride w:val="3"/>
    </w:lvlOverride>
    <w:lvlOverride w:ilvl="1">
      <w:startOverride w:val="1"/>
    </w:lvlOverride>
    <w:lvlOverride w:ilvl="2">
      <w:startOverride w:val="2"/>
    </w:lvlOverride>
  </w:num>
  <w:num w:numId="21" w16cid:durableId="1733652607">
    <w:abstractNumId w:val="36"/>
  </w:num>
  <w:num w:numId="22" w16cid:durableId="1829054337">
    <w:abstractNumId w:val="42"/>
  </w:num>
  <w:num w:numId="23" w16cid:durableId="758719819">
    <w:abstractNumId w:val="12"/>
  </w:num>
  <w:num w:numId="24" w16cid:durableId="1739473309">
    <w:abstractNumId w:val="16"/>
  </w:num>
  <w:num w:numId="25" w16cid:durableId="1946958177">
    <w:abstractNumId w:val="20"/>
  </w:num>
  <w:num w:numId="26" w16cid:durableId="1900284294">
    <w:abstractNumId w:val="31"/>
  </w:num>
  <w:num w:numId="27" w16cid:durableId="1326323342">
    <w:abstractNumId w:val="19"/>
  </w:num>
  <w:num w:numId="28" w16cid:durableId="1751197456">
    <w:abstractNumId w:val="18"/>
  </w:num>
  <w:num w:numId="29" w16cid:durableId="636908811">
    <w:abstractNumId w:val="47"/>
  </w:num>
  <w:num w:numId="30" w16cid:durableId="1999721595">
    <w:abstractNumId w:val="39"/>
  </w:num>
  <w:num w:numId="31" w16cid:durableId="2067752072">
    <w:abstractNumId w:val="46"/>
  </w:num>
  <w:num w:numId="32" w16cid:durableId="303853469">
    <w:abstractNumId w:val="28"/>
  </w:num>
  <w:num w:numId="33" w16cid:durableId="1789154342">
    <w:abstractNumId w:val="14"/>
  </w:num>
  <w:num w:numId="34" w16cid:durableId="1719085316">
    <w:abstractNumId w:val="43"/>
  </w:num>
  <w:num w:numId="35" w16cid:durableId="1146891626">
    <w:abstractNumId w:val="26"/>
  </w:num>
  <w:num w:numId="36" w16cid:durableId="1784301021">
    <w:abstractNumId w:val="38"/>
  </w:num>
  <w:num w:numId="37" w16cid:durableId="10442114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9592180">
    <w:abstractNumId w:val="48"/>
  </w:num>
  <w:num w:numId="39" w16cid:durableId="393158694">
    <w:abstractNumId w:val="29"/>
  </w:num>
  <w:num w:numId="40" w16cid:durableId="1280379062">
    <w:abstractNumId w:val="15"/>
  </w:num>
  <w:num w:numId="41" w16cid:durableId="1705789653">
    <w:abstractNumId w:val="5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236B"/>
    <w:rsid w:val="000023D8"/>
    <w:rsid w:val="00002E18"/>
    <w:rsid w:val="000051B3"/>
    <w:rsid w:val="00005F5C"/>
    <w:rsid w:val="000062FA"/>
    <w:rsid w:val="0000716D"/>
    <w:rsid w:val="00011824"/>
    <w:rsid w:val="0001217D"/>
    <w:rsid w:val="0001375B"/>
    <w:rsid w:val="00013A52"/>
    <w:rsid w:val="00014410"/>
    <w:rsid w:val="00014DAE"/>
    <w:rsid w:val="00014F48"/>
    <w:rsid w:val="00015108"/>
    <w:rsid w:val="000152A8"/>
    <w:rsid w:val="00015953"/>
    <w:rsid w:val="00015A9D"/>
    <w:rsid w:val="00015F06"/>
    <w:rsid w:val="00016F0C"/>
    <w:rsid w:val="00017EFE"/>
    <w:rsid w:val="000214DC"/>
    <w:rsid w:val="00022569"/>
    <w:rsid w:val="000244B8"/>
    <w:rsid w:val="00025B9C"/>
    <w:rsid w:val="00025CD5"/>
    <w:rsid w:val="00026667"/>
    <w:rsid w:val="000268DF"/>
    <w:rsid w:val="00026C28"/>
    <w:rsid w:val="0002765E"/>
    <w:rsid w:val="00027AEE"/>
    <w:rsid w:val="000303BF"/>
    <w:rsid w:val="000309DB"/>
    <w:rsid w:val="00030C21"/>
    <w:rsid w:val="000326F6"/>
    <w:rsid w:val="00032A9F"/>
    <w:rsid w:val="00032BBA"/>
    <w:rsid w:val="0003389C"/>
    <w:rsid w:val="00033BA0"/>
    <w:rsid w:val="00034E19"/>
    <w:rsid w:val="00034FF1"/>
    <w:rsid w:val="00035295"/>
    <w:rsid w:val="00035850"/>
    <w:rsid w:val="00035C19"/>
    <w:rsid w:val="00036320"/>
    <w:rsid w:val="00036CBD"/>
    <w:rsid w:val="000374C2"/>
    <w:rsid w:val="00037B97"/>
    <w:rsid w:val="00041C07"/>
    <w:rsid w:val="00041FC2"/>
    <w:rsid w:val="00042DB8"/>
    <w:rsid w:val="00043D44"/>
    <w:rsid w:val="00043F27"/>
    <w:rsid w:val="0004400B"/>
    <w:rsid w:val="00045DCF"/>
    <w:rsid w:val="00046044"/>
    <w:rsid w:val="00046293"/>
    <w:rsid w:val="0004724C"/>
    <w:rsid w:val="00047C57"/>
    <w:rsid w:val="000513AC"/>
    <w:rsid w:val="000527FB"/>
    <w:rsid w:val="0005488E"/>
    <w:rsid w:val="00054DFE"/>
    <w:rsid w:val="00055804"/>
    <w:rsid w:val="0005617B"/>
    <w:rsid w:val="00057BBA"/>
    <w:rsid w:val="00057F4A"/>
    <w:rsid w:val="000610D4"/>
    <w:rsid w:val="00061ADD"/>
    <w:rsid w:val="00061DF4"/>
    <w:rsid w:val="000631F7"/>
    <w:rsid w:val="00063FB6"/>
    <w:rsid w:val="0006490A"/>
    <w:rsid w:val="000650A9"/>
    <w:rsid w:val="000653F1"/>
    <w:rsid w:val="00065D04"/>
    <w:rsid w:val="00067067"/>
    <w:rsid w:val="000674D2"/>
    <w:rsid w:val="000676BD"/>
    <w:rsid w:val="0006771D"/>
    <w:rsid w:val="000705D7"/>
    <w:rsid w:val="000706B1"/>
    <w:rsid w:val="00070731"/>
    <w:rsid w:val="00072601"/>
    <w:rsid w:val="00073889"/>
    <w:rsid w:val="000738BC"/>
    <w:rsid w:val="00075F3E"/>
    <w:rsid w:val="00077E24"/>
    <w:rsid w:val="0008087C"/>
    <w:rsid w:val="00081730"/>
    <w:rsid w:val="00082F7F"/>
    <w:rsid w:val="000843B8"/>
    <w:rsid w:val="00084419"/>
    <w:rsid w:val="0008603A"/>
    <w:rsid w:val="0008655E"/>
    <w:rsid w:val="00086782"/>
    <w:rsid w:val="000867E9"/>
    <w:rsid w:val="00087FEA"/>
    <w:rsid w:val="00090959"/>
    <w:rsid w:val="00092206"/>
    <w:rsid w:val="0009220A"/>
    <w:rsid w:val="00092ADB"/>
    <w:rsid w:val="00092F07"/>
    <w:rsid w:val="00093710"/>
    <w:rsid w:val="00094D2D"/>
    <w:rsid w:val="00095840"/>
    <w:rsid w:val="0009738D"/>
    <w:rsid w:val="000A04AB"/>
    <w:rsid w:val="000A1AD5"/>
    <w:rsid w:val="000A3864"/>
    <w:rsid w:val="000A4A55"/>
    <w:rsid w:val="000A5856"/>
    <w:rsid w:val="000A60A0"/>
    <w:rsid w:val="000A7747"/>
    <w:rsid w:val="000B187C"/>
    <w:rsid w:val="000B236D"/>
    <w:rsid w:val="000B2D6F"/>
    <w:rsid w:val="000B31C2"/>
    <w:rsid w:val="000B3A30"/>
    <w:rsid w:val="000B4031"/>
    <w:rsid w:val="000B6F4E"/>
    <w:rsid w:val="000B7FA2"/>
    <w:rsid w:val="000C04E3"/>
    <w:rsid w:val="000C1AAF"/>
    <w:rsid w:val="000C2878"/>
    <w:rsid w:val="000C31FF"/>
    <w:rsid w:val="000C4648"/>
    <w:rsid w:val="000C4B25"/>
    <w:rsid w:val="000C57EE"/>
    <w:rsid w:val="000C59AD"/>
    <w:rsid w:val="000C59AE"/>
    <w:rsid w:val="000C5D2B"/>
    <w:rsid w:val="000D2259"/>
    <w:rsid w:val="000D2573"/>
    <w:rsid w:val="000D2A1E"/>
    <w:rsid w:val="000D2ED0"/>
    <w:rsid w:val="000D3425"/>
    <w:rsid w:val="000D3B6F"/>
    <w:rsid w:val="000D3FF9"/>
    <w:rsid w:val="000D444D"/>
    <w:rsid w:val="000D5FB8"/>
    <w:rsid w:val="000D6384"/>
    <w:rsid w:val="000D6DFD"/>
    <w:rsid w:val="000D6E10"/>
    <w:rsid w:val="000D6E14"/>
    <w:rsid w:val="000E04A1"/>
    <w:rsid w:val="000E0B6C"/>
    <w:rsid w:val="000E12F1"/>
    <w:rsid w:val="000E178C"/>
    <w:rsid w:val="000E1C5E"/>
    <w:rsid w:val="000E2020"/>
    <w:rsid w:val="000E2462"/>
    <w:rsid w:val="000E27C3"/>
    <w:rsid w:val="000E27C6"/>
    <w:rsid w:val="000E2DA0"/>
    <w:rsid w:val="000E3C4E"/>
    <w:rsid w:val="000E4B2A"/>
    <w:rsid w:val="000E6B11"/>
    <w:rsid w:val="000E6DC6"/>
    <w:rsid w:val="000F0E29"/>
    <w:rsid w:val="000F21B6"/>
    <w:rsid w:val="000F226C"/>
    <w:rsid w:val="000F3DD8"/>
    <w:rsid w:val="000F4139"/>
    <w:rsid w:val="000F616B"/>
    <w:rsid w:val="000F62F0"/>
    <w:rsid w:val="000F663A"/>
    <w:rsid w:val="000F6FD9"/>
    <w:rsid w:val="000F74CD"/>
    <w:rsid w:val="000F7CF2"/>
    <w:rsid w:val="00100156"/>
    <w:rsid w:val="00103061"/>
    <w:rsid w:val="00105242"/>
    <w:rsid w:val="00105367"/>
    <w:rsid w:val="00105FBE"/>
    <w:rsid w:val="001061A0"/>
    <w:rsid w:val="00111D5A"/>
    <w:rsid w:val="00112D5E"/>
    <w:rsid w:val="00114833"/>
    <w:rsid w:val="00115643"/>
    <w:rsid w:val="001201B6"/>
    <w:rsid w:val="001202D5"/>
    <w:rsid w:val="00120B83"/>
    <w:rsid w:val="00122718"/>
    <w:rsid w:val="00122891"/>
    <w:rsid w:val="00123153"/>
    <w:rsid w:val="0012409A"/>
    <w:rsid w:val="001253B5"/>
    <w:rsid w:val="00125B06"/>
    <w:rsid w:val="00125BF8"/>
    <w:rsid w:val="00125E2B"/>
    <w:rsid w:val="00130203"/>
    <w:rsid w:val="001308CC"/>
    <w:rsid w:val="00130942"/>
    <w:rsid w:val="00130FD5"/>
    <w:rsid w:val="001312AF"/>
    <w:rsid w:val="001312FB"/>
    <w:rsid w:val="0013350B"/>
    <w:rsid w:val="00133814"/>
    <w:rsid w:val="00133E0F"/>
    <w:rsid w:val="00135A3A"/>
    <w:rsid w:val="00136CAB"/>
    <w:rsid w:val="00137A93"/>
    <w:rsid w:val="00137DAA"/>
    <w:rsid w:val="0014064C"/>
    <w:rsid w:val="00140781"/>
    <w:rsid w:val="00140CA7"/>
    <w:rsid w:val="00141881"/>
    <w:rsid w:val="00141E27"/>
    <w:rsid w:val="00142492"/>
    <w:rsid w:val="00143040"/>
    <w:rsid w:val="0014507C"/>
    <w:rsid w:val="001452C0"/>
    <w:rsid w:val="00146631"/>
    <w:rsid w:val="00146996"/>
    <w:rsid w:val="00147AA3"/>
    <w:rsid w:val="00147B71"/>
    <w:rsid w:val="00151DC8"/>
    <w:rsid w:val="00153F0B"/>
    <w:rsid w:val="00154368"/>
    <w:rsid w:val="00154623"/>
    <w:rsid w:val="0015499C"/>
    <w:rsid w:val="00155375"/>
    <w:rsid w:val="001561BC"/>
    <w:rsid w:val="0015675F"/>
    <w:rsid w:val="001575A8"/>
    <w:rsid w:val="00157AEE"/>
    <w:rsid w:val="00157F39"/>
    <w:rsid w:val="00160FCE"/>
    <w:rsid w:val="00163311"/>
    <w:rsid w:val="00163845"/>
    <w:rsid w:val="001649E0"/>
    <w:rsid w:val="001652F4"/>
    <w:rsid w:val="0016530B"/>
    <w:rsid w:val="001663DD"/>
    <w:rsid w:val="00166662"/>
    <w:rsid w:val="00166AA6"/>
    <w:rsid w:val="00167F10"/>
    <w:rsid w:val="00170B30"/>
    <w:rsid w:val="00170CA8"/>
    <w:rsid w:val="001732D9"/>
    <w:rsid w:val="00173572"/>
    <w:rsid w:val="00175FFA"/>
    <w:rsid w:val="00176103"/>
    <w:rsid w:val="00177F66"/>
    <w:rsid w:val="001811C1"/>
    <w:rsid w:val="00181C40"/>
    <w:rsid w:val="00181D3E"/>
    <w:rsid w:val="00182529"/>
    <w:rsid w:val="00183A3F"/>
    <w:rsid w:val="001852F3"/>
    <w:rsid w:val="001859FA"/>
    <w:rsid w:val="00186621"/>
    <w:rsid w:val="001867FF"/>
    <w:rsid w:val="001869A5"/>
    <w:rsid w:val="00186BF5"/>
    <w:rsid w:val="00187D66"/>
    <w:rsid w:val="00187E4F"/>
    <w:rsid w:val="00192F75"/>
    <w:rsid w:val="00194C49"/>
    <w:rsid w:val="00195A7F"/>
    <w:rsid w:val="00196140"/>
    <w:rsid w:val="00196330"/>
    <w:rsid w:val="00196E2A"/>
    <w:rsid w:val="00196F96"/>
    <w:rsid w:val="001971AE"/>
    <w:rsid w:val="00197834"/>
    <w:rsid w:val="001A154B"/>
    <w:rsid w:val="001A317F"/>
    <w:rsid w:val="001A4ED3"/>
    <w:rsid w:val="001A5394"/>
    <w:rsid w:val="001A61D3"/>
    <w:rsid w:val="001A683B"/>
    <w:rsid w:val="001A6CEB"/>
    <w:rsid w:val="001B00F2"/>
    <w:rsid w:val="001B022C"/>
    <w:rsid w:val="001B0443"/>
    <w:rsid w:val="001B235A"/>
    <w:rsid w:val="001B2758"/>
    <w:rsid w:val="001B2F20"/>
    <w:rsid w:val="001B41E5"/>
    <w:rsid w:val="001B4860"/>
    <w:rsid w:val="001B55ED"/>
    <w:rsid w:val="001B56F1"/>
    <w:rsid w:val="001B585C"/>
    <w:rsid w:val="001B5981"/>
    <w:rsid w:val="001B5CA2"/>
    <w:rsid w:val="001B65F9"/>
    <w:rsid w:val="001C1AE8"/>
    <w:rsid w:val="001C3012"/>
    <w:rsid w:val="001C307B"/>
    <w:rsid w:val="001C4403"/>
    <w:rsid w:val="001C44A3"/>
    <w:rsid w:val="001C6226"/>
    <w:rsid w:val="001C6408"/>
    <w:rsid w:val="001C673F"/>
    <w:rsid w:val="001C69A6"/>
    <w:rsid w:val="001D06AA"/>
    <w:rsid w:val="001D0C1B"/>
    <w:rsid w:val="001D0D7B"/>
    <w:rsid w:val="001D0F05"/>
    <w:rsid w:val="001D303F"/>
    <w:rsid w:val="001D4D73"/>
    <w:rsid w:val="001D616B"/>
    <w:rsid w:val="001D6B30"/>
    <w:rsid w:val="001E02A0"/>
    <w:rsid w:val="001E0711"/>
    <w:rsid w:val="001E11F9"/>
    <w:rsid w:val="001E2742"/>
    <w:rsid w:val="001E3204"/>
    <w:rsid w:val="001E3887"/>
    <w:rsid w:val="001E38A4"/>
    <w:rsid w:val="001E3C20"/>
    <w:rsid w:val="001E4E76"/>
    <w:rsid w:val="001E54F6"/>
    <w:rsid w:val="001E5DE0"/>
    <w:rsid w:val="001E6103"/>
    <w:rsid w:val="001E64FE"/>
    <w:rsid w:val="001F11F8"/>
    <w:rsid w:val="001F1E46"/>
    <w:rsid w:val="001F356F"/>
    <w:rsid w:val="001F40A2"/>
    <w:rsid w:val="001F4428"/>
    <w:rsid w:val="001F455A"/>
    <w:rsid w:val="001F500A"/>
    <w:rsid w:val="001F5F4A"/>
    <w:rsid w:val="00200224"/>
    <w:rsid w:val="0020196D"/>
    <w:rsid w:val="00201A77"/>
    <w:rsid w:val="00201E03"/>
    <w:rsid w:val="00201FBD"/>
    <w:rsid w:val="00202AF8"/>
    <w:rsid w:val="0020390B"/>
    <w:rsid w:val="00203D78"/>
    <w:rsid w:val="00204CE4"/>
    <w:rsid w:val="00205557"/>
    <w:rsid w:val="00207A57"/>
    <w:rsid w:val="002104B3"/>
    <w:rsid w:val="00211B29"/>
    <w:rsid w:val="002124D4"/>
    <w:rsid w:val="0021350B"/>
    <w:rsid w:val="00213B08"/>
    <w:rsid w:val="0021432B"/>
    <w:rsid w:val="002145A1"/>
    <w:rsid w:val="00214DD7"/>
    <w:rsid w:val="0021584B"/>
    <w:rsid w:val="00215C1A"/>
    <w:rsid w:val="002165C3"/>
    <w:rsid w:val="00220C6B"/>
    <w:rsid w:val="00221291"/>
    <w:rsid w:val="00222FAC"/>
    <w:rsid w:val="00224795"/>
    <w:rsid w:val="00225766"/>
    <w:rsid w:val="00226B7D"/>
    <w:rsid w:val="0022772A"/>
    <w:rsid w:val="00231358"/>
    <w:rsid w:val="00231D36"/>
    <w:rsid w:val="002328B4"/>
    <w:rsid w:val="002333E4"/>
    <w:rsid w:val="002361F9"/>
    <w:rsid w:val="0023731E"/>
    <w:rsid w:val="002373E7"/>
    <w:rsid w:val="00237DE6"/>
    <w:rsid w:val="00240449"/>
    <w:rsid w:val="002419C3"/>
    <w:rsid w:val="0024279E"/>
    <w:rsid w:val="00243C69"/>
    <w:rsid w:val="00243F84"/>
    <w:rsid w:val="00244A68"/>
    <w:rsid w:val="00244E0C"/>
    <w:rsid w:val="00244E92"/>
    <w:rsid w:val="0024503F"/>
    <w:rsid w:val="00245754"/>
    <w:rsid w:val="00246172"/>
    <w:rsid w:val="00246973"/>
    <w:rsid w:val="0025000A"/>
    <w:rsid w:val="0025005A"/>
    <w:rsid w:val="00250252"/>
    <w:rsid w:val="00250B80"/>
    <w:rsid w:val="00251585"/>
    <w:rsid w:val="00252398"/>
    <w:rsid w:val="00252498"/>
    <w:rsid w:val="00253F52"/>
    <w:rsid w:val="002548C3"/>
    <w:rsid w:val="002554B6"/>
    <w:rsid w:val="00255F74"/>
    <w:rsid w:val="002604B4"/>
    <w:rsid w:val="002616A3"/>
    <w:rsid w:val="00262997"/>
    <w:rsid w:val="00263C2C"/>
    <w:rsid w:val="00263FBB"/>
    <w:rsid w:val="002654F7"/>
    <w:rsid w:val="00265688"/>
    <w:rsid w:val="00270326"/>
    <w:rsid w:val="00270C6B"/>
    <w:rsid w:val="00272B7A"/>
    <w:rsid w:val="00272F1F"/>
    <w:rsid w:val="002737A6"/>
    <w:rsid w:val="00274473"/>
    <w:rsid w:val="002768B4"/>
    <w:rsid w:val="00277F8F"/>
    <w:rsid w:val="0028077E"/>
    <w:rsid w:val="00280B8B"/>
    <w:rsid w:val="00281DCD"/>
    <w:rsid w:val="00281EC3"/>
    <w:rsid w:val="00282306"/>
    <w:rsid w:val="002858E5"/>
    <w:rsid w:val="00285A67"/>
    <w:rsid w:val="00286B99"/>
    <w:rsid w:val="0028724A"/>
    <w:rsid w:val="00290457"/>
    <w:rsid w:val="002906DD"/>
    <w:rsid w:val="00290B29"/>
    <w:rsid w:val="00292A12"/>
    <w:rsid w:val="00294393"/>
    <w:rsid w:val="0029545C"/>
    <w:rsid w:val="00295A90"/>
    <w:rsid w:val="00295C2E"/>
    <w:rsid w:val="00295FEE"/>
    <w:rsid w:val="0029613C"/>
    <w:rsid w:val="00296F4A"/>
    <w:rsid w:val="002A0196"/>
    <w:rsid w:val="002A0D47"/>
    <w:rsid w:val="002A14C1"/>
    <w:rsid w:val="002A2327"/>
    <w:rsid w:val="002A332A"/>
    <w:rsid w:val="002A3476"/>
    <w:rsid w:val="002A37B5"/>
    <w:rsid w:val="002A4398"/>
    <w:rsid w:val="002A5438"/>
    <w:rsid w:val="002A63C2"/>
    <w:rsid w:val="002A65B3"/>
    <w:rsid w:val="002A7C7B"/>
    <w:rsid w:val="002B04BB"/>
    <w:rsid w:val="002B2045"/>
    <w:rsid w:val="002B2CD3"/>
    <w:rsid w:val="002B2EA7"/>
    <w:rsid w:val="002B2F6A"/>
    <w:rsid w:val="002B33C9"/>
    <w:rsid w:val="002B64B4"/>
    <w:rsid w:val="002B7D7E"/>
    <w:rsid w:val="002C263A"/>
    <w:rsid w:val="002C2993"/>
    <w:rsid w:val="002C42F5"/>
    <w:rsid w:val="002C4383"/>
    <w:rsid w:val="002C50EB"/>
    <w:rsid w:val="002C7E9A"/>
    <w:rsid w:val="002C7F53"/>
    <w:rsid w:val="002D093A"/>
    <w:rsid w:val="002D0CD6"/>
    <w:rsid w:val="002D0D70"/>
    <w:rsid w:val="002D1817"/>
    <w:rsid w:val="002D183A"/>
    <w:rsid w:val="002D1A70"/>
    <w:rsid w:val="002D20D2"/>
    <w:rsid w:val="002D24F8"/>
    <w:rsid w:val="002D2A70"/>
    <w:rsid w:val="002D4295"/>
    <w:rsid w:val="002D42B9"/>
    <w:rsid w:val="002D4301"/>
    <w:rsid w:val="002D63D3"/>
    <w:rsid w:val="002E0D18"/>
    <w:rsid w:val="002E1FDE"/>
    <w:rsid w:val="002E219D"/>
    <w:rsid w:val="002E3CAD"/>
    <w:rsid w:val="002E6472"/>
    <w:rsid w:val="002E6C04"/>
    <w:rsid w:val="002F0995"/>
    <w:rsid w:val="002F15FA"/>
    <w:rsid w:val="002F1DD8"/>
    <w:rsid w:val="002F2AFA"/>
    <w:rsid w:val="002F2B3E"/>
    <w:rsid w:val="002F2BED"/>
    <w:rsid w:val="002F2E92"/>
    <w:rsid w:val="002F337B"/>
    <w:rsid w:val="002F345D"/>
    <w:rsid w:val="002F5250"/>
    <w:rsid w:val="002F5759"/>
    <w:rsid w:val="002F59FE"/>
    <w:rsid w:val="002F6676"/>
    <w:rsid w:val="002F718F"/>
    <w:rsid w:val="002F74B3"/>
    <w:rsid w:val="00301975"/>
    <w:rsid w:val="003028FA"/>
    <w:rsid w:val="003061E3"/>
    <w:rsid w:val="0030791E"/>
    <w:rsid w:val="00307FF2"/>
    <w:rsid w:val="003103DA"/>
    <w:rsid w:val="00310424"/>
    <w:rsid w:val="00310A95"/>
    <w:rsid w:val="0031166C"/>
    <w:rsid w:val="00311CE1"/>
    <w:rsid w:val="003122F8"/>
    <w:rsid w:val="0031232C"/>
    <w:rsid w:val="00312F18"/>
    <w:rsid w:val="00313255"/>
    <w:rsid w:val="00313E31"/>
    <w:rsid w:val="0031449B"/>
    <w:rsid w:val="00314687"/>
    <w:rsid w:val="00314AB5"/>
    <w:rsid w:val="0031527A"/>
    <w:rsid w:val="003153CD"/>
    <w:rsid w:val="0031580E"/>
    <w:rsid w:val="0031590C"/>
    <w:rsid w:val="00317788"/>
    <w:rsid w:val="00320516"/>
    <w:rsid w:val="0032146B"/>
    <w:rsid w:val="003214DA"/>
    <w:rsid w:val="003218ED"/>
    <w:rsid w:val="003221B2"/>
    <w:rsid w:val="00322BC3"/>
    <w:rsid w:val="0032475D"/>
    <w:rsid w:val="00325734"/>
    <w:rsid w:val="00325C93"/>
    <w:rsid w:val="003260E1"/>
    <w:rsid w:val="00331981"/>
    <w:rsid w:val="00332192"/>
    <w:rsid w:val="003329FF"/>
    <w:rsid w:val="00332A7E"/>
    <w:rsid w:val="0033462B"/>
    <w:rsid w:val="003349E7"/>
    <w:rsid w:val="00334AD6"/>
    <w:rsid w:val="00334FCA"/>
    <w:rsid w:val="003352C8"/>
    <w:rsid w:val="003355E7"/>
    <w:rsid w:val="00335E3B"/>
    <w:rsid w:val="003366E9"/>
    <w:rsid w:val="00336E40"/>
    <w:rsid w:val="00340CC1"/>
    <w:rsid w:val="0034128B"/>
    <w:rsid w:val="00341581"/>
    <w:rsid w:val="0034186C"/>
    <w:rsid w:val="00341D5A"/>
    <w:rsid w:val="00341F4B"/>
    <w:rsid w:val="00341F6A"/>
    <w:rsid w:val="003423F4"/>
    <w:rsid w:val="0034348E"/>
    <w:rsid w:val="00343BB2"/>
    <w:rsid w:val="00344FB9"/>
    <w:rsid w:val="003452F7"/>
    <w:rsid w:val="0034647E"/>
    <w:rsid w:val="00346ADE"/>
    <w:rsid w:val="00346EFF"/>
    <w:rsid w:val="00347430"/>
    <w:rsid w:val="00350A9E"/>
    <w:rsid w:val="00352231"/>
    <w:rsid w:val="003528AF"/>
    <w:rsid w:val="00354A18"/>
    <w:rsid w:val="0035781F"/>
    <w:rsid w:val="00357CEB"/>
    <w:rsid w:val="00360B7C"/>
    <w:rsid w:val="00362880"/>
    <w:rsid w:val="00362CDC"/>
    <w:rsid w:val="00363799"/>
    <w:rsid w:val="00365129"/>
    <w:rsid w:val="0036512D"/>
    <w:rsid w:val="00365854"/>
    <w:rsid w:val="00366319"/>
    <w:rsid w:val="0036645B"/>
    <w:rsid w:val="003676BE"/>
    <w:rsid w:val="00367AD5"/>
    <w:rsid w:val="00370D99"/>
    <w:rsid w:val="00370EB2"/>
    <w:rsid w:val="00371877"/>
    <w:rsid w:val="00372204"/>
    <w:rsid w:val="00372DB8"/>
    <w:rsid w:val="00373B83"/>
    <w:rsid w:val="003744A8"/>
    <w:rsid w:val="00375FD8"/>
    <w:rsid w:val="00376A3A"/>
    <w:rsid w:val="00377A13"/>
    <w:rsid w:val="00380F25"/>
    <w:rsid w:val="00381B65"/>
    <w:rsid w:val="003821CA"/>
    <w:rsid w:val="003822A5"/>
    <w:rsid w:val="00382FF9"/>
    <w:rsid w:val="003844DC"/>
    <w:rsid w:val="00385477"/>
    <w:rsid w:val="003859F5"/>
    <w:rsid w:val="00387429"/>
    <w:rsid w:val="00387954"/>
    <w:rsid w:val="00390733"/>
    <w:rsid w:val="00391875"/>
    <w:rsid w:val="0039187D"/>
    <w:rsid w:val="00393D25"/>
    <w:rsid w:val="00395A63"/>
    <w:rsid w:val="00395B4A"/>
    <w:rsid w:val="003967C9"/>
    <w:rsid w:val="00396E16"/>
    <w:rsid w:val="003A0B33"/>
    <w:rsid w:val="003A109E"/>
    <w:rsid w:val="003A206A"/>
    <w:rsid w:val="003A4033"/>
    <w:rsid w:val="003A44F5"/>
    <w:rsid w:val="003A4D6C"/>
    <w:rsid w:val="003A5688"/>
    <w:rsid w:val="003A58A3"/>
    <w:rsid w:val="003A5AAC"/>
    <w:rsid w:val="003B04C4"/>
    <w:rsid w:val="003B0E89"/>
    <w:rsid w:val="003B13AE"/>
    <w:rsid w:val="003B188D"/>
    <w:rsid w:val="003B211F"/>
    <w:rsid w:val="003B2EBA"/>
    <w:rsid w:val="003B2FC7"/>
    <w:rsid w:val="003B3131"/>
    <w:rsid w:val="003B3D19"/>
    <w:rsid w:val="003B3F20"/>
    <w:rsid w:val="003B4D3A"/>
    <w:rsid w:val="003B51C3"/>
    <w:rsid w:val="003B5439"/>
    <w:rsid w:val="003B6BAA"/>
    <w:rsid w:val="003C0732"/>
    <w:rsid w:val="003C0ACD"/>
    <w:rsid w:val="003C2BEF"/>
    <w:rsid w:val="003C5B37"/>
    <w:rsid w:val="003C76AE"/>
    <w:rsid w:val="003C7FF1"/>
    <w:rsid w:val="003D0035"/>
    <w:rsid w:val="003D047E"/>
    <w:rsid w:val="003D0692"/>
    <w:rsid w:val="003D0AD7"/>
    <w:rsid w:val="003D154A"/>
    <w:rsid w:val="003D1750"/>
    <w:rsid w:val="003D21DA"/>
    <w:rsid w:val="003D3032"/>
    <w:rsid w:val="003D34A6"/>
    <w:rsid w:val="003D3D57"/>
    <w:rsid w:val="003D5284"/>
    <w:rsid w:val="003D5B1A"/>
    <w:rsid w:val="003D5F3C"/>
    <w:rsid w:val="003D5F82"/>
    <w:rsid w:val="003D60E4"/>
    <w:rsid w:val="003E1CBC"/>
    <w:rsid w:val="003E1DB4"/>
    <w:rsid w:val="003E289C"/>
    <w:rsid w:val="003E3336"/>
    <w:rsid w:val="003E3370"/>
    <w:rsid w:val="003E34BF"/>
    <w:rsid w:val="003E35F9"/>
    <w:rsid w:val="003E35FD"/>
    <w:rsid w:val="003E366C"/>
    <w:rsid w:val="003E4177"/>
    <w:rsid w:val="003E44A9"/>
    <w:rsid w:val="003E4A7B"/>
    <w:rsid w:val="003E4F9D"/>
    <w:rsid w:val="003E5239"/>
    <w:rsid w:val="003E609D"/>
    <w:rsid w:val="003F02EE"/>
    <w:rsid w:val="003F0D9A"/>
    <w:rsid w:val="003F29C4"/>
    <w:rsid w:val="003F2A53"/>
    <w:rsid w:val="003F3008"/>
    <w:rsid w:val="003F35AB"/>
    <w:rsid w:val="003F4899"/>
    <w:rsid w:val="003F52E7"/>
    <w:rsid w:val="003F6F09"/>
    <w:rsid w:val="003F7D30"/>
    <w:rsid w:val="00400357"/>
    <w:rsid w:val="004004AE"/>
    <w:rsid w:val="00400992"/>
    <w:rsid w:val="00401C3F"/>
    <w:rsid w:val="0040268E"/>
    <w:rsid w:val="00402DA7"/>
    <w:rsid w:val="0040438A"/>
    <w:rsid w:val="00404B8D"/>
    <w:rsid w:val="00405F1A"/>
    <w:rsid w:val="00405F8E"/>
    <w:rsid w:val="00407351"/>
    <w:rsid w:val="004076A7"/>
    <w:rsid w:val="004119B6"/>
    <w:rsid w:val="0041248A"/>
    <w:rsid w:val="00412E5C"/>
    <w:rsid w:val="00413294"/>
    <w:rsid w:val="00413CF0"/>
    <w:rsid w:val="00414212"/>
    <w:rsid w:val="004143A0"/>
    <w:rsid w:val="004143F5"/>
    <w:rsid w:val="00414507"/>
    <w:rsid w:val="0041770C"/>
    <w:rsid w:val="00417984"/>
    <w:rsid w:val="00417A19"/>
    <w:rsid w:val="00420670"/>
    <w:rsid w:val="00421C3D"/>
    <w:rsid w:val="00422D27"/>
    <w:rsid w:val="004237F3"/>
    <w:rsid w:val="00423C09"/>
    <w:rsid w:val="004251B0"/>
    <w:rsid w:val="004255F2"/>
    <w:rsid w:val="0043187E"/>
    <w:rsid w:val="00433D22"/>
    <w:rsid w:val="00433D32"/>
    <w:rsid w:val="00433E35"/>
    <w:rsid w:val="004355E9"/>
    <w:rsid w:val="0043621D"/>
    <w:rsid w:val="00437CE2"/>
    <w:rsid w:val="004415F3"/>
    <w:rsid w:val="00441D11"/>
    <w:rsid w:val="00441D66"/>
    <w:rsid w:val="00442D00"/>
    <w:rsid w:val="004443B1"/>
    <w:rsid w:val="0044537C"/>
    <w:rsid w:val="00451C28"/>
    <w:rsid w:val="00451F31"/>
    <w:rsid w:val="0045452D"/>
    <w:rsid w:val="00454D37"/>
    <w:rsid w:val="004552CB"/>
    <w:rsid w:val="004555D6"/>
    <w:rsid w:val="00456381"/>
    <w:rsid w:val="00457061"/>
    <w:rsid w:val="00457DC9"/>
    <w:rsid w:val="0046032E"/>
    <w:rsid w:val="00460746"/>
    <w:rsid w:val="00461CF6"/>
    <w:rsid w:val="004629AE"/>
    <w:rsid w:val="0046383D"/>
    <w:rsid w:val="00464E98"/>
    <w:rsid w:val="00465DC2"/>
    <w:rsid w:val="004667D5"/>
    <w:rsid w:val="00466854"/>
    <w:rsid w:val="004717A5"/>
    <w:rsid w:val="00472035"/>
    <w:rsid w:val="0047223E"/>
    <w:rsid w:val="0047274B"/>
    <w:rsid w:val="0047394F"/>
    <w:rsid w:val="004754F1"/>
    <w:rsid w:val="0047770D"/>
    <w:rsid w:val="00477914"/>
    <w:rsid w:val="0048103F"/>
    <w:rsid w:val="004819F3"/>
    <w:rsid w:val="00482B15"/>
    <w:rsid w:val="00482D88"/>
    <w:rsid w:val="00483340"/>
    <w:rsid w:val="004836C9"/>
    <w:rsid w:val="00483953"/>
    <w:rsid w:val="00483F87"/>
    <w:rsid w:val="00484984"/>
    <w:rsid w:val="00484BD1"/>
    <w:rsid w:val="00485456"/>
    <w:rsid w:val="0048569A"/>
    <w:rsid w:val="00485A0C"/>
    <w:rsid w:val="00485DD7"/>
    <w:rsid w:val="00486D17"/>
    <w:rsid w:val="00486E56"/>
    <w:rsid w:val="00487AA2"/>
    <w:rsid w:val="00487AA3"/>
    <w:rsid w:val="00487EC6"/>
    <w:rsid w:val="00490EA5"/>
    <w:rsid w:val="00493846"/>
    <w:rsid w:val="00493FAD"/>
    <w:rsid w:val="00494640"/>
    <w:rsid w:val="00494EF3"/>
    <w:rsid w:val="0049631E"/>
    <w:rsid w:val="004963E3"/>
    <w:rsid w:val="00497512"/>
    <w:rsid w:val="00497D35"/>
    <w:rsid w:val="00497D93"/>
    <w:rsid w:val="004A0171"/>
    <w:rsid w:val="004A1634"/>
    <w:rsid w:val="004A23B9"/>
    <w:rsid w:val="004A3382"/>
    <w:rsid w:val="004A4285"/>
    <w:rsid w:val="004A5344"/>
    <w:rsid w:val="004A54F6"/>
    <w:rsid w:val="004A6155"/>
    <w:rsid w:val="004A6BAF"/>
    <w:rsid w:val="004A7BC0"/>
    <w:rsid w:val="004B077B"/>
    <w:rsid w:val="004B162A"/>
    <w:rsid w:val="004B24A7"/>
    <w:rsid w:val="004B29C9"/>
    <w:rsid w:val="004B44F4"/>
    <w:rsid w:val="004B4DB5"/>
    <w:rsid w:val="004B5A2A"/>
    <w:rsid w:val="004B5E49"/>
    <w:rsid w:val="004B759E"/>
    <w:rsid w:val="004B7E25"/>
    <w:rsid w:val="004C12EA"/>
    <w:rsid w:val="004C145A"/>
    <w:rsid w:val="004C19BF"/>
    <w:rsid w:val="004C3A66"/>
    <w:rsid w:val="004C3BBE"/>
    <w:rsid w:val="004C402D"/>
    <w:rsid w:val="004C4576"/>
    <w:rsid w:val="004C54F8"/>
    <w:rsid w:val="004C6272"/>
    <w:rsid w:val="004C64D0"/>
    <w:rsid w:val="004C72B8"/>
    <w:rsid w:val="004D042A"/>
    <w:rsid w:val="004D0444"/>
    <w:rsid w:val="004D19FB"/>
    <w:rsid w:val="004D1C23"/>
    <w:rsid w:val="004D39F3"/>
    <w:rsid w:val="004D4D34"/>
    <w:rsid w:val="004E084D"/>
    <w:rsid w:val="004E0A4A"/>
    <w:rsid w:val="004E0B63"/>
    <w:rsid w:val="004E1D73"/>
    <w:rsid w:val="004E1FC0"/>
    <w:rsid w:val="004E23FC"/>
    <w:rsid w:val="004E36A7"/>
    <w:rsid w:val="004E3D47"/>
    <w:rsid w:val="004E3E33"/>
    <w:rsid w:val="004E4A59"/>
    <w:rsid w:val="004E535D"/>
    <w:rsid w:val="004E5A48"/>
    <w:rsid w:val="004E704A"/>
    <w:rsid w:val="004E79B7"/>
    <w:rsid w:val="004E7E09"/>
    <w:rsid w:val="004F0985"/>
    <w:rsid w:val="004F101E"/>
    <w:rsid w:val="004F1BD5"/>
    <w:rsid w:val="004F203B"/>
    <w:rsid w:val="004F34C6"/>
    <w:rsid w:val="004F4085"/>
    <w:rsid w:val="004F5F72"/>
    <w:rsid w:val="004F7472"/>
    <w:rsid w:val="004F75FA"/>
    <w:rsid w:val="004F7C52"/>
    <w:rsid w:val="00500E8C"/>
    <w:rsid w:val="00501A34"/>
    <w:rsid w:val="00501C7A"/>
    <w:rsid w:val="0050219F"/>
    <w:rsid w:val="0050291B"/>
    <w:rsid w:val="00502ED5"/>
    <w:rsid w:val="00504020"/>
    <w:rsid w:val="00505022"/>
    <w:rsid w:val="005052DB"/>
    <w:rsid w:val="005052FB"/>
    <w:rsid w:val="00505BF7"/>
    <w:rsid w:val="00507584"/>
    <w:rsid w:val="00510D76"/>
    <w:rsid w:val="005117CA"/>
    <w:rsid w:val="0051184D"/>
    <w:rsid w:val="00512083"/>
    <w:rsid w:val="00514AD8"/>
    <w:rsid w:val="00514DAC"/>
    <w:rsid w:val="005158F1"/>
    <w:rsid w:val="0051599E"/>
    <w:rsid w:val="0052106E"/>
    <w:rsid w:val="005219F9"/>
    <w:rsid w:val="00523863"/>
    <w:rsid w:val="00523EEE"/>
    <w:rsid w:val="00523F26"/>
    <w:rsid w:val="005252D6"/>
    <w:rsid w:val="0052704A"/>
    <w:rsid w:val="00527ABB"/>
    <w:rsid w:val="00527CB1"/>
    <w:rsid w:val="00527CC2"/>
    <w:rsid w:val="005314D0"/>
    <w:rsid w:val="00533BF0"/>
    <w:rsid w:val="005348CF"/>
    <w:rsid w:val="00535BFB"/>
    <w:rsid w:val="00536181"/>
    <w:rsid w:val="0054025C"/>
    <w:rsid w:val="0054042A"/>
    <w:rsid w:val="00540A73"/>
    <w:rsid w:val="00542891"/>
    <w:rsid w:val="00543F6D"/>
    <w:rsid w:val="00544548"/>
    <w:rsid w:val="00544615"/>
    <w:rsid w:val="00544A26"/>
    <w:rsid w:val="005450AE"/>
    <w:rsid w:val="005452CE"/>
    <w:rsid w:val="00545346"/>
    <w:rsid w:val="005457B7"/>
    <w:rsid w:val="00550040"/>
    <w:rsid w:val="005501B4"/>
    <w:rsid w:val="005502CE"/>
    <w:rsid w:val="00550D8B"/>
    <w:rsid w:val="0055409C"/>
    <w:rsid w:val="005550B0"/>
    <w:rsid w:val="00556A23"/>
    <w:rsid w:val="00560C7F"/>
    <w:rsid w:val="0056194A"/>
    <w:rsid w:val="005632FF"/>
    <w:rsid w:val="00565241"/>
    <w:rsid w:val="00567706"/>
    <w:rsid w:val="00567866"/>
    <w:rsid w:val="005709FC"/>
    <w:rsid w:val="0057126B"/>
    <w:rsid w:val="00571516"/>
    <w:rsid w:val="005717CC"/>
    <w:rsid w:val="00573F8E"/>
    <w:rsid w:val="00574DB6"/>
    <w:rsid w:val="0057514C"/>
    <w:rsid w:val="00575351"/>
    <w:rsid w:val="00576217"/>
    <w:rsid w:val="00576767"/>
    <w:rsid w:val="00577E53"/>
    <w:rsid w:val="00577FB5"/>
    <w:rsid w:val="00580BCD"/>
    <w:rsid w:val="0058155F"/>
    <w:rsid w:val="005818CF"/>
    <w:rsid w:val="00582196"/>
    <w:rsid w:val="00582A95"/>
    <w:rsid w:val="0058394A"/>
    <w:rsid w:val="005839A7"/>
    <w:rsid w:val="00585042"/>
    <w:rsid w:val="00586C4A"/>
    <w:rsid w:val="005875C2"/>
    <w:rsid w:val="00591101"/>
    <w:rsid w:val="00592BCD"/>
    <w:rsid w:val="00592F60"/>
    <w:rsid w:val="005944AD"/>
    <w:rsid w:val="00594FE8"/>
    <w:rsid w:val="00596075"/>
    <w:rsid w:val="005979A7"/>
    <w:rsid w:val="00597F8A"/>
    <w:rsid w:val="005A0ACC"/>
    <w:rsid w:val="005A11EB"/>
    <w:rsid w:val="005A1609"/>
    <w:rsid w:val="005A1CDF"/>
    <w:rsid w:val="005A1D17"/>
    <w:rsid w:val="005A1E91"/>
    <w:rsid w:val="005A2160"/>
    <w:rsid w:val="005A3530"/>
    <w:rsid w:val="005A402F"/>
    <w:rsid w:val="005A4339"/>
    <w:rsid w:val="005A6D1D"/>
    <w:rsid w:val="005A6D30"/>
    <w:rsid w:val="005A74FF"/>
    <w:rsid w:val="005B1089"/>
    <w:rsid w:val="005B1D5A"/>
    <w:rsid w:val="005B26CC"/>
    <w:rsid w:val="005B2CE7"/>
    <w:rsid w:val="005B2FB9"/>
    <w:rsid w:val="005B4566"/>
    <w:rsid w:val="005B48A6"/>
    <w:rsid w:val="005B4A70"/>
    <w:rsid w:val="005B57E8"/>
    <w:rsid w:val="005B615E"/>
    <w:rsid w:val="005B6E69"/>
    <w:rsid w:val="005B73A8"/>
    <w:rsid w:val="005C1119"/>
    <w:rsid w:val="005C149B"/>
    <w:rsid w:val="005C1BA7"/>
    <w:rsid w:val="005C3380"/>
    <w:rsid w:val="005C5855"/>
    <w:rsid w:val="005D123B"/>
    <w:rsid w:val="005D1542"/>
    <w:rsid w:val="005D1B15"/>
    <w:rsid w:val="005D22D7"/>
    <w:rsid w:val="005D2713"/>
    <w:rsid w:val="005D3218"/>
    <w:rsid w:val="005D3E33"/>
    <w:rsid w:val="005D3F14"/>
    <w:rsid w:val="005D445C"/>
    <w:rsid w:val="005D47EF"/>
    <w:rsid w:val="005D5446"/>
    <w:rsid w:val="005D6014"/>
    <w:rsid w:val="005D675C"/>
    <w:rsid w:val="005D73ED"/>
    <w:rsid w:val="005D780B"/>
    <w:rsid w:val="005E433F"/>
    <w:rsid w:val="005E455B"/>
    <w:rsid w:val="005E6559"/>
    <w:rsid w:val="005E7812"/>
    <w:rsid w:val="005E7CFF"/>
    <w:rsid w:val="005F0D26"/>
    <w:rsid w:val="005F16E1"/>
    <w:rsid w:val="005F1735"/>
    <w:rsid w:val="005F1832"/>
    <w:rsid w:val="005F219A"/>
    <w:rsid w:val="005F2513"/>
    <w:rsid w:val="005F63EB"/>
    <w:rsid w:val="005F6FEE"/>
    <w:rsid w:val="005F7045"/>
    <w:rsid w:val="00600295"/>
    <w:rsid w:val="00600A42"/>
    <w:rsid w:val="00601560"/>
    <w:rsid w:val="00601749"/>
    <w:rsid w:val="00602A33"/>
    <w:rsid w:val="00603221"/>
    <w:rsid w:val="00603A43"/>
    <w:rsid w:val="00605A3F"/>
    <w:rsid w:val="00606D5A"/>
    <w:rsid w:val="00606EF6"/>
    <w:rsid w:val="00607DE2"/>
    <w:rsid w:val="0061072C"/>
    <w:rsid w:val="006116B0"/>
    <w:rsid w:val="006119DB"/>
    <w:rsid w:val="00611C19"/>
    <w:rsid w:val="006134D0"/>
    <w:rsid w:val="006137C2"/>
    <w:rsid w:val="006137FE"/>
    <w:rsid w:val="00614898"/>
    <w:rsid w:val="00617A65"/>
    <w:rsid w:val="00621759"/>
    <w:rsid w:val="00621A10"/>
    <w:rsid w:val="00621C15"/>
    <w:rsid w:val="00621EF0"/>
    <w:rsid w:val="00623457"/>
    <w:rsid w:val="00624353"/>
    <w:rsid w:val="006250CC"/>
    <w:rsid w:val="00625AC8"/>
    <w:rsid w:val="00625E75"/>
    <w:rsid w:val="00626490"/>
    <w:rsid w:val="006266B1"/>
    <w:rsid w:val="00631298"/>
    <w:rsid w:val="006341B0"/>
    <w:rsid w:val="0063512A"/>
    <w:rsid w:val="00635DF7"/>
    <w:rsid w:val="0063694E"/>
    <w:rsid w:val="00636D5B"/>
    <w:rsid w:val="006370F3"/>
    <w:rsid w:val="00641561"/>
    <w:rsid w:val="00641631"/>
    <w:rsid w:val="00641C65"/>
    <w:rsid w:val="0064201A"/>
    <w:rsid w:val="00643224"/>
    <w:rsid w:val="00643AB6"/>
    <w:rsid w:val="00644158"/>
    <w:rsid w:val="006443E1"/>
    <w:rsid w:val="0064449A"/>
    <w:rsid w:val="00644670"/>
    <w:rsid w:val="006458F8"/>
    <w:rsid w:val="00646262"/>
    <w:rsid w:val="00647B24"/>
    <w:rsid w:val="0065188A"/>
    <w:rsid w:val="00651A97"/>
    <w:rsid w:val="00653F07"/>
    <w:rsid w:val="0065474D"/>
    <w:rsid w:val="0065522B"/>
    <w:rsid w:val="006559B4"/>
    <w:rsid w:val="006567B7"/>
    <w:rsid w:val="006572C1"/>
    <w:rsid w:val="006607CE"/>
    <w:rsid w:val="00661F3B"/>
    <w:rsid w:val="00670E43"/>
    <w:rsid w:val="006712BB"/>
    <w:rsid w:val="006712BF"/>
    <w:rsid w:val="006719D5"/>
    <w:rsid w:val="00671CE2"/>
    <w:rsid w:val="006726E4"/>
    <w:rsid w:val="006727DD"/>
    <w:rsid w:val="00672C9B"/>
    <w:rsid w:val="00672DE1"/>
    <w:rsid w:val="00673490"/>
    <w:rsid w:val="00673EA4"/>
    <w:rsid w:val="00674889"/>
    <w:rsid w:val="00675282"/>
    <w:rsid w:val="006755FB"/>
    <w:rsid w:val="0067607D"/>
    <w:rsid w:val="006771AF"/>
    <w:rsid w:val="00677C7C"/>
    <w:rsid w:val="00680005"/>
    <w:rsid w:val="0068123B"/>
    <w:rsid w:val="00683114"/>
    <w:rsid w:val="00683307"/>
    <w:rsid w:val="006838F7"/>
    <w:rsid w:val="00684B0F"/>
    <w:rsid w:val="006854A9"/>
    <w:rsid w:val="00685B7D"/>
    <w:rsid w:val="00685FDF"/>
    <w:rsid w:val="00686878"/>
    <w:rsid w:val="0068732F"/>
    <w:rsid w:val="00687D77"/>
    <w:rsid w:val="00687F93"/>
    <w:rsid w:val="0069090F"/>
    <w:rsid w:val="00692A78"/>
    <w:rsid w:val="0069435C"/>
    <w:rsid w:val="00694974"/>
    <w:rsid w:val="00695491"/>
    <w:rsid w:val="00697498"/>
    <w:rsid w:val="00697532"/>
    <w:rsid w:val="006A1396"/>
    <w:rsid w:val="006A33FB"/>
    <w:rsid w:val="006A37AB"/>
    <w:rsid w:val="006A37D6"/>
    <w:rsid w:val="006A3CA8"/>
    <w:rsid w:val="006A480E"/>
    <w:rsid w:val="006A656C"/>
    <w:rsid w:val="006A67B9"/>
    <w:rsid w:val="006A69F7"/>
    <w:rsid w:val="006A6A63"/>
    <w:rsid w:val="006A6AE4"/>
    <w:rsid w:val="006A7951"/>
    <w:rsid w:val="006A7A7F"/>
    <w:rsid w:val="006A7CB6"/>
    <w:rsid w:val="006B06BF"/>
    <w:rsid w:val="006B2319"/>
    <w:rsid w:val="006B3489"/>
    <w:rsid w:val="006B53DD"/>
    <w:rsid w:val="006B55CD"/>
    <w:rsid w:val="006B6AD9"/>
    <w:rsid w:val="006B6C19"/>
    <w:rsid w:val="006B7B33"/>
    <w:rsid w:val="006C03D6"/>
    <w:rsid w:val="006C055E"/>
    <w:rsid w:val="006C086E"/>
    <w:rsid w:val="006C0D33"/>
    <w:rsid w:val="006C38D8"/>
    <w:rsid w:val="006C47C8"/>
    <w:rsid w:val="006C61C1"/>
    <w:rsid w:val="006D0203"/>
    <w:rsid w:val="006D17B0"/>
    <w:rsid w:val="006D329F"/>
    <w:rsid w:val="006D3DA7"/>
    <w:rsid w:val="006D523A"/>
    <w:rsid w:val="006D561D"/>
    <w:rsid w:val="006D5EF5"/>
    <w:rsid w:val="006D70E7"/>
    <w:rsid w:val="006D7378"/>
    <w:rsid w:val="006E092B"/>
    <w:rsid w:val="006E1A75"/>
    <w:rsid w:val="006E3114"/>
    <w:rsid w:val="006E4901"/>
    <w:rsid w:val="006E4C2E"/>
    <w:rsid w:val="006E5AB3"/>
    <w:rsid w:val="006E5DB7"/>
    <w:rsid w:val="006E64D2"/>
    <w:rsid w:val="006E75EE"/>
    <w:rsid w:val="006E7ADD"/>
    <w:rsid w:val="006F0660"/>
    <w:rsid w:val="006F3E31"/>
    <w:rsid w:val="006F430F"/>
    <w:rsid w:val="006F4821"/>
    <w:rsid w:val="006F5D1F"/>
    <w:rsid w:val="006F691A"/>
    <w:rsid w:val="006F76FF"/>
    <w:rsid w:val="00701A59"/>
    <w:rsid w:val="00701BF0"/>
    <w:rsid w:val="00703487"/>
    <w:rsid w:val="00704D1F"/>
    <w:rsid w:val="007059C8"/>
    <w:rsid w:val="007060B5"/>
    <w:rsid w:val="007079D6"/>
    <w:rsid w:val="0071259E"/>
    <w:rsid w:val="0071303E"/>
    <w:rsid w:val="00715492"/>
    <w:rsid w:val="00715EBE"/>
    <w:rsid w:val="00716C59"/>
    <w:rsid w:val="007173E9"/>
    <w:rsid w:val="0071754A"/>
    <w:rsid w:val="007201B2"/>
    <w:rsid w:val="007206E4"/>
    <w:rsid w:val="00720790"/>
    <w:rsid w:val="00720EE6"/>
    <w:rsid w:val="00722D14"/>
    <w:rsid w:val="00723994"/>
    <w:rsid w:val="00723A04"/>
    <w:rsid w:val="00724EEF"/>
    <w:rsid w:val="00725FEA"/>
    <w:rsid w:val="007270FE"/>
    <w:rsid w:val="0072750F"/>
    <w:rsid w:val="00730200"/>
    <w:rsid w:val="00730982"/>
    <w:rsid w:val="00730A69"/>
    <w:rsid w:val="00730E2E"/>
    <w:rsid w:val="00730FB9"/>
    <w:rsid w:val="007317A9"/>
    <w:rsid w:val="00732006"/>
    <w:rsid w:val="007340CA"/>
    <w:rsid w:val="00735A65"/>
    <w:rsid w:val="00740870"/>
    <w:rsid w:val="0074334B"/>
    <w:rsid w:val="00743848"/>
    <w:rsid w:val="00745634"/>
    <w:rsid w:val="00747739"/>
    <w:rsid w:val="0075083E"/>
    <w:rsid w:val="007509A9"/>
    <w:rsid w:val="0075145D"/>
    <w:rsid w:val="0075191E"/>
    <w:rsid w:val="00751DFA"/>
    <w:rsid w:val="00752CE1"/>
    <w:rsid w:val="007531AA"/>
    <w:rsid w:val="007541C6"/>
    <w:rsid w:val="00754574"/>
    <w:rsid w:val="00754F62"/>
    <w:rsid w:val="00755711"/>
    <w:rsid w:val="00755714"/>
    <w:rsid w:val="0075694A"/>
    <w:rsid w:val="007574C4"/>
    <w:rsid w:val="00760738"/>
    <w:rsid w:val="00761458"/>
    <w:rsid w:val="007616A3"/>
    <w:rsid w:val="00762389"/>
    <w:rsid w:val="00764D22"/>
    <w:rsid w:val="007662F0"/>
    <w:rsid w:val="00766AC6"/>
    <w:rsid w:val="00767047"/>
    <w:rsid w:val="00767442"/>
    <w:rsid w:val="00767D08"/>
    <w:rsid w:val="007702DC"/>
    <w:rsid w:val="00770BE5"/>
    <w:rsid w:val="00770F53"/>
    <w:rsid w:val="00772112"/>
    <w:rsid w:val="00772723"/>
    <w:rsid w:val="00774C51"/>
    <w:rsid w:val="00774D0E"/>
    <w:rsid w:val="00777FC9"/>
    <w:rsid w:val="007800C1"/>
    <w:rsid w:val="00780173"/>
    <w:rsid w:val="007848FB"/>
    <w:rsid w:val="00784CFD"/>
    <w:rsid w:val="0078594A"/>
    <w:rsid w:val="00786855"/>
    <w:rsid w:val="007879F0"/>
    <w:rsid w:val="00791E39"/>
    <w:rsid w:val="0079396E"/>
    <w:rsid w:val="00793D43"/>
    <w:rsid w:val="00796046"/>
    <w:rsid w:val="00797E25"/>
    <w:rsid w:val="007A0404"/>
    <w:rsid w:val="007A0CF7"/>
    <w:rsid w:val="007A2205"/>
    <w:rsid w:val="007A29CC"/>
    <w:rsid w:val="007A36BD"/>
    <w:rsid w:val="007A3AC0"/>
    <w:rsid w:val="007A42C6"/>
    <w:rsid w:val="007A778C"/>
    <w:rsid w:val="007A7DCA"/>
    <w:rsid w:val="007B024B"/>
    <w:rsid w:val="007B214A"/>
    <w:rsid w:val="007B27BB"/>
    <w:rsid w:val="007B3061"/>
    <w:rsid w:val="007B35E1"/>
    <w:rsid w:val="007B5925"/>
    <w:rsid w:val="007B62F5"/>
    <w:rsid w:val="007C009B"/>
    <w:rsid w:val="007C06F4"/>
    <w:rsid w:val="007C3D4C"/>
    <w:rsid w:val="007C3E2B"/>
    <w:rsid w:val="007C4F19"/>
    <w:rsid w:val="007C5017"/>
    <w:rsid w:val="007C6571"/>
    <w:rsid w:val="007C6DF1"/>
    <w:rsid w:val="007C6E3D"/>
    <w:rsid w:val="007D167A"/>
    <w:rsid w:val="007D1D6D"/>
    <w:rsid w:val="007D2CC2"/>
    <w:rsid w:val="007D3A48"/>
    <w:rsid w:val="007D3BFA"/>
    <w:rsid w:val="007D4DCC"/>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2D7"/>
    <w:rsid w:val="007F2C74"/>
    <w:rsid w:val="007F3E46"/>
    <w:rsid w:val="007F703E"/>
    <w:rsid w:val="007F7282"/>
    <w:rsid w:val="007F7398"/>
    <w:rsid w:val="00801202"/>
    <w:rsid w:val="00801521"/>
    <w:rsid w:val="008017D5"/>
    <w:rsid w:val="008037A6"/>
    <w:rsid w:val="00803EC4"/>
    <w:rsid w:val="00803F14"/>
    <w:rsid w:val="008063A1"/>
    <w:rsid w:val="00806C9F"/>
    <w:rsid w:val="0080736B"/>
    <w:rsid w:val="00810EBB"/>
    <w:rsid w:val="00811DEB"/>
    <w:rsid w:val="008129E2"/>
    <w:rsid w:val="0081422D"/>
    <w:rsid w:val="00814439"/>
    <w:rsid w:val="00814752"/>
    <w:rsid w:val="0081766D"/>
    <w:rsid w:val="00821852"/>
    <w:rsid w:val="00821B85"/>
    <w:rsid w:val="0082284D"/>
    <w:rsid w:val="008246E5"/>
    <w:rsid w:val="00824E13"/>
    <w:rsid w:val="008277DE"/>
    <w:rsid w:val="00827C49"/>
    <w:rsid w:val="00827CEF"/>
    <w:rsid w:val="008306FF"/>
    <w:rsid w:val="008316AA"/>
    <w:rsid w:val="008338F0"/>
    <w:rsid w:val="00833988"/>
    <w:rsid w:val="00833A04"/>
    <w:rsid w:val="00833DEA"/>
    <w:rsid w:val="00837145"/>
    <w:rsid w:val="008376F9"/>
    <w:rsid w:val="008379CC"/>
    <w:rsid w:val="00840707"/>
    <w:rsid w:val="008413C1"/>
    <w:rsid w:val="00842CDC"/>
    <w:rsid w:val="00843142"/>
    <w:rsid w:val="00843444"/>
    <w:rsid w:val="00844072"/>
    <w:rsid w:val="0084469B"/>
    <w:rsid w:val="0084517C"/>
    <w:rsid w:val="0084574E"/>
    <w:rsid w:val="008457D8"/>
    <w:rsid w:val="00846082"/>
    <w:rsid w:val="0085148C"/>
    <w:rsid w:val="008516D9"/>
    <w:rsid w:val="00853017"/>
    <w:rsid w:val="00853A4C"/>
    <w:rsid w:val="00854E20"/>
    <w:rsid w:val="00854F57"/>
    <w:rsid w:val="00860F26"/>
    <w:rsid w:val="008617EB"/>
    <w:rsid w:val="00862A70"/>
    <w:rsid w:val="00865385"/>
    <w:rsid w:val="00865A84"/>
    <w:rsid w:val="00865C6A"/>
    <w:rsid w:val="00865C7D"/>
    <w:rsid w:val="00866D81"/>
    <w:rsid w:val="008679A7"/>
    <w:rsid w:val="00867A8D"/>
    <w:rsid w:val="008702D8"/>
    <w:rsid w:val="00871547"/>
    <w:rsid w:val="00872F65"/>
    <w:rsid w:val="008739A6"/>
    <w:rsid w:val="00873E69"/>
    <w:rsid w:val="008742CA"/>
    <w:rsid w:val="00875564"/>
    <w:rsid w:val="0087631A"/>
    <w:rsid w:val="0087656E"/>
    <w:rsid w:val="008773AC"/>
    <w:rsid w:val="0087763B"/>
    <w:rsid w:val="00877F68"/>
    <w:rsid w:val="008818C6"/>
    <w:rsid w:val="00881FDA"/>
    <w:rsid w:val="00882D39"/>
    <w:rsid w:val="00882E06"/>
    <w:rsid w:val="00882E44"/>
    <w:rsid w:val="0088333D"/>
    <w:rsid w:val="008833AE"/>
    <w:rsid w:val="00883EF7"/>
    <w:rsid w:val="0088463F"/>
    <w:rsid w:val="00884EDF"/>
    <w:rsid w:val="00885D8B"/>
    <w:rsid w:val="0088655F"/>
    <w:rsid w:val="00891776"/>
    <w:rsid w:val="008917A8"/>
    <w:rsid w:val="00891C04"/>
    <w:rsid w:val="00892358"/>
    <w:rsid w:val="00892932"/>
    <w:rsid w:val="00893B0F"/>
    <w:rsid w:val="00893CDA"/>
    <w:rsid w:val="00893E05"/>
    <w:rsid w:val="00896B2E"/>
    <w:rsid w:val="008A0A88"/>
    <w:rsid w:val="008A116E"/>
    <w:rsid w:val="008A15F8"/>
    <w:rsid w:val="008A22F3"/>
    <w:rsid w:val="008A2615"/>
    <w:rsid w:val="008A3546"/>
    <w:rsid w:val="008A3DAA"/>
    <w:rsid w:val="008A3FC9"/>
    <w:rsid w:val="008A4C03"/>
    <w:rsid w:val="008A571D"/>
    <w:rsid w:val="008A5A01"/>
    <w:rsid w:val="008A7784"/>
    <w:rsid w:val="008B04E3"/>
    <w:rsid w:val="008B0FDC"/>
    <w:rsid w:val="008B18E4"/>
    <w:rsid w:val="008B2904"/>
    <w:rsid w:val="008B41C9"/>
    <w:rsid w:val="008B4966"/>
    <w:rsid w:val="008B546A"/>
    <w:rsid w:val="008B6407"/>
    <w:rsid w:val="008B685D"/>
    <w:rsid w:val="008B6FE1"/>
    <w:rsid w:val="008B7637"/>
    <w:rsid w:val="008C0BF3"/>
    <w:rsid w:val="008C3823"/>
    <w:rsid w:val="008C42FD"/>
    <w:rsid w:val="008C4A29"/>
    <w:rsid w:val="008C6F6A"/>
    <w:rsid w:val="008C7FFC"/>
    <w:rsid w:val="008D181B"/>
    <w:rsid w:val="008D1CFE"/>
    <w:rsid w:val="008D3901"/>
    <w:rsid w:val="008D5706"/>
    <w:rsid w:val="008E04B2"/>
    <w:rsid w:val="008E0837"/>
    <w:rsid w:val="008E0D9D"/>
    <w:rsid w:val="008E15CB"/>
    <w:rsid w:val="008E18C3"/>
    <w:rsid w:val="008E2830"/>
    <w:rsid w:val="008E36D7"/>
    <w:rsid w:val="008E4236"/>
    <w:rsid w:val="008E43C4"/>
    <w:rsid w:val="008E444E"/>
    <w:rsid w:val="008E49C9"/>
    <w:rsid w:val="008E51F7"/>
    <w:rsid w:val="008F1CDD"/>
    <w:rsid w:val="008F2472"/>
    <w:rsid w:val="008F30DE"/>
    <w:rsid w:val="008F31A8"/>
    <w:rsid w:val="008F3F57"/>
    <w:rsid w:val="008F4C61"/>
    <w:rsid w:val="008F5B72"/>
    <w:rsid w:val="008F5F9D"/>
    <w:rsid w:val="008F63C5"/>
    <w:rsid w:val="008F6735"/>
    <w:rsid w:val="008F7E20"/>
    <w:rsid w:val="009006B5"/>
    <w:rsid w:val="00904153"/>
    <w:rsid w:val="009068CA"/>
    <w:rsid w:val="00907FAD"/>
    <w:rsid w:val="00911D33"/>
    <w:rsid w:val="00913EAD"/>
    <w:rsid w:val="009144E7"/>
    <w:rsid w:val="009152EB"/>
    <w:rsid w:val="00915939"/>
    <w:rsid w:val="00915C7C"/>
    <w:rsid w:val="00915DD9"/>
    <w:rsid w:val="00916110"/>
    <w:rsid w:val="009177D5"/>
    <w:rsid w:val="0092107C"/>
    <w:rsid w:val="00921082"/>
    <w:rsid w:val="00921670"/>
    <w:rsid w:val="00921D35"/>
    <w:rsid w:val="00922468"/>
    <w:rsid w:val="009237A9"/>
    <w:rsid w:val="00923CD2"/>
    <w:rsid w:val="00925636"/>
    <w:rsid w:val="00925868"/>
    <w:rsid w:val="00927424"/>
    <w:rsid w:val="00930E97"/>
    <w:rsid w:val="00931D8E"/>
    <w:rsid w:val="009325D7"/>
    <w:rsid w:val="00932CAD"/>
    <w:rsid w:val="009330F9"/>
    <w:rsid w:val="009331B5"/>
    <w:rsid w:val="00933266"/>
    <w:rsid w:val="00933279"/>
    <w:rsid w:val="00934091"/>
    <w:rsid w:val="00934A61"/>
    <w:rsid w:val="009354F1"/>
    <w:rsid w:val="0093710B"/>
    <w:rsid w:val="00937252"/>
    <w:rsid w:val="00937DE5"/>
    <w:rsid w:val="00941CA2"/>
    <w:rsid w:val="00942D7E"/>
    <w:rsid w:val="009433B4"/>
    <w:rsid w:val="00943552"/>
    <w:rsid w:val="009449F8"/>
    <w:rsid w:val="009453B2"/>
    <w:rsid w:val="00946839"/>
    <w:rsid w:val="009469A1"/>
    <w:rsid w:val="00947DDB"/>
    <w:rsid w:val="00947FD2"/>
    <w:rsid w:val="00950000"/>
    <w:rsid w:val="009502E1"/>
    <w:rsid w:val="0095061E"/>
    <w:rsid w:val="00950927"/>
    <w:rsid w:val="00951776"/>
    <w:rsid w:val="009520E2"/>
    <w:rsid w:val="00952126"/>
    <w:rsid w:val="00953E50"/>
    <w:rsid w:val="009549C5"/>
    <w:rsid w:val="00955BDD"/>
    <w:rsid w:val="00955C56"/>
    <w:rsid w:val="009560E9"/>
    <w:rsid w:val="009567C7"/>
    <w:rsid w:val="00957117"/>
    <w:rsid w:val="0095772D"/>
    <w:rsid w:val="00957A03"/>
    <w:rsid w:val="0096105C"/>
    <w:rsid w:val="00961262"/>
    <w:rsid w:val="0096190B"/>
    <w:rsid w:val="009649DC"/>
    <w:rsid w:val="00964D8C"/>
    <w:rsid w:val="009652BD"/>
    <w:rsid w:val="0096539B"/>
    <w:rsid w:val="009654BC"/>
    <w:rsid w:val="009658D3"/>
    <w:rsid w:val="00966FED"/>
    <w:rsid w:val="00970864"/>
    <w:rsid w:val="009715CE"/>
    <w:rsid w:val="009732FC"/>
    <w:rsid w:val="0097422D"/>
    <w:rsid w:val="009762A1"/>
    <w:rsid w:val="00976CBB"/>
    <w:rsid w:val="00980FFC"/>
    <w:rsid w:val="0098350A"/>
    <w:rsid w:val="00983B09"/>
    <w:rsid w:val="00984A46"/>
    <w:rsid w:val="0098582F"/>
    <w:rsid w:val="00985ED9"/>
    <w:rsid w:val="00985EDD"/>
    <w:rsid w:val="00986151"/>
    <w:rsid w:val="00987460"/>
    <w:rsid w:val="009877DD"/>
    <w:rsid w:val="00990911"/>
    <w:rsid w:val="009914CC"/>
    <w:rsid w:val="0099227E"/>
    <w:rsid w:val="00992991"/>
    <w:rsid w:val="00992B92"/>
    <w:rsid w:val="00993706"/>
    <w:rsid w:val="00994167"/>
    <w:rsid w:val="00994435"/>
    <w:rsid w:val="00996C3E"/>
    <w:rsid w:val="00997953"/>
    <w:rsid w:val="00997D2E"/>
    <w:rsid w:val="009A0BBF"/>
    <w:rsid w:val="009A0F79"/>
    <w:rsid w:val="009A1C0F"/>
    <w:rsid w:val="009A284F"/>
    <w:rsid w:val="009A2B17"/>
    <w:rsid w:val="009A39E7"/>
    <w:rsid w:val="009A3D76"/>
    <w:rsid w:val="009A3E22"/>
    <w:rsid w:val="009A5B91"/>
    <w:rsid w:val="009A656D"/>
    <w:rsid w:val="009A66CB"/>
    <w:rsid w:val="009A7A54"/>
    <w:rsid w:val="009B195F"/>
    <w:rsid w:val="009B1A8B"/>
    <w:rsid w:val="009B278A"/>
    <w:rsid w:val="009B5911"/>
    <w:rsid w:val="009B6A6C"/>
    <w:rsid w:val="009B6AAD"/>
    <w:rsid w:val="009C0AFF"/>
    <w:rsid w:val="009C0BCE"/>
    <w:rsid w:val="009C14A3"/>
    <w:rsid w:val="009C1885"/>
    <w:rsid w:val="009C1BEB"/>
    <w:rsid w:val="009C1F70"/>
    <w:rsid w:val="009C219A"/>
    <w:rsid w:val="009C3C60"/>
    <w:rsid w:val="009C54A1"/>
    <w:rsid w:val="009C5EA6"/>
    <w:rsid w:val="009C6FF6"/>
    <w:rsid w:val="009D2D0A"/>
    <w:rsid w:val="009D3802"/>
    <w:rsid w:val="009D3BDA"/>
    <w:rsid w:val="009D5082"/>
    <w:rsid w:val="009D728D"/>
    <w:rsid w:val="009E18AD"/>
    <w:rsid w:val="009E1A71"/>
    <w:rsid w:val="009E2028"/>
    <w:rsid w:val="009E25A5"/>
    <w:rsid w:val="009E2813"/>
    <w:rsid w:val="009E2949"/>
    <w:rsid w:val="009E35AB"/>
    <w:rsid w:val="009E3BD5"/>
    <w:rsid w:val="009E58E5"/>
    <w:rsid w:val="009F05F6"/>
    <w:rsid w:val="009F22E4"/>
    <w:rsid w:val="009F2455"/>
    <w:rsid w:val="009F473A"/>
    <w:rsid w:val="009F530B"/>
    <w:rsid w:val="009F54F6"/>
    <w:rsid w:val="009F63BE"/>
    <w:rsid w:val="009F64C6"/>
    <w:rsid w:val="009F688B"/>
    <w:rsid w:val="009F6B82"/>
    <w:rsid w:val="00A00118"/>
    <w:rsid w:val="00A01EC2"/>
    <w:rsid w:val="00A023A6"/>
    <w:rsid w:val="00A036A3"/>
    <w:rsid w:val="00A03FCA"/>
    <w:rsid w:val="00A05069"/>
    <w:rsid w:val="00A06BE3"/>
    <w:rsid w:val="00A07192"/>
    <w:rsid w:val="00A0750F"/>
    <w:rsid w:val="00A12F7D"/>
    <w:rsid w:val="00A16813"/>
    <w:rsid w:val="00A16DE7"/>
    <w:rsid w:val="00A17D2C"/>
    <w:rsid w:val="00A204F8"/>
    <w:rsid w:val="00A20DEF"/>
    <w:rsid w:val="00A22261"/>
    <w:rsid w:val="00A22456"/>
    <w:rsid w:val="00A22DAD"/>
    <w:rsid w:val="00A231CE"/>
    <w:rsid w:val="00A23DF2"/>
    <w:rsid w:val="00A23EAB"/>
    <w:rsid w:val="00A2526D"/>
    <w:rsid w:val="00A303A9"/>
    <w:rsid w:val="00A30F24"/>
    <w:rsid w:val="00A31B19"/>
    <w:rsid w:val="00A31B41"/>
    <w:rsid w:val="00A334BA"/>
    <w:rsid w:val="00A406A5"/>
    <w:rsid w:val="00A41B17"/>
    <w:rsid w:val="00A41E03"/>
    <w:rsid w:val="00A4342C"/>
    <w:rsid w:val="00A43B99"/>
    <w:rsid w:val="00A43E67"/>
    <w:rsid w:val="00A449C6"/>
    <w:rsid w:val="00A46ED0"/>
    <w:rsid w:val="00A4737C"/>
    <w:rsid w:val="00A47D24"/>
    <w:rsid w:val="00A5214E"/>
    <w:rsid w:val="00A52A34"/>
    <w:rsid w:val="00A54AB4"/>
    <w:rsid w:val="00A54E72"/>
    <w:rsid w:val="00A5670E"/>
    <w:rsid w:val="00A57790"/>
    <w:rsid w:val="00A57BD8"/>
    <w:rsid w:val="00A57FE4"/>
    <w:rsid w:val="00A60B6C"/>
    <w:rsid w:val="00A60C84"/>
    <w:rsid w:val="00A6133A"/>
    <w:rsid w:val="00A6137F"/>
    <w:rsid w:val="00A613D1"/>
    <w:rsid w:val="00A61A54"/>
    <w:rsid w:val="00A61AA7"/>
    <w:rsid w:val="00A61BFD"/>
    <w:rsid w:val="00A632B2"/>
    <w:rsid w:val="00A64408"/>
    <w:rsid w:val="00A651BA"/>
    <w:rsid w:val="00A65595"/>
    <w:rsid w:val="00A6584E"/>
    <w:rsid w:val="00A659E1"/>
    <w:rsid w:val="00A66112"/>
    <w:rsid w:val="00A66378"/>
    <w:rsid w:val="00A66B44"/>
    <w:rsid w:val="00A70112"/>
    <w:rsid w:val="00A705C2"/>
    <w:rsid w:val="00A71F4A"/>
    <w:rsid w:val="00A7258D"/>
    <w:rsid w:val="00A73BD3"/>
    <w:rsid w:val="00A7426F"/>
    <w:rsid w:val="00A74C33"/>
    <w:rsid w:val="00A75509"/>
    <w:rsid w:val="00A77986"/>
    <w:rsid w:val="00A817FC"/>
    <w:rsid w:val="00A81D32"/>
    <w:rsid w:val="00A81E32"/>
    <w:rsid w:val="00A81E58"/>
    <w:rsid w:val="00A82C89"/>
    <w:rsid w:val="00A82E78"/>
    <w:rsid w:val="00A8382B"/>
    <w:rsid w:val="00A848D1"/>
    <w:rsid w:val="00A84DDC"/>
    <w:rsid w:val="00A84FBC"/>
    <w:rsid w:val="00A8538B"/>
    <w:rsid w:val="00A85627"/>
    <w:rsid w:val="00A87CDA"/>
    <w:rsid w:val="00A87CDC"/>
    <w:rsid w:val="00A9034C"/>
    <w:rsid w:val="00A90399"/>
    <w:rsid w:val="00A932BD"/>
    <w:rsid w:val="00A93898"/>
    <w:rsid w:val="00A94A19"/>
    <w:rsid w:val="00A94DB0"/>
    <w:rsid w:val="00A950B7"/>
    <w:rsid w:val="00A96185"/>
    <w:rsid w:val="00A9632F"/>
    <w:rsid w:val="00A9669D"/>
    <w:rsid w:val="00A96A46"/>
    <w:rsid w:val="00A96DB2"/>
    <w:rsid w:val="00AA077B"/>
    <w:rsid w:val="00AA1BDA"/>
    <w:rsid w:val="00AA21D0"/>
    <w:rsid w:val="00AA2807"/>
    <w:rsid w:val="00AA2F17"/>
    <w:rsid w:val="00AA35D6"/>
    <w:rsid w:val="00AA3F3E"/>
    <w:rsid w:val="00AA589F"/>
    <w:rsid w:val="00AA6688"/>
    <w:rsid w:val="00AB04E1"/>
    <w:rsid w:val="00AB0B86"/>
    <w:rsid w:val="00AB0E23"/>
    <w:rsid w:val="00AB12DA"/>
    <w:rsid w:val="00AB1716"/>
    <w:rsid w:val="00AB1DCF"/>
    <w:rsid w:val="00AB3462"/>
    <w:rsid w:val="00AB3750"/>
    <w:rsid w:val="00AB3BBB"/>
    <w:rsid w:val="00AB48CC"/>
    <w:rsid w:val="00AB4EFC"/>
    <w:rsid w:val="00AB6A30"/>
    <w:rsid w:val="00AC18F3"/>
    <w:rsid w:val="00AC27B1"/>
    <w:rsid w:val="00AC2E76"/>
    <w:rsid w:val="00AC3AFC"/>
    <w:rsid w:val="00AC5EFF"/>
    <w:rsid w:val="00AC6490"/>
    <w:rsid w:val="00AD215B"/>
    <w:rsid w:val="00AD2F7C"/>
    <w:rsid w:val="00AD3C9D"/>
    <w:rsid w:val="00AD3E33"/>
    <w:rsid w:val="00AD43F6"/>
    <w:rsid w:val="00AD558F"/>
    <w:rsid w:val="00AD6824"/>
    <w:rsid w:val="00AD6C1A"/>
    <w:rsid w:val="00AD70BB"/>
    <w:rsid w:val="00AD76E6"/>
    <w:rsid w:val="00AD7DFB"/>
    <w:rsid w:val="00AE00A9"/>
    <w:rsid w:val="00AE09AD"/>
    <w:rsid w:val="00AE0AD5"/>
    <w:rsid w:val="00AE0BA5"/>
    <w:rsid w:val="00AE1240"/>
    <w:rsid w:val="00AE1B89"/>
    <w:rsid w:val="00AE1F03"/>
    <w:rsid w:val="00AE21AF"/>
    <w:rsid w:val="00AE28D7"/>
    <w:rsid w:val="00AE32CA"/>
    <w:rsid w:val="00AE3455"/>
    <w:rsid w:val="00AE3E98"/>
    <w:rsid w:val="00AE5595"/>
    <w:rsid w:val="00AE5B7C"/>
    <w:rsid w:val="00AE73B7"/>
    <w:rsid w:val="00AF1964"/>
    <w:rsid w:val="00AF20F1"/>
    <w:rsid w:val="00AF4A90"/>
    <w:rsid w:val="00AF5DF8"/>
    <w:rsid w:val="00AF6BC2"/>
    <w:rsid w:val="00AF7640"/>
    <w:rsid w:val="00AF7A8A"/>
    <w:rsid w:val="00B006A0"/>
    <w:rsid w:val="00B00DE1"/>
    <w:rsid w:val="00B02D71"/>
    <w:rsid w:val="00B02E66"/>
    <w:rsid w:val="00B0467A"/>
    <w:rsid w:val="00B048E7"/>
    <w:rsid w:val="00B04AF3"/>
    <w:rsid w:val="00B04C97"/>
    <w:rsid w:val="00B05B5D"/>
    <w:rsid w:val="00B07864"/>
    <w:rsid w:val="00B07C02"/>
    <w:rsid w:val="00B107C4"/>
    <w:rsid w:val="00B11217"/>
    <w:rsid w:val="00B1145F"/>
    <w:rsid w:val="00B12251"/>
    <w:rsid w:val="00B1259E"/>
    <w:rsid w:val="00B12BCB"/>
    <w:rsid w:val="00B12FC7"/>
    <w:rsid w:val="00B143DA"/>
    <w:rsid w:val="00B14CC9"/>
    <w:rsid w:val="00B14ED7"/>
    <w:rsid w:val="00B1678D"/>
    <w:rsid w:val="00B16B8B"/>
    <w:rsid w:val="00B20201"/>
    <w:rsid w:val="00B21041"/>
    <w:rsid w:val="00B21220"/>
    <w:rsid w:val="00B2164A"/>
    <w:rsid w:val="00B21B27"/>
    <w:rsid w:val="00B21E1B"/>
    <w:rsid w:val="00B21F56"/>
    <w:rsid w:val="00B22C3C"/>
    <w:rsid w:val="00B22F8D"/>
    <w:rsid w:val="00B23EC8"/>
    <w:rsid w:val="00B23ECC"/>
    <w:rsid w:val="00B23FCC"/>
    <w:rsid w:val="00B256BC"/>
    <w:rsid w:val="00B305B0"/>
    <w:rsid w:val="00B3313C"/>
    <w:rsid w:val="00B34884"/>
    <w:rsid w:val="00B3660C"/>
    <w:rsid w:val="00B3743C"/>
    <w:rsid w:val="00B3759B"/>
    <w:rsid w:val="00B3790E"/>
    <w:rsid w:val="00B37D0A"/>
    <w:rsid w:val="00B40363"/>
    <w:rsid w:val="00B40B33"/>
    <w:rsid w:val="00B411FF"/>
    <w:rsid w:val="00B4202F"/>
    <w:rsid w:val="00B42BA2"/>
    <w:rsid w:val="00B43BB4"/>
    <w:rsid w:val="00B44182"/>
    <w:rsid w:val="00B4685E"/>
    <w:rsid w:val="00B46BF2"/>
    <w:rsid w:val="00B50C47"/>
    <w:rsid w:val="00B52059"/>
    <w:rsid w:val="00B530BB"/>
    <w:rsid w:val="00B53297"/>
    <w:rsid w:val="00B53859"/>
    <w:rsid w:val="00B55E73"/>
    <w:rsid w:val="00B56A76"/>
    <w:rsid w:val="00B57777"/>
    <w:rsid w:val="00B6066A"/>
    <w:rsid w:val="00B60C06"/>
    <w:rsid w:val="00B60E7A"/>
    <w:rsid w:val="00B6180B"/>
    <w:rsid w:val="00B61A91"/>
    <w:rsid w:val="00B622FA"/>
    <w:rsid w:val="00B63602"/>
    <w:rsid w:val="00B64F94"/>
    <w:rsid w:val="00B6523D"/>
    <w:rsid w:val="00B65713"/>
    <w:rsid w:val="00B65CE4"/>
    <w:rsid w:val="00B65D70"/>
    <w:rsid w:val="00B66786"/>
    <w:rsid w:val="00B67C2F"/>
    <w:rsid w:val="00B701CC"/>
    <w:rsid w:val="00B71152"/>
    <w:rsid w:val="00B7208E"/>
    <w:rsid w:val="00B736B9"/>
    <w:rsid w:val="00B739BB"/>
    <w:rsid w:val="00B73D3B"/>
    <w:rsid w:val="00B740C7"/>
    <w:rsid w:val="00B765DD"/>
    <w:rsid w:val="00B779E3"/>
    <w:rsid w:val="00B8008A"/>
    <w:rsid w:val="00B802EF"/>
    <w:rsid w:val="00B8382F"/>
    <w:rsid w:val="00B842C8"/>
    <w:rsid w:val="00B84722"/>
    <w:rsid w:val="00B8528C"/>
    <w:rsid w:val="00B852FB"/>
    <w:rsid w:val="00B8545D"/>
    <w:rsid w:val="00B86104"/>
    <w:rsid w:val="00B86703"/>
    <w:rsid w:val="00B8683B"/>
    <w:rsid w:val="00B86F1D"/>
    <w:rsid w:val="00B86F4B"/>
    <w:rsid w:val="00B90581"/>
    <w:rsid w:val="00B90B4B"/>
    <w:rsid w:val="00B9111A"/>
    <w:rsid w:val="00B913E3"/>
    <w:rsid w:val="00B92305"/>
    <w:rsid w:val="00B92A37"/>
    <w:rsid w:val="00B94118"/>
    <w:rsid w:val="00B941FC"/>
    <w:rsid w:val="00B9437F"/>
    <w:rsid w:val="00B94EF9"/>
    <w:rsid w:val="00B958D2"/>
    <w:rsid w:val="00B96028"/>
    <w:rsid w:val="00B97398"/>
    <w:rsid w:val="00BA02D6"/>
    <w:rsid w:val="00BA0693"/>
    <w:rsid w:val="00BA1D8E"/>
    <w:rsid w:val="00BA2DC9"/>
    <w:rsid w:val="00BA3987"/>
    <w:rsid w:val="00BA3D07"/>
    <w:rsid w:val="00BA529D"/>
    <w:rsid w:val="00BA5943"/>
    <w:rsid w:val="00BA6349"/>
    <w:rsid w:val="00BB14D1"/>
    <w:rsid w:val="00BB2784"/>
    <w:rsid w:val="00BB3801"/>
    <w:rsid w:val="00BB38F1"/>
    <w:rsid w:val="00BB4613"/>
    <w:rsid w:val="00BB555C"/>
    <w:rsid w:val="00BB5BD6"/>
    <w:rsid w:val="00BB63F6"/>
    <w:rsid w:val="00BC485D"/>
    <w:rsid w:val="00BC50F5"/>
    <w:rsid w:val="00BC5C8E"/>
    <w:rsid w:val="00BC655B"/>
    <w:rsid w:val="00BD0298"/>
    <w:rsid w:val="00BD0F1D"/>
    <w:rsid w:val="00BD15F9"/>
    <w:rsid w:val="00BD2017"/>
    <w:rsid w:val="00BD318C"/>
    <w:rsid w:val="00BD3531"/>
    <w:rsid w:val="00BD358F"/>
    <w:rsid w:val="00BD3F4C"/>
    <w:rsid w:val="00BD55C4"/>
    <w:rsid w:val="00BD5E53"/>
    <w:rsid w:val="00BD6D0B"/>
    <w:rsid w:val="00BD734F"/>
    <w:rsid w:val="00BE0059"/>
    <w:rsid w:val="00BE0328"/>
    <w:rsid w:val="00BE1BAD"/>
    <w:rsid w:val="00BE40FF"/>
    <w:rsid w:val="00BE6F4C"/>
    <w:rsid w:val="00BE70B3"/>
    <w:rsid w:val="00BE73E8"/>
    <w:rsid w:val="00BE74F7"/>
    <w:rsid w:val="00BE779C"/>
    <w:rsid w:val="00BE7CAF"/>
    <w:rsid w:val="00BE7D9C"/>
    <w:rsid w:val="00BF16C4"/>
    <w:rsid w:val="00BF18D5"/>
    <w:rsid w:val="00BF1D2A"/>
    <w:rsid w:val="00BF6024"/>
    <w:rsid w:val="00BF798F"/>
    <w:rsid w:val="00C00860"/>
    <w:rsid w:val="00C00AC3"/>
    <w:rsid w:val="00C0175C"/>
    <w:rsid w:val="00C01B6C"/>
    <w:rsid w:val="00C0210C"/>
    <w:rsid w:val="00C04139"/>
    <w:rsid w:val="00C066AE"/>
    <w:rsid w:val="00C103BA"/>
    <w:rsid w:val="00C1135D"/>
    <w:rsid w:val="00C1198C"/>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097F"/>
    <w:rsid w:val="00C32872"/>
    <w:rsid w:val="00C32AE0"/>
    <w:rsid w:val="00C33C73"/>
    <w:rsid w:val="00C34B9F"/>
    <w:rsid w:val="00C35C21"/>
    <w:rsid w:val="00C35EBF"/>
    <w:rsid w:val="00C3643F"/>
    <w:rsid w:val="00C36FBE"/>
    <w:rsid w:val="00C376EA"/>
    <w:rsid w:val="00C40EC3"/>
    <w:rsid w:val="00C40FB9"/>
    <w:rsid w:val="00C4217E"/>
    <w:rsid w:val="00C442A6"/>
    <w:rsid w:val="00C45A57"/>
    <w:rsid w:val="00C50319"/>
    <w:rsid w:val="00C52DD2"/>
    <w:rsid w:val="00C535AC"/>
    <w:rsid w:val="00C53DB9"/>
    <w:rsid w:val="00C54C91"/>
    <w:rsid w:val="00C5507E"/>
    <w:rsid w:val="00C570AF"/>
    <w:rsid w:val="00C5722A"/>
    <w:rsid w:val="00C5749E"/>
    <w:rsid w:val="00C57BFF"/>
    <w:rsid w:val="00C60465"/>
    <w:rsid w:val="00C61701"/>
    <w:rsid w:val="00C622A6"/>
    <w:rsid w:val="00C6427F"/>
    <w:rsid w:val="00C650AE"/>
    <w:rsid w:val="00C6622B"/>
    <w:rsid w:val="00C66CE1"/>
    <w:rsid w:val="00C66EE2"/>
    <w:rsid w:val="00C673A6"/>
    <w:rsid w:val="00C705CA"/>
    <w:rsid w:val="00C70979"/>
    <w:rsid w:val="00C70B2D"/>
    <w:rsid w:val="00C70B7E"/>
    <w:rsid w:val="00C71236"/>
    <w:rsid w:val="00C71722"/>
    <w:rsid w:val="00C72EC7"/>
    <w:rsid w:val="00C74072"/>
    <w:rsid w:val="00C7538D"/>
    <w:rsid w:val="00C77CBD"/>
    <w:rsid w:val="00C77D57"/>
    <w:rsid w:val="00C808D0"/>
    <w:rsid w:val="00C80E4B"/>
    <w:rsid w:val="00C81258"/>
    <w:rsid w:val="00C82832"/>
    <w:rsid w:val="00C82DB4"/>
    <w:rsid w:val="00C8339C"/>
    <w:rsid w:val="00C837EE"/>
    <w:rsid w:val="00C843CA"/>
    <w:rsid w:val="00C84B11"/>
    <w:rsid w:val="00C86E94"/>
    <w:rsid w:val="00C87C2F"/>
    <w:rsid w:val="00C904E1"/>
    <w:rsid w:val="00C908BD"/>
    <w:rsid w:val="00C90A04"/>
    <w:rsid w:val="00C91AA6"/>
    <w:rsid w:val="00C92505"/>
    <w:rsid w:val="00C93069"/>
    <w:rsid w:val="00C931A2"/>
    <w:rsid w:val="00C93CF5"/>
    <w:rsid w:val="00C94338"/>
    <w:rsid w:val="00C946E9"/>
    <w:rsid w:val="00C95ACA"/>
    <w:rsid w:val="00C95ADE"/>
    <w:rsid w:val="00C960CF"/>
    <w:rsid w:val="00C9729F"/>
    <w:rsid w:val="00C9790A"/>
    <w:rsid w:val="00C97C8E"/>
    <w:rsid w:val="00CA11FB"/>
    <w:rsid w:val="00CA1F25"/>
    <w:rsid w:val="00CA2027"/>
    <w:rsid w:val="00CA2511"/>
    <w:rsid w:val="00CA4C44"/>
    <w:rsid w:val="00CA50A3"/>
    <w:rsid w:val="00CA543A"/>
    <w:rsid w:val="00CA5BBB"/>
    <w:rsid w:val="00CA6082"/>
    <w:rsid w:val="00CA7AEF"/>
    <w:rsid w:val="00CA7CA9"/>
    <w:rsid w:val="00CB013D"/>
    <w:rsid w:val="00CB09B1"/>
    <w:rsid w:val="00CB1740"/>
    <w:rsid w:val="00CB27A7"/>
    <w:rsid w:val="00CB3073"/>
    <w:rsid w:val="00CB32DC"/>
    <w:rsid w:val="00CB5103"/>
    <w:rsid w:val="00CB670F"/>
    <w:rsid w:val="00CB738A"/>
    <w:rsid w:val="00CC2818"/>
    <w:rsid w:val="00CC308C"/>
    <w:rsid w:val="00CC32F0"/>
    <w:rsid w:val="00CC477D"/>
    <w:rsid w:val="00CC494B"/>
    <w:rsid w:val="00CC5353"/>
    <w:rsid w:val="00CC5F3F"/>
    <w:rsid w:val="00CC74B9"/>
    <w:rsid w:val="00CD1C1F"/>
    <w:rsid w:val="00CD22D1"/>
    <w:rsid w:val="00CD2A7F"/>
    <w:rsid w:val="00CD2EF9"/>
    <w:rsid w:val="00CD3B0E"/>
    <w:rsid w:val="00CD3B97"/>
    <w:rsid w:val="00CD3BDA"/>
    <w:rsid w:val="00CD41FB"/>
    <w:rsid w:val="00CD4F51"/>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1D0F"/>
    <w:rsid w:val="00D046F3"/>
    <w:rsid w:val="00D04758"/>
    <w:rsid w:val="00D05559"/>
    <w:rsid w:val="00D05C68"/>
    <w:rsid w:val="00D05C7B"/>
    <w:rsid w:val="00D06422"/>
    <w:rsid w:val="00D06739"/>
    <w:rsid w:val="00D06965"/>
    <w:rsid w:val="00D06EDA"/>
    <w:rsid w:val="00D11A3D"/>
    <w:rsid w:val="00D148A9"/>
    <w:rsid w:val="00D157B7"/>
    <w:rsid w:val="00D15A2E"/>
    <w:rsid w:val="00D15AEE"/>
    <w:rsid w:val="00D160E1"/>
    <w:rsid w:val="00D160EF"/>
    <w:rsid w:val="00D17DD0"/>
    <w:rsid w:val="00D204CA"/>
    <w:rsid w:val="00D2218E"/>
    <w:rsid w:val="00D22733"/>
    <w:rsid w:val="00D22739"/>
    <w:rsid w:val="00D241A4"/>
    <w:rsid w:val="00D246C2"/>
    <w:rsid w:val="00D25908"/>
    <w:rsid w:val="00D25C82"/>
    <w:rsid w:val="00D27608"/>
    <w:rsid w:val="00D30600"/>
    <w:rsid w:val="00D317CE"/>
    <w:rsid w:val="00D32087"/>
    <w:rsid w:val="00D322BC"/>
    <w:rsid w:val="00D3541D"/>
    <w:rsid w:val="00D370A8"/>
    <w:rsid w:val="00D37B8E"/>
    <w:rsid w:val="00D41480"/>
    <w:rsid w:val="00D415B7"/>
    <w:rsid w:val="00D4164C"/>
    <w:rsid w:val="00D42109"/>
    <w:rsid w:val="00D4298A"/>
    <w:rsid w:val="00D44208"/>
    <w:rsid w:val="00D4442C"/>
    <w:rsid w:val="00D44A42"/>
    <w:rsid w:val="00D45D61"/>
    <w:rsid w:val="00D472F0"/>
    <w:rsid w:val="00D50CDE"/>
    <w:rsid w:val="00D50D14"/>
    <w:rsid w:val="00D51954"/>
    <w:rsid w:val="00D5279B"/>
    <w:rsid w:val="00D52D6B"/>
    <w:rsid w:val="00D54321"/>
    <w:rsid w:val="00D54375"/>
    <w:rsid w:val="00D54636"/>
    <w:rsid w:val="00D547CD"/>
    <w:rsid w:val="00D54FB9"/>
    <w:rsid w:val="00D559AD"/>
    <w:rsid w:val="00D56132"/>
    <w:rsid w:val="00D61207"/>
    <w:rsid w:val="00D6202B"/>
    <w:rsid w:val="00D62ABC"/>
    <w:rsid w:val="00D62BA6"/>
    <w:rsid w:val="00D63113"/>
    <w:rsid w:val="00D633BE"/>
    <w:rsid w:val="00D63CBA"/>
    <w:rsid w:val="00D670EE"/>
    <w:rsid w:val="00D705C7"/>
    <w:rsid w:val="00D70DF4"/>
    <w:rsid w:val="00D712DF"/>
    <w:rsid w:val="00D71A42"/>
    <w:rsid w:val="00D72C0C"/>
    <w:rsid w:val="00D73A60"/>
    <w:rsid w:val="00D743A6"/>
    <w:rsid w:val="00D75347"/>
    <w:rsid w:val="00D759BF"/>
    <w:rsid w:val="00D75A0F"/>
    <w:rsid w:val="00D76AD7"/>
    <w:rsid w:val="00D77616"/>
    <w:rsid w:val="00D81687"/>
    <w:rsid w:val="00D820D3"/>
    <w:rsid w:val="00D82765"/>
    <w:rsid w:val="00D83ACF"/>
    <w:rsid w:val="00D83E2D"/>
    <w:rsid w:val="00D84146"/>
    <w:rsid w:val="00D86293"/>
    <w:rsid w:val="00D873EA"/>
    <w:rsid w:val="00D87E8F"/>
    <w:rsid w:val="00D90B66"/>
    <w:rsid w:val="00D92E5F"/>
    <w:rsid w:val="00D9353E"/>
    <w:rsid w:val="00D9390F"/>
    <w:rsid w:val="00D93C0C"/>
    <w:rsid w:val="00D9608C"/>
    <w:rsid w:val="00D963BD"/>
    <w:rsid w:val="00D969A1"/>
    <w:rsid w:val="00DA0893"/>
    <w:rsid w:val="00DA0EE7"/>
    <w:rsid w:val="00DA1579"/>
    <w:rsid w:val="00DA1661"/>
    <w:rsid w:val="00DA2A67"/>
    <w:rsid w:val="00DA32CE"/>
    <w:rsid w:val="00DA360B"/>
    <w:rsid w:val="00DA4667"/>
    <w:rsid w:val="00DA77E4"/>
    <w:rsid w:val="00DB024C"/>
    <w:rsid w:val="00DB125B"/>
    <w:rsid w:val="00DB13B2"/>
    <w:rsid w:val="00DB2700"/>
    <w:rsid w:val="00DB2730"/>
    <w:rsid w:val="00DB2BAF"/>
    <w:rsid w:val="00DB2FF6"/>
    <w:rsid w:val="00DB4A5E"/>
    <w:rsid w:val="00DB5A15"/>
    <w:rsid w:val="00DB65C6"/>
    <w:rsid w:val="00DB6E4F"/>
    <w:rsid w:val="00DC0134"/>
    <w:rsid w:val="00DC0FCD"/>
    <w:rsid w:val="00DC11E3"/>
    <w:rsid w:val="00DC276E"/>
    <w:rsid w:val="00DC5139"/>
    <w:rsid w:val="00DC5735"/>
    <w:rsid w:val="00DC687B"/>
    <w:rsid w:val="00DC7840"/>
    <w:rsid w:val="00DD04EA"/>
    <w:rsid w:val="00DD0F6F"/>
    <w:rsid w:val="00DD1A24"/>
    <w:rsid w:val="00DD1A4B"/>
    <w:rsid w:val="00DD223D"/>
    <w:rsid w:val="00DD27E9"/>
    <w:rsid w:val="00DD2BF2"/>
    <w:rsid w:val="00DD2EB2"/>
    <w:rsid w:val="00DD504C"/>
    <w:rsid w:val="00DD5DDD"/>
    <w:rsid w:val="00DD65EE"/>
    <w:rsid w:val="00DD6702"/>
    <w:rsid w:val="00DD72A9"/>
    <w:rsid w:val="00DD7432"/>
    <w:rsid w:val="00DE03FC"/>
    <w:rsid w:val="00DE2EF3"/>
    <w:rsid w:val="00DE2F1D"/>
    <w:rsid w:val="00DE3099"/>
    <w:rsid w:val="00DE31C0"/>
    <w:rsid w:val="00DE40F6"/>
    <w:rsid w:val="00DE4869"/>
    <w:rsid w:val="00DE4E97"/>
    <w:rsid w:val="00DE4F00"/>
    <w:rsid w:val="00DE60EF"/>
    <w:rsid w:val="00DE6525"/>
    <w:rsid w:val="00DF02B0"/>
    <w:rsid w:val="00DF0C2D"/>
    <w:rsid w:val="00DF1040"/>
    <w:rsid w:val="00DF1C80"/>
    <w:rsid w:val="00DF1D22"/>
    <w:rsid w:val="00DF2EE5"/>
    <w:rsid w:val="00DF3663"/>
    <w:rsid w:val="00DF4927"/>
    <w:rsid w:val="00DF6A45"/>
    <w:rsid w:val="00DF6A64"/>
    <w:rsid w:val="00DF6EA9"/>
    <w:rsid w:val="00DF6FD7"/>
    <w:rsid w:val="00E009C3"/>
    <w:rsid w:val="00E012D7"/>
    <w:rsid w:val="00E01F92"/>
    <w:rsid w:val="00E02986"/>
    <w:rsid w:val="00E03665"/>
    <w:rsid w:val="00E03D45"/>
    <w:rsid w:val="00E03D9F"/>
    <w:rsid w:val="00E03EB2"/>
    <w:rsid w:val="00E049A1"/>
    <w:rsid w:val="00E05F03"/>
    <w:rsid w:val="00E05F3A"/>
    <w:rsid w:val="00E0686B"/>
    <w:rsid w:val="00E10B69"/>
    <w:rsid w:val="00E122D5"/>
    <w:rsid w:val="00E13273"/>
    <w:rsid w:val="00E1337D"/>
    <w:rsid w:val="00E1385D"/>
    <w:rsid w:val="00E13F4E"/>
    <w:rsid w:val="00E14418"/>
    <w:rsid w:val="00E14FF7"/>
    <w:rsid w:val="00E15015"/>
    <w:rsid w:val="00E15F1E"/>
    <w:rsid w:val="00E167C9"/>
    <w:rsid w:val="00E169F6"/>
    <w:rsid w:val="00E1787D"/>
    <w:rsid w:val="00E17CF3"/>
    <w:rsid w:val="00E17EA6"/>
    <w:rsid w:val="00E2271E"/>
    <w:rsid w:val="00E2376A"/>
    <w:rsid w:val="00E24282"/>
    <w:rsid w:val="00E256F9"/>
    <w:rsid w:val="00E30709"/>
    <w:rsid w:val="00E30ACC"/>
    <w:rsid w:val="00E30C75"/>
    <w:rsid w:val="00E3225B"/>
    <w:rsid w:val="00E32531"/>
    <w:rsid w:val="00E3290D"/>
    <w:rsid w:val="00E338EB"/>
    <w:rsid w:val="00E348B3"/>
    <w:rsid w:val="00E35B52"/>
    <w:rsid w:val="00E36548"/>
    <w:rsid w:val="00E36601"/>
    <w:rsid w:val="00E36FC9"/>
    <w:rsid w:val="00E403E0"/>
    <w:rsid w:val="00E4164C"/>
    <w:rsid w:val="00E4169B"/>
    <w:rsid w:val="00E41FE4"/>
    <w:rsid w:val="00E428EC"/>
    <w:rsid w:val="00E44F7C"/>
    <w:rsid w:val="00E45012"/>
    <w:rsid w:val="00E457A5"/>
    <w:rsid w:val="00E45842"/>
    <w:rsid w:val="00E4675B"/>
    <w:rsid w:val="00E46C13"/>
    <w:rsid w:val="00E46DD8"/>
    <w:rsid w:val="00E47160"/>
    <w:rsid w:val="00E5020E"/>
    <w:rsid w:val="00E5069B"/>
    <w:rsid w:val="00E507CB"/>
    <w:rsid w:val="00E508A2"/>
    <w:rsid w:val="00E50CFE"/>
    <w:rsid w:val="00E51A16"/>
    <w:rsid w:val="00E536F5"/>
    <w:rsid w:val="00E53D8A"/>
    <w:rsid w:val="00E54F45"/>
    <w:rsid w:val="00E57533"/>
    <w:rsid w:val="00E602D8"/>
    <w:rsid w:val="00E60FE5"/>
    <w:rsid w:val="00E61C05"/>
    <w:rsid w:val="00E61E7A"/>
    <w:rsid w:val="00E633B9"/>
    <w:rsid w:val="00E6373E"/>
    <w:rsid w:val="00E64237"/>
    <w:rsid w:val="00E645AC"/>
    <w:rsid w:val="00E6489A"/>
    <w:rsid w:val="00E655A2"/>
    <w:rsid w:val="00E67229"/>
    <w:rsid w:val="00E67B51"/>
    <w:rsid w:val="00E7277B"/>
    <w:rsid w:val="00E72FB5"/>
    <w:rsid w:val="00E7329B"/>
    <w:rsid w:val="00E73849"/>
    <w:rsid w:val="00E75240"/>
    <w:rsid w:val="00E757DA"/>
    <w:rsid w:val="00E80782"/>
    <w:rsid w:val="00E817D9"/>
    <w:rsid w:val="00E82AF0"/>
    <w:rsid w:val="00E83D26"/>
    <w:rsid w:val="00E848F0"/>
    <w:rsid w:val="00E84DC3"/>
    <w:rsid w:val="00E87A4F"/>
    <w:rsid w:val="00E87EA9"/>
    <w:rsid w:val="00E9006B"/>
    <w:rsid w:val="00E90691"/>
    <w:rsid w:val="00E9143D"/>
    <w:rsid w:val="00E91A79"/>
    <w:rsid w:val="00E9286C"/>
    <w:rsid w:val="00E92CAD"/>
    <w:rsid w:val="00E931A1"/>
    <w:rsid w:val="00E93251"/>
    <w:rsid w:val="00E937EF"/>
    <w:rsid w:val="00E942FD"/>
    <w:rsid w:val="00E94F4B"/>
    <w:rsid w:val="00E97026"/>
    <w:rsid w:val="00E9706C"/>
    <w:rsid w:val="00E975FD"/>
    <w:rsid w:val="00E97689"/>
    <w:rsid w:val="00E97E4D"/>
    <w:rsid w:val="00EA086C"/>
    <w:rsid w:val="00EA090F"/>
    <w:rsid w:val="00EA149B"/>
    <w:rsid w:val="00EA3400"/>
    <w:rsid w:val="00EA6A06"/>
    <w:rsid w:val="00EA6B73"/>
    <w:rsid w:val="00EA7814"/>
    <w:rsid w:val="00EA7E9C"/>
    <w:rsid w:val="00EB0718"/>
    <w:rsid w:val="00EB0ADB"/>
    <w:rsid w:val="00EB11B7"/>
    <w:rsid w:val="00EB1543"/>
    <w:rsid w:val="00EB2712"/>
    <w:rsid w:val="00EB2C9A"/>
    <w:rsid w:val="00EB4107"/>
    <w:rsid w:val="00EB4B2B"/>
    <w:rsid w:val="00EB57EE"/>
    <w:rsid w:val="00EB68A5"/>
    <w:rsid w:val="00EB736E"/>
    <w:rsid w:val="00EC1A82"/>
    <w:rsid w:val="00EC1F41"/>
    <w:rsid w:val="00EC271F"/>
    <w:rsid w:val="00EC2CA4"/>
    <w:rsid w:val="00EC2D08"/>
    <w:rsid w:val="00EC5F01"/>
    <w:rsid w:val="00EC638C"/>
    <w:rsid w:val="00EC678C"/>
    <w:rsid w:val="00EC71C5"/>
    <w:rsid w:val="00EC750C"/>
    <w:rsid w:val="00ED0CBA"/>
    <w:rsid w:val="00ED25B0"/>
    <w:rsid w:val="00ED44A8"/>
    <w:rsid w:val="00ED4715"/>
    <w:rsid w:val="00ED7596"/>
    <w:rsid w:val="00ED783C"/>
    <w:rsid w:val="00EE08FE"/>
    <w:rsid w:val="00EE109D"/>
    <w:rsid w:val="00EE1E0B"/>
    <w:rsid w:val="00EE2614"/>
    <w:rsid w:val="00EE2684"/>
    <w:rsid w:val="00EE40A0"/>
    <w:rsid w:val="00EE7F42"/>
    <w:rsid w:val="00EF0725"/>
    <w:rsid w:val="00EF2204"/>
    <w:rsid w:val="00EF258A"/>
    <w:rsid w:val="00EF2B0A"/>
    <w:rsid w:val="00EF52B8"/>
    <w:rsid w:val="00EF56C7"/>
    <w:rsid w:val="00EF6F6E"/>
    <w:rsid w:val="00F004C5"/>
    <w:rsid w:val="00F005B4"/>
    <w:rsid w:val="00F023D5"/>
    <w:rsid w:val="00F02A81"/>
    <w:rsid w:val="00F05738"/>
    <w:rsid w:val="00F05CD3"/>
    <w:rsid w:val="00F07A67"/>
    <w:rsid w:val="00F10040"/>
    <w:rsid w:val="00F109E1"/>
    <w:rsid w:val="00F11417"/>
    <w:rsid w:val="00F13FC7"/>
    <w:rsid w:val="00F13FD4"/>
    <w:rsid w:val="00F148CE"/>
    <w:rsid w:val="00F14B71"/>
    <w:rsid w:val="00F152D3"/>
    <w:rsid w:val="00F1538B"/>
    <w:rsid w:val="00F158EB"/>
    <w:rsid w:val="00F1622E"/>
    <w:rsid w:val="00F205C3"/>
    <w:rsid w:val="00F21054"/>
    <w:rsid w:val="00F21EE1"/>
    <w:rsid w:val="00F22199"/>
    <w:rsid w:val="00F23046"/>
    <w:rsid w:val="00F242FC"/>
    <w:rsid w:val="00F24EB5"/>
    <w:rsid w:val="00F26D6D"/>
    <w:rsid w:val="00F30C67"/>
    <w:rsid w:val="00F30CA3"/>
    <w:rsid w:val="00F33E70"/>
    <w:rsid w:val="00F33EF2"/>
    <w:rsid w:val="00F349C3"/>
    <w:rsid w:val="00F371B3"/>
    <w:rsid w:val="00F37A74"/>
    <w:rsid w:val="00F41119"/>
    <w:rsid w:val="00F4112C"/>
    <w:rsid w:val="00F41A21"/>
    <w:rsid w:val="00F41DF5"/>
    <w:rsid w:val="00F423FA"/>
    <w:rsid w:val="00F42E1F"/>
    <w:rsid w:val="00F43A71"/>
    <w:rsid w:val="00F4407D"/>
    <w:rsid w:val="00F457A7"/>
    <w:rsid w:val="00F50D0A"/>
    <w:rsid w:val="00F524BD"/>
    <w:rsid w:val="00F525CA"/>
    <w:rsid w:val="00F52A73"/>
    <w:rsid w:val="00F52CBD"/>
    <w:rsid w:val="00F535CC"/>
    <w:rsid w:val="00F5475A"/>
    <w:rsid w:val="00F57072"/>
    <w:rsid w:val="00F573D8"/>
    <w:rsid w:val="00F57ED4"/>
    <w:rsid w:val="00F60029"/>
    <w:rsid w:val="00F6060F"/>
    <w:rsid w:val="00F60D4F"/>
    <w:rsid w:val="00F60DA7"/>
    <w:rsid w:val="00F610B7"/>
    <w:rsid w:val="00F61A10"/>
    <w:rsid w:val="00F62DB8"/>
    <w:rsid w:val="00F64037"/>
    <w:rsid w:val="00F66A19"/>
    <w:rsid w:val="00F7021A"/>
    <w:rsid w:val="00F708A6"/>
    <w:rsid w:val="00F70DE5"/>
    <w:rsid w:val="00F7220E"/>
    <w:rsid w:val="00F72272"/>
    <w:rsid w:val="00F72ABE"/>
    <w:rsid w:val="00F73196"/>
    <w:rsid w:val="00F745C2"/>
    <w:rsid w:val="00F76019"/>
    <w:rsid w:val="00F77E5B"/>
    <w:rsid w:val="00F80672"/>
    <w:rsid w:val="00F80923"/>
    <w:rsid w:val="00F8171B"/>
    <w:rsid w:val="00F81EAA"/>
    <w:rsid w:val="00F82263"/>
    <w:rsid w:val="00F8234E"/>
    <w:rsid w:val="00F823E5"/>
    <w:rsid w:val="00F82A8D"/>
    <w:rsid w:val="00F844B3"/>
    <w:rsid w:val="00F84D10"/>
    <w:rsid w:val="00F850FF"/>
    <w:rsid w:val="00F85BB2"/>
    <w:rsid w:val="00F86B7A"/>
    <w:rsid w:val="00F87D48"/>
    <w:rsid w:val="00F914D6"/>
    <w:rsid w:val="00F9267D"/>
    <w:rsid w:val="00F92D57"/>
    <w:rsid w:val="00F92F1A"/>
    <w:rsid w:val="00F94BDA"/>
    <w:rsid w:val="00F94E1A"/>
    <w:rsid w:val="00F950F6"/>
    <w:rsid w:val="00F95B06"/>
    <w:rsid w:val="00F966BE"/>
    <w:rsid w:val="00F9746F"/>
    <w:rsid w:val="00F97A6E"/>
    <w:rsid w:val="00F97C41"/>
    <w:rsid w:val="00FA03E7"/>
    <w:rsid w:val="00FA060B"/>
    <w:rsid w:val="00FA06DD"/>
    <w:rsid w:val="00FA0A70"/>
    <w:rsid w:val="00FA0DA6"/>
    <w:rsid w:val="00FA1669"/>
    <w:rsid w:val="00FA1BBC"/>
    <w:rsid w:val="00FA1FF9"/>
    <w:rsid w:val="00FA2B14"/>
    <w:rsid w:val="00FA35DE"/>
    <w:rsid w:val="00FA46BA"/>
    <w:rsid w:val="00FA4CDD"/>
    <w:rsid w:val="00FA4D72"/>
    <w:rsid w:val="00FA6962"/>
    <w:rsid w:val="00FA7283"/>
    <w:rsid w:val="00FB0168"/>
    <w:rsid w:val="00FB03E0"/>
    <w:rsid w:val="00FB0788"/>
    <w:rsid w:val="00FB0DE3"/>
    <w:rsid w:val="00FB0FA2"/>
    <w:rsid w:val="00FB3E29"/>
    <w:rsid w:val="00FB429E"/>
    <w:rsid w:val="00FB5021"/>
    <w:rsid w:val="00FB5356"/>
    <w:rsid w:val="00FB5DF9"/>
    <w:rsid w:val="00FB65FD"/>
    <w:rsid w:val="00FB6863"/>
    <w:rsid w:val="00FC039B"/>
    <w:rsid w:val="00FC087C"/>
    <w:rsid w:val="00FC1693"/>
    <w:rsid w:val="00FC1B9E"/>
    <w:rsid w:val="00FC2696"/>
    <w:rsid w:val="00FC2B8A"/>
    <w:rsid w:val="00FC2F78"/>
    <w:rsid w:val="00FC3085"/>
    <w:rsid w:val="00FC3100"/>
    <w:rsid w:val="00FC365D"/>
    <w:rsid w:val="00FC6E4E"/>
    <w:rsid w:val="00FC6E92"/>
    <w:rsid w:val="00FC7AD5"/>
    <w:rsid w:val="00FD0021"/>
    <w:rsid w:val="00FD01A1"/>
    <w:rsid w:val="00FD09E7"/>
    <w:rsid w:val="00FD0DEB"/>
    <w:rsid w:val="00FD1EC4"/>
    <w:rsid w:val="00FD25A2"/>
    <w:rsid w:val="00FD26DD"/>
    <w:rsid w:val="00FD28E4"/>
    <w:rsid w:val="00FD36C3"/>
    <w:rsid w:val="00FD3826"/>
    <w:rsid w:val="00FD40D7"/>
    <w:rsid w:val="00FD42A0"/>
    <w:rsid w:val="00FD4E6A"/>
    <w:rsid w:val="00FD7D0F"/>
    <w:rsid w:val="00FD7F96"/>
    <w:rsid w:val="00FE037B"/>
    <w:rsid w:val="00FE0D21"/>
    <w:rsid w:val="00FE1B6B"/>
    <w:rsid w:val="00FE1C26"/>
    <w:rsid w:val="00FE280E"/>
    <w:rsid w:val="00FE3134"/>
    <w:rsid w:val="00FE3AAE"/>
    <w:rsid w:val="00FE5D8C"/>
    <w:rsid w:val="00FE7316"/>
    <w:rsid w:val="00FF2022"/>
    <w:rsid w:val="00FF30E3"/>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D89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3">
    <w:name w:val="heading 3"/>
    <w:basedOn w:val="a"/>
    <w:next w:val="a"/>
    <w:qFormat/>
    <w:rsid w:val="00623457"/>
    <w:pPr>
      <w:keepNext/>
      <w:numPr>
        <w:ilvl w:val="2"/>
        <w:numId w:val="8"/>
      </w:numPr>
      <w:spacing w:before="240" w:after="60"/>
      <w:outlineLvl w:val="2"/>
    </w:pPr>
    <w:rPr>
      <w:rFonts w:cs="Times New Roman"/>
      <w:b/>
      <w:bCs/>
      <w:szCs w:val="26"/>
    </w:rPr>
  </w:style>
  <w:style w:type="paragraph" w:styleId="4">
    <w:name w:val="heading 4"/>
    <w:basedOn w:val="a"/>
    <w:next w:val="a"/>
    <w:qFormat/>
    <w:rsid w:val="0069435C"/>
    <w:pPr>
      <w:keepNext/>
      <w:numPr>
        <w:ilvl w:val="3"/>
        <w:numId w:val="8"/>
      </w:numPr>
      <w:spacing w:before="240" w:after="60"/>
      <w:outlineLvl w:val="3"/>
    </w:pPr>
    <w:rPr>
      <w:rFonts w:cs="Times New Roman"/>
      <w:b/>
      <w:bCs/>
      <w:szCs w:val="28"/>
    </w:rPr>
  </w:style>
  <w:style w:type="paragraph" w:styleId="5">
    <w:name w:val="heading 5"/>
    <w:basedOn w:val="a"/>
    <w:next w:val="4"/>
    <w:link w:val="5Char"/>
    <w:qFormat/>
    <w:rsid w:val="00B42BA2"/>
    <w:pPr>
      <w:numPr>
        <w:ilvl w:val="4"/>
        <w:numId w:val="8"/>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uiPriority w:val="22"/>
    <w:qFormat/>
    <w:rsid w:val="00543F6D"/>
    <w:rPr>
      <w:b/>
      <w:bCs/>
    </w:rPr>
  </w:style>
  <w:style w:type="character" w:customStyle="1" w:styleId="12">
    <w:name w:val="Προεπιλεγμένη γραμματοσειρά1"/>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3">
    <w:name w:val="Παραπομπή υποσημείωσης1"/>
    <w:rsid w:val="00543F6D"/>
    <w:rPr>
      <w:vertAlign w:val="superscript"/>
    </w:rPr>
  </w:style>
  <w:style w:type="character" w:customStyle="1" w:styleId="14">
    <w:name w:val="Παραπομπή σημείωσης τέλους1"/>
    <w:rsid w:val="00543F6D"/>
    <w:rPr>
      <w:vertAlign w:val="superscript"/>
    </w:rPr>
  </w:style>
  <w:style w:type="character" w:customStyle="1" w:styleId="Char">
    <w:name w:val="Κείμενο πλαισίου Char"/>
    <w:uiPriority w:val="99"/>
    <w:rsid w:val="00543F6D"/>
    <w:rPr>
      <w:rFonts w:ascii="Tahoma" w:hAnsi="Tahoma" w:cs="Tahoma"/>
      <w:sz w:val="16"/>
      <w:szCs w:val="16"/>
      <w:lang w:val="en-GB"/>
    </w:rPr>
  </w:style>
  <w:style w:type="character" w:customStyle="1" w:styleId="15">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4">
    <w:name w:val="Παραπομπή υποσημείωσης2"/>
    <w:rsid w:val="00543F6D"/>
    <w:rPr>
      <w:vertAlign w:val="superscript"/>
    </w:rPr>
  </w:style>
  <w:style w:type="character" w:customStyle="1" w:styleId="25">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ESPON Footnote No"/>
    <w:uiPriority w:val="99"/>
    <w:rsid w:val="00543F6D"/>
    <w:rPr>
      <w:vertAlign w:val="superscript"/>
    </w:rPr>
  </w:style>
  <w:style w:type="character" w:styleId="ac">
    <w:name w:val="endnote reference"/>
    <w:uiPriority w:val="99"/>
    <w:rsid w:val="00543F6D"/>
    <w:rPr>
      <w:vertAlign w:val="superscript"/>
    </w:rPr>
  </w:style>
  <w:style w:type="paragraph" w:customStyle="1" w:styleId="ad">
    <w:name w:val="Επικεφαλίδα"/>
    <w:basedOn w:val="a"/>
    <w:next w:val="ae"/>
    <w:qFormat/>
    <w:rsid w:val="00543F6D"/>
    <w:pPr>
      <w:keepNext/>
      <w:spacing w:before="240"/>
    </w:pPr>
    <w:rPr>
      <w:rFonts w:ascii="Liberation Sans" w:eastAsia="Microsoft YaHei" w:hAnsi="Liberation Sans" w:cs="Mangal"/>
      <w:sz w:val="28"/>
      <w:szCs w:val="28"/>
    </w:rPr>
  </w:style>
  <w:style w:type="paragraph" w:styleId="ae">
    <w:name w:val="Body Text"/>
    <w:basedOn w:val="a"/>
    <w:qFormat/>
    <w:rsid w:val="00543F6D"/>
    <w:pPr>
      <w:spacing w:after="240"/>
    </w:pPr>
  </w:style>
  <w:style w:type="paragraph" w:styleId="af">
    <w:name w:val="List"/>
    <w:basedOn w:val="ae"/>
    <w:qFormat/>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qFormat/>
    <w:rsid w:val="00543F6D"/>
    <w:pPr>
      <w:suppressLineNumbers/>
    </w:pPr>
    <w:rPr>
      <w:rFonts w:cs="Mangal"/>
    </w:rPr>
  </w:style>
  <w:style w:type="paragraph" w:customStyle="1" w:styleId="16">
    <w:name w:val="Λεζάντα1"/>
    <w:basedOn w:val="a"/>
    <w:rsid w:val="00543F6D"/>
    <w:pPr>
      <w:suppressLineNumbers/>
      <w:spacing w:before="120"/>
    </w:pPr>
    <w:rPr>
      <w:rFonts w:cs="Mangal"/>
      <w:i/>
      <w:iCs/>
      <w:sz w:val="24"/>
    </w:rPr>
  </w:style>
  <w:style w:type="paragraph" w:customStyle="1" w:styleId="26">
    <w:name w:val="Λεζάντα2"/>
    <w:basedOn w:val="a"/>
    <w:qFormat/>
    <w:rsid w:val="00543F6D"/>
    <w:pPr>
      <w:suppressLineNumbers/>
      <w:spacing w:before="120"/>
    </w:pPr>
    <w:rPr>
      <w:rFonts w:cs="Mangal"/>
      <w:i/>
      <w:iCs/>
      <w:sz w:val="24"/>
    </w:rPr>
  </w:style>
  <w:style w:type="paragraph" w:customStyle="1" w:styleId="Caption1">
    <w:name w:val="Caption1"/>
    <w:basedOn w:val="a"/>
    <w:qFormat/>
    <w:rsid w:val="00543F6D"/>
    <w:pPr>
      <w:suppressLineNumbers/>
      <w:spacing w:before="120"/>
    </w:pPr>
    <w:rPr>
      <w:rFonts w:cs="Mangal"/>
      <w:i/>
      <w:iCs/>
      <w:sz w:val="24"/>
    </w:rPr>
  </w:style>
  <w:style w:type="paragraph" w:customStyle="1" w:styleId="WW-Caption">
    <w:name w:val="WW-Caption"/>
    <w:basedOn w:val="a"/>
    <w:qFormat/>
    <w:rsid w:val="00543F6D"/>
    <w:pPr>
      <w:suppressLineNumbers/>
      <w:spacing w:before="120"/>
    </w:pPr>
    <w:rPr>
      <w:rFonts w:cs="Mangal"/>
      <w:i/>
      <w:iCs/>
      <w:sz w:val="24"/>
    </w:rPr>
  </w:style>
  <w:style w:type="paragraph" w:customStyle="1" w:styleId="WW-Caption1">
    <w:name w:val="WW-Caption1"/>
    <w:basedOn w:val="a"/>
    <w:qFormat/>
    <w:rsid w:val="00543F6D"/>
    <w:pPr>
      <w:suppressLineNumbers/>
      <w:spacing w:before="120"/>
    </w:pPr>
    <w:rPr>
      <w:rFonts w:cs="Mangal"/>
      <w:i/>
      <w:iCs/>
      <w:sz w:val="24"/>
    </w:rPr>
  </w:style>
  <w:style w:type="paragraph" w:customStyle="1" w:styleId="WW-Caption11">
    <w:name w:val="WW-Caption11"/>
    <w:basedOn w:val="a"/>
    <w:qFormat/>
    <w:rsid w:val="00543F6D"/>
    <w:pPr>
      <w:suppressLineNumbers/>
      <w:spacing w:before="120"/>
    </w:pPr>
    <w:rPr>
      <w:rFonts w:cs="Mangal"/>
      <w:i/>
      <w:iCs/>
      <w:sz w:val="24"/>
    </w:rPr>
  </w:style>
  <w:style w:type="paragraph" w:customStyle="1" w:styleId="WW-Caption111">
    <w:name w:val="WW-Caption111"/>
    <w:basedOn w:val="a"/>
    <w:qFormat/>
    <w:rsid w:val="00543F6D"/>
    <w:pPr>
      <w:suppressLineNumbers/>
      <w:spacing w:before="120"/>
    </w:pPr>
    <w:rPr>
      <w:rFonts w:cs="Mangal"/>
      <w:i/>
      <w:iCs/>
      <w:sz w:val="24"/>
    </w:rPr>
  </w:style>
  <w:style w:type="paragraph" w:customStyle="1" w:styleId="WW-Caption1111">
    <w:name w:val="WW-Caption1111"/>
    <w:basedOn w:val="a"/>
    <w:qFormat/>
    <w:rsid w:val="00543F6D"/>
    <w:pPr>
      <w:suppressLineNumbers/>
      <w:spacing w:before="120"/>
    </w:pPr>
    <w:rPr>
      <w:rFonts w:cs="Mangal"/>
      <w:i/>
      <w:iCs/>
      <w:sz w:val="24"/>
    </w:rPr>
  </w:style>
  <w:style w:type="paragraph" w:customStyle="1" w:styleId="WW-Caption11111">
    <w:name w:val="WW-Caption11111"/>
    <w:basedOn w:val="a"/>
    <w:qFormat/>
    <w:rsid w:val="00543F6D"/>
    <w:pPr>
      <w:suppressLineNumbers/>
      <w:spacing w:before="120"/>
    </w:pPr>
    <w:rPr>
      <w:rFonts w:cs="Mangal"/>
      <w:i/>
      <w:iCs/>
      <w:sz w:val="24"/>
    </w:rPr>
  </w:style>
  <w:style w:type="paragraph" w:customStyle="1" w:styleId="WW-Caption111111">
    <w:name w:val="WW-Caption111111"/>
    <w:basedOn w:val="a"/>
    <w:qFormat/>
    <w:rsid w:val="00543F6D"/>
    <w:pPr>
      <w:suppressLineNumbers/>
      <w:spacing w:before="120"/>
    </w:pPr>
    <w:rPr>
      <w:rFonts w:cs="Mangal"/>
      <w:i/>
      <w:iCs/>
      <w:sz w:val="24"/>
    </w:rPr>
  </w:style>
  <w:style w:type="paragraph" w:customStyle="1" w:styleId="WW-Caption1111111">
    <w:name w:val="WW-Caption1111111"/>
    <w:basedOn w:val="a"/>
    <w:qFormat/>
    <w:rsid w:val="00543F6D"/>
    <w:pPr>
      <w:suppressLineNumbers/>
      <w:spacing w:before="120"/>
    </w:pPr>
    <w:rPr>
      <w:rFonts w:cs="Mangal"/>
      <w:i/>
      <w:iCs/>
      <w:sz w:val="24"/>
    </w:rPr>
  </w:style>
  <w:style w:type="paragraph" w:customStyle="1" w:styleId="WW-Caption11111111">
    <w:name w:val="WW-Caption11111111"/>
    <w:basedOn w:val="a"/>
    <w:qFormat/>
    <w:rsid w:val="00543F6D"/>
    <w:pPr>
      <w:suppressLineNumbers/>
      <w:spacing w:before="120"/>
    </w:pPr>
    <w:rPr>
      <w:rFonts w:cs="Mangal"/>
      <w:i/>
      <w:iCs/>
      <w:sz w:val="24"/>
    </w:rPr>
  </w:style>
  <w:style w:type="paragraph" w:customStyle="1" w:styleId="WW-Caption111111111">
    <w:name w:val="WW-Caption111111111"/>
    <w:basedOn w:val="a"/>
    <w:qFormat/>
    <w:rsid w:val="00543F6D"/>
    <w:pPr>
      <w:suppressLineNumbers/>
      <w:spacing w:before="120"/>
    </w:pPr>
    <w:rPr>
      <w:rFonts w:cs="Mangal"/>
      <w:i/>
      <w:iCs/>
      <w:sz w:val="24"/>
    </w:rPr>
  </w:style>
  <w:style w:type="paragraph" w:customStyle="1" w:styleId="WW-Caption1111111111">
    <w:name w:val="WW-Caption1111111111"/>
    <w:basedOn w:val="a"/>
    <w:qFormat/>
    <w:rsid w:val="00543F6D"/>
    <w:pPr>
      <w:suppressLineNumbers/>
      <w:spacing w:before="120"/>
    </w:pPr>
    <w:rPr>
      <w:rFonts w:cs="Mangal"/>
      <w:i/>
      <w:iCs/>
      <w:sz w:val="24"/>
    </w:rPr>
  </w:style>
  <w:style w:type="paragraph" w:customStyle="1" w:styleId="17">
    <w:name w:val="Λεζάντα1"/>
    <w:basedOn w:val="a"/>
    <w:qFormat/>
    <w:rsid w:val="00543F6D"/>
    <w:pPr>
      <w:suppressLineNumbers/>
      <w:spacing w:before="120"/>
    </w:pPr>
    <w:rPr>
      <w:rFonts w:cs="Mangal"/>
      <w:i/>
      <w:iCs/>
      <w:sz w:val="24"/>
    </w:rPr>
  </w:style>
  <w:style w:type="paragraph" w:customStyle="1" w:styleId="WW-Caption11111111111">
    <w:name w:val="WW-Caption11111111111"/>
    <w:basedOn w:val="a"/>
    <w:qFormat/>
    <w:rsid w:val="00543F6D"/>
    <w:pPr>
      <w:suppressLineNumbers/>
      <w:spacing w:before="120"/>
    </w:pPr>
    <w:rPr>
      <w:rFonts w:cs="Mangal"/>
      <w:i/>
      <w:iCs/>
      <w:sz w:val="24"/>
    </w:rPr>
  </w:style>
  <w:style w:type="paragraph" w:customStyle="1" w:styleId="WW-Caption111111111111">
    <w:name w:val="WW-Caption111111111111"/>
    <w:basedOn w:val="a"/>
    <w:qFormat/>
    <w:rsid w:val="00543F6D"/>
    <w:pPr>
      <w:suppressLineNumbers/>
      <w:spacing w:before="120"/>
    </w:pPr>
    <w:rPr>
      <w:rFonts w:cs="Mangal"/>
      <w:i/>
      <w:iCs/>
      <w:sz w:val="24"/>
    </w:rPr>
  </w:style>
  <w:style w:type="paragraph" w:customStyle="1" w:styleId="WW-Caption1111111111111">
    <w:name w:val="WW-Caption1111111111111"/>
    <w:basedOn w:val="a"/>
    <w:qFormat/>
    <w:rsid w:val="00543F6D"/>
    <w:pPr>
      <w:suppressLineNumbers/>
      <w:spacing w:before="120"/>
    </w:pPr>
    <w:rPr>
      <w:rFonts w:cs="Mangal"/>
      <w:i/>
      <w:iCs/>
      <w:sz w:val="24"/>
    </w:rPr>
  </w:style>
  <w:style w:type="paragraph" w:customStyle="1" w:styleId="WW-Caption11111111111111">
    <w:name w:val="WW-Caption11111111111111"/>
    <w:basedOn w:val="a"/>
    <w:qFormat/>
    <w:rsid w:val="00543F6D"/>
    <w:pPr>
      <w:suppressLineNumbers/>
      <w:spacing w:before="120"/>
    </w:pPr>
    <w:rPr>
      <w:rFonts w:cs="Mangal"/>
      <w:i/>
      <w:iCs/>
      <w:sz w:val="24"/>
    </w:rPr>
  </w:style>
  <w:style w:type="paragraph" w:customStyle="1" w:styleId="Bullet">
    <w:name w:val="Bullet"/>
    <w:basedOn w:val="a"/>
    <w:qFormat/>
    <w:rsid w:val="00543F6D"/>
    <w:pPr>
      <w:numPr>
        <w:numId w:val="2"/>
      </w:numPr>
      <w:spacing w:after="100"/>
    </w:pPr>
    <w:rPr>
      <w:rFonts w:eastAsia="MS Mincho"/>
      <w:lang w:val="en-US" w:eastAsia="ja-JP"/>
    </w:rPr>
  </w:style>
  <w:style w:type="paragraph" w:customStyle="1" w:styleId="18">
    <w:name w:val="Ημερομηνία1"/>
    <w:basedOn w:val="a"/>
    <w:next w:val="a"/>
    <w:qFormat/>
    <w:rsid w:val="00543F6D"/>
    <w:pPr>
      <w:spacing w:after="100"/>
    </w:pPr>
    <w:rPr>
      <w:rFonts w:eastAsia="MS Mincho"/>
      <w:lang w:val="en-US" w:eastAsia="ja-JP"/>
    </w:rPr>
  </w:style>
  <w:style w:type="paragraph" w:customStyle="1" w:styleId="DocTitle">
    <w:name w:val="Doc Title"/>
    <w:basedOn w:val="1"/>
    <w:qFormat/>
    <w:rsid w:val="00543F6D"/>
  </w:style>
  <w:style w:type="paragraph" w:customStyle="1" w:styleId="inserttext">
    <w:name w:val="insert text"/>
    <w:basedOn w:val="a"/>
    <w:qFormat/>
    <w:rsid w:val="00543F6D"/>
    <w:pPr>
      <w:spacing w:after="100"/>
      <w:ind w:left="794"/>
    </w:pPr>
    <w:rPr>
      <w:rFonts w:eastAsia="MS Mincho"/>
      <w:lang w:val="en-US" w:eastAsia="ja-JP"/>
    </w:rPr>
  </w:style>
  <w:style w:type="paragraph" w:styleId="af2">
    <w:name w:val="footer"/>
    <w:aliases w:val="ft"/>
    <w:basedOn w:val="a"/>
    <w:link w:val="Char2"/>
    <w:uiPriority w:val="99"/>
    <w:qFormat/>
    <w:rsid w:val="00543F6D"/>
    <w:pPr>
      <w:spacing w:after="100"/>
    </w:pPr>
    <w:rPr>
      <w:rFonts w:eastAsia="MS Mincho"/>
      <w:lang w:val="en-US" w:eastAsia="ja-JP"/>
    </w:rPr>
  </w:style>
  <w:style w:type="paragraph" w:styleId="af3">
    <w:name w:val="header"/>
    <w:aliases w:val="hd,ho,header odd,Header Titlos Prosforas"/>
    <w:basedOn w:val="a"/>
    <w:link w:val="Char3"/>
    <w:qFormat/>
    <w:rsid w:val="00543F6D"/>
  </w:style>
  <w:style w:type="paragraph" w:customStyle="1" w:styleId="19">
    <w:name w:val="Κείμενο πλαισίου1"/>
    <w:basedOn w:val="a"/>
    <w:qFormat/>
    <w:rsid w:val="00543F6D"/>
    <w:rPr>
      <w:sz w:val="16"/>
      <w:szCs w:val="16"/>
    </w:rPr>
  </w:style>
  <w:style w:type="paragraph" w:customStyle="1" w:styleId="CommentText1">
    <w:name w:val="Comment Text1"/>
    <w:basedOn w:val="a"/>
    <w:qFormat/>
    <w:rsid w:val="00543F6D"/>
    <w:rPr>
      <w:sz w:val="20"/>
      <w:szCs w:val="20"/>
    </w:rPr>
  </w:style>
  <w:style w:type="paragraph" w:customStyle="1" w:styleId="CommentSubject1">
    <w:name w:val="Comment Subject1"/>
    <w:basedOn w:val="CommentText1"/>
    <w:next w:val="CommentText1"/>
    <w:qFormat/>
    <w:rsid w:val="00543F6D"/>
    <w:rPr>
      <w:b/>
      <w:bCs/>
    </w:rPr>
  </w:style>
  <w:style w:type="paragraph" w:customStyle="1" w:styleId="1a">
    <w:name w:val="Αναθεώρηση1"/>
    <w:qFormat/>
    <w:rsid w:val="00543F6D"/>
    <w:pPr>
      <w:suppressAutoHyphens/>
    </w:pPr>
    <w:rPr>
      <w:sz w:val="24"/>
      <w:szCs w:val="24"/>
      <w:lang w:val="en-GB" w:eastAsia="zh-CN"/>
    </w:rPr>
  </w:style>
  <w:style w:type="paragraph" w:customStyle="1" w:styleId="western">
    <w:name w:val="western"/>
    <w:basedOn w:val="a"/>
    <w:qFormat/>
    <w:rsid w:val="00543F6D"/>
    <w:pPr>
      <w:spacing w:before="280" w:after="200"/>
    </w:pPr>
    <w:rPr>
      <w:rFonts w:ascii="Arial Unicode MS" w:eastAsia="Arial Unicode MS" w:hAnsi="Arial Unicode MS" w:cs="Arial Unicode MS"/>
    </w:rPr>
  </w:style>
  <w:style w:type="paragraph" w:customStyle="1" w:styleId="1b">
    <w:name w:val="Παράγραφος λίστας1"/>
    <w:basedOn w:val="a"/>
    <w:qFormat/>
    <w:rsid w:val="00543F6D"/>
    <w:pPr>
      <w:spacing w:after="200"/>
      <w:ind w:left="720"/>
      <w:contextualSpacing/>
    </w:pPr>
  </w:style>
  <w:style w:type="paragraph" w:styleId="af4">
    <w:name w:val="footnote text"/>
    <w:aliases w:val="ESPON Footnote Text"/>
    <w:basedOn w:val="a"/>
    <w:link w:val="Char4"/>
    <w:qFormat/>
    <w:rsid w:val="00543F6D"/>
    <w:pPr>
      <w:spacing w:after="0"/>
      <w:ind w:left="425" w:hanging="425"/>
    </w:pPr>
    <w:rPr>
      <w:sz w:val="18"/>
      <w:szCs w:val="20"/>
      <w:lang w:val="en-IE"/>
    </w:rPr>
  </w:style>
  <w:style w:type="paragraph" w:styleId="1c">
    <w:name w:val="toc 1"/>
    <w:basedOn w:val="a"/>
    <w:next w:val="a"/>
    <w:uiPriority w:val="39"/>
    <w:qFormat/>
    <w:rsid w:val="00543F6D"/>
    <w:pPr>
      <w:spacing w:before="120"/>
      <w:jc w:val="left"/>
    </w:pPr>
    <w:rPr>
      <w:b/>
      <w:bCs/>
      <w:caps/>
      <w:sz w:val="20"/>
      <w:szCs w:val="20"/>
    </w:rPr>
  </w:style>
  <w:style w:type="paragraph" w:styleId="28">
    <w:name w:val="toc 2"/>
    <w:basedOn w:val="a"/>
    <w:next w:val="a"/>
    <w:uiPriority w:val="39"/>
    <w:qFormat/>
    <w:rsid w:val="00543F6D"/>
    <w:pPr>
      <w:spacing w:after="0"/>
      <w:ind w:left="220"/>
      <w:jc w:val="left"/>
    </w:pPr>
    <w:rPr>
      <w:smallCaps/>
      <w:sz w:val="20"/>
      <w:szCs w:val="20"/>
    </w:rPr>
  </w:style>
  <w:style w:type="paragraph" w:styleId="31">
    <w:name w:val="toc 3"/>
    <w:basedOn w:val="a"/>
    <w:next w:val="a"/>
    <w:uiPriority w:val="39"/>
    <w:qFormat/>
    <w:rsid w:val="00543F6D"/>
    <w:pPr>
      <w:spacing w:after="0"/>
      <w:ind w:left="440"/>
      <w:jc w:val="left"/>
    </w:pPr>
    <w:rPr>
      <w:i/>
      <w:iCs/>
      <w:sz w:val="20"/>
      <w:szCs w:val="20"/>
    </w:rPr>
  </w:style>
  <w:style w:type="paragraph" w:styleId="40">
    <w:name w:val="toc 4"/>
    <w:basedOn w:val="a"/>
    <w:next w:val="a"/>
    <w:uiPriority w:val="39"/>
    <w:qFormat/>
    <w:rsid w:val="00543F6D"/>
    <w:pPr>
      <w:spacing w:after="0"/>
      <w:ind w:left="660"/>
      <w:jc w:val="left"/>
    </w:pPr>
    <w:rPr>
      <w:sz w:val="18"/>
      <w:szCs w:val="18"/>
    </w:rPr>
  </w:style>
  <w:style w:type="paragraph" w:styleId="50">
    <w:name w:val="toc 5"/>
    <w:basedOn w:val="a"/>
    <w:next w:val="a"/>
    <w:uiPriority w:val="39"/>
    <w:qFormat/>
    <w:rsid w:val="00543F6D"/>
    <w:pPr>
      <w:spacing w:after="0"/>
      <w:ind w:left="880"/>
      <w:jc w:val="left"/>
    </w:pPr>
    <w:rPr>
      <w:sz w:val="18"/>
      <w:szCs w:val="18"/>
    </w:rPr>
  </w:style>
  <w:style w:type="paragraph" w:styleId="60">
    <w:name w:val="toc 6"/>
    <w:basedOn w:val="a"/>
    <w:next w:val="a"/>
    <w:uiPriority w:val="39"/>
    <w:qFormat/>
    <w:rsid w:val="00543F6D"/>
    <w:pPr>
      <w:spacing w:after="0"/>
      <w:ind w:left="1100"/>
      <w:jc w:val="left"/>
    </w:pPr>
    <w:rPr>
      <w:sz w:val="18"/>
      <w:szCs w:val="18"/>
    </w:rPr>
  </w:style>
  <w:style w:type="paragraph" w:styleId="70">
    <w:name w:val="toc 7"/>
    <w:basedOn w:val="a"/>
    <w:next w:val="a"/>
    <w:uiPriority w:val="39"/>
    <w:qFormat/>
    <w:rsid w:val="00543F6D"/>
    <w:pPr>
      <w:spacing w:after="0"/>
      <w:ind w:left="1320"/>
      <w:jc w:val="left"/>
    </w:pPr>
    <w:rPr>
      <w:sz w:val="18"/>
      <w:szCs w:val="18"/>
    </w:rPr>
  </w:style>
  <w:style w:type="paragraph" w:styleId="80">
    <w:name w:val="toc 8"/>
    <w:basedOn w:val="a"/>
    <w:next w:val="a"/>
    <w:uiPriority w:val="39"/>
    <w:qFormat/>
    <w:rsid w:val="00543F6D"/>
    <w:pPr>
      <w:spacing w:after="0"/>
      <w:ind w:left="1540"/>
      <w:jc w:val="left"/>
    </w:pPr>
    <w:rPr>
      <w:sz w:val="18"/>
      <w:szCs w:val="18"/>
    </w:rPr>
  </w:style>
  <w:style w:type="paragraph" w:styleId="90">
    <w:name w:val="toc 9"/>
    <w:basedOn w:val="a"/>
    <w:next w:val="a"/>
    <w:uiPriority w:val="39"/>
    <w:qFormat/>
    <w:rsid w:val="00543F6D"/>
    <w:pPr>
      <w:spacing w:after="0"/>
      <w:ind w:left="1760"/>
      <w:jc w:val="left"/>
    </w:pPr>
    <w:rPr>
      <w:sz w:val="18"/>
      <w:szCs w:val="18"/>
    </w:rPr>
  </w:style>
  <w:style w:type="paragraph" w:customStyle="1" w:styleId="Style1">
    <w:name w:val="Style1"/>
    <w:basedOn w:val="DocTitle"/>
    <w:qFormat/>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qFormat/>
    <w:rsid w:val="00543F6D"/>
    <w:rPr>
      <w:rFonts w:ascii="Calibri" w:hAnsi="Calibri" w:cs="Calibri"/>
      <w:lang w:val="el-GR"/>
    </w:rPr>
  </w:style>
  <w:style w:type="paragraph" w:styleId="af5">
    <w:name w:val="endnote text"/>
    <w:basedOn w:val="a"/>
    <w:link w:val="Char5"/>
    <w:uiPriority w:val="99"/>
    <w:qFormat/>
    <w:rsid w:val="00543F6D"/>
    <w:rPr>
      <w:sz w:val="20"/>
      <w:szCs w:val="20"/>
    </w:rPr>
  </w:style>
  <w:style w:type="paragraph" w:customStyle="1" w:styleId="Default">
    <w:name w:val="Default"/>
    <w:qForma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qFormat/>
    <w:rsid w:val="00543F6D"/>
  </w:style>
  <w:style w:type="paragraph" w:styleId="af7">
    <w:name w:val="Body Text Indent"/>
    <w:basedOn w:val="a"/>
    <w:qFormat/>
    <w:rsid w:val="00543F6D"/>
    <w:pPr>
      <w:ind w:firstLine="1134"/>
    </w:pPr>
    <w:rPr>
      <w:rFonts w:ascii="Arial" w:hAnsi="Arial" w:cs="Arial"/>
    </w:rPr>
  </w:style>
  <w:style w:type="paragraph" w:customStyle="1" w:styleId="normalwithoutspacing">
    <w:name w:val="normal_without_spacing"/>
    <w:basedOn w:val="a"/>
    <w:qFormat/>
    <w:rsid w:val="00543F6D"/>
    <w:pPr>
      <w:spacing w:after="60"/>
    </w:pPr>
    <w:rPr>
      <w:lang w:val="el-GR"/>
    </w:rPr>
  </w:style>
  <w:style w:type="paragraph" w:customStyle="1" w:styleId="foothanging">
    <w:name w:val="foot_hanging"/>
    <w:basedOn w:val="af4"/>
    <w:qFormat/>
    <w:rsid w:val="00543F6D"/>
    <w:pPr>
      <w:ind w:left="426" w:hanging="426"/>
    </w:pPr>
    <w:rPr>
      <w:szCs w:val="18"/>
    </w:rPr>
  </w:style>
  <w:style w:type="paragraph" w:customStyle="1" w:styleId="-HTML1">
    <w:name w:val="Προ-διαμορφωμένο HTML1"/>
    <w:basedOn w:val="a"/>
    <w:qFormat/>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qFormat/>
    <w:rsid w:val="00543F6D"/>
    <w:pPr>
      <w:suppressAutoHyphens w:val="0"/>
      <w:spacing w:line="312" w:lineRule="auto"/>
      <w:ind w:left="283"/>
    </w:pPr>
    <w:rPr>
      <w:rFonts w:cs="Times New Roman"/>
      <w:sz w:val="16"/>
      <w:szCs w:val="16"/>
    </w:rPr>
  </w:style>
  <w:style w:type="paragraph" w:customStyle="1" w:styleId="1d">
    <w:name w:val="Χωρίς διάστιχο1"/>
    <w:qFormat/>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qFormat/>
    <w:rsid w:val="00543F6D"/>
    <w:pPr>
      <w:suppressLineNumbers/>
    </w:pPr>
  </w:style>
  <w:style w:type="paragraph" w:customStyle="1" w:styleId="af9">
    <w:name w:val="Επικεφαλίδα πίνακα"/>
    <w:basedOn w:val="af8"/>
    <w:qFormat/>
    <w:rsid w:val="00543F6D"/>
    <w:pPr>
      <w:jc w:val="center"/>
    </w:pPr>
    <w:rPr>
      <w:b/>
      <w:bCs/>
    </w:rPr>
  </w:style>
  <w:style w:type="paragraph" w:customStyle="1" w:styleId="footers">
    <w:name w:val="footers"/>
    <w:basedOn w:val="foothanging"/>
    <w:qFormat/>
    <w:rsid w:val="00543F6D"/>
  </w:style>
  <w:style w:type="paragraph" w:customStyle="1" w:styleId="Standard">
    <w:name w:val="Standard"/>
    <w:qFormat/>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qFormat/>
    <w:rsid w:val="00543F6D"/>
    <w:pPr>
      <w:spacing w:after="120"/>
    </w:pPr>
  </w:style>
  <w:style w:type="paragraph" w:customStyle="1" w:styleId="Footnote">
    <w:name w:val="Footnote"/>
    <w:basedOn w:val="Standard"/>
    <w:qFormat/>
    <w:rsid w:val="00543F6D"/>
    <w:pPr>
      <w:suppressLineNumbers/>
      <w:ind w:left="283" w:hanging="283"/>
    </w:pPr>
    <w:rPr>
      <w:sz w:val="20"/>
      <w:szCs w:val="20"/>
    </w:rPr>
  </w:style>
  <w:style w:type="paragraph" w:customStyle="1" w:styleId="311">
    <w:name w:val="Σώμα κείμενου 31"/>
    <w:basedOn w:val="a"/>
    <w:qFormat/>
    <w:rsid w:val="00543F6D"/>
    <w:rPr>
      <w:sz w:val="16"/>
      <w:szCs w:val="16"/>
    </w:rPr>
  </w:style>
  <w:style w:type="paragraph" w:customStyle="1" w:styleId="fooot">
    <w:name w:val="fooot"/>
    <w:basedOn w:val="footers"/>
    <w:qFormat/>
    <w:rsid w:val="00543F6D"/>
  </w:style>
  <w:style w:type="paragraph" w:styleId="afa">
    <w:name w:val="Balloon Text"/>
    <w:basedOn w:val="a"/>
    <w:uiPriority w:val="99"/>
    <w:qFormat/>
    <w:rsid w:val="00543F6D"/>
    <w:pPr>
      <w:spacing w:after="0"/>
    </w:pPr>
    <w:rPr>
      <w:sz w:val="16"/>
      <w:szCs w:val="16"/>
    </w:rPr>
  </w:style>
  <w:style w:type="paragraph" w:customStyle="1" w:styleId="1e">
    <w:name w:val="Κείμενο σχολίου1"/>
    <w:basedOn w:val="a"/>
    <w:qFormat/>
    <w:rsid w:val="00543F6D"/>
    <w:rPr>
      <w:sz w:val="20"/>
      <w:szCs w:val="20"/>
    </w:rPr>
  </w:style>
  <w:style w:type="paragraph" w:styleId="afb">
    <w:name w:val="annotation subject"/>
    <w:basedOn w:val="1e"/>
    <w:next w:val="1e"/>
    <w:link w:val="Char10"/>
    <w:uiPriority w:val="99"/>
    <w:rsid w:val="00543F6D"/>
    <w:rPr>
      <w:b/>
      <w:bCs/>
    </w:rPr>
  </w:style>
  <w:style w:type="paragraph" w:styleId="-HTML">
    <w:name w:val="HTML Preformatted"/>
    <w:basedOn w:val="a"/>
    <w:qFormat/>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rsid w:val="00543F6D"/>
    <w:pPr>
      <w:suppressAutoHyphens/>
    </w:pPr>
    <w:rPr>
      <w:rFonts w:ascii="Calibri" w:hAnsi="Calibri" w:cs="Calibri"/>
      <w:sz w:val="22"/>
      <w:szCs w:val="24"/>
      <w:lang w:val="en-GB" w:eastAsia="zh-CN"/>
    </w:rPr>
  </w:style>
  <w:style w:type="paragraph" w:customStyle="1" w:styleId="21">
    <w:name w:val="Λίστα με κουκκίδες 21"/>
    <w:basedOn w:val="a"/>
    <w:qFormat/>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qFormat/>
    <w:rsid w:val="00543F6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1"/>
    <w:unhideWhenUsed/>
    <w:qFormat/>
    <w:rsid w:val="00D5279B"/>
    <w:rPr>
      <w:sz w:val="20"/>
      <w:szCs w:val="20"/>
    </w:rPr>
  </w:style>
  <w:style w:type="character" w:customStyle="1" w:styleId="Char11">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6"/>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qFormat/>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rsid w:val="00DB024C"/>
    <w:rPr>
      <w:rFonts w:ascii="Microsoft Sans Serif" w:hAnsi="Microsoft Sans Serif" w:cs="Microsoft Sans Serif"/>
      <w:sz w:val="14"/>
      <w:szCs w:val="14"/>
    </w:rPr>
  </w:style>
  <w:style w:type="paragraph" w:customStyle="1" w:styleId="Style35">
    <w:name w:val="Style35"/>
    <w:basedOn w:val="a"/>
    <w:qFormat/>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0"/>
    <w:unhideWhenUsed/>
    <w:rsid w:val="003A109E"/>
    <w:rPr>
      <w:color w:val="808080"/>
      <w:shd w:val="clear" w:color="auto" w:fill="E6E6E6"/>
    </w:rPr>
  </w:style>
  <w:style w:type="character" w:styleId="aff1">
    <w:name w:val="Book Title"/>
    <w:basedOn w:val="a0"/>
    <w:qFormat/>
    <w:rsid w:val="005B2CE7"/>
    <w:rPr>
      <w:b/>
      <w:bCs/>
      <w:i/>
      <w:iCs/>
      <w:spacing w:val="5"/>
    </w:rPr>
  </w:style>
  <w:style w:type="paragraph" w:styleId="aff2">
    <w:name w:val="Subtitle"/>
    <w:basedOn w:val="a"/>
    <w:next w:val="a"/>
    <w:link w:val="Char7"/>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0"/>
    <w:link w:val="aff2"/>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8"/>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0"/>
    <w:link w:val="aff3"/>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qFormat/>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locked/>
    <w:rsid w:val="00043F27"/>
    <w:rPr>
      <w:rFonts w:ascii="Calibri" w:hAnsi="Calibri" w:cs="Calibri"/>
      <w:sz w:val="22"/>
      <w:szCs w:val="24"/>
      <w:lang w:val="en-GB" w:eastAsia="zh-CN"/>
    </w:rPr>
  </w:style>
  <w:style w:type="character" w:customStyle="1" w:styleId="Char4">
    <w:name w:val="Κείμενο υποσημείωσης Char"/>
    <w:aliases w:val="ESPON Footnote Text Char"/>
    <w:link w:val="af4"/>
    <w:rsid w:val="00953E50"/>
    <w:rPr>
      <w:rFonts w:ascii="Calibri" w:hAnsi="Calibri" w:cs="Calibri"/>
      <w:sz w:val="18"/>
      <w:lang w:val="en-IE" w:eastAsia="zh-CN"/>
    </w:rPr>
  </w:style>
  <w:style w:type="numbering" w:customStyle="1" w:styleId="Style4">
    <w:name w:val="Style4"/>
    <w:uiPriority w:val="99"/>
    <w:rsid w:val="00623457"/>
    <w:pPr>
      <w:numPr>
        <w:numId w:val="1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
      </w:numPr>
    </w:pPr>
  </w:style>
  <w:style w:type="paragraph" w:styleId="Web">
    <w:name w:val="Normal (Web)"/>
    <w:basedOn w:val="a"/>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nhideWhenUsed/>
    <w:rsid w:val="007662F0"/>
    <w:rPr>
      <w:color w:val="605E5C"/>
      <w:shd w:val="clear" w:color="auto" w:fill="E1DFDD"/>
    </w:rPr>
  </w:style>
  <w:style w:type="character" w:customStyle="1" w:styleId="Char5">
    <w:name w:val="Κείμενο σημείωσης τέλους Char"/>
    <w:link w:val="af5"/>
    <w:uiPriority w:val="99"/>
    <w:rsid w:val="00F1538B"/>
    <w:rPr>
      <w:rFonts w:ascii="Tahoma" w:hAnsi="Tahoma" w:cs="Tahoma"/>
      <w:lang w:val="en-GB" w:eastAsia="zh-CN"/>
    </w:rPr>
  </w:style>
  <w:style w:type="character" w:customStyle="1" w:styleId="1f">
    <w:name w:val="Ανεπίλυτη αναφορά1"/>
    <w:basedOn w:val="a0"/>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nhideWhenUsed/>
    <w:rsid w:val="002A4398"/>
    <w:rPr>
      <w:color w:val="605E5C"/>
      <w:shd w:val="clear" w:color="auto" w:fill="E1DFDD"/>
    </w:rPr>
  </w:style>
  <w:style w:type="character" w:styleId="aff5">
    <w:name w:val="Unresolved Mention"/>
    <w:basedOn w:val="a0"/>
    <w:uiPriority w:val="99"/>
    <w:semiHidden/>
    <w:unhideWhenUsed/>
    <w:rsid w:val="005C1BA7"/>
    <w:rPr>
      <w:color w:val="605E5C"/>
      <w:shd w:val="clear" w:color="auto" w:fill="E1DFDD"/>
    </w:rPr>
  </w:style>
  <w:style w:type="character" w:customStyle="1" w:styleId="Char3">
    <w:name w:val="Κεφαλίδα Char"/>
    <w:aliases w:val="hd Char1,ho Char,header odd Char,Header Titlos Prosforas Char"/>
    <w:link w:val="af3"/>
    <w:uiPriority w:val="99"/>
    <w:rsid w:val="00E338EB"/>
    <w:rPr>
      <w:rFonts w:ascii="Tahoma" w:hAnsi="Tahoma" w:cs="Tahoma"/>
      <w:sz w:val="22"/>
      <w:szCs w:val="22"/>
      <w:lang w:val="en-GB" w:eastAsia="zh-CN"/>
    </w:rPr>
  </w:style>
  <w:style w:type="paragraph" w:customStyle="1" w:styleId="110">
    <w:name w:val="Λεζάντα11"/>
    <w:basedOn w:val="a"/>
    <w:qFormat/>
    <w:rsid w:val="00DD6702"/>
    <w:pPr>
      <w:suppressLineNumbers/>
      <w:spacing w:before="120"/>
    </w:pPr>
    <w:rPr>
      <w:rFonts w:cs="Mangal"/>
      <w:i/>
      <w:iCs/>
      <w:sz w:val="24"/>
      <w:szCs w:val="24"/>
    </w:rPr>
  </w:style>
  <w:style w:type="paragraph" w:customStyle="1" w:styleId="1f0">
    <w:name w:val="Θέμα σχολίου1"/>
    <w:basedOn w:val="1e"/>
    <w:next w:val="1e"/>
    <w:qFormat/>
    <w:rsid w:val="00DD6702"/>
    <w:pPr>
      <w:spacing w:before="120"/>
    </w:pPr>
    <w:rPr>
      <w:rFonts w:cs="Calibri"/>
      <w:b/>
      <w:bCs/>
    </w:rPr>
  </w:style>
  <w:style w:type="paragraph" w:customStyle="1" w:styleId="2a">
    <w:name w:val="Αναθεώρηση2"/>
    <w:qFormat/>
    <w:rsid w:val="00DD6702"/>
    <w:pPr>
      <w:suppressAutoHyphens/>
    </w:pPr>
    <w:rPr>
      <w:rFonts w:ascii="Calibri" w:hAnsi="Calibri" w:cs="Calibri"/>
      <w:sz w:val="22"/>
      <w:szCs w:val="24"/>
      <w:lang w:val="en-GB" w:eastAsia="zh-CN"/>
    </w:rPr>
  </w:style>
  <w:style w:type="paragraph" w:customStyle="1" w:styleId="2b">
    <w:name w:val="Κείμενο σχολίου2"/>
    <w:basedOn w:val="a"/>
    <w:qFormat/>
    <w:rsid w:val="00DD6702"/>
    <w:pPr>
      <w:spacing w:before="120"/>
    </w:pPr>
    <w:rPr>
      <w:rFonts w:cs="Calibri"/>
      <w:sz w:val="20"/>
      <w:szCs w:val="20"/>
    </w:rPr>
  </w:style>
  <w:style w:type="paragraph" w:customStyle="1" w:styleId="1f1">
    <w:name w:val="Βασικό1"/>
    <w:qFormat/>
    <w:rsid w:val="00DD6702"/>
    <w:pPr>
      <w:suppressAutoHyphens/>
    </w:pPr>
    <w:rPr>
      <w:rFonts w:ascii="Lucida Grande" w:hAnsi="Lucida Grande"/>
      <w:color w:val="000000"/>
      <w:sz w:val="24"/>
      <w:lang w:eastAsia="zh-CN"/>
    </w:rPr>
  </w:style>
  <w:style w:type="paragraph" w:customStyle="1" w:styleId="TableParagraph">
    <w:name w:val="Table Paragraph"/>
    <w:basedOn w:val="a"/>
    <w:qFormat/>
    <w:rsid w:val="00DD6702"/>
    <w:pPr>
      <w:widowControl w:val="0"/>
      <w:spacing w:after="0"/>
      <w:jc w:val="left"/>
    </w:pPr>
    <w:rPr>
      <w:rFonts w:ascii="Trebuchet MS" w:eastAsia="Trebuchet MS" w:hAnsi="Trebuchet MS" w:cs="Trebuchet MS"/>
      <w:lang w:val="el-GR"/>
    </w:rPr>
  </w:style>
  <w:style w:type="paragraph" w:customStyle="1" w:styleId="CommentText2">
    <w:name w:val="Comment Text2"/>
    <w:basedOn w:val="a"/>
    <w:qFormat/>
    <w:rsid w:val="00DD6702"/>
    <w:pPr>
      <w:spacing w:after="0"/>
    </w:pPr>
    <w:rPr>
      <w:rFonts w:cs="Calibri"/>
      <w:sz w:val="20"/>
      <w:szCs w:val="20"/>
    </w:rPr>
  </w:style>
  <w:style w:type="paragraph" w:customStyle="1" w:styleId="CommentSubject2">
    <w:name w:val="Comment Subject2"/>
    <w:basedOn w:val="CommentText2"/>
    <w:next w:val="CommentText2"/>
    <w:qFormat/>
    <w:rsid w:val="00DD6702"/>
    <w:rPr>
      <w:b/>
      <w:bCs/>
    </w:rPr>
  </w:style>
  <w:style w:type="paragraph" w:customStyle="1" w:styleId="33">
    <w:name w:val="Κείμενο σχολίου3"/>
    <w:basedOn w:val="a"/>
    <w:qFormat/>
    <w:rsid w:val="00DD6702"/>
    <w:pPr>
      <w:spacing w:before="120"/>
    </w:pPr>
    <w:rPr>
      <w:rFonts w:cs="Calibri"/>
      <w:sz w:val="20"/>
      <w:szCs w:val="20"/>
    </w:rPr>
  </w:style>
  <w:style w:type="paragraph" w:customStyle="1" w:styleId="CommentText3">
    <w:name w:val="Comment Text3"/>
    <w:basedOn w:val="a"/>
    <w:qFormat/>
    <w:rsid w:val="00DD6702"/>
    <w:pPr>
      <w:spacing w:after="0"/>
    </w:pPr>
    <w:rPr>
      <w:rFonts w:cs="Calibri"/>
      <w:sz w:val="20"/>
      <w:szCs w:val="20"/>
    </w:rPr>
  </w:style>
  <w:style w:type="paragraph" w:customStyle="1" w:styleId="CommentSubject3">
    <w:name w:val="Comment Subject3"/>
    <w:basedOn w:val="CommentText3"/>
    <w:next w:val="CommentText3"/>
    <w:qFormat/>
    <w:rsid w:val="00DD6702"/>
    <w:rPr>
      <w:b/>
      <w:bCs/>
    </w:rPr>
  </w:style>
  <w:style w:type="character" w:customStyle="1" w:styleId="111">
    <w:name w:val="Προεπιλεγμένη γραμματοσειρά11"/>
    <w:rsid w:val="00DD6702"/>
  </w:style>
  <w:style w:type="character" w:customStyle="1" w:styleId="210">
    <w:name w:val="Παραπομπή υποσημείωσης21"/>
    <w:rsid w:val="00DD6702"/>
    <w:rPr>
      <w:vertAlign w:val="superscript"/>
    </w:rPr>
  </w:style>
  <w:style w:type="character" w:customStyle="1" w:styleId="211">
    <w:name w:val="Παραπομπή σημείωσης τέλους21"/>
    <w:rsid w:val="00DD6702"/>
    <w:rPr>
      <w:vertAlign w:val="superscript"/>
    </w:rPr>
  </w:style>
  <w:style w:type="character" w:customStyle="1" w:styleId="2c">
    <w:name w:val="Παραπομπή σχολίου2"/>
    <w:basedOn w:val="a0"/>
    <w:rsid w:val="00DD6702"/>
    <w:rPr>
      <w:sz w:val="16"/>
      <w:szCs w:val="16"/>
    </w:rPr>
  </w:style>
  <w:style w:type="character" w:customStyle="1" w:styleId="4Char">
    <w:name w:val="Επικεφαλίδα 4 Char"/>
    <w:basedOn w:val="a0"/>
    <w:uiPriority w:val="9"/>
    <w:rsid w:val="00DD6702"/>
    <w:rPr>
      <w:rFonts w:ascii="Arial" w:hAnsi="Arial"/>
      <w:b/>
      <w:bCs/>
      <w:sz w:val="22"/>
      <w:szCs w:val="28"/>
      <w:lang w:val="en-GB" w:eastAsia="zh-CN"/>
    </w:rPr>
  </w:style>
  <w:style w:type="character" w:customStyle="1" w:styleId="UnresolvedMention5">
    <w:name w:val="Unresolved Mention5"/>
    <w:basedOn w:val="a0"/>
    <w:rsid w:val="00DD6702"/>
    <w:rPr>
      <w:color w:val="605E5C"/>
      <w:shd w:val="clear" w:color="auto" w:fill="E1DFDD"/>
    </w:rPr>
  </w:style>
  <w:style w:type="character" w:customStyle="1" w:styleId="UnresolvedMention6">
    <w:name w:val="Unresolved Mention6"/>
    <w:basedOn w:val="a0"/>
    <w:rsid w:val="00DD6702"/>
    <w:rPr>
      <w:color w:val="605E5C"/>
      <w:shd w:val="clear" w:color="auto" w:fill="E1DFDD"/>
    </w:rPr>
  </w:style>
  <w:style w:type="character" w:customStyle="1" w:styleId="UnresolvedMention7">
    <w:name w:val="Unresolved Mention7"/>
    <w:basedOn w:val="a0"/>
    <w:rsid w:val="00DD6702"/>
    <w:rPr>
      <w:color w:val="605E5C"/>
      <w:shd w:val="clear" w:color="auto" w:fill="E1DFDD"/>
    </w:rPr>
  </w:style>
  <w:style w:type="character" w:customStyle="1" w:styleId="UnresolvedMention8">
    <w:name w:val="Unresolved Mention8"/>
    <w:basedOn w:val="a0"/>
    <w:rsid w:val="00DD6702"/>
    <w:rPr>
      <w:color w:val="605E5C"/>
      <w:shd w:val="clear" w:color="auto" w:fill="E1DFDD"/>
    </w:rPr>
  </w:style>
  <w:style w:type="character" w:customStyle="1" w:styleId="34">
    <w:name w:val="Ανεπίλυτη αναφορά3"/>
    <w:basedOn w:val="a0"/>
    <w:rsid w:val="00DD6702"/>
    <w:rPr>
      <w:color w:val="605E5C"/>
      <w:shd w:val="clear" w:color="auto" w:fill="E1DFDD"/>
    </w:rPr>
  </w:style>
  <w:style w:type="character" w:customStyle="1" w:styleId="Char20">
    <w:name w:val="Κείμενο σχολίου Char2"/>
    <w:basedOn w:val="a0"/>
    <w:rsid w:val="00DD6702"/>
    <w:rPr>
      <w:rFonts w:ascii="Tahoma" w:hAnsi="Tahoma" w:cs="Calibri"/>
      <w:lang w:val="en-GB"/>
    </w:rPr>
  </w:style>
  <w:style w:type="character" w:customStyle="1" w:styleId="35">
    <w:name w:val="Παραπομπή σχολίου3"/>
    <w:basedOn w:val="a0"/>
    <w:rsid w:val="00DD6702"/>
    <w:rPr>
      <w:sz w:val="16"/>
      <w:szCs w:val="16"/>
    </w:rPr>
  </w:style>
  <w:style w:type="table" w:customStyle="1" w:styleId="TableGrid">
    <w:name w:val="TableGrid"/>
    <w:rsid w:val="00DD6702"/>
    <w:pPr>
      <w:suppressAutoHyphens/>
      <w:spacing w:before="120" w:after="120"/>
      <w:jc w:val="both"/>
    </w:pPr>
    <w:rPr>
      <w:rFonts w:ascii="Calibri" w:eastAsia="Calibri" w:hAnsi="Calibri"/>
      <w:sz w:val="22"/>
      <w:szCs w:val="22"/>
      <w:lang w:eastAsia="zh-CN"/>
    </w:rPr>
    <w:tblPr>
      <w:tblCellMar>
        <w:top w:w="0" w:type="dxa"/>
        <w:left w:w="0" w:type="dxa"/>
        <w:bottom w:w="0" w:type="dxa"/>
        <w:right w:w="0" w:type="dxa"/>
      </w:tblCellMar>
    </w:tblPr>
  </w:style>
  <w:style w:type="character" w:customStyle="1" w:styleId="Char30">
    <w:name w:val="Κείμενο σχολίου Char3"/>
    <w:basedOn w:val="a0"/>
    <w:uiPriority w:val="99"/>
    <w:rsid w:val="00DD6702"/>
    <w:rPr>
      <w:rFonts w:ascii="Tahoma" w:hAnsi="Tahoma" w:cs="Calibri"/>
      <w:lang w:val="en-GB"/>
    </w:rPr>
  </w:style>
  <w:style w:type="character" w:customStyle="1" w:styleId="UnresolvedMention9">
    <w:name w:val="Unresolved Mention9"/>
    <w:basedOn w:val="a0"/>
    <w:uiPriority w:val="99"/>
    <w:semiHidden/>
    <w:unhideWhenUsed/>
    <w:rsid w:val="00DD6702"/>
    <w:rPr>
      <w:color w:val="605E5C"/>
      <w:shd w:val="clear" w:color="auto" w:fill="E1DFDD"/>
    </w:rPr>
  </w:style>
  <w:style w:type="character" w:customStyle="1" w:styleId="Char10">
    <w:name w:val="Θέμα σχολίου Char1"/>
    <w:basedOn w:val="Char30"/>
    <w:link w:val="afb"/>
    <w:uiPriority w:val="99"/>
    <w:rsid w:val="00DD6702"/>
    <w:rPr>
      <w:rFonts w:ascii="Tahoma" w:hAnsi="Tahoma" w:cs="Tahoma"/>
      <w:b/>
      <w:bCs/>
      <w:lang w:val="en-GB" w:eastAsia="zh-CN"/>
    </w:rPr>
  </w:style>
  <w:style w:type="character" w:customStyle="1" w:styleId="UnresolvedMention10">
    <w:name w:val="Unresolved Mention10"/>
    <w:basedOn w:val="a0"/>
    <w:uiPriority w:val="99"/>
    <w:semiHidden/>
    <w:unhideWhenUsed/>
    <w:rsid w:val="00DD6702"/>
    <w:rPr>
      <w:color w:val="605E5C"/>
      <w:shd w:val="clear" w:color="auto" w:fill="E1DFDD"/>
    </w:rPr>
  </w:style>
  <w:style w:type="character" w:customStyle="1" w:styleId="normaltextrun">
    <w:name w:val="normaltextrun"/>
    <w:basedOn w:val="a0"/>
    <w:rsid w:val="00DD6702"/>
  </w:style>
  <w:style w:type="character" w:customStyle="1" w:styleId="eop">
    <w:name w:val="eop"/>
    <w:basedOn w:val="a0"/>
    <w:rsid w:val="00DD6702"/>
  </w:style>
  <w:style w:type="character" w:customStyle="1" w:styleId="Char12">
    <w:name w:val="Κείμενο υποσημείωσης Char1"/>
    <w:aliases w:val="ESPON Footnote Text Char1"/>
    <w:rsid w:val="00DD6702"/>
    <w:rPr>
      <w:rFonts w:ascii="Tahoma" w:hAnsi="Tahoma" w:cs="Calibri"/>
      <w:sz w:val="18"/>
      <w:lang w:val="en-IE"/>
    </w:rPr>
  </w:style>
  <w:style w:type="paragraph" w:customStyle="1" w:styleId="Headline1">
    <w:name w:val="Headline 1"/>
    <w:next w:val="a"/>
    <w:rsid w:val="00DD6702"/>
    <w:rPr>
      <w:rFonts w:ascii="Helvetica" w:hAnsi="Helvetica" w:cs="Helvetica"/>
      <w:b/>
      <w:bCs/>
      <w:sz w:val="40"/>
      <w:szCs w:val="40"/>
      <w:lang w:val="de-AT" w:eastAsia="de-DE"/>
    </w:rPr>
  </w:style>
  <w:style w:type="paragraph" w:customStyle="1" w:styleId="Text">
    <w:name w:val="Text"/>
    <w:rsid w:val="00DD6702"/>
    <w:pPr>
      <w:jc w:val="both"/>
    </w:pPr>
    <w:rPr>
      <w:rFonts w:ascii="Arial" w:hAnsi="Arial" w:cs="Arial"/>
      <w:color w:val="FF00FF"/>
      <w:sz w:val="19"/>
      <w:szCs w:val="19"/>
      <w:lang w:val="en-GB" w:eastAsia="de-DE"/>
    </w:rPr>
  </w:style>
  <w:style w:type="paragraph" w:customStyle="1" w:styleId="HeadFollowLines">
    <w:name w:val="Head Follow Lines"/>
    <w:basedOn w:val="Head1Line"/>
    <w:rsid w:val="00DD6702"/>
  </w:style>
  <w:style w:type="paragraph" w:customStyle="1" w:styleId="Head1Line">
    <w:name w:val="Head 1. Line"/>
    <w:rsid w:val="00DD6702"/>
    <w:pPr>
      <w:tabs>
        <w:tab w:val="left" w:pos="1418"/>
      </w:tabs>
    </w:pPr>
    <w:rPr>
      <w:rFonts w:ascii="Helvetica" w:hAnsi="Helvetica" w:cs="Helvetica"/>
      <w:noProof/>
      <w:sz w:val="19"/>
      <w:szCs w:val="19"/>
      <w:lang w:val="de-AT" w:eastAsia="de-DE"/>
    </w:rPr>
  </w:style>
  <w:style w:type="paragraph" w:customStyle="1" w:styleId="Headline">
    <w:name w:val="Headline"/>
    <w:basedOn w:val="Head1Line"/>
    <w:next w:val="a"/>
    <w:rsid w:val="00DD6702"/>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a"/>
    <w:rsid w:val="00DD6702"/>
    <w:pPr>
      <w:tabs>
        <w:tab w:val="left" w:pos="1843"/>
      </w:tabs>
      <w:suppressAutoHyphens w:val="0"/>
      <w:spacing w:after="200"/>
      <w:ind w:left="1843" w:hanging="1843"/>
      <w:jc w:val="left"/>
    </w:pPr>
    <w:rPr>
      <w:rFonts w:ascii="Trebuchet MS Bold" w:eastAsia="Cambria" w:hAnsi="Trebuchet MS Bold" w:cs="Times New Roman"/>
      <w:color w:val="262727"/>
      <w:sz w:val="32"/>
      <w:szCs w:val="24"/>
      <w:lang w:val="de-DE" w:eastAsia="en-US"/>
    </w:rPr>
  </w:style>
  <w:style w:type="paragraph" w:customStyle="1" w:styleId="DateandVenue">
    <w:name w:val="Date and Venue"/>
    <w:next w:val="a"/>
    <w:autoRedefine/>
    <w:qFormat/>
    <w:rsid w:val="00DD6702"/>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a"/>
    <w:qFormat/>
    <w:rsid w:val="00DD6702"/>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a"/>
    <w:qFormat/>
    <w:rsid w:val="00DD6702"/>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a"/>
    <w:qFormat/>
    <w:rsid w:val="00DD6702"/>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DD6702"/>
    <w:pPr>
      <w:pBdr>
        <w:bottom w:val="single" w:sz="4" w:space="1" w:color="003777"/>
      </w:pBdr>
      <w:spacing w:after="200"/>
    </w:pPr>
    <w:rPr>
      <w:rFonts w:ascii="Trebuchet MS" w:eastAsia="Cambria" w:hAnsi="Trebuchet MS"/>
      <w:color w:val="262727"/>
      <w:sz w:val="18"/>
      <w:szCs w:val="24"/>
      <w:lang w:val="de-DE" w:eastAsia="en-US"/>
    </w:rPr>
  </w:style>
  <w:style w:type="character" w:customStyle="1" w:styleId="Char2">
    <w:name w:val="Υποσέλιδο Char"/>
    <w:aliases w:val="ft Char"/>
    <w:link w:val="af2"/>
    <w:uiPriority w:val="99"/>
    <w:rsid w:val="00DD6702"/>
    <w:rPr>
      <w:rFonts w:ascii="Tahoma" w:eastAsia="MS Mincho" w:hAnsi="Tahoma" w:cs="Tahoma"/>
      <w:sz w:val="22"/>
      <w:szCs w:val="22"/>
      <w:lang w:val="en-US" w:eastAsia="ja-JP"/>
    </w:rPr>
  </w:style>
  <w:style w:type="paragraph" w:customStyle="1" w:styleId="BulletNormal">
    <w:name w:val="Bullet Normal"/>
    <w:rsid w:val="00DD6702"/>
    <w:pPr>
      <w:numPr>
        <w:numId w:val="27"/>
      </w:numPr>
      <w:tabs>
        <w:tab w:val="left" w:pos="567"/>
      </w:tabs>
      <w:spacing w:after="200"/>
    </w:pPr>
    <w:rPr>
      <w:rFonts w:ascii="Cambria" w:eastAsia="Cambria" w:hAnsi="Cambria"/>
      <w:noProof/>
      <w:sz w:val="24"/>
      <w:szCs w:val="24"/>
      <w:lang w:val="de-DE" w:eastAsia="de-DE"/>
    </w:rPr>
  </w:style>
  <w:style w:type="character" w:customStyle="1" w:styleId="2Char">
    <w:name w:val="Επικεφαλίδα 2 Char"/>
    <w:link w:val="2"/>
    <w:rsid w:val="00DD6702"/>
    <w:rPr>
      <w:rFonts w:ascii="Tahoma" w:hAnsi="Tahoma" w:cs="Arial"/>
      <w:b/>
      <w:color w:val="002060"/>
      <w:sz w:val="22"/>
      <w:szCs w:val="22"/>
      <w:lang w:val="en-GB" w:eastAsia="zh-CN"/>
    </w:rPr>
  </w:style>
  <w:style w:type="character" w:customStyle="1" w:styleId="apple-style-span">
    <w:name w:val="apple-style-span"/>
    <w:basedOn w:val="a0"/>
    <w:rsid w:val="00DD6702"/>
  </w:style>
  <w:style w:type="paragraph" w:customStyle="1" w:styleId="StyleHeading310pt">
    <w:name w:val="Style Heading 3 + 10 pt"/>
    <w:basedOn w:val="3"/>
    <w:rsid w:val="00DD6702"/>
    <w:pPr>
      <w:numPr>
        <w:numId w:val="0"/>
      </w:numPr>
      <w:tabs>
        <w:tab w:val="num" w:pos="720"/>
      </w:tabs>
      <w:suppressAutoHyphens w:val="0"/>
      <w:spacing w:before="0" w:after="240"/>
      <w:ind w:left="720" w:hanging="720"/>
      <w:jc w:val="left"/>
    </w:pPr>
    <w:rPr>
      <w:rFonts w:ascii="Trebuchet MS" w:eastAsia="Cambria" w:hAnsi="Trebuchet MS" w:cs="Arial"/>
      <w:iCs/>
      <w:color w:val="D60093"/>
      <w:szCs w:val="28"/>
      <w:lang w:eastAsia="en-US"/>
    </w:rPr>
  </w:style>
  <w:style w:type="paragraph" w:styleId="aff6">
    <w:name w:val="Title"/>
    <w:basedOn w:val="a"/>
    <w:link w:val="Char9"/>
    <w:qFormat/>
    <w:rsid w:val="00DD6702"/>
    <w:pPr>
      <w:suppressAutoHyphens w:val="0"/>
      <w:spacing w:after="0"/>
      <w:jc w:val="center"/>
    </w:pPr>
    <w:rPr>
      <w:rFonts w:ascii="Trebuchet MS" w:hAnsi="Trebuchet MS" w:cs="Times New Roman"/>
      <w:b/>
      <w:bCs/>
      <w:sz w:val="48"/>
      <w:szCs w:val="24"/>
      <w:lang w:eastAsia="x-none"/>
    </w:rPr>
  </w:style>
  <w:style w:type="character" w:customStyle="1" w:styleId="Char9">
    <w:name w:val="Τίτλος Char"/>
    <w:basedOn w:val="a0"/>
    <w:link w:val="aff6"/>
    <w:rsid w:val="00DD6702"/>
    <w:rPr>
      <w:rFonts w:ascii="Trebuchet MS" w:hAnsi="Trebuchet MS"/>
      <w:b/>
      <w:bCs/>
      <w:sz w:val="48"/>
      <w:szCs w:val="24"/>
      <w:lang w:val="en-GB" w:eastAsia="x-none"/>
    </w:rPr>
  </w:style>
  <w:style w:type="paragraph" w:customStyle="1" w:styleId="Akapitzlist">
    <w:name w:val="Akapit z listą"/>
    <w:basedOn w:val="a"/>
    <w:link w:val="AkapitzlistZnak"/>
    <w:uiPriority w:val="34"/>
    <w:qFormat/>
    <w:rsid w:val="00DD6702"/>
    <w:pPr>
      <w:suppressAutoHyphens w:val="0"/>
      <w:spacing w:after="0"/>
      <w:ind w:left="720"/>
      <w:contextualSpacing/>
      <w:jc w:val="left"/>
    </w:pPr>
    <w:rPr>
      <w:rFonts w:ascii="Trebuchet MS" w:hAnsi="Trebuchet MS" w:cs="Times New Roman"/>
      <w:sz w:val="20"/>
      <w:szCs w:val="24"/>
      <w:lang w:val="de-DE" w:eastAsia="de-DE"/>
    </w:rPr>
  </w:style>
  <w:style w:type="character" w:customStyle="1" w:styleId="AkapitzlistZnak">
    <w:name w:val="Akapit z listą Znak"/>
    <w:link w:val="Akapitzlist"/>
    <w:uiPriority w:val="99"/>
    <w:rsid w:val="00DD6702"/>
    <w:rPr>
      <w:rFonts w:ascii="Trebuchet MS" w:hAnsi="Trebuchet MS"/>
      <w:szCs w:val="24"/>
      <w:lang w:val="de-DE" w:eastAsia="de-DE"/>
    </w:rPr>
  </w:style>
  <w:style w:type="paragraph" w:customStyle="1" w:styleId="Subheading">
    <w:name w:val="Sub heading"/>
    <w:basedOn w:val="a"/>
    <w:link w:val="SubheadingChar"/>
    <w:qFormat/>
    <w:rsid w:val="00DD6702"/>
    <w:pPr>
      <w:numPr>
        <w:numId w:val="28"/>
      </w:numPr>
      <w:suppressAutoHyphens w:val="0"/>
      <w:spacing w:before="240"/>
      <w:jc w:val="left"/>
    </w:pPr>
    <w:rPr>
      <w:rFonts w:ascii="Trebuchet MS" w:eastAsia="Cambria" w:hAnsi="Trebuchet MS" w:cs="Arial"/>
      <w:b/>
      <w:bCs/>
      <w:color w:val="D60093"/>
      <w:sz w:val="28"/>
      <w:szCs w:val="28"/>
      <w:lang w:eastAsia="en-US"/>
    </w:rPr>
  </w:style>
  <w:style w:type="character" w:customStyle="1" w:styleId="SubheadingChar">
    <w:name w:val="Sub heading Char"/>
    <w:link w:val="Subheading"/>
    <w:rsid w:val="00DD6702"/>
    <w:rPr>
      <w:rFonts w:ascii="Trebuchet MS" w:eastAsia="Cambria" w:hAnsi="Trebuchet MS" w:cs="Arial"/>
      <w:b/>
      <w:bCs/>
      <w:color w:val="D60093"/>
      <w:sz w:val="28"/>
      <w:szCs w:val="28"/>
      <w:lang w:val="en-GB" w:eastAsia="en-US"/>
    </w:rPr>
  </w:style>
  <w:style w:type="character" w:customStyle="1" w:styleId="5Char">
    <w:name w:val="Επικεφαλίδα 5 Char"/>
    <w:link w:val="5"/>
    <w:rsid w:val="00DD6702"/>
    <w:rPr>
      <w:rFonts w:ascii="Tahoma" w:hAnsi="Tahoma" w:cs="Lucida Sans"/>
      <w:b/>
      <w:sz w:val="22"/>
      <w:lang w:val="en-US" w:eastAsia="zh-CN"/>
    </w:rPr>
  </w:style>
  <w:style w:type="paragraph" w:customStyle="1" w:styleId="Poprawka">
    <w:name w:val="Poprawka"/>
    <w:hidden/>
    <w:uiPriority w:val="71"/>
    <w:rsid w:val="00DD6702"/>
    <w:rPr>
      <w:rFonts w:ascii="Trebuchet MS" w:eastAsia="Cambria" w:hAnsi="Trebuchet MS"/>
      <w:sz w:val="24"/>
      <w:szCs w:val="24"/>
      <w:lang w:val="de-DE" w:eastAsia="en-US"/>
    </w:rPr>
  </w:style>
  <w:style w:type="paragraph" w:customStyle="1" w:styleId="DefaultText">
    <w:name w:val="Default Text"/>
    <w:basedOn w:val="a"/>
    <w:rsid w:val="00DD6702"/>
    <w:pPr>
      <w:suppressAutoHyphens w:val="0"/>
      <w:spacing w:after="0"/>
      <w:jc w:val="left"/>
    </w:pPr>
    <w:rPr>
      <w:rFonts w:ascii="Tms Rmn" w:hAnsi="Tms Rmn" w:cs="Tms Rmn"/>
      <w:sz w:val="24"/>
      <w:szCs w:val="20"/>
      <w:lang w:val="en-US" w:eastAsia="en-US"/>
    </w:rPr>
  </w:style>
  <w:style w:type="character" w:customStyle="1" w:styleId="highlight">
    <w:name w:val="highlight"/>
    <w:rsid w:val="00DD6702"/>
  </w:style>
  <w:style w:type="paragraph" w:customStyle="1" w:styleId="CM1">
    <w:name w:val="CM1"/>
    <w:basedOn w:val="a"/>
    <w:next w:val="a"/>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M3">
    <w:name w:val="CM3"/>
    <w:basedOn w:val="a"/>
    <w:next w:val="a"/>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M4">
    <w:name w:val="CM4"/>
    <w:basedOn w:val="a"/>
    <w:next w:val="a"/>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olorfulShading-Accent11">
    <w:name w:val="Colorful Shading - Accent 11"/>
    <w:hidden/>
    <w:uiPriority w:val="99"/>
    <w:semiHidden/>
    <w:rsid w:val="00DD6702"/>
    <w:rPr>
      <w:rFonts w:ascii="Trebuchet MS" w:eastAsia="Cambria" w:hAnsi="Trebuchet MS"/>
      <w:sz w:val="24"/>
      <w:szCs w:val="24"/>
      <w:lang w:val="de-DE" w:eastAsia="en-US"/>
    </w:rPr>
  </w:style>
  <w:style w:type="paragraph" w:styleId="aff7">
    <w:name w:val="Document Map"/>
    <w:basedOn w:val="a"/>
    <w:link w:val="Chara"/>
    <w:rsid w:val="00DD6702"/>
    <w:pPr>
      <w:shd w:val="clear" w:color="auto" w:fill="000080"/>
      <w:suppressAutoHyphens w:val="0"/>
      <w:spacing w:after="200"/>
      <w:jc w:val="left"/>
    </w:pPr>
    <w:rPr>
      <w:rFonts w:eastAsia="Cambria"/>
      <w:sz w:val="20"/>
      <w:szCs w:val="20"/>
      <w:lang w:val="de-DE" w:eastAsia="en-US"/>
    </w:rPr>
  </w:style>
  <w:style w:type="character" w:customStyle="1" w:styleId="Chara">
    <w:name w:val="Χάρτης εγγράφου Char"/>
    <w:basedOn w:val="a0"/>
    <w:link w:val="aff7"/>
    <w:rsid w:val="00DD6702"/>
    <w:rPr>
      <w:rFonts w:ascii="Tahoma" w:eastAsia="Cambria" w:hAnsi="Tahoma" w:cs="Tahoma"/>
      <w:shd w:val="clear" w:color="auto" w:fill="000080"/>
      <w:lang w:val="de-DE" w:eastAsia="en-US"/>
    </w:rPr>
  </w:style>
  <w:style w:type="paragraph" w:styleId="2d">
    <w:name w:val="Body Text 2"/>
    <w:basedOn w:val="a"/>
    <w:link w:val="2Char0"/>
    <w:uiPriority w:val="99"/>
    <w:rsid w:val="00DD6702"/>
    <w:pPr>
      <w:spacing w:before="120" w:line="480" w:lineRule="auto"/>
    </w:pPr>
    <w:rPr>
      <w:rFonts w:cs="Calibri"/>
      <w:szCs w:val="24"/>
    </w:rPr>
  </w:style>
  <w:style w:type="character" w:customStyle="1" w:styleId="2Char0">
    <w:name w:val="Σώμα κείμενου 2 Char"/>
    <w:basedOn w:val="a0"/>
    <w:link w:val="2d"/>
    <w:uiPriority w:val="99"/>
    <w:rsid w:val="00DD6702"/>
    <w:rPr>
      <w:rFonts w:ascii="Tahoma" w:hAnsi="Tahoma" w:cs="Calibri"/>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70468973">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176505333">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07919889">
      <w:bodyDiv w:val="1"/>
      <w:marLeft w:val="0"/>
      <w:marRight w:val="0"/>
      <w:marTop w:val="0"/>
      <w:marBottom w:val="0"/>
      <w:divBdr>
        <w:top w:val="none" w:sz="0" w:space="0" w:color="auto"/>
        <w:left w:val="none" w:sz="0" w:space="0" w:color="auto"/>
        <w:bottom w:val="none" w:sz="0" w:space="0" w:color="auto"/>
        <w:right w:val="none" w:sz="0" w:space="0" w:color="auto"/>
      </w:divBdr>
    </w:div>
    <w:div w:id="419259866">
      <w:bodyDiv w:val="1"/>
      <w:marLeft w:val="0"/>
      <w:marRight w:val="0"/>
      <w:marTop w:val="0"/>
      <w:marBottom w:val="0"/>
      <w:divBdr>
        <w:top w:val="none" w:sz="0" w:space="0" w:color="auto"/>
        <w:left w:val="none" w:sz="0" w:space="0" w:color="auto"/>
        <w:bottom w:val="none" w:sz="0" w:space="0" w:color="auto"/>
        <w:right w:val="none" w:sz="0" w:space="0" w:color="auto"/>
      </w:divBdr>
    </w:div>
    <w:div w:id="446237887">
      <w:bodyDiv w:val="1"/>
      <w:marLeft w:val="0"/>
      <w:marRight w:val="0"/>
      <w:marTop w:val="0"/>
      <w:marBottom w:val="0"/>
      <w:divBdr>
        <w:top w:val="none" w:sz="0" w:space="0" w:color="auto"/>
        <w:left w:val="none" w:sz="0" w:space="0" w:color="auto"/>
        <w:bottom w:val="none" w:sz="0" w:space="0" w:color="auto"/>
        <w:right w:val="none" w:sz="0" w:space="0" w:color="auto"/>
      </w:divBdr>
    </w:div>
    <w:div w:id="457644314">
      <w:bodyDiv w:val="1"/>
      <w:marLeft w:val="0"/>
      <w:marRight w:val="0"/>
      <w:marTop w:val="0"/>
      <w:marBottom w:val="0"/>
      <w:divBdr>
        <w:top w:val="none" w:sz="0" w:space="0" w:color="auto"/>
        <w:left w:val="none" w:sz="0" w:space="0" w:color="auto"/>
        <w:bottom w:val="none" w:sz="0" w:space="0" w:color="auto"/>
        <w:right w:val="none" w:sz="0" w:space="0" w:color="auto"/>
      </w:divBdr>
    </w:div>
    <w:div w:id="467480237">
      <w:bodyDiv w:val="1"/>
      <w:marLeft w:val="0"/>
      <w:marRight w:val="0"/>
      <w:marTop w:val="0"/>
      <w:marBottom w:val="0"/>
      <w:divBdr>
        <w:top w:val="none" w:sz="0" w:space="0" w:color="auto"/>
        <w:left w:val="none" w:sz="0" w:space="0" w:color="auto"/>
        <w:bottom w:val="none" w:sz="0" w:space="0" w:color="auto"/>
        <w:right w:val="none" w:sz="0" w:space="0" w:color="auto"/>
      </w:divBdr>
    </w:div>
    <w:div w:id="47298500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11913137">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03155089">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19990531">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9051482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3622635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32702381">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590039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39578414">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56002338">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9" Type="http://schemas.openxmlformats.org/officeDocument/2006/relationships/theme" Target="theme/theme1.xml"/><Relationship Id="rId21" Type="http://schemas.openxmlformats.org/officeDocument/2006/relationships/hyperlink" Target="http://et.diavgeia.gov.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eaadhsy.gr/" TargetMode="External"/><Relationship Id="rId33" Type="http://schemas.openxmlformats.org/officeDocument/2006/relationships/header" Target="head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3.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2BF-0B73-4220-A0B8-768AA47B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33184</Words>
  <Characters>189150</Characters>
  <Application>Microsoft Office Word</Application>
  <DocSecurity>0</DocSecurity>
  <Lines>1576</Lines>
  <Paragraphs>443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2024-04-30T10:00:00Z</dcterms:created>
  <dcterms:modified xsi:type="dcterms:W3CDTF">2024-05-02T06:31:00Z</dcterms:modified>
</cp:coreProperties>
</file>