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8397A" w14:textId="77777777" w:rsidR="0024279E" w:rsidRPr="00603221" w:rsidRDefault="0024279E" w:rsidP="0024279E">
      <w:pPr>
        <w:jc w:val="center"/>
        <w:rPr>
          <w:b/>
          <w:sz w:val="32"/>
          <w:szCs w:val="32"/>
          <w:lang w:val="el-GR"/>
        </w:rPr>
      </w:pPr>
      <w:r w:rsidRPr="00603221">
        <w:rPr>
          <w:b/>
          <w:sz w:val="32"/>
          <w:szCs w:val="32"/>
          <w:lang w:val="el-GR"/>
        </w:rPr>
        <w:t>Διακήρυξη</w:t>
      </w:r>
    </w:p>
    <w:p w14:paraId="2941C088" w14:textId="77777777"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5A83F89F" w14:textId="77777777" w:rsidR="0024279E" w:rsidRPr="00B86104" w:rsidRDefault="0024279E" w:rsidP="00A406A5">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Pr="00B86104">
        <w:rPr>
          <w:b/>
          <w:sz w:val="32"/>
          <w:szCs w:val="32"/>
          <w:lang w:val="el-GR"/>
        </w:rPr>
        <w:t>«</w:t>
      </w:r>
      <w:r w:rsidR="00896B2E" w:rsidRPr="00896B2E">
        <w:rPr>
          <w:b/>
          <w:sz w:val="32"/>
          <w:szCs w:val="32"/>
          <w:lang w:val="el-GR"/>
        </w:rPr>
        <w:t xml:space="preserve">Τεχνικός Σύμβουλος σχεδιασμού και διαχείρισης του Προγράμματος </w:t>
      </w:r>
      <w:r w:rsidR="00DF2DD4" w:rsidRPr="00DF2DD4">
        <w:rPr>
          <w:b/>
          <w:sz w:val="32"/>
          <w:szCs w:val="32"/>
          <w:lang w:val="el-GR"/>
        </w:rPr>
        <w:t>«Υποστηρικτικά μέτρα των νέων ηλικίας δεκαοκτώ (18) και δεκαεννέα (19) ετών»(“Youth Pass”)»</w:t>
      </w:r>
      <w:r w:rsidRPr="008063A1">
        <w:rPr>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4A3C7D" w14:paraId="278D544B" w14:textId="77777777" w:rsidTr="00EF0725">
        <w:tc>
          <w:tcPr>
            <w:tcW w:w="2830" w:type="dxa"/>
            <w:shd w:val="clear" w:color="auto" w:fill="auto"/>
            <w:vAlign w:val="center"/>
          </w:tcPr>
          <w:p w14:paraId="13E5D617" w14:textId="77777777" w:rsidR="0024279E" w:rsidRPr="00603221" w:rsidRDefault="00E05F03" w:rsidP="00994167">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352DA2A" w14:textId="77777777" w:rsidR="0024279E" w:rsidRPr="00603221" w:rsidRDefault="0024279E" w:rsidP="00994167">
            <w:pPr>
              <w:autoSpaceDE w:val="0"/>
              <w:autoSpaceDN w:val="0"/>
              <w:adjustRightInd w:val="0"/>
              <w:spacing w:before="120" w:after="0"/>
              <w:jc w:val="right"/>
              <w:rPr>
                <w:b/>
                <w:color w:val="000000"/>
              </w:rPr>
            </w:pPr>
          </w:p>
        </w:tc>
        <w:tc>
          <w:tcPr>
            <w:tcW w:w="6798" w:type="dxa"/>
            <w:gridSpan w:val="2"/>
            <w:shd w:val="clear" w:color="auto" w:fill="auto"/>
            <w:vAlign w:val="center"/>
          </w:tcPr>
          <w:p w14:paraId="4C8864BC" w14:textId="77777777" w:rsidR="001F455A" w:rsidRPr="00274473" w:rsidRDefault="001F455A" w:rsidP="00994167">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00D86293" w:rsidRPr="00D86293">
              <w:rPr>
                <w:rFonts w:cs="Tahoma"/>
                <w:sz w:val="22"/>
                <w:szCs w:val="22"/>
              </w:rPr>
              <w:t>€</w:t>
            </w:r>
            <w:r w:rsidR="00DF2DD4">
              <w:rPr>
                <w:rFonts w:cs="Tahoma"/>
                <w:sz w:val="22"/>
                <w:szCs w:val="22"/>
              </w:rPr>
              <w:t>215</w:t>
            </w:r>
            <w:r w:rsidR="00D70DF4">
              <w:rPr>
                <w:rFonts w:cs="Tahoma"/>
                <w:sz w:val="22"/>
                <w:szCs w:val="22"/>
              </w:rPr>
              <w:t>.</w:t>
            </w:r>
            <w:r w:rsidR="00896B2E">
              <w:rPr>
                <w:rFonts w:cs="Tahoma"/>
                <w:sz w:val="22"/>
                <w:szCs w:val="22"/>
              </w:rPr>
              <w:t>00</w:t>
            </w:r>
            <w:r w:rsidR="00D86293" w:rsidRPr="00D86293">
              <w:rPr>
                <w:rFonts w:cs="Tahoma"/>
                <w:sz w:val="22"/>
                <w:szCs w:val="22"/>
              </w:rPr>
              <w:t>0</w:t>
            </w:r>
            <w:r w:rsidR="00D70DF4">
              <w:rPr>
                <w:rFonts w:cs="Tahoma"/>
                <w:sz w:val="22"/>
                <w:szCs w:val="22"/>
              </w:rPr>
              <w:t>,</w:t>
            </w:r>
            <w:r w:rsidR="00D86293" w:rsidRPr="00D86293">
              <w:rPr>
                <w:rFonts w:cs="Tahoma"/>
                <w:sz w:val="22"/>
                <w:szCs w:val="22"/>
              </w:rPr>
              <w:t xml:space="preserve">00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 xml:space="preserve">εριλαμβανομένου ΦΠΑ , προϋπολογισμός με ΦΠΑ: </w:t>
            </w:r>
            <w:r w:rsidR="00D86293" w:rsidRPr="00D86293">
              <w:rPr>
                <w:rFonts w:cs="Tahoma"/>
                <w:sz w:val="22"/>
                <w:szCs w:val="22"/>
              </w:rPr>
              <w:t>€</w:t>
            </w:r>
            <w:r w:rsidR="00DF2DD4">
              <w:rPr>
                <w:rFonts w:cs="Tahoma"/>
                <w:sz w:val="22"/>
                <w:szCs w:val="22"/>
              </w:rPr>
              <w:t>266</w:t>
            </w:r>
            <w:r w:rsidR="00D70DF4">
              <w:rPr>
                <w:rFonts w:cs="Tahoma"/>
                <w:sz w:val="22"/>
                <w:szCs w:val="22"/>
              </w:rPr>
              <w:t>.</w:t>
            </w:r>
            <w:r w:rsidR="00DF2DD4">
              <w:rPr>
                <w:rFonts w:cs="Tahoma"/>
                <w:sz w:val="22"/>
                <w:szCs w:val="22"/>
              </w:rPr>
              <w:t>60</w:t>
            </w:r>
            <w:r w:rsidR="00C622A6">
              <w:rPr>
                <w:rFonts w:cs="Tahoma"/>
                <w:sz w:val="22"/>
                <w:szCs w:val="22"/>
              </w:rPr>
              <w:t>0</w:t>
            </w:r>
            <w:r w:rsidR="00D70DF4">
              <w:rPr>
                <w:rFonts w:cs="Tahoma"/>
                <w:sz w:val="22"/>
                <w:szCs w:val="22"/>
              </w:rPr>
              <w:t>,</w:t>
            </w:r>
            <w:r w:rsidR="00D86293" w:rsidRPr="00D86293">
              <w:rPr>
                <w:rFonts w:cs="Tahoma"/>
                <w:sz w:val="22"/>
                <w:szCs w:val="22"/>
              </w:rPr>
              <w:t>00</w:t>
            </w:r>
            <w:r w:rsidRPr="00BC485D">
              <w:rPr>
                <w:rFonts w:cs="Tahoma"/>
                <w:sz w:val="22"/>
                <w:szCs w:val="22"/>
              </w:rPr>
              <w:t xml:space="preserve">, ΦΠΑ 24% </w:t>
            </w:r>
            <w:r w:rsidR="006D17B0" w:rsidRPr="000E3C4E">
              <w:rPr>
                <w:rFonts w:cs="Tahoma"/>
                <w:sz w:val="22"/>
                <w:szCs w:val="22"/>
              </w:rPr>
              <w:t>€</w:t>
            </w:r>
            <w:r w:rsidR="00DF2DD4">
              <w:rPr>
                <w:rFonts w:cs="Tahoma"/>
                <w:sz w:val="22"/>
                <w:szCs w:val="22"/>
              </w:rPr>
              <w:t>5</w:t>
            </w:r>
            <w:r w:rsidR="00896B2E">
              <w:rPr>
                <w:rFonts w:cs="Tahoma"/>
                <w:sz w:val="22"/>
                <w:szCs w:val="22"/>
              </w:rPr>
              <w:t>1</w:t>
            </w:r>
            <w:r w:rsidR="00D70DF4">
              <w:rPr>
                <w:rFonts w:cs="Tahoma"/>
                <w:sz w:val="22"/>
                <w:szCs w:val="22"/>
              </w:rPr>
              <w:t>.</w:t>
            </w:r>
            <w:r w:rsidR="00DF2DD4">
              <w:rPr>
                <w:rFonts w:cs="Tahoma"/>
                <w:sz w:val="22"/>
                <w:szCs w:val="22"/>
              </w:rPr>
              <w:t>60</w:t>
            </w:r>
            <w:r w:rsidR="00C622A6">
              <w:rPr>
                <w:rFonts w:cs="Tahoma"/>
                <w:sz w:val="22"/>
                <w:szCs w:val="22"/>
              </w:rPr>
              <w:t>0</w:t>
            </w:r>
            <w:r w:rsidR="00D70DF4">
              <w:rPr>
                <w:rFonts w:cs="Tahoma"/>
                <w:sz w:val="22"/>
                <w:szCs w:val="22"/>
              </w:rPr>
              <w:t>,</w:t>
            </w:r>
            <w:r w:rsidR="00D86293" w:rsidRPr="00D86293">
              <w:rPr>
                <w:rFonts w:cs="Tahoma"/>
                <w:sz w:val="22"/>
                <w:szCs w:val="22"/>
              </w:rPr>
              <w:t>00</w:t>
            </w:r>
          </w:p>
        </w:tc>
      </w:tr>
      <w:tr w:rsidR="00AD3E33" w:rsidRPr="004A3C7D" w14:paraId="77F3E68A" w14:textId="77777777" w:rsidTr="00F823E5">
        <w:tc>
          <w:tcPr>
            <w:tcW w:w="2830" w:type="dxa"/>
            <w:shd w:val="clear" w:color="auto" w:fill="auto"/>
            <w:vAlign w:val="center"/>
          </w:tcPr>
          <w:p w14:paraId="73E78C79" w14:textId="77777777" w:rsidR="00AD3E33" w:rsidRPr="00603221" w:rsidRDefault="00AD3E33" w:rsidP="00AD3E33">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tcPr>
          <w:p w14:paraId="1504E5E3" w14:textId="77777777" w:rsidR="00AD3E33" w:rsidRPr="004B24A7" w:rsidRDefault="00AD3E33" w:rsidP="00AD3E33">
            <w:pPr>
              <w:suppressAutoHyphens w:val="0"/>
              <w:spacing w:after="91" w:line="236" w:lineRule="auto"/>
              <w:rPr>
                <w:lang w:val="el-GR"/>
              </w:rPr>
            </w:pPr>
            <w:r w:rsidRPr="00AD3E33">
              <w:rPr>
                <w:rFonts w:cstheme="minorHAnsi"/>
                <w:lang w:val="el-GR"/>
              </w:rPr>
              <w:t>79410000-1</w:t>
            </w:r>
            <w:r w:rsidRPr="00AD3E33">
              <w:rPr>
                <w:rFonts w:cstheme="minorHAnsi"/>
                <w:lang w:val="el-GR"/>
              </w:rPr>
              <w:tab/>
              <w:t>Υπηρεσίες παροχής επιχειρηματικών συμβουλών και συμβουλών σε θέματα διαχείρισης</w:t>
            </w:r>
          </w:p>
        </w:tc>
      </w:tr>
      <w:tr w:rsidR="0024279E" w:rsidRPr="004A3C7D" w14:paraId="1D0BC990" w14:textId="77777777" w:rsidTr="00EF0725">
        <w:tc>
          <w:tcPr>
            <w:tcW w:w="2830" w:type="dxa"/>
            <w:shd w:val="clear" w:color="auto" w:fill="auto"/>
            <w:vAlign w:val="center"/>
          </w:tcPr>
          <w:p w14:paraId="62E03B5C" w14:textId="77777777" w:rsidR="0024279E" w:rsidRPr="00603221" w:rsidRDefault="0024279E" w:rsidP="00994167">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4F5222BF" w14:textId="77777777"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24279E" w:rsidRPr="00DF02B0" w:rsidDel="005977E7" w14:paraId="4BC74193" w14:textId="77777777" w:rsidTr="00EF0725">
        <w:tc>
          <w:tcPr>
            <w:tcW w:w="2830" w:type="dxa"/>
            <w:shd w:val="clear" w:color="auto" w:fill="auto"/>
            <w:vAlign w:val="center"/>
          </w:tcPr>
          <w:p w14:paraId="68405A6C" w14:textId="77777777" w:rsidR="0024279E" w:rsidRPr="00603221" w:rsidRDefault="0024279E" w:rsidP="00994167">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07D9DB85" w14:textId="27A178CC" w:rsidR="0024279E" w:rsidRPr="00603221" w:rsidDel="005977E7" w:rsidRDefault="0027671A" w:rsidP="00C82832">
            <w:pPr>
              <w:autoSpaceDE w:val="0"/>
              <w:autoSpaceDN w:val="0"/>
              <w:adjustRightInd w:val="0"/>
              <w:spacing w:before="120" w:after="0"/>
              <w:jc w:val="left"/>
              <w:rPr>
                <w:b/>
                <w:color w:val="000000"/>
              </w:rPr>
            </w:pPr>
            <w:r w:rsidRPr="00B10013">
              <w:rPr>
                <w:b/>
                <w:color w:val="000000"/>
                <w:lang w:val="el-GR"/>
              </w:rPr>
              <w:t>2</w:t>
            </w:r>
            <w:r w:rsidR="00525CFE">
              <w:rPr>
                <w:b/>
                <w:color w:val="000000"/>
                <w:lang w:val="el-GR"/>
              </w:rPr>
              <w:t>6</w:t>
            </w:r>
            <w:r w:rsidR="0024279E" w:rsidRPr="00B10013">
              <w:rPr>
                <w:b/>
                <w:color w:val="000000"/>
                <w:lang w:val="el-GR"/>
              </w:rPr>
              <w:t>-</w:t>
            </w:r>
            <w:r w:rsidRPr="00B10013">
              <w:rPr>
                <w:b/>
                <w:color w:val="000000"/>
                <w:lang w:val="el-GR"/>
              </w:rPr>
              <w:t>10</w:t>
            </w:r>
            <w:r w:rsidR="0024279E" w:rsidRPr="00B10013">
              <w:rPr>
                <w:b/>
                <w:color w:val="000000"/>
                <w:lang w:val="el-GR"/>
              </w:rPr>
              <w:t>-20</w:t>
            </w:r>
            <w:r w:rsidR="00C82832" w:rsidRPr="00B10013">
              <w:rPr>
                <w:b/>
                <w:color w:val="000000"/>
                <w:lang w:val="el-GR"/>
              </w:rPr>
              <w:t>2</w:t>
            </w:r>
            <w:r w:rsidRPr="00B10013">
              <w:rPr>
                <w:b/>
                <w:color w:val="000000"/>
                <w:lang w:val="el-GR"/>
              </w:rPr>
              <w:t>3</w:t>
            </w:r>
          </w:p>
        </w:tc>
      </w:tr>
      <w:tr w:rsidR="00C82832" w:rsidRPr="00DF02B0" w:rsidDel="005977E7" w14:paraId="0D46F4FD" w14:textId="77777777" w:rsidTr="00B42BA2">
        <w:tc>
          <w:tcPr>
            <w:tcW w:w="7332" w:type="dxa"/>
            <w:gridSpan w:val="2"/>
            <w:tcBorders>
              <w:bottom w:val="nil"/>
            </w:tcBorders>
            <w:shd w:val="clear" w:color="auto" w:fill="auto"/>
            <w:vAlign w:val="bottom"/>
          </w:tcPr>
          <w:p w14:paraId="362B9073"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405162C5" w14:textId="605325A7" w:rsidR="00C82832" w:rsidRPr="00603221" w:rsidDel="005977E7" w:rsidRDefault="00467076" w:rsidP="00C82832">
            <w:pPr>
              <w:autoSpaceDE w:val="0"/>
              <w:autoSpaceDN w:val="0"/>
              <w:adjustRightInd w:val="0"/>
              <w:spacing w:before="120" w:after="0"/>
              <w:rPr>
                <w:b/>
                <w:color w:val="000000"/>
                <w:highlight w:val="yellow"/>
              </w:rPr>
            </w:pPr>
            <w:r w:rsidRPr="0013037D">
              <w:rPr>
                <w:b/>
                <w:color w:val="000000"/>
                <w:lang w:val="el-GR"/>
              </w:rPr>
              <w:t>1</w:t>
            </w:r>
            <w:r w:rsidR="004A3C7D">
              <w:rPr>
                <w:b/>
                <w:color w:val="000000"/>
                <w:lang w:val="el-GR"/>
              </w:rPr>
              <w:t>1</w:t>
            </w:r>
            <w:r w:rsidR="00C82832" w:rsidRPr="0013037D">
              <w:rPr>
                <w:b/>
                <w:color w:val="000000"/>
                <w:lang w:val="el-GR"/>
              </w:rPr>
              <w:t>-</w:t>
            </w:r>
            <w:r w:rsidRPr="0013037D">
              <w:rPr>
                <w:b/>
                <w:color w:val="000000"/>
                <w:lang w:val="el-GR"/>
              </w:rPr>
              <w:t>10</w:t>
            </w:r>
            <w:r w:rsidR="00C82832" w:rsidRPr="0013037D">
              <w:rPr>
                <w:b/>
                <w:color w:val="000000"/>
                <w:lang w:val="el-GR"/>
              </w:rPr>
              <w:t>-202</w:t>
            </w:r>
            <w:r w:rsidRPr="0013037D">
              <w:rPr>
                <w:b/>
                <w:color w:val="000000"/>
                <w:lang w:val="el-GR"/>
              </w:rPr>
              <w:t>3</w:t>
            </w:r>
          </w:p>
        </w:tc>
      </w:tr>
      <w:tr w:rsidR="00C82832" w:rsidRPr="00DF02B0" w:rsidDel="005977E7" w14:paraId="398ADED2" w14:textId="77777777" w:rsidTr="00B42BA2">
        <w:tc>
          <w:tcPr>
            <w:tcW w:w="7332" w:type="dxa"/>
            <w:gridSpan w:val="2"/>
            <w:tcBorders>
              <w:bottom w:val="nil"/>
            </w:tcBorders>
            <w:shd w:val="clear" w:color="auto" w:fill="auto"/>
            <w:vAlign w:val="bottom"/>
          </w:tcPr>
          <w:p w14:paraId="76314415"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5B0DBFFB" w14:textId="3939B1AE" w:rsidR="00C82832" w:rsidRPr="00603221" w:rsidDel="005977E7" w:rsidRDefault="0020557B" w:rsidP="00C82832">
            <w:pPr>
              <w:autoSpaceDE w:val="0"/>
              <w:autoSpaceDN w:val="0"/>
              <w:adjustRightInd w:val="0"/>
              <w:spacing w:before="120" w:after="0"/>
              <w:rPr>
                <w:b/>
                <w:color w:val="000000"/>
                <w:highlight w:val="yellow"/>
              </w:rPr>
            </w:pPr>
            <w:r w:rsidRPr="0013037D">
              <w:rPr>
                <w:b/>
                <w:color w:val="000000"/>
                <w:lang w:val="el-GR"/>
              </w:rPr>
              <w:t>1</w:t>
            </w:r>
            <w:r w:rsidR="004A3C7D">
              <w:rPr>
                <w:b/>
                <w:color w:val="000000"/>
                <w:lang w:val="el-GR"/>
              </w:rPr>
              <w:t>1</w:t>
            </w:r>
            <w:r w:rsidRPr="0013037D">
              <w:rPr>
                <w:b/>
                <w:color w:val="000000"/>
                <w:lang w:val="el-GR"/>
              </w:rPr>
              <w:t>-10-2023</w:t>
            </w:r>
          </w:p>
        </w:tc>
      </w:tr>
      <w:tr w:rsidR="00C82832" w:rsidRPr="003C0732" w:rsidDel="005977E7" w14:paraId="3E3E3AB2" w14:textId="77777777" w:rsidTr="00AE28D7">
        <w:tc>
          <w:tcPr>
            <w:tcW w:w="7332" w:type="dxa"/>
            <w:gridSpan w:val="2"/>
            <w:tcBorders>
              <w:bottom w:val="single" w:sz="4" w:space="0" w:color="auto"/>
            </w:tcBorders>
            <w:shd w:val="clear" w:color="auto" w:fill="auto"/>
            <w:vAlign w:val="bottom"/>
          </w:tcPr>
          <w:p w14:paraId="1F92E194"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60E4A296" w14:textId="51F2B212" w:rsidR="00C82832" w:rsidRPr="00603221" w:rsidRDefault="0020557B" w:rsidP="00C82832">
            <w:pPr>
              <w:autoSpaceDE w:val="0"/>
              <w:autoSpaceDN w:val="0"/>
              <w:adjustRightInd w:val="0"/>
              <w:spacing w:before="120" w:after="0"/>
              <w:rPr>
                <w:b/>
                <w:highlight w:val="magenta"/>
                <w:lang w:val="el-GR"/>
              </w:rPr>
            </w:pPr>
            <w:r w:rsidRPr="0013037D">
              <w:rPr>
                <w:b/>
                <w:color w:val="000000"/>
                <w:lang w:val="el-GR"/>
              </w:rPr>
              <w:t>1</w:t>
            </w:r>
            <w:r w:rsidR="004A3C7D">
              <w:rPr>
                <w:b/>
                <w:color w:val="000000"/>
                <w:lang w:val="el-GR"/>
              </w:rPr>
              <w:t>1</w:t>
            </w:r>
            <w:r w:rsidRPr="0013037D">
              <w:rPr>
                <w:b/>
                <w:color w:val="000000"/>
                <w:lang w:val="el-GR"/>
              </w:rPr>
              <w:t>-10-2023</w:t>
            </w:r>
          </w:p>
        </w:tc>
      </w:tr>
    </w:tbl>
    <w:p w14:paraId="745E8F36" w14:textId="77777777" w:rsidR="003C0732" w:rsidRDefault="003C0732" w:rsidP="00C82832"/>
    <w:p w14:paraId="6AA8EE92" w14:textId="77777777" w:rsidR="00C82832" w:rsidRDefault="00C82832" w:rsidP="00C82832"/>
    <w:p w14:paraId="6DD53CDD" w14:textId="77777777" w:rsidR="00C82832" w:rsidRDefault="00C82832" w:rsidP="00C82832"/>
    <w:p w14:paraId="288CE4B8" w14:textId="77777777" w:rsidR="00C82832" w:rsidRDefault="00C82832" w:rsidP="00C82832"/>
    <w:p w14:paraId="402F3931" w14:textId="77777777" w:rsidR="00BE0328" w:rsidRPr="0031449B" w:rsidRDefault="00BE0328" w:rsidP="00C82832">
      <w:pPr>
        <w:rPr>
          <w:b/>
          <w:bCs/>
          <w:lang w:val="el-GR"/>
        </w:rPr>
      </w:pPr>
    </w:p>
    <w:p w14:paraId="6EB1D82D" w14:textId="77777777" w:rsidR="00BE0328" w:rsidRPr="0031449B" w:rsidRDefault="00BE0328" w:rsidP="00C82832">
      <w:pPr>
        <w:rPr>
          <w:lang w:val="el-GR"/>
        </w:rPr>
      </w:pPr>
    </w:p>
    <w:p w14:paraId="37BF2C36" w14:textId="77777777" w:rsidR="000B6F4E" w:rsidRDefault="000B6F4E" w:rsidP="00C82832"/>
    <w:p w14:paraId="3C0FE2D1" w14:textId="77777777"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FE037B">
        <w:rPr>
          <w:rFonts w:ascii="Tahoma" w:hAnsi="Tahoma" w:cs="Tahoma"/>
          <w:sz w:val="22"/>
          <w:szCs w:val="22"/>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08E1A244" w14:textId="77777777" w:rsidTr="0031590C">
        <w:trPr>
          <w:tblHeader/>
        </w:trPr>
        <w:tc>
          <w:tcPr>
            <w:tcW w:w="9855" w:type="dxa"/>
            <w:gridSpan w:val="2"/>
            <w:shd w:val="clear" w:color="auto" w:fill="E0E0E0"/>
            <w:vAlign w:val="center"/>
          </w:tcPr>
          <w:p w14:paraId="487D458A" w14:textId="77777777" w:rsidR="0024279E" w:rsidRPr="00A81D32" w:rsidRDefault="0024279E" w:rsidP="00A81D32">
            <w:pPr>
              <w:rPr>
                <w:b/>
                <w:bCs/>
                <w:lang w:val="el-GR"/>
              </w:rPr>
            </w:pPr>
            <w:bookmarkStart w:id="4" w:name="_Toc375058497"/>
            <w:bookmarkStart w:id="5" w:name="_Toc418166315"/>
            <w:bookmarkStart w:id="6" w:name="_Toc97194255"/>
            <w:bookmarkStart w:id="7" w:name="_Toc97194402"/>
            <w:r w:rsidRPr="00A81D32">
              <w:rPr>
                <w:b/>
                <w:bCs/>
                <w:lang w:val="el-GR"/>
              </w:rPr>
              <w:t>Συνοπτικά στοιχεία Έργου</w:t>
            </w:r>
            <w:bookmarkEnd w:id="4"/>
            <w:bookmarkEnd w:id="5"/>
            <w:bookmarkEnd w:id="6"/>
            <w:bookmarkEnd w:id="7"/>
          </w:p>
        </w:tc>
      </w:tr>
      <w:tr w:rsidR="00484BD1" w:rsidRPr="004A3C7D" w14:paraId="1C49999C" w14:textId="77777777" w:rsidTr="0031590C">
        <w:tc>
          <w:tcPr>
            <w:tcW w:w="3708" w:type="dxa"/>
            <w:vAlign w:val="center"/>
          </w:tcPr>
          <w:p w14:paraId="531ACA17" w14:textId="77777777" w:rsidR="00484BD1" w:rsidRPr="00603221" w:rsidRDefault="00484BD1" w:rsidP="00484BD1">
            <w:pPr>
              <w:pStyle w:val="TabletextChar"/>
              <w:rPr>
                <w:rFonts w:cs="Tahoma"/>
                <w:b/>
                <w:sz w:val="22"/>
                <w:szCs w:val="22"/>
              </w:rPr>
            </w:pPr>
            <w:r w:rsidRPr="00603221">
              <w:rPr>
                <w:rFonts w:cs="Tahoma"/>
                <w:b/>
                <w:sz w:val="22"/>
                <w:szCs w:val="22"/>
              </w:rPr>
              <w:t>ΤΙΤΛΟΣ ΕΡΓΟΥ</w:t>
            </w:r>
          </w:p>
        </w:tc>
        <w:tc>
          <w:tcPr>
            <w:tcW w:w="6147" w:type="dxa"/>
            <w:vAlign w:val="center"/>
          </w:tcPr>
          <w:p w14:paraId="45C7C7D2" w14:textId="77777777" w:rsidR="00484BD1" w:rsidRPr="008063A1" w:rsidRDefault="00484BD1" w:rsidP="00484BD1">
            <w:pPr>
              <w:pStyle w:val="TabletextChar"/>
              <w:rPr>
                <w:rFonts w:cs="Tahoma"/>
                <w:b/>
                <w:sz w:val="22"/>
                <w:szCs w:val="22"/>
              </w:rPr>
            </w:pPr>
            <w:r w:rsidRPr="00484BD1">
              <w:rPr>
                <w:rFonts w:cs="Tahoma"/>
                <w:b/>
                <w:sz w:val="22"/>
                <w:szCs w:val="22"/>
              </w:rPr>
              <w:t xml:space="preserve">Τεχνικός Σύμβουλος σχεδιασμού και διαχείρισης του Προγράμματος </w:t>
            </w:r>
            <w:r w:rsidR="00DF2DD4" w:rsidRPr="00DF2DD4">
              <w:rPr>
                <w:rFonts w:cs="Tahoma"/>
                <w:b/>
                <w:sz w:val="22"/>
                <w:szCs w:val="22"/>
              </w:rPr>
              <w:t>«Υποστηρικτικά μέτρα των νέων ηλικίας δεκαοκτώ (18) και δεκαεννέα (19) ετών»(“Youth Pass”)»</w:t>
            </w:r>
          </w:p>
        </w:tc>
      </w:tr>
      <w:tr w:rsidR="0024279E" w:rsidRPr="00317788" w14:paraId="598F5BB7" w14:textId="77777777" w:rsidTr="0031590C">
        <w:tc>
          <w:tcPr>
            <w:tcW w:w="3708" w:type="dxa"/>
            <w:vAlign w:val="center"/>
          </w:tcPr>
          <w:p w14:paraId="4E96B2BD"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0653D7ED"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1403E949" w14:textId="77777777" w:rsidTr="0031590C">
        <w:tc>
          <w:tcPr>
            <w:tcW w:w="3708" w:type="dxa"/>
            <w:vAlign w:val="center"/>
          </w:tcPr>
          <w:p w14:paraId="6BBE534B"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7F8E5FF3" w14:textId="77777777"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01BED5B1" w14:textId="77777777" w:rsidTr="0031590C">
        <w:tc>
          <w:tcPr>
            <w:tcW w:w="3708" w:type="dxa"/>
            <w:vAlign w:val="center"/>
          </w:tcPr>
          <w:p w14:paraId="751960AB"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699E8770" w14:textId="77777777" w:rsidR="004B24A7" w:rsidRPr="004B24A7"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18851AED" w14:textId="77777777" w:rsidTr="0031590C">
        <w:tc>
          <w:tcPr>
            <w:tcW w:w="3708" w:type="dxa"/>
            <w:vAlign w:val="center"/>
          </w:tcPr>
          <w:p w14:paraId="1118A066"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78CE2C44" w14:textId="77777777"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B86104" w14:paraId="15CF955C" w14:textId="77777777" w:rsidTr="0031590C">
        <w:tc>
          <w:tcPr>
            <w:tcW w:w="3708" w:type="dxa"/>
            <w:vAlign w:val="center"/>
          </w:tcPr>
          <w:p w14:paraId="4566B111"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0FA3B125" w14:textId="77777777"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4A3C7D" w14:paraId="5ECB08BD" w14:textId="77777777" w:rsidTr="00F823E5">
        <w:tc>
          <w:tcPr>
            <w:tcW w:w="3708" w:type="dxa"/>
            <w:vAlign w:val="center"/>
          </w:tcPr>
          <w:p w14:paraId="57A1B7BF" w14:textId="77777777" w:rsidR="00E049A1" w:rsidRPr="00603221" w:rsidRDefault="00E049A1" w:rsidP="00E049A1">
            <w:pPr>
              <w:pStyle w:val="TabletextChar"/>
              <w:rPr>
                <w:rFonts w:cs="Tahoma"/>
                <w:b/>
                <w:sz w:val="22"/>
                <w:szCs w:val="22"/>
              </w:rPr>
            </w:pPr>
            <w:r w:rsidRPr="00603221">
              <w:rPr>
                <w:rFonts w:cs="Tahoma"/>
                <w:b/>
                <w:sz w:val="22"/>
                <w:szCs w:val="22"/>
              </w:rPr>
              <w:t>ΕΙΔΟΣ ΣΥΜΒΑΣΗΣ</w:t>
            </w:r>
          </w:p>
        </w:tc>
        <w:tc>
          <w:tcPr>
            <w:tcW w:w="6147" w:type="dxa"/>
          </w:tcPr>
          <w:p w14:paraId="7213059B" w14:textId="77777777" w:rsidR="00E049A1" w:rsidRPr="00AD3E33" w:rsidRDefault="00AD3E33" w:rsidP="00E049A1">
            <w:pPr>
              <w:rPr>
                <w:rFonts w:cstheme="minorHAnsi"/>
                <w:lang w:val="el-GR"/>
              </w:rPr>
            </w:pPr>
            <w:r w:rsidRPr="00AD3E33">
              <w:rPr>
                <w:rFonts w:cstheme="minorHAnsi"/>
                <w:lang w:val="el-GR"/>
              </w:rPr>
              <w:t>79410000-1</w:t>
            </w:r>
            <w:r w:rsidRPr="00AD3E33">
              <w:rPr>
                <w:rFonts w:cstheme="minorHAnsi"/>
                <w:lang w:val="el-GR"/>
              </w:rPr>
              <w:tab/>
              <w:t>Υπηρεσίες παροχής επιχειρηματικών συμβουλών και συμβουλών σε θέματα διαχείρισης</w:t>
            </w:r>
          </w:p>
        </w:tc>
      </w:tr>
      <w:tr w:rsidR="004B24A7" w:rsidRPr="004A3C7D" w14:paraId="54A10970" w14:textId="77777777" w:rsidTr="0031590C">
        <w:tc>
          <w:tcPr>
            <w:tcW w:w="3708" w:type="dxa"/>
            <w:vAlign w:val="center"/>
          </w:tcPr>
          <w:p w14:paraId="2E1B1733"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55BF84" w14:textId="77777777" w:rsidR="00FA1BBC" w:rsidRPr="00603221" w:rsidRDefault="004B24A7" w:rsidP="00723994">
            <w:pPr>
              <w:pStyle w:val="TabletextChar"/>
            </w:pPr>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723994" w:rsidRPr="00EF0725">
              <w:rPr>
                <w:rFonts w:cs="Tahoma"/>
                <w:sz w:val="22"/>
                <w:szCs w:val="22"/>
              </w:rPr>
              <w:t>αποκλειστικά της</w:t>
            </w:r>
            <w:r w:rsidRPr="00EF0725">
              <w:rPr>
                <w:rFonts w:cs="Tahoma"/>
                <w:sz w:val="22"/>
                <w:szCs w:val="22"/>
              </w:rPr>
              <w:t xml:space="preserve"> τιμής</w:t>
            </w:r>
          </w:p>
        </w:tc>
      </w:tr>
      <w:tr w:rsidR="00484BD1" w:rsidRPr="004A3C7D" w14:paraId="0CDD5824" w14:textId="77777777" w:rsidTr="00F823E5">
        <w:tc>
          <w:tcPr>
            <w:tcW w:w="3708" w:type="dxa"/>
            <w:vAlign w:val="center"/>
          </w:tcPr>
          <w:p w14:paraId="40F3E966" w14:textId="77777777" w:rsidR="00484BD1" w:rsidRPr="00603221" w:rsidRDefault="00484BD1" w:rsidP="00484BD1">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684DD47B" w14:textId="77777777" w:rsidR="00484BD1" w:rsidRPr="00603221" w:rsidRDefault="00DF2DD4" w:rsidP="00484BD1">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D86293">
              <w:rPr>
                <w:rFonts w:cs="Tahoma"/>
                <w:sz w:val="22"/>
                <w:szCs w:val="22"/>
              </w:rPr>
              <w:t>€</w:t>
            </w:r>
            <w:r>
              <w:rPr>
                <w:rFonts w:cs="Tahoma"/>
                <w:sz w:val="22"/>
                <w:szCs w:val="22"/>
              </w:rPr>
              <w:t>215.00</w:t>
            </w:r>
            <w:r w:rsidRPr="00D86293">
              <w:rPr>
                <w:rFonts w:cs="Tahoma"/>
                <w:sz w:val="22"/>
                <w:szCs w:val="22"/>
              </w:rPr>
              <w:t>0</w:t>
            </w:r>
            <w:r>
              <w:rPr>
                <w:rFonts w:cs="Tahoma"/>
                <w:sz w:val="22"/>
                <w:szCs w:val="22"/>
              </w:rPr>
              <w:t>,</w:t>
            </w:r>
            <w:r w:rsidRPr="00D86293">
              <w:rPr>
                <w:rFonts w:cs="Tahoma"/>
                <w:sz w:val="22"/>
                <w:szCs w:val="22"/>
              </w:rPr>
              <w:t xml:space="preserve">00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 προϋπολογισμός με ΦΠΑ: </w:t>
            </w:r>
            <w:r w:rsidRPr="00D86293">
              <w:rPr>
                <w:rFonts w:cs="Tahoma"/>
                <w:sz w:val="22"/>
                <w:szCs w:val="22"/>
              </w:rPr>
              <w:t>€</w:t>
            </w:r>
            <w:r>
              <w:rPr>
                <w:rFonts w:cs="Tahoma"/>
                <w:sz w:val="22"/>
                <w:szCs w:val="22"/>
              </w:rPr>
              <w:t>266.600,</w:t>
            </w:r>
            <w:r w:rsidRPr="00D86293">
              <w:rPr>
                <w:rFonts w:cs="Tahoma"/>
                <w:sz w:val="22"/>
                <w:szCs w:val="22"/>
              </w:rPr>
              <w:t>00</w:t>
            </w:r>
            <w:r w:rsidRPr="00BC485D">
              <w:rPr>
                <w:rFonts w:cs="Tahoma"/>
                <w:sz w:val="22"/>
                <w:szCs w:val="22"/>
              </w:rPr>
              <w:t xml:space="preserve">, ΦΠΑ 24% </w:t>
            </w:r>
            <w:r w:rsidRPr="000E3C4E">
              <w:rPr>
                <w:rFonts w:cs="Tahoma"/>
                <w:sz w:val="22"/>
                <w:szCs w:val="22"/>
              </w:rPr>
              <w:t>€</w:t>
            </w:r>
            <w:r>
              <w:rPr>
                <w:rFonts w:cs="Tahoma"/>
                <w:sz w:val="22"/>
                <w:szCs w:val="22"/>
              </w:rPr>
              <w:t>51.600,</w:t>
            </w:r>
            <w:r w:rsidRPr="00D86293">
              <w:rPr>
                <w:rFonts w:cs="Tahoma"/>
                <w:sz w:val="22"/>
                <w:szCs w:val="22"/>
              </w:rPr>
              <w:t>00</w:t>
            </w:r>
          </w:p>
        </w:tc>
      </w:tr>
      <w:tr w:rsidR="004B24A7" w:rsidRPr="004A3C7D" w14:paraId="53EEF9A5" w14:textId="77777777" w:rsidTr="0031590C">
        <w:tc>
          <w:tcPr>
            <w:tcW w:w="3708" w:type="dxa"/>
            <w:vAlign w:val="center"/>
          </w:tcPr>
          <w:p w14:paraId="228B0E4F" w14:textId="77777777" w:rsidR="004B24A7" w:rsidRPr="00603221" w:rsidRDefault="004B24A7" w:rsidP="004B24A7">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4BB0AD23" w14:textId="77777777" w:rsidR="004B24A7" w:rsidRPr="00603221" w:rsidRDefault="00092F07" w:rsidP="00092F07">
            <w:pPr>
              <w:pStyle w:val="normalwithoutspacing"/>
            </w:pPr>
            <w:r w:rsidRPr="00487063">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p>
        </w:tc>
      </w:tr>
      <w:tr w:rsidR="004B24A7" w:rsidRPr="00DF02B0" w14:paraId="4ACAB946" w14:textId="77777777" w:rsidTr="0031590C">
        <w:tc>
          <w:tcPr>
            <w:tcW w:w="3708" w:type="dxa"/>
            <w:vAlign w:val="center"/>
          </w:tcPr>
          <w:p w14:paraId="11EC184B"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296CB78F" w14:textId="77777777" w:rsidR="004B24A7" w:rsidRPr="00A00118" w:rsidRDefault="004B24A7" w:rsidP="004B24A7">
            <w:pPr>
              <w:rPr>
                <w:lang w:val="el-GR"/>
              </w:rPr>
            </w:pPr>
            <w:r w:rsidRPr="00A00118">
              <w:rPr>
                <w:lang w:val="el-GR"/>
              </w:rPr>
              <w:t xml:space="preserve"> </w:t>
            </w:r>
            <w:r w:rsidR="00811DED">
              <w:rPr>
                <w:lang w:val="el-GR"/>
              </w:rPr>
              <w:t>Δεκατρείς</w:t>
            </w:r>
            <w:r w:rsidRPr="00A00118">
              <w:rPr>
                <w:lang w:val="el-GR"/>
              </w:rPr>
              <w:t xml:space="preserve"> </w:t>
            </w:r>
            <w:r w:rsidR="00A00118" w:rsidRPr="00A00118">
              <w:rPr>
                <w:lang w:val="el-GR"/>
              </w:rPr>
              <w:t>(</w:t>
            </w:r>
            <w:r w:rsidR="00811DED">
              <w:rPr>
                <w:lang w:val="el-GR"/>
              </w:rPr>
              <w:t>13</w:t>
            </w:r>
            <w:r w:rsidR="00A00118" w:rsidRPr="00A00118">
              <w:rPr>
                <w:lang w:val="el-GR"/>
              </w:rPr>
              <w:t xml:space="preserve">) </w:t>
            </w:r>
            <w:r w:rsidRPr="00A00118">
              <w:rPr>
                <w:lang w:val="el-GR"/>
              </w:rPr>
              <w:t xml:space="preserve">μήνες </w:t>
            </w:r>
          </w:p>
        </w:tc>
      </w:tr>
      <w:tr w:rsidR="004B24A7" w:rsidRPr="00DF02B0" w14:paraId="15F30FCC" w14:textId="77777777" w:rsidTr="0031590C">
        <w:tc>
          <w:tcPr>
            <w:tcW w:w="3708" w:type="dxa"/>
            <w:vAlign w:val="center"/>
          </w:tcPr>
          <w:p w14:paraId="5E32817A" w14:textId="77777777" w:rsidR="004B24A7" w:rsidRPr="00603221" w:rsidRDefault="004B24A7" w:rsidP="004B24A7">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9E175C" w14:textId="71E307B6" w:rsidR="004B24A7" w:rsidRPr="00C82832" w:rsidRDefault="0020557B" w:rsidP="004B24A7">
            <w:pPr>
              <w:pStyle w:val="TabletextChar"/>
              <w:rPr>
                <w:rFonts w:cs="Tahoma"/>
                <w:b/>
                <w:sz w:val="22"/>
                <w:szCs w:val="24"/>
              </w:rPr>
            </w:pPr>
            <w:r w:rsidRPr="0020557B">
              <w:rPr>
                <w:b/>
                <w:color w:val="000000"/>
                <w:sz w:val="22"/>
                <w:szCs w:val="22"/>
              </w:rPr>
              <w:t>10-10-2023</w:t>
            </w:r>
          </w:p>
        </w:tc>
      </w:tr>
      <w:tr w:rsidR="004B24A7" w:rsidRPr="00DF02B0" w14:paraId="538ADA5B" w14:textId="77777777" w:rsidTr="0031590C">
        <w:tc>
          <w:tcPr>
            <w:tcW w:w="3708" w:type="dxa"/>
            <w:vAlign w:val="center"/>
          </w:tcPr>
          <w:p w14:paraId="28B1C3C0" w14:textId="77777777" w:rsidR="004B24A7" w:rsidRPr="00603221" w:rsidRDefault="004B24A7" w:rsidP="004B24A7">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46AF70E5" w14:textId="767602BC" w:rsidR="004B24A7" w:rsidRPr="00C82832" w:rsidRDefault="00AB5447" w:rsidP="004B24A7">
            <w:pPr>
              <w:pStyle w:val="TabletextChar"/>
              <w:rPr>
                <w:rFonts w:cs="Tahoma"/>
                <w:b/>
                <w:sz w:val="22"/>
                <w:szCs w:val="24"/>
              </w:rPr>
            </w:pPr>
            <w:r w:rsidRPr="004A70EC">
              <w:rPr>
                <w:b/>
                <w:color w:val="000000"/>
                <w:sz w:val="22"/>
                <w:szCs w:val="22"/>
              </w:rPr>
              <w:t>1</w:t>
            </w:r>
            <w:r w:rsidR="00317685">
              <w:rPr>
                <w:b/>
                <w:color w:val="000000"/>
                <w:sz w:val="22"/>
                <w:szCs w:val="22"/>
              </w:rPr>
              <w:t>8</w:t>
            </w:r>
            <w:r w:rsidRPr="004A70EC">
              <w:rPr>
                <w:b/>
                <w:color w:val="000000"/>
                <w:sz w:val="22"/>
                <w:szCs w:val="22"/>
              </w:rPr>
              <w:t>-10-2023</w:t>
            </w:r>
          </w:p>
        </w:tc>
      </w:tr>
      <w:tr w:rsidR="004B24A7" w:rsidRPr="0027671A" w14:paraId="3CEAF0EF" w14:textId="77777777" w:rsidTr="0031590C">
        <w:tc>
          <w:tcPr>
            <w:tcW w:w="3708" w:type="dxa"/>
            <w:vAlign w:val="center"/>
          </w:tcPr>
          <w:p w14:paraId="10E7B4BF" w14:textId="77777777" w:rsidR="004B24A7" w:rsidRPr="00603221" w:rsidRDefault="004B24A7" w:rsidP="004B24A7">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40DB524" w14:textId="5ED0D26F" w:rsidR="004B24A7" w:rsidRPr="000B5E68" w:rsidRDefault="00610F02" w:rsidP="004B24A7">
            <w:pPr>
              <w:pStyle w:val="TabletextChar"/>
              <w:rPr>
                <w:rFonts w:cs="Tahoma"/>
                <w:b/>
                <w:color w:val="000000"/>
                <w:sz w:val="22"/>
                <w:szCs w:val="22"/>
                <w:highlight w:val="magenta"/>
                <w:lang w:val="en-US"/>
              </w:rPr>
            </w:pPr>
            <w:r w:rsidRPr="00A81B00">
              <w:rPr>
                <w:b/>
                <w:color w:val="000000"/>
                <w:sz w:val="22"/>
                <w:szCs w:val="22"/>
              </w:rPr>
              <w:t>1</w:t>
            </w:r>
            <w:r w:rsidR="001D3CD2">
              <w:rPr>
                <w:b/>
                <w:color w:val="000000"/>
                <w:sz w:val="22"/>
                <w:szCs w:val="22"/>
              </w:rPr>
              <w:t>1</w:t>
            </w:r>
            <w:r w:rsidRPr="00A81B00">
              <w:rPr>
                <w:b/>
                <w:color w:val="000000"/>
                <w:sz w:val="22"/>
                <w:szCs w:val="22"/>
              </w:rPr>
              <w:t>-10-202</w:t>
            </w:r>
            <w:r w:rsidR="000B5E68" w:rsidRPr="00A81B00">
              <w:rPr>
                <w:b/>
                <w:color w:val="000000"/>
                <w:sz w:val="22"/>
                <w:szCs w:val="22"/>
              </w:rPr>
              <w:t>3</w:t>
            </w:r>
          </w:p>
        </w:tc>
      </w:tr>
      <w:tr w:rsidR="004B24A7" w:rsidRPr="0027671A" w14:paraId="7DC62AA2" w14:textId="77777777" w:rsidTr="00603221">
        <w:tc>
          <w:tcPr>
            <w:tcW w:w="3708" w:type="dxa"/>
            <w:vAlign w:val="center"/>
          </w:tcPr>
          <w:p w14:paraId="1C29C5E9" w14:textId="77777777" w:rsidR="004B24A7" w:rsidRPr="00603221" w:rsidRDefault="004B24A7" w:rsidP="004B24A7">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099A4142" w14:textId="21949661" w:rsidR="004B24A7" w:rsidRPr="00433D32" w:rsidRDefault="00EA4BAC" w:rsidP="004B24A7">
            <w:pPr>
              <w:autoSpaceDE w:val="0"/>
              <w:autoSpaceDN w:val="0"/>
              <w:adjustRightInd w:val="0"/>
              <w:spacing w:after="0" w:line="276" w:lineRule="auto"/>
              <w:jc w:val="left"/>
              <w:rPr>
                <w:lang w:val="el-GR"/>
              </w:rPr>
            </w:pPr>
            <w:r w:rsidRPr="00B10013">
              <w:rPr>
                <w:b/>
                <w:color w:val="000000"/>
                <w:lang w:val="el-GR"/>
              </w:rPr>
              <w:t>2</w:t>
            </w:r>
            <w:r w:rsidR="001D3CD2">
              <w:rPr>
                <w:b/>
                <w:color w:val="000000"/>
                <w:lang w:val="el-GR"/>
              </w:rPr>
              <w:t>6</w:t>
            </w:r>
            <w:r w:rsidRPr="00B10013">
              <w:rPr>
                <w:b/>
                <w:color w:val="000000"/>
                <w:lang w:val="el-GR"/>
              </w:rPr>
              <w:t>-10-2023</w:t>
            </w:r>
            <w:r w:rsidR="001E1AAB" w:rsidRPr="001E1AAB">
              <w:rPr>
                <w:b/>
                <w:color w:val="000000"/>
                <w:lang w:val="el-GR"/>
              </w:rPr>
              <w:t xml:space="preserve">, </w:t>
            </w:r>
            <w:r w:rsidR="004B24A7" w:rsidRPr="00A406A5">
              <w:rPr>
                <w:color w:val="000000"/>
                <w:lang w:val="el-GR"/>
              </w:rPr>
              <w:t xml:space="preserve">ημέρα </w:t>
            </w:r>
            <w:r w:rsidR="001D3CD2" w:rsidRPr="008302DE">
              <w:rPr>
                <w:b/>
                <w:bCs/>
                <w:color w:val="000000"/>
                <w:lang w:val="el-GR"/>
              </w:rPr>
              <w:t>Πέμπτη</w:t>
            </w:r>
            <w:r w:rsidR="001D3CD2">
              <w:rPr>
                <w:color w:val="000000"/>
                <w:lang w:val="el-GR"/>
              </w:rPr>
              <w:t xml:space="preserve"> </w:t>
            </w:r>
            <w:r w:rsidR="00657422">
              <w:rPr>
                <w:color w:val="000000"/>
                <w:lang w:val="el-GR"/>
              </w:rPr>
              <w:t>και</w:t>
            </w:r>
            <w:r w:rsidR="00DB7107">
              <w:rPr>
                <w:color w:val="000000"/>
                <w:lang w:val="el-GR"/>
              </w:rPr>
              <w:t xml:space="preserve"> </w:t>
            </w:r>
            <w:r w:rsidR="004B24A7" w:rsidRPr="00A406A5">
              <w:rPr>
                <w:color w:val="000000"/>
                <w:lang w:val="el-GR"/>
              </w:rPr>
              <w:t xml:space="preserve">ώρα </w:t>
            </w:r>
            <w:r w:rsidR="002360CA" w:rsidRPr="00E80F44">
              <w:rPr>
                <w:b/>
                <w:bCs/>
                <w:color w:val="000000"/>
                <w:lang w:val="el-GR"/>
              </w:rPr>
              <w:t>12:00</w:t>
            </w:r>
            <w:r w:rsidR="00E80F44">
              <w:rPr>
                <w:color w:val="000000"/>
                <w:lang w:val="el-GR"/>
              </w:rPr>
              <w:t xml:space="preserve"> </w:t>
            </w:r>
          </w:p>
        </w:tc>
      </w:tr>
      <w:tr w:rsidR="004B24A7" w:rsidRPr="004A3C7D" w14:paraId="0FD5A9E4" w14:textId="77777777" w:rsidTr="0031590C">
        <w:tc>
          <w:tcPr>
            <w:tcW w:w="3708" w:type="dxa"/>
            <w:vAlign w:val="center"/>
          </w:tcPr>
          <w:p w14:paraId="365E88C1"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63B13059"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1F98B72D"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40B801F4"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6E2FC7DA"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lastRenderedPageBreak/>
              <w:t>(ΕΣΗΔΗΣ) (ηλεκτρονική μορφή)</w:t>
            </w:r>
          </w:p>
          <w:p w14:paraId="3A12EAB6"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02C30CFB" w14:textId="77777777" w:rsidR="00FA1BBC" w:rsidRPr="00603221" w:rsidRDefault="004B24A7" w:rsidP="00FA1BBC">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58F383B2" w14:textId="77777777" w:rsidTr="0031590C">
        <w:tc>
          <w:tcPr>
            <w:tcW w:w="3708" w:type="dxa"/>
          </w:tcPr>
          <w:p w14:paraId="12E345DB" w14:textId="77777777" w:rsidR="004B24A7" w:rsidRPr="00603221" w:rsidRDefault="004B24A7" w:rsidP="004B24A7">
            <w:pPr>
              <w:pStyle w:val="TabletextChar"/>
              <w:rPr>
                <w:rFonts w:cs="Tahoma"/>
                <w:b/>
                <w:sz w:val="22"/>
                <w:szCs w:val="22"/>
              </w:rPr>
            </w:pPr>
            <w:r w:rsidRPr="00603221">
              <w:rPr>
                <w:rFonts w:cs="Tahoma"/>
                <w:b/>
                <w:sz w:val="22"/>
                <w:szCs w:val="22"/>
              </w:rPr>
              <w:lastRenderedPageBreak/>
              <w:t>ΗΜΕΡΟΜΗΝΙΑ ΑΝΑΡΤΗΣΗΣ ΣΤΗ ΔΙΑΔΙΚΤΥΑΚΗ ΠΥΛΗ ΤΟΥ ΕΣΗΔΗΣ</w:t>
            </w:r>
          </w:p>
        </w:tc>
        <w:tc>
          <w:tcPr>
            <w:tcW w:w="6147" w:type="dxa"/>
            <w:vAlign w:val="center"/>
          </w:tcPr>
          <w:p w14:paraId="33FBAB9D" w14:textId="4ECCB298" w:rsidR="004B24A7" w:rsidRPr="00603221" w:rsidRDefault="00B85DA7" w:rsidP="004B24A7">
            <w:pPr>
              <w:autoSpaceDE w:val="0"/>
              <w:autoSpaceDN w:val="0"/>
              <w:adjustRightInd w:val="0"/>
              <w:spacing w:after="0" w:line="276" w:lineRule="auto"/>
              <w:jc w:val="left"/>
              <w:rPr>
                <w:color w:val="000000"/>
              </w:rPr>
            </w:pPr>
            <w:r w:rsidRPr="0013037D">
              <w:rPr>
                <w:b/>
                <w:color w:val="000000"/>
                <w:lang w:val="el-GR"/>
              </w:rPr>
              <w:t>1</w:t>
            </w:r>
            <w:r w:rsidR="0007501F">
              <w:rPr>
                <w:b/>
                <w:color w:val="000000"/>
                <w:lang w:val="el-GR"/>
              </w:rPr>
              <w:t>1</w:t>
            </w:r>
            <w:r w:rsidRPr="0013037D">
              <w:rPr>
                <w:b/>
                <w:color w:val="000000"/>
                <w:lang w:val="el-GR"/>
              </w:rPr>
              <w:t>-10-2023</w:t>
            </w:r>
          </w:p>
        </w:tc>
      </w:tr>
      <w:tr w:rsidR="004B24A7" w:rsidRPr="0027671A" w14:paraId="5CA9B551" w14:textId="77777777" w:rsidTr="0031590C">
        <w:tc>
          <w:tcPr>
            <w:tcW w:w="3708" w:type="dxa"/>
            <w:vAlign w:val="center"/>
          </w:tcPr>
          <w:p w14:paraId="11101F74" w14:textId="77777777" w:rsidR="004B24A7" w:rsidRPr="00603221" w:rsidRDefault="004B24A7" w:rsidP="004B24A7">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32936C2C" w14:textId="5F0321BB" w:rsidR="004B24A7" w:rsidRPr="00BB4F02" w:rsidRDefault="001B0251" w:rsidP="004B24A7">
            <w:pPr>
              <w:pStyle w:val="TabletextChar"/>
              <w:rPr>
                <w:rFonts w:cs="Tahoma"/>
                <w:sz w:val="22"/>
                <w:szCs w:val="22"/>
              </w:rPr>
            </w:pPr>
            <w:r>
              <w:rPr>
                <w:b/>
                <w:color w:val="000000"/>
                <w:sz w:val="22"/>
                <w:szCs w:val="22"/>
              </w:rPr>
              <w:t>30</w:t>
            </w:r>
            <w:r w:rsidR="00122A84" w:rsidRPr="00BB4F02">
              <w:rPr>
                <w:b/>
                <w:color w:val="000000"/>
                <w:sz w:val="22"/>
                <w:szCs w:val="22"/>
              </w:rPr>
              <w:t>-10-2023</w:t>
            </w:r>
            <w:r w:rsidR="00536584">
              <w:rPr>
                <w:b/>
                <w:color w:val="000000"/>
                <w:sz w:val="22"/>
                <w:szCs w:val="22"/>
              </w:rPr>
              <w:t xml:space="preserve">, ημέρα </w:t>
            </w:r>
            <w:r>
              <w:rPr>
                <w:b/>
                <w:color w:val="000000"/>
                <w:sz w:val="22"/>
                <w:szCs w:val="22"/>
              </w:rPr>
              <w:t xml:space="preserve">Δευτέρα </w:t>
            </w:r>
            <w:r w:rsidR="004B24A7" w:rsidRPr="00BB4F02">
              <w:rPr>
                <w:rFonts w:cs="Tahoma"/>
                <w:b/>
                <w:sz w:val="22"/>
                <w:szCs w:val="22"/>
              </w:rPr>
              <w:t xml:space="preserve">και ώρα </w:t>
            </w:r>
            <w:r w:rsidR="00122A84" w:rsidRPr="00BB4F02">
              <w:rPr>
                <w:b/>
                <w:bCs/>
                <w:color w:val="000000"/>
                <w:sz w:val="22"/>
                <w:szCs w:val="22"/>
              </w:rPr>
              <w:t>12:00</w:t>
            </w:r>
          </w:p>
        </w:tc>
      </w:tr>
    </w:tbl>
    <w:p w14:paraId="759DBC63"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F512B9C" w14:textId="77777777"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710C929C" w14:textId="1EA638FF" w:rsidR="004531A7" w:rsidRDefault="00925B4A">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r>
            <w:rPr>
              <w:b w:val="0"/>
              <w:bCs w:val="0"/>
              <w:caps w:val="0"/>
            </w:rPr>
            <w:fldChar w:fldCharType="begin"/>
          </w:r>
          <w:r w:rsidR="005D6014">
            <w:rPr>
              <w:b w:val="0"/>
              <w:bCs w:val="0"/>
              <w:caps w:val="0"/>
            </w:rPr>
            <w:instrText xml:space="preserve"> TOC \o "1-7" \h \z \u </w:instrText>
          </w:r>
          <w:r>
            <w:rPr>
              <w:b w:val="0"/>
              <w:bCs w:val="0"/>
              <w:caps w:val="0"/>
            </w:rPr>
            <w:fldChar w:fldCharType="separate"/>
          </w:r>
          <w:hyperlink w:anchor="_Toc147842200" w:history="1">
            <w:r w:rsidR="004531A7" w:rsidRPr="0056454C">
              <w:rPr>
                <w:rStyle w:val="-"/>
                <w:noProof/>
                <w:lang w:val="el-GR"/>
              </w:rPr>
              <w:t>1.</w:t>
            </w:r>
            <w:r w:rsidR="004531A7">
              <w:rPr>
                <w:rFonts w:asciiTheme="minorHAnsi" w:eastAsiaTheme="minorEastAsia" w:hAnsiTheme="minorHAnsi" w:cstheme="minorBidi"/>
                <w:b w:val="0"/>
                <w:bCs w:val="0"/>
                <w:caps w:val="0"/>
                <w:noProof/>
                <w:kern w:val="2"/>
                <w:sz w:val="22"/>
                <w:szCs w:val="22"/>
                <w:lang w:val="en-US"/>
                <w14:ligatures w14:val="standardContextual"/>
              </w:rPr>
              <w:tab/>
            </w:r>
            <w:r w:rsidR="004531A7" w:rsidRPr="0056454C">
              <w:rPr>
                <w:rStyle w:val="-"/>
                <w:noProof/>
                <w:lang w:val="el-GR"/>
              </w:rPr>
              <w:t>ΑΝΑΘΕΤΟΥΣΑ ΑΡΧΗ ΚΑΙ ΑΝΤΙΚΕΙΜΕΝΟ ΣΥΜΒΑΣΗΣ</w:t>
            </w:r>
            <w:r w:rsidR="004531A7">
              <w:rPr>
                <w:noProof/>
                <w:webHidden/>
              </w:rPr>
              <w:tab/>
            </w:r>
            <w:r w:rsidR="004531A7">
              <w:rPr>
                <w:noProof/>
                <w:webHidden/>
              </w:rPr>
              <w:fldChar w:fldCharType="begin"/>
            </w:r>
            <w:r w:rsidR="004531A7">
              <w:rPr>
                <w:noProof/>
                <w:webHidden/>
              </w:rPr>
              <w:instrText xml:space="preserve"> PAGEREF _Toc147842200 \h </w:instrText>
            </w:r>
            <w:r w:rsidR="004531A7">
              <w:rPr>
                <w:noProof/>
                <w:webHidden/>
              </w:rPr>
            </w:r>
            <w:r w:rsidR="004531A7">
              <w:rPr>
                <w:noProof/>
                <w:webHidden/>
              </w:rPr>
              <w:fldChar w:fldCharType="separate"/>
            </w:r>
            <w:r w:rsidR="00BF2A7B">
              <w:rPr>
                <w:noProof/>
                <w:webHidden/>
              </w:rPr>
              <w:t>6</w:t>
            </w:r>
            <w:r w:rsidR="004531A7">
              <w:rPr>
                <w:noProof/>
                <w:webHidden/>
              </w:rPr>
              <w:fldChar w:fldCharType="end"/>
            </w:r>
          </w:hyperlink>
        </w:p>
        <w:p w14:paraId="0A6159A5" w14:textId="6442CDD1"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01" w:history="1">
            <w:r w:rsidR="004531A7" w:rsidRPr="0056454C">
              <w:rPr>
                <w:rStyle w:val="-"/>
                <w:noProof/>
                <w:lang w:val="el-GR"/>
              </w:rPr>
              <w:t>1.1</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Στοιχεία Αναθέτουσας Αρχής</w:t>
            </w:r>
            <w:r w:rsidR="004531A7">
              <w:rPr>
                <w:noProof/>
                <w:webHidden/>
              </w:rPr>
              <w:tab/>
            </w:r>
            <w:r w:rsidR="004531A7">
              <w:rPr>
                <w:noProof/>
                <w:webHidden/>
              </w:rPr>
              <w:fldChar w:fldCharType="begin"/>
            </w:r>
            <w:r w:rsidR="004531A7">
              <w:rPr>
                <w:noProof/>
                <w:webHidden/>
              </w:rPr>
              <w:instrText xml:space="preserve"> PAGEREF _Toc147842201 \h </w:instrText>
            </w:r>
            <w:r w:rsidR="004531A7">
              <w:rPr>
                <w:noProof/>
                <w:webHidden/>
              </w:rPr>
            </w:r>
            <w:r w:rsidR="004531A7">
              <w:rPr>
                <w:noProof/>
                <w:webHidden/>
              </w:rPr>
              <w:fldChar w:fldCharType="separate"/>
            </w:r>
            <w:r>
              <w:rPr>
                <w:noProof/>
                <w:webHidden/>
              </w:rPr>
              <w:t>6</w:t>
            </w:r>
            <w:r w:rsidR="004531A7">
              <w:rPr>
                <w:noProof/>
                <w:webHidden/>
              </w:rPr>
              <w:fldChar w:fldCharType="end"/>
            </w:r>
          </w:hyperlink>
        </w:p>
        <w:p w14:paraId="53B8C2DE" w14:textId="05BCE0DF"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02" w:history="1">
            <w:r w:rsidR="004531A7" w:rsidRPr="0056454C">
              <w:rPr>
                <w:rStyle w:val="-"/>
                <w:noProof/>
                <w:lang w:val="el-GR"/>
              </w:rPr>
              <w:t>1.2</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Στοιχεία Διαδικασίας - Χρηματοδότηση</w:t>
            </w:r>
            <w:r w:rsidR="004531A7">
              <w:rPr>
                <w:noProof/>
                <w:webHidden/>
              </w:rPr>
              <w:tab/>
            </w:r>
            <w:r w:rsidR="004531A7">
              <w:rPr>
                <w:noProof/>
                <w:webHidden/>
              </w:rPr>
              <w:fldChar w:fldCharType="begin"/>
            </w:r>
            <w:r w:rsidR="004531A7">
              <w:rPr>
                <w:noProof/>
                <w:webHidden/>
              </w:rPr>
              <w:instrText xml:space="preserve"> PAGEREF _Toc147842202 \h </w:instrText>
            </w:r>
            <w:r w:rsidR="004531A7">
              <w:rPr>
                <w:noProof/>
                <w:webHidden/>
              </w:rPr>
            </w:r>
            <w:r w:rsidR="004531A7">
              <w:rPr>
                <w:noProof/>
                <w:webHidden/>
              </w:rPr>
              <w:fldChar w:fldCharType="separate"/>
            </w:r>
            <w:r>
              <w:rPr>
                <w:noProof/>
                <w:webHidden/>
              </w:rPr>
              <w:t>6</w:t>
            </w:r>
            <w:r w:rsidR="004531A7">
              <w:rPr>
                <w:noProof/>
                <w:webHidden/>
              </w:rPr>
              <w:fldChar w:fldCharType="end"/>
            </w:r>
          </w:hyperlink>
        </w:p>
        <w:p w14:paraId="721893C4" w14:textId="640C2995"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03" w:history="1">
            <w:r w:rsidR="004531A7" w:rsidRPr="0056454C">
              <w:rPr>
                <w:rStyle w:val="-"/>
                <w:noProof/>
                <w:lang w:val="el-GR"/>
              </w:rPr>
              <w:t>1.3</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Συνοπτική Περιγραφή φυσικού και οικονομικού αντικειμένου της σύμβασης</w:t>
            </w:r>
            <w:r w:rsidR="004531A7">
              <w:rPr>
                <w:noProof/>
                <w:webHidden/>
              </w:rPr>
              <w:tab/>
            </w:r>
            <w:r w:rsidR="004531A7">
              <w:rPr>
                <w:noProof/>
                <w:webHidden/>
              </w:rPr>
              <w:fldChar w:fldCharType="begin"/>
            </w:r>
            <w:r w:rsidR="004531A7">
              <w:rPr>
                <w:noProof/>
                <w:webHidden/>
              </w:rPr>
              <w:instrText xml:space="preserve"> PAGEREF _Toc147842203 \h </w:instrText>
            </w:r>
            <w:r w:rsidR="004531A7">
              <w:rPr>
                <w:noProof/>
                <w:webHidden/>
              </w:rPr>
            </w:r>
            <w:r w:rsidR="004531A7">
              <w:rPr>
                <w:noProof/>
                <w:webHidden/>
              </w:rPr>
              <w:fldChar w:fldCharType="separate"/>
            </w:r>
            <w:r>
              <w:rPr>
                <w:noProof/>
                <w:webHidden/>
              </w:rPr>
              <w:t>7</w:t>
            </w:r>
            <w:r w:rsidR="004531A7">
              <w:rPr>
                <w:noProof/>
                <w:webHidden/>
              </w:rPr>
              <w:fldChar w:fldCharType="end"/>
            </w:r>
          </w:hyperlink>
        </w:p>
        <w:p w14:paraId="33E9AD3B" w14:textId="5260D8C2"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04" w:history="1">
            <w:r w:rsidR="004531A7" w:rsidRPr="0056454C">
              <w:rPr>
                <w:rStyle w:val="-"/>
                <w:noProof/>
                <w:lang w:val="el-GR"/>
              </w:rPr>
              <w:t>1.4</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Θεσμικό πλαίσιο</w:t>
            </w:r>
            <w:r w:rsidR="004531A7">
              <w:rPr>
                <w:noProof/>
                <w:webHidden/>
              </w:rPr>
              <w:tab/>
            </w:r>
            <w:r w:rsidR="004531A7">
              <w:rPr>
                <w:noProof/>
                <w:webHidden/>
              </w:rPr>
              <w:fldChar w:fldCharType="begin"/>
            </w:r>
            <w:r w:rsidR="004531A7">
              <w:rPr>
                <w:noProof/>
                <w:webHidden/>
              </w:rPr>
              <w:instrText xml:space="preserve"> PAGEREF _Toc147842204 \h </w:instrText>
            </w:r>
            <w:r w:rsidR="004531A7">
              <w:rPr>
                <w:noProof/>
                <w:webHidden/>
              </w:rPr>
            </w:r>
            <w:r w:rsidR="004531A7">
              <w:rPr>
                <w:noProof/>
                <w:webHidden/>
              </w:rPr>
              <w:fldChar w:fldCharType="separate"/>
            </w:r>
            <w:r>
              <w:rPr>
                <w:noProof/>
                <w:webHidden/>
              </w:rPr>
              <w:t>7</w:t>
            </w:r>
            <w:r w:rsidR="004531A7">
              <w:rPr>
                <w:noProof/>
                <w:webHidden/>
              </w:rPr>
              <w:fldChar w:fldCharType="end"/>
            </w:r>
          </w:hyperlink>
        </w:p>
        <w:p w14:paraId="26A780FC" w14:textId="0B586103"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05" w:history="1">
            <w:r w:rsidR="004531A7" w:rsidRPr="0056454C">
              <w:rPr>
                <w:rStyle w:val="-"/>
                <w:noProof/>
                <w:lang w:val="el-GR"/>
              </w:rPr>
              <w:t>1.5</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Προθεσμία παραλαβής προσφορών και διενέργεια διαγωνισμού</w:t>
            </w:r>
            <w:r w:rsidR="004531A7">
              <w:rPr>
                <w:noProof/>
                <w:webHidden/>
              </w:rPr>
              <w:tab/>
            </w:r>
            <w:r w:rsidR="004531A7">
              <w:rPr>
                <w:noProof/>
                <w:webHidden/>
              </w:rPr>
              <w:fldChar w:fldCharType="begin"/>
            </w:r>
            <w:r w:rsidR="004531A7">
              <w:rPr>
                <w:noProof/>
                <w:webHidden/>
              </w:rPr>
              <w:instrText xml:space="preserve"> PAGEREF _Toc147842205 \h </w:instrText>
            </w:r>
            <w:r w:rsidR="004531A7">
              <w:rPr>
                <w:noProof/>
                <w:webHidden/>
              </w:rPr>
            </w:r>
            <w:r w:rsidR="004531A7">
              <w:rPr>
                <w:noProof/>
                <w:webHidden/>
              </w:rPr>
              <w:fldChar w:fldCharType="separate"/>
            </w:r>
            <w:r>
              <w:rPr>
                <w:noProof/>
                <w:webHidden/>
              </w:rPr>
              <w:t>12</w:t>
            </w:r>
            <w:r w:rsidR="004531A7">
              <w:rPr>
                <w:noProof/>
                <w:webHidden/>
              </w:rPr>
              <w:fldChar w:fldCharType="end"/>
            </w:r>
          </w:hyperlink>
        </w:p>
        <w:p w14:paraId="030C0124" w14:textId="67C2980A"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06" w:history="1">
            <w:r w:rsidR="004531A7" w:rsidRPr="0056454C">
              <w:rPr>
                <w:rStyle w:val="-"/>
                <w:noProof/>
                <w:lang w:val="el-GR"/>
              </w:rPr>
              <w:t>1.6</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Δημοσιότητα</w:t>
            </w:r>
            <w:r w:rsidR="004531A7">
              <w:rPr>
                <w:noProof/>
                <w:webHidden/>
              </w:rPr>
              <w:tab/>
            </w:r>
            <w:r w:rsidR="004531A7">
              <w:rPr>
                <w:noProof/>
                <w:webHidden/>
              </w:rPr>
              <w:fldChar w:fldCharType="begin"/>
            </w:r>
            <w:r w:rsidR="004531A7">
              <w:rPr>
                <w:noProof/>
                <w:webHidden/>
              </w:rPr>
              <w:instrText xml:space="preserve"> PAGEREF _Toc147842206 \h </w:instrText>
            </w:r>
            <w:r w:rsidR="004531A7">
              <w:rPr>
                <w:noProof/>
                <w:webHidden/>
              </w:rPr>
            </w:r>
            <w:r w:rsidR="004531A7">
              <w:rPr>
                <w:noProof/>
                <w:webHidden/>
              </w:rPr>
              <w:fldChar w:fldCharType="separate"/>
            </w:r>
            <w:r>
              <w:rPr>
                <w:noProof/>
                <w:webHidden/>
              </w:rPr>
              <w:t>12</w:t>
            </w:r>
            <w:r w:rsidR="004531A7">
              <w:rPr>
                <w:noProof/>
                <w:webHidden/>
              </w:rPr>
              <w:fldChar w:fldCharType="end"/>
            </w:r>
          </w:hyperlink>
        </w:p>
        <w:p w14:paraId="7E948164" w14:textId="1B8F54FE"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07" w:history="1">
            <w:r w:rsidR="004531A7" w:rsidRPr="0056454C">
              <w:rPr>
                <w:rStyle w:val="-"/>
                <w:noProof/>
                <w:lang w:val="el-GR"/>
              </w:rPr>
              <w:t>1.7</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Αρχές εφαρμοζόμενες στη διαδικασία σύναψης</w:t>
            </w:r>
            <w:r w:rsidR="004531A7">
              <w:rPr>
                <w:noProof/>
                <w:webHidden/>
              </w:rPr>
              <w:tab/>
            </w:r>
            <w:r w:rsidR="004531A7">
              <w:rPr>
                <w:noProof/>
                <w:webHidden/>
              </w:rPr>
              <w:fldChar w:fldCharType="begin"/>
            </w:r>
            <w:r w:rsidR="004531A7">
              <w:rPr>
                <w:noProof/>
                <w:webHidden/>
              </w:rPr>
              <w:instrText xml:space="preserve"> PAGEREF _Toc147842207 \h </w:instrText>
            </w:r>
            <w:r w:rsidR="004531A7">
              <w:rPr>
                <w:noProof/>
                <w:webHidden/>
              </w:rPr>
            </w:r>
            <w:r w:rsidR="004531A7">
              <w:rPr>
                <w:noProof/>
                <w:webHidden/>
              </w:rPr>
              <w:fldChar w:fldCharType="separate"/>
            </w:r>
            <w:r>
              <w:rPr>
                <w:noProof/>
                <w:webHidden/>
              </w:rPr>
              <w:t>13</w:t>
            </w:r>
            <w:r w:rsidR="004531A7">
              <w:rPr>
                <w:noProof/>
                <w:webHidden/>
              </w:rPr>
              <w:fldChar w:fldCharType="end"/>
            </w:r>
          </w:hyperlink>
        </w:p>
        <w:p w14:paraId="2234C5D4" w14:textId="27F0CD37" w:rsidR="004531A7" w:rsidRDefault="00BF2A7B">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47842208" w:history="1">
            <w:r w:rsidR="004531A7" w:rsidRPr="0056454C">
              <w:rPr>
                <w:rStyle w:val="-"/>
                <w:noProof/>
              </w:rPr>
              <w:t>2.</w:t>
            </w:r>
            <w:r w:rsidR="004531A7">
              <w:rPr>
                <w:rFonts w:asciiTheme="minorHAnsi" w:eastAsiaTheme="minorEastAsia" w:hAnsiTheme="minorHAnsi" w:cstheme="minorBidi"/>
                <w:b w:val="0"/>
                <w:bCs w:val="0"/>
                <w:caps w:val="0"/>
                <w:noProof/>
                <w:kern w:val="2"/>
                <w:sz w:val="22"/>
                <w:szCs w:val="22"/>
                <w:lang w:val="en-US"/>
                <w14:ligatures w14:val="standardContextual"/>
              </w:rPr>
              <w:tab/>
            </w:r>
            <w:r w:rsidR="004531A7" w:rsidRPr="0056454C">
              <w:rPr>
                <w:rStyle w:val="-"/>
                <w:noProof/>
              </w:rPr>
              <w:t>ΓΕΝΙΚΟΙ ΚΑΙ ΕΙΔΙΚΟΙ ΟΡΟΙ ΣΥΜΜΕΤΟΧΗΣ</w:t>
            </w:r>
            <w:r w:rsidR="004531A7">
              <w:rPr>
                <w:noProof/>
                <w:webHidden/>
              </w:rPr>
              <w:tab/>
            </w:r>
            <w:r w:rsidR="004531A7">
              <w:rPr>
                <w:noProof/>
                <w:webHidden/>
              </w:rPr>
              <w:fldChar w:fldCharType="begin"/>
            </w:r>
            <w:r w:rsidR="004531A7">
              <w:rPr>
                <w:noProof/>
                <w:webHidden/>
              </w:rPr>
              <w:instrText xml:space="preserve"> PAGEREF _Toc147842208 \h </w:instrText>
            </w:r>
            <w:r w:rsidR="004531A7">
              <w:rPr>
                <w:noProof/>
                <w:webHidden/>
              </w:rPr>
            </w:r>
            <w:r w:rsidR="004531A7">
              <w:rPr>
                <w:noProof/>
                <w:webHidden/>
              </w:rPr>
              <w:fldChar w:fldCharType="separate"/>
            </w:r>
            <w:r>
              <w:rPr>
                <w:noProof/>
                <w:webHidden/>
              </w:rPr>
              <w:t>14</w:t>
            </w:r>
            <w:r w:rsidR="004531A7">
              <w:rPr>
                <w:noProof/>
                <w:webHidden/>
              </w:rPr>
              <w:fldChar w:fldCharType="end"/>
            </w:r>
          </w:hyperlink>
        </w:p>
        <w:p w14:paraId="5D96212B" w14:textId="260C039B"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09" w:history="1">
            <w:r w:rsidR="004531A7" w:rsidRPr="0056454C">
              <w:rPr>
                <w:rStyle w:val="-"/>
                <w:noProof/>
                <w:lang w:val="el-GR"/>
              </w:rPr>
              <w:t>2.1</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Γενικές Πληροφορίες</w:t>
            </w:r>
            <w:r w:rsidR="004531A7">
              <w:rPr>
                <w:noProof/>
                <w:webHidden/>
              </w:rPr>
              <w:tab/>
            </w:r>
            <w:r w:rsidR="004531A7">
              <w:rPr>
                <w:noProof/>
                <w:webHidden/>
              </w:rPr>
              <w:fldChar w:fldCharType="begin"/>
            </w:r>
            <w:r w:rsidR="004531A7">
              <w:rPr>
                <w:noProof/>
                <w:webHidden/>
              </w:rPr>
              <w:instrText xml:space="preserve"> PAGEREF _Toc147842209 \h </w:instrText>
            </w:r>
            <w:r w:rsidR="004531A7">
              <w:rPr>
                <w:noProof/>
                <w:webHidden/>
              </w:rPr>
            </w:r>
            <w:r w:rsidR="004531A7">
              <w:rPr>
                <w:noProof/>
                <w:webHidden/>
              </w:rPr>
              <w:fldChar w:fldCharType="separate"/>
            </w:r>
            <w:r>
              <w:rPr>
                <w:noProof/>
                <w:webHidden/>
              </w:rPr>
              <w:t>14</w:t>
            </w:r>
            <w:r w:rsidR="004531A7">
              <w:rPr>
                <w:noProof/>
                <w:webHidden/>
              </w:rPr>
              <w:fldChar w:fldCharType="end"/>
            </w:r>
          </w:hyperlink>
        </w:p>
        <w:p w14:paraId="63834F94" w14:textId="4A5E3E69"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10" w:history="1">
            <w:r w:rsidR="004531A7" w:rsidRPr="0056454C">
              <w:rPr>
                <w:rStyle w:val="-"/>
                <w:noProof/>
                <w:lang w:val="el-GR"/>
              </w:rPr>
              <w:t>2.1.1</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Έγγραφα της σύμβασης</w:t>
            </w:r>
            <w:r w:rsidR="004531A7">
              <w:rPr>
                <w:noProof/>
                <w:webHidden/>
              </w:rPr>
              <w:tab/>
            </w:r>
            <w:r w:rsidR="004531A7">
              <w:rPr>
                <w:noProof/>
                <w:webHidden/>
              </w:rPr>
              <w:fldChar w:fldCharType="begin"/>
            </w:r>
            <w:r w:rsidR="004531A7">
              <w:rPr>
                <w:noProof/>
                <w:webHidden/>
              </w:rPr>
              <w:instrText xml:space="preserve"> PAGEREF _Toc147842210 \h </w:instrText>
            </w:r>
            <w:r w:rsidR="004531A7">
              <w:rPr>
                <w:noProof/>
                <w:webHidden/>
              </w:rPr>
            </w:r>
            <w:r w:rsidR="004531A7">
              <w:rPr>
                <w:noProof/>
                <w:webHidden/>
              </w:rPr>
              <w:fldChar w:fldCharType="separate"/>
            </w:r>
            <w:r>
              <w:rPr>
                <w:noProof/>
                <w:webHidden/>
              </w:rPr>
              <w:t>14</w:t>
            </w:r>
            <w:r w:rsidR="004531A7">
              <w:rPr>
                <w:noProof/>
                <w:webHidden/>
              </w:rPr>
              <w:fldChar w:fldCharType="end"/>
            </w:r>
          </w:hyperlink>
        </w:p>
        <w:p w14:paraId="3F90BC41" w14:textId="6D91178B"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11" w:history="1">
            <w:r w:rsidR="004531A7" w:rsidRPr="0056454C">
              <w:rPr>
                <w:rStyle w:val="-"/>
                <w:noProof/>
                <w:lang w:val="el-GR"/>
              </w:rPr>
              <w:t>2.1.2</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Επικοινωνία – Πρόσβαση στα έγγραφα της Σύμβασης</w:t>
            </w:r>
            <w:r w:rsidR="004531A7">
              <w:rPr>
                <w:noProof/>
                <w:webHidden/>
              </w:rPr>
              <w:tab/>
            </w:r>
            <w:r w:rsidR="004531A7">
              <w:rPr>
                <w:noProof/>
                <w:webHidden/>
              </w:rPr>
              <w:fldChar w:fldCharType="begin"/>
            </w:r>
            <w:r w:rsidR="004531A7">
              <w:rPr>
                <w:noProof/>
                <w:webHidden/>
              </w:rPr>
              <w:instrText xml:space="preserve"> PAGEREF _Toc147842211 \h </w:instrText>
            </w:r>
            <w:r w:rsidR="004531A7">
              <w:rPr>
                <w:noProof/>
                <w:webHidden/>
              </w:rPr>
            </w:r>
            <w:r w:rsidR="004531A7">
              <w:rPr>
                <w:noProof/>
                <w:webHidden/>
              </w:rPr>
              <w:fldChar w:fldCharType="separate"/>
            </w:r>
            <w:r>
              <w:rPr>
                <w:noProof/>
                <w:webHidden/>
              </w:rPr>
              <w:t>14</w:t>
            </w:r>
            <w:r w:rsidR="004531A7">
              <w:rPr>
                <w:noProof/>
                <w:webHidden/>
              </w:rPr>
              <w:fldChar w:fldCharType="end"/>
            </w:r>
          </w:hyperlink>
        </w:p>
        <w:p w14:paraId="2E92DB23" w14:textId="46B65B78"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12" w:history="1">
            <w:r w:rsidR="004531A7" w:rsidRPr="0056454C">
              <w:rPr>
                <w:rStyle w:val="-"/>
                <w:noProof/>
                <w:lang w:val="el-GR"/>
              </w:rPr>
              <w:t>2.1.3</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Παροχή Διευκρινίσεων</w:t>
            </w:r>
            <w:r w:rsidR="004531A7">
              <w:rPr>
                <w:noProof/>
                <w:webHidden/>
              </w:rPr>
              <w:tab/>
            </w:r>
            <w:r w:rsidR="004531A7">
              <w:rPr>
                <w:noProof/>
                <w:webHidden/>
              </w:rPr>
              <w:fldChar w:fldCharType="begin"/>
            </w:r>
            <w:r w:rsidR="004531A7">
              <w:rPr>
                <w:noProof/>
                <w:webHidden/>
              </w:rPr>
              <w:instrText xml:space="preserve"> PAGEREF _Toc147842212 \h </w:instrText>
            </w:r>
            <w:r w:rsidR="004531A7">
              <w:rPr>
                <w:noProof/>
                <w:webHidden/>
              </w:rPr>
            </w:r>
            <w:r w:rsidR="004531A7">
              <w:rPr>
                <w:noProof/>
                <w:webHidden/>
              </w:rPr>
              <w:fldChar w:fldCharType="separate"/>
            </w:r>
            <w:r>
              <w:rPr>
                <w:noProof/>
                <w:webHidden/>
              </w:rPr>
              <w:t>14</w:t>
            </w:r>
            <w:r w:rsidR="004531A7">
              <w:rPr>
                <w:noProof/>
                <w:webHidden/>
              </w:rPr>
              <w:fldChar w:fldCharType="end"/>
            </w:r>
          </w:hyperlink>
        </w:p>
        <w:p w14:paraId="52ED992B" w14:textId="1342D3E6"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13" w:history="1">
            <w:r w:rsidR="004531A7" w:rsidRPr="0056454C">
              <w:rPr>
                <w:rStyle w:val="-"/>
                <w:noProof/>
                <w:lang w:val="el-GR"/>
              </w:rPr>
              <w:t>2.1.4</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Γλώσσα</w:t>
            </w:r>
            <w:r w:rsidR="004531A7">
              <w:rPr>
                <w:noProof/>
                <w:webHidden/>
              </w:rPr>
              <w:tab/>
            </w:r>
            <w:r w:rsidR="004531A7">
              <w:rPr>
                <w:noProof/>
                <w:webHidden/>
              </w:rPr>
              <w:fldChar w:fldCharType="begin"/>
            </w:r>
            <w:r w:rsidR="004531A7">
              <w:rPr>
                <w:noProof/>
                <w:webHidden/>
              </w:rPr>
              <w:instrText xml:space="preserve"> PAGEREF _Toc147842213 \h </w:instrText>
            </w:r>
            <w:r w:rsidR="004531A7">
              <w:rPr>
                <w:noProof/>
                <w:webHidden/>
              </w:rPr>
            </w:r>
            <w:r w:rsidR="004531A7">
              <w:rPr>
                <w:noProof/>
                <w:webHidden/>
              </w:rPr>
              <w:fldChar w:fldCharType="separate"/>
            </w:r>
            <w:r>
              <w:rPr>
                <w:noProof/>
                <w:webHidden/>
              </w:rPr>
              <w:t>15</w:t>
            </w:r>
            <w:r w:rsidR="004531A7">
              <w:rPr>
                <w:noProof/>
                <w:webHidden/>
              </w:rPr>
              <w:fldChar w:fldCharType="end"/>
            </w:r>
          </w:hyperlink>
        </w:p>
        <w:p w14:paraId="0019DD18" w14:textId="5D13971D"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14" w:history="1">
            <w:r w:rsidR="004531A7" w:rsidRPr="0056454C">
              <w:rPr>
                <w:rStyle w:val="-"/>
                <w:noProof/>
                <w:lang w:val="el-GR"/>
              </w:rPr>
              <w:t>2.1.5</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Εγγυήσεις</w:t>
            </w:r>
            <w:r w:rsidR="004531A7">
              <w:rPr>
                <w:noProof/>
                <w:webHidden/>
              </w:rPr>
              <w:tab/>
            </w:r>
            <w:r w:rsidR="004531A7">
              <w:rPr>
                <w:noProof/>
                <w:webHidden/>
              </w:rPr>
              <w:fldChar w:fldCharType="begin"/>
            </w:r>
            <w:r w:rsidR="004531A7">
              <w:rPr>
                <w:noProof/>
                <w:webHidden/>
              </w:rPr>
              <w:instrText xml:space="preserve"> PAGEREF _Toc147842214 \h </w:instrText>
            </w:r>
            <w:r w:rsidR="004531A7">
              <w:rPr>
                <w:noProof/>
                <w:webHidden/>
              </w:rPr>
            </w:r>
            <w:r w:rsidR="004531A7">
              <w:rPr>
                <w:noProof/>
                <w:webHidden/>
              </w:rPr>
              <w:fldChar w:fldCharType="separate"/>
            </w:r>
            <w:r>
              <w:rPr>
                <w:noProof/>
                <w:webHidden/>
              </w:rPr>
              <w:t>15</w:t>
            </w:r>
            <w:r w:rsidR="004531A7">
              <w:rPr>
                <w:noProof/>
                <w:webHidden/>
              </w:rPr>
              <w:fldChar w:fldCharType="end"/>
            </w:r>
          </w:hyperlink>
        </w:p>
        <w:p w14:paraId="7B43865B" w14:textId="3215E860"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15" w:history="1">
            <w:r w:rsidR="004531A7" w:rsidRPr="0056454C">
              <w:rPr>
                <w:rStyle w:val="-"/>
                <w:noProof/>
                <w:lang w:val="el-GR"/>
              </w:rPr>
              <w:t>2.1.6</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Προστασία Προσωπικών Δεδομένων</w:t>
            </w:r>
            <w:r w:rsidR="004531A7">
              <w:rPr>
                <w:noProof/>
                <w:webHidden/>
              </w:rPr>
              <w:tab/>
            </w:r>
            <w:r w:rsidR="004531A7">
              <w:rPr>
                <w:noProof/>
                <w:webHidden/>
              </w:rPr>
              <w:fldChar w:fldCharType="begin"/>
            </w:r>
            <w:r w:rsidR="004531A7">
              <w:rPr>
                <w:noProof/>
                <w:webHidden/>
              </w:rPr>
              <w:instrText xml:space="preserve"> PAGEREF _Toc147842215 \h </w:instrText>
            </w:r>
            <w:r w:rsidR="004531A7">
              <w:rPr>
                <w:noProof/>
                <w:webHidden/>
              </w:rPr>
            </w:r>
            <w:r w:rsidR="004531A7">
              <w:rPr>
                <w:noProof/>
                <w:webHidden/>
              </w:rPr>
              <w:fldChar w:fldCharType="separate"/>
            </w:r>
            <w:r>
              <w:rPr>
                <w:noProof/>
                <w:webHidden/>
              </w:rPr>
              <w:t>16</w:t>
            </w:r>
            <w:r w:rsidR="004531A7">
              <w:rPr>
                <w:noProof/>
                <w:webHidden/>
              </w:rPr>
              <w:fldChar w:fldCharType="end"/>
            </w:r>
          </w:hyperlink>
        </w:p>
        <w:p w14:paraId="68864A71" w14:textId="14AA0697"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16" w:history="1">
            <w:r w:rsidR="004531A7" w:rsidRPr="0056454C">
              <w:rPr>
                <w:rStyle w:val="-"/>
                <w:noProof/>
                <w:lang w:val="el-GR"/>
              </w:rPr>
              <w:t>2.2</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Δικαίωμα Συμμετοχής - Κριτήρια Ποιοτικής Επιλογής</w:t>
            </w:r>
            <w:r w:rsidR="004531A7">
              <w:rPr>
                <w:noProof/>
                <w:webHidden/>
              </w:rPr>
              <w:tab/>
            </w:r>
            <w:r w:rsidR="004531A7">
              <w:rPr>
                <w:noProof/>
                <w:webHidden/>
              </w:rPr>
              <w:fldChar w:fldCharType="begin"/>
            </w:r>
            <w:r w:rsidR="004531A7">
              <w:rPr>
                <w:noProof/>
                <w:webHidden/>
              </w:rPr>
              <w:instrText xml:space="preserve"> PAGEREF _Toc147842216 \h </w:instrText>
            </w:r>
            <w:r w:rsidR="004531A7">
              <w:rPr>
                <w:noProof/>
                <w:webHidden/>
              </w:rPr>
            </w:r>
            <w:r w:rsidR="004531A7">
              <w:rPr>
                <w:noProof/>
                <w:webHidden/>
              </w:rPr>
              <w:fldChar w:fldCharType="separate"/>
            </w:r>
            <w:r>
              <w:rPr>
                <w:noProof/>
                <w:webHidden/>
              </w:rPr>
              <w:t>17</w:t>
            </w:r>
            <w:r w:rsidR="004531A7">
              <w:rPr>
                <w:noProof/>
                <w:webHidden/>
              </w:rPr>
              <w:fldChar w:fldCharType="end"/>
            </w:r>
          </w:hyperlink>
        </w:p>
        <w:p w14:paraId="02E2C292" w14:textId="6F1A4B22"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17" w:history="1">
            <w:r w:rsidR="004531A7" w:rsidRPr="0056454C">
              <w:rPr>
                <w:rStyle w:val="-"/>
                <w:noProof/>
                <w:lang w:val="el-GR"/>
              </w:rPr>
              <w:t>2.2.1</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Δικαιούμενοι συμμετοχής</w:t>
            </w:r>
            <w:r w:rsidR="004531A7">
              <w:rPr>
                <w:noProof/>
                <w:webHidden/>
              </w:rPr>
              <w:tab/>
            </w:r>
            <w:r w:rsidR="004531A7">
              <w:rPr>
                <w:noProof/>
                <w:webHidden/>
              </w:rPr>
              <w:fldChar w:fldCharType="begin"/>
            </w:r>
            <w:r w:rsidR="004531A7">
              <w:rPr>
                <w:noProof/>
                <w:webHidden/>
              </w:rPr>
              <w:instrText xml:space="preserve"> PAGEREF _Toc147842217 \h </w:instrText>
            </w:r>
            <w:r w:rsidR="004531A7">
              <w:rPr>
                <w:noProof/>
                <w:webHidden/>
              </w:rPr>
            </w:r>
            <w:r w:rsidR="004531A7">
              <w:rPr>
                <w:noProof/>
                <w:webHidden/>
              </w:rPr>
              <w:fldChar w:fldCharType="separate"/>
            </w:r>
            <w:r>
              <w:rPr>
                <w:noProof/>
                <w:webHidden/>
              </w:rPr>
              <w:t>17</w:t>
            </w:r>
            <w:r w:rsidR="004531A7">
              <w:rPr>
                <w:noProof/>
                <w:webHidden/>
              </w:rPr>
              <w:fldChar w:fldCharType="end"/>
            </w:r>
          </w:hyperlink>
        </w:p>
        <w:p w14:paraId="504F15A2" w14:textId="3B11EB48"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18" w:history="1">
            <w:r w:rsidR="004531A7" w:rsidRPr="0056454C">
              <w:rPr>
                <w:rStyle w:val="-"/>
                <w:noProof/>
                <w:lang w:val="el-GR"/>
              </w:rPr>
              <w:t>2.2.2</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Εγγύηση συμμετοχής</w:t>
            </w:r>
            <w:r w:rsidR="004531A7">
              <w:rPr>
                <w:noProof/>
                <w:webHidden/>
              </w:rPr>
              <w:tab/>
            </w:r>
            <w:r w:rsidR="004531A7">
              <w:rPr>
                <w:noProof/>
                <w:webHidden/>
              </w:rPr>
              <w:fldChar w:fldCharType="begin"/>
            </w:r>
            <w:r w:rsidR="004531A7">
              <w:rPr>
                <w:noProof/>
                <w:webHidden/>
              </w:rPr>
              <w:instrText xml:space="preserve"> PAGEREF _Toc147842218 \h </w:instrText>
            </w:r>
            <w:r w:rsidR="004531A7">
              <w:rPr>
                <w:noProof/>
                <w:webHidden/>
              </w:rPr>
            </w:r>
            <w:r w:rsidR="004531A7">
              <w:rPr>
                <w:noProof/>
                <w:webHidden/>
              </w:rPr>
              <w:fldChar w:fldCharType="separate"/>
            </w:r>
            <w:r>
              <w:rPr>
                <w:noProof/>
                <w:webHidden/>
              </w:rPr>
              <w:t>18</w:t>
            </w:r>
            <w:r w:rsidR="004531A7">
              <w:rPr>
                <w:noProof/>
                <w:webHidden/>
              </w:rPr>
              <w:fldChar w:fldCharType="end"/>
            </w:r>
          </w:hyperlink>
        </w:p>
        <w:p w14:paraId="04FDC358" w14:textId="63893975"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19" w:history="1">
            <w:r w:rsidR="004531A7" w:rsidRPr="0056454C">
              <w:rPr>
                <w:rStyle w:val="-"/>
                <w:noProof/>
                <w:lang w:val="el-GR"/>
              </w:rPr>
              <w:t>2.2.3</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Λόγοι αποκλεισμού</w:t>
            </w:r>
            <w:r w:rsidR="004531A7">
              <w:rPr>
                <w:noProof/>
                <w:webHidden/>
              </w:rPr>
              <w:tab/>
            </w:r>
            <w:r w:rsidR="004531A7">
              <w:rPr>
                <w:noProof/>
                <w:webHidden/>
              </w:rPr>
              <w:fldChar w:fldCharType="begin"/>
            </w:r>
            <w:r w:rsidR="004531A7">
              <w:rPr>
                <w:noProof/>
                <w:webHidden/>
              </w:rPr>
              <w:instrText xml:space="preserve"> PAGEREF _Toc147842219 \h </w:instrText>
            </w:r>
            <w:r w:rsidR="004531A7">
              <w:rPr>
                <w:noProof/>
                <w:webHidden/>
              </w:rPr>
            </w:r>
            <w:r w:rsidR="004531A7">
              <w:rPr>
                <w:noProof/>
                <w:webHidden/>
              </w:rPr>
              <w:fldChar w:fldCharType="separate"/>
            </w:r>
            <w:r>
              <w:rPr>
                <w:noProof/>
                <w:webHidden/>
              </w:rPr>
              <w:t>19</w:t>
            </w:r>
            <w:r w:rsidR="004531A7">
              <w:rPr>
                <w:noProof/>
                <w:webHidden/>
              </w:rPr>
              <w:fldChar w:fldCharType="end"/>
            </w:r>
          </w:hyperlink>
        </w:p>
        <w:p w14:paraId="163BC922" w14:textId="75C16E48" w:rsidR="004531A7" w:rsidRDefault="00BF2A7B">
          <w:pPr>
            <w:pStyle w:val="31"/>
            <w:tabs>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20" w:history="1">
            <w:r w:rsidR="004531A7" w:rsidRPr="0056454C">
              <w:rPr>
                <w:rStyle w:val="-"/>
                <w:noProof/>
                <w:lang w:val="el-GR"/>
              </w:rPr>
              <w:t>Κριτήρια Ποιοτικής Επιλογής &amp; αποδεικτά στοιχεία</w:t>
            </w:r>
            <w:r w:rsidR="004531A7">
              <w:rPr>
                <w:noProof/>
                <w:webHidden/>
              </w:rPr>
              <w:tab/>
            </w:r>
            <w:r w:rsidR="004531A7">
              <w:rPr>
                <w:noProof/>
                <w:webHidden/>
              </w:rPr>
              <w:fldChar w:fldCharType="begin"/>
            </w:r>
            <w:r w:rsidR="004531A7">
              <w:rPr>
                <w:noProof/>
                <w:webHidden/>
              </w:rPr>
              <w:instrText xml:space="preserve"> PAGEREF _Toc147842220 \h </w:instrText>
            </w:r>
            <w:r w:rsidR="004531A7">
              <w:rPr>
                <w:noProof/>
                <w:webHidden/>
              </w:rPr>
            </w:r>
            <w:r w:rsidR="004531A7">
              <w:rPr>
                <w:noProof/>
                <w:webHidden/>
              </w:rPr>
              <w:fldChar w:fldCharType="separate"/>
            </w:r>
            <w:r>
              <w:rPr>
                <w:noProof/>
                <w:webHidden/>
              </w:rPr>
              <w:t>22</w:t>
            </w:r>
            <w:r w:rsidR="004531A7">
              <w:rPr>
                <w:noProof/>
                <w:webHidden/>
              </w:rPr>
              <w:fldChar w:fldCharType="end"/>
            </w:r>
          </w:hyperlink>
        </w:p>
        <w:p w14:paraId="0E9FDFBE" w14:textId="502F36D3"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21" w:history="1">
            <w:r w:rsidR="004531A7" w:rsidRPr="0056454C">
              <w:rPr>
                <w:rStyle w:val="-"/>
                <w:noProof/>
                <w:lang w:val="el-GR"/>
              </w:rPr>
              <w:t>2.2.4</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Καταλληλόλητα άσκησης επαγγελματικής δραστηριότητας</w:t>
            </w:r>
            <w:r w:rsidR="004531A7">
              <w:rPr>
                <w:noProof/>
                <w:webHidden/>
              </w:rPr>
              <w:tab/>
            </w:r>
            <w:r w:rsidR="004531A7">
              <w:rPr>
                <w:noProof/>
                <w:webHidden/>
              </w:rPr>
              <w:fldChar w:fldCharType="begin"/>
            </w:r>
            <w:r w:rsidR="004531A7">
              <w:rPr>
                <w:noProof/>
                <w:webHidden/>
              </w:rPr>
              <w:instrText xml:space="preserve"> PAGEREF _Toc147842221 \h </w:instrText>
            </w:r>
            <w:r w:rsidR="004531A7">
              <w:rPr>
                <w:noProof/>
                <w:webHidden/>
              </w:rPr>
            </w:r>
            <w:r w:rsidR="004531A7">
              <w:rPr>
                <w:noProof/>
                <w:webHidden/>
              </w:rPr>
              <w:fldChar w:fldCharType="separate"/>
            </w:r>
            <w:r>
              <w:rPr>
                <w:noProof/>
                <w:webHidden/>
              </w:rPr>
              <w:t>22</w:t>
            </w:r>
            <w:r w:rsidR="004531A7">
              <w:rPr>
                <w:noProof/>
                <w:webHidden/>
              </w:rPr>
              <w:fldChar w:fldCharType="end"/>
            </w:r>
          </w:hyperlink>
        </w:p>
        <w:p w14:paraId="26572CF4" w14:textId="30933417"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22" w:history="1">
            <w:r w:rsidR="004531A7" w:rsidRPr="0056454C">
              <w:rPr>
                <w:rStyle w:val="-"/>
                <w:noProof/>
                <w:lang w:val="el-GR"/>
              </w:rPr>
              <w:t>2.2.5</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Οικονομική και χρηματοοικονομική επάρκεια</w:t>
            </w:r>
            <w:r w:rsidR="004531A7">
              <w:rPr>
                <w:noProof/>
                <w:webHidden/>
              </w:rPr>
              <w:tab/>
            </w:r>
            <w:r w:rsidR="004531A7">
              <w:rPr>
                <w:noProof/>
                <w:webHidden/>
              </w:rPr>
              <w:fldChar w:fldCharType="begin"/>
            </w:r>
            <w:r w:rsidR="004531A7">
              <w:rPr>
                <w:noProof/>
                <w:webHidden/>
              </w:rPr>
              <w:instrText xml:space="preserve"> PAGEREF _Toc147842222 \h </w:instrText>
            </w:r>
            <w:r w:rsidR="004531A7">
              <w:rPr>
                <w:noProof/>
                <w:webHidden/>
              </w:rPr>
            </w:r>
            <w:r w:rsidR="004531A7">
              <w:rPr>
                <w:noProof/>
                <w:webHidden/>
              </w:rPr>
              <w:fldChar w:fldCharType="separate"/>
            </w:r>
            <w:r>
              <w:rPr>
                <w:noProof/>
                <w:webHidden/>
              </w:rPr>
              <w:t>23</w:t>
            </w:r>
            <w:r w:rsidR="004531A7">
              <w:rPr>
                <w:noProof/>
                <w:webHidden/>
              </w:rPr>
              <w:fldChar w:fldCharType="end"/>
            </w:r>
          </w:hyperlink>
        </w:p>
        <w:p w14:paraId="79645791" w14:textId="75F83A16"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23" w:history="1">
            <w:r w:rsidR="004531A7" w:rsidRPr="0056454C">
              <w:rPr>
                <w:rStyle w:val="-"/>
                <w:noProof/>
                <w:lang w:val="el-GR"/>
              </w:rPr>
              <w:t>2.2.6</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Τεχνική και επαγγελματική ικανότητα</w:t>
            </w:r>
            <w:r w:rsidR="004531A7">
              <w:rPr>
                <w:noProof/>
                <w:webHidden/>
              </w:rPr>
              <w:tab/>
            </w:r>
            <w:r w:rsidR="004531A7">
              <w:rPr>
                <w:noProof/>
                <w:webHidden/>
              </w:rPr>
              <w:fldChar w:fldCharType="begin"/>
            </w:r>
            <w:r w:rsidR="004531A7">
              <w:rPr>
                <w:noProof/>
                <w:webHidden/>
              </w:rPr>
              <w:instrText xml:space="preserve"> PAGEREF _Toc147842223 \h </w:instrText>
            </w:r>
            <w:r w:rsidR="004531A7">
              <w:rPr>
                <w:noProof/>
                <w:webHidden/>
              </w:rPr>
            </w:r>
            <w:r w:rsidR="004531A7">
              <w:rPr>
                <w:noProof/>
                <w:webHidden/>
              </w:rPr>
              <w:fldChar w:fldCharType="separate"/>
            </w:r>
            <w:r>
              <w:rPr>
                <w:noProof/>
                <w:webHidden/>
              </w:rPr>
              <w:t>23</w:t>
            </w:r>
            <w:r w:rsidR="004531A7">
              <w:rPr>
                <w:noProof/>
                <w:webHidden/>
              </w:rPr>
              <w:fldChar w:fldCharType="end"/>
            </w:r>
          </w:hyperlink>
        </w:p>
        <w:p w14:paraId="19804818" w14:textId="02D1A392" w:rsidR="004531A7" w:rsidRDefault="00BF2A7B">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47842224" w:history="1">
            <w:r w:rsidR="004531A7" w:rsidRPr="0056454C">
              <w:rPr>
                <w:rStyle w:val="-"/>
                <w:noProof/>
                <w:lang w:val="el-GR" w:eastAsia="en-US"/>
              </w:rPr>
              <w:t>2.2.6.1</w:t>
            </w:r>
            <w:r w:rsidR="004531A7">
              <w:rPr>
                <w:rFonts w:asciiTheme="minorHAnsi" w:eastAsiaTheme="minorEastAsia" w:hAnsiTheme="minorHAnsi" w:cstheme="minorBidi"/>
                <w:noProof/>
                <w:kern w:val="2"/>
                <w:sz w:val="22"/>
                <w:szCs w:val="22"/>
                <w:lang w:val="en-US"/>
                <w14:ligatures w14:val="standardContextual"/>
              </w:rPr>
              <w:tab/>
            </w:r>
            <w:r w:rsidR="004531A7" w:rsidRPr="0056454C">
              <w:rPr>
                <w:rStyle w:val="-"/>
                <w:noProof/>
                <w:lang w:val="el-GR" w:eastAsia="en-US"/>
              </w:rPr>
              <w:t>Τεχνική Ικανότητα</w:t>
            </w:r>
            <w:r w:rsidR="004531A7">
              <w:rPr>
                <w:noProof/>
                <w:webHidden/>
              </w:rPr>
              <w:tab/>
            </w:r>
            <w:r w:rsidR="004531A7">
              <w:rPr>
                <w:noProof/>
                <w:webHidden/>
              </w:rPr>
              <w:fldChar w:fldCharType="begin"/>
            </w:r>
            <w:r w:rsidR="004531A7">
              <w:rPr>
                <w:noProof/>
                <w:webHidden/>
              </w:rPr>
              <w:instrText xml:space="preserve"> PAGEREF _Toc147842224 \h </w:instrText>
            </w:r>
            <w:r w:rsidR="004531A7">
              <w:rPr>
                <w:noProof/>
                <w:webHidden/>
              </w:rPr>
            </w:r>
            <w:r w:rsidR="004531A7">
              <w:rPr>
                <w:noProof/>
                <w:webHidden/>
              </w:rPr>
              <w:fldChar w:fldCharType="separate"/>
            </w:r>
            <w:r>
              <w:rPr>
                <w:noProof/>
                <w:webHidden/>
              </w:rPr>
              <w:t>23</w:t>
            </w:r>
            <w:r w:rsidR="004531A7">
              <w:rPr>
                <w:noProof/>
                <w:webHidden/>
              </w:rPr>
              <w:fldChar w:fldCharType="end"/>
            </w:r>
          </w:hyperlink>
        </w:p>
        <w:p w14:paraId="695A8247" w14:textId="2F791112" w:rsidR="004531A7" w:rsidRDefault="00BF2A7B">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47842225" w:history="1">
            <w:r w:rsidR="004531A7" w:rsidRPr="0056454C">
              <w:rPr>
                <w:rStyle w:val="-"/>
                <w:noProof/>
                <w:lang w:val="el-GR" w:eastAsia="en-US"/>
              </w:rPr>
              <w:t>2.2.6.2</w:t>
            </w:r>
            <w:r w:rsidR="004531A7">
              <w:rPr>
                <w:rFonts w:asciiTheme="minorHAnsi" w:eastAsiaTheme="minorEastAsia" w:hAnsiTheme="minorHAnsi" w:cstheme="minorBidi"/>
                <w:noProof/>
                <w:kern w:val="2"/>
                <w:sz w:val="22"/>
                <w:szCs w:val="22"/>
                <w:lang w:val="en-US"/>
                <w14:ligatures w14:val="standardContextual"/>
              </w:rPr>
              <w:tab/>
            </w:r>
            <w:r w:rsidR="004531A7" w:rsidRPr="0056454C">
              <w:rPr>
                <w:rStyle w:val="-"/>
                <w:noProof/>
                <w:lang w:val="el-GR" w:eastAsia="en-US"/>
              </w:rPr>
              <w:t>Επαγγελματική Ικανότητα – Ομάδα Έργου</w:t>
            </w:r>
            <w:r w:rsidR="004531A7">
              <w:rPr>
                <w:noProof/>
                <w:webHidden/>
              </w:rPr>
              <w:tab/>
            </w:r>
            <w:r w:rsidR="004531A7">
              <w:rPr>
                <w:noProof/>
                <w:webHidden/>
              </w:rPr>
              <w:fldChar w:fldCharType="begin"/>
            </w:r>
            <w:r w:rsidR="004531A7">
              <w:rPr>
                <w:noProof/>
                <w:webHidden/>
              </w:rPr>
              <w:instrText xml:space="preserve"> PAGEREF _Toc147842225 \h </w:instrText>
            </w:r>
            <w:r w:rsidR="004531A7">
              <w:rPr>
                <w:noProof/>
                <w:webHidden/>
              </w:rPr>
            </w:r>
            <w:r w:rsidR="004531A7">
              <w:rPr>
                <w:noProof/>
                <w:webHidden/>
              </w:rPr>
              <w:fldChar w:fldCharType="separate"/>
            </w:r>
            <w:r>
              <w:rPr>
                <w:noProof/>
                <w:webHidden/>
              </w:rPr>
              <w:t>24</w:t>
            </w:r>
            <w:r w:rsidR="004531A7">
              <w:rPr>
                <w:noProof/>
                <w:webHidden/>
              </w:rPr>
              <w:fldChar w:fldCharType="end"/>
            </w:r>
          </w:hyperlink>
        </w:p>
        <w:p w14:paraId="5044DB86" w14:textId="14839728"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26" w:history="1">
            <w:r w:rsidR="004531A7" w:rsidRPr="0056454C">
              <w:rPr>
                <w:rStyle w:val="-"/>
                <w:noProof/>
                <w:lang w:val="el-GR"/>
              </w:rPr>
              <w:t>2.2.7</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Πρότυπα διασφάλισης ποιότητας και πρότυπα περιβαλλοντικής διαχείρισης</w:t>
            </w:r>
            <w:r w:rsidR="004531A7">
              <w:rPr>
                <w:noProof/>
                <w:webHidden/>
              </w:rPr>
              <w:tab/>
            </w:r>
            <w:r w:rsidR="004531A7">
              <w:rPr>
                <w:noProof/>
                <w:webHidden/>
              </w:rPr>
              <w:fldChar w:fldCharType="begin"/>
            </w:r>
            <w:r w:rsidR="004531A7">
              <w:rPr>
                <w:noProof/>
                <w:webHidden/>
              </w:rPr>
              <w:instrText xml:space="preserve"> PAGEREF _Toc147842226 \h </w:instrText>
            </w:r>
            <w:r w:rsidR="004531A7">
              <w:rPr>
                <w:noProof/>
                <w:webHidden/>
              </w:rPr>
            </w:r>
            <w:r w:rsidR="004531A7">
              <w:rPr>
                <w:noProof/>
                <w:webHidden/>
              </w:rPr>
              <w:fldChar w:fldCharType="separate"/>
            </w:r>
            <w:r>
              <w:rPr>
                <w:noProof/>
                <w:webHidden/>
              </w:rPr>
              <w:t>24</w:t>
            </w:r>
            <w:r w:rsidR="004531A7">
              <w:rPr>
                <w:noProof/>
                <w:webHidden/>
              </w:rPr>
              <w:fldChar w:fldCharType="end"/>
            </w:r>
          </w:hyperlink>
        </w:p>
        <w:p w14:paraId="7CA67593" w14:textId="22161724"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27" w:history="1">
            <w:r w:rsidR="004531A7" w:rsidRPr="0056454C">
              <w:rPr>
                <w:rStyle w:val="-"/>
                <w:noProof/>
                <w:lang w:val="el-GR"/>
              </w:rPr>
              <w:t>2.2.8</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Στήριξη στην ικανότητα τρίτων – Υπεργολαβία</w:t>
            </w:r>
            <w:r w:rsidR="004531A7">
              <w:rPr>
                <w:noProof/>
                <w:webHidden/>
              </w:rPr>
              <w:tab/>
            </w:r>
            <w:r w:rsidR="004531A7">
              <w:rPr>
                <w:noProof/>
                <w:webHidden/>
              </w:rPr>
              <w:fldChar w:fldCharType="begin"/>
            </w:r>
            <w:r w:rsidR="004531A7">
              <w:rPr>
                <w:noProof/>
                <w:webHidden/>
              </w:rPr>
              <w:instrText xml:space="preserve"> PAGEREF _Toc147842227 \h </w:instrText>
            </w:r>
            <w:r w:rsidR="004531A7">
              <w:rPr>
                <w:noProof/>
                <w:webHidden/>
              </w:rPr>
            </w:r>
            <w:r w:rsidR="004531A7">
              <w:rPr>
                <w:noProof/>
                <w:webHidden/>
              </w:rPr>
              <w:fldChar w:fldCharType="separate"/>
            </w:r>
            <w:r>
              <w:rPr>
                <w:noProof/>
                <w:webHidden/>
              </w:rPr>
              <w:t>25</w:t>
            </w:r>
            <w:r w:rsidR="004531A7">
              <w:rPr>
                <w:noProof/>
                <w:webHidden/>
              </w:rPr>
              <w:fldChar w:fldCharType="end"/>
            </w:r>
          </w:hyperlink>
        </w:p>
        <w:p w14:paraId="18F976B3" w14:textId="600A2D0B" w:rsidR="004531A7" w:rsidRDefault="00BF2A7B">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47842228" w:history="1">
            <w:r w:rsidR="004531A7" w:rsidRPr="0056454C">
              <w:rPr>
                <w:rStyle w:val="-"/>
                <w:noProof/>
                <w:lang w:val="el-GR"/>
              </w:rPr>
              <w:t>2.2.8.1</w:t>
            </w:r>
            <w:r w:rsidR="004531A7">
              <w:rPr>
                <w:rFonts w:asciiTheme="minorHAnsi" w:eastAsiaTheme="minorEastAsia" w:hAnsiTheme="minorHAnsi" w:cstheme="minorBidi"/>
                <w:noProof/>
                <w:kern w:val="2"/>
                <w:sz w:val="22"/>
                <w:szCs w:val="22"/>
                <w:lang w:val="en-US"/>
                <w14:ligatures w14:val="standardContextual"/>
              </w:rPr>
              <w:tab/>
            </w:r>
            <w:r w:rsidR="004531A7" w:rsidRPr="0056454C">
              <w:rPr>
                <w:rStyle w:val="-"/>
                <w:noProof/>
                <w:lang w:val="el-GR"/>
              </w:rPr>
              <w:t>Στήριξη στην ικανότητα τρίτων</w:t>
            </w:r>
            <w:r w:rsidR="004531A7">
              <w:rPr>
                <w:noProof/>
                <w:webHidden/>
              </w:rPr>
              <w:tab/>
            </w:r>
            <w:r w:rsidR="004531A7">
              <w:rPr>
                <w:noProof/>
                <w:webHidden/>
              </w:rPr>
              <w:fldChar w:fldCharType="begin"/>
            </w:r>
            <w:r w:rsidR="004531A7">
              <w:rPr>
                <w:noProof/>
                <w:webHidden/>
              </w:rPr>
              <w:instrText xml:space="preserve"> PAGEREF _Toc147842228 \h </w:instrText>
            </w:r>
            <w:r w:rsidR="004531A7">
              <w:rPr>
                <w:noProof/>
                <w:webHidden/>
              </w:rPr>
            </w:r>
            <w:r w:rsidR="004531A7">
              <w:rPr>
                <w:noProof/>
                <w:webHidden/>
              </w:rPr>
              <w:fldChar w:fldCharType="separate"/>
            </w:r>
            <w:r>
              <w:rPr>
                <w:noProof/>
                <w:webHidden/>
              </w:rPr>
              <w:t>25</w:t>
            </w:r>
            <w:r w:rsidR="004531A7">
              <w:rPr>
                <w:noProof/>
                <w:webHidden/>
              </w:rPr>
              <w:fldChar w:fldCharType="end"/>
            </w:r>
          </w:hyperlink>
        </w:p>
        <w:p w14:paraId="354B72E4" w14:textId="17167DAC" w:rsidR="004531A7" w:rsidRDefault="00BF2A7B">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47842229" w:history="1">
            <w:r w:rsidR="004531A7" w:rsidRPr="0056454C">
              <w:rPr>
                <w:rStyle w:val="-"/>
                <w:noProof/>
                <w:lang w:val="el-GR"/>
              </w:rPr>
              <w:t>2.2.8.2</w:t>
            </w:r>
            <w:r w:rsidR="004531A7">
              <w:rPr>
                <w:rFonts w:asciiTheme="minorHAnsi" w:eastAsiaTheme="minorEastAsia" w:hAnsiTheme="minorHAnsi" w:cstheme="minorBidi"/>
                <w:noProof/>
                <w:kern w:val="2"/>
                <w:sz w:val="22"/>
                <w:szCs w:val="22"/>
                <w:lang w:val="en-US"/>
                <w14:ligatures w14:val="standardContextual"/>
              </w:rPr>
              <w:tab/>
            </w:r>
            <w:r w:rsidR="004531A7" w:rsidRPr="0056454C">
              <w:rPr>
                <w:rStyle w:val="-"/>
                <w:noProof/>
                <w:lang w:val="el-GR"/>
              </w:rPr>
              <w:t>Υπεργολαβία</w:t>
            </w:r>
            <w:r w:rsidR="004531A7">
              <w:rPr>
                <w:noProof/>
                <w:webHidden/>
              </w:rPr>
              <w:tab/>
            </w:r>
            <w:r w:rsidR="004531A7">
              <w:rPr>
                <w:noProof/>
                <w:webHidden/>
              </w:rPr>
              <w:fldChar w:fldCharType="begin"/>
            </w:r>
            <w:r w:rsidR="004531A7">
              <w:rPr>
                <w:noProof/>
                <w:webHidden/>
              </w:rPr>
              <w:instrText xml:space="preserve"> PAGEREF _Toc147842229 \h </w:instrText>
            </w:r>
            <w:r w:rsidR="004531A7">
              <w:rPr>
                <w:noProof/>
                <w:webHidden/>
              </w:rPr>
            </w:r>
            <w:r w:rsidR="004531A7">
              <w:rPr>
                <w:noProof/>
                <w:webHidden/>
              </w:rPr>
              <w:fldChar w:fldCharType="separate"/>
            </w:r>
            <w:r>
              <w:rPr>
                <w:noProof/>
                <w:webHidden/>
              </w:rPr>
              <w:t>25</w:t>
            </w:r>
            <w:r w:rsidR="004531A7">
              <w:rPr>
                <w:noProof/>
                <w:webHidden/>
              </w:rPr>
              <w:fldChar w:fldCharType="end"/>
            </w:r>
          </w:hyperlink>
        </w:p>
        <w:p w14:paraId="2A8361B5" w14:textId="2DB0C1EB"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30" w:history="1">
            <w:r w:rsidR="004531A7" w:rsidRPr="0056454C">
              <w:rPr>
                <w:rStyle w:val="-"/>
                <w:noProof/>
                <w:lang w:val="el-GR"/>
              </w:rPr>
              <w:t>2.2.9</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Κανόνες απόδειξης ποιοτικής επιλογής</w:t>
            </w:r>
            <w:r w:rsidR="004531A7">
              <w:rPr>
                <w:noProof/>
                <w:webHidden/>
              </w:rPr>
              <w:tab/>
            </w:r>
            <w:r w:rsidR="004531A7">
              <w:rPr>
                <w:noProof/>
                <w:webHidden/>
              </w:rPr>
              <w:fldChar w:fldCharType="begin"/>
            </w:r>
            <w:r w:rsidR="004531A7">
              <w:rPr>
                <w:noProof/>
                <w:webHidden/>
              </w:rPr>
              <w:instrText xml:space="preserve"> PAGEREF _Toc147842230 \h </w:instrText>
            </w:r>
            <w:r w:rsidR="004531A7">
              <w:rPr>
                <w:noProof/>
                <w:webHidden/>
              </w:rPr>
            </w:r>
            <w:r w:rsidR="004531A7">
              <w:rPr>
                <w:noProof/>
                <w:webHidden/>
              </w:rPr>
              <w:fldChar w:fldCharType="separate"/>
            </w:r>
            <w:r>
              <w:rPr>
                <w:noProof/>
                <w:webHidden/>
              </w:rPr>
              <w:t>26</w:t>
            </w:r>
            <w:r w:rsidR="004531A7">
              <w:rPr>
                <w:noProof/>
                <w:webHidden/>
              </w:rPr>
              <w:fldChar w:fldCharType="end"/>
            </w:r>
          </w:hyperlink>
        </w:p>
        <w:p w14:paraId="0D481E2B" w14:textId="7AC305E2" w:rsidR="004531A7" w:rsidRDefault="00BF2A7B">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47842231" w:history="1">
            <w:r w:rsidR="004531A7" w:rsidRPr="0056454C">
              <w:rPr>
                <w:rStyle w:val="-"/>
                <w:noProof/>
                <w:lang w:val="el-GR"/>
              </w:rPr>
              <w:t>2.2.9.1</w:t>
            </w:r>
            <w:r w:rsidR="004531A7">
              <w:rPr>
                <w:rFonts w:asciiTheme="minorHAnsi" w:eastAsiaTheme="minorEastAsia" w:hAnsiTheme="minorHAnsi" w:cstheme="minorBidi"/>
                <w:noProof/>
                <w:kern w:val="2"/>
                <w:sz w:val="22"/>
                <w:szCs w:val="22"/>
                <w:lang w:val="en-US"/>
                <w14:ligatures w14:val="standardContextual"/>
              </w:rPr>
              <w:tab/>
            </w:r>
            <w:r w:rsidR="004531A7" w:rsidRPr="0056454C">
              <w:rPr>
                <w:rStyle w:val="-"/>
                <w:noProof/>
                <w:lang w:val="el-GR"/>
              </w:rPr>
              <w:t>Προκαταρκτική απόδειξη κατά την υποβολή προσφορών</w:t>
            </w:r>
            <w:r w:rsidR="004531A7">
              <w:rPr>
                <w:noProof/>
                <w:webHidden/>
              </w:rPr>
              <w:tab/>
            </w:r>
            <w:r w:rsidR="004531A7">
              <w:rPr>
                <w:noProof/>
                <w:webHidden/>
              </w:rPr>
              <w:fldChar w:fldCharType="begin"/>
            </w:r>
            <w:r w:rsidR="004531A7">
              <w:rPr>
                <w:noProof/>
                <w:webHidden/>
              </w:rPr>
              <w:instrText xml:space="preserve"> PAGEREF _Toc147842231 \h </w:instrText>
            </w:r>
            <w:r w:rsidR="004531A7">
              <w:rPr>
                <w:noProof/>
                <w:webHidden/>
              </w:rPr>
            </w:r>
            <w:r w:rsidR="004531A7">
              <w:rPr>
                <w:noProof/>
                <w:webHidden/>
              </w:rPr>
              <w:fldChar w:fldCharType="separate"/>
            </w:r>
            <w:r>
              <w:rPr>
                <w:noProof/>
                <w:webHidden/>
              </w:rPr>
              <w:t>26</w:t>
            </w:r>
            <w:r w:rsidR="004531A7">
              <w:rPr>
                <w:noProof/>
                <w:webHidden/>
              </w:rPr>
              <w:fldChar w:fldCharType="end"/>
            </w:r>
          </w:hyperlink>
        </w:p>
        <w:p w14:paraId="22BA210E" w14:textId="05D53843" w:rsidR="004531A7" w:rsidRDefault="00BF2A7B">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47842232" w:history="1">
            <w:r w:rsidR="004531A7" w:rsidRPr="0056454C">
              <w:rPr>
                <w:rStyle w:val="-"/>
                <w:noProof/>
                <w:lang w:val="el-GR"/>
              </w:rPr>
              <w:t>2.2.9.2</w:t>
            </w:r>
            <w:r w:rsidR="004531A7">
              <w:rPr>
                <w:rFonts w:asciiTheme="minorHAnsi" w:eastAsiaTheme="minorEastAsia" w:hAnsiTheme="minorHAnsi" w:cstheme="minorBidi"/>
                <w:noProof/>
                <w:kern w:val="2"/>
                <w:sz w:val="22"/>
                <w:szCs w:val="22"/>
                <w:lang w:val="en-US"/>
                <w14:ligatures w14:val="standardContextual"/>
              </w:rPr>
              <w:tab/>
            </w:r>
            <w:r w:rsidR="004531A7" w:rsidRPr="0056454C">
              <w:rPr>
                <w:rStyle w:val="-"/>
                <w:noProof/>
                <w:lang w:val="el-GR"/>
              </w:rPr>
              <w:t>Αποδεικτικά μέσα - Δικαιολογητικά προσωρινού αναδόχου</w:t>
            </w:r>
            <w:r w:rsidR="004531A7">
              <w:rPr>
                <w:noProof/>
                <w:webHidden/>
              </w:rPr>
              <w:tab/>
            </w:r>
            <w:r w:rsidR="004531A7">
              <w:rPr>
                <w:noProof/>
                <w:webHidden/>
              </w:rPr>
              <w:fldChar w:fldCharType="begin"/>
            </w:r>
            <w:r w:rsidR="004531A7">
              <w:rPr>
                <w:noProof/>
                <w:webHidden/>
              </w:rPr>
              <w:instrText xml:space="preserve"> PAGEREF _Toc147842232 \h </w:instrText>
            </w:r>
            <w:r w:rsidR="004531A7">
              <w:rPr>
                <w:noProof/>
                <w:webHidden/>
              </w:rPr>
            </w:r>
            <w:r w:rsidR="004531A7">
              <w:rPr>
                <w:noProof/>
                <w:webHidden/>
              </w:rPr>
              <w:fldChar w:fldCharType="separate"/>
            </w:r>
            <w:r>
              <w:rPr>
                <w:noProof/>
                <w:webHidden/>
              </w:rPr>
              <w:t>27</w:t>
            </w:r>
            <w:r w:rsidR="004531A7">
              <w:rPr>
                <w:noProof/>
                <w:webHidden/>
              </w:rPr>
              <w:fldChar w:fldCharType="end"/>
            </w:r>
          </w:hyperlink>
        </w:p>
        <w:p w14:paraId="5992C9DC" w14:textId="1B79CADD"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33" w:history="1">
            <w:r w:rsidR="004531A7" w:rsidRPr="0056454C">
              <w:rPr>
                <w:rStyle w:val="-"/>
                <w:noProof/>
                <w:lang w:val="el-GR"/>
              </w:rPr>
              <w:t>2.3</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Κριτήρια Ανάθεσης</w:t>
            </w:r>
            <w:r w:rsidR="004531A7">
              <w:rPr>
                <w:noProof/>
                <w:webHidden/>
              </w:rPr>
              <w:tab/>
            </w:r>
            <w:r w:rsidR="004531A7">
              <w:rPr>
                <w:noProof/>
                <w:webHidden/>
              </w:rPr>
              <w:fldChar w:fldCharType="begin"/>
            </w:r>
            <w:r w:rsidR="004531A7">
              <w:rPr>
                <w:noProof/>
                <w:webHidden/>
              </w:rPr>
              <w:instrText xml:space="preserve"> PAGEREF _Toc147842233 \h </w:instrText>
            </w:r>
            <w:r w:rsidR="004531A7">
              <w:rPr>
                <w:noProof/>
                <w:webHidden/>
              </w:rPr>
            </w:r>
            <w:r w:rsidR="004531A7">
              <w:rPr>
                <w:noProof/>
                <w:webHidden/>
              </w:rPr>
              <w:fldChar w:fldCharType="separate"/>
            </w:r>
            <w:r>
              <w:rPr>
                <w:noProof/>
                <w:webHidden/>
              </w:rPr>
              <w:t>36</w:t>
            </w:r>
            <w:r w:rsidR="004531A7">
              <w:rPr>
                <w:noProof/>
                <w:webHidden/>
              </w:rPr>
              <w:fldChar w:fldCharType="end"/>
            </w:r>
          </w:hyperlink>
        </w:p>
        <w:p w14:paraId="6F56EA77" w14:textId="7E1A4907"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34" w:history="1">
            <w:r w:rsidR="004531A7" w:rsidRPr="0056454C">
              <w:rPr>
                <w:rStyle w:val="-"/>
                <w:noProof/>
                <w:lang w:val="el-GR"/>
              </w:rPr>
              <w:t>2.3.1</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Κριτήριο ανάθεσης</w:t>
            </w:r>
            <w:r w:rsidR="004531A7">
              <w:rPr>
                <w:noProof/>
                <w:webHidden/>
              </w:rPr>
              <w:tab/>
            </w:r>
            <w:r w:rsidR="004531A7">
              <w:rPr>
                <w:noProof/>
                <w:webHidden/>
              </w:rPr>
              <w:fldChar w:fldCharType="begin"/>
            </w:r>
            <w:r w:rsidR="004531A7">
              <w:rPr>
                <w:noProof/>
                <w:webHidden/>
              </w:rPr>
              <w:instrText xml:space="preserve"> PAGEREF _Toc147842234 \h </w:instrText>
            </w:r>
            <w:r w:rsidR="004531A7">
              <w:rPr>
                <w:noProof/>
                <w:webHidden/>
              </w:rPr>
            </w:r>
            <w:r w:rsidR="004531A7">
              <w:rPr>
                <w:noProof/>
                <w:webHidden/>
              </w:rPr>
              <w:fldChar w:fldCharType="separate"/>
            </w:r>
            <w:r>
              <w:rPr>
                <w:noProof/>
                <w:webHidden/>
              </w:rPr>
              <w:t>36</w:t>
            </w:r>
            <w:r w:rsidR="004531A7">
              <w:rPr>
                <w:noProof/>
                <w:webHidden/>
              </w:rPr>
              <w:fldChar w:fldCharType="end"/>
            </w:r>
          </w:hyperlink>
        </w:p>
        <w:p w14:paraId="746DC67F" w14:textId="68ADA606" w:rsidR="004531A7" w:rsidRDefault="00BF2A7B">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47842235" w:history="1">
            <w:r w:rsidR="004531A7" w:rsidRPr="0056454C">
              <w:rPr>
                <w:rStyle w:val="-"/>
                <w:noProof/>
                <w:lang w:val="el-GR"/>
              </w:rPr>
              <w:t>2.3.1.1</w:t>
            </w:r>
            <w:r w:rsidR="004531A7">
              <w:rPr>
                <w:rFonts w:asciiTheme="minorHAnsi" w:eastAsiaTheme="minorEastAsia" w:hAnsiTheme="minorHAnsi" w:cstheme="minorBidi"/>
                <w:noProof/>
                <w:kern w:val="2"/>
                <w:sz w:val="22"/>
                <w:szCs w:val="22"/>
                <w:lang w:val="en-US"/>
                <w14:ligatures w14:val="standardContextual"/>
              </w:rPr>
              <w:tab/>
            </w:r>
            <w:r w:rsidR="004531A7" w:rsidRPr="0056454C">
              <w:rPr>
                <w:rStyle w:val="-"/>
                <w:noProof/>
                <w:lang w:val="el-GR"/>
              </w:rPr>
              <w:t>Διαμόρφωση συγκριτικού κόστους Προσφοράς</w:t>
            </w:r>
            <w:r w:rsidR="004531A7">
              <w:rPr>
                <w:noProof/>
                <w:webHidden/>
              </w:rPr>
              <w:tab/>
            </w:r>
            <w:r w:rsidR="004531A7">
              <w:rPr>
                <w:noProof/>
                <w:webHidden/>
              </w:rPr>
              <w:fldChar w:fldCharType="begin"/>
            </w:r>
            <w:r w:rsidR="004531A7">
              <w:rPr>
                <w:noProof/>
                <w:webHidden/>
              </w:rPr>
              <w:instrText xml:space="preserve"> PAGEREF _Toc147842235 \h </w:instrText>
            </w:r>
            <w:r w:rsidR="004531A7">
              <w:rPr>
                <w:noProof/>
                <w:webHidden/>
              </w:rPr>
            </w:r>
            <w:r w:rsidR="004531A7">
              <w:rPr>
                <w:noProof/>
                <w:webHidden/>
              </w:rPr>
              <w:fldChar w:fldCharType="separate"/>
            </w:r>
            <w:r>
              <w:rPr>
                <w:noProof/>
                <w:webHidden/>
              </w:rPr>
              <w:t>36</w:t>
            </w:r>
            <w:r w:rsidR="004531A7">
              <w:rPr>
                <w:noProof/>
                <w:webHidden/>
              </w:rPr>
              <w:fldChar w:fldCharType="end"/>
            </w:r>
          </w:hyperlink>
        </w:p>
        <w:p w14:paraId="3264EC4D" w14:textId="38F5B608"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36" w:history="1">
            <w:r w:rsidR="004531A7" w:rsidRPr="0056454C">
              <w:rPr>
                <w:rStyle w:val="-"/>
                <w:noProof/>
                <w:lang w:val="el-GR"/>
              </w:rPr>
              <w:t>2.4</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Κατάρτιση - Περιεχόμενο Προσφορών</w:t>
            </w:r>
            <w:r w:rsidR="004531A7">
              <w:rPr>
                <w:noProof/>
                <w:webHidden/>
              </w:rPr>
              <w:tab/>
            </w:r>
            <w:r w:rsidR="004531A7">
              <w:rPr>
                <w:noProof/>
                <w:webHidden/>
              </w:rPr>
              <w:fldChar w:fldCharType="begin"/>
            </w:r>
            <w:r w:rsidR="004531A7">
              <w:rPr>
                <w:noProof/>
                <w:webHidden/>
              </w:rPr>
              <w:instrText xml:space="preserve"> PAGEREF _Toc147842236 \h </w:instrText>
            </w:r>
            <w:r w:rsidR="004531A7">
              <w:rPr>
                <w:noProof/>
                <w:webHidden/>
              </w:rPr>
            </w:r>
            <w:r w:rsidR="004531A7">
              <w:rPr>
                <w:noProof/>
                <w:webHidden/>
              </w:rPr>
              <w:fldChar w:fldCharType="separate"/>
            </w:r>
            <w:r>
              <w:rPr>
                <w:noProof/>
                <w:webHidden/>
              </w:rPr>
              <w:t>37</w:t>
            </w:r>
            <w:r w:rsidR="004531A7">
              <w:rPr>
                <w:noProof/>
                <w:webHidden/>
              </w:rPr>
              <w:fldChar w:fldCharType="end"/>
            </w:r>
          </w:hyperlink>
        </w:p>
        <w:p w14:paraId="64CA0AAE" w14:textId="6C61B512"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37" w:history="1">
            <w:r w:rsidR="004531A7" w:rsidRPr="0056454C">
              <w:rPr>
                <w:rStyle w:val="-"/>
                <w:noProof/>
                <w:lang w:val="el-GR"/>
              </w:rPr>
              <w:t>2.4.1</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Γενικοί όροι υποβολής προσφορών</w:t>
            </w:r>
            <w:r w:rsidR="004531A7">
              <w:rPr>
                <w:noProof/>
                <w:webHidden/>
              </w:rPr>
              <w:tab/>
            </w:r>
            <w:r w:rsidR="004531A7">
              <w:rPr>
                <w:noProof/>
                <w:webHidden/>
              </w:rPr>
              <w:fldChar w:fldCharType="begin"/>
            </w:r>
            <w:r w:rsidR="004531A7">
              <w:rPr>
                <w:noProof/>
                <w:webHidden/>
              </w:rPr>
              <w:instrText xml:space="preserve"> PAGEREF _Toc147842237 \h </w:instrText>
            </w:r>
            <w:r w:rsidR="004531A7">
              <w:rPr>
                <w:noProof/>
                <w:webHidden/>
              </w:rPr>
            </w:r>
            <w:r w:rsidR="004531A7">
              <w:rPr>
                <w:noProof/>
                <w:webHidden/>
              </w:rPr>
              <w:fldChar w:fldCharType="separate"/>
            </w:r>
            <w:r>
              <w:rPr>
                <w:noProof/>
                <w:webHidden/>
              </w:rPr>
              <w:t>37</w:t>
            </w:r>
            <w:r w:rsidR="004531A7">
              <w:rPr>
                <w:noProof/>
                <w:webHidden/>
              </w:rPr>
              <w:fldChar w:fldCharType="end"/>
            </w:r>
          </w:hyperlink>
        </w:p>
        <w:p w14:paraId="3608A4B5" w14:textId="0642E428"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38" w:history="1">
            <w:r w:rsidR="004531A7" w:rsidRPr="0056454C">
              <w:rPr>
                <w:rStyle w:val="-"/>
                <w:noProof/>
                <w:lang w:val="el-GR"/>
              </w:rPr>
              <w:t>2.4.2</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Χρόνος και Τρόπος υποβολής προσφορών</w:t>
            </w:r>
            <w:r w:rsidR="004531A7">
              <w:rPr>
                <w:noProof/>
                <w:webHidden/>
              </w:rPr>
              <w:tab/>
            </w:r>
            <w:r w:rsidR="004531A7">
              <w:rPr>
                <w:noProof/>
                <w:webHidden/>
              </w:rPr>
              <w:fldChar w:fldCharType="begin"/>
            </w:r>
            <w:r w:rsidR="004531A7">
              <w:rPr>
                <w:noProof/>
                <w:webHidden/>
              </w:rPr>
              <w:instrText xml:space="preserve"> PAGEREF _Toc147842238 \h </w:instrText>
            </w:r>
            <w:r w:rsidR="004531A7">
              <w:rPr>
                <w:noProof/>
                <w:webHidden/>
              </w:rPr>
            </w:r>
            <w:r w:rsidR="004531A7">
              <w:rPr>
                <w:noProof/>
                <w:webHidden/>
              </w:rPr>
              <w:fldChar w:fldCharType="separate"/>
            </w:r>
            <w:r>
              <w:rPr>
                <w:noProof/>
                <w:webHidden/>
              </w:rPr>
              <w:t>37</w:t>
            </w:r>
            <w:r w:rsidR="004531A7">
              <w:rPr>
                <w:noProof/>
                <w:webHidden/>
              </w:rPr>
              <w:fldChar w:fldCharType="end"/>
            </w:r>
          </w:hyperlink>
        </w:p>
        <w:p w14:paraId="04A37206" w14:textId="20EBC317"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39" w:history="1">
            <w:r w:rsidR="004531A7" w:rsidRPr="0056454C">
              <w:rPr>
                <w:rStyle w:val="-"/>
                <w:noProof/>
                <w:lang w:val="el-GR"/>
              </w:rPr>
              <w:t>2.4.3</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Περιεχόμενα Φακέλου «Δικαιολογητικά Συμμετοχής - Τεχνική Προσφορά»</w:t>
            </w:r>
            <w:r w:rsidR="004531A7">
              <w:rPr>
                <w:noProof/>
                <w:webHidden/>
              </w:rPr>
              <w:tab/>
            </w:r>
            <w:r w:rsidR="004531A7">
              <w:rPr>
                <w:noProof/>
                <w:webHidden/>
              </w:rPr>
              <w:fldChar w:fldCharType="begin"/>
            </w:r>
            <w:r w:rsidR="004531A7">
              <w:rPr>
                <w:noProof/>
                <w:webHidden/>
              </w:rPr>
              <w:instrText xml:space="preserve"> PAGEREF _Toc147842239 \h </w:instrText>
            </w:r>
            <w:r w:rsidR="004531A7">
              <w:rPr>
                <w:noProof/>
                <w:webHidden/>
              </w:rPr>
            </w:r>
            <w:r w:rsidR="004531A7">
              <w:rPr>
                <w:noProof/>
                <w:webHidden/>
              </w:rPr>
              <w:fldChar w:fldCharType="separate"/>
            </w:r>
            <w:r>
              <w:rPr>
                <w:noProof/>
                <w:webHidden/>
              </w:rPr>
              <w:t>40</w:t>
            </w:r>
            <w:r w:rsidR="004531A7">
              <w:rPr>
                <w:noProof/>
                <w:webHidden/>
              </w:rPr>
              <w:fldChar w:fldCharType="end"/>
            </w:r>
          </w:hyperlink>
        </w:p>
        <w:p w14:paraId="0D5A017C" w14:textId="3C10F83D" w:rsidR="004531A7" w:rsidRDefault="00BF2A7B">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47842240" w:history="1">
            <w:r w:rsidR="004531A7" w:rsidRPr="0056454C">
              <w:rPr>
                <w:rStyle w:val="-"/>
                <w:noProof/>
              </w:rPr>
              <w:t>2.4.3.1</w:t>
            </w:r>
            <w:r w:rsidR="004531A7">
              <w:rPr>
                <w:rFonts w:asciiTheme="minorHAnsi" w:eastAsiaTheme="minorEastAsia" w:hAnsiTheme="minorHAnsi" w:cstheme="minorBidi"/>
                <w:noProof/>
                <w:kern w:val="2"/>
                <w:sz w:val="22"/>
                <w:szCs w:val="22"/>
                <w:lang w:val="en-US"/>
                <w14:ligatures w14:val="standardContextual"/>
              </w:rPr>
              <w:tab/>
            </w:r>
            <w:r w:rsidR="004531A7" w:rsidRPr="0056454C">
              <w:rPr>
                <w:rStyle w:val="-"/>
                <w:noProof/>
              </w:rPr>
              <w:t>Δικαιολογητικά Συμμετοχής</w:t>
            </w:r>
            <w:r w:rsidR="004531A7">
              <w:rPr>
                <w:noProof/>
                <w:webHidden/>
              </w:rPr>
              <w:tab/>
            </w:r>
            <w:r w:rsidR="004531A7">
              <w:rPr>
                <w:noProof/>
                <w:webHidden/>
              </w:rPr>
              <w:fldChar w:fldCharType="begin"/>
            </w:r>
            <w:r w:rsidR="004531A7">
              <w:rPr>
                <w:noProof/>
                <w:webHidden/>
              </w:rPr>
              <w:instrText xml:space="preserve"> PAGEREF _Toc147842240 \h </w:instrText>
            </w:r>
            <w:r w:rsidR="004531A7">
              <w:rPr>
                <w:noProof/>
                <w:webHidden/>
              </w:rPr>
            </w:r>
            <w:r w:rsidR="004531A7">
              <w:rPr>
                <w:noProof/>
                <w:webHidden/>
              </w:rPr>
              <w:fldChar w:fldCharType="separate"/>
            </w:r>
            <w:r>
              <w:rPr>
                <w:noProof/>
                <w:webHidden/>
              </w:rPr>
              <w:t>40</w:t>
            </w:r>
            <w:r w:rsidR="004531A7">
              <w:rPr>
                <w:noProof/>
                <w:webHidden/>
              </w:rPr>
              <w:fldChar w:fldCharType="end"/>
            </w:r>
          </w:hyperlink>
        </w:p>
        <w:p w14:paraId="50F7B974" w14:textId="6E4B4E1E" w:rsidR="004531A7" w:rsidRDefault="00BF2A7B">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47842241" w:history="1">
            <w:r w:rsidR="004531A7" w:rsidRPr="0056454C">
              <w:rPr>
                <w:rStyle w:val="-"/>
                <w:noProof/>
                <w:lang w:val="el-GR"/>
              </w:rPr>
              <w:t>2.4.3.2</w:t>
            </w:r>
            <w:r w:rsidR="004531A7">
              <w:rPr>
                <w:rFonts w:asciiTheme="minorHAnsi" w:eastAsiaTheme="minorEastAsia" w:hAnsiTheme="minorHAnsi" w:cstheme="minorBidi"/>
                <w:noProof/>
                <w:kern w:val="2"/>
                <w:sz w:val="22"/>
                <w:szCs w:val="22"/>
                <w:lang w:val="en-US"/>
                <w14:ligatures w14:val="standardContextual"/>
              </w:rPr>
              <w:tab/>
            </w:r>
            <w:r w:rsidR="004531A7" w:rsidRPr="0056454C">
              <w:rPr>
                <w:rStyle w:val="-"/>
                <w:noProof/>
                <w:lang w:val="el-GR"/>
              </w:rPr>
              <w:t>Τεχνική Προσφορά</w:t>
            </w:r>
            <w:r w:rsidR="004531A7">
              <w:rPr>
                <w:noProof/>
                <w:webHidden/>
              </w:rPr>
              <w:tab/>
            </w:r>
            <w:r w:rsidR="004531A7">
              <w:rPr>
                <w:noProof/>
                <w:webHidden/>
              </w:rPr>
              <w:fldChar w:fldCharType="begin"/>
            </w:r>
            <w:r w:rsidR="004531A7">
              <w:rPr>
                <w:noProof/>
                <w:webHidden/>
              </w:rPr>
              <w:instrText xml:space="preserve"> PAGEREF _Toc147842241 \h </w:instrText>
            </w:r>
            <w:r w:rsidR="004531A7">
              <w:rPr>
                <w:noProof/>
                <w:webHidden/>
              </w:rPr>
            </w:r>
            <w:r w:rsidR="004531A7">
              <w:rPr>
                <w:noProof/>
                <w:webHidden/>
              </w:rPr>
              <w:fldChar w:fldCharType="separate"/>
            </w:r>
            <w:r>
              <w:rPr>
                <w:noProof/>
                <w:webHidden/>
              </w:rPr>
              <w:t>42</w:t>
            </w:r>
            <w:r w:rsidR="004531A7">
              <w:rPr>
                <w:noProof/>
                <w:webHidden/>
              </w:rPr>
              <w:fldChar w:fldCharType="end"/>
            </w:r>
          </w:hyperlink>
        </w:p>
        <w:p w14:paraId="4A9274F3" w14:textId="6B472BD9"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42" w:history="1">
            <w:r w:rsidR="004531A7" w:rsidRPr="0056454C">
              <w:rPr>
                <w:rStyle w:val="-"/>
                <w:noProof/>
                <w:lang w:val="el-GR"/>
              </w:rPr>
              <w:t>2.4.4</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Περιεχόμενα Φακέλου «Οικονομική Προσφορά» / Τρόπος σύνταξης και υποβολής οικονομικών προσφορών</w:t>
            </w:r>
            <w:r w:rsidR="004531A7">
              <w:rPr>
                <w:noProof/>
                <w:webHidden/>
              </w:rPr>
              <w:tab/>
            </w:r>
            <w:r w:rsidR="004531A7">
              <w:rPr>
                <w:noProof/>
                <w:webHidden/>
              </w:rPr>
              <w:fldChar w:fldCharType="begin"/>
            </w:r>
            <w:r w:rsidR="004531A7">
              <w:rPr>
                <w:noProof/>
                <w:webHidden/>
              </w:rPr>
              <w:instrText xml:space="preserve"> PAGEREF _Toc147842242 \h </w:instrText>
            </w:r>
            <w:r w:rsidR="004531A7">
              <w:rPr>
                <w:noProof/>
                <w:webHidden/>
              </w:rPr>
            </w:r>
            <w:r w:rsidR="004531A7">
              <w:rPr>
                <w:noProof/>
                <w:webHidden/>
              </w:rPr>
              <w:fldChar w:fldCharType="separate"/>
            </w:r>
            <w:r>
              <w:rPr>
                <w:noProof/>
                <w:webHidden/>
              </w:rPr>
              <w:t>42</w:t>
            </w:r>
            <w:r w:rsidR="004531A7">
              <w:rPr>
                <w:noProof/>
                <w:webHidden/>
              </w:rPr>
              <w:fldChar w:fldCharType="end"/>
            </w:r>
          </w:hyperlink>
        </w:p>
        <w:p w14:paraId="6F9D7800" w14:textId="14128055"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43" w:history="1">
            <w:r w:rsidR="004531A7" w:rsidRPr="0056454C">
              <w:rPr>
                <w:rStyle w:val="-"/>
                <w:noProof/>
                <w:lang w:val="el-GR"/>
              </w:rPr>
              <w:t>2.4.5</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Χρόνος ισχύος των προσφορών</w:t>
            </w:r>
            <w:r w:rsidR="004531A7">
              <w:rPr>
                <w:noProof/>
                <w:webHidden/>
              </w:rPr>
              <w:tab/>
            </w:r>
            <w:r w:rsidR="004531A7">
              <w:rPr>
                <w:noProof/>
                <w:webHidden/>
              </w:rPr>
              <w:fldChar w:fldCharType="begin"/>
            </w:r>
            <w:r w:rsidR="004531A7">
              <w:rPr>
                <w:noProof/>
                <w:webHidden/>
              </w:rPr>
              <w:instrText xml:space="preserve"> PAGEREF _Toc147842243 \h </w:instrText>
            </w:r>
            <w:r w:rsidR="004531A7">
              <w:rPr>
                <w:noProof/>
                <w:webHidden/>
              </w:rPr>
            </w:r>
            <w:r w:rsidR="004531A7">
              <w:rPr>
                <w:noProof/>
                <w:webHidden/>
              </w:rPr>
              <w:fldChar w:fldCharType="separate"/>
            </w:r>
            <w:r>
              <w:rPr>
                <w:noProof/>
                <w:webHidden/>
              </w:rPr>
              <w:t>43</w:t>
            </w:r>
            <w:r w:rsidR="004531A7">
              <w:rPr>
                <w:noProof/>
                <w:webHidden/>
              </w:rPr>
              <w:fldChar w:fldCharType="end"/>
            </w:r>
          </w:hyperlink>
        </w:p>
        <w:p w14:paraId="07117D28" w14:textId="24C24773"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44" w:history="1">
            <w:r w:rsidR="004531A7" w:rsidRPr="0056454C">
              <w:rPr>
                <w:rStyle w:val="-"/>
                <w:noProof/>
                <w:lang w:val="el-GR"/>
              </w:rPr>
              <w:t>2.4.6</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Λόγοι απόρριψης προσφορών</w:t>
            </w:r>
            <w:r w:rsidR="004531A7">
              <w:rPr>
                <w:noProof/>
                <w:webHidden/>
              </w:rPr>
              <w:tab/>
            </w:r>
            <w:r w:rsidR="004531A7">
              <w:rPr>
                <w:noProof/>
                <w:webHidden/>
              </w:rPr>
              <w:fldChar w:fldCharType="begin"/>
            </w:r>
            <w:r w:rsidR="004531A7">
              <w:rPr>
                <w:noProof/>
                <w:webHidden/>
              </w:rPr>
              <w:instrText xml:space="preserve"> PAGEREF _Toc147842244 \h </w:instrText>
            </w:r>
            <w:r w:rsidR="004531A7">
              <w:rPr>
                <w:noProof/>
                <w:webHidden/>
              </w:rPr>
            </w:r>
            <w:r w:rsidR="004531A7">
              <w:rPr>
                <w:noProof/>
                <w:webHidden/>
              </w:rPr>
              <w:fldChar w:fldCharType="separate"/>
            </w:r>
            <w:r>
              <w:rPr>
                <w:noProof/>
                <w:webHidden/>
              </w:rPr>
              <w:t>43</w:t>
            </w:r>
            <w:r w:rsidR="004531A7">
              <w:rPr>
                <w:noProof/>
                <w:webHidden/>
              </w:rPr>
              <w:fldChar w:fldCharType="end"/>
            </w:r>
          </w:hyperlink>
        </w:p>
        <w:p w14:paraId="44FB2366" w14:textId="2BCC711F" w:rsidR="004531A7" w:rsidRDefault="00BF2A7B">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47842245" w:history="1">
            <w:r w:rsidR="004531A7" w:rsidRPr="0056454C">
              <w:rPr>
                <w:rStyle w:val="-"/>
                <w:noProof/>
              </w:rPr>
              <w:t>3.</w:t>
            </w:r>
            <w:r w:rsidR="004531A7">
              <w:rPr>
                <w:rFonts w:asciiTheme="minorHAnsi" w:eastAsiaTheme="minorEastAsia" w:hAnsiTheme="minorHAnsi" w:cstheme="minorBidi"/>
                <w:b w:val="0"/>
                <w:bCs w:val="0"/>
                <w:caps w:val="0"/>
                <w:noProof/>
                <w:kern w:val="2"/>
                <w:sz w:val="22"/>
                <w:szCs w:val="22"/>
                <w:lang w:val="en-US"/>
                <w14:ligatures w14:val="standardContextual"/>
              </w:rPr>
              <w:tab/>
            </w:r>
            <w:r w:rsidR="004531A7" w:rsidRPr="0056454C">
              <w:rPr>
                <w:rStyle w:val="-"/>
                <w:noProof/>
              </w:rPr>
              <w:t>ΔΙΕΝΕΡΓΕΙΑ ΔΙΑΔΙΚΑΣΙΑΣ - ΑΞΙΟΛΟΓΗΣΗ ΠΡΟΣΦΟΡΩΝ</w:t>
            </w:r>
            <w:r w:rsidR="004531A7">
              <w:rPr>
                <w:noProof/>
                <w:webHidden/>
              </w:rPr>
              <w:tab/>
            </w:r>
            <w:r w:rsidR="004531A7">
              <w:rPr>
                <w:noProof/>
                <w:webHidden/>
              </w:rPr>
              <w:fldChar w:fldCharType="begin"/>
            </w:r>
            <w:r w:rsidR="004531A7">
              <w:rPr>
                <w:noProof/>
                <w:webHidden/>
              </w:rPr>
              <w:instrText xml:space="preserve"> PAGEREF _Toc147842245 \h </w:instrText>
            </w:r>
            <w:r w:rsidR="004531A7">
              <w:rPr>
                <w:noProof/>
                <w:webHidden/>
              </w:rPr>
            </w:r>
            <w:r w:rsidR="004531A7">
              <w:rPr>
                <w:noProof/>
                <w:webHidden/>
              </w:rPr>
              <w:fldChar w:fldCharType="separate"/>
            </w:r>
            <w:r>
              <w:rPr>
                <w:noProof/>
                <w:webHidden/>
              </w:rPr>
              <w:t>45</w:t>
            </w:r>
            <w:r w:rsidR="004531A7">
              <w:rPr>
                <w:noProof/>
                <w:webHidden/>
              </w:rPr>
              <w:fldChar w:fldCharType="end"/>
            </w:r>
          </w:hyperlink>
        </w:p>
        <w:p w14:paraId="7189DEE9" w14:textId="28B0D038"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46" w:history="1">
            <w:r w:rsidR="004531A7" w:rsidRPr="0056454C">
              <w:rPr>
                <w:rStyle w:val="-"/>
                <w:noProof/>
                <w:lang w:val="el-GR"/>
              </w:rPr>
              <w:t>3.1</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Αποσφράγιση και αξιολόγηση προσφορών</w:t>
            </w:r>
            <w:r w:rsidR="004531A7">
              <w:rPr>
                <w:noProof/>
                <w:webHidden/>
              </w:rPr>
              <w:tab/>
            </w:r>
            <w:r w:rsidR="004531A7">
              <w:rPr>
                <w:noProof/>
                <w:webHidden/>
              </w:rPr>
              <w:fldChar w:fldCharType="begin"/>
            </w:r>
            <w:r w:rsidR="004531A7">
              <w:rPr>
                <w:noProof/>
                <w:webHidden/>
              </w:rPr>
              <w:instrText xml:space="preserve"> PAGEREF _Toc147842246 \h </w:instrText>
            </w:r>
            <w:r w:rsidR="004531A7">
              <w:rPr>
                <w:noProof/>
                <w:webHidden/>
              </w:rPr>
            </w:r>
            <w:r w:rsidR="004531A7">
              <w:rPr>
                <w:noProof/>
                <w:webHidden/>
              </w:rPr>
              <w:fldChar w:fldCharType="separate"/>
            </w:r>
            <w:r>
              <w:rPr>
                <w:noProof/>
                <w:webHidden/>
              </w:rPr>
              <w:t>45</w:t>
            </w:r>
            <w:r w:rsidR="004531A7">
              <w:rPr>
                <w:noProof/>
                <w:webHidden/>
              </w:rPr>
              <w:fldChar w:fldCharType="end"/>
            </w:r>
          </w:hyperlink>
        </w:p>
        <w:p w14:paraId="51398F33" w14:textId="408BCA7C"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47" w:history="1">
            <w:r w:rsidR="004531A7" w:rsidRPr="0056454C">
              <w:rPr>
                <w:rStyle w:val="-"/>
                <w:noProof/>
                <w:lang w:val="el-GR"/>
              </w:rPr>
              <w:t>3.1.1</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Ηλεκτρονική αποσφράγιση προσφορών</w:t>
            </w:r>
            <w:r w:rsidR="004531A7">
              <w:rPr>
                <w:noProof/>
                <w:webHidden/>
              </w:rPr>
              <w:tab/>
            </w:r>
            <w:r w:rsidR="004531A7">
              <w:rPr>
                <w:noProof/>
                <w:webHidden/>
              </w:rPr>
              <w:fldChar w:fldCharType="begin"/>
            </w:r>
            <w:r w:rsidR="004531A7">
              <w:rPr>
                <w:noProof/>
                <w:webHidden/>
              </w:rPr>
              <w:instrText xml:space="preserve"> PAGEREF _Toc147842247 \h </w:instrText>
            </w:r>
            <w:r w:rsidR="004531A7">
              <w:rPr>
                <w:noProof/>
                <w:webHidden/>
              </w:rPr>
            </w:r>
            <w:r w:rsidR="004531A7">
              <w:rPr>
                <w:noProof/>
                <w:webHidden/>
              </w:rPr>
              <w:fldChar w:fldCharType="separate"/>
            </w:r>
            <w:r>
              <w:rPr>
                <w:noProof/>
                <w:webHidden/>
              </w:rPr>
              <w:t>45</w:t>
            </w:r>
            <w:r w:rsidR="004531A7">
              <w:rPr>
                <w:noProof/>
                <w:webHidden/>
              </w:rPr>
              <w:fldChar w:fldCharType="end"/>
            </w:r>
          </w:hyperlink>
        </w:p>
        <w:p w14:paraId="2837696D" w14:textId="3977F320" w:rsidR="004531A7" w:rsidRDefault="00BF2A7B">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48" w:history="1">
            <w:r w:rsidR="004531A7" w:rsidRPr="0056454C">
              <w:rPr>
                <w:rStyle w:val="-"/>
                <w:noProof/>
                <w:lang w:val="el-GR"/>
              </w:rPr>
              <w:t>3.1.2</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Αξιολόγηση προσφορών</w:t>
            </w:r>
            <w:r w:rsidR="004531A7">
              <w:rPr>
                <w:noProof/>
                <w:webHidden/>
              </w:rPr>
              <w:tab/>
            </w:r>
            <w:r w:rsidR="004531A7">
              <w:rPr>
                <w:noProof/>
                <w:webHidden/>
              </w:rPr>
              <w:fldChar w:fldCharType="begin"/>
            </w:r>
            <w:r w:rsidR="004531A7">
              <w:rPr>
                <w:noProof/>
                <w:webHidden/>
              </w:rPr>
              <w:instrText xml:space="preserve"> PAGEREF _Toc147842248 \h </w:instrText>
            </w:r>
            <w:r w:rsidR="004531A7">
              <w:rPr>
                <w:noProof/>
                <w:webHidden/>
              </w:rPr>
            </w:r>
            <w:r w:rsidR="004531A7">
              <w:rPr>
                <w:noProof/>
                <w:webHidden/>
              </w:rPr>
              <w:fldChar w:fldCharType="separate"/>
            </w:r>
            <w:r>
              <w:rPr>
                <w:noProof/>
                <w:webHidden/>
              </w:rPr>
              <w:t>45</w:t>
            </w:r>
            <w:r w:rsidR="004531A7">
              <w:rPr>
                <w:noProof/>
                <w:webHidden/>
              </w:rPr>
              <w:fldChar w:fldCharType="end"/>
            </w:r>
          </w:hyperlink>
        </w:p>
        <w:p w14:paraId="70D44287" w14:textId="0ABCB5D8"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49" w:history="1">
            <w:r w:rsidR="004531A7" w:rsidRPr="0056454C">
              <w:rPr>
                <w:rStyle w:val="-"/>
                <w:noProof/>
                <w:lang w:val="el-GR"/>
              </w:rPr>
              <w:t>3.2</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Πρόσκληση υποβολής δικαιολογητικών προσωρινού αναδόχου - Δικαιολογητικά προσωρινού αναδόχου</w:t>
            </w:r>
            <w:r w:rsidR="004531A7">
              <w:rPr>
                <w:noProof/>
                <w:webHidden/>
              </w:rPr>
              <w:tab/>
            </w:r>
            <w:r w:rsidR="004531A7">
              <w:rPr>
                <w:noProof/>
                <w:webHidden/>
              </w:rPr>
              <w:fldChar w:fldCharType="begin"/>
            </w:r>
            <w:r w:rsidR="004531A7">
              <w:rPr>
                <w:noProof/>
                <w:webHidden/>
              </w:rPr>
              <w:instrText xml:space="preserve"> PAGEREF _Toc147842249 \h </w:instrText>
            </w:r>
            <w:r w:rsidR="004531A7">
              <w:rPr>
                <w:noProof/>
                <w:webHidden/>
              </w:rPr>
            </w:r>
            <w:r w:rsidR="004531A7">
              <w:rPr>
                <w:noProof/>
                <w:webHidden/>
              </w:rPr>
              <w:fldChar w:fldCharType="separate"/>
            </w:r>
            <w:r>
              <w:rPr>
                <w:noProof/>
                <w:webHidden/>
              </w:rPr>
              <w:t>47</w:t>
            </w:r>
            <w:r w:rsidR="004531A7">
              <w:rPr>
                <w:noProof/>
                <w:webHidden/>
              </w:rPr>
              <w:fldChar w:fldCharType="end"/>
            </w:r>
          </w:hyperlink>
        </w:p>
        <w:p w14:paraId="1A091D45" w14:textId="76AD7667"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50" w:history="1">
            <w:r w:rsidR="004531A7" w:rsidRPr="0056454C">
              <w:rPr>
                <w:rStyle w:val="-"/>
                <w:noProof/>
                <w:lang w:val="el-GR"/>
              </w:rPr>
              <w:t>3.3</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Κατακύρωση - σύναψη σύμβασης</w:t>
            </w:r>
            <w:r w:rsidR="004531A7">
              <w:rPr>
                <w:noProof/>
                <w:webHidden/>
              </w:rPr>
              <w:tab/>
            </w:r>
            <w:r w:rsidR="004531A7">
              <w:rPr>
                <w:noProof/>
                <w:webHidden/>
              </w:rPr>
              <w:fldChar w:fldCharType="begin"/>
            </w:r>
            <w:r w:rsidR="004531A7">
              <w:rPr>
                <w:noProof/>
                <w:webHidden/>
              </w:rPr>
              <w:instrText xml:space="preserve"> PAGEREF _Toc147842250 \h </w:instrText>
            </w:r>
            <w:r w:rsidR="004531A7">
              <w:rPr>
                <w:noProof/>
                <w:webHidden/>
              </w:rPr>
            </w:r>
            <w:r w:rsidR="004531A7">
              <w:rPr>
                <w:noProof/>
                <w:webHidden/>
              </w:rPr>
              <w:fldChar w:fldCharType="separate"/>
            </w:r>
            <w:r>
              <w:rPr>
                <w:noProof/>
                <w:webHidden/>
              </w:rPr>
              <w:t>48</w:t>
            </w:r>
            <w:r w:rsidR="004531A7">
              <w:rPr>
                <w:noProof/>
                <w:webHidden/>
              </w:rPr>
              <w:fldChar w:fldCharType="end"/>
            </w:r>
          </w:hyperlink>
        </w:p>
        <w:p w14:paraId="6AB4AD04" w14:textId="7196A8B8"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51" w:history="1">
            <w:r w:rsidR="004531A7" w:rsidRPr="0056454C">
              <w:rPr>
                <w:rStyle w:val="-"/>
                <w:noProof/>
                <w:lang w:val="el-GR"/>
              </w:rPr>
              <w:t>3.4</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Προδικαστικές Προσφυγές - Προσωρινή και Οριστική Δικαστική Προστασία</w:t>
            </w:r>
            <w:r w:rsidR="004531A7">
              <w:rPr>
                <w:noProof/>
                <w:webHidden/>
              </w:rPr>
              <w:tab/>
            </w:r>
            <w:r w:rsidR="004531A7">
              <w:rPr>
                <w:noProof/>
                <w:webHidden/>
              </w:rPr>
              <w:fldChar w:fldCharType="begin"/>
            </w:r>
            <w:r w:rsidR="004531A7">
              <w:rPr>
                <w:noProof/>
                <w:webHidden/>
              </w:rPr>
              <w:instrText xml:space="preserve"> PAGEREF _Toc147842251 \h </w:instrText>
            </w:r>
            <w:r w:rsidR="004531A7">
              <w:rPr>
                <w:noProof/>
                <w:webHidden/>
              </w:rPr>
            </w:r>
            <w:r w:rsidR="004531A7">
              <w:rPr>
                <w:noProof/>
                <w:webHidden/>
              </w:rPr>
              <w:fldChar w:fldCharType="separate"/>
            </w:r>
            <w:r>
              <w:rPr>
                <w:noProof/>
                <w:webHidden/>
              </w:rPr>
              <w:t>50</w:t>
            </w:r>
            <w:r w:rsidR="004531A7">
              <w:rPr>
                <w:noProof/>
                <w:webHidden/>
              </w:rPr>
              <w:fldChar w:fldCharType="end"/>
            </w:r>
          </w:hyperlink>
        </w:p>
        <w:p w14:paraId="305E6133" w14:textId="409C6559"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52" w:history="1">
            <w:r w:rsidR="004531A7" w:rsidRPr="0056454C">
              <w:rPr>
                <w:rStyle w:val="-"/>
                <w:noProof/>
                <w:lang w:val="el-GR"/>
              </w:rPr>
              <w:t>3.5</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Ματαίωση Διαδικασίας</w:t>
            </w:r>
            <w:r w:rsidR="004531A7">
              <w:rPr>
                <w:noProof/>
                <w:webHidden/>
              </w:rPr>
              <w:tab/>
            </w:r>
            <w:r w:rsidR="004531A7">
              <w:rPr>
                <w:noProof/>
                <w:webHidden/>
              </w:rPr>
              <w:fldChar w:fldCharType="begin"/>
            </w:r>
            <w:r w:rsidR="004531A7">
              <w:rPr>
                <w:noProof/>
                <w:webHidden/>
              </w:rPr>
              <w:instrText xml:space="preserve"> PAGEREF _Toc147842252 \h </w:instrText>
            </w:r>
            <w:r w:rsidR="004531A7">
              <w:rPr>
                <w:noProof/>
                <w:webHidden/>
              </w:rPr>
            </w:r>
            <w:r w:rsidR="004531A7">
              <w:rPr>
                <w:noProof/>
                <w:webHidden/>
              </w:rPr>
              <w:fldChar w:fldCharType="separate"/>
            </w:r>
            <w:r>
              <w:rPr>
                <w:noProof/>
                <w:webHidden/>
              </w:rPr>
              <w:t>53</w:t>
            </w:r>
            <w:r w:rsidR="004531A7">
              <w:rPr>
                <w:noProof/>
                <w:webHidden/>
              </w:rPr>
              <w:fldChar w:fldCharType="end"/>
            </w:r>
          </w:hyperlink>
        </w:p>
        <w:p w14:paraId="2FC3A6D6" w14:textId="617DD8E4" w:rsidR="004531A7" w:rsidRDefault="00BF2A7B">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47842253" w:history="1">
            <w:r w:rsidR="004531A7" w:rsidRPr="0056454C">
              <w:rPr>
                <w:rStyle w:val="-"/>
                <w:noProof/>
              </w:rPr>
              <w:t>4.</w:t>
            </w:r>
            <w:r w:rsidR="004531A7">
              <w:rPr>
                <w:rFonts w:asciiTheme="minorHAnsi" w:eastAsiaTheme="minorEastAsia" w:hAnsiTheme="minorHAnsi" w:cstheme="minorBidi"/>
                <w:b w:val="0"/>
                <w:bCs w:val="0"/>
                <w:caps w:val="0"/>
                <w:noProof/>
                <w:kern w:val="2"/>
                <w:sz w:val="22"/>
                <w:szCs w:val="22"/>
                <w:lang w:val="en-US"/>
                <w14:ligatures w14:val="standardContextual"/>
              </w:rPr>
              <w:tab/>
            </w:r>
            <w:r w:rsidR="004531A7" w:rsidRPr="0056454C">
              <w:rPr>
                <w:rStyle w:val="-"/>
                <w:noProof/>
              </w:rPr>
              <w:t>ΟΡΟΙ ΕΚΤΕΛΕΣΗΣ ΤΗΣ ΣΥΜΒΑΣΗΣ</w:t>
            </w:r>
            <w:r w:rsidR="004531A7">
              <w:rPr>
                <w:noProof/>
                <w:webHidden/>
              </w:rPr>
              <w:tab/>
            </w:r>
            <w:r w:rsidR="004531A7">
              <w:rPr>
                <w:noProof/>
                <w:webHidden/>
              </w:rPr>
              <w:fldChar w:fldCharType="begin"/>
            </w:r>
            <w:r w:rsidR="004531A7">
              <w:rPr>
                <w:noProof/>
                <w:webHidden/>
              </w:rPr>
              <w:instrText xml:space="preserve"> PAGEREF _Toc147842253 \h </w:instrText>
            </w:r>
            <w:r w:rsidR="004531A7">
              <w:rPr>
                <w:noProof/>
                <w:webHidden/>
              </w:rPr>
            </w:r>
            <w:r w:rsidR="004531A7">
              <w:rPr>
                <w:noProof/>
                <w:webHidden/>
              </w:rPr>
              <w:fldChar w:fldCharType="separate"/>
            </w:r>
            <w:r>
              <w:rPr>
                <w:noProof/>
                <w:webHidden/>
              </w:rPr>
              <w:t>54</w:t>
            </w:r>
            <w:r w:rsidR="004531A7">
              <w:rPr>
                <w:noProof/>
                <w:webHidden/>
              </w:rPr>
              <w:fldChar w:fldCharType="end"/>
            </w:r>
          </w:hyperlink>
        </w:p>
        <w:p w14:paraId="7FE43A41" w14:textId="12DFD4DF"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54" w:history="1">
            <w:r w:rsidR="004531A7" w:rsidRPr="0056454C">
              <w:rPr>
                <w:rStyle w:val="-"/>
                <w:noProof/>
                <w:lang w:val="el-GR"/>
              </w:rPr>
              <w:t>4.1</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Εγγυήσεις (καλής εκτέλεσης)</w:t>
            </w:r>
            <w:r w:rsidR="004531A7">
              <w:rPr>
                <w:noProof/>
                <w:webHidden/>
              </w:rPr>
              <w:tab/>
            </w:r>
            <w:r w:rsidR="004531A7">
              <w:rPr>
                <w:noProof/>
                <w:webHidden/>
              </w:rPr>
              <w:fldChar w:fldCharType="begin"/>
            </w:r>
            <w:r w:rsidR="004531A7">
              <w:rPr>
                <w:noProof/>
                <w:webHidden/>
              </w:rPr>
              <w:instrText xml:space="preserve"> PAGEREF _Toc147842254 \h </w:instrText>
            </w:r>
            <w:r w:rsidR="004531A7">
              <w:rPr>
                <w:noProof/>
                <w:webHidden/>
              </w:rPr>
            </w:r>
            <w:r w:rsidR="004531A7">
              <w:rPr>
                <w:noProof/>
                <w:webHidden/>
              </w:rPr>
              <w:fldChar w:fldCharType="separate"/>
            </w:r>
            <w:r>
              <w:rPr>
                <w:noProof/>
                <w:webHidden/>
              </w:rPr>
              <w:t>54</w:t>
            </w:r>
            <w:r w:rsidR="004531A7">
              <w:rPr>
                <w:noProof/>
                <w:webHidden/>
              </w:rPr>
              <w:fldChar w:fldCharType="end"/>
            </w:r>
          </w:hyperlink>
        </w:p>
        <w:p w14:paraId="719BB9A2" w14:textId="13E5E0EF"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55" w:history="1">
            <w:r w:rsidR="004531A7" w:rsidRPr="0056454C">
              <w:rPr>
                <w:rStyle w:val="-"/>
                <w:noProof/>
                <w:lang w:val="el-GR"/>
              </w:rPr>
              <w:t>4.2</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Συμβατικό πλαίσιο – Εφαρμοστέα νομοθεσία</w:t>
            </w:r>
            <w:r w:rsidR="004531A7">
              <w:rPr>
                <w:noProof/>
                <w:webHidden/>
              </w:rPr>
              <w:tab/>
            </w:r>
            <w:r w:rsidR="004531A7">
              <w:rPr>
                <w:noProof/>
                <w:webHidden/>
              </w:rPr>
              <w:fldChar w:fldCharType="begin"/>
            </w:r>
            <w:r w:rsidR="004531A7">
              <w:rPr>
                <w:noProof/>
                <w:webHidden/>
              </w:rPr>
              <w:instrText xml:space="preserve"> PAGEREF _Toc147842255 \h </w:instrText>
            </w:r>
            <w:r w:rsidR="004531A7">
              <w:rPr>
                <w:noProof/>
                <w:webHidden/>
              </w:rPr>
            </w:r>
            <w:r w:rsidR="004531A7">
              <w:rPr>
                <w:noProof/>
                <w:webHidden/>
              </w:rPr>
              <w:fldChar w:fldCharType="separate"/>
            </w:r>
            <w:r>
              <w:rPr>
                <w:noProof/>
                <w:webHidden/>
              </w:rPr>
              <w:t>54</w:t>
            </w:r>
            <w:r w:rsidR="004531A7">
              <w:rPr>
                <w:noProof/>
                <w:webHidden/>
              </w:rPr>
              <w:fldChar w:fldCharType="end"/>
            </w:r>
          </w:hyperlink>
        </w:p>
        <w:p w14:paraId="7E2D7CF3" w14:textId="26E4FBDC"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56" w:history="1">
            <w:r w:rsidR="004531A7" w:rsidRPr="0056454C">
              <w:rPr>
                <w:rStyle w:val="-"/>
                <w:noProof/>
                <w:lang w:val="el-GR"/>
              </w:rPr>
              <w:t>4.3</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Όροι εκτέλεσης της σύμβασης</w:t>
            </w:r>
            <w:r w:rsidR="004531A7">
              <w:rPr>
                <w:noProof/>
                <w:webHidden/>
              </w:rPr>
              <w:tab/>
            </w:r>
            <w:r w:rsidR="004531A7">
              <w:rPr>
                <w:noProof/>
                <w:webHidden/>
              </w:rPr>
              <w:fldChar w:fldCharType="begin"/>
            </w:r>
            <w:r w:rsidR="004531A7">
              <w:rPr>
                <w:noProof/>
                <w:webHidden/>
              </w:rPr>
              <w:instrText xml:space="preserve"> PAGEREF _Toc147842256 \h </w:instrText>
            </w:r>
            <w:r w:rsidR="004531A7">
              <w:rPr>
                <w:noProof/>
                <w:webHidden/>
              </w:rPr>
            </w:r>
            <w:r w:rsidR="004531A7">
              <w:rPr>
                <w:noProof/>
                <w:webHidden/>
              </w:rPr>
              <w:fldChar w:fldCharType="separate"/>
            </w:r>
            <w:r>
              <w:rPr>
                <w:noProof/>
                <w:webHidden/>
              </w:rPr>
              <w:t>55</w:t>
            </w:r>
            <w:r w:rsidR="004531A7">
              <w:rPr>
                <w:noProof/>
                <w:webHidden/>
              </w:rPr>
              <w:fldChar w:fldCharType="end"/>
            </w:r>
          </w:hyperlink>
        </w:p>
        <w:p w14:paraId="321F7548" w14:textId="215DA800"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57" w:history="1">
            <w:r w:rsidR="004531A7" w:rsidRPr="0056454C">
              <w:rPr>
                <w:rStyle w:val="-"/>
                <w:noProof/>
                <w:lang w:val="el-GR"/>
              </w:rPr>
              <w:t>4.4</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Υπεργολαβία</w:t>
            </w:r>
            <w:r w:rsidR="004531A7">
              <w:rPr>
                <w:noProof/>
                <w:webHidden/>
              </w:rPr>
              <w:tab/>
            </w:r>
            <w:r w:rsidR="004531A7">
              <w:rPr>
                <w:noProof/>
                <w:webHidden/>
              </w:rPr>
              <w:fldChar w:fldCharType="begin"/>
            </w:r>
            <w:r w:rsidR="004531A7">
              <w:rPr>
                <w:noProof/>
                <w:webHidden/>
              </w:rPr>
              <w:instrText xml:space="preserve"> PAGEREF _Toc147842257 \h </w:instrText>
            </w:r>
            <w:r w:rsidR="004531A7">
              <w:rPr>
                <w:noProof/>
                <w:webHidden/>
              </w:rPr>
            </w:r>
            <w:r w:rsidR="004531A7">
              <w:rPr>
                <w:noProof/>
                <w:webHidden/>
              </w:rPr>
              <w:fldChar w:fldCharType="separate"/>
            </w:r>
            <w:r>
              <w:rPr>
                <w:noProof/>
                <w:webHidden/>
              </w:rPr>
              <w:t>57</w:t>
            </w:r>
            <w:r w:rsidR="004531A7">
              <w:rPr>
                <w:noProof/>
                <w:webHidden/>
              </w:rPr>
              <w:fldChar w:fldCharType="end"/>
            </w:r>
          </w:hyperlink>
        </w:p>
        <w:p w14:paraId="7BE3207F" w14:textId="03A2292F"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58" w:history="1">
            <w:r w:rsidR="004531A7" w:rsidRPr="0056454C">
              <w:rPr>
                <w:rStyle w:val="-"/>
                <w:noProof/>
                <w:lang w:val="el-GR"/>
              </w:rPr>
              <w:t>4.5</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Τροποποίηση σύμβασης κατά τη διάρκειά της</w:t>
            </w:r>
            <w:r w:rsidR="004531A7">
              <w:rPr>
                <w:noProof/>
                <w:webHidden/>
              </w:rPr>
              <w:tab/>
            </w:r>
            <w:r w:rsidR="004531A7">
              <w:rPr>
                <w:noProof/>
                <w:webHidden/>
              </w:rPr>
              <w:fldChar w:fldCharType="begin"/>
            </w:r>
            <w:r w:rsidR="004531A7">
              <w:rPr>
                <w:noProof/>
                <w:webHidden/>
              </w:rPr>
              <w:instrText xml:space="preserve"> PAGEREF _Toc147842258 \h </w:instrText>
            </w:r>
            <w:r w:rsidR="004531A7">
              <w:rPr>
                <w:noProof/>
                <w:webHidden/>
              </w:rPr>
            </w:r>
            <w:r w:rsidR="004531A7">
              <w:rPr>
                <w:noProof/>
                <w:webHidden/>
              </w:rPr>
              <w:fldChar w:fldCharType="separate"/>
            </w:r>
            <w:r>
              <w:rPr>
                <w:noProof/>
                <w:webHidden/>
              </w:rPr>
              <w:t>58</w:t>
            </w:r>
            <w:r w:rsidR="004531A7">
              <w:rPr>
                <w:noProof/>
                <w:webHidden/>
              </w:rPr>
              <w:fldChar w:fldCharType="end"/>
            </w:r>
          </w:hyperlink>
        </w:p>
        <w:p w14:paraId="5362A411" w14:textId="069546DE"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59" w:history="1">
            <w:r w:rsidR="004531A7" w:rsidRPr="0056454C">
              <w:rPr>
                <w:rStyle w:val="-"/>
                <w:noProof/>
                <w:lang w:val="el-GR"/>
              </w:rPr>
              <w:t>4.6</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Δικαίωμα μονομερούς λύσης της σύμβασης</w:t>
            </w:r>
            <w:r w:rsidR="004531A7">
              <w:rPr>
                <w:noProof/>
                <w:webHidden/>
              </w:rPr>
              <w:tab/>
            </w:r>
            <w:r w:rsidR="004531A7">
              <w:rPr>
                <w:noProof/>
                <w:webHidden/>
              </w:rPr>
              <w:fldChar w:fldCharType="begin"/>
            </w:r>
            <w:r w:rsidR="004531A7">
              <w:rPr>
                <w:noProof/>
                <w:webHidden/>
              </w:rPr>
              <w:instrText xml:space="preserve"> PAGEREF _Toc147842259 \h </w:instrText>
            </w:r>
            <w:r w:rsidR="004531A7">
              <w:rPr>
                <w:noProof/>
                <w:webHidden/>
              </w:rPr>
            </w:r>
            <w:r w:rsidR="004531A7">
              <w:rPr>
                <w:noProof/>
                <w:webHidden/>
              </w:rPr>
              <w:fldChar w:fldCharType="separate"/>
            </w:r>
            <w:r>
              <w:rPr>
                <w:noProof/>
                <w:webHidden/>
              </w:rPr>
              <w:t>58</w:t>
            </w:r>
            <w:r w:rsidR="004531A7">
              <w:rPr>
                <w:noProof/>
                <w:webHidden/>
              </w:rPr>
              <w:fldChar w:fldCharType="end"/>
            </w:r>
          </w:hyperlink>
        </w:p>
        <w:p w14:paraId="0A3D0ACD" w14:textId="67C727AC" w:rsidR="004531A7" w:rsidRDefault="00BF2A7B">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47842260" w:history="1">
            <w:r w:rsidR="004531A7" w:rsidRPr="0056454C">
              <w:rPr>
                <w:rStyle w:val="-"/>
                <w:noProof/>
                <w:lang w:val="el-GR"/>
              </w:rPr>
              <w:t>5.</w:t>
            </w:r>
            <w:r w:rsidR="004531A7">
              <w:rPr>
                <w:rFonts w:asciiTheme="minorHAnsi" w:eastAsiaTheme="minorEastAsia" w:hAnsiTheme="minorHAnsi" w:cstheme="minorBidi"/>
                <w:b w:val="0"/>
                <w:bCs w:val="0"/>
                <w:caps w:val="0"/>
                <w:noProof/>
                <w:kern w:val="2"/>
                <w:sz w:val="22"/>
                <w:szCs w:val="22"/>
                <w:lang w:val="en-US"/>
                <w14:ligatures w14:val="standardContextual"/>
              </w:rPr>
              <w:tab/>
            </w:r>
            <w:r w:rsidR="004531A7" w:rsidRPr="0056454C">
              <w:rPr>
                <w:rStyle w:val="-"/>
                <w:noProof/>
                <w:lang w:val="el-GR"/>
              </w:rPr>
              <w:t>ΕΙΔΙΚΟΙ ΟΡΟΙ ΕΚΤΕΛΕΣΗΣ ΤΗΣ ΣΥΜΒΑΣΗΣ</w:t>
            </w:r>
            <w:r w:rsidR="004531A7">
              <w:rPr>
                <w:noProof/>
                <w:webHidden/>
              </w:rPr>
              <w:tab/>
            </w:r>
            <w:r w:rsidR="004531A7">
              <w:rPr>
                <w:noProof/>
                <w:webHidden/>
              </w:rPr>
              <w:fldChar w:fldCharType="begin"/>
            </w:r>
            <w:r w:rsidR="004531A7">
              <w:rPr>
                <w:noProof/>
                <w:webHidden/>
              </w:rPr>
              <w:instrText xml:space="preserve"> PAGEREF _Toc147842260 \h </w:instrText>
            </w:r>
            <w:r w:rsidR="004531A7">
              <w:rPr>
                <w:noProof/>
                <w:webHidden/>
              </w:rPr>
            </w:r>
            <w:r w:rsidR="004531A7">
              <w:rPr>
                <w:noProof/>
                <w:webHidden/>
              </w:rPr>
              <w:fldChar w:fldCharType="separate"/>
            </w:r>
            <w:r>
              <w:rPr>
                <w:noProof/>
                <w:webHidden/>
              </w:rPr>
              <w:t>60</w:t>
            </w:r>
            <w:r w:rsidR="004531A7">
              <w:rPr>
                <w:noProof/>
                <w:webHidden/>
              </w:rPr>
              <w:fldChar w:fldCharType="end"/>
            </w:r>
          </w:hyperlink>
        </w:p>
        <w:p w14:paraId="62D42027" w14:textId="55ACFFE7"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61" w:history="1">
            <w:r w:rsidR="004531A7" w:rsidRPr="0056454C">
              <w:rPr>
                <w:rStyle w:val="-"/>
                <w:noProof/>
                <w:lang w:val="el-GR"/>
              </w:rPr>
              <w:t>5.1</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Τρόπος πληρωμής</w:t>
            </w:r>
            <w:r w:rsidR="004531A7">
              <w:rPr>
                <w:noProof/>
                <w:webHidden/>
              </w:rPr>
              <w:tab/>
            </w:r>
            <w:r w:rsidR="004531A7">
              <w:rPr>
                <w:noProof/>
                <w:webHidden/>
              </w:rPr>
              <w:fldChar w:fldCharType="begin"/>
            </w:r>
            <w:r w:rsidR="004531A7">
              <w:rPr>
                <w:noProof/>
                <w:webHidden/>
              </w:rPr>
              <w:instrText xml:space="preserve"> PAGEREF _Toc147842261 \h </w:instrText>
            </w:r>
            <w:r w:rsidR="004531A7">
              <w:rPr>
                <w:noProof/>
                <w:webHidden/>
              </w:rPr>
            </w:r>
            <w:r w:rsidR="004531A7">
              <w:rPr>
                <w:noProof/>
                <w:webHidden/>
              </w:rPr>
              <w:fldChar w:fldCharType="separate"/>
            </w:r>
            <w:r>
              <w:rPr>
                <w:noProof/>
                <w:webHidden/>
              </w:rPr>
              <w:t>60</w:t>
            </w:r>
            <w:r w:rsidR="004531A7">
              <w:rPr>
                <w:noProof/>
                <w:webHidden/>
              </w:rPr>
              <w:fldChar w:fldCharType="end"/>
            </w:r>
          </w:hyperlink>
        </w:p>
        <w:p w14:paraId="7EE27585" w14:textId="45855203"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62" w:history="1">
            <w:r w:rsidR="004531A7" w:rsidRPr="0056454C">
              <w:rPr>
                <w:rStyle w:val="-"/>
                <w:noProof/>
                <w:lang w:val="el-GR"/>
              </w:rPr>
              <w:t>5.2</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Κήρυξη οικονομικού φορέα έκπτωτου - Κυρώσεις</w:t>
            </w:r>
            <w:r w:rsidR="004531A7">
              <w:rPr>
                <w:noProof/>
                <w:webHidden/>
              </w:rPr>
              <w:tab/>
            </w:r>
            <w:r w:rsidR="004531A7">
              <w:rPr>
                <w:noProof/>
                <w:webHidden/>
              </w:rPr>
              <w:fldChar w:fldCharType="begin"/>
            </w:r>
            <w:r w:rsidR="004531A7">
              <w:rPr>
                <w:noProof/>
                <w:webHidden/>
              </w:rPr>
              <w:instrText xml:space="preserve"> PAGEREF _Toc147842262 \h </w:instrText>
            </w:r>
            <w:r w:rsidR="004531A7">
              <w:rPr>
                <w:noProof/>
                <w:webHidden/>
              </w:rPr>
            </w:r>
            <w:r w:rsidR="004531A7">
              <w:rPr>
                <w:noProof/>
                <w:webHidden/>
              </w:rPr>
              <w:fldChar w:fldCharType="separate"/>
            </w:r>
            <w:r>
              <w:rPr>
                <w:noProof/>
                <w:webHidden/>
              </w:rPr>
              <w:t>61</w:t>
            </w:r>
            <w:r w:rsidR="004531A7">
              <w:rPr>
                <w:noProof/>
                <w:webHidden/>
              </w:rPr>
              <w:fldChar w:fldCharType="end"/>
            </w:r>
          </w:hyperlink>
        </w:p>
        <w:p w14:paraId="50C36B19" w14:textId="16EF57E1"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63" w:history="1">
            <w:r w:rsidR="004531A7" w:rsidRPr="0056454C">
              <w:rPr>
                <w:rStyle w:val="-"/>
                <w:noProof/>
                <w:lang w:val="el-GR"/>
              </w:rPr>
              <w:t>5.3</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Διοικητικές προσφυγές κατά τη διαδικασία εκτέλεσης</w:t>
            </w:r>
            <w:r w:rsidR="004531A7">
              <w:rPr>
                <w:noProof/>
                <w:webHidden/>
              </w:rPr>
              <w:tab/>
            </w:r>
            <w:r w:rsidR="004531A7">
              <w:rPr>
                <w:noProof/>
                <w:webHidden/>
              </w:rPr>
              <w:fldChar w:fldCharType="begin"/>
            </w:r>
            <w:r w:rsidR="004531A7">
              <w:rPr>
                <w:noProof/>
                <w:webHidden/>
              </w:rPr>
              <w:instrText xml:space="preserve"> PAGEREF _Toc147842263 \h </w:instrText>
            </w:r>
            <w:r w:rsidR="004531A7">
              <w:rPr>
                <w:noProof/>
                <w:webHidden/>
              </w:rPr>
            </w:r>
            <w:r w:rsidR="004531A7">
              <w:rPr>
                <w:noProof/>
                <w:webHidden/>
              </w:rPr>
              <w:fldChar w:fldCharType="separate"/>
            </w:r>
            <w:r>
              <w:rPr>
                <w:noProof/>
                <w:webHidden/>
              </w:rPr>
              <w:t>62</w:t>
            </w:r>
            <w:r w:rsidR="004531A7">
              <w:rPr>
                <w:noProof/>
                <w:webHidden/>
              </w:rPr>
              <w:fldChar w:fldCharType="end"/>
            </w:r>
          </w:hyperlink>
        </w:p>
        <w:p w14:paraId="73F07A9E" w14:textId="00F98F9E"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64" w:history="1">
            <w:r w:rsidR="004531A7" w:rsidRPr="0056454C">
              <w:rPr>
                <w:rStyle w:val="-"/>
                <w:noProof/>
                <w:lang w:val="el-GR"/>
              </w:rPr>
              <w:t>5.4</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Δικαστική επίλυση διαφορών</w:t>
            </w:r>
            <w:r w:rsidR="004531A7">
              <w:rPr>
                <w:noProof/>
                <w:webHidden/>
              </w:rPr>
              <w:tab/>
            </w:r>
            <w:r w:rsidR="004531A7">
              <w:rPr>
                <w:noProof/>
                <w:webHidden/>
              </w:rPr>
              <w:fldChar w:fldCharType="begin"/>
            </w:r>
            <w:r w:rsidR="004531A7">
              <w:rPr>
                <w:noProof/>
                <w:webHidden/>
              </w:rPr>
              <w:instrText xml:space="preserve"> PAGEREF _Toc147842264 \h </w:instrText>
            </w:r>
            <w:r w:rsidR="004531A7">
              <w:rPr>
                <w:noProof/>
                <w:webHidden/>
              </w:rPr>
            </w:r>
            <w:r w:rsidR="004531A7">
              <w:rPr>
                <w:noProof/>
                <w:webHidden/>
              </w:rPr>
              <w:fldChar w:fldCharType="separate"/>
            </w:r>
            <w:r>
              <w:rPr>
                <w:noProof/>
                <w:webHidden/>
              </w:rPr>
              <w:t>63</w:t>
            </w:r>
            <w:r w:rsidR="004531A7">
              <w:rPr>
                <w:noProof/>
                <w:webHidden/>
              </w:rPr>
              <w:fldChar w:fldCharType="end"/>
            </w:r>
          </w:hyperlink>
        </w:p>
        <w:p w14:paraId="6B9CE5C0" w14:textId="0FB99A9B" w:rsidR="004531A7" w:rsidRDefault="00BF2A7B">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47842265" w:history="1">
            <w:r w:rsidR="004531A7" w:rsidRPr="0056454C">
              <w:rPr>
                <w:rStyle w:val="-"/>
                <w:noProof/>
              </w:rPr>
              <w:t>6.</w:t>
            </w:r>
            <w:r w:rsidR="004531A7">
              <w:rPr>
                <w:rFonts w:asciiTheme="minorHAnsi" w:eastAsiaTheme="minorEastAsia" w:hAnsiTheme="minorHAnsi" w:cstheme="minorBidi"/>
                <w:b w:val="0"/>
                <w:bCs w:val="0"/>
                <w:caps w:val="0"/>
                <w:noProof/>
                <w:kern w:val="2"/>
                <w:sz w:val="22"/>
                <w:szCs w:val="22"/>
                <w:lang w:val="en-US"/>
                <w14:ligatures w14:val="standardContextual"/>
              </w:rPr>
              <w:tab/>
            </w:r>
            <w:r w:rsidR="004531A7" w:rsidRPr="0056454C">
              <w:rPr>
                <w:rStyle w:val="-"/>
                <w:noProof/>
              </w:rPr>
              <w:t>ΧΡΟΝΟΣ ΚΑΙ ΤΡΟΠΟΣ ΕΚΤΕΛΕΣΗΣ</w:t>
            </w:r>
            <w:r w:rsidR="004531A7">
              <w:rPr>
                <w:noProof/>
                <w:webHidden/>
              </w:rPr>
              <w:tab/>
            </w:r>
            <w:r w:rsidR="004531A7">
              <w:rPr>
                <w:noProof/>
                <w:webHidden/>
              </w:rPr>
              <w:fldChar w:fldCharType="begin"/>
            </w:r>
            <w:r w:rsidR="004531A7">
              <w:rPr>
                <w:noProof/>
                <w:webHidden/>
              </w:rPr>
              <w:instrText xml:space="preserve"> PAGEREF _Toc147842265 \h </w:instrText>
            </w:r>
            <w:r w:rsidR="004531A7">
              <w:rPr>
                <w:noProof/>
                <w:webHidden/>
              </w:rPr>
            </w:r>
            <w:r w:rsidR="004531A7">
              <w:rPr>
                <w:noProof/>
                <w:webHidden/>
              </w:rPr>
              <w:fldChar w:fldCharType="separate"/>
            </w:r>
            <w:r>
              <w:rPr>
                <w:noProof/>
                <w:webHidden/>
              </w:rPr>
              <w:t>64</w:t>
            </w:r>
            <w:r w:rsidR="004531A7">
              <w:rPr>
                <w:noProof/>
                <w:webHidden/>
              </w:rPr>
              <w:fldChar w:fldCharType="end"/>
            </w:r>
          </w:hyperlink>
        </w:p>
        <w:p w14:paraId="7D26D562" w14:textId="1209EA2B"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66" w:history="1">
            <w:r w:rsidR="004531A7" w:rsidRPr="0056454C">
              <w:rPr>
                <w:rStyle w:val="-"/>
                <w:noProof/>
                <w:lang w:val="el-GR"/>
              </w:rPr>
              <w:t>6.1</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Παρακολούθηση της σύμβασης</w:t>
            </w:r>
            <w:r w:rsidR="004531A7">
              <w:rPr>
                <w:noProof/>
                <w:webHidden/>
              </w:rPr>
              <w:tab/>
            </w:r>
            <w:r w:rsidR="004531A7">
              <w:rPr>
                <w:noProof/>
                <w:webHidden/>
              </w:rPr>
              <w:fldChar w:fldCharType="begin"/>
            </w:r>
            <w:r w:rsidR="004531A7">
              <w:rPr>
                <w:noProof/>
                <w:webHidden/>
              </w:rPr>
              <w:instrText xml:space="preserve"> PAGEREF _Toc147842266 \h </w:instrText>
            </w:r>
            <w:r w:rsidR="004531A7">
              <w:rPr>
                <w:noProof/>
                <w:webHidden/>
              </w:rPr>
            </w:r>
            <w:r w:rsidR="004531A7">
              <w:rPr>
                <w:noProof/>
                <w:webHidden/>
              </w:rPr>
              <w:fldChar w:fldCharType="separate"/>
            </w:r>
            <w:r>
              <w:rPr>
                <w:noProof/>
                <w:webHidden/>
              </w:rPr>
              <w:t>64</w:t>
            </w:r>
            <w:r w:rsidR="004531A7">
              <w:rPr>
                <w:noProof/>
                <w:webHidden/>
              </w:rPr>
              <w:fldChar w:fldCharType="end"/>
            </w:r>
          </w:hyperlink>
        </w:p>
        <w:p w14:paraId="55D4FA53" w14:textId="5DAE31FB"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67" w:history="1">
            <w:r w:rsidR="004531A7" w:rsidRPr="0056454C">
              <w:rPr>
                <w:rStyle w:val="-"/>
                <w:noProof/>
                <w:lang w:val="el-GR"/>
              </w:rPr>
              <w:t>6.2</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Διάρκεια σύμβασης</w:t>
            </w:r>
            <w:r w:rsidR="004531A7">
              <w:rPr>
                <w:noProof/>
                <w:webHidden/>
              </w:rPr>
              <w:tab/>
            </w:r>
            <w:r w:rsidR="004531A7">
              <w:rPr>
                <w:noProof/>
                <w:webHidden/>
              </w:rPr>
              <w:fldChar w:fldCharType="begin"/>
            </w:r>
            <w:r w:rsidR="004531A7">
              <w:rPr>
                <w:noProof/>
                <w:webHidden/>
              </w:rPr>
              <w:instrText xml:space="preserve"> PAGEREF _Toc147842267 \h </w:instrText>
            </w:r>
            <w:r w:rsidR="004531A7">
              <w:rPr>
                <w:noProof/>
                <w:webHidden/>
              </w:rPr>
            </w:r>
            <w:r w:rsidR="004531A7">
              <w:rPr>
                <w:noProof/>
                <w:webHidden/>
              </w:rPr>
              <w:fldChar w:fldCharType="separate"/>
            </w:r>
            <w:r>
              <w:rPr>
                <w:noProof/>
                <w:webHidden/>
              </w:rPr>
              <w:t>64</w:t>
            </w:r>
            <w:r w:rsidR="004531A7">
              <w:rPr>
                <w:noProof/>
                <w:webHidden/>
              </w:rPr>
              <w:fldChar w:fldCharType="end"/>
            </w:r>
          </w:hyperlink>
        </w:p>
        <w:p w14:paraId="66942761" w14:textId="32AAB895"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68" w:history="1">
            <w:r w:rsidR="004531A7" w:rsidRPr="0056454C">
              <w:rPr>
                <w:rStyle w:val="-"/>
                <w:noProof/>
                <w:lang w:val="el-GR"/>
              </w:rPr>
              <w:t>6.3</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Παραλαβή του αντικειμένου της σύμβασης</w:t>
            </w:r>
            <w:r w:rsidR="004531A7">
              <w:rPr>
                <w:noProof/>
                <w:webHidden/>
              </w:rPr>
              <w:tab/>
            </w:r>
            <w:r w:rsidR="004531A7">
              <w:rPr>
                <w:noProof/>
                <w:webHidden/>
              </w:rPr>
              <w:fldChar w:fldCharType="begin"/>
            </w:r>
            <w:r w:rsidR="004531A7">
              <w:rPr>
                <w:noProof/>
                <w:webHidden/>
              </w:rPr>
              <w:instrText xml:space="preserve"> PAGEREF _Toc147842268 \h </w:instrText>
            </w:r>
            <w:r w:rsidR="004531A7">
              <w:rPr>
                <w:noProof/>
                <w:webHidden/>
              </w:rPr>
            </w:r>
            <w:r w:rsidR="004531A7">
              <w:rPr>
                <w:noProof/>
                <w:webHidden/>
              </w:rPr>
              <w:fldChar w:fldCharType="separate"/>
            </w:r>
            <w:r>
              <w:rPr>
                <w:noProof/>
                <w:webHidden/>
              </w:rPr>
              <w:t>64</w:t>
            </w:r>
            <w:r w:rsidR="004531A7">
              <w:rPr>
                <w:noProof/>
                <w:webHidden/>
              </w:rPr>
              <w:fldChar w:fldCharType="end"/>
            </w:r>
          </w:hyperlink>
        </w:p>
        <w:p w14:paraId="5CB79D49" w14:textId="4972CDCD"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69" w:history="1">
            <w:r w:rsidR="004531A7" w:rsidRPr="0056454C">
              <w:rPr>
                <w:rStyle w:val="-"/>
                <w:noProof/>
                <w:lang w:val="el-GR"/>
              </w:rPr>
              <w:t>6.4</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Απόρριψη παραδοτέων – Αντικατάσταση</w:t>
            </w:r>
            <w:r w:rsidR="004531A7">
              <w:rPr>
                <w:noProof/>
                <w:webHidden/>
              </w:rPr>
              <w:tab/>
            </w:r>
            <w:r w:rsidR="004531A7">
              <w:rPr>
                <w:noProof/>
                <w:webHidden/>
              </w:rPr>
              <w:fldChar w:fldCharType="begin"/>
            </w:r>
            <w:r w:rsidR="004531A7">
              <w:rPr>
                <w:noProof/>
                <w:webHidden/>
              </w:rPr>
              <w:instrText xml:space="preserve"> PAGEREF _Toc147842269 \h </w:instrText>
            </w:r>
            <w:r w:rsidR="004531A7">
              <w:rPr>
                <w:noProof/>
                <w:webHidden/>
              </w:rPr>
            </w:r>
            <w:r w:rsidR="004531A7">
              <w:rPr>
                <w:noProof/>
                <w:webHidden/>
              </w:rPr>
              <w:fldChar w:fldCharType="separate"/>
            </w:r>
            <w:r>
              <w:rPr>
                <w:noProof/>
                <w:webHidden/>
              </w:rPr>
              <w:t>66</w:t>
            </w:r>
            <w:r w:rsidR="004531A7">
              <w:rPr>
                <w:noProof/>
                <w:webHidden/>
              </w:rPr>
              <w:fldChar w:fldCharType="end"/>
            </w:r>
          </w:hyperlink>
        </w:p>
        <w:p w14:paraId="0B19ECB0" w14:textId="503497D2" w:rsidR="004531A7" w:rsidRDefault="00BF2A7B">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70" w:history="1">
            <w:r w:rsidR="004531A7" w:rsidRPr="0056454C">
              <w:rPr>
                <w:rStyle w:val="-"/>
                <w:noProof/>
                <w:lang w:val="el-GR"/>
              </w:rPr>
              <w:t>6.5</w:t>
            </w:r>
            <w:r w:rsidR="004531A7">
              <w:rPr>
                <w:rFonts w:asciiTheme="minorHAnsi" w:eastAsiaTheme="minorEastAsia" w:hAnsiTheme="minorHAnsi" w:cstheme="minorBidi"/>
                <w:smallCaps w:val="0"/>
                <w:noProof/>
                <w:kern w:val="2"/>
                <w:sz w:val="22"/>
                <w:szCs w:val="22"/>
                <w:lang w:val="en-US"/>
                <w14:ligatures w14:val="standardContextual"/>
              </w:rPr>
              <w:tab/>
            </w:r>
            <w:r w:rsidR="004531A7" w:rsidRPr="0056454C">
              <w:rPr>
                <w:rStyle w:val="-"/>
                <w:noProof/>
                <w:lang w:val="el-GR"/>
              </w:rPr>
              <w:t>Αναπροσαρμογή τιμής</w:t>
            </w:r>
            <w:r w:rsidR="004531A7">
              <w:rPr>
                <w:noProof/>
                <w:webHidden/>
              </w:rPr>
              <w:tab/>
            </w:r>
            <w:r w:rsidR="004531A7">
              <w:rPr>
                <w:noProof/>
                <w:webHidden/>
              </w:rPr>
              <w:fldChar w:fldCharType="begin"/>
            </w:r>
            <w:r w:rsidR="004531A7">
              <w:rPr>
                <w:noProof/>
                <w:webHidden/>
              </w:rPr>
              <w:instrText xml:space="preserve"> PAGEREF _Toc147842270 \h </w:instrText>
            </w:r>
            <w:r w:rsidR="004531A7">
              <w:rPr>
                <w:noProof/>
                <w:webHidden/>
              </w:rPr>
            </w:r>
            <w:r w:rsidR="004531A7">
              <w:rPr>
                <w:noProof/>
                <w:webHidden/>
              </w:rPr>
              <w:fldChar w:fldCharType="separate"/>
            </w:r>
            <w:r>
              <w:rPr>
                <w:noProof/>
                <w:webHidden/>
              </w:rPr>
              <w:t>67</w:t>
            </w:r>
            <w:r w:rsidR="004531A7">
              <w:rPr>
                <w:noProof/>
                <w:webHidden/>
              </w:rPr>
              <w:fldChar w:fldCharType="end"/>
            </w:r>
          </w:hyperlink>
        </w:p>
        <w:p w14:paraId="7C99D661" w14:textId="0639845A" w:rsidR="004531A7" w:rsidRDefault="00BF2A7B">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47842271" w:history="1">
            <w:r w:rsidR="004531A7" w:rsidRPr="0056454C">
              <w:rPr>
                <w:rStyle w:val="-"/>
                <w:noProof/>
              </w:rPr>
              <w:t>7.</w:t>
            </w:r>
            <w:r w:rsidR="004531A7">
              <w:rPr>
                <w:rFonts w:asciiTheme="minorHAnsi" w:eastAsiaTheme="minorEastAsia" w:hAnsiTheme="minorHAnsi" w:cstheme="minorBidi"/>
                <w:b w:val="0"/>
                <w:bCs w:val="0"/>
                <w:caps w:val="0"/>
                <w:noProof/>
                <w:kern w:val="2"/>
                <w:sz w:val="22"/>
                <w:szCs w:val="22"/>
                <w:lang w:val="en-US"/>
                <w14:ligatures w14:val="standardContextual"/>
              </w:rPr>
              <w:tab/>
            </w:r>
            <w:r w:rsidR="004531A7" w:rsidRPr="0056454C">
              <w:rPr>
                <w:rStyle w:val="-"/>
                <w:noProof/>
              </w:rPr>
              <w:t>ΠΑΡΑΡΤΗΜΑΤΑ</w:t>
            </w:r>
            <w:r w:rsidR="004531A7">
              <w:rPr>
                <w:noProof/>
                <w:webHidden/>
              </w:rPr>
              <w:tab/>
            </w:r>
            <w:r w:rsidR="004531A7">
              <w:rPr>
                <w:noProof/>
                <w:webHidden/>
              </w:rPr>
              <w:fldChar w:fldCharType="begin"/>
            </w:r>
            <w:r w:rsidR="004531A7">
              <w:rPr>
                <w:noProof/>
                <w:webHidden/>
              </w:rPr>
              <w:instrText xml:space="preserve"> PAGEREF _Toc147842271 \h </w:instrText>
            </w:r>
            <w:r w:rsidR="004531A7">
              <w:rPr>
                <w:noProof/>
                <w:webHidden/>
              </w:rPr>
            </w:r>
            <w:r w:rsidR="004531A7">
              <w:rPr>
                <w:noProof/>
                <w:webHidden/>
              </w:rPr>
              <w:fldChar w:fldCharType="separate"/>
            </w:r>
            <w:r>
              <w:rPr>
                <w:noProof/>
                <w:webHidden/>
              </w:rPr>
              <w:t>68</w:t>
            </w:r>
            <w:r w:rsidR="004531A7">
              <w:rPr>
                <w:noProof/>
                <w:webHidden/>
              </w:rPr>
              <w:fldChar w:fldCharType="end"/>
            </w:r>
          </w:hyperlink>
        </w:p>
        <w:p w14:paraId="34C23B27" w14:textId="2B22CB5E" w:rsidR="004531A7" w:rsidRDefault="00BF2A7B">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72" w:history="1">
            <w:r w:rsidR="004531A7" w:rsidRPr="0056454C">
              <w:rPr>
                <w:rStyle w:val="-"/>
                <w:noProof/>
                <w:lang w:val="el-GR"/>
              </w:rPr>
              <w:t>ΠΑΡΑΡΤΗΜΑ Ι – Αναλυτική Περιγραφή Φυσικού και Οικονομικού Αντικειμένου της Σύμβασης</w:t>
            </w:r>
            <w:r w:rsidR="004531A7">
              <w:rPr>
                <w:noProof/>
                <w:webHidden/>
              </w:rPr>
              <w:tab/>
            </w:r>
            <w:r w:rsidR="004531A7">
              <w:rPr>
                <w:noProof/>
                <w:webHidden/>
              </w:rPr>
              <w:fldChar w:fldCharType="begin"/>
            </w:r>
            <w:r w:rsidR="004531A7">
              <w:rPr>
                <w:noProof/>
                <w:webHidden/>
              </w:rPr>
              <w:instrText xml:space="preserve"> PAGEREF _Toc147842272 \h </w:instrText>
            </w:r>
            <w:r w:rsidR="004531A7">
              <w:rPr>
                <w:noProof/>
                <w:webHidden/>
              </w:rPr>
            </w:r>
            <w:r w:rsidR="004531A7">
              <w:rPr>
                <w:noProof/>
                <w:webHidden/>
              </w:rPr>
              <w:fldChar w:fldCharType="separate"/>
            </w:r>
            <w:r>
              <w:rPr>
                <w:noProof/>
                <w:webHidden/>
              </w:rPr>
              <w:t>68</w:t>
            </w:r>
            <w:r w:rsidR="004531A7">
              <w:rPr>
                <w:noProof/>
                <w:webHidden/>
              </w:rPr>
              <w:fldChar w:fldCharType="end"/>
            </w:r>
          </w:hyperlink>
        </w:p>
        <w:p w14:paraId="1A642102" w14:textId="730E1AF7" w:rsidR="004531A7" w:rsidRDefault="00BF2A7B">
          <w:pPr>
            <w:pStyle w:val="31"/>
            <w:tabs>
              <w:tab w:val="left" w:pos="88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73" w:history="1">
            <w:r w:rsidR="004531A7" w:rsidRPr="0056454C">
              <w:rPr>
                <w:rStyle w:val="-"/>
                <w:noProof/>
                <w:lang w:val="el-GR"/>
              </w:rPr>
              <w:t>1.</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Περιβάλλον της Σύμβασης</w:t>
            </w:r>
            <w:r w:rsidR="004531A7">
              <w:rPr>
                <w:noProof/>
                <w:webHidden/>
              </w:rPr>
              <w:tab/>
            </w:r>
            <w:r w:rsidR="004531A7">
              <w:rPr>
                <w:noProof/>
                <w:webHidden/>
              </w:rPr>
              <w:fldChar w:fldCharType="begin"/>
            </w:r>
            <w:r w:rsidR="004531A7">
              <w:rPr>
                <w:noProof/>
                <w:webHidden/>
              </w:rPr>
              <w:instrText xml:space="preserve"> PAGEREF _Toc147842273 \h </w:instrText>
            </w:r>
            <w:r w:rsidR="004531A7">
              <w:rPr>
                <w:noProof/>
                <w:webHidden/>
              </w:rPr>
            </w:r>
            <w:r w:rsidR="004531A7">
              <w:rPr>
                <w:noProof/>
                <w:webHidden/>
              </w:rPr>
              <w:fldChar w:fldCharType="separate"/>
            </w:r>
            <w:r>
              <w:rPr>
                <w:noProof/>
                <w:webHidden/>
              </w:rPr>
              <w:t>68</w:t>
            </w:r>
            <w:r w:rsidR="004531A7">
              <w:rPr>
                <w:noProof/>
                <w:webHidden/>
              </w:rPr>
              <w:fldChar w:fldCharType="end"/>
            </w:r>
          </w:hyperlink>
        </w:p>
        <w:p w14:paraId="0E531B67" w14:textId="0A6ECD7A" w:rsidR="004531A7" w:rsidRDefault="00BF2A7B">
          <w:pPr>
            <w:pStyle w:val="40"/>
            <w:tabs>
              <w:tab w:val="left" w:pos="1320"/>
              <w:tab w:val="right" w:leader="dot" w:pos="9628"/>
            </w:tabs>
            <w:rPr>
              <w:rFonts w:asciiTheme="minorHAnsi" w:eastAsiaTheme="minorEastAsia" w:hAnsiTheme="minorHAnsi" w:cstheme="minorBidi"/>
              <w:noProof/>
              <w:kern w:val="2"/>
              <w:sz w:val="22"/>
              <w:szCs w:val="22"/>
              <w:lang w:val="en-US"/>
              <w14:ligatures w14:val="standardContextual"/>
            </w:rPr>
          </w:pPr>
          <w:hyperlink w:anchor="_Toc147842274" w:history="1">
            <w:r w:rsidR="004531A7" w:rsidRPr="0056454C">
              <w:rPr>
                <w:rStyle w:val="-"/>
                <w:rFonts w:eastAsia="SimSun"/>
                <w:noProof/>
                <w:lang w:val="el-GR"/>
              </w:rPr>
              <w:t>1.1.</w:t>
            </w:r>
            <w:r w:rsidR="004531A7">
              <w:rPr>
                <w:rFonts w:asciiTheme="minorHAnsi" w:eastAsiaTheme="minorEastAsia" w:hAnsiTheme="minorHAnsi" w:cstheme="minorBidi"/>
                <w:noProof/>
                <w:kern w:val="2"/>
                <w:sz w:val="22"/>
                <w:szCs w:val="22"/>
                <w:lang w:val="en-US"/>
                <w14:ligatures w14:val="standardContextual"/>
              </w:rPr>
              <w:tab/>
            </w:r>
            <w:r w:rsidR="004531A7" w:rsidRPr="0056454C">
              <w:rPr>
                <w:rStyle w:val="-"/>
                <w:rFonts w:eastAsia="SimSun"/>
                <w:noProof/>
                <w:lang w:val="el-GR"/>
              </w:rPr>
              <w:t>Εμπλεκόμενοι στην υλοποίηση της Σύμβασης</w:t>
            </w:r>
            <w:r w:rsidR="004531A7">
              <w:rPr>
                <w:noProof/>
                <w:webHidden/>
              </w:rPr>
              <w:tab/>
            </w:r>
            <w:r w:rsidR="004531A7">
              <w:rPr>
                <w:noProof/>
                <w:webHidden/>
              </w:rPr>
              <w:fldChar w:fldCharType="begin"/>
            </w:r>
            <w:r w:rsidR="004531A7">
              <w:rPr>
                <w:noProof/>
                <w:webHidden/>
              </w:rPr>
              <w:instrText xml:space="preserve"> PAGEREF _Toc147842274 \h </w:instrText>
            </w:r>
            <w:r w:rsidR="004531A7">
              <w:rPr>
                <w:noProof/>
                <w:webHidden/>
              </w:rPr>
            </w:r>
            <w:r w:rsidR="004531A7">
              <w:rPr>
                <w:noProof/>
                <w:webHidden/>
              </w:rPr>
              <w:fldChar w:fldCharType="separate"/>
            </w:r>
            <w:r>
              <w:rPr>
                <w:noProof/>
                <w:webHidden/>
              </w:rPr>
              <w:t>68</w:t>
            </w:r>
            <w:r w:rsidR="004531A7">
              <w:rPr>
                <w:noProof/>
                <w:webHidden/>
              </w:rPr>
              <w:fldChar w:fldCharType="end"/>
            </w:r>
          </w:hyperlink>
        </w:p>
        <w:p w14:paraId="254EF172" w14:textId="7FE40954" w:rsidR="004531A7" w:rsidRDefault="00BF2A7B">
          <w:pPr>
            <w:pStyle w:val="50"/>
            <w:tabs>
              <w:tab w:val="left" w:pos="1760"/>
              <w:tab w:val="right" w:leader="dot" w:pos="9628"/>
            </w:tabs>
            <w:rPr>
              <w:rFonts w:asciiTheme="minorHAnsi" w:eastAsiaTheme="minorEastAsia" w:hAnsiTheme="minorHAnsi" w:cstheme="minorBidi"/>
              <w:noProof/>
              <w:kern w:val="2"/>
              <w:sz w:val="22"/>
              <w:szCs w:val="22"/>
              <w:lang w:val="en-US"/>
              <w14:ligatures w14:val="standardContextual"/>
            </w:rPr>
          </w:pPr>
          <w:hyperlink w:anchor="_Toc147842275" w:history="1">
            <w:r w:rsidR="004531A7" w:rsidRPr="0056454C">
              <w:rPr>
                <w:rStyle w:val="-"/>
                <w:rFonts w:eastAsia="SimSun"/>
                <w:noProof/>
              </w:rPr>
              <w:t>1.1.1.</w:t>
            </w:r>
            <w:r w:rsidR="004531A7">
              <w:rPr>
                <w:rFonts w:asciiTheme="minorHAnsi" w:eastAsiaTheme="minorEastAsia" w:hAnsiTheme="minorHAnsi" w:cstheme="minorBidi"/>
                <w:noProof/>
                <w:kern w:val="2"/>
                <w:sz w:val="22"/>
                <w:szCs w:val="22"/>
                <w:lang w:val="en-US"/>
                <w14:ligatures w14:val="standardContextual"/>
              </w:rPr>
              <w:tab/>
            </w:r>
            <w:r w:rsidR="004531A7" w:rsidRPr="0056454C">
              <w:rPr>
                <w:rStyle w:val="-"/>
                <w:rFonts w:eastAsia="SimSun"/>
                <w:bCs/>
                <w:noProof/>
              </w:rPr>
              <w:t>Φορέας Υλοποίησης – Αναθέτουσα Αρχή</w:t>
            </w:r>
            <w:r w:rsidR="004531A7">
              <w:rPr>
                <w:noProof/>
                <w:webHidden/>
              </w:rPr>
              <w:tab/>
            </w:r>
            <w:r w:rsidR="004531A7">
              <w:rPr>
                <w:noProof/>
                <w:webHidden/>
              </w:rPr>
              <w:fldChar w:fldCharType="begin"/>
            </w:r>
            <w:r w:rsidR="004531A7">
              <w:rPr>
                <w:noProof/>
                <w:webHidden/>
              </w:rPr>
              <w:instrText xml:space="preserve"> PAGEREF _Toc147842275 \h </w:instrText>
            </w:r>
            <w:r w:rsidR="004531A7">
              <w:rPr>
                <w:noProof/>
                <w:webHidden/>
              </w:rPr>
            </w:r>
            <w:r w:rsidR="004531A7">
              <w:rPr>
                <w:noProof/>
                <w:webHidden/>
              </w:rPr>
              <w:fldChar w:fldCharType="separate"/>
            </w:r>
            <w:r>
              <w:rPr>
                <w:noProof/>
                <w:webHidden/>
              </w:rPr>
              <w:t>68</w:t>
            </w:r>
            <w:r w:rsidR="004531A7">
              <w:rPr>
                <w:noProof/>
                <w:webHidden/>
              </w:rPr>
              <w:fldChar w:fldCharType="end"/>
            </w:r>
          </w:hyperlink>
        </w:p>
        <w:p w14:paraId="609170A3" w14:textId="3D00213A" w:rsidR="004531A7" w:rsidRDefault="00BF2A7B">
          <w:pPr>
            <w:pStyle w:val="50"/>
            <w:tabs>
              <w:tab w:val="left" w:pos="1760"/>
              <w:tab w:val="right" w:leader="dot" w:pos="9628"/>
            </w:tabs>
            <w:rPr>
              <w:rFonts w:asciiTheme="minorHAnsi" w:eastAsiaTheme="minorEastAsia" w:hAnsiTheme="minorHAnsi" w:cstheme="minorBidi"/>
              <w:noProof/>
              <w:kern w:val="2"/>
              <w:sz w:val="22"/>
              <w:szCs w:val="22"/>
              <w:lang w:val="en-US"/>
              <w14:ligatures w14:val="standardContextual"/>
            </w:rPr>
          </w:pPr>
          <w:hyperlink w:anchor="_Toc147842276" w:history="1">
            <w:r w:rsidR="004531A7" w:rsidRPr="0056454C">
              <w:rPr>
                <w:rStyle w:val="-"/>
                <w:rFonts w:eastAsia="SimSun"/>
                <w:noProof/>
                <w:lang w:val="el-GR"/>
              </w:rPr>
              <w:t>1.1.2.</w:t>
            </w:r>
            <w:r w:rsidR="004531A7">
              <w:rPr>
                <w:rFonts w:asciiTheme="minorHAnsi" w:eastAsiaTheme="minorEastAsia" w:hAnsiTheme="minorHAnsi" w:cstheme="minorBidi"/>
                <w:noProof/>
                <w:kern w:val="2"/>
                <w:sz w:val="22"/>
                <w:szCs w:val="22"/>
                <w:lang w:val="en-US"/>
                <w14:ligatures w14:val="standardContextual"/>
              </w:rPr>
              <w:tab/>
            </w:r>
            <w:r w:rsidR="004531A7" w:rsidRPr="0056454C">
              <w:rPr>
                <w:rStyle w:val="-"/>
                <w:rFonts w:eastAsia="SimSun"/>
                <w:bCs/>
                <w:noProof/>
                <w:lang w:val="el-GR"/>
              </w:rPr>
              <w:t>Φορέας Χρηματοδότησης - Κύριος του Έργου – Φορέας Λειτουργίας</w:t>
            </w:r>
            <w:r w:rsidR="004531A7">
              <w:rPr>
                <w:noProof/>
                <w:webHidden/>
              </w:rPr>
              <w:tab/>
            </w:r>
            <w:r w:rsidR="004531A7">
              <w:rPr>
                <w:noProof/>
                <w:webHidden/>
              </w:rPr>
              <w:fldChar w:fldCharType="begin"/>
            </w:r>
            <w:r w:rsidR="004531A7">
              <w:rPr>
                <w:noProof/>
                <w:webHidden/>
              </w:rPr>
              <w:instrText xml:space="preserve"> PAGEREF _Toc147842276 \h </w:instrText>
            </w:r>
            <w:r w:rsidR="004531A7">
              <w:rPr>
                <w:noProof/>
                <w:webHidden/>
              </w:rPr>
            </w:r>
            <w:r w:rsidR="004531A7">
              <w:rPr>
                <w:noProof/>
                <w:webHidden/>
              </w:rPr>
              <w:fldChar w:fldCharType="separate"/>
            </w:r>
            <w:r>
              <w:rPr>
                <w:noProof/>
                <w:webHidden/>
              </w:rPr>
              <w:t>69</w:t>
            </w:r>
            <w:r w:rsidR="004531A7">
              <w:rPr>
                <w:noProof/>
                <w:webHidden/>
              </w:rPr>
              <w:fldChar w:fldCharType="end"/>
            </w:r>
          </w:hyperlink>
        </w:p>
        <w:p w14:paraId="469B0F55" w14:textId="407A2CE1" w:rsidR="004531A7" w:rsidRDefault="00BF2A7B">
          <w:pPr>
            <w:pStyle w:val="50"/>
            <w:tabs>
              <w:tab w:val="left" w:pos="1760"/>
              <w:tab w:val="right" w:leader="dot" w:pos="9628"/>
            </w:tabs>
            <w:rPr>
              <w:rFonts w:asciiTheme="minorHAnsi" w:eastAsiaTheme="minorEastAsia" w:hAnsiTheme="minorHAnsi" w:cstheme="minorBidi"/>
              <w:noProof/>
              <w:kern w:val="2"/>
              <w:sz w:val="22"/>
              <w:szCs w:val="22"/>
              <w:lang w:val="en-US"/>
              <w14:ligatures w14:val="standardContextual"/>
            </w:rPr>
          </w:pPr>
          <w:hyperlink w:anchor="_Toc147842277" w:history="1">
            <w:r w:rsidR="004531A7" w:rsidRPr="0056454C">
              <w:rPr>
                <w:rStyle w:val="-"/>
                <w:rFonts w:eastAsia="SimSun"/>
                <w:noProof/>
                <w:lang w:val="el-GR"/>
              </w:rPr>
              <w:t>1.1.3.</w:t>
            </w:r>
            <w:r w:rsidR="004531A7">
              <w:rPr>
                <w:rFonts w:asciiTheme="minorHAnsi" w:eastAsiaTheme="minorEastAsia" w:hAnsiTheme="minorHAnsi" w:cstheme="minorBidi"/>
                <w:noProof/>
                <w:kern w:val="2"/>
                <w:sz w:val="22"/>
                <w:szCs w:val="22"/>
                <w:lang w:val="en-US"/>
                <w14:ligatures w14:val="standardContextual"/>
              </w:rPr>
              <w:tab/>
            </w:r>
            <w:r w:rsidR="004531A7" w:rsidRPr="0056454C">
              <w:rPr>
                <w:rStyle w:val="-"/>
                <w:rFonts w:eastAsia="SimSun"/>
                <w:bCs/>
                <w:noProof/>
                <w:lang w:val="el-GR"/>
              </w:rPr>
              <w:t>Όργανα &amp; Επιτροπές Παρακολούθησης, Διακυβέρνησης και Ελέγχου του Έργου</w:t>
            </w:r>
            <w:r w:rsidR="004531A7">
              <w:rPr>
                <w:noProof/>
                <w:webHidden/>
              </w:rPr>
              <w:tab/>
            </w:r>
            <w:r w:rsidR="004531A7">
              <w:rPr>
                <w:noProof/>
                <w:webHidden/>
              </w:rPr>
              <w:fldChar w:fldCharType="begin"/>
            </w:r>
            <w:r w:rsidR="004531A7">
              <w:rPr>
                <w:noProof/>
                <w:webHidden/>
              </w:rPr>
              <w:instrText xml:space="preserve"> PAGEREF _Toc147842277 \h </w:instrText>
            </w:r>
            <w:r w:rsidR="004531A7">
              <w:rPr>
                <w:noProof/>
                <w:webHidden/>
              </w:rPr>
            </w:r>
            <w:r w:rsidR="004531A7">
              <w:rPr>
                <w:noProof/>
                <w:webHidden/>
              </w:rPr>
              <w:fldChar w:fldCharType="separate"/>
            </w:r>
            <w:r>
              <w:rPr>
                <w:noProof/>
                <w:webHidden/>
              </w:rPr>
              <w:t>69</w:t>
            </w:r>
            <w:r w:rsidR="004531A7">
              <w:rPr>
                <w:noProof/>
                <w:webHidden/>
              </w:rPr>
              <w:fldChar w:fldCharType="end"/>
            </w:r>
          </w:hyperlink>
        </w:p>
        <w:p w14:paraId="45A7FBDB" w14:textId="08BA7270" w:rsidR="004531A7" w:rsidRDefault="00BF2A7B">
          <w:pPr>
            <w:pStyle w:val="31"/>
            <w:tabs>
              <w:tab w:val="left" w:pos="88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78" w:history="1">
            <w:r w:rsidR="004531A7" w:rsidRPr="0056454C">
              <w:rPr>
                <w:rStyle w:val="-"/>
                <w:noProof/>
                <w:lang w:val="el-GR"/>
              </w:rPr>
              <w:t>2.</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Περιγραφή Φυσικού Αντικειμένου της Σύμβασης</w:t>
            </w:r>
            <w:r w:rsidR="004531A7">
              <w:rPr>
                <w:noProof/>
                <w:webHidden/>
              </w:rPr>
              <w:tab/>
            </w:r>
            <w:r w:rsidR="004531A7">
              <w:rPr>
                <w:noProof/>
                <w:webHidden/>
              </w:rPr>
              <w:fldChar w:fldCharType="begin"/>
            </w:r>
            <w:r w:rsidR="004531A7">
              <w:rPr>
                <w:noProof/>
                <w:webHidden/>
              </w:rPr>
              <w:instrText xml:space="preserve"> PAGEREF _Toc147842278 \h </w:instrText>
            </w:r>
            <w:r w:rsidR="004531A7">
              <w:rPr>
                <w:noProof/>
                <w:webHidden/>
              </w:rPr>
            </w:r>
            <w:r w:rsidR="004531A7">
              <w:rPr>
                <w:noProof/>
                <w:webHidden/>
              </w:rPr>
              <w:fldChar w:fldCharType="separate"/>
            </w:r>
            <w:r>
              <w:rPr>
                <w:noProof/>
                <w:webHidden/>
              </w:rPr>
              <w:t>70</w:t>
            </w:r>
            <w:r w:rsidR="004531A7">
              <w:rPr>
                <w:noProof/>
                <w:webHidden/>
              </w:rPr>
              <w:fldChar w:fldCharType="end"/>
            </w:r>
          </w:hyperlink>
        </w:p>
        <w:p w14:paraId="5875E171" w14:textId="6154A6BC" w:rsidR="004531A7" w:rsidRDefault="00BF2A7B">
          <w:pPr>
            <w:pStyle w:val="40"/>
            <w:tabs>
              <w:tab w:val="left" w:pos="1320"/>
              <w:tab w:val="right" w:leader="dot" w:pos="9628"/>
            </w:tabs>
            <w:rPr>
              <w:rFonts w:asciiTheme="minorHAnsi" w:eastAsiaTheme="minorEastAsia" w:hAnsiTheme="minorHAnsi" w:cstheme="minorBidi"/>
              <w:noProof/>
              <w:kern w:val="2"/>
              <w:sz w:val="22"/>
              <w:szCs w:val="22"/>
              <w:lang w:val="en-US"/>
              <w14:ligatures w14:val="standardContextual"/>
            </w:rPr>
          </w:pPr>
          <w:hyperlink w:anchor="_Toc147842279" w:history="1">
            <w:r w:rsidR="004531A7" w:rsidRPr="0056454C">
              <w:rPr>
                <w:rStyle w:val="-"/>
                <w:noProof/>
                <w:lang w:val="el-GR"/>
              </w:rPr>
              <w:t>2.1</w:t>
            </w:r>
            <w:r w:rsidR="004531A7">
              <w:rPr>
                <w:rFonts w:asciiTheme="minorHAnsi" w:eastAsiaTheme="minorEastAsia" w:hAnsiTheme="minorHAnsi" w:cstheme="minorBidi"/>
                <w:noProof/>
                <w:kern w:val="2"/>
                <w:sz w:val="22"/>
                <w:szCs w:val="22"/>
                <w:lang w:val="en-US"/>
                <w14:ligatures w14:val="standardContextual"/>
              </w:rPr>
              <w:tab/>
            </w:r>
            <w:r w:rsidR="004531A7" w:rsidRPr="0056454C">
              <w:rPr>
                <w:rStyle w:val="-"/>
                <w:noProof/>
                <w:lang w:val="el-GR"/>
              </w:rPr>
              <w:t>ΠΕΡΙΒΑΛΛΟΝ ΤΟΥ ΕΡΓΟΥ</w:t>
            </w:r>
            <w:r w:rsidR="004531A7">
              <w:rPr>
                <w:noProof/>
                <w:webHidden/>
              </w:rPr>
              <w:tab/>
            </w:r>
            <w:r w:rsidR="004531A7">
              <w:rPr>
                <w:noProof/>
                <w:webHidden/>
              </w:rPr>
              <w:fldChar w:fldCharType="begin"/>
            </w:r>
            <w:r w:rsidR="004531A7">
              <w:rPr>
                <w:noProof/>
                <w:webHidden/>
              </w:rPr>
              <w:instrText xml:space="preserve"> PAGEREF _Toc147842279 \h </w:instrText>
            </w:r>
            <w:r w:rsidR="004531A7">
              <w:rPr>
                <w:noProof/>
                <w:webHidden/>
              </w:rPr>
            </w:r>
            <w:r w:rsidR="004531A7">
              <w:rPr>
                <w:noProof/>
                <w:webHidden/>
              </w:rPr>
              <w:fldChar w:fldCharType="separate"/>
            </w:r>
            <w:r>
              <w:rPr>
                <w:noProof/>
                <w:webHidden/>
              </w:rPr>
              <w:t>70</w:t>
            </w:r>
            <w:r w:rsidR="004531A7">
              <w:rPr>
                <w:noProof/>
                <w:webHidden/>
              </w:rPr>
              <w:fldChar w:fldCharType="end"/>
            </w:r>
          </w:hyperlink>
        </w:p>
        <w:p w14:paraId="3D568092" w14:textId="54600EB2" w:rsidR="004531A7" w:rsidRDefault="00BF2A7B">
          <w:pPr>
            <w:pStyle w:val="40"/>
            <w:tabs>
              <w:tab w:val="left" w:pos="1320"/>
              <w:tab w:val="right" w:leader="dot" w:pos="9628"/>
            </w:tabs>
            <w:rPr>
              <w:rFonts w:asciiTheme="minorHAnsi" w:eastAsiaTheme="minorEastAsia" w:hAnsiTheme="minorHAnsi" w:cstheme="minorBidi"/>
              <w:noProof/>
              <w:kern w:val="2"/>
              <w:sz w:val="22"/>
              <w:szCs w:val="22"/>
              <w:lang w:val="en-US"/>
              <w14:ligatures w14:val="standardContextual"/>
            </w:rPr>
          </w:pPr>
          <w:hyperlink w:anchor="_Toc147842280" w:history="1">
            <w:r w:rsidR="004531A7" w:rsidRPr="0056454C">
              <w:rPr>
                <w:rStyle w:val="-"/>
                <w:noProof/>
                <w:lang w:val="el-GR"/>
              </w:rPr>
              <w:t>2.2</w:t>
            </w:r>
            <w:r w:rsidR="004531A7">
              <w:rPr>
                <w:rFonts w:asciiTheme="minorHAnsi" w:eastAsiaTheme="minorEastAsia" w:hAnsiTheme="minorHAnsi" w:cstheme="minorBidi"/>
                <w:noProof/>
                <w:kern w:val="2"/>
                <w:sz w:val="22"/>
                <w:szCs w:val="22"/>
                <w:lang w:val="en-US"/>
                <w14:ligatures w14:val="standardContextual"/>
              </w:rPr>
              <w:tab/>
            </w:r>
            <w:r w:rsidR="004531A7" w:rsidRPr="0056454C">
              <w:rPr>
                <w:rStyle w:val="-"/>
                <w:noProof/>
                <w:lang w:val="el-GR"/>
              </w:rPr>
              <w:t>Αντικείμενο της Σύμβασης</w:t>
            </w:r>
            <w:r w:rsidR="004531A7">
              <w:rPr>
                <w:noProof/>
                <w:webHidden/>
              </w:rPr>
              <w:tab/>
            </w:r>
            <w:r w:rsidR="004531A7">
              <w:rPr>
                <w:noProof/>
                <w:webHidden/>
              </w:rPr>
              <w:fldChar w:fldCharType="begin"/>
            </w:r>
            <w:r w:rsidR="004531A7">
              <w:rPr>
                <w:noProof/>
                <w:webHidden/>
              </w:rPr>
              <w:instrText xml:space="preserve"> PAGEREF _Toc147842280 \h </w:instrText>
            </w:r>
            <w:r w:rsidR="004531A7">
              <w:rPr>
                <w:noProof/>
                <w:webHidden/>
              </w:rPr>
            </w:r>
            <w:r w:rsidR="004531A7">
              <w:rPr>
                <w:noProof/>
                <w:webHidden/>
              </w:rPr>
              <w:fldChar w:fldCharType="separate"/>
            </w:r>
            <w:r>
              <w:rPr>
                <w:noProof/>
                <w:webHidden/>
              </w:rPr>
              <w:t>72</w:t>
            </w:r>
            <w:r w:rsidR="004531A7">
              <w:rPr>
                <w:noProof/>
                <w:webHidden/>
              </w:rPr>
              <w:fldChar w:fldCharType="end"/>
            </w:r>
          </w:hyperlink>
        </w:p>
        <w:p w14:paraId="3A8F36AF" w14:textId="73A20134" w:rsidR="004531A7" w:rsidRDefault="00BF2A7B">
          <w:pPr>
            <w:pStyle w:val="31"/>
            <w:tabs>
              <w:tab w:val="left" w:pos="88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81" w:history="1">
            <w:r w:rsidR="004531A7" w:rsidRPr="0056454C">
              <w:rPr>
                <w:rStyle w:val="-"/>
                <w:noProof/>
                <w:lang w:val="el-GR"/>
              </w:rPr>
              <w:t>3.</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Μεθοδολογία Υλοποίησης</w:t>
            </w:r>
            <w:r w:rsidR="004531A7">
              <w:rPr>
                <w:noProof/>
                <w:webHidden/>
              </w:rPr>
              <w:tab/>
            </w:r>
            <w:r w:rsidR="004531A7">
              <w:rPr>
                <w:noProof/>
                <w:webHidden/>
              </w:rPr>
              <w:fldChar w:fldCharType="begin"/>
            </w:r>
            <w:r w:rsidR="004531A7">
              <w:rPr>
                <w:noProof/>
                <w:webHidden/>
              </w:rPr>
              <w:instrText xml:space="preserve"> PAGEREF _Toc147842281 \h </w:instrText>
            </w:r>
            <w:r w:rsidR="004531A7">
              <w:rPr>
                <w:noProof/>
                <w:webHidden/>
              </w:rPr>
            </w:r>
            <w:r w:rsidR="004531A7">
              <w:rPr>
                <w:noProof/>
                <w:webHidden/>
              </w:rPr>
              <w:fldChar w:fldCharType="separate"/>
            </w:r>
            <w:r>
              <w:rPr>
                <w:noProof/>
                <w:webHidden/>
              </w:rPr>
              <w:t>73</w:t>
            </w:r>
            <w:r w:rsidR="004531A7">
              <w:rPr>
                <w:noProof/>
                <w:webHidden/>
              </w:rPr>
              <w:fldChar w:fldCharType="end"/>
            </w:r>
          </w:hyperlink>
        </w:p>
        <w:p w14:paraId="2331A2A8" w14:textId="295A0D5E" w:rsidR="004531A7" w:rsidRDefault="00BF2A7B">
          <w:pPr>
            <w:pStyle w:val="40"/>
            <w:tabs>
              <w:tab w:val="left" w:pos="1320"/>
              <w:tab w:val="right" w:leader="dot" w:pos="9628"/>
            </w:tabs>
            <w:rPr>
              <w:rFonts w:asciiTheme="minorHAnsi" w:eastAsiaTheme="minorEastAsia" w:hAnsiTheme="minorHAnsi" w:cstheme="minorBidi"/>
              <w:noProof/>
              <w:kern w:val="2"/>
              <w:sz w:val="22"/>
              <w:szCs w:val="22"/>
              <w:lang w:val="en-US"/>
              <w14:ligatures w14:val="standardContextual"/>
            </w:rPr>
          </w:pPr>
          <w:hyperlink w:anchor="_Toc147842282" w:history="1">
            <w:r w:rsidR="004531A7" w:rsidRPr="0056454C">
              <w:rPr>
                <w:rStyle w:val="-"/>
                <w:noProof/>
                <w:lang w:val="el-GR"/>
              </w:rPr>
              <w:t>3.1</w:t>
            </w:r>
            <w:r w:rsidR="004531A7">
              <w:rPr>
                <w:rFonts w:asciiTheme="minorHAnsi" w:eastAsiaTheme="minorEastAsia" w:hAnsiTheme="minorHAnsi" w:cstheme="minorBidi"/>
                <w:noProof/>
                <w:kern w:val="2"/>
                <w:sz w:val="22"/>
                <w:szCs w:val="22"/>
                <w:lang w:val="en-US"/>
                <w14:ligatures w14:val="standardContextual"/>
              </w:rPr>
              <w:tab/>
            </w:r>
            <w:r w:rsidR="004531A7" w:rsidRPr="0056454C">
              <w:rPr>
                <w:rStyle w:val="-"/>
                <w:noProof/>
                <w:lang w:val="el-GR"/>
              </w:rPr>
              <w:t>Χρονοδιάγραμμα</w:t>
            </w:r>
            <w:r w:rsidR="004531A7">
              <w:rPr>
                <w:noProof/>
                <w:webHidden/>
              </w:rPr>
              <w:tab/>
            </w:r>
            <w:r w:rsidR="004531A7">
              <w:rPr>
                <w:noProof/>
                <w:webHidden/>
              </w:rPr>
              <w:fldChar w:fldCharType="begin"/>
            </w:r>
            <w:r w:rsidR="004531A7">
              <w:rPr>
                <w:noProof/>
                <w:webHidden/>
              </w:rPr>
              <w:instrText xml:space="preserve"> PAGEREF _Toc147842282 \h </w:instrText>
            </w:r>
            <w:r w:rsidR="004531A7">
              <w:rPr>
                <w:noProof/>
                <w:webHidden/>
              </w:rPr>
            </w:r>
            <w:r w:rsidR="004531A7">
              <w:rPr>
                <w:noProof/>
                <w:webHidden/>
              </w:rPr>
              <w:fldChar w:fldCharType="separate"/>
            </w:r>
            <w:r>
              <w:rPr>
                <w:noProof/>
                <w:webHidden/>
              </w:rPr>
              <w:t>74</w:t>
            </w:r>
            <w:r w:rsidR="004531A7">
              <w:rPr>
                <w:noProof/>
                <w:webHidden/>
              </w:rPr>
              <w:fldChar w:fldCharType="end"/>
            </w:r>
          </w:hyperlink>
        </w:p>
        <w:p w14:paraId="4239BAA8" w14:textId="16F703C9" w:rsidR="004531A7" w:rsidRDefault="00BF2A7B">
          <w:pPr>
            <w:pStyle w:val="40"/>
            <w:tabs>
              <w:tab w:val="left" w:pos="1320"/>
              <w:tab w:val="right" w:leader="dot" w:pos="9628"/>
            </w:tabs>
            <w:rPr>
              <w:rFonts w:asciiTheme="minorHAnsi" w:eastAsiaTheme="minorEastAsia" w:hAnsiTheme="minorHAnsi" w:cstheme="minorBidi"/>
              <w:noProof/>
              <w:kern w:val="2"/>
              <w:sz w:val="22"/>
              <w:szCs w:val="22"/>
              <w:lang w:val="en-US"/>
              <w14:ligatures w14:val="standardContextual"/>
            </w:rPr>
          </w:pPr>
          <w:hyperlink w:anchor="_Toc147842283" w:history="1">
            <w:r w:rsidR="004531A7" w:rsidRPr="0056454C">
              <w:rPr>
                <w:rStyle w:val="-"/>
                <w:noProof/>
                <w:lang w:val="el-GR"/>
              </w:rPr>
              <w:t>3.2</w:t>
            </w:r>
            <w:r w:rsidR="004531A7">
              <w:rPr>
                <w:rFonts w:asciiTheme="minorHAnsi" w:eastAsiaTheme="minorEastAsia" w:hAnsiTheme="minorHAnsi" w:cstheme="minorBidi"/>
                <w:noProof/>
                <w:kern w:val="2"/>
                <w:sz w:val="22"/>
                <w:szCs w:val="22"/>
                <w:lang w:val="en-US"/>
                <w14:ligatures w14:val="standardContextual"/>
              </w:rPr>
              <w:tab/>
            </w:r>
            <w:r w:rsidR="004531A7" w:rsidRPr="0056454C">
              <w:rPr>
                <w:rStyle w:val="-"/>
                <w:noProof/>
                <w:lang w:val="el-GR"/>
              </w:rPr>
              <w:t>Χρόνος Υποβολής και Διαδικασία Οριστικοποίησης Παραδοτέων</w:t>
            </w:r>
            <w:r w:rsidR="004531A7">
              <w:rPr>
                <w:noProof/>
                <w:webHidden/>
              </w:rPr>
              <w:tab/>
            </w:r>
            <w:r w:rsidR="004531A7">
              <w:rPr>
                <w:noProof/>
                <w:webHidden/>
              </w:rPr>
              <w:fldChar w:fldCharType="begin"/>
            </w:r>
            <w:r w:rsidR="004531A7">
              <w:rPr>
                <w:noProof/>
                <w:webHidden/>
              </w:rPr>
              <w:instrText xml:space="preserve"> PAGEREF _Toc147842283 \h </w:instrText>
            </w:r>
            <w:r w:rsidR="004531A7">
              <w:rPr>
                <w:noProof/>
                <w:webHidden/>
              </w:rPr>
            </w:r>
            <w:r w:rsidR="004531A7">
              <w:rPr>
                <w:noProof/>
                <w:webHidden/>
              </w:rPr>
              <w:fldChar w:fldCharType="separate"/>
            </w:r>
            <w:r>
              <w:rPr>
                <w:noProof/>
                <w:webHidden/>
              </w:rPr>
              <w:t>74</w:t>
            </w:r>
            <w:r w:rsidR="004531A7">
              <w:rPr>
                <w:noProof/>
                <w:webHidden/>
              </w:rPr>
              <w:fldChar w:fldCharType="end"/>
            </w:r>
          </w:hyperlink>
        </w:p>
        <w:p w14:paraId="3BBA9EA4" w14:textId="7B410DEC" w:rsidR="004531A7" w:rsidRDefault="00BF2A7B">
          <w:pPr>
            <w:pStyle w:val="40"/>
            <w:tabs>
              <w:tab w:val="left" w:pos="1320"/>
              <w:tab w:val="right" w:leader="dot" w:pos="9628"/>
            </w:tabs>
            <w:rPr>
              <w:rFonts w:asciiTheme="minorHAnsi" w:eastAsiaTheme="minorEastAsia" w:hAnsiTheme="minorHAnsi" w:cstheme="minorBidi"/>
              <w:noProof/>
              <w:kern w:val="2"/>
              <w:sz w:val="22"/>
              <w:szCs w:val="22"/>
              <w:lang w:val="en-US"/>
              <w14:ligatures w14:val="standardContextual"/>
            </w:rPr>
          </w:pPr>
          <w:hyperlink w:anchor="_Toc147842284" w:history="1">
            <w:r w:rsidR="004531A7" w:rsidRPr="0056454C">
              <w:rPr>
                <w:rStyle w:val="-"/>
                <w:noProof/>
                <w:lang w:val="el-GR"/>
              </w:rPr>
              <w:t>3.3</w:t>
            </w:r>
            <w:r w:rsidR="004531A7">
              <w:rPr>
                <w:rFonts w:asciiTheme="minorHAnsi" w:eastAsiaTheme="minorEastAsia" w:hAnsiTheme="minorHAnsi" w:cstheme="minorBidi"/>
                <w:noProof/>
                <w:kern w:val="2"/>
                <w:sz w:val="22"/>
                <w:szCs w:val="22"/>
                <w:lang w:val="en-US"/>
                <w14:ligatures w14:val="standardContextual"/>
              </w:rPr>
              <w:tab/>
            </w:r>
            <w:r w:rsidR="004531A7" w:rsidRPr="0056454C">
              <w:rPr>
                <w:rStyle w:val="-"/>
                <w:noProof/>
                <w:lang w:val="el-GR"/>
              </w:rPr>
              <w:t>Ομάδα Έργου/Σχήμα Διοίκησης Έργου</w:t>
            </w:r>
            <w:r w:rsidR="004531A7">
              <w:rPr>
                <w:noProof/>
                <w:webHidden/>
              </w:rPr>
              <w:tab/>
            </w:r>
            <w:r w:rsidR="004531A7">
              <w:rPr>
                <w:noProof/>
                <w:webHidden/>
              </w:rPr>
              <w:fldChar w:fldCharType="begin"/>
            </w:r>
            <w:r w:rsidR="004531A7">
              <w:rPr>
                <w:noProof/>
                <w:webHidden/>
              </w:rPr>
              <w:instrText xml:space="preserve"> PAGEREF _Toc147842284 \h </w:instrText>
            </w:r>
            <w:r w:rsidR="004531A7">
              <w:rPr>
                <w:noProof/>
                <w:webHidden/>
              </w:rPr>
            </w:r>
            <w:r w:rsidR="004531A7">
              <w:rPr>
                <w:noProof/>
                <w:webHidden/>
              </w:rPr>
              <w:fldChar w:fldCharType="separate"/>
            </w:r>
            <w:r>
              <w:rPr>
                <w:noProof/>
                <w:webHidden/>
              </w:rPr>
              <w:t>75</w:t>
            </w:r>
            <w:r w:rsidR="004531A7">
              <w:rPr>
                <w:noProof/>
                <w:webHidden/>
              </w:rPr>
              <w:fldChar w:fldCharType="end"/>
            </w:r>
          </w:hyperlink>
        </w:p>
        <w:p w14:paraId="0164CABB" w14:textId="25B06FCE" w:rsidR="004531A7" w:rsidRDefault="00BF2A7B">
          <w:pPr>
            <w:pStyle w:val="40"/>
            <w:tabs>
              <w:tab w:val="left" w:pos="1320"/>
              <w:tab w:val="right" w:leader="dot" w:pos="9628"/>
            </w:tabs>
            <w:rPr>
              <w:rFonts w:asciiTheme="minorHAnsi" w:eastAsiaTheme="minorEastAsia" w:hAnsiTheme="minorHAnsi" w:cstheme="minorBidi"/>
              <w:noProof/>
              <w:kern w:val="2"/>
              <w:sz w:val="22"/>
              <w:szCs w:val="22"/>
              <w:lang w:val="en-US"/>
              <w14:ligatures w14:val="standardContextual"/>
            </w:rPr>
          </w:pPr>
          <w:hyperlink w:anchor="_Toc147842285" w:history="1">
            <w:r w:rsidR="004531A7" w:rsidRPr="0056454C">
              <w:rPr>
                <w:rStyle w:val="-"/>
                <w:noProof/>
                <w:lang w:val="el-GR"/>
              </w:rPr>
              <w:t>3.4</w:t>
            </w:r>
            <w:r w:rsidR="004531A7">
              <w:rPr>
                <w:rFonts w:asciiTheme="minorHAnsi" w:eastAsiaTheme="minorEastAsia" w:hAnsiTheme="minorHAnsi" w:cstheme="minorBidi"/>
                <w:noProof/>
                <w:kern w:val="2"/>
                <w:sz w:val="22"/>
                <w:szCs w:val="22"/>
                <w:lang w:val="en-US"/>
                <w14:ligatures w14:val="standardContextual"/>
              </w:rPr>
              <w:tab/>
            </w:r>
            <w:r w:rsidR="004531A7" w:rsidRPr="0056454C">
              <w:rPr>
                <w:rStyle w:val="-"/>
                <w:noProof/>
                <w:lang w:val="el-GR"/>
              </w:rPr>
              <w:t>Μεθοδολογία διασφάλισης ποιότητας</w:t>
            </w:r>
            <w:r w:rsidR="004531A7">
              <w:rPr>
                <w:noProof/>
                <w:webHidden/>
              </w:rPr>
              <w:tab/>
            </w:r>
            <w:r w:rsidR="004531A7">
              <w:rPr>
                <w:noProof/>
                <w:webHidden/>
              </w:rPr>
              <w:fldChar w:fldCharType="begin"/>
            </w:r>
            <w:r w:rsidR="004531A7">
              <w:rPr>
                <w:noProof/>
                <w:webHidden/>
              </w:rPr>
              <w:instrText xml:space="preserve"> PAGEREF _Toc147842285 \h </w:instrText>
            </w:r>
            <w:r w:rsidR="004531A7">
              <w:rPr>
                <w:noProof/>
                <w:webHidden/>
              </w:rPr>
            </w:r>
            <w:r w:rsidR="004531A7">
              <w:rPr>
                <w:noProof/>
                <w:webHidden/>
              </w:rPr>
              <w:fldChar w:fldCharType="separate"/>
            </w:r>
            <w:r>
              <w:rPr>
                <w:noProof/>
                <w:webHidden/>
              </w:rPr>
              <w:t>75</w:t>
            </w:r>
            <w:r w:rsidR="004531A7">
              <w:rPr>
                <w:noProof/>
                <w:webHidden/>
              </w:rPr>
              <w:fldChar w:fldCharType="end"/>
            </w:r>
          </w:hyperlink>
        </w:p>
        <w:p w14:paraId="12C2108C" w14:textId="1CBC981B" w:rsidR="004531A7" w:rsidRDefault="00BF2A7B">
          <w:pPr>
            <w:pStyle w:val="40"/>
            <w:tabs>
              <w:tab w:val="left" w:pos="1320"/>
              <w:tab w:val="right" w:leader="dot" w:pos="9628"/>
            </w:tabs>
            <w:rPr>
              <w:rFonts w:asciiTheme="minorHAnsi" w:eastAsiaTheme="minorEastAsia" w:hAnsiTheme="minorHAnsi" w:cstheme="minorBidi"/>
              <w:noProof/>
              <w:kern w:val="2"/>
              <w:sz w:val="22"/>
              <w:szCs w:val="22"/>
              <w:lang w:val="en-US"/>
              <w14:ligatures w14:val="standardContextual"/>
            </w:rPr>
          </w:pPr>
          <w:hyperlink w:anchor="_Toc147842286" w:history="1">
            <w:r w:rsidR="004531A7" w:rsidRPr="0056454C">
              <w:rPr>
                <w:rStyle w:val="-"/>
                <w:noProof/>
                <w:lang w:val="el-GR"/>
              </w:rPr>
              <w:t>3.5</w:t>
            </w:r>
            <w:r w:rsidR="004531A7">
              <w:rPr>
                <w:rFonts w:asciiTheme="minorHAnsi" w:eastAsiaTheme="minorEastAsia" w:hAnsiTheme="minorHAnsi" w:cstheme="minorBidi"/>
                <w:noProof/>
                <w:kern w:val="2"/>
                <w:sz w:val="22"/>
                <w:szCs w:val="22"/>
                <w:lang w:val="en-US"/>
                <w14:ligatures w14:val="standardContextual"/>
              </w:rPr>
              <w:tab/>
            </w:r>
            <w:r w:rsidR="004531A7" w:rsidRPr="0056454C">
              <w:rPr>
                <w:rStyle w:val="-"/>
                <w:noProof/>
                <w:lang w:val="el-GR"/>
              </w:rPr>
              <w:t>Τόπος υλοποίησης/ παροχής των υπηρεσιών</w:t>
            </w:r>
            <w:r w:rsidR="004531A7">
              <w:rPr>
                <w:noProof/>
                <w:webHidden/>
              </w:rPr>
              <w:tab/>
            </w:r>
            <w:r w:rsidR="004531A7">
              <w:rPr>
                <w:noProof/>
                <w:webHidden/>
              </w:rPr>
              <w:fldChar w:fldCharType="begin"/>
            </w:r>
            <w:r w:rsidR="004531A7">
              <w:rPr>
                <w:noProof/>
                <w:webHidden/>
              </w:rPr>
              <w:instrText xml:space="preserve"> PAGEREF _Toc147842286 \h </w:instrText>
            </w:r>
            <w:r w:rsidR="004531A7">
              <w:rPr>
                <w:noProof/>
                <w:webHidden/>
              </w:rPr>
            </w:r>
            <w:r w:rsidR="004531A7">
              <w:rPr>
                <w:noProof/>
                <w:webHidden/>
              </w:rPr>
              <w:fldChar w:fldCharType="separate"/>
            </w:r>
            <w:r>
              <w:rPr>
                <w:noProof/>
                <w:webHidden/>
              </w:rPr>
              <w:t>76</w:t>
            </w:r>
            <w:r w:rsidR="004531A7">
              <w:rPr>
                <w:noProof/>
                <w:webHidden/>
              </w:rPr>
              <w:fldChar w:fldCharType="end"/>
            </w:r>
          </w:hyperlink>
        </w:p>
        <w:p w14:paraId="3A018F92" w14:textId="24929200" w:rsidR="004531A7" w:rsidRDefault="00BF2A7B">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87" w:history="1">
            <w:r w:rsidR="004531A7" w:rsidRPr="0056454C">
              <w:rPr>
                <w:rStyle w:val="-"/>
                <w:noProof/>
                <w:lang w:val="el-GR"/>
              </w:rPr>
              <w:t>ΠΑΡΑΡΤΗΜΑ ΙΙ – Πίνακες Συμμόρφωσης</w:t>
            </w:r>
            <w:r w:rsidR="004531A7">
              <w:rPr>
                <w:noProof/>
                <w:webHidden/>
              </w:rPr>
              <w:tab/>
            </w:r>
            <w:r w:rsidR="004531A7">
              <w:rPr>
                <w:noProof/>
                <w:webHidden/>
              </w:rPr>
              <w:fldChar w:fldCharType="begin"/>
            </w:r>
            <w:r w:rsidR="004531A7">
              <w:rPr>
                <w:noProof/>
                <w:webHidden/>
              </w:rPr>
              <w:instrText xml:space="preserve"> PAGEREF _Toc147842287 \h </w:instrText>
            </w:r>
            <w:r w:rsidR="004531A7">
              <w:rPr>
                <w:noProof/>
                <w:webHidden/>
              </w:rPr>
            </w:r>
            <w:r w:rsidR="004531A7">
              <w:rPr>
                <w:noProof/>
                <w:webHidden/>
              </w:rPr>
              <w:fldChar w:fldCharType="separate"/>
            </w:r>
            <w:r>
              <w:rPr>
                <w:noProof/>
                <w:webHidden/>
              </w:rPr>
              <w:t>77</w:t>
            </w:r>
            <w:r w:rsidR="004531A7">
              <w:rPr>
                <w:noProof/>
                <w:webHidden/>
              </w:rPr>
              <w:fldChar w:fldCharType="end"/>
            </w:r>
          </w:hyperlink>
        </w:p>
        <w:p w14:paraId="68EDA8AB" w14:textId="2CCDBBC0" w:rsidR="004531A7" w:rsidRDefault="00BF2A7B">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88" w:history="1">
            <w:r w:rsidR="004531A7" w:rsidRPr="0056454C">
              <w:rPr>
                <w:rStyle w:val="-"/>
                <w:noProof/>
                <w:lang w:val="el-GR"/>
              </w:rPr>
              <w:t>ΠΑΡΑΡΤΗΜΑ ΙΙI – ΕΥΡΩΠΑΙΚΟ ΕΝΙΑΙΟ ΕΓΓΡΑΦΟ ΣΥΜΒΑΣΗΣ (ΕΕΕΣ)</w:t>
            </w:r>
            <w:r w:rsidR="004531A7">
              <w:rPr>
                <w:noProof/>
                <w:webHidden/>
              </w:rPr>
              <w:tab/>
            </w:r>
            <w:r w:rsidR="004531A7">
              <w:rPr>
                <w:noProof/>
                <w:webHidden/>
              </w:rPr>
              <w:fldChar w:fldCharType="begin"/>
            </w:r>
            <w:r w:rsidR="004531A7">
              <w:rPr>
                <w:noProof/>
                <w:webHidden/>
              </w:rPr>
              <w:instrText xml:space="preserve"> PAGEREF _Toc147842288 \h </w:instrText>
            </w:r>
            <w:r w:rsidR="004531A7">
              <w:rPr>
                <w:noProof/>
                <w:webHidden/>
              </w:rPr>
            </w:r>
            <w:r w:rsidR="004531A7">
              <w:rPr>
                <w:noProof/>
                <w:webHidden/>
              </w:rPr>
              <w:fldChar w:fldCharType="separate"/>
            </w:r>
            <w:r>
              <w:rPr>
                <w:noProof/>
                <w:webHidden/>
              </w:rPr>
              <w:t>78</w:t>
            </w:r>
            <w:r w:rsidR="004531A7">
              <w:rPr>
                <w:noProof/>
                <w:webHidden/>
              </w:rPr>
              <w:fldChar w:fldCharType="end"/>
            </w:r>
          </w:hyperlink>
        </w:p>
        <w:p w14:paraId="006C9B5D" w14:textId="3C4ACA57" w:rsidR="004531A7" w:rsidRDefault="00BF2A7B">
          <w:pPr>
            <w:pStyle w:val="40"/>
            <w:tabs>
              <w:tab w:val="right" w:leader="dot" w:pos="9628"/>
            </w:tabs>
            <w:rPr>
              <w:rFonts w:asciiTheme="minorHAnsi" w:eastAsiaTheme="minorEastAsia" w:hAnsiTheme="minorHAnsi" w:cstheme="minorBidi"/>
              <w:noProof/>
              <w:kern w:val="2"/>
              <w:sz w:val="22"/>
              <w:szCs w:val="22"/>
              <w:lang w:val="en-US"/>
              <w14:ligatures w14:val="standardContextual"/>
            </w:rPr>
          </w:pPr>
          <w:hyperlink w:anchor="_Toc147842289" w:history="1">
            <w:r w:rsidR="004531A7" w:rsidRPr="0056454C">
              <w:rPr>
                <w:rStyle w:val="-"/>
                <w:noProof/>
                <w:lang w:val="el-GR"/>
              </w:rPr>
              <w:t>ΕΥΡΩΠΑΙΚΟ ΕΝΙΑΙΟ ΕΓΓΡΑΦΟ ΣΥΜΒΑΣΗΣ (ΕΕΕΣ)</w:t>
            </w:r>
            <w:r w:rsidR="004531A7">
              <w:rPr>
                <w:noProof/>
                <w:webHidden/>
              </w:rPr>
              <w:tab/>
            </w:r>
            <w:r w:rsidR="004531A7">
              <w:rPr>
                <w:noProof/>
                <w:webHidden/>
              </w:rPr>
              <w:fldChar w:fldCharType="begin"/>
            </w:r>
            <w:r w:rsidR="004531A7">
              <w:rPr>
                <w:noProof/>
                <w:webHidden/>
              </w:rPr>
              <w:instrText xml:space="preserve"> PAGEREF _Toc147842289 \h </w:instrText>
            </w:r>
            <w:r w:rsidR="004531A7">
              <w:rPr>
                <w:noProof/>
                <w:webHidden/>
              </w:rPr>
            </w:r>
            <w:r w:rsidR="004531A7">
              <w:rPr>
                <w:noProof/>
                <w:webHidden/>
              </w:rPr>
              <w:fldChar w:fldCharType="separate"/>
            </w:r>
            <w:r>
              <w:rPr>
                <w:noProof/>
                <w:webHidden/>
              </w:rPr>
              <w:t>78</w:t>
            </w:r>
            <w:r w:rsidR="004531A7">
              <w:rPr>
                <w:noProof/>
                <w:webHidden/>
              </w:rPr>
              <w:fldChar w:fldCharType="end"/>
            </w:r>
          </w:hyperlink>
        </w:p>
        <w:p w14:paraId="61910032" w14:textId="0C2699B7" w:rsidR="004531A7" w:rsidRDefault="00BF2A7B">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90" w:history="1">
            <w:r w:rsidR="004531A7" w:rsidRPr="0056454C">
              <w:rPr>
                <w:rStyle w:val="-"/>
                <w:noProof/>
                <w:lang w:val="el-GR"/>
              </w:rPr>
              <w:t>ΠΑΡΑΡΤΗΜΑ Ι</w:t>
            </w:r>
            <w:r w:rsidR="004531A7" w:rsidRPr="0056454C">
              <w:rPr>
                <w:rStyle w:val="-"/>
                <w:noProof/>
              </w:rPr>
              <w:t>V</w:t>
            </w:r>
            <w:r w:rsidR="004531A7" w:rsidRPr="0056454C">
              <w:rPr>
                <w:rStyle w:val="-"/>
                <w:noProof/>
                <w:lang w:val="el-GR"/>
              </w:rPr>
              <w:t xml:space="preserve"> – Υπόδειγμα Βιογραφικού Σημειώματος</w:t>
            </w:r>
            <w:r w:rsidR="004531A7">
              <w:rPr>
                <w:noProof/>
                <w:webHidden/>
              </w:rPr>
              <w:tab/>
            </w:r>
            <w:r w:rsidR="004531A7">
              <w:rPr>
                <w:noProof/>
                <w:webHidden/>
              </w:rPr>
              <w:fldChar w:fldCharType="begin"/>
            </w:r>
            <w:r w:rsidR="004531A7">
              <w:rPr>
                <w:noProof/>
                <w:webHidden/>
              </w:rPr>
              <w:instrText xml:space="preserve"> PAGEREF _Toc147842290 \h </w:instrText>
            </w:r>
            <w:r w:rsidR="004531A7">
              <w:rPr>
                <w:noProof/>
                <w:webHidden/>
              </w:rPr>
            </w:r>
            <w:r w:rsidR="004531A7">
              <w:rPr>
                <w:noProof/>
                <w:webHidden/>
              </w:rPr>
              <w:fldChar w:fldCharType="separate"/>
            </w:r>
            <w:r>
              <w:rPr>
                <w:noProof/>
                <w:webHidden/>
              </w:rPr>
              <w:t>79</w:t>
            </w:r>
            <w:r w:rsidR="004531A7">
              <w:rPr>
                <w:noProof/>
                <w:webHidden/>
              </w:rPr>
              <w:fldChar w:fldCharType="end"/>
            </w:r>
          </w:hyperlink>
        </w:p>
        <w:p w14:paraId="12C16DF6" w14:textId="1D29321C" w:rsidR="004531A7" w:rsidRDefault="00BF2A7B">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91" w:history="1">
            <w:r w:rsidR="004531A7" w:rsidRPr="0056454C">
              <w:rPr>
                <w:rStyle w:val="-"/>
                <w:noProof/>
              </w:rPr>
              <w:t>ΠΑΡΑΡΤΗΜΑ V – Υπόδειγμα Τεχνικής Προσφοράς</w:t>
            </w:r>
            <w:r w:rsidR="004531A7">
              <w:rPr>
                <w:noProof/>
                <w:webHidden/>
              </w:rPr>
              <w:tab/>
            </w:r>
            <w:r w:rsidR="004531A7">
              <w:rPr>
                <w:noProof/>
                <w:webHidden/>
              </w:rPr>
              <w:fldChar w:fldCharType="begin"/>
            </w:r>
            <w:r w:rsidR="004531A7">
              <w:rPr>
                <w:noProof/>
                <w:webHidden/>
              </w:rPr>
              <w:instrText xml:space="preserve"> PAGEREF _Toc147842291 \h </w:instrText>
            </w:r>
            <w:r w:rsidR="004531A7">
              <w:rPr>
                <w:noProof/>
                <w:webHidden/>
              </w:rPr>
            </w:r>
            <w:r w:rsidR="004531A7">
              <w:rPr>
                <w:noProof/>
                <w:webHidden/>
              </w:rPr>
              <w:fldChar w:fldCharType="separate"/>
            </w:r>
            <w:r>
              <w:rPr>
                <w:noProof/>
                <w:webHidden/>
              </w:rPr>
              <w:t>81</w:t>
            </w:r>
            <w:r w:rsidR="004531A7">
              <w:rPr>
                <w:noProof/>
                <w:webHidden/>
              </w:rPr>
              <w:fldChar w:fldCharType="end"/>
            </w:r>
          </w:hyperlink>
        </w:p>
        <w:p w14:paraId="21A4359C" w14:textId="126903DF" w:rsidR="004531A7" w:rsidRDefault="00BF2A7B">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92" w:history="1">
            <w:r w:rsidR="004531A7" w:rsidRPr="0056454C">
              <w:rPr>
                <w:rStyle w:val="-"/>
                <w:noProof/>
                <w:lang w:val="el-GR"/>
              </w:rPr>
              <w:t xml:space="preserve">ΠΑΡΑΡΤΗΜΑ </w:t>
            </w:r>
            <w:r w:rsidR="004531A7" w:rsidRPr="0056454C">
              <w:rPr>
                <w:rStyle w:val="-"/>
                <w:noProof/>
              </w:rPr>
              <w:t>VI</w:t>
            </w:r>
            <w:r w:rsidR="004531A7" w:rsidRPr="0056454C">
              <w:rPr>
                <w:rStyle w:val="-"/>
                <w:noProof/>
                <w:lang w:val="el-GR"/>
              </w:rPr>
              <w:t xml:space="preserve"> – Υπόδειγμα Οικονομικής Προσφοράς</w:t>
            </w:r>
            <w:r w:rsidR="004531A7">
              <w:rPr>
                <w:noProof/>
                <w:webHidden/>
              </w:rPr>
              <w:tab/>
            </w:r>
            <w:r w:rsidR="004531A7">
              <w:rPr>
                <w:noProof/>
                <w:webHidden/>
              </w:rPr>
              <w:fldChar w:fldCharType="begin"/>
            </w:r>
            <w:r w:rsidR="004531A7">
              <w:rPr>
                <w:noProof/>
                <w:webHidden/>
              </w:rPr>
              <w:instrText xml:space="preserve"> PAGEREF _Toc147842292 \h </w:instrText>
            </w:r>
            <w:r w:rsidR="004531A7">
              <w:rPr>
                <w:noProof/>
                <w:webHidden/>
              </w:rPr>
            </w:r>
            <w:r w:rsidR="004531A7">
              <w:rPr>
                <w:noProof/>
                <w:webHidden/>
              </w:rPr>
              <w:fldChar w:fldCharType="separate"/>
            </w:r>
            <w:r>
              <w:rPr>
                <w:noProof/>
                <w:webHidden/>
              </w:rPr>
              <w:t>82</w:t>
            </w:r>
            <w:r w:rsidR="004531A7">
              <w:rPr>
                <w:noProof/>
                <w:webHidden/>
              </w:rPr>
              <w:fldChar w:fldCharType="end"/>
            </w:r>
          </w:hyperlink>
        </w:p>
        <w:p w14:paraId="33A960D6" w14:textId="0ECD6DC1" w:rsidR="004531A7" w:rsidRDefault="00BF2A7B">
          <w:pPr>
            <w:pStyle w:val="31"/>
            <w:tabs>
              <w:tab w:val="left" w:pos="88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93" w:history="1">
            <w:r w:rsidR="004531A7" w:rsidRPr="0056454C">
              <w:rPr>
                <w:rStyle w:val="-"/>
                <w:noProof/>
                <w:lang w:val="el-GR"/>
              </w:rPr>
              <w:t>1.</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Συγκεντρωτικός Πίνακας Οικονομικής Προσφοράς Έργου</w:t>
            </w:r>
            <w:r w:rsidR="004531A7">
              <w:rPr>
                <w:noProof/>
                <w:webHidden/>
              </w:rPr>
              <w:tab/>
            </w:r>
            <w:r w:rsidR="004531A7">
              <w:rPr>
                <w:noProof/>
                <w:webHidden/>
              </w:rPr>
              <w:fldChar w:fldCharType="begin"/>
            </w:r>
            <w:r w:rsidR="004531A7">
              <w:rPr>
                <w:noProof/>
                <w:webHidden/>
              </w:rPr>
              <w:instrText xml:space="preserve"> PAGEREF _Toc147842293 \h </w:instrText>
            </w:r>
            <w:r w:rsidR="004531A7">
              <w:rPr>
                <w:noProof/>
                <w:webHidden/>
              </w:rPr>
            </w:r>
            <w:r w:rsidR="004531A7">
              <w:rPr>
                <w:noProof/>
                <w:webHidden/>
              </w:rPr>
              <w:fldChar w:fldCharType="separate"/>
            </w:r>
            <w:r>
              <w:rPr>
                <w:noProof/>
                <w:webHidden/>
              </w:rPr>
              <w:t>82</w:t>
            </w:r>
            <w:r w:rsidR="004531A7">
              <w:rPr>
                <w:noProof/>
                <w:webHidden/>
              </w:rPr>
              <w:fldChar w:fldCharType="end"/>
            </w:r>
          </w:hyperlink>
        </w:p>
        <w:p w14:paraId="03F4D04E" w14:textId="436341BC" w:rsidR="004531A7" w:rsidRDefault="00BF2A7B">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94" w:history="1">
            <w:r w:rsidR="004531A7" w:rsidRPr="0056454C">
              <w:rPr>
                <w:rStyle w:val="-"/>
                <w:noProof/>
                <w:lang w:val="el-GR"/>
              </w:rPr>
              <w:t xml:space="preserve">ΠΑΡΑΡΤΗΜΑ </w:t>
            </w:r>
            <w:r w:rsidR="004531A7" w:rsidRPr="0056454C">
              <w:rPr>
                <w:rStyle w:val="-"/>
                <w:noProof/>
              </w:rPr>
              <w:t>VI</w:t>
            </w:r>
            <w:r w:rsidR="004531A7" w:rsidRPr="0056454C">
              <w:rPr>
                <w:rStyle w:val="-"/>
                <w:noProof/>
                <w:lang w:val="el-GR"/>
              </w:rPr>
              <w:t>Ι – Άλλες Δηλώσεις</w:t>
            </w:r>
            <w:r w:rsidR="004531A7">
              <w:rPr>
                <w:noProof/>
                <w:webHidden/>
              </w:rPr>
              <w:tab/>
            </w:r>
            <w:r w:rsidR="004531A7">
              <w:rPr>
                <w:noProof/>
                <w:webHidden/>
              </w:rPr>
              <w:fldChar w:fldCharType="begin"/>
            </w:r>
            <w:r w:rsidR="004531A7">
              <w:rPr>
                <w:noProof/>
                <w:webHidden/>
              </w:rPr>
              <w:instrText xml:space="preserve"> PAGEREF _Toc147842294 \h </w:instrText>
            </w:r>
            <w:r w:rsidR="004531A7">
              <w:rPr>
                <w:noProof/>
                <w:webHidden/>
              </w:rPr>
            </w:r>
            <w:r w:rsidR="004531A7">
              <w:rPr>
                <w:noProof/>
                <w:webHidden/>
              </w:rPr>
              <w:fldChar w:fldCharType="separate"/>
            </w:r>
            <w:r>
              <w:rPr>
                <w:noProof/>
                <w:webHidden/>
              </w:rPr>
              <w:t>83</w:t>
            </w:r>
            <w:r w:rsidR="004531A7">
              <w:rPr>
                <w:noProof/>
                <w:webHidden/>
              </w:rPr>
              <w:fldChar w:fldCharType="end"/>
            </w:r>
          </w:hyperlink>
        </w:p>
        <w:p w14:paraId="61E7FCA7" w14:textId="3CFC5C14" w:rsidR="004531A7" w:rsidRDefault="00BF2A7B">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95" w:history="1">
            <w:r w:rsidR="004531A7" w:rsidRPr="0056454C">
              <w:rPr>
                <w:rStyle w:val="-"/>
                <w:noProof/>
                <w:lang w:val="el-GR"/>
              </w:rPr>
              <w:t xml:space="preserve">ΠΑΡΑΡΤΗΜΑ </w:t>
            </w:r>
            <w:r w:rsidR="004531A7" w:rsidRPr="0056454C">
              <w:rPr>
                <w:rStyle w:val="-"/>
                <w:noProof/>
              </w:rPr>
              <w:t>VIII</w:t>
            </w:r>
            <w:r w:rsidR="004531A7" w:rsidRPr="0056454C">
              <w:rPr>
                <w:rStyle w:val="-"/>
                <w:noProof/>
                <w:lang w:val="el-GR"/>
              </w:rPr>
              <w:t xml:space="preserve"> – Υποδείγματα Εγγυητικών Επιστολών</w:t>
            </w:r>
            <w:r w:rsidR="004531A7">
              <w:rPr>
                <w:noProof/>
                <w:webHidden/>
              </w:rPr>
              <w:tab/>
            </w:r>
            <w:r w:rsidR="004531A7">
              <w:rPr>
                <w:noProof/>
                <w:webHidden/>
              </w:rPr>
              <w:fldChar w:fldCharType="begin"/>
            </w:r>
            <w:r w:rsidR="004531A7">
              <w:rPr>
                <w:noProof/>
                <w:webHidden/>
              </w:rPr>
              <w:instrText xml:space="preserve"> PAGEREF _Toc147842295 \h </w:instrText>
            </w:r>
            <w:r w:rsidR="004531A7">
              <w:rPr>
                <w:noProof/>
                <w:webHidden/>
              </w:rPr>
            </w:r>
            <w:r w:rsidR="004531A7">
              <w:rPr>
                <w:noProof/>
                <w:webHidden/>
              </w:rPr>
              <w:fldChar w:fldCharType="separate"/>
            </w:r>
            <w:r>
              <w:rPr>
                <w:noProof/>
                <w:webHidden/>
              </w:rPr>
              <w:t>84</w:t>
            </w:r>
            <w:r w:rsidR="004531A7">
              <w:rPr>
                <w:noProof/>
                <w:webHidden/>
              </w:rPr>
              <w:fldChar w:fldCharType="end"/>
            </w:r>
          </w:hyperlink>
        </w:p>
        <w:p w14:paraId="1BD474FA" w14:textId="211BA2D8" w:rsidR="004531A7" w:rsidRDefault="00BF2A7B">
          <w:pPr>
            <w:pStyle w:val="31"/>
            <w:tabs>
              <w:tab w:val="left" w:pos="88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96" w:history="1">
            <w:r w:rsidR="004531A7" w:rsidRPr="0056454C">
              <w:rPr>
                <w:rStyle w:val="-"/>
                <w:noProof/>
                <w:lang w:val="el-GR"/>
              </w:rPr>
              <w:t>I.</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Εγγυητική Επιστολή Συμμετοχής</w:t>
            </w:r>
            <w:r w:rsidR="004531A7">
              <w:rPr>
                <w:noProof/>
                <w:webHidden/>
              </w:rPr>
              <w:tab/>
            </w:r>
            <w:r w:rsidR="004531A7">
              <w:rPr>
                <w:noProof/>
                <w:webHidden/>
              </w:rPr>
              <w:fldChar w:fldCharType="begin"/>
            </w:r>
            <w:r w:rsidR="004531A7">
              <w:rPr>
                <w:noProof/>
                <w:webHidden/>
              </w:rPr>
              <w:instrText xml:space="preserve"> PAGEREF _Toc147842296 \h </w:instrText>
            </w:r>
            <w:r w:rsidR="004531A7">
              <w:rPr>
                <w:noProof/>
                <w:webHidden/>
              </w:rPr>
            </w:r>
            <w:r w:rsidR="004531A7">
              <w:rPr>
                <w:noProof/>
                <w:webHidden/>
              </w:rPr>
              <w:fldChar w:fldCharType="separate"/>
            </w:r>
            <w:r>
              <w:rPr>
                <w:noProof/>
                <w:webHidden/>
              </w:rPr>
              <w:t>84</w:t>
            </w:r>
            <w:r w:rsidR="004531A7">
              <w:rPr>
                <w:noProof/>
                <w:webHidden/>
              </w:rPr>
              <w:fldChar w:fldCharType="end"/>
            </w:r>
          </w:hyperlink>
        </w:p>
        <w:p w14:paraId="40985A49" w14:textId="7039DF60" w:rsidR="004531A7" w:rsidRDefault="00BF2A7B">
          <w:pPr>
            <w:pStyle w:val="31"/>
            <w:tabs>
              <w:tab w:val="left" w:pos="88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47842297" w:history="1">
            <w:r w:rsidR="004531A7" w:rsidRPr="0056454C">
              <w:rPr>
                <w:rStyle w:val="-"/>
                <w:noProof/>
                <w:lang w:val="el-GR"/>
              </w:rPr>
              <w:t>II.</w:t>
            </w:r>
            <w:r w:rsidR="004531A7">
              <w:rPr>
                <w:rFonts w:asciiTheme="minorHAnsi" w:eastAsiaTheme="minorEastAsia" w:hAnsiTheme="minorHAnsi" w:cstheme="minorBidi"/>
                <w:i w:val="0"/>
                <w:iCs w:val="0"/>
                <w:noProof/>
                <w:kern w:val="2"/>
                <w:sz w:val="22"/>
                <w:szCs w:val="22"/>
                <w:lang w:val="en-US"/>
                <w14:ligatures w14:val="standardContextual"/>
              </w:rPr>
              <w:tab/>
            </w:r>
            <w:r w:rsidR="004531A7" w:rsidRPr="0056454C">
              <w:rPr>
                <w:rStyle w:val="-"/>
                <w:noProof/>
                <w:lang w:val="el-GR"/>
              </w:rPr>
              <w:t>Εγγυητική Επιστολή Καλής Εκτέλεσης</w:t>
            </w:r>
            <w:r w:rsidR="004531A7">
              <w:rPr>
                <w:noProof/>
                <w:webHidden/>
              </w:rPr>
              <w:tab/>
            </w:r>
            <w:r w:rsidR="004531A7">
              <w:rPr>
                <w:noProof/>
                <w:webHidden/>
              </w:rPr>
              <w:fldChar w:fldCharType="begin"/>
            </w:r>
            <w:r w:rsidR="004531A7">
              <w:rPr>
                <w:noProof/>
                <w:webHidden/>
              </w:rPr>
              <w:instrText xml:space="preserve"> PAGEREF _Toc147842297 \h </w:instrText>
            </w:r>
            <w:r w:rsidR="004531A7">
              <w:rPr>
                <w:noProof/>
                <w:webHidden/>
              </w:rPr>
            </w:r>
            <w:r w:rsidR="004531A7">
              <w:rPr>
                <w:noProof/>
                <w:webHidden/>
              </w:rPr>
              <w:fldChar w:fldCharType="separate"/>
            </w:r>
            <w:r>
              <w:rPr>
                <w:noProof/>
                <w:webHidden/>
              </w:rPr>
              <w:t>85</w:t>
            </w:r>
            <w:r w:rsidR="004531A7">
              <w:rPr>
                <w:noProof/>
                <w:webHidden/>
              </w:rPr>
              <w:fldChar w:fldCharType="end"/>
            </w:r>
          </w:hyperlink>
        </w:p>
        <w:p w14:paraId="2FCC7697" w14:textId="392A48A8" w:rsidR="004531A7" w:rsidRDefault="00BF2A7B">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98" w:history="1">
            <w:r w:rsidR="004531A7" w:rsidRPr="0056454C">
              <w:rPr>
                <w:rStyle w:val="-"/>
                <w:noProof/>
                <w:lang w:val="el-GR"/>
              </w:rPr>
              <w:t>ΠΑΡΑΡΤΗΜΑ IX– ΕΝΗΜΕΡΩΣΗ ΓΙΑ ΤΗΝ ΕΠΕΞΕΡΓΑΣΙΑ ΠΡΟΣΩΠΙΚΩΝ ΔΕΔΟΜΕΝΩΝ</w:t>
            </w:r>
            <w:r w:rsidR="004531A7">
              <w:rPr>
                <w:noProof/>
                <w:webHidden/>
              </w:rPr>
              <w:tab/>
            </w:r>
            <w:r w:rsidR="004531A7">
              <w:rPr>
                <w:noProof/>
                <w:webHidden/>
              </w:rPr>
              <w:fldChar w:fldCharType="begin"/>
            </w:r>
            <w:r w:rsidR="004531A7">
              <w:rPr>
                <w:noProof/>
                <w:webHidden/>
              </w:rPr>
              <w:instrText xml:space="preserve"> PAGEREF _Toc147842298 \h </w:instrText>
            </w:r>
            <w:r w:rsidR="004531A7">
              <w:rPr>
                <w:noProof/>
                <w:webHidden/>
              </w:rPr>
            </w:r>
            <w:r w:rsidR="004531A7">
              <w:rPr>
                <w:noProof/>
                <w:webHidden/>
              </w:rPr>
              <w:fldChar w:fldCharType="separate"/>
            </w:r>
            <w:r>
              <w:rPr>
                <w:noProof/>
                <w:webHidden/>
              </w:rPr>
              <w:t>86</w:t>
            </w:r>
            <w:r w:rsidR="004531A7">
              <w:rPr>
                <w:noProof/>
                <w:webHidden/>
              </w:rPr>
              <w:fldChar w:fldCharType="end"/>
            </w:r>
          </w:hyperlink>
        </w:p>
        <w:p w14:paraId="51EE510D" w14:textId="6CDE4275" w:rsidR="004531A7" w:rsidRDefault="00BF2A7B">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47842299" w:history="1">
            <w:r w:rsidR="004531A7" w:rsidRPr="0056454C">
              <w:rPr>
                <w:rStyle w:val="-"/>
                <w:noProof/>
                <w:lang w:val="el-GR"/>
              </w:rPr>
              <w:t xml:space="preserve">ΠΑΡΑΡΤΗΜΑ </w:t>
            </w:r>
            <w:r w:rsidR="004531A7" w:rsidRPr="0056454C">
              <w:rPr>
                <w:rStyle w:val="-"/>
                <w:noProof/>
              </w:rPr>
              <w:t>X</w:t>
            </w:r>
            <w:r w:rsidR="004531A7" w:rsidRPr="0056454C">
              <w:rPr>
                <w:rStyle w:val="-"/>
                <w:noProof/>
                <w:lang w:val="el-GR"/>
              </w:rPr>
              <w:t xml:space="preserve"> – Ρήτρα Ακεραιότητας</w:t>
            </w:r>
            <w:r w:rsidR="004531A7">
              <w:rPr>
                <w:noProof/>
                <w:webHidden/>
              </w:rPr>
              <w:tab/>
            </w:r>
            <w:r w:rsidR="004531A7">
              <w:rPr>
                <w:noProof/>
                <w:webHidden/>
              </w:rPr>
              <w:fldChar w:fldCharType="begin"/>
            </w:r>
            <w:r w:rsidR="004531A7">
              <w:rPr>
                <w:noProof/>
                <w:webHidden/>
              </w:rPr>
              <w:instrText xml:space="preserve"> PAGEREF _Toc147842299 \h </w:instrText>
            </w:r>
            <w:r w:rsidR="004531A7">
              <w:rPr>
                <w:noProof/>
                <w:webHidden/>
              </w:rPr>
            </w:r>
            <w:r w:rsidR="004531A7">
              <w:rPr>
                <w:noProof/>
                <w:webHidden/>
              </w:rPr>
              <w:fldChar w:fldCharType="separate"/>
            </w:r>
            <w:r>
              <w:rPr>
                <w:noProof/>
                <w:webHidden/>
              </w:rPr>
              <w:t>87</w:t>
            </w:r>
            <w:r w:rsidR="004531A7">
              <w:rPr>
                <w:noProof/>
                <w:webHidden/>
              </w:rPr>
              <w:fldChar w:fldCharType="end"/>
            </w:r>
          </w:hyperlink>
        </w:p>
        <w:p w14:paraId="78001AA9" w14:textId="3EA84387" w:rsidR="00A81D32" w:rsidRDefault="00925B4A">
          <w:r>
            <w:rPr>
              <w:b/>
              <w:bCs/>
              <w:caps/>
              <w:sz w:val="20"/>
              <w:szCs w:val="20"/>
            </w:rPr>
            <w:fldChar w:fldCharType="end"/>
          </w:r>
        </w:p>
      </w:sdtContent>
    </w:sdt>
    <w:p w14:paraId="370BC898" w14:textId="77777777" w:rsidR="008E18C3" w:rsidRPr="00603221" w:rsidRDefault="008E18C3">
      <w:pPr>
        <w:rPr>
          <w:rFonts w:eastAsia="MS Mincho"/>
          <w:b/>
          <w:bCs/>
          <w:caps/>
          <w:lang w:val="el-GR" w:eastAsia="el-GR"/>
        </w:rPr>
        <w:sectPr w:rsidR="008E18C3" w:rsidRPr="00603221" w:rsidSect="00DF02B0">
          <w:headerReference w:type="first" r:id="rId12"/>
          <w:pgSz w:w="11906" w:h="16838"/>
          <w:pgMar w:top="1134" w:right="1134" w:bottom="1134" w:left="1134" w:header="720" w:footer="709" w:gutter="0"/>
          <w:cols w:space="720"/>
          <w:titlePg/>
          <w:docGrid w:linePitch="360"/>
        </w:sectPr>
      </w:pPr>
    </w:p>
    <w:p w14:paraId="5A1B4B28" w14:textId="77777777" w:rsidR="008338F0" w:rsidRPr="003329FF" w:rsidRDefault="003355E7">
      <w:pPr>
        <w:pStyle w:val="1"/>
        <w:numPr>
          <w:ilvl w:val="0"/>
          <w:numId w:val="18"/>
        </w:numPr>
        <w:rPr>
          <w:lang w:val="el-GR"/>
        </w:rPr>
      </w:pPr>
      <w:bookmarkStart w:id="8" w:name="_Toc97194404"/>
      <w:bookmarkStart w:id="9" w:name="_Toc147842200"/>
      <w:r w:rsidRPr="003329FF">
        <w:rPr>
          <w:lang w:val="el-GR"/>
        </w:rPr>
        <w:lastRenderedPageBreak/>
        <w:t>ΑΝΑΘΕΤΟΥΣΑ ΑΡΧΗ ΚΑΙ ΑΝΤΙΚΕΙΜΕΝΟ ΣΥΜΒΑΣΗΣ</w:t>
      </w:r>
      <w:bookmarkEnd w:id="8"/>
      <w:bookmarkEnd w:id="9"/>
    </w:p>
    <w:p w14:paraId="641F1280" w14:textId="77777777" w:rsidR="008338F0" w:rsidRPr="0032146B" w:rsidRDefault="003355E7">
      <w:pPr>
        <w:pStyle w:val="2"/>
        <w:numPr>
          <w:ilvl w:val="1"/>
          <w:numId w:val="19"/>
        </w:numPr>
        <w:rPr>
          <w:lang w:val="el-GR"/>
        </w:rPr>
      </w:pPr>
      <w:bookmarkStart w:id="10" w:name="_Toc97194256"/>
      <w:bookmarkStart w:id="11" w:name="_Toc97194405"/>
      <w:bookmarkStart w:id="12" w:name="_Toc147842201"/>
      <w:r w:rsidRPr="0032146B">
        <w:rPr>
          <w:lang w:val="el-GR"/>
        </w:rPr>
        <w:t>Στοιχεία Αναθέτουσας Αρχής</w:t>
      </w:r>
      <w:bookmarkEnd w:id="10"/>
      <w:bookmarkEnd w:id="11"/>
      <w:bookmarkEnd w:id="12"/>
      <w:r w:rsidRPr="0032146B">
        <w:rPr>
          <w:lang w:val="el-GR"/>
        </w:rPr>
        <w:t xml:space="preserve"> </w:t>
      </w:r>
    </w:p>
    <w:p w14:paraId="17159198"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1D3CD2" w14:paraId="34A6ED46" w14:textId="77777777">
        <w:tc>
          <w:tcPr>
            <w:tcW w:w="5245" w:type="dxa"/>
            <w:tcBorders>
              <w:top w:val="single" w:sz="4" w:space="0" w:color="000000"/>
              <w:left w:val="single" w:sz="4" w:space="0" w:color="000000"/>
              <w:bottom w:val="single" w:sz="4" w:space="0" w:color="000000"/>
            </w:tcBorders>
            <w:shd w:val="clear" w:color="auto" w:fill="auto"/>
          </w:tcPr>
          <w:p w14:paraId="317F2692"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F78B46"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5CC554FB" w14:textId="77777777">
        <w:tc>
          <w:tcPr>
            <w:tcW w:w="5245" w:type="dxa"/>
            <w:tcBorders>
              <w:top w:val="single" w:sz="4" w:space="0" w:color="000000"/>
              <w:left w:val="single" w:sz="4" w:space="0" w:color="000000"/>
              <w:bottom w:val="single" w:sz="4" w:space="0" w:color="000000"/>
            </w:tcBorders>
            <w:shd w:val="clear" w:color="auto" w:fill="auto"/>
          </w:tcPr>
          <w:p w14:paraId="02E95F30"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F57639" w14:textId="77777777" w:rsidR="004D0444" w:rsidRPr="00603221" w:rsidRDefault="004D0444" w:rsidP="004D0444">
            <w:pPr>
              <w:pStyle w:val="normalwithoutspacing"/>
              <w:snapToGrid w:val="0"/>
            </w:pPr>
            <w:r w:rsidRPr="00782EAD">
              <w:t>999983307</w:t>
            </w:r>
          </w:p>
        </w:tc>
      </w:tr>
      <w:tr w:rsidR="004D0444" w:rsidRPr="004D0444" w14:paraId="152EF6A7" w14:textId="77777777">
        <w:tc>
          <w:tcPr>
            <w:tcW w:w="5245" w:type="dxa"/>
            <w:tcBorders>
              <w:top w:val="single" w:sz="4" w:space="0" w:color="000000"/>
              <w:left w:val="single" w:sz="4" w:space="0" w:color="000000"/>
              <w:bottom w:val="single" w:sz="4" w:space="0" w:color="000000"/>
            </w:tcBorders>
            <w:shd w:val="clear" w:color="auto" w:fill="auto"/>
          </w:tcPr>
          <w:p w14:paraId="1959FDB9"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C676233" w14:textId="77777777" w:rsidR="004D0444" w:rsidRPr="00603221" w:rsidRDefault="004D0444" w:rsidP="004D0444">
            <w:pPr>
              <w:pStyle w:val="normalwithoutspacing"/>
              <w:snapToGrid w:val="0"/>
            </w:pPr>
            <w:r w:rsidRPr="00782EAD">
              <w:t>1053.E00553.00005</w:t>
            </w:r>
          </w:p>
        </w:tc>
      </w:tr>
      <w:tr w:rsidR="008338F0" w:rsidRPr="00DF02B0" w14:paraId="3C772A31" w14:textId="77777777">
        <w:tc>
          <w:tcPr>
            <w:tcW w:w="5245" w:type="dxa"/>
            <w:tcBorders>
              <w:top w:val="single" w:sz="4" w:space="0" w:color="000000"/>
              <w:left w:val="single" w:sz="4" w:space="0" w:color="000000"/>
              <w:bottom w:val="single" w:sz="4" w:space="0" w:color="000000"/>
            </w:tcBorders>
            <w:shd w:val="clear" w:color="auto" w:fill="auto"/>
          </w:tcPr>
          <w:p w14:paraId="45B91A04"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927F1E1" w14:textId="77777777" w:rsidR="008338F0" w:rsidRPr="00372204" w:rsidRDefault="00372204" w:rsidP="007D3A48">
            <w:pPr>
              <w:pStyle w:val="normalwithoutspacing"/>
              <w:snapToGrid w:val="0"/>
            </w:pPr>
            <w:r>
              <w:t>Λεωφ. Συγγρού 194</w:t>
            </w:r>
          </w:p>
        </w:tc>
      </w:tr>
      <w:tr w:rsidR="008338F0" w:rsidRPr="00DF02B0" w14:paraId="379503EC" w14:textId="77777777">
        <w:tc>
          <w:tcPr>
            <w:tcW w:w="5245" w:type="dxa"/>
            <w:tcBorders>
              <w:top w:val="single" w:sz="4" w:space="0" w:color="000000"/>
              <w:left w:val="single" w:sz="4" w:space="0" w:color="000000"/>
              <w:bottom w:val="single" w:sz="4" w:space="0" w:color="000000"/>
            </w:tcBorders>
            <w:shd w:val="clear" w:color="auto" w:fill="auto"/>
          </w:tcPr>
          <w:p w14:paraId="429A7164"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FCF021" w14:textId="77777777" w:rsidR="008338F0" w:rsidRPr="00603221" w:rsidRDefault="00372204">
            <w:pPr>
              <w:pStyle w:val="normalwithoutspacing"/>
              <w:snapToGrid w:val="0"/>
            </w:pPr>
            <w:r>
              <w:t>Καλλιθέα</w:t>
            </w:r>
          </w:p>
        </w:tc>
      </w:tr>
      <w:tr w:rsidR="008338F0" w:rsidRPr="00DF02B0" w14:paraId="34C19CB7" w14:textId="77777777">
        <w:tc>
          <w:tcPr>
            <w:tcW w:w="5245" w:type="dxa"/>
            <w:tcBorders>
              <w:top w:val="single" w:sz="4" w:space="0" w:color="000000"/>
              <w:left w:val="single" w:sz="4" w:space="0" w:color="000000"/>
              <w:bottom w:val="single" w:sz="4" w:space="0" w:color="000000"/>
            </w:tcBorders>
            <w:shd w:val="clear" w:color="auto" w:fill="auto"/>
          </w:tcPr>
          <w:p w14:paraId="6AC437B8"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49A7686" w14:textId="77777777" w:rsidR="008338F0" w:rsidRPr="00603221" w:rsidRDefault="00372204">
            <w:pPr>
              <w:pStyle w:val="normalwithoutspacing"/>
              <w:snapToGrid w:val="0"/>
            </w:pPr>
            <w:r>
              <w:t>176</w:t>
            </w:r>
            <w:r w:rsidRPr="00603221">
              <w:t xml:space="preserve"> </w:t>
            </w:r>
            <w:r>
              <w:t>71</w:t>
            </w:r>
          </w:p>
        </w:tc>
      </w:tr>
      <w:tr w:rsidR="008338F0" w:rsidRPr="00DF02B0" w14:paraId="5B2D40D5" w14:textId="77777777">
        <w:tc>
          <w:tcPr>
            <w:tcW w:w="5245" w:type="dxa"/>
            <w:tcBorders>
              <w:top w:val="single" w:sz="4" w:space="0" w:color="000000"/>
              <w:left w:val="single" w:sz="4" w:space="0" w:color="000000"/>
              <w:bottom w:val="single" w:sz="4" w:space="0" w:color="000000"/>
            </w:tcBorders>
            <w:shd w:val="clear" w:color="auto" w:fill="auto"/>
          </w:tcPr>
          <w:p w14:paraId="02A5EE81" w14:textId="77777777"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2BB6C0F" w14:textId="77777777" w:rsidR="008338F0" w:rsidRPr="00603221" w:rsidRDefault="007D3A48">
            <w:pPr>
              <w:pStyle w:val="normalwithoutspacing"/>
              <w:snapToGrid w:val="0"/>
              <w:rPr>
                <w:lang w:val="en-US"/>
              </w:rPr>
            </w:pPr>
            <w:r w:rsidRPr="00603221">
              <w:t>ΕΛΛΑΔΑ</w:t>
            </w:r>
          </w:p>
        </w:tc>
      </w:tr>
      <w:tr w:rsidR="008338F0" w:rsidRPr="00DF02B0" w14:paraId="06BF2B34" w14:textId="77777777">
        <w:tc>
          <w:tcPr>
            <w:tcW w:w="5245" w:type="dxa"/>
            <w:tcBorders>
              <w:top w:val="single" w:sz="4" w:space="0" w:color="000000"/>
              <w:left w:val="single" w:sz="4" w:space="0" w:color="000000"/>
              <w:bottom w:val="single" w:sz="4" w:space="0" w:color="000000"/>
            </w:tcBorders>
            <w:shd w:val="clear" w:color="auto" w:fill="auto"/>
          </w:tcPr>
          <w:p w14:paraId="721D23DC" w14:textId="7777777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2F5B21F" w14:textId="77777777" w:rsidR="008338F0" w:rsidRPr="00603221" w:rsidRDefault="0036512D">
            <w:pPr>
              <w:pStyle w:val="normalwithoutspacing"/>
              <w:snapToGrid w:val="0"/>
              <w:rPr>
                <w:lang w:val="de-DE"/>
              </w:rPr>
            </w:pPr>
            <w:r w:rsidRPr="003329FF">
              <w:t>GR 300</w:t>
            </w:r>
          </w:p>
        </w:tc>
      </w:tr>
      <w:tr w:rsidR="008338F0" w:rsidRPr="00DF02B0" w14:paraId="44CC1EDC" w14:textId="77777777">
        <w:tc>
          <w:tcPr>
            <w:tcW w:w="5245" w:type="dxa"/>
            <w:tcBorders>
              <w:top w:val="single" w:sz="4" w:space="0" w:color="000000"/>
              <w:left w:val="single" w:sz="4" w:space="0" w:color="000000"/>
              <w:bottom w:val="single" w:sz="4" w:space="0" w:color="000000"/>
            </w:tcBorders>
            <w:shd w:val="clear" w:color="auto" w:fill="auto"/>
          </w:tcPr>
          <w:p w14:paraId="6EE9187E"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F5D9939" w14:textId="77777777" w:rsidR="008338F0" w:rsidRPr="00603221" w:rsidRDefault="00865C7D">
            <w:pPr>
              <w:pStyle w:val="normalwithoutspacing"/>
              <w:snapToGrid w:val="0"/>
              <w:rPr>
                <w:lang w:val="en-US"/>
              </w:rPr>
            </w:pPr>
            <w:r w:rsidRPr="00603221">
              <w:rPr>
                <w:lang w:val="en-US"/>
              </w:rPr>
              <w:t>213 1300700</w:t>
            </w:r>
          </w:p>
        </w:tc>
      </w:tr>
      <w:tr w:rsidR="008338F0" w:rsidRPr="00DF02B0" w14:paraId="203CEA35" w14:textId="77777777">
        <w:tc>
          <w:tcPr>
            <w:tcW w:w="5245" w:type="dxa"/>
            <w:tcBorders>
              <w:top w:val="single" w:sz="4" w:space="0" w:color="000000"/>
              <w:left w:val="single" w:sz="4" w:space="0" w:color="000000"/>
              <w:bottom w:val="single" w:sz="4" w:space="0" w:color="000000"/>
            </w:tcBorders>
            <w:shd w:val="clear" w:color="auto" w:fill="auto"/>
          </w:tcPr>
          <w:p w14:paraId="65C8C133"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A8B537" w14:textId="77777777" w:rsidR="008338F0" w:rsidRPr="00603221" w:rsidRDefault="00865C7D">
            <w:pPr>
              <w:pStyle w:val="normalwithoutspacing"/>
              <w:snapToGrid w:val="0"/>
              <w:rPr>
                <w:lang w:val="en-US"/>
              </w:rPr>
            </w:pPr>
            <w:r w:rsidRPr="00603221">
              <w:rPr>
                <w:lang w:val="en-US"/>
              </w:rPr>
              <w:t>213 1300801</w:t>
            </w:r>
          </w:p>
        </w:tc>
      </w:tr>
      <w:tr w:rsidR="008338F0" w:rsidRPr="00DF02B0" w14:paraId="0B0036BF" w14:textId="77777777">
        <w:tc>
          <w:tcPr>
            <w:tcW w:w="5245" w:type="dxa"/>
            <w:tcBorders>
              <w:top w:val="single" w:sz="4" w:space="0" w:color="000000"/>
              <w:left w:val="single" w:sz="4" w:space="0" w:color="000000"/>
              <w:bottom w:val="single" w:sz="4" w:space="0" w:color="000000"/>
            </w:tcBorders>
            <w:shd w:val="clear" w:color="auto" w:fill="auto"/>
          </w:tcPr>
          <w:p w14:paraId="5BF1A3F5"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02BCA64" w14:textId="77777777" w:rsidR="008338F0" w:rsidRPr="00603221" w:rsidRDefault="00BF2A7B">
            <w:pPr>
              <w:pStyle w:val="normalwithoutspacing"/>
              <w:snapToGrid w:val="0"/>
              <w:rPr>
                <w:lang w:val="en-US"/>
              </w:rPr>
            </w:pPr>
            <w:hyperlink r:id="rId13" w:history="1">
              <w:r w:rsidR="00E817D9" w:rsidRPr="00D009BC">
                <w:rPr>
                  <w:rStyle w:val="-"/>
                  <w:lang w:val="en-US"/>
                </w:rPr>
                <w:t>info@ktpae.gr</w:t>
              </w:r>
            </w:hyperlink>
          </w:p>
        </w:tc>
      </w:tr>
      <w:tr w:rsidR="008338F0" w:rsidRPr="00DF02B0" w14:paraId="49D6F896" w14:textId="77777777">
        <w:tc>
          <w:tcPr>
            <w:tcW w:w="5245" w:type="dxa"/>
            <w:tcBorders>
              <w:top w:val="single" w:sz="4" w:space="0" w:color="000000"/>
              <w:left w:val="single" w:sz="4" w:space="0" w:color="000000"/>
              <w:bottom w:val="single" w:sz="4" w:space="0" w:color="000000"/>
            </w:tcBorders>
            <w:shd w:val="clear" w:color="auto" w:fill="auto"/>
          </w:tcPr>
          <w:p w14:paraId="2240FDC1"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25389B7" w14:textId="3F5A5D96" w:rsidR="008338F0" w:rsidRPr="00527923" w:rsidRDefault="00527923">
            <w:pPr>
              <w:pStyle w:val="normalwithoutspacing"/>
              <w:snapToGrid w:val="0"/>
              <w:rPr>
                <w:highlight w:val="magenta"/>
              </w:rPr>
            </w:pPr>
            <w:r w:rsidRPr="00DB59CE">
              <w:rPr>
                <w:lang w:val="en-US"/>
              </w:rPr>
              <w:t>ΜΕΡΟΠΗ ΔΡΑΚΟΥ</w:t>
            </w:r>
          </w:p>
        </w:tc>
      </w:tr>
      <w:tr w:rsidR="008338F0" w:rsidRPr="00DF02B0" w14:paraId="3C483183" w14:textId="77777777">
        <w:tc>
          <w:tcPr>
            <w:tcW w:w="5245" w:type="dxa"/>
            <w:tcBorders>
              <w:top w:val="single" w:sz="4" w:space="0" w:color="000000"/>
              <w:left w:val="single" w:sz="4" w:space="0" w:color="000000"/>
              <w:bottom w:val="single" w:sz="4" w:space="0" w:color="000000"/>
            </w:tcBorders>
            <w:shd w:val="clear" w:color="auto" w:fill="auto"/>
          </w:tcPr>
          <w:p w14:paraId="570B7AC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E729197" w14:textId="77777777" w:rsidR="008338F0" w:rsidRPr="00603221" w:rsidRDefault="00BF2A7B">
            <w:pPr>
              <w:pStyle w:val="normalwithoutspacing"/>
              <w:snapToGrid w:val="0"/>
            </w:pPr>
            <w:hyperlink r:id="rId14" w:history="1">
              <w:r w:rsidR="00E817D9" w:rsidRPr="00D009BC">
                <w:rPr>
                  <w:rStyle w:val="-"/>
                </w:rPr>
                <w:t>http://www.ktpae.gr</w:t>
              </w:r>
            </w:hyperlink>
          </w:p>
        </w:tc>
      </w:tr>
      <w:tr w:rsidR="008338F0" w:rsidRPr="00D72C0C" w14:paraId="7EE8F06B" w14:textId="77777777">
        <w:tc>
          <w:tcPr>
            <w:tcW w:w="5245" w:type="dxa"/>
            <w:tcBorders>
              <w:top w:val="single" w:sz="4" w:space="0" w:color="000000"/>
              <w:left w:val="single" w:sz="4" w:space="0" w:color="000000"/>
              <w:bottom w:val="single" w:sz="4" w:space="0" w:color="000000"/>
            </w:tcBorders>
            <w:shd w:val="clear" w:color="auto" w:fill="auto"/>
          </w:tcPr>
          <w:p w14:paraId="38A0388B"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A6110C" w14:textId="77777777" w:rsidR="008338F0" w:rsidRPr="00603221" w:rsidRDefault="00E817D9">
            <w:pPr>
              <w:pStyle w:val="normalwithoutspacing"/>
              <w:snapToGrid w:val="0"/>
            </w:pPr>
            <w:r w:rsidRPr="004A4152">
              <w:t>https://www.ktpae.gr/</w:t>
            </w:r>
          </w:p>
        </w:tc>
      </w:tr>
    </w:tbl>
    <w:p w14:paraId="495C2AD6" w14:textId="77777777" w:rsidR="008338F0" w:rsidRPr="00603221" w:rsidRDefault="008338F0">
      <w:pPr>
        <w:pStyle w:val="normalwithoutspacing"/>
      </w:pPr>
    </w:p>
    <w:p w14:paraId="6FE43838" w14:textId="77777777" w:rsidR="008338F0" w:rsidRPr="00603221" w:rsidRDefault="003355E7">
      <w:pPr>
        <w:pStyle w:val="normalwithoutspacing"/>
      </w:pPr>
      <w:r w:rsidRPr="00603221">
        <w:rPr>
          <w:b/>
        </w:rPr>
        <w:t xml:space="preserve">Είδος Αναθέτουσας Αρχής </w:t>
      </w:r>
    </w:p>
    <w:p w14:paraId="214DAC70"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3BDD1456" w14:textId="77777777" w:rsidR="006F0660" w:rsidRDefault="006F0660">
      <w:pPr>
        <w:pStyle w:val="normalwithoutspacing"/>
        <w:rPr>
          <w:b/>
        </w:rPr>
      </w:pPr>
    </w:p>
    <w:p w14:paraId="2B62044E" w14:textId="77777777" w:rsidR="008338F0" w:rsidRPr="00603221" w:rsidRDefault="003355E7">
      <w:pPr>
        <w:pStyle w:val="normalwithoutspacing"/>
      </w:pPr>
      <w:r w:rsidRPr="00603221">
        <w:rPr>
          <w:b/>
        </w:rPr>
        <w:t>Κύρια δραστηριότητα Α.Α.</w:t>
      </w:r>
    </w:p>
    <w:p w14:paraId="6A4BEEBD"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E12B0A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8E63A5">
        <w:t>.</w:t>
      </w:r>
      <w:r w:rsidRPr="00603221">
        <w:t xml:space="preserve"> </w:t>
      </w:r>
    </w:p>
    <w:p w14:paraId="2E1021BB" w14:textId="77777777" w:rsidR="006F0660" w:rsidRDefault="006F0660" w:rsidP="00D157B7">
      <w:pPr>
        <w:suppressAutoHyphens w:val="0"/>
        <w:spacing w:after="0"/>
        <w:jc w:val="left"/>
        <w:rPr>
          <w:b/>
          <w:lang w:val="el-GR"/>
        </w:rPr>
      </w:pPr>
    </w:p>
    <w:p w14:paraId="3BEAD0C9"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3A587E4B" w14:textId="77777777" w:rsidR="002E1FDE" w:rsidRDefault="003355E7" w:rsidP="002E1FDE">
      <w:pPr>
        <w:pStyle w:val="normalwithoutspacing"/>
        <w:ind w:left="567" w:hanging="567"/>
        <w:rPr>
          <w:rStyle w:val="-"/>
        </w:rPr>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5" w:history="1">
        <w:r w:rsidR="00154623" w:rsidRPr="009344C5">
          <w:rPr>
            <w:rStyle w:val="-"/>
          </w:rPr>
          <w:t>http://www.ktpae.gr</w:t>
        </w:r>
      </w:hyperlink>
    </w:p>
    <w:p w14:paraId="6FF1E3D3" w14:textId="77777777" w:rsidR="00154623" w:rsidRPr="00603221" w:rsidRDefault="006F0660" w:rsidP="006F0660">
      <w:pPr>
        <w:pStyle w:val="normalwithoutspacing"/>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2DBE1B07" w14:textId="77777777"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 </w:t>
      </w:r>
      <w:hyperlink r:id="rId16"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711F9B4E" w14:textId="77777777" w:rsidR="002E1FDE" w:rsidRPr="00603221" w:rsidRDefault="002E1FDE" w:rsidP="00FD40D7">
      <w:pPr>
        <w:pStyle w:val="normalwithoutspacing"/>
      </w:pPr>
    </w:p>
    <w:p w14:paraId="6495EF47" w14:textId="77777777" w:rsidR="008338F0" w:rsidRPr="00603221" w:rsidRDefault="003355E7" w:rsidP="003A109E">
      <w:pPr>
        <w:pStyle w:val="2"/>
        <w:rPr>
          <w:rFonts w:cs="Tahoma"/>
          <w:lang w:val="el-GR"/>
        </w:rPr>
      </w:pPr>
      <w:bookmarkStart w:id="13" w:name="_Ref89085315"/>
      <w:bookmarkStart w:id="14" w:name="_Toc97194257"/>
      <w:bookmarkStart w:id="15" w:name="_Toc97194406"/>
      <w:bookmarkStart w:id="16" w:name="_Toc147842202"/>
      <w:r w:rsidRPr="00603221">
        <w:rPr>
          <w:rFonts w:cs="Tahoma"/>
          <w:lang w:val="el-GR"/>
        </w:rPr>
        <w:t>Στοιχεία Διαδικασίας - Χρηματοδότηση</w:t>
      </w:r>
      <w:bookmarkEnd w:id="13"/>
      <w:bookmarkEnd w:id="14"/>
      <w:bookmarkEnd w:id="15"/>
      <w:bookmarkEnd w:id="16"/>
    </w:p>
    <w:p w14:paraId="67095F04" w14:textId="77777777" w:rsidR="008338F0" w:rsidRPr="00603221" w:rsidRDefault="003355E7">
      <w:pPr>
        <w:rPr>
          <w:lang w:val="el-GR"/>
        </w:rPr>
      </w:pPr>
      <w:r w:rsidRPr="00603221">
        <w:rPr>
          <w:b/>
          <w:lang w:val="el-GR"/>
        </w:rPr>
        <w:t xml:space="preserve">Είδος διαδικασίας </w:t>
      </w:r>
    </w:p>
    <w:p w14:paraId="6D8F0FB1" w14:textId="77777777" w:rsidR="008338F0" w:rsidRPr="00603221" w:rsidRDefault="003355E7">
      <w:pPr>
        <w:pStyle w:val="normalwithoutspacing"/>
        <w:rPr>
          <w:lang w:eastAsia="el-GR"/>
        </w:rPr>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2459E114" w14:textId="77777777" w:rsidR="008338F0" w:rsidRPr="00603221" w:rsidRDefault="008338F0">
      <w:pPr>
        <w:pStyle w:val="normalwithoutspacing"/>
      </w:pPr>
    </w:p>
    <w:p w14:paraId="271C85C6" w14:textId="77777777" w:rsidR="008338F0" w:rsidRPr="00603221" w:rsidRDefault="003355E7">
      <w:pPr>
        <w:pStyle w:val="normalwithoutspacing"/>
      </w:pPr>
      <w:r w:rsidRPr="00603221">
        <w:rPr>
          <w:b/>
        </w:rPr>
        <w:lastRenderedPageBreak/>
        <w:t>Χρηματοδότηση της σύμβασης</w:t>
      </w:r>
    </w:p>
    <w:p w14:paraId="0C44B7AD" w14:textId="77777777" w:rsidR="00092F07" w:rsidRPr="00092F07" w:rsidRDefault="00092F07" w:rsidP="00092F07">
      <w:pPr>
        <w:pStyle w:val="normalwithoutspacing"/>
      </w:pPr>
      <w:r w:rsidRPr="00092F07">
        <w:t xml:space="preserve">Φορέας χρηματοδότησης της Σύμβασης είναι το Υπουργείο Ψηφιακής Διακυβέρνησης. </w:t>
      </w:r>
    </w:p>
    <w:p w14:paraId="43472AE9" w14:textId="77777777" w:rsidR="00092F07" w:rsidRPr="00092F07" w:rsidRDefault="00092F07" w:rsidP="00092F07">
      <w:pPr>
        <w:pStyle w:val="normalwithoutspacing"/>
      </w:pPr>
      <w:r w:rsidRPr="00487063">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p>
    <w:p w14:paraId="1C45F5ED" w14:textId="77777777" w:rsidR="006F0660" w:rsidRDefault="006F0660" w:rsidP="00824E13">
      <w:pPr>
        <w:pStyle w:val="normalwithoutspacing"/>
      </w:pPr>
    </w:p>
    <w:p w14:paraId="42F8514D" w14:textId="77777777" w:rsidR="008338F0" w:rsidRPr="00603221" w:rsidRDefault="003355E7" w:rsidP="003A109E">
      <w:pPr>
        <w:pStyle w:val="2"/>
        <w:rPr>
          <w:rFonts w:cs="Tahoma"/>
          <w:lang w:val="el-GR"/>
        </w:rPr>
      </w:pPr>
      <w:r w:rsidRPr="00603221">
        <w:rPr>
          <w:rFonts w:cs="Tahoma"/>
          <w:lang w:val="el-GR"/>
        </w:rPr>
        <w:tab/>
      </w:r>
      <w:bookmarkStart w:id="17" w:name="_Toc97194258"/>
      <w:bookmarkStart w:id="18" w:name="_Toc97194407"/>
      <w:bookmarkStart w:id="19" w:name="_Toc147842203"/>
      <w:r w:rsidRPr="00603221">
        <w:rPr>
          <w:rFonts w:cs="Tahoma"/>
          <w:lang w:val="el-GR"/>
        </w:rPr>
        <w:t>Συνοπτική Περιγραφή φυσικού και οικονομικού αντικειμένου της σύμβασης</w:t>
      </w:r>
      <w:bookmarkEnd w:id="17"/>
      <w:bookmarkEnd w:id="18"/>
      <w:bookmarkEnd w:id="19"/>
      <w:r w:rsidRPr="00603221">
        <w:rPr>
          <w:rFonts w:cs="Tahoma"/>
          <w:lang w:val="el-GR"/>
        </w:rPr>
        <w:t xml:space="preserve"> </w:t>
      </w:r>
    </w:p>
    <w:p w14:paraId="4B53C665" w14:textId="34F86705" w:rsidR="008017D5" w:rsidRPr="00B83A61" w:rsidRDefault="008017D5" w:rsidP="000E3C4E">
      <w:pPr>
        <w:suppressAutoHyphens w:val="0"/>
        <w:spacing w:after="91" w:line="236" w:lineRule="auto"/>
        <w:rPr>
          <w:lang w:val="el-GR"/>
        </w:rPr>
      </w:pPr>
      <w:r w:rsidRPr="00B83A61">
        <w:rPr>
          <w:lang w:val="el-GR"/>
        </w:rPr>
        <w:t xml:space="preserve">Αντικείμενο του έργου είναι η Παροχή Υπηρεσιών προς την Αναθέτουσα Αρχή για την υποστήριξη, παρακολούθηση, συντονισμό και διαχείριση όλων των έργων που περιλαμβάνονται στο πλαίσιο του Προγράμματος με τίτλο </w:t>
      </w:r>
      <w:r w:rsidR="00FC4AF3" w:rsidRPr="00B83A61">
        <w:rPr>
          <w:lang w:val="el-GR"/>
        </w:rPr>
        <w:t>"Υποστηρικτικά μέτρα των νέων ηλικίας δεκαοκτώ (18) και δεκαεννέα (19) ετών" (“Youth Pass”)»</w:t>
      </w:r>
      <w:r w:rsidR="00C31F94" w:rsidRPr="00B83A61">
        <w:rPr>
          <w:lang w:val="el-GR"/>
        </w:rPr>
        <w:t xml:space="preserve">. </w:t>
      </w:r>
    </w:p>
    <w:p w14:paraId="67EEFF35" w14:textId="77777777" w:rsidR="006D3DA7" w:rsidRDefault="003355E7" w:rsidP="000E3C4E">
      <w:pPr>
        <w:suppressAutoHyphens w:val="0"/>
        <w:spacing w:after="91" w:line="236" w:lineRule="auto"/>
        <w:rPr>
          <w:rFonts w:cstheme="minorHAnsi"/>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r w:rsidR="00AD3E33" w:rsidRPr="00AD3E33">
        <w:rPr>
          <w:rFonts w:cstheme="minorHAnsi"/>
          <w:lang w:val="el-GR"/>
        </w:rPr>
        <w:t>79410000-1</w:t>
      </w:r>
      <w:r w:rsidR="00AD3E33" w:rsidRPr="00AD3E33">
        <w:rPr>
          <w:rFonts w:cstheme="minorHAnsi"/>
          <w:lang w:val="el-GR"/>
        </w:rPr>
        <w:tab/>
        <w:t>Υπηρεσίες παροχής επιχειρηματικών συμβουλών και συμβουλών σε θέματα διαχείρισης</w:t>
      </w:r>
      <w:r w:rsidR="006D3DA7">
        <w:rPr>
          <w:rFonts w:cstheme="minorHAnsi"/>
          <w:lang w:val="el-GR"/>
        </w:rPr>
        <w:t>.</w:t>
      </w:r>
    </w:p>
    <w:p w14:paraId="56C19162" w14:textId="77777777" w:rsidR="00AD3E33" w:rsidRPr="00AD3E33" w:rsidRDefault="00AD3E33">
      <w:pPr>
        <w:rPr>
          <w:lang w:val="el-GR"/>
        </w:rPr>
      </w:pPr>
      <w:r w:rsidRPr="00AD3E33">
        <w:rPr>
          <w:lang w:val="el-GR"/>
        </w:rPr>
        <w:t>Συνολική  εκτιμώμενη αξία σύμβασης €</w:t>
      </w:r>
      <w:r w:rsidR="00DF2DD4">
        <w:rPr>
          <w:lang w:val="el-GR"/>
        </w:rPr>
        <w:t>215</w:t>
      </w:r>
      <w:r w:rsidRPr="00AD3E33">
        <w:rPr>
          <w:lang w:val="el-GR"/>
        </w:rPr>
        <w:t>.000,00 μη Περιλαμβανομένου ΦΠΑ , προϋπολογισμός με ΦΠΑ: €2</w:t>
      </w:r>
      <w:r w:rsidR="00DF2DD4">
        <w:rPr>
          <w:lang w:val="el-GR"/>
        </w:rPr>
        <w:t>66</w:t>
      </w:r>
      <w:r w:rsidRPr="00AD3E33">
        <w:rPr>
          <w:lang w:val="el-GR"/>
        </w:rPr>
        <w:t>.</w:t>
      </w:r>
      <w:r w:rsidR="00DF2DD4">
        <w:rPr>
          <w:lang w:val="el-GR"/>
        </w:rPr>
        <w:t>60</w:t>
      </w:r>
      <w:r w:rsidRPr="00AD3E33">
        <w:rPr>
          <w:lang w:val="el-GR"/>
        </w:rPr>
        <w:t>0,00, ΦΠΑ 24% €</w:t>
      </w:r>
      <w:r w:rsidR="00DF2DD4">
        <w:rPr>
          <w:lang w:val="el-GR"/>
        </w:rPr>
        <w:t>51</w:t>
      </w:r>
      <w:r w:rsidRPr="00AD3E33">
        <w:rPr>
          <w:lang w:val="el-GR"/>
        </w:rPr>
        <w:t>.</w:t>
      </w:r>
      <w:r w:rsidR="00DF2DD4">
        <w:rPr>
          <w:lang w:val="el-GR"/>
        </w:rPr>
        <w:t>60</w:t>
      </w:r>
      <w:r w:rsidRPr="00AD3E33">
        <w:rPr>
          <w:lang w:val="el-GR"/>
        </w:rPr>
        <w:t>0,00.</w:t>
      </w:r>
    </w:p>
    <w:p w14:paraId="5AF3437A" w14:textId="602D4573"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811DED">
        <w:rPr>
          <w:lang w:val="el-GR"/>
        </w:rPr>
        <w:t>δεκατρείς</w:t>
      </w:r>
      <w:r w:rsidR="00811DED" w:rsidRPr="00A00118">
        <w:rPr>
          <w:lang w:val="el-GR"/>
        </w:rPr>
        <w:t xml:space="preserve"> (</w:t>
      </w:r>
      <w:r w:rsidR="00811DED">
        <w:rPr>
          <w:lang w:val="el-GR"/>
        </w:rPr>
        <w:t>13</w:t>
      </w:r>
      <w:r w:rsidR="00811DED" w:rsidRPr="00A00118">
        <w:rPr>
          <w:lang w:val="el-GR"/>
        </w:rPr>
        <w:t xml:space="preserve">) μήνες </w:t>
      </w:r>
      <w:r w:rsidR="004F203B" w:rsidRPr="00A00118">
        <w:rPr>
          <w:lang w:val="el-GR"/>
        </w:rPr>
        <w:t xml:space="preserve">συμπεριλαμβανομένης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40954198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6.3</w:t>
      </w:r>
      <w:r w:rsidR="00F70E11">
        <w:fldChar w:fldCharType="end"/>
      </w:r>
      <w:r w:rsidR="002E6472" w:rsidRPr="00A00118">
        <w:rPr>
          <w:lang w:val="el-GR"/>
        </w:rPr>
        <w:t xml:space="preserve"> της παρούσας</w:t>
      </w:r>
      <w:r w:rsidR="002E6472" w:rsidRPr="00672C9B">
        <w:rPr>
          <w:lang w:val="el-GR"/>
        </w:rPr>
        <w:t>.</w:t>
      </w:r>
    </w:p>
    <w:p w14:paraId="41708838" w14:textId="03B5737B"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496625830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603221">
        <w:rPr>
          <w:lang w:val="el-GR"/>
        </w:rPr>
        <w:t>ΠΑΡΑΡΤΗΜΑ Ι – Αναλυτική Περιγραφή Φυσικού και Οικονομικού Αντικειμένου της Σύμβασης</w:t>
      </w:r>
      <w:r w:rsidR="00F70E11">
        <w:fldChar w:fldCharType="end"/>
      </w:r>
      <w:r w:rsidRPr="00603221">
        <w:rPr>
          <w:lang w:val="el-GR"/>
        </w:rPr>
        <w:t xml:space="preserve"> ή σε άλλο περιγραφικό έγγραφο της παρούσας διακήρυξης. </w:t>
      </w:r>
    </w:p>
    <w:p w14:paraId="1526B193" w14:textId="77777777" w:rsidR="00FD40D7" w:rsidRDefault="003355E7" w:rsidP="00A00118">
      <w:pPr>
        <w:pStyle w:val="normalwithoutspacing"/>
      </w:pPr>
      <w:bookmarkStart w:id="20" w:name="_Hlk123829316"/>
      <w:r w:rsidRPr="00603221">
        <w:t>Η σύμβαση θα ανατεθεί με το κριτήριο της πλέον συμφέρουσας από οικονομική άποψη προσφοράς, βάσει</w:t>
      </w:r>
      <w:r w:rsidR="00E1337D" w:rsidRPr="00603221">
        <w:t xml:space="preserve"> </w:t>
      </w:r>
      <w:r w:rsidR="000E3C4E">
        <w:t xml:space="preserve">αποκλειστικά της </w:t>
      </w:r>
      <w:r w:rsidRPr="00A00118">
        <w:t>τιμή</w:t>
      </w:r>
      <w:r w:rsidR="00A00118" w:rsidRPr="00A00118">
        <w:t>ς.</w:t>
      </w:r>
    </w:p>
    <w:bookmarkEnd w:id="20"/>
    <w:p w14:paraId="08771718" w14:textId="77777777" w:rsidR="008338F0" w:rsidRPr="00745634" w:rsidRDefault="008338F0" w:rsidP="00FD40D7">
      <w:pPr>
        <w:rPr>
          <w:lang w:val="el-GR"/>
        </w:rPr>
      </w:pPr>
    </w:p>
    <w:p w14:paraId="5BBD9A28" w14:textId="77777777" w:rsidR="008338F0" w:rsidRPr="00D42C8A" w:rsidRDefault="003355E7" w:rsidP="003A109E">
      <w:pPr>
        <w:pStyle w:val="2"/>
        <w:rPr>
          <w:rFonts w:cs="Tahoma"/>
          <w:lang w:val="el-GR"/>
        </w:rPr>
      </w:pPr>
      <w:r w:rsidRPr="00603221">
        <w:rPr>
          <w:rFonts w:cs="Tahoma"/>
          <w:lang w:val="el-GR"/>
        </w:rPr>
        <w:tab/>
      </w:r>
      <w:bookmarkStart w:id="21" w:name="_Toc97194259"/>
      <w:bookmarkStart w:id="22" w:name="_Toc97194408"/>
      <w:bookmarkStart w:id="23" w:name="_Toc147842204"/>
      <w:r w:rsidRPr="00D42C8A">
        <w:rPr>
          <w:rFonts w:cs="Tahoma"/>
          <w:lang w:val="el-GR"/>
        </w:rPr>
        <w:t>Θεσμικό πλαίσιο</w:t>
      </w:r>
      <w:bookmarkEnd w:id="21"/>
      <w:bookmarkEnd w:id="22"/>
      <w:bookmarkEnd w:id="23"/>
      <w:r w:rsidRPr="00D42C8A">
        <w:rPr>
          <w:rFonts w:cs="Tahoma"/>
          <w:lang w:val="el-GR"/>
        </w:rPr>
        <w:t xml:space="preserve"> </w:t>
      </w:r>
    </w:p>
    <w:p w14:paraId="13CFD157" w14:textId="77777777" w:rsidR="00D42C8A" w:rsidRPr="00603221" w:rsidRDefault="00D42C8A" w:rsidP="00D42C8A">
      <w:pPr>
        <w:tabs>
          <w:tab w:val="left" w:pos="284"/>
        </w:tabs>
        <w:rPr>
          <w:lang w:val="el-GR"/>
        </w:rPr>
      </w:pPr>
      <w:bookmarkStart w:id="24" w:name="_Hlk147319640"/>
      <w:bookmarkStart w:id="25" w:name="_Hlk71646966"/>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bookmarkEnd w:id="24"/>
    <w:p w14:paraId="1F74D455"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60028BF5" w14:textId="77777777" w:rsidR="000B1B55" w:rsidRPr="00D96BA5" w:rsidRDefault="000B1B55" w:rsidP="000B1B55">
      <w:pPr>
        <w:numPr>
          <w:ilvl w:val="0"/>
          <w:numId w:val="47"/>
        </w:numPr>
        <w:suppressAutoHyphens w:val="0"/>
        <w:snapToGrid w:val="0"/>
        <w:spacing w:before="120" w:after="0" w:line="276" w:lineRule="auto"/>
        <w:rPr>
          <w:lang w:eastAsia="en-US"/>
        </w:rPr>
      </w:pPr>
      <w:r w:rsidRPr="00B17018">
        <w:rPr>
          <w:lang w:val="el-GR" w:eastAsia="en-US"/>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D96BA5">
        <w:rPr>
          <w:lang w:eastAsia="en-US"/>
        </w:rPr>
        <w:t>(ΦΕΚ 133/Α/07-08-2019).</w:t>
      </w:r>
    </w:p>
    <w:p w14:paraId="5CC00FFE"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D96BA5">
        <w:rPr>
          <w:lang w:eastAsia="en-US"/>
        </w:rPr>
        <w:t>A</w:t>
      </w:r>
      <w:r w:rsidRPr="00B17018">
        <w:rPr>
          <w:lang w:val="el-GR" w:eastAsia="en-US"/>
        </w:rPr>
        <w:t>/29-06-2020).</w:t>
      </w:r>
    </w:p>
    <w:p w14:paraId="4F3262E2"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Τον Ν. 4912/2022 «Ενιαία Αρχή Δημοσίων Συμβάσεων και άλλες διατάξεις του Υπουργείου Δικαιοσύνης»(ΦΕΚ 59/</w:t>
      </w:r>
      <w:r w:rsidRPr="00D96BA5">
        <w:rPr>
          <w:lang w:eastAsia="en-US"/>
        </w:rPr>
        <w:t>A</w:t>
      </w:r>
      <w:r w:rsidRPr="00B17018">
        <w:rPr>
          <w:lang w:val="el-GR" w:eastAsia="en-US"/>
        </w:rPr>
        <w:t>/17-03-2022), σε συνδυασμό με τη Πράξη Υπουργικού Συμβουλίου 29 της 27.9.2022 ΦΕΚ Υ.Ο.Δ.Δ.908/30- 9- 2022.</w:t>
      </w:r>
    </w:p>
    <w:p w14:paraId="5B08493F"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Τον Ν. 4919/2022 (Α’ 71) «Σύσταση εταιρειών μέσω των Υπηρεσιών Μίας Στάσης (Υ.Μ.Σ.) και τήρηση του Γενικού Εμπορικού Μητρώου (Γ.Ε.ΜΗ.)</w:t>
      </w:r>
    </w:p>
    <w:p w14:paraId="67EEEB39"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lastRenderedPageBreak/>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w:t>
      </w:r>
    </w:p>
    <w:p w14:paraId="53C2D4C7"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Το Π.Δ. 39/2017 “Κανονισμός εξέτασης Προδικαστικών Προσφυγών ενώπιων της Αρχής Εξέτασης Προδικαστικών Προσφυγών” (ΦΕΚ 64/Α/04-05-2017).</w:t>
      </w:r>
    </w:p>
    <w:p w14:paraId="7469C5C9"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 xml:space="preserve">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w:t>
      </w:r>
    </w:p>
    <w:p w14:paraId="18D594A7"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54B47C0B"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Την αριθμ. Κ.Υ.Α. οικ. 98979 ΕΞ 2021/10-08-2021 (Β’ 3766) «Ηλεκτρονική Τιμολόγηση στο πλαίσιο των Δημόσιων Συμβάσεων δυνάμει του ν. 4601/2019» (Α΄44).</w:t>
      </w:r>
    </w:p>
    <w:p w14:paraId="2B07A6BC"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Την αριθμ. 63446/2021 Κ.Υ.Α. “Καθορισμός Εθνικού Μορφότυπου ηλεκτρονικού τιμολογίου στο πλαίσιο των Δημοσίων Συμβάσεων” (2338/Β/02-06-2021).</w:t>
      </w:r>
    </w:p>
    <w:p w14:paraId="5F9453FC"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5866D4A5"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D96BA5">
        <w:rPr>
          <w:lang w:eastAsia="en-US"/>
        </w:rPr>
        <w:t>COVID</w:t>
      </w:r>
      <w:r w:rsidRPr="00B17018">
        <w:rPr>
          <w:lang w:val="el-GR" w:eastAsia="en-US"/>
        </w:rPr>
        <w:t>- 19, επείγουσες δημοσιονομικές και φορολογικές ρυθμίσεις και άλλες διατάξεις» (ΦΕΚ 17/</w:t>
      </w:r>
      <w:r w:rsidRPr="00D96BA5">
        <w:rPr>
          <w:lang w:eastAsia="en-US"/>
        </w:rPr>
        <w:t>A</w:t>
      </w:r>
      <w:r w:rsidRPr="00B17018">
        <w:rPr>
          <w:lang w:val="el-GR" w:eastAsia="en-US"/>
        </w:rPr>
        <w:t>/05-02-2021).</w:t>
      </w:r>
    </w:p>
    <w:p w14:paraId="7BF89F92"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0C0E97E2"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Το Π.Δ. 28/2015 “Κωδικοποίηση διατάξεων για την πρόσβαση σε δημόσια έγγραφα και στοιχεία» ΦΕΚ (34/Α/23-03-2015).</w:t>
      </w:r>
    </w:p>
    <w:p w14:paraId="26E565B0"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Τον Ν. 2859/2000 “Κύρωση Κώδικα Φόρου Προστιθέμενης Αξίας” (ΦΕΚ 248/Α/07-11-2000).</w:t>
      </w:r>
    </w:p>
    <w:p w14:paraId="497AC756"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Τον Ν.2690/1999 (Α’ 45) «Κύρωση του Κώδικα Διοικητικής Διαδικασίας και άλλες διατάξεις» και ιδίως των άρθρων 1,2, 7, 11 και 13 έως 15</w:t>
      </w:r>
    </w:p>
    <w:p w14:paraId="063E0324"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140B27D7"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w:t>
      </w:r>
      <w:r w:rsidRPr="00B17018">
        <w:rPr>
          <w:lang w:val="el-GR" w:eastAsia="en-US"/>
        </w:rPr>
        <w:lastRenderedPageBreak/>
        <w:t>και την κατάργηση της οδηγίας 95/46/ΕΚ (Γενικός Κανονισμός για την Προστασία Δεδομένων) (</w:t>
      </w:r>
      <w:r w:rsidRPr="00D96BA5">
        <w:rPr>
          <w:lang w:eastAsia="en-US"/>
        </w:rPr>
        <w:t>L</w:t>
      </w:r>
      <w:r w:rsidRPr="00B17018">
        <w:rPr>
          <w:lang w:val="el-GR" w:eastAsia="en-US"/>
        </w:rPr>
        <w:t xml:space="preserve"> 119). </w:t>
      </w:r>
    </w:p>
    <w:p w14:paraId="0B041995"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37561EA1"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Τον Ν. 4389/2016 (ΦΕΚ Α’ 94) «Επείγουσες διατάξεις για την εφαρμογή της συμφωνίας δημοσιονομικών στόχων και διαρθρωτικών μεταρρυθμίσεων και άλλες διατάξεις» και ειδικότερα του άρθρου 7, της παραγράφου 1 και 5, του άρθρου 14 και του άρθρου 41 του Κεφαλαίου Α’ «Σύσταση Ανεξάρτητης Αρχής Δημοσίων Εσόδων», όπως ισχύει.</w:t>
      </w:r>
    </w:p>
    <w:p w14:paraId="7DE1D47C"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Την υπ’ αριθμ. της υπ΄ αριθμ. Κ.Υ.Α. 52445 ΕΞ 2023 (</w:t>
      </w:r>
      <w:r w:rsidRPr="00D96BA5">
        <w:rPr>
          <w:lang w:eastAsia="en-US"/>
        </w:rPr>
        <w:t>B</w:t>
      </w:r>
      <w:r w:rsidRPr="00B17018">
        <w:rPr>
          <w:lang w:val="el-GR" w:eastAsia="en-US"/>
        </w:rPr>
        <w:t>’ 2385/12.04.2023) «Υποχρέωση υποβολής ηλεκτρονικών τιμολογίων από τους οικονομικούς φορείς»</w:t>
      </w:r>
    </w:p>
    <w:p w14:paraId="5BA19C9F"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Τον Ν. 4152/2013 «Επείγοντα μέτρα εφαρμογής των νόμων 4046/2012, 4093/2012 και 4127/2013» (ΦΕΚ 107/Α/09-05-2013).</w:t>
      </w:r>
    </w:p>
    <w:p w14:paraId="6202581A" w14:textId="77777777" w:rsidR="000B1B55" w:rsidRPr="00D96BA5" w:rsidRDefault="000B1B55" w:rsidP="000B1B55">
      <w:pPr>
        <w:numPr>
          <w:ilvl w:val="0"/>
          <w:numId w:val="47"/>
        </w:numPr>
        <w:suppressAutoHyphens w:val="0"/>
        <w:snapToGrid w:val="0"/>
        <w:spacing w:before="120" w:after="0" w:line="276" w:lineRule="auto"/>
        <w:rPr>
          <w:lang w:eastAsia="en-US"/>
        </w:rPr>
      </w:pPr>
      <w:r w:rsidRPr="00B17018">
        <w:rPr>
          <w:lang w:val="el-GR" w:eastAsia="en-US"/>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D96BA5">
        <w:rPr>
          <w:lang w:eastAsia="en-US"/>
        </w:rPr>
        <w:t>N</w:t>
      </w:r>
      <w:r w:rsidRPr="00B17018">
        <w:rPr>
          <w:lang w:val="el-GR" w:eastAsia="en-US"/>
        </w:rPr>
        <w:t xml:space="preserve">. 3588/2007 (πτωχευτικός κώδικας) - Προπτωχευτική διαδικασία εξυγίανσης και άλλες διατάξεις.” </w:t>
      </w:r>
      <w:r w:rsidRPr="00D96BA5">
        <w:rPr>
          <w:lang w:eastAsia="en-US"/>
        </w:rPr>
        <w:t>(ΦΕΚ 204/Α/15-09-2011), εκτός της παρ. 3 του Α.2.</w:t>
      </w:r>
    </w:p>
    <w:p w14:paraId="0EFABD35" w14:textId="77777777" w:rsidR="000B1B55" w:rsidRPr="00D96BA5" w:rsidRDefault="000B1B55" w:rsidP="000B1B55">
      <w:pPr>
        <w:numPr>
          <w:ilvl w:val="0"/>
          <w:numId w:val="47"/>
        </w:numPr>
        <w:suppressAutoHyphens w:val="0"/>
        <w:snapToGrid w:val="0"/>
        <w:spacing w:before="120" w:after="0" w:line="276" w:lineRule="auto"/>
        <w:rPr>
          <w:lang w:eastAsia="en-US"/>
        </w:rPr>
      </w:pPr>
      <w:r w:rsidRPr="00B17018">
        <w:rPr>
          <w:lang w:val="el-GR" w:eastAsia="en-US"/>
        </w:rPr>
        <w:t xml:space="preserve">Τον </w:t>
      </w:r>
      <w:r w:rsidRPr="00D96BA5">
        <w:rPr>
          <w:lang w:eastAsia="en-US"/>
        </w:rPr>
        <w:t>N</w:t>
      </w:r>
      <w:r w:rsidRPr="00B17018">
        <w:rPr>
          <w:lang w:val="el-GR" w:eastAsia="en-US"/>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D96BA5">
        <w:rPr>
          <w:lang w:eastAsia="en-US"/>
        </w:rPr>
        <w:t>(ΦΕΚ 309/A/31-12-2003), όπως τροποποιήθηκε και ισχύει.</w:t>
      </w:r>
    </w:p>
    <w:p w14:paraId="443952FA" w14:textId="77777777" w:rsidR="000B1B55" w:rsidRPr="00D96BA5" w:rsidRDefault="000B1B55" w:rsidP="000B1B55">
      <w:pPr>
        <w:numPr>
          <w:ilvl w:val="0"/>
          <w:numId w:val="47"/>
        </w:numPr>
        <w:suppressAutoHyphens w:val="0"/>
        <w:snapToGrid w:val="0"/>
        <w:spacing w:before="120" w:after="0" w:line="276" w:lineRule="auto"/>
        <w:rPr>
          <w:lang w:eastAsia="en-US"/>
        </w:rPr>
      </w:pPr>
      <w:r w:rsidRPr="00B17018">
        <w:rPr>
          <w:lang w:val="el-GR" w:eastAsia="en-US"/>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30/Α/14-02-2005)σε συνδυασμό με την υπ’ αριθ. </w:t>
      </w:r>
      <w:r w:rsidRPr="00D96BA5">
        <w:rPr>
          <w:lang w:eastAsia="en-US"/>
        </w:rPr>
        <w:t>1108437/2565/ΔΟΣ/15-11-2005 απόφαση του Υφυπουργού Οικονομίας και Οικονομικών .</w:t>
      </w:r>
    </w:p>
    <w:p w14:paraId="6631078D"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Το Α.88 του Ν. 1892/1990 «Για τον εκσυγχρονισμό και την ανάπτυξη και άλλες διατάξεις» (ΦΕΚ 101/Α/31-07-1990).</w:t>
      </w:r>
    </w:p>
    <w:p w14:paraId="01FB980C"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D96BA5">
        <w:rPr>
          <w:lang w:eastAsia="en-US"/>
        </w:rPr>
        <w:t>B</w:t>
      </w:r>
      <w:r w:rsidRPr="00B17018">
        <w:rPr>
          <w:lang w:val="el-GR" w:eastAsia="en-US"/>
        </w:rPr>
        <w:t>/23-08-2007).</w:t>
      </w:r>
    </w:p>
    <w:p w14:paraId="2C04C673"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Τα Α. 270 έως και 281 του Ν. 4738/2020 «Ρύθμιση Οφειλών και παροχή δεύτερης ευκαιρίας και άλλες διατάξεις» (ΦΕΚ 207/Α/27-10-2020) και ιδίως το Α.272 για την σύσταση στο Υπουργείου Οικονομικών της αυτοτελούς Ειδικής Υπηρεσίας Συντονισμού</w:t>
      </w:r>
    </w:p>
    <w:p w14:paraId="4E3DE533"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w:t>
      </w:r>
      <w:r w:rsidRPr="00D96BA5">
        <w:rPr>
          <w:lang w:eastAsia="en-US"/>
        </w:rPr>
        <w:t>EE</w:t>
      </w:r>
      <w:r w:rsidRPr="00B17018">
        <w:rPr>
          <w:lang w:val="el-GR" w:eastAsia="en-US"/>
        </w:rPr>
        <w:t xml:space="preserve"> </w:t>
      </w:r>
      <w:r w:rsidRPr="00D96BA5">
        <w:rPr>
          <w:lang w:eastAsia="en-US"/>
        </w:rPr>
        <w:t>L</w:t>
      </w:r>
      <w:r w:rsidRPr="00B17018">
        <w:rPr>
          <w:lang w:val="el-GR" w:eastAsia="en-US"/>
        </w:rPr>
        <w:t xml:space="preserve"> 94/1/28-03-2014) και άλλες διατάξεις» (ΦΕΚ 148/Α/08-08-2016). </w:t>
      </w:r>
    </w:p>
    <w:p w14:paraId="378EA195"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Τον Ν. 3389/2005 «Συμπράξεις Δημόσιου και Ιδιωτικού Τομέα» (ΦΕΚ 232/Α/ 22-09-2005).</w:t>
      </w:r>
    </w:p>
    <w:p w14:paraId="75D9929D"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lastRenderedPageBreak/>
        <w:t xml:space="preserve">Τα Α.74 έως 83 – «ΚΕΦΑΛΑΙΟ ΙΑ΄/ΨΗΦΙΑΚΗ ΔΙΑΦΑΝΕΙΑ - ΠΡΟΓΡΑΜΜΑ ΔΙΑΥΓΕΙΑ» του Ν.4727/23-09-2020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 </w:t>
      </w:r>
    </w:p>
    <w:p w14:paraId="36DA87CC"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78987333"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Τον Ν. 3419/2005 “Γενικό Εμπορικό Μητρώο (Γ.Ε.ΜΗ.) και Εκσυγχρονισμός της Επιμελητηριακής Νομοθεσίας” (ΦΕΚ 297/Α/06-12-2005).</w:t>
      </w:r>
    </w:p>
    <w:p w14:paraId="0B88606B"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Τον Ν. 4635/2019 (ιδίως  των άρθρων 85 επ.) “Επενδύω στην Ελλάδα και άλλες διατάξεις” (ΦΕΚ 167/Α/30-10-2019).</w:t>
      </w:r>
    </w:p>
    <w:p w14:paraId="09E7AA23"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Τη με αριθμό 3/2018 Γνωμοδότηση του Νομικού Συμβουλίου του Κράτους.</w:t>
      </w:r>
    </w:p>
    <w:p w14:paraId="1776BC36" w14:textId="77777777" w:rsidR="000B1B55" w:rsidRPr="00B17018" w:rsidRDefault="000B1B55" w:rsidP="000B1B55">
      <w:pPr>
        <w:numPr>
          <w:ilvl w:val="0"/>
          <w:numId w:val="47"/>
        </w:numPr>
        <w:suppressAutoHyphens w:val="0"/>
        <w:snapToGrid w:val="0"/>
        <w:spacing w:before="120" w:after="0" w:line="276" w:lineRule="auto"/>
        <w:rPr>
          <w:lang w:val="el-GR" w:eastAsia="en-US"/>
        </w:rPr>
      </w:pPr>
      <w:r w:rsidRPr="00B17018">
        <w:rPr>
          <w:lang w:val="el-GR" w:eastAsia="en-US"/>
        </w:rPr>
        <w:t>Το από 13-07-2018 έντυπο της ΕΑΔΔΗΣΥ με θέμα: «ΥΠΟΧΡΕΩΣΕΙΣ ΔΗΜΟΣΙΕΥΣΕΩΝ ΣΤΟΝ ΕΘΝΙΚΟ ΤΥΠΟ ΚΑΤΑ ΤΟΝ Ν.4412/2016».</w:t>
      </w:r>
    </w:p>
    <w:p w14:paraId="411F1FA3" w14:textId="77777777" w:rsidR="000B1B55" w:rsidRPr="00D96BA5" w:rsidRDefault="000B1B55" w:rsidP="000B1B55">
      <w:pPr>
        <w:numPr>
          <w:ilvl w:val="0"/>
          <w:numId w:val="47"/>
        </w:numPr>
        <w:suppressAutoHyphens w:val="0"/>
        <w:snapToGrid w:val="0"/>
        <w:spacing w:before="120" w:after="0" w:line="276" w:lineRule="auto"/>
        <w:rPr>
          <w:lang w:eastAsia="en-US"/>
        </w:rPr>
      </w:pPr>
      <w:r w:rsidRPr="00B17018">
        <w:rPr>
          <w:lang w:val="el-GR" w:eastAsia="en-US"/>
        </w:rPr>
        <w:t xml:space="preserve">Τον </w:t>
      </w:r>
      <w:r w:rsidRPr="00D96BA5">
        <w:rPr>
          <w:lang w:eastAsia="en-US"/>
        </w:rPr>
        <w:t>N</w:t>
      </w:r>
      <w:r w:rsidRPr="00B17018">
        <w:rPr>
          <w:lang w:val="el-GR" w:eastAsia="en-US"/>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D96BA5">
        <w:rPr>
          <w:lang w:eastAsia="en-US"/>
        </w:rPr>
        <w:t>ΦΕΚ (967/Β/21-07-2006).</w:t>
      </w:r>
    </w:p>
    <w:p w14:paraId="620D76A5" w14:textId="77777777" w:rsidR="000B1B55" w:rsidRPr="00B17018" w:rsidRDefault="000B1B55" w:rsidP="000B1B55">
      <w:pPr>
        <w:numPr>
          <w:ilvl w:val="0"/>
          <w:numId w:val="47"/>
        </w:numPr>
        <w:suppressAutoHyphens w:val="0"/>
        <w:snapToGrid w:val="0"/>
        <w:spacing w:before="120" w:after="0" w:line="276" w:lineRule="auto"/>
        <w:rPr>
          <w:lang w:val="el-GR"/>
        </w:rPr>
      </w:pPr>
      <w:r w:rsidRPr="00B17018">
        <w:rPr>
          <w:lang w:val="el-GR" w:eastAsia="en-US"/>
        </w:rPr>
        <w:t>Το Α.24 του Ν. 2860/2000 «Διαχείριση, παρακολούθηση και έλεγχος του κοινοτικού πλαισίου στήριξης και άλλες διατάξεις» (ΦΕΚ 251/Α/14-11-2000), όπως</w:t>
      </w:r>
      <w:r w:rsidRPr="00B17018">
        <w:rPr>
          <w:lang w:val="el-GR"/>
        </w:rPr>
        <w:t xml:space="preserve">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D96BA5">
        <w:t>L</w:t>
      </w:r>
      <w:r w:rsidRPr="00B17018">
        <w:rPr>
          <w:lang w:val="el-GR"/>
        </w:rPr>
        <w:t xml:space="preserve"> 156/16.6.2012) στο ελληνικό δίκαιο, τροποποίηση του ν. 3419/2005 (Α 297) και άλλες διατάξεις» (ΦΕΚ 265/Α/23-12-2014) και ισχύει.</w:t>
      </w:r>
    </w:p>
    <w:p w14:paraId="398D8E41" w14:textId="77777777" w:rsidR="000B1B55" w:rsidRPr="00D96BA5" w:rsidRDefault="000B1B55" w:rsidP="000B1B55">
      <w:pPr>
        <w:numPr>
          <w:ilvl w:val="0"/>
          <w:numId w:val="47"/>
        </w:numPr>
        <w:suppressAutoHyphens w:val="0"/>
        <w:snapToGrid w:val="0"/>
        <w:spacing w:before="120" w:after="0" w:line="276" w:lineRule="auto"/>
        <w:rPr>
          <w:lang w:eastAsia="en-US"/>
        </w:rPr>
      </w:pPr>
      <w:r w:rsidRPr="00B17018">
        <w:rPr>
          <w:lang w:val="el-GR" w:eastAsia="en-US"/>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D96BA5">
        <w:rPr>
          <w:lang w:eastAsia="en-US"/>
        </w:rPr>
        <w:t>(ΦΕΚ 119/Α/08-07-2019).</w:t>
      </w:r>
    </w:p>
    <w:p w14:paraId="06972630" w14:textId="77777777" w:rsidR="000B1B55" w:rsidRPr="00B17018" w:rsidRDefault="000B1B55" w:rsidP="000B1B55">
      <w:pPr>
        <w:pStyle w:val="aff"/>
        <w:numPr>
          <w:ilvl w:val="0"/>
          <w:numId w:val="47"/>
        </w:numPr>
        <w:suppressAutoHyphens w:val="0"/>
        <w:autoSpaceDE w:val="0"/>
        <w:autoSpaceDN w:val="0"/>
        <w:snapToGrid w:val="0"/>
        <w:spacing w:before="120" w:after="0" w:line="276" w:lineRule="auto"/>
        <w:contextualSpacing w:val="0"/>
        <w:rPr>
          <w:lang w:val="el-GR"/>
        </w:rPr>
      </w:pPr>
      <w:r w:rsidRPr="00B17018">
        <w:rPr>
          <w:lang w:val="el-GR"/>
        </w:rPr>
        <w:t>Το Α.39 του Ν. 4578/2018 «Μείωση ασφαλιστικών εισφορών και άλλες διατάξεις» (ΦΕΚ 200/Α/03-12-2018).</w:t>
      </w:r>
    </w:p>
    <w:p w14:paraId="6FA0B95B" w14:textId="77777777" w:rsidR="000B1B55" w:rsidRPr="00B17018" w:rsidRDefault="000B1B55" w:rsidP="000B1B55">
      <w:pPr>
        <w:pStyle w:val="aff"/>
        <w:numPr>
          <w:ilvl w:val="0"/>
          <w:numId w:val="47"/>
        </w:numPr>
        <w:suppressAutoHyphens w:val="0"/>
        <w:autoSpaceDE w:val="0"/>
        <w:autoSpaceDN w:val="0"/>
        <w:snapToGrid w:val="0"/>
        <w:spacing w:before="120" w:after="0" w:line="276" w:lineRule="auto"/>
        <w:contextualSpacing w:val="0"/>
        <w:rPr>
          <w:lang w:val="el-GR"/>
        </w:rPr>
      </w:pPr>
      <w:r w:rsidRPr="00B17018">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03F3C190" w14:textId="77777777" w:rsidR="000B1B55" w:rsidRPr="00D96BA5" w:rsidRDefault="000B1B55" w:rsidP="000B1B55">
      <w:pPr>
        <w:pStyle w:val="aff"/>
        <w:numPr>
          <w:ilvl w:val="0"/>
          <w:numId w:val="47"/>
        </w:numPr>
        <w:suppressAutoHyphens w:val="0"/>
        <w:autoSpaceDE w:val="0"/>
        <w:autoSpaceDN w:val="0"/>
        <w:snapToGrid w:val="0"/>
        <w:spacing w:before="120" w:after="0" w:line="276" w:lineRule="auto"/>
        <w:contextualSpacing w:val="0"/>
      </w:pPr>
      <w:r w:rsidRPr="00B17018">
        <w:rPr>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w:t>
      </w:r>
      <w:r w:rsidRPr="00B17018">
        <w:rPr>
          <w:lang w:val="el-GR"/>
        </w:rPr>
        <w:lastRenderedPageBreak/>
        <w:t xml:space="preserve">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D96BA5">
        <w:t>(Β’ 164)» ΦΕΚ 2060/Β’/2021))» (ΦΕΚ 5807/Β/10-12-2021).</w:t>
      </w:r>
    </w:p>
    <w:p w14:paraId="39555B33" w14:textId="77777777" w:rsidR="000B1B55" w:rsidRPr="00D96BA5" w:rsidRDefault="000B1B55" w:rsidP="000B1B55">
      <w:pPr>
        <w:pStyle w:val="aff"/>
        <w:numPr>
          <w:ilvl w:val="0"/>
          <w:numId w:val="47"/>
        </w:numPr>
        <w:suppressAutoHyphens w:val="0"/>
        <w:autoSpaceDE w:val="0"/>
        <w:autoSpaceDN w:val="0"/>
        <w:snapToGrid w:val="0"/>
        <w:spacing w:before="120" w:after="0" w:line="276" w:lineRule="auto"/>
        <w:contextualSpacing w:val="0"/>
      </w:pPr>
      <w:r w:rsidRPr="00B17018">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D96BA5">
        <w:t>(ΦΕΚ 752/ΥΟΔΔ/24-08-2022).</w:t>
      </w:r>
    </w:p>
    <w:p w14:paraId="1A987B9C" w14:textId="77777777" w:rsidR="000B1B55" w:rsidRPr="00B17018" w:rsidRDefault="000B1B55" w:rsidP="000B1B55">
      <w:pPr>
        <w:pStyle w:val="aff"/>
        <w:numPr>
          <w:ilvl w:val="0"/>
          <w:numId w:val="47"/>
        </w:numPr>
        <w:suppressAutoHyphens w:val="0"/>
        <w:autoSpaceDE w:val="0"/>
        <w:autoSpaceDN w:val="0"/>
        <w:snapToGrid w:val="0"/>
        <w:spacing w:before="120" w:after="0" w:line="276" w:lineRule="auto"/>
        <w:contextualSpacing w:val="0"/>
        <w:rPr>
          <w:lang w:val="el-GR"/>
        </w:rPr>
      </w:pPr>
      <w:r w:rsidRPr="00B17018">
        <w:rPr>
          <w:lang w:val="el-GR"/>
        </w:rPr>
        <w:t>Το Α.47 ««Υποστηρικτικά μέτρα των νέων ηλικίας δεκαοκτώ (18) και δεκαεννέα (19) ετών « του 5045/2023 «Ενίσχυση του εισοδήματος των μισθωτών, των νέων, της οικογένειας και της εργασίας Συνταξιοδοτικές ρυθμίσεις και άλλες επείγουσες δια τάξεις» (ΦΕΚ Α</w:t>
      </w:r>
      <w:r w:rsidRPr="00D96BA5">
        <w:t> </w:t>
      </w:r>
      <w:r w:rsidRPr="00B17018">
        <w:rPr>
          <w:lang w:val="el-GR"/>
        </w:rPr>
        <w:t xml:space="preserve"> 136/29.7.2023), όπως ισχύει. </w:t>
      </w:r>
    </w:p>
    <w:p w14:paraId="66CADF78" w14:textId="77777777" w:rsidR="000B1B55" w:rsidRPr="00B17018" w:rsidRDefault="000B1B55" w:rsidP="000B1B55">
      <w:pPr>
        <w:pStyle w:val="aff"/>
        <w:numPr>
          <w:ilvl w:val="0"/>
          <w:numId w:val="47"/>
        </w:numPr>
        <w:suppressAutoHyphens w:val="0"/>
        <w:autoSpaceDE w:val="0"/>
        <w:autoSpaceDN w:val="0"/>
        <w:snapToGrid w:val="0"/>
        <w:spacing w:before="120" w:after="0" w:line="276" w:lineRule="auto"/>
        <w:contextualSpacing w:val="0"/>
        <w:rPr>
          <w:lang w:val="el-GR"/>
        </w:rPr>
      </w:pPr>
      <w:r w:rsidRPr="00B17018">
        <w:rPr>
          <w:lang w:val="el-GR"/>
        </w:rPr>
        <w:t>Την από 10-08-2023 (Α.Π ΚτΠ Α.Ε.: 17921/11-08-2023)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«Υποστηρικτικά μέτρα των νέων ηλικίας δεκαοκτώ (18) και δεκαεννέα (19) ετών»(“</w:t>
      </w:r>
      <w:r w:rsidRPr="00D96BA5">
        <w:t>Youth</w:t>
      </w:r>
      <w:r w:rsidRPr="00B17018">
        <w:rPr>
          <w:lang w:val="el-GR"/>
        </w:rPr>
        <w:t xml:space="preserve"> </w:t>
      </w:r>
      <w:r w:rsidRPr="00D96BA5">
        <w:t>Pass</w:t>
      </w:r>
      <w:r w:rsidRPr="00B17018">
        <w:rPr>
          <w:lang w:val="el-GR"/>
        </w:rPr>
        <w:t>”)», ευθύνης του Υπουργείου Ψηφιακής Διακυβέρνησης.</w:t>
      </w:r>
    </w:p>
    <w:p w14:paraId="0FEBE998" w14:textId="77777777" w:rsidR="000B1B55" w:rsidRPr="00B17018" w:rsidRDefault="000B1B55" w:rsidP="000B1B55">
      <w:pPr>
        <w:pStyle w:val="aff"/>
        <w:numPr>
          <w:ilvl w:val="0"/>
          <w:numId w:val="47"/>
        </w:numPr>
        <w:suppressAutoHyphens w:val="0"/>
        <w:autoSpaceDE w:val="0"/>
        <w:autoSpaceDN w:val="0"/>
        <w:snapToGrid w:val="0"/>
        <w:spacing w:before="120" w:after="0" w:line="276" w:lineRule="auto"/>
        <w:contextualSpacing w:val="0"/>
        <w:rPr>
          <w:lang w:val="el-GR"/>
        </w:rPr>
      </w:pPr>
      <w:r w:rsidRPr="00B17018">
        <w:rPr>
          <w:lang w:val="el-GR"/>
        </w:rPr>
        <w:t>Την υπ’ αριθ. 19252/12-09-2023 «Ενίσχυση πίστωσης Αναλυτικού Λογαριασμού Εξόδων (Α.Λ.Ε. 2310889001) της ΜΚ 23»</w:t>
      </w:r>
      <w:bookmarkStart w:id="26" w:name="_Hlk147316997"/>
      <w:r w:rsidRPr="00B17018">
        <w:rPr>
          <w:lang w:val="el-GR"/>
        </w:rPr>
        <w:t>.</w:t>
      </w:r>
    </w:p>
    <w:p w14:paraId="686D2E61" w14:textId="77777777" w:rsidR="000B1B55" w:rsidRPr="00B17018" w:rsidRDefault="000B1B55" w:rsidP="000B1B55">
      <w:pPr>
        <w:pStyle w:val="aff"/>
        <w:numPr>
          <w:ilvl w:val="0"/>
          <w:numId w:val="47"/>
        </w:numPr>
        <w:suppressAutoHyphens w:val="0"/>
        <w:autoSpaceDE w:val="0"/>
        <w:autoSpaceDN w:val="0"/>
        <w:snapToGrid w:val="0"/>
        <w:spacing w:before="120" w:after="0" w:line="276" w:lineRule="auto"/>
        <w:contextualSpacing w:val="0"/>
        <w:rPr>
          <w:lang w:val="el-GR"/>
        </w:rPr>
      </w:pPr>
      <w:r w:rsidRPr="00B17018">
        <w:rPr>
          <w:lang w:val="el-GR"/>
        </w:rPr>
        <w:t xml:space="preserve">Την ΚΥΑ με αριθ. 169/14-09-2023 «Τεχνικές λεπτομέρειες οργάνωσης και εφαρμογής των υποστηρικτικών μέτρων για τους νέους ηλικίας δεκαοκτώ (18) και δεκαεννέα (19) ετών του άρθρου 47 του ν. 5045/2023 (Α’ 136)». </w:t>
      </w:r>
    </w:p>
    <w:p w14:paraId="3F9927FD" w14:textId="77777777" w:rsidR="000B1B55" w:rsidRPr="00B17018" w:rsidRDefault="000B1B55" w:rsidP="000B1B55">
      <w:pPr>
        <w:pStyle w:val="ae"/>
        <w:numPr>
          <w:ilvl w:val="0"/>
          <w:numId w:val="47"/>
        </w:numPr>
        <w:suppressAutoHyphens w:val="0"/>
        <w:snapToGrid w:val="0"/>
        <w:spacing w:before="120" w:after="0" w:line="276" w:lineRule="auto"/>
        <w:rPr>
          <w:lang w:val="el-GR"/>
        </w:rPr>
      </w:pPr>
      <w:r w:rsidRPr="00B17018">
        <w:rPr>
          <w:lang w:val="el-GR"/>
        </w:rPr>
        <w:t>Την υπ΄αριθ. πρωτ. 2/93907/2001053000056/18-09-2023 Απόφαση του Υφυπουργού Εθνικής Οικονομίας και Οικονομικών</w:t>
      </w:r>
    </w:p>
    <w:p w14:paraId="719FEC33" w14:textId="77777777" w:rsidR="000B1B55" w:rsidRPr="00B17018" w:rsidRDefault="000B1B55" w:rsidP="000B1B55">
      <w:pPr>
        <w:pStyle w:val="ae"/>
        <w:numPr>
          <w:ilvl w:val="0"/>
          <w:numId w:val="47"/>
        </w:numPr>
        <w:suppressAutoHyphens w:val="0"/>
        <w:snapToGrid w:val="0"/>
        <w:spacing w:before="120" w:after="0" w:line="276" w:lineRule="auto"/>
        <w:rPr>
          <w:lang w:val="el-GR"/>
        </w:rPr>
      </w:pPr>
      <w:r w:rsidRPr="00B17018">
        <w:rPr>
          <w:lang w:val="el-GR"/>
        </w:rPr>
        <w:t>Την υπ’ αριθ. 19848/21-09-2023 Απόφαση έκτακτης επιχορήγησης για την έγκριση δέσμευσης πίστωσης ποσού για το έργο : «Υποστηρικτικά μέτρα των νέων ηλικίας δεκαοκτώ (18) και δεκαεννέα (19) ετών» (“</w:t>
      </w:r>
      <w:r w:rsidRPr="00D96BA5">
        <w:t>Youth</w:t>
      </w:r>
      <w:r w:rsidRPr="00B17018">
        <w:rPr>
          <w:lang w:val="el-GR"/>
        </w:rPr>
        <w:t xml:space="preserve"> </w:t>
      </w:r>
      <w:r w:rsidRPr="00D96BA5">
        <w:t>Pass</w:t>
      </w:r>
      <w:r w:rsidRPr="00B17018">
        <w:rPr>
          <w:lang w:val="el-GR"/>
        </w:rPr>
        <w:t>”)».</w:t>
      </w:r>
    </w:p>
    <w:p w14:paraId="1F3551D2" w14:textId="77777777" w:rsidR="000B1B55" w:rsidRPr="00B17018" w:rsidRDefault="000B1B55" w:rsidP="000B1B55">
      <w:pPr>
        <w:pStyle w:val="ae"/>
        <w:numPr>
          <w:ilvl w:val="0"/>
          <w:numId w:val="47"/>
        </w:numPr>
        <w:suppressAutoHyphens w:val="0"/>
        <w:snapToGrid w:val="0"/>
        <w:spacing w:before="120" w:after="0" w:line="276" w:lineRule="auto"/>
        <w:rPr>
          <w:lang w:val="el-GR"/>
        </w:rPr>
      </w:pPr>
      <w:r w:rsidRPr="00B17018">
        <w:rPr>
          <w:lang w:val="el-GR"/>
        </w:rPr>
        <w:t>Την υπ’ αριθ. 19821/21-09-2023 Απόφαση Ανάληψης του Υπ. Ψηφιακής Διακυβέρνησης για την πραγματοποίηση της δαπάνης για το έργο : «Υποστηρικτικά μέτρα των νέων ηλικίας δεκαοκτώ (18) και δεκαεννέα (19) ετών» (“</w:t>
      </w:r>
      <w:r w:rsidRPr="00D96BA5">
        <w:t>Youth</w:t>
      </w:r>
      <w:r w:rsidRPr="00B17018">
        <w:rPr>
          <w:lang w:val="el-GR"/>
        </w:rPr>
        <w:t xml:space="preserve"> </w:t>
      </w:r>
      <w:r w:rsidRPr="00D96BA5">
        <w:t>Pass</w:t>
      </w:r>
      <w:r w:rsidRPr="00B17018">
        <w:rPr>
          <w:lang w:val="el-GR"/>
        </w:rPr>
        <w:t>”)».</w:t>
      </w:r>
    </w:p>
    <w:p w14:paraId="5B90B157" w14:textId="77777777" w:rsidR="000B1B55" w:rsidRPr="00B17018" w:rsidRDefault="000B1B55" w:rsidP="000B1B55">
      <w:pPr>
        <w:pStyle w:val="ae"/>
        <w:numPr>
          <w:ilvl w:val="0"/>
          <w:numId w:val="47"/>
        </w:numPr>
        <w:suppressAutoHyphens w:val="0"/>
        <w:snapToGrid w:val="0"/>
        <w:spacing w:before="120" w:after="0" w:line="276" w:lineRule="auto"/>
        <w:rPr>
          <w:lang w:val="el-GR"/>
        </w:rPr>
      </w:pPr>
      <w:r w:rsidRPr="00B17018">
        <w:rPr>
          <w:lang w:val="el-GR"/>
        </w:rPr>
        <w:t>Την Απόφαση Ανάληψης με ΑΔΑ : Ψ78Ζ46ΜΤΛΠ-ΔΓ3 του Υπ. Ψηφιακής Διακυβέρνησης για την πραγματοποίηση δαπάνης ως έκτακτης επιχορήγησης για το έργο «Υποστηρικτικά μέτρα των νέων ηλικίας δεκαοκτώ (18) και δεκαεννέα (19) ετών (</w:t>
      </w:r>
      <w:r w:rsidRPr="00D96BA5">
        <w:t>Youth</w:t>
      </w:r>
      <w:r w:rsidRPr="00B17018">
        <w:rPr>
          <w:lang w:val="el-GR"/>
        </w:rPr>
        <w:t xml:space="preserve"> </w:t>
      </w:r>
      <w:r w:rsidRPr="00D96BA5">
        <w:t>Pass</w:t>
      </w:r>
      <w:r w:rsidRPr="00B17018">
        <w:rPr>
          <w:lang w:val="el-GR"/>
        </w:rPr>
        <w:t xml:space="preserve">)». </w:t>
      </w:r>
    </w:p>
    <w:p w14:paraId="58F03E74" w14:textId="77777777" w:rsidR="000B1B55" w:rsidRPr="00B17018" w:rsidRDefault="000B1B55" w:rsidP="000B1B55">
      <w:pPr>
        <w:pStyle w:val="ae"/>
        <w:numPr>
          <w:ilvl w:val="0"/>
          <w:numId w:val="47"/>
        </w:numPr>
        <w:suppressAutoHyphens w:val="0"/>
        <w:snapToGrid w:val="0"/>
        <w:spacing w:before="120" w:after="0" w:line="276" w:lineRule="auto"/>
        <w:rPr>
          <w:lang w:val="el-GR"/>
        </w:rPr>
      </w:pPr>
      <w:r w:rsidRPr="00B17018">
        <w:rPr>
          <w:lang w:val="el-GR"/>
        </w:rPr>
        <w:t xml:space="preserve">Την υπ’ αριθ. 20005/25-09-2023 Απόφαση της Κτπ Μ.Α.Ε. με θέμα: “Ανάληψη υποχρέωσης για το έργο «Χορήγηση Οικονομικής ενίσχυσης από τον κρατικό προϋπολογισμό με σκοπό την </w:t>
      </w:r>
      <w:r w:rsidRPr="00B17018">
        <w:rPr>
          <w:lang w:val="el-GR"/>
        </w:rPr>
        <w:lastRenderedPageBreak/>
        <w:t>κάλυψη μέρους του αυξημένου κόστους των νοικοκυριών λόγω της σημαντικής αύξησης του δείκτη τιμών του καταναλωτή (“</w:t>
      </w:r>
      <w:r w:rsidRPr="00D96BA5">
        <w:t>Youth</w:t>
      </w:r>
      <w:r w:rsidRPr="00B17018">
        <w:rPr>
          <w:lang w:val="el-GR"/>
        </w:rPr>
        <w:t xml:space="preserve"> </w:t>
      </w:r>
      <w:r w:rsidRPr="00D96BA5">
        <w:t>Pass</w:t>
      </w:r>
      <w:r w:rsidRPr="00B17018">
        <w:rPr>
          <w:lang w:val="el-GR"/>
        </w:rPr>
        <w:t>”)» της ΚτΠ Μ.Α.Ε Οικονομικού Έτους 2023”.</w:t>
      </w:r>
    </w:p>
    <w:bookmarkEnd w:id="26"/>
    <w:p w14:paraId="1398DEE8" w14:textId="77777777" w:rsidR="000B1B55" w:rsidRPr="00B17018" w:rsidRDefault="000B1B55" w:rsidP="000B1B55">
      <w:pPr>
        <w:pStyle w:val="aff"/>
        <w:numPr>
          <w:ilvl w:val="0"/>
          <w:numId w:val="47"/>
        </w:numPr>
        <w:suppressAutoHyphens w:val="0"/>
        <w:autoSpaceDE w:val="0"/>
        <w:autoSpaceDN w:val="0"/>
        <w:snapToGrid w:val="0"/>
        <w:spacing w:before="120" w:after="0" w:line="276" w:lineRule="auto"/>
        <w:contextualSpacing w:val="0"/>
        <w:rPr>
          <w:lang w:val="el-GR"/>
        </w:rPr>
      </w:pPr>
      <w:r w:rsidRPr="00B17018">
        <w:rPr>
          <w:lang w:val="el-GR"/>
        </w:rPr>
        <w:t>Την υπ’ αρ. πρωτ. ΚτΠ Μ.Α.Ε. 21109/06-10-2023 Παροχή Σύμφωνης Γνώμης επί της Ολοκλήρωσης της Φάσης Α’ και έναρξης της Φάσης Β’ για το έργο: «Υποστηρικτικά μέτρα των νέων ηλικίας δεκαοκτώ (18) και δεκαεννέα (19) ετών»(“</w:t>
      </w:r>
      <w:r w:rsidRPr="00D96BA5">
        <w:t>Youth</w:t>
      </w:r>
      <w:r w:rsidRPr="00B17018">
        <w:rPr>
          <w:lang w:val="el-GR"/>
        </w:rPr>
        <w:t xml:space="preserve"> </w:t>
      </w:r>
      <w:r w:rsidRPr="00D96BA5">
        <w:t>Pass</w:t>
      </w:r>
      <w:r w:rsidRPr="00B17018">
        <w:rPr>
          <w:lang w:val="el-GR"/>
        </w:rPr>
        <w:t>”)»</w:t>
      </w:r>
    </w:p>
    <w:p w14:paraId="6AAC19EF" w14:textId="77777777" w:rsidR="000B1B55" w:rsidRPr="00B17018" w:rsidRDefault="000B1B55" w:rsidP="000B1B55">
      <w:pPr>
        <w:pStyle w:val="aff"/>
        <w:numPr>
          <w:ilvl w:val="0"/>
          <w:numId w:val="47"/>
        </w:numPr>
        <w:suppressAutoHyphens w:val="0"/>
        <w:autoSpaceDE w:val="0"/>
        <w:autoSpaceDN w:val="0"/>
        <w:snapToGrid w:val="0"/>
        <w:spacing w:before="120" w:after="0" w:line="276" w:lineRule="auto"/>
        <w:contextualSpacing w:val="0"/>
        <w:rPr>
          <w:lang w:val="el-GR"/>
        </w:rPr>
      </w:pPr>
      <w:r w:rsidRPr="00B17018">
        <w:rPr>
          <w:lang w:val="el-GR"/>
        </w:rPr>
        <w:t>Την Απόφαση του ΔΣ της ΚτΠ Μ.Α.Ε. κατά την υπ’ αρ. 856/25-08-2022 Συνεδρίασή του, με θέμα Εκλογή Διευθύνοντος Συμβούλου (Θέμα 1).</w:t>
      </w:r>
    </w:p>
    <w:p w14:paraId="676BD3BE" w14:textId="77777777" w:rsidR="000B1B55" w:rsidRPr="00B17018" w:rsidRDefault="000B1B55" w:rsidP="000B1B55">
      <w:pPr>
        <w:pStyle w:val="aff"/>
        <w:numPr>
          <w:ilvl w:val="0"/>
          <w:numId w:val="47"/>
        </w:numPr>
        <w:suppressAutoHyphens w:val="0"/>
        <w:autoSpaceDE w:val="0"/>
        <w:autoSpaceDN w:val="0"/>
        <w:snapToGrid w:val="0"/>
        <w:spacing w:before="120" w:after="0" w:line="276" w:lineRule="auto"/>
        <w:contextualSpacing w:val="0"/>
        <w:rPr>
          <w:lang w:val="el-GR"/>
        </w:rPr>
      </w:pPr>
      <w:r w:rsidRPr="00B17018">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2EA70BC6" w14:textId="77777777" w:rsidR="000B1B55" w:rsidRPr="00B17018" w:rsidRDefault="000B1B55" w:rsidP="000B1B55">
      <w:pPr>
        <w:pStyle w:val="aff"/>
        <w:numPr>
          <w:ilvl w:val="0"/>
          <w:numId w:val="47"/>
        </w:numPr>
        <w:suppressAutoHyphens w:val="0"/>
        <w:autoSpaceDE w:val="0"/>
        <w:autoSpaceDN w:val="0"/>
        <w:snapToGrid w:val="0"/>
        <w:spacing w:before="120" w:after="0" w:line="276" w:lineRule="auto"/>
        <w:contextualSpacing w:val="0"/>
        <w:rPr>
          <w:lang w:val="el-GR"/>
        </w:rPr>
      </w:pPr>
      <w:r w:rsidRPr="00B17018">
        <w:rPr>
          <w:lang w:val="el-GR"/>
        </w:rPr>
        <w:t>Την Απόφαση του Διευθύνοντος Συμβούλου της ΚτΠ Μ.Α.Ε. με Αρ. Πρωτ. 22683/20-12-2022 και θέμα «Εξουσιοδότηση δικαιώματος υπογραφής σε Γενικούς Διευθυντές και Διευθυντές της ΚτΠ Μ.Α.Ε.».</w:t>
      </w:r>
    </w:p>
    <w:p w14:paraId="597B660C" w14:textId="77777777" w:rsidR="000B1B55" w:rsidRPr="00B17018" w:rsidRDefault="000B1B55" w:rsidP="000B1B55">
      <w:pPr>
        <w:pStyle w:val="aff"/>
        <w:numPr>
          <w:ilvl w:val="0"/>
          <w:numId w:val="47"/>
        </w:numPr>
        <w:suppressAutoHyphens w:val="0"/>
        <w:autoSpaceDE w:val="0"/>
        <w:autoSpaceDN w:val="0"/>
        <w:snapToGrid w:val="0"/>
        <w:spacing w:before="120" w:after="0" w:line="276" w:lineRule="auto"/>
        <w:contextualSpacing w:val="0"/>
        <w:rPr>
          <w:lang w:val="el-GR"/>
        </w:rPr>
      </w:pPr>
      <w:r w:rsidRPr="00B17018">
        <w:rPr>
          <w:lang w:val="el-GR"/>
        </w:rPr>
        <w:t>Την Απόφαση του Διοικητικού Συμβουλίου της  ΚτΠ Μ.Α.Ε. κατά την υπ’ αρ. 939/06-10-2023 Συνεδρίασή του (Θέμα 3.3).</w:t>
      </w:r>
    </w:p>
    <w:p w14:paraId="49822B23" w14:textId="77777777" w:rsidR="00182529" w:rsidRPr="009C4B99" w:rsidRDefault="00182529" w:rsidP="00723994">
      <w:pPr>
        <w:suppressAutoHyphens w:val="0"/>
        <w:spacing w:before="120"/>
        <w:ind w:left="425"/>
        <w:rPr>
          <w:bCs/>
          <w:lang w:val="el-GR" w:eastAsia="en-US"/>
        </w:rPr>
      </w:pPr>
    </w:p>
    <w:bookmarkEnd w:id="25"/>
    <w:p w14:paraId="21BDBFB9" w14:textId="77777777" w:rsidR="008338F0" w:rsidRPr="00603221" w:rsidRDefault="003355E7" w:rsidP="003A109E">
      <w:pPr>
        <w:pStyle w:val="2"/>
        <w:rPr>
          <w:rFonts w:cs="Tahoma"/>
          <w:lang w:val="el-GR"/>
        </w:rPr>
      </w:pPr>
      <w:r w:rsidRPr="00C570AF">
        <w:rPr>
          <w:rFonts w:cs="Tahoma"/>
          <w:lang w:val="el-GR"/>
        </w:rPr>
        <w:tab/>
      </w:r>
      <w:bookmarkStart w:id="27" w:name="_Ref40979373"/>
      <w:bookmarkStart w:id="28" w:name="_Toc97194260"/>
      <w:bookmarkStart w:id="29" w:name="_Toc97194409"/>
      <w:bookmarkStart w:id="30" w:name="_Toc147842205"/>
      <w:r w:rsidRPr="00603221">
        <w:rPr>
          <w:rFonts w:cs="Tahoma"/>
          <w:lang w:val="el-GR"/>
        </w:rPr>
        <w:t>Προθεσμία παραλαβής προσφορών και διενέργεια διαγωνισμού</w:t>
      </w:r>
      <w:bookmarkEnd w:id="27"/>
      <w:bookmarkEnd w:id="28"/>
      <w:bookmarkEnd w:id="29"/>
      <w:bookmarkEnd w:id="30"/>
      <w:r w:rsidRPr="00603221">
        <w:rPr>
          <w:rFonts w:cs="Tahoma"/>
          <w:lang w:val="el-GR"/>
        </w:rPr>
        <w:t xml:space="preserve"> </w:t>
      </w:r>
    </w:p>
    <w:p w14:paraId="0770E62A" w14:textId="067110B1"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B17018" w:rsidRPr="007B224F">
        <w:rPr>
          <w:b/>
          <w:bCs/>
          <w:lang w:val="el-GR" w:eastAsia="el-GR"/>
        </w:rPr>
        <w:t>2</w:t>
      </w:r>
      <w:r w:rsidR="00BF2A40">
        <w:rPr>
          <w:b/>
          <w:bCs/>
          <w:lang w:val="el-GR" w:eastAsia="el-GR"/>
        </w:rPr>
        <w:t>6</w:t>
      </w:r>
      <w:r w:rsidR="00B17018" w:rsidRPr="007B224F">
        <w:rPr>
          <w:b/>
          <w:bCs/>
          <w:lang w:val="el-GR" w:eastAsia="el-GR"/>
        </w:rPr>
        <w:t>-10-2023</w:t>
      </w:r>
      <w:r w:rsidR="00F61494">
        <w:rPr>
          <w:b/>
          <w:bCs/>
          <w:lang w:val="el-GR" w:eastAsia="el-GR"/>
        </w:rPr>
        <w:t xml:space="preserve"> </w:t>
      </w:r>
      <w:r w:rsidR="00F61494" w:rsidRPr="000B3BFB">
        <w:rPr>
          <w:lang w:val="el-GR" w:eastAsia="el-GR"/>
        </w:rPr>
        <w:t>ημέρα</w:t>
      </w:r>
      <w:r w:rsidR="00F61494">
        <w:rPr>
          <w:b/>
          <w:bCs/>
          <w:lang w:val="el-GR" w:eastAsia="el-GR"/>
        </w:rPr>
        <w:t xml:space="preserve"> </w:t>
      </w:r>
      <w:r w:rsidR="00F61494" w:rsidRPr="008302DE">
        <w:rPr>
          <w:b/>
          <w:bCs/>
          <w:color w:val="000000"/>
          <w:lang w:val="el-GR"/>
        </w:rPr>
        <w:t>Πέμπτη</w:t>
      </w:r>
      <w:r w:rsidR="00B17018">
        <w:rPr>
          <w:lang w:val="el-GR" w:eastAsia="el-GR"/>
        </w:rPr>
        <w:t xml:space="preserve"> </w:t>
      </w:r>
      <w:r w:rsidRPr="00603221">
        <w:rPr>
          <w:lang w:val="el-GR" w:eastAsia="el-GR"/>
        </w:rPr>
        <w:t xml:space="preserve">και ώρα </w:t>
      </w:r>
      <w:r w:rsidR="00D41663" w:rsidRPr="007B224F">
        <w:rPr>
          <w:b/>
          <w:bCs/>
          <w:lang w:val="el-GR" w:eastAsia="el-GR"/>
        </w:rPr>
        <w:t>12:00</w:t>
      </w:r>
      <w:r w:rsidR="00D41663">
        <w:rPr>
          <w:lang w:val="el-GR" w:eastAsia="el-GR"/>
        </w:rPr>
        <w:t xml:space="preserve"> </w:t>
      </w:r>
      <w:r w:rsidR="00B65D70" w:rsidRPr="00603221">
        <w:rPr>
          <w:lang w:val="el-GR" w:eastAsia="el-GR"/>
        </w:rPr>
        <w:t xml:space="preserve">και η </w:t>
      </w:r>
      <w:r w:rsidR="00B65D70" w:rsidRPr="00603221">
        <w:rPr>
          <w:color w:val="000000"/>
          <w:lang w:val="el-GR"/>
        </w:rPr>
        <w:t xml:space="preserve">Ημερομηνία έναρξης υποβολής προσφορών είναι η </w:t>
      </w:r>
      <w:r w:rsidR="00A91316" w:rsidRPr="007B224F">
        <w:rPr>
          <w:b/>
          <w:bCs/>
          <w:lang w:val="el-GR" w:eastAsia="el-GR"/>
        </w:rPr>
        <w:t>1</w:t>
      </w:r>
      <w:r w:rsidR="00F60FF2">
        <w:rPr>
          <w:b/>
          <w:bCs/>
          <w:lang w:val="el-GR" w:eastAsia="el-GR"/>
        </w:rPr>
        <w:t>1</w:t>
      </w:r>
      <w:r w:rsidR="00A91316" w:rsidRPr="007B224F">
        <w:rPr>
          <w:b/>
          <w:bCs/>
          <w:lang w:val="el-GR" w:eastAsia="el-GR"/>
        </w:rPr>
        <w:t>-10-2023.</w:t>
      </w:r>
    </w:p>
    <w:p w14:paraId="113A9774" w14:textId="111EC7D9"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F72272">
        <w:rPr>
          <w:b/>
          <w:lang w:val="el-GR"/>
        </w:rPr>
        <w:t>δύο</w:t>
      </w:r>
      <w:r w:rsidR="001C673F" w:rsidRPr="00603221">
        <w:rPr>
          <w:b/>
          <w:lang w:val="el-GR"/>
        </w:rPr>
        <w:t xml:space="preserve"> (</w:t>
      </w:r>
      <w:r w:rsidR="00F72272">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B33152">
        <w:rPr>
          <w:b/>
          <w:bCs/>
          <w:lang w:val="el-GR" w:eastAsia="el-GR"/>
        </w:rPr>
        <w:t>30</w:t>
      </w:r>
      <w:r w:rsidR="00EA24A6" w:rsidRPr="007B224F">
        <w:rPr>
          <w:b/>
          <w:bCs/>
          <w:lang w:val="el-GR" w:eastAsia="el-GR"/>
        </w:rPr>
        <w:t>-10-2023</w:t>
      </w:r>
      <w:r w:rsidR="00EA24A6">
        <w:rPr>
          <w:lang w:val="el-GR" w:eastAsia="el-GR"/>
        </w:rPr>
        <w:t xml:space="preserve"> </w:t>
      </w:r>
      <w:r w:rsidR="001C673F" w:rsidRPr="005452CE">
        <w:rPr>
          <w:b/>
          <w:lang w:val="el-GR"/>
        </w:rPr>
        <w:t>κ</w:t>
      </w:r>
      <w:r w:rsidR="001C673F" w:rsidRPr="00603221">
        <w:rPr>
          <w:b/>
          <w:lang w:val="el-GR"/>
        </w:rPr>
        <w:t xml:space="preserve">αι ώρα </w:t>
      </w:r>
      <w:r w:rsidR="003F5C11" w:rsidRPr="006F4131">
        <w:rPr>
          <w:b/>
          <w:lang w:val="el-GR"/>
        </w:rPr>
        <w:t>12</w:t>
      </w:r>
      <w:r w:rsidR="001C673F" w:rsidRPr="006F4131">
        <w:rPr>
          <w:b/>
          <w:lang w:val="el-GR"/>
        </w:rPr>
        <w:t>:</w:t>
      </w:r>
      <w:r w:rsidR="003F5C11" w:rsidRPr="006F4131">
        <w:rPr>
          <w:b/>
          <w:lang w:val="el-GR"/>
        </w:rPr>
        <w:t>00</w:t>
      </w:r>
      <w:r w:rsidR="001C673F" w:rsidRPr="006F4131">
        <w:rPr>
          <w:b/>
          <w:lang w:val="el-GR"/>
        </w:rPr>
        <w:t>.</w:t>
      </w:r>
    </w:p>
    <w:p w14:paraId="0FD0E77A" w14:textId="77777777" w:rsidR="001C673F" w:rsidRPr="00603221" w:rsidRDefault="001C673F">
      <w:pPr>
        <w:rPr>
          <w:lang w:val="el-GR"/>
        </w:rPr>
      </w:pPr>
      <w:r w:rsidRPr="00603221" w:rsidDel="001C673F">
        <w:rPr>
          <w:i/>
          <w:iCs/>
          <w:color w:val="5B9BD5"/>
          <w:kern w:val="1"/>
          <w:lang w:val="el-GR"/>
        </w:rPr>
        <w:t xml:space="preserve"> </w:t>
      </w:r>
    </w:p>
    <w:p w14:paraId="5C4CFED9" w14:textId="77777777" w:rsidR="008338F0" w:rsidRPr="00603221" w:rsidRDefault="003355E7" w:rsidP="003A109E">
      <w:pPr>
        <w:pStyle w:val="2"/>
        <w:rPr>
          <w:rFonts w:cs="Tahoma"/>
          <w:lang w:val="el-GR"/>
        </w:rPr>
      </w:pPr>
      <w:r w:rsidRPr="00603221">
        <w:rPr>
          <w:rFonts w:cs="Tahoma"/>
          <w:lang w:val="el-GR"/>
        </w:rPr>
        <w:tab/>
      </w:r>
      <w:bookmarkStart w:id="31" w:name="_Ref65241722"/>
      <w:bookmarkStart w:id="32" w:name="_Ref65241727"/>
      <w:bookmarkStart w:id="33" w:name="_Toc97194261"/>
      <w:bookmarkStart w:id="34" w:name="_Toc97194410"/>
      <w:bookmarkStart w:id="35" w:name="_Toc147842206"/>
      <w:r w:rsidRPr="00603221">
        <w:rPr>
          <w:rFonts w:cs="Tahoma"/>
          <w:lang w:val="el-GR"/>
        </w:rPr>
        <w:t>Δημοσιότητα</w:t>
      </w:r>
      <w:bookmarkEnd w:id="31"/>
      <w:bookmarkEnd w:id="32"/>
      <w:bookmarkEnd w:id="33"/>
      <w:bookmarkEnd w:id="34"/>
      <w:bookmarkEnd w:id="35"/>
    </w:p>
    <w:p w14:paraId="10D9A845" w14:textId="5E3B7D62"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06200C">
        <w:rPr>
          <w:lang w:val="el-GR"/>
        </w:rPr>
        <w:t xml:space="preserve">στις </w:t>
      </w:r>
      <w:r w:rsidR="00AE67AD" w:rsidRPr="007B224F">
        <w:rPr>
          <w:b/>
          <w:bCs/>
          <w:lang w:val="el-GR" w:eastAsia="el-GR"/>
        </w:rPr>
        <w:t>1</w:t>
      </w:r>
      <w:r w:rsidR="001E1CF8">
        <w:rPr>
          <w:b/>
          <w:bCs/>
          <w:lang w:val="el-GR" w:eastAsia="el-GR"/>
        </w:rPr>
        <w:t>1</w:t>
      </w:r>
      <w:r w:rsidR="00AE67AD" w:rsidRPr="007B224F">
        <w:rPr>
          <w:b/>
          <w:bCs/>
          <w:lang w:val="el-GR" w:eastAsia="el-GR"/>
        </w:rPr>
        <w:t>-10-2023.</w:t>
      </w:r>
    </w:p>
    <w:p w14:paraId="091925F4" w14:textId="398E48F1" w:rsidR="00821852" w:rsidRDefault="00821852" w:rsidP="00821852">
      <w:pPr>
        <w:rPr>
          <w:lang w:val="el-GR"/>
        </w:rPr>
      </w:pPr>
      <w:r w:rsidRPr="006B3C5C">
        <w:rPr>
          <w:lang w:val="el-GR"/>
        </w:rPr>
        <w:t xml:space="preserve">Τα έγγραφα της σύμβασης </w:t>
      </w:r>
      <w:bookmarkStart w:id="36" w:name="_Hlk75874003"/>
      <w:r w:rsidRPr="006B3C5C">
        <w:rPr>
          <w:lang w:val="el-GR"/>
        </w:rPr>
        <w:t xml:space="preserve">της παρούσας Διακήρυξης καταχωρήθηκαν </w:t>
      </w:r>
      <w:bookmarkEnd w:id="36"/>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042FE4" w:rsidRPr="007B224F">
        <w:rPr>
          <w:b/>
          <w:bCs/>
          <w:lang w:val="el-GR" w:eastAsia="el-GR"/>
        </w:rPr>
        <w:t>1</w:t>
      </w:r>
      <w:r w:rsidR="00042FE4">
        <w:rPr>
          <w:b/>
          <w:bCs/>
          <w:lang w:val="el-GR" w:eastAsia="el-GR"/>
        </w:rPr>
        <w:t>1</w:t>
      </w:r>
      <w:r w:rsidR="00042FE4" w:rsidRPr="007B224F">
        <w:rPr>
          <w:b/>
          <w:bCs/>
          <w:lang w:val="el-GR" w:eastAsia="el-GR"/>
        </w:rPr>
        <w:t>-10-202</w:t>
      </w:r>
      <w:r w:rsidR="00042FE4">
        <w:rPr>
          <w:b/>
          <w:bCs/>
          <w:lang w:val="el-GR" w:eastAsia="el-GR"/>
        </w:rPr>
        <w:t xml:space="preserve">3 </w:t>
      </w:r>
      <w:r w:rsidRPr="006B3C5C">
        <w:rPr>
          <w:lang w:val="el-GR"/>
        </w:rPr>
        <w:t>η οποία έλαβε Συστημικό Αύξοντα Αριθμό</w:t>
      </w:r>
      <w:bookmarkStart w:id="37" w:name="_Hlk75874030"/>
      <w:r w:rsidRPr="006B3C5C">
        <w:rPr>
          <w:lang w:val="el-GR"/>
        </w:rPr>
        <w:t>:</w:t>
      </w:r>
      <w:bookmarkEnd w:id="37"/>
      <w:r w:rsidR="0034174C">
        <w:rPr>
          <w:lang w:val="el-GR"/>
        </w:rPr>
        <w:t xml:space="preserve"> </w:t>
      </w:r>
      <w:r w:rsidR="00295F0C" w:rsidRPr="00683986">
        <w:rPr>
          <w:b/>
          <w:bCs/>
          <w:lang w:val="el-GR"/>
        </w:rPr>
        <w:t>242181</w:t>
      </w:r>
      <w:r w:rsidR="00295F0C">
        <w:rPr>
          <w:lang w:val="el-GR"/>
        </w:rPr>
        <w:t xml:space="preserve"> </w:t>
      </w:r>
      <w:r w:rsidRPr="006B3C5C">
        <w:rPr>
          <w:lang w:val="el-GR"/>
        </w:rPr>
        <w:t>και αναρτήθηκαν στη Διαδικτυακή Πύλη (</w:t>
      </w:r>
      <w:hyperlink r:id="rId17" w:history="1">
        <w:r w:rsidRPr="00012FAE">
          <w:rPr>
            <w:rStyle w:val="-"/>
            <w:lang w:val="el-GR"/>
          </w:rPr>
          <w:t>www.promitheus.gov.gr</w:t>
        </w:r>
      </w:hyperlink>
      <w:r w:rsidRPr="006B3C5C">
        <w:rPr>
          <w:lang w:val="el-GR"/>
        </w:rPr>
        <w:t>) του ΟΠΣ ΕΣΗΔΗΣ</w:t>
      </w:r>
      <w:r>
        <w:rPr>
          <w:lang w:val="el-GR"/>
        </w:rPr>
        <w:t>.</w:t>
      </w:r>
    </w:p>
    <w:p w14:paraId="24D1AEAD" w14:textId="77777777" w:rsidR="003F2A53" w:rsidRDefault="003F2A53">
      <w:pPr>
        <w:rPr>
          <w:lang w:val="el-GR"/>
        </w:rPr>
      </w:pPr>
    </w:p>
    <w:p w14:paraId="1B26DCB2" w14:textId="33421C63" w:rsidR="00181C40" w:rsidRDefault="005452CE">
      <w:pPr>
        <w:rPr>
          <w:lang w:val="el-GR"/>
        </w:rPr>
      </w:pPr>
      <w:r>
        <w:rPr>
          <w:lang w:val="el-GR"/>
        </w:rPr>
        <w:t>Η προκήρυξη (πε</w:t>
      </w:r>
      <w:r w:rsidR="00181C40" w:rsidRPr="00181C40">
        <w:rPr>
          <w:lang w:val="el-GR"/>
        </w:rPr>
        <w:t>ρίληψη της παρούσας Διακήρυξης</w:t>
      </w:r>
      <w:r>
        <w:rPr>
          <w:lang w:val="el-GR"/>
        </w:rPr>
        <w:t>)</w:t>
      </w:r>
      <w:r w:rsidR="00181C40" w:rsidRPr="00181C40">
        <w:rPr>
          <w:lang w:val="el-GR"/>
        </w:rPr>
        <w:t xml:space="preserve"> όπως προβλέπεται στην περίπτωση </w:t>
      </w:r>
      <w:bookmarkStart w:id="38" w:name="_Hlk75874098"/>
      <w:r w:rsidR="00181C40" w:rsidRPr="00181C40">
        <w:rPr>
          <w:lang w:val="el-GR"/>
        </w:rPr>
        <w:t xml:space="preserve">(ιστ) </w:t>
      </w:r>
      <w:bookmarkEnd w:id="38"/>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064658" w:rsidRPr="007B224F">
        <w:rPr>
          <w:b/>
          <w:bCs/>
          <w:lang w:val="el-GR" w:eastAsia="el-GR"/>
        </w:rPr>
        <w:t>1</w:t>
      </w:r>
      <w:r w:rsidR="00064658">
        <w:rPr>
          <w:b/>
          <w:bCs/>
          <w:lang w:val="el-GR" w:eastAsia="el-GR"/>
        </w:rPr>
        <w:t>1</w:t>
      </w:r>
      <w:r w:rsidR="00064658" w:rsidRPr="007B224F">
        <w:rPr>
          <w:b/>
          <w:bCs/>
          <w:lang w:val="el-GR" w:eastAsia="el-GR"/>
        </w:rPr>
        <w:t>-10-2023.</w:t>
      </w:r>
    </w:p>
    <w:p w14:paraId="3CED54D5" w14:textId="77777777" w:rsidR="008338F0" w:rsidRPr="00603221" w:rsidRDefault="008338F0">
      <w:pPr>
        <w:rPr>
          <w:lang w:val="el-GR"/>
        </w:rPr>
      </w:pPr>
    </w:p>
    <w:p w14:paraId="77DC43BF" w14:textId="00E80999"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8"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064658" w:rsidRPr="007B224F">
        <w:rPr>
          <w:b/>
          <w:bCs/>
          <w:lang w:eastAsia="el-GR"/>
        </w:rPr>
        <w:t>1</w:t>
      </w:r>
      <w:r w:rsidR="00064658">
        <w:rPr>
          <w:b/>
          <w:bCs/>
          <w:lang w:eastAsia="el-GR"/>
        </w:rPr>
        <w:t>1</w:t>
      </w:r>
      <w:r w:rsidR="00064658" w:rsidRPr="007B224F">
        <w:rPr>
          <w:b/>
          <w:bCs/>
          <w:lang w:eastAsia="el-GR"/>
        </w:rPr>
        <w:t>-10-2023.</w:t>
      </w:r>
    </w:p>
    <w:p w14:paraId="581FE475" w14:textId="77777777" w:rsidR="00441D66" w:rsidRPr="00745634" w:rsidRDefault="00441D66" w:rsidP="002F2BED">
      <w:pPr>
        <w:rPr>
          <w:lang w:val="el-GR"/>
        </w:rPr>
      </w:pPr>
    </w:p>
    <w:p w14:paraId="5A8C2FE6" w14:textId="77777777" w:rsidR="00B1259E" w:rsidRPr="002F2BED" w:rsidRDefault="00B1259E" w:rsidP="002F2BED">
      <w:pPr>
        <w:rPr>
          <w:lang w:val="el-GR"/>
        </w:rPr>
      </w:pPr>
    </w:p>
    <w:p w14:paraId="4F166AC3" w14:textId="77777777" w:rsidR="008338F0" w:rsidRPr="00603221" w:rsidRDefault="003355E7" w:rsidP="003A109E">
      <w:pPr>
        <w:pStyle w:val="2"/>
        <w:rPr>
          <w:rFonts w:cs="Tahoma"/>
          <w:lang w:val="el-GR"/>
        </w:rPr>
      </w:pPr>
      <w:r w:rsidRPr="00603221">
        <w:rPr>
          <w:rFonts w:cs="Tahoma"/>
          <w:lang w:val="el-GR"/>
        </w:rPr>
        <w:lastRenderedPageBreak/>
        <w:tab/>
      </w:r>
      <w:bookmarkStart w:id="39" w:name="_Toc97194262"/>
      <w:bookmarkStart w:id="40" w:name="_Toc97194411"/>
      <w:bookmarkStart w:id="41" w:name="_Toc147842207"/>
      <w:r w:rsidRPr="00603221">
        <w:rPr>
          <w:rFonts w:cs="Tahoma"/>
          <w:lang w:val="el-GR"/>
        </w:rPr>
        <w:t>Αρχές εφαρμοζόμενες στη διαδικασία σύναψης</w:t>
      </w:r>
      <w:bookmarkEnd w:id="39"/>
      <w:bookmarkEnd w:id="40"/>
      <w:bookmarkEnd w:id="41"/>
      <w:r w:rsidRPr="00603221">
        <w:rPr>
          <w:rFonts w:cs="Tahoma"/>
          <w:lang w:val="el-GR"/>
        </w:rPr>
        <w:t xml:space="preserve"> </w:t>
      </w:r>
    </w:p>
    <w:p w14:paraId="2A0A9D5F"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744419E1"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73A1BACE"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1E886A99" w14:textId="77777777"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726E2980"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2" w:name="_Toc97194412"/>
      <w:bookmarkStart w:id="43" w:name="_Toc147842208"/>
      <w:r w:rsidRPr="00603221">
        <w:rPr>
          <w:rFonts w:cs="Tahoma"/>
          <w:sz w:val="22"/>
          <w:szCs w:val="22"/>
        </w:rPr>
        <w:t>ΓΕΝΙΚΟΙ ΚΑΙ ΕΙΔΙΚΟΙ ΟΡΟΙ ΣΥΜΜΕΤΟΧΗΣ</w:t>
      </w:r>
      <w:bookmarkEnd w:id="42"/>
      <w:bookmarkEnd w:id="43"/>
    </w:p>
    <w:p w14:paraId="073AFD01" w14:textId="77777777" w:rsidR="00092ADB" w:rsidRPr="00603221" w:rsidRDefault="00092ADB" w:rsidP="003A109E">
      <w:pPr>
        <w:pStyle w:val="2"/>
        <w:rPr>
          <w:rFonts w:cs="Tahoma"/>
          <w:lang w:val="el-GR"/>
        </w:rPr>
      </w:pPr>
      <w:bookmarkStart w:id="44" w:name="__RefHeading___Toc491949729"/>
      <w:bookmarkStart w:id="45" w:name="__RefHeading___Toc491949730"/>
      <w:bookmarkStart w:id="46" w:name="_Hlk494445205"/>
      <w:bookmarkEnd w:id="44"/>
      <w:bookmarkEnd w:id="45"/>
      <w:r w:rsidRPr="00603221">
        <w:rPr>
          <w:rFonts w:cs="Tahoma"/>
          <w:lang w:val="el-GR"/>
        </w:rPr>
        <w:tab/>
      </w:r>
      <w:bookmarkStart w:id="47" w:name="_Toc97194263"/>
      <w:bookmarkStart w:id="48" w:name="_Toc97194413"/>
      <w:bookmarkStart w:id="49" w:name="_Toc147842209"/>
      <w:r w:rsidRPr="00603221">
        <w:rPr>
          <w:rFonts w:cs="Tahoma"/>
          <w:lang w:val="el-GR"/>
        </w:rPr>
        <w:t>Γενικές Πληροφορίες</w:t>
      </w:r>
      <w:bookmarkEnd w:id="47"/>
      <w:bookmarkEnd w:id="48"/>
      <w:bookmarkEnd w:id="49"/>
    </w:p>
    <w:p w14:paraId="7D08B93F" w14:textId="77777777" w:rsidR="008338F0" w:rsidRPr="00603221" w:rsidRDefault="003355E7" w:rsidP="000631F7">
      <w:pPr>
        <w:pStyle w:val="3"/>
        <w:ind w:left="1276"/>
        <w:rPr>
          <w:lang w:val="el-GR"/>
        </w:rPr>
      </w:pPr>
      <w:bookmarkStart w:id="50" w:name="_Toc97194264"/>
      <w:bookmarkStart w:id="51" w:name="_Toc97194414"/>
      <w:bookmarkStart w:id="52" w:name="_Toc147842210"/>
      <w:bookmarkEnd w:id="46"/>
      <w:r w:rsidRPr="00603221">
        <w:rPr>
          <w:lang w:val="el-GR"/>
        </w:rPr>
        <w:t>Έγγραφα της σύμβασης</w:t>
      </w:r>
      <w:bookmarkEnd w:id="50"/>
      <w:bookmarkEnd w:id="51"/>
      <w:bookmarkEnd w:id="52"/>
    </w:p>
    <w:p w14:paraId="52B79455"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67C250D3" w14:textId="7E27B418" w:rsidR="008338F0" w:rsidRPr="003F2A53" w:rsidRDefault="003355E7">
      <w:pPr>
        <w:numPr>
          <w:ilvl w:val="0"/>
          <w:numId w:val="3"/>
        </w:numPr>
        <w:spacing w:after="40"/>
        <w:ind w:left="567" w:hanging="567"/>
        <w:rPr>
          <w:rFonts w:eastAsia="Calibri"/>
          <w:lang w:val="el-GR"/>
        </w:rPr>
      </w:pPr>
      <w:r w:rsidRPr="003F2A53">
        <w:rPr>
          <w:lang w:val="el-GR"/>
        </w:rPr>
        <w:t>η παρούσα Διακήρυξη</w:t>
      </w:r>
      <w:r w:rsidR="006B6AD9" w:rsidRPr="003F2A53">
        <w:rPr>
          <w:lang w:val="el-GR"/>
        </w:rPr>
        <w:t xml:space="preserve"> </w:t>
      </w:r>
      <w:r w:rsidRPr="003F2A53">
        <w:rPr>
          <w:lang w:val="el-GR"/>
        </w:rPr>
        <w:t>με τα Παραρτήματα που αποτελούν αναπόσπαστο μέρος αυτής</w:t>
      </w:r>
    </w:p>
    <w:p w14:paraId="24A3A797" w14:textId="77777777" w:rsidR="008338F0" w:rsidRPr="003F2A53" w:rsidRDefault="003355E7">
      <w:pPr>
        <w:numPr>
          <w:ilvl w:val="0"/>
          <w:numId w:val="3"/>
        </w:numPr>
        <w:spacing w:after="40"/>
        <w:ind w:left="567" w:hanging="567"/>
        <w:rPr>
          <w:lang w:val="el-GR"/>
        </w:rPr>
      </w:pPr>
      <w:r w:rsidRPr="003F2A53">
        <w:rPr>
          <w:lang w:val="el-GR"/>
        </w:rPr>
        <w:t>το</w:t>
      </w:r>
      <w:r w:rsidR="00E1337D" w:rsidRPr="003F2A53">
        <w:rPr>
          <w:lang w:val="el-GR"/>
        </w:rPr>
        <w:t xml:space="preserve"> </w:t>
      </w:r>
      <w:r w:rsidRPr="003F2A53">
        <w:rPr>
          <w:lang w:val="el-GR"/>
        </w:rPr>
        <w:t>Ευρωπαϊκό Ενιαίο Έγγραφο Σύμβασης [ΕΕΕΣ]</w:t>
      </w:r>
    </w:p>
    <w:p w14:paraId="356105C7" w14:textId="77777777" w:rsidR="008338F0" w:rsidRPr="003F2A53" w:rsidRDefault="003355E7">
      <w:pPr>
        <w:numPr>
          <w:ilvl w:val="0"/>
          <w:numId w:val="3"/>
        </w:numPr>
        <w:spacing w:after="40"/>
        <w:ind w:left="567" w:hanging="567"/>
        <w:rPr>
          <w:lang w:val="el-GR"/>
        </w:rPr>
      </w:pPr>
      <w:r w:rsidRPr="003F2A53">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6627666D" w14:textId="77777777" w:rsidR="000631F7" w:rsidRDefault="000631F7" w:rsidP="000631F7">
      <w:pPr>
        <w:spacing w:after="40"/>
        <w:rPr>
          <w:lang w:val="el-GR"/>
        </w:rPr>
      </w:pPr>
    </w:p>
    <w:p w14:paraId="10915A36" w14:textId="77777777" w:rsidR="008338F0" w:rsidRPr="00603221" w:rsidRDefault="003355E7" w:rsidP="000631F7">
      <w:pPr>
        <w:pStyle w:val="3"/>
        <w:ind w:left="1276"/>
        <w:rPr>
          <w:lang w:val="el-GR"/>
        </w:rPr>
      </w:pPr>
      <w:bookmarkStart w:id="53" w:name="_Toc97194265"/>
      <w:bookmarkStart w:id="54" w:name="_Toc97194415"/>
      <w:bookmarkStart w:id="55" w:name="_Toc147842211"/>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3"/>
      <w:bookmarkEnd w:id="54"/>
      <w:bookmarkEnd w:id="55"/>
    </w:p>
    <w:p w14:paraId="333E91B3" w14:textId="77777777"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19" w:history="1">
        <w:r w:rsidR="004C145A" w:rsidRPr="004C145A">
          <w:rPr>
            <w:rStyle w:val="-"/>
            <w:lang w:val="el-GR"/>
          </w:rPr>
          <w:t>www.promitheus.gov.gr</w:t>
        </w:r>
      </w:hyperlink>
      <w:r w:rsidRPr="004C145A">
        <w:rPr>
          <w:lang w:val="el-GR"/>
        </w:rPr>
        <w:t>)</w:t>
      </w:r>
      <w:r w:rsidR="003355E7" w:rsidRPr="004C145A">
        <w:rPr>
          <w:lang w:val="el-GR"/>
        </w:rPr>
        <w:t>.</w:t>
      </w:r>
    </w:p>
    <w:p w14:paraId="02684FD4" w14:textId="77777777" w:rsidR="000631F7" w:rsidRPr="004C145A" w:rsidRDefault="000631F7" w:rsidP="004C145A">
      <w:pPr>
        <w:rPr>
          <w:lang w:val="el-GR"/>
        </w:rPr>
      </w:pPr>
    </w:p>
    <w:p w14:paraId="76CB3CA6" w14:textId="77777777" w:rsidR="008338F0" w:rsidRPr="00603221" w:rsidRDefault="003355E7" w:rsidP="000631F7">
      <w:pPr>
        <w:pStyle w:val="3"/>
        <w:ind w:left="1276"/>
        <w:rPr>
          <w:lang w:val="el-GR"/>
        </w:rPr>
      </w:pPr>
      <w:bookmarkStart w:id="56" w:name="_Ref75870613"/>
      <w:bookmarkStart w:id="57" w:name="_Toc97194266"/>
      <w:bookmarkStart w:id="58" w:name="_Toc97194416"/>
      <w:bookmarkStart w:id="59" w:name="_Toc147842212"/>
      <w:r w:rsidRPr="00603221">
        <w:rPr>
          <w:lang w:val="el-GR"/>
        </w:rPr>
        <w:t>Παροχή Διευκρινίσεων</w:t>
      </w:r>
      <w:bookmarkEnd w:id="56"/>
      <w:bookmarkEnd w:id="57"/>
      <w:bookmarkEnd w:id="58"/>
      <w:bookmarkEnd w:id="59"/>
    </w:p>
    <w:p w14:paraId="6DE294D4" w14:textId="35A78F48"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C718DB">
        <w:rPr>
          <w:lang w:val="el-GR"/>
        </w:rPr>
        <w:t xml:space="preserve">τις </w:t>
      </w:r>
      <w:r w:rsidR="00C718DB" w:rsidRPr="000E31B7">
        <w:rPr>
          <w:b/>
          <w:bCs/>
          <w:lang w:val="el-GR"/>
        </w:rPr>
        <w:t>1</w:t>
      </w:r>
      <w:r w:rsidR="00317685">
        <w:rPr>
          <w:b/>
          <w:bCs/>
          <w:lang w:val="el-GR"/>
        </w:rPr>
        <w:t>8</w:t>
      </w:r>
      <w:r w:rsidR="00C718DB" w:rsidRPr="000E31B7">
        <w:rPr>
          <w:b/>
          <w:bCs/>
          <w:lang w:val="el-GR"/>
        </w:rPr>
        <w:t>-10-2023</w:t>
      </w:r>
      <w:r w:rsidR="00C718DB">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0"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87488C5"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9AFBBDE"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05C70660"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3F4C325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69352167"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364F63C8" w14:textId="77777777"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1EB3B0B2" w14:textId="77777777" w:rsidR="00784CFD" w:rsidRPr="006B2C94" w:rsidRDefault="00784CFD" w:rsidP="00784CFD">
      <w:pPr>
        <w:rPr>
          <w:lang w:val="el-GR"/>
        </w:rPr>
      </w:pPr>
    </w:p>
    <w:p w14:paraId="6E8E699D" w14:textId="77777777" w:rsidR="008338F0" w:rsidRPr="00603221" w:rsidRDefault="003355E7" w:rsidP="000631F7">
      <w:pPr>
        <w:pStyle w:val="3"/>
        <w:ind w:left="1276"/>
        <w:rPr>
          <w:lang w:val="el-GR"/>
        </w:rPr>
      </w:pPr>
      <w:bookmarkStart w:id="60" w:name="_Ref75870681"/>
      <w:bookmarkStart w:id="61" w:name="_Toc97194267"/>
      <w:bookmarkStart w:id="62" w:name="_Toc97194417"/>
      <w:bookmarkStart w:id="63" w:name="_Toc147842213"/>
      <w:r w:rsidRPr="00603221">
        <w:rPr>
          <w:lang w:val="el-GR"/>
        </w:rPr>
        <w:lastRenderedPageBreak/>
        <w:t>Γλώσσα</w:t>
      </w:r>
      <w:bookmarkEnd w:id="60"/>
      <w:bookmarkEnd w:id="61"/>
      <w:bookmarkEnd w:id="62"/>
      <w:bookmarkEnd w:id="63"/>
    </w:p>
    <w:p w14:paraId="68769AC7" w14:textId="77777777"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291CB01E"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C9D30FC"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456D1554"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04D812EF" w14:textId="77777777" w:rsidR="005A6D30" w:rsidRPr="00603221" w:rsidRDefault="005A6D30">
      <w:pPr>
        <w:rPr>
          <w:color w:val="000000"/>
          <w:lang w:val="el-GR"/>
        </w:rPr>
      </w:pPr>
    </w:p>
    <w:p w14:paraId="705AFF03"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6DF60C06"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13383ECA" w14:textId="77777777" w:rsidR="000631F7" w:rsidRPr="00603221" w:rsidRDefault="000631F7">
      <w:pPr>
        <w:rPr>
          <w:lang w:val="el-GR"/>
        </w:rPr>
      </w:pPr>
    </w:p>
    <w:p w14:paraId="6FCD818E" w14:textId="77777777" w:rsidR="003A5AAC" w:rsidRPr="00603221" w:rsidRDefault="003A5AAC" w:rsidP="000631F7">
      <w:pPr>
        <w:pStyle w:val="3"/>
        <w:ind w:left="1276"/>
        <w:rPr>
          <w:lang w:val="el-GR"/>
        </w:rPr>
      </w:pPr>
      <w:bookmarkStart w:id="64" w:name="_Ref496624630"/>
      <w:bookmarkStart w:id="65" w:name="_Ref496624815"/>
      <w:bookmarkStart w:id="66" w:name="_Ref496625091"/>
      <w:bookmarkStart w:id="67" w:name="_Toc97194268"/>
      <w:bookmarkStart w:id="68" w:name="_Toc97194418"/>
      <w:bookmarkStart w:id="69" w:name="_Toc147842214"/>
      <w:r w:rsidRPr="00603221">
        <w:rPr>
          <w:lang w:val="el-GR"/>
        </w:rPr>
        <w:t>Εγγυήσεις</w:t>
      </w:r>
      <w:bookmarkEnd w:id="64"/>
      <w:bookmarkEnd w:id="65"/>
      <w:bookmarkEnd w:id="66"/>
      <w:bookmarkEnd w:id="67"/>
      <w:bookmarkEnd w:id="68"/>
      <w:bookmarkEnd w:id="69"/>
    </w:p>
    <w:p w14:paraId="39F00AF0" w14:textId="77777777" w:rsidR="008338F0" w:rsidRDefault="006771AF" w:rsidP="0054025C">
      <w:pPr>
        <w:rPr>
          <w:color w:val="000000"/>
          <w:lang w:val="el-GR"/>
        </w:rPr>
      </w:pPr>
      <w:bookmarkStart w:id="70"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48E077D2" w14:textId="77777777" w:rsidR="003B04C4" w:rsidRDefault="003B04C4" w:rsidP="00603221">
      <w:pPr>
        <w:rPr>
          <w:color w:val="000000"/>
          <w:lang w:val="el-GR"/>
        </w:rPr>
      </w:pPr>
      <w:bookmarkStart w:id="71"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1"/>
    </w:p>
    <w:p w14:paraId="66619CF0" w14:textId="77777777"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E95712">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49CE815F"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1245FFB8" w14:textId="0D2DCE85" w:rsidR="00401C3F" w:rsidRDefault="00401C3F">
      <w:pPr>
        <w:rPr>
          <w:color w:val="000000"/>
          <w:lang w:val="el-GR"/>
        </w:rPr>
      </w:pPr>
      <w:r w:rsidRPr="00603221">
        <w:rPr>
          <w:color w:val="000000"/>
          <w:lang w:val="el-GR"/>
        </w:rPr>
        <w:lastRenderedPageBreak/>
        <w:t xml:space="preserve">Οι εγγυητικές επιστολές συντάσσονται σύμφωνα με τα υποδείγματα του </w:t>
      </w:r>
      <w:r w:rsidR="0083219A" w:rsidRPr="00603221">
        <w:rPr>
          <w:color w:val="000000"/>
          <w:lang w:val="el-GR"/>
        </w:rPr>
        <w:t>Παραρτήματος</w:t>
      </w:r>
      <w:r w:rsidR="00EC1471">
        <w:rPr>
          <w:color w:val="000000"/>
          <w:lang w:val="el-GR"/>
        </w:rPr>
        <w:t xml:space="preserve"> </w:t>
      </w:r>
      <w:r w:rsidR="00EC1471">
        <w:rPr>
          <w:color w:val="000000"/>
          <w:lang w:val="en-US"/>
        </w:rPr>
        <w:t>VIII</w:t>
      </w:r>
      <w:r w:rsidR="00EC1471" w:rsidRPr="00EC1471">
        <w:rPr>
          <w:color w:val="000000"/>
          <w:lang w:val="el-GR"/>
        </w:rPr>
        <w:t xml:space="preserve"> </w:t>
      </w:r>
      <w:r w:rsidR="00777621">
        <w:rPr>
          <w:color w:val="000000"/>
          <w:lang w:val="el-GR"/>
        </w:rPr>
        <w:t>της παρούσας</w:t>
      </w:r>
      <w:r w:rsidRPr="00603221">
        <w:rPr>
          <w:color w:val="000000"/>
          <w:lang w:val="el-GR"/>
        </w:rPr>
        <w:t>.</w:t>
      </w:r>
    </w:p>
    <w:p w14:paraId="226FE008"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8F25080"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4306FDD1" w14:textId="77777777" w:rsidR="000A60A0" w:rsidRDefault="000A60A0">
      <w:pPr>
        <w:rPr>
          <w:color w:val="000000"/>
          <w:lang w:val="el-GR"/>
        </w:rPr>
      </w:pPr>
    </w:p>
    <w:p w14:paraId="7E44010E" w14:textId="77777777" w:rsidR="000A60A0" w:rsidRPr="000631F7" w:rsidRDefault="000A60A0" w:rsidP="000631F7">
      <w:pPr>
        <w:pStyle w:val="3"/>
        <w:ind w:left="1276"/>
        <w:rPr>
          <w:lang w:val="el-GR"/>
        </w:rPr>
      </w:pPr>
      <w:bookmarkStart w:id="72" w:name="_Toc97194269"/>
      <w:bookmarkStart w:id="73" w:name="_Toc97194419"/>
      <w:bookmarkStart w:id="74" w:name="_Toc147842215"/>
      <w:r w:rsidRPr="000A60A0">
        <w:rPr>
          <w:lang w:val="el-GR"/>
        </w:rPr>
        <w:t>Προστασία Προσωπικών Δεδομένων</w:t>
      </w:r>
      <w:bookmarkEnd w:id="72"/>
      <w:bookmarkEnd w:id="73"/>
      <w:bookmarkEnd w:id="74"/>
      <w:r w:rsidRPr="000A60A0">
        <w:rPr>
          <w:lang w:val="el-GR"/>
        </w:rPr>
        <w:t xml:space="preserve"> </w:t>
      </w:r>
    </w:p>
    <w:p w14:paraId="11E976E4" w14:textId="195AB3E5"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στο παράρτημα</w:t>
      </w:r>
      <w:r w:rsidR="00DD62BF">
        <w:rPr>
          <w:lang w:val="el-GR"/>
        </w:rPr>
        <w:t xml:space="preserve"> ΙΧ.</w:t>
      </w:r>
    </w:p>
    <w:p w14:paraId="4482C598" w14:textId="77777777" w:rsidR="0054025C" w:rsidRDefault="0054025C">
      <w:pPr>
        <w:suppressAutoHyphens w:val="0"/>
        <w:spacing w:after="0"/>
        <w:jc w:val="left"/>
        <w:rPr>
          <w:color w:val="000000"/>
          <w:lang w:val="el-GR"/>
        </w:rPr>
      </w:pPr>
      <w:r>
        <w:rPr>
          <w:color w:val="000000"/>
          <w:lang w:val="el-GR"/>
        </w:rPr>
        <w:br w:type="page"/>
      </w:r>
    </w:p>
    <w:p w14:paraId="67E33DF8" w14:textId="77777777" w:rsidR="008338F0" w:rsidRPr="00603221" w:rsidRDefault="008338F0">
      <w:pPr>
        <w:rPr>
          <w:lang w:val="el-GR"/>
        </w:rPr>
      </w:pPr>
    </w:p>
    <w:bookmarkEnd w:id="70"/>
    <w:p w14:paraId="13CD4690" w14:textId="77777777" w:rsidR="008338F0" w:rsidRPr="00603221" w:rsidRDefault="003355E7" w:rsidP="003A109E">
      <w:pPr>
        <w:pStyle w:val="2"/>
        <w:rPr>
          <w:rFonts w:cs="Tahoma"/>
          <w:lang w:val="el-GR"/>
        </w:rPr>
      </w:pPr>
      <w:r w:rsidRPr="00603221">
        <w:rPr>
          <w:rFonts w:cs="Tahoma"/>
          <w:lang w:val="el-GR"/>
        </w:rPr>
        <w:tab/>
      </w:r>
      <w:bookmarkStart w:id="75" w:name="_Toc97194270"/>
      <w:bookmarkStart w:id="76" w:name="_Toc97194420"/>
      <w:bookmarkStart w:id="77" w:name="_Toc147842216"/>
      <w:r w:rsidRPr="00603221">
        <w:rPr>
          <w:rFonts w:cs="Tahoma"/>
          <w:lang w:val="el-GR"/>
        </w:rPr>
        <w:t>Δικαίωμα Συμμετοχής - Κριτήρια Ποιοτικής Επιλογής</w:t>
      </w:r>
      <w:bookmarkEnd w:id="75"/>
      <w:bookmarkEnd w:id="76"/>
      <w:bookmarkEnd w:id="77"/>
    </w:p>
    <w:p w14:paraId="4518B244" w14:textId="77777777" w:rsidR="008338F0" w:rsidRPr="00603221" w:rsidRDefault="003355E7" w:rsidP="0072750F">
      <w:pPr>
        <w:pStyle w:val="3"/>
        <w:ind w:left="1276"/>
        <w:rPr>
          <w:lang w:val="el-GR"/>
        </w:rPr>
      </w:pPr>
      <w:bookmarkStart w:id="78" w:name="_Ref496541397"/>
      <w:bookmarkStart w:id="79" w:name="_Toc97194271"/>
      <w:bookmarkStart w:id="80" w:name="_Toc97194421"/>
      <w:bookmarkStart w:id="81" w:name="_Toc147842217"/>
      <w:r w:rsidRPr="00603221">
        <w:rPr>
          <w:lang w:val="el-GR"/>
        </w:rPr>
        <w:t>Δικαιούμενοι συμμετοχής</w:t>
      </w:r>
      <w:bookmarkEnd w:id="78"/>
      <w:bookmarkEnd w:id="79"/>
      <w:bookmarkEnd w:id="80"/>
      <w:bookmarkEnd w:id="81"/>
      <w:r w:rsidRPr="00603221">
        <w:rPr>
          <w:lang w:val="el-GR"/>
        </w:rPr>
        <w:t xml:space="preserve"> </w:t>
      </w:r>
    </w:p>
    <w:p w14:paraId="5F7BBE22"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2939F99E" w14:textId="77777777" w:rsidR="008338F0" w:rsidRPr="00603221" w:rsidRDefault="003355E7">
      <w:pPr>
        <w:rPr>
          <w:lang w:val="el-GR"/>
        </w:rPr>
      </w:pPr>
      <w:r w:rsidRPr="00603221">
        <w:rPr>
          <w:lang w:val="el-GR"/>
        </w:rPr>
        <w:t>α) κράτος-μέλος της Ένωσης,</w:t>
      </w:r>
    </w:p>
    <w:p w14:paraId="3029DF04" w14:textId="77777777" w:rsidR="008338F0" w:rsidRPr="00603221" w:rsidRDefault="003355E7">
      <w:pPr>
        <w:rPr>
          <w:lang w:val="el-GR"/>
        </w:rPr>
      </w:pPr>
      <w:r w:rsidRPr="00603221">
        <w:rPr>
          <w:lang w:val="el-GR"/>
        </w:rPr>
        <w:t>β) κράτος-μέλος του Ευρωπαϊκού Οικονομικού Χώρου (Ε.Ο.Χ.),</w:t>
      </w:r>
    </w:p>
    <w:p w14:paraId="515D7445"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942506A"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013A1B6" w14:textId="77777777"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1C2FAD98" w14:textId="77777777" w:rsidR="009F688B" w:rsidRPr="003E44A9" w:rsidRDefault="00E97E4D" w:rsidP="009F688B">
      <w:pPr>
        <w:rPr>
          <w:lang w:val="el-GR"/>
        </w:rPr>
      </w:pPr>
      <w:bookmarkStart w:id="82" w:name="_Hlk118712403"/>
      <w:r w:rsidRPr="00E97E4D">
        <w:rPr>
          <w:b/>
          <w:bCs/>
          <w:lang w:val="el-GR"/>
        </w:rPr>
        <w:t>2.</w:t>
      </w:r>
      <w:r w:rsidRPr="00E97E4D">
        <w:rPr>
          <w:lang w:val="el-GR"/>
        </w:rPr>
        <w:t xml:space="preserve"> </w:t>
      </w:r>
      <w:r w:rsidR="009F688B" w:rsidRPr="003E44A9">
        <w:rPr>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6C2357F7"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22F27DF7"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4BD74179"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1BF7A982" w14:textId="1863E0CE"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00925B4A">
        <w:rPr>
          <w:lang w:val="el-GR"/>
        </w:rPr>
        <w:fldChar w:fldCharType="begin"/>
      </w:r>
      <w:r>
        <w:rPr>
          <w:lang w:val="el-GR"/>
        </w:rPr>
        <w:instrText xml:space="preserve"> REF _Ref494118533 \r \h </w:instrText>
      </w:r>
      <w:r w:rsidR="00925B4A">
        <w:rPr>
          <w:lang w:val="el-GR"/>
        </w:rPr>
      </w:r>
      <w:r w:rsidR="00925B4A">
        <w:rPr>
          <w:lang w:val="el-GR"/>
        </w:rPr>
        <w:fldChar w:fldCharType="separate"/>
      </w:r>
      <w:r w:rsidR="00BF2A7B">
        <w:rPr>
          <w:lang w:val="el-GR"/>
        </w:rPr>
        <w:t>0</w:t>
      </w:r>
      <w:r w:rsidR="00925B4A">
        <w:rPr>
          <w:lang w:val="el-GR"/>
        </w:rPr>
        <w:fldChar w:fldCharType="end"/>
      </w:r>
      <w:r w:rsidR="00925B4A">
        <w:rPr>
          <w:lang w:val="el-GR"/>
        </w:rPr>
        <w:fldChar w:fldCharType="begin"/>
      </w:r>
      <w:r>
        <w:rPr>
          <w:lang w:val="el-GR"/>
        </w:rPr>
        <w:instrText xml:space="preserve"> REF _Ref494118533 \h </w:instrText>
      </w:r>
      <w:r w:rsidR="00925B4A">
        <w:rPr>
          <w:lang w:val="el-GR"/>
        </w:rPr>
      </w:r>
      <w:r w:rsidR="00925B4A">
        <w:rPr>
          <w:lang w:val="el-GR"/>
        </w:rPr>
        <w:fldChar w:fldCharType="separate"/>
      </w:r>
      <w:r w:rsidR="00BF2A7B" w:rsidRPr="00603221">
        <w:rPr>
          <w:lang w:val="el-GR"/>
        </w:rPr>
        <w:t xml:space="preserve">ΠΑΡΑΡΤΗΜΑ </w:t>
      </w:r>
      <w:r w:rsidR="00BF2A7B" w:rsidRPr="00603221">
        <w:t>VI</w:t>
      </w:r>
      <w:r w:rsidR="00BF2A7B" w:rsidRPr="00603221">
        <w:rPr>
          <w:lang w:val="el-GR"/>
        </w:rPr>
        <w:t>Ι – Άλλες Δηλώσεις</w:t>
      </w:r>
      <w:r w:rsidR="00925B4A">
        <w:rPr>
          <w:lang w:val="el-GR"/>
        </w:rPr>
        <w:fldChar w:fldCharType="end"/>
      </w:r>
      <w:r>
        <w:rPr>
          <w:lang w:val="el-GR"/>
        </w:rPr>
        <w:t xml:space="preserve"> </w:t>
      </w:r>
      <w:r w:rsidRPr="003E44A9">
        <w:rPr>
          <w:lang w:val="el-GR"/>
        </w:rPr>
        <w:t>της παρούσας».</w:t>
      </w:r>
      <w:r w:rsidRPr="002A09CC">
        <w:rPr>
          <w:lang w:val="el-GR"/>
        </w:rPr>
        <w:t xml:space="preserve"> </w:t>
      </w:r>
    </w:p>
    <w:bookmarkEnd w:id="82"/>
    <w:p w14:paraId="072E9EF2" w14:textId="77777777" w:rsidR="00E97E4D" w:rsidRPr="00E97E4D" w:rsidRDefault="00E97E4D" w:rsidP="00E97E4D">
      <w:pPr>
        <w:spacing w:before="240"/>
        <w:rPr>
          <w:lang w:val="el-GR"/>
        </w:rPr>
      </w:pPr>
    </w:p>
    <w:p w14:paraId="22945EAA" w14:textId="77777777" w:rsidR="008338F0" w:rsidRDefault="00E97E4D">
      <w:pPr>
        <w:rPr>
          <w:i/>
          <w:iCs/>
          <w:color w:val="5B9BD5"/>
          <w:lang w:val="el-GR"/>
        </w:rPr>
      </w:pPr>
      <w:r>
        <w:rPr>
          <w:b/>
          <w:bCs/>
          <w:lang w:val="el-GR"/>
        </w:rPr>
        <w:lastRenderedPageBreak/>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10074CD" w14:textId="7777777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798DBC87" w14:textId="77777777" w:rsidR="002F2BED" w:rsidRPr="002F2BED" w:rsidRDefault="002F2BED" w:rsidP="00AB1DCF">
      <w:pPr>
        <w:pStyle w:val="af6"/>
        <w:rPr>
          <w:lang w:val="el-GR"/>
        </w:rPr>
      </w:pPr>
    </w:p>
    <w:p w14:paraId="4D868200" w14:textId="77777777" w:rsidR="008338F0" w:rsidRPr="00603221" w:rsidRDefault="003355E7" w:rsidP="0072750F">
      <w:pPr>
        <w:pStyle w:val="3"/>
        <w:ind w:left="1276"/>
        <w:rPr>
          <w:lang w:val="el-GR"/>
        </w:rPr>
      </w:pPr>
      <w:bookmarkStart w:id="83" w:name="_Ref496542081"/>
      <w:bookmarkStart w:id="84" w:name="_Toc97194272"/>
      <w:bookmarkStart w:id="85" w:name="_Toc97194422"/>
      <w:bookmarkStart w:id="86" w:name="_Toc147842218"/>
      <w:r w:rsidRPr="00603221">
        <w:rPr>
          <w:lang w:val="el-GR"/>
        </w:rPr>
        <w:t>Εγγύηση συμμετοχής</w:t>
      </w:r>
      <w:bookmarkEnd w:id="83"/>
      <w:bookmarkEnd w:id="84"/>
      <w:bookmarkEnd w:id="85"/>
      <w:bookmarkEnd w:id="86"/>
    </w:p>
    <w:p w14:paraId="3C3616B0" w14:textId="77777777" w:rsidR="00C960CF" w:rsidRPr="00603221" w:rsidRDefault="003355E7" w:rsidP="003F2A53">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A543A" w:rsidRPr="00D75A0F">
        <w:rPr>
          <w:lang w:val="el-GR"/>
        </w:rPr>
        <w:t>«</w:t>
      </w:r>
      <w:r w:rsidR="004237F3" w:rsidRPr="004237F3">
        <w:rPr>
          <w:lang w:val="el-GR"/>
        </w:rPr>
        <w:t>ΠΑΡΑΡΤΗΜΑ VIII – Υποδείγματα Εγγυητικών Επιστολών</w:t>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02112BDE" w14:textId="77777777" w:rsidR="00DF0C2D" w:rsidRPr="004531A7" w:rsidRDefault="00DF0C2D" w:rsidP="003E44A9">
      <w:pPr>
        <w:suppressAutoHyphens w:val="0"/>
        <w:spacing w:after="0"/>
        <w:rPr>
          <w:lang w:val="el-GR"/>
        </w:rPr>
      </w:pPr>
      <w:r w:rsidRPr="003E44A9">
        <w:rPr>
          <w:lang w:val="el-GR"/>
        </w:rPr>
        <w:t xml:space="preserve">Το ποσό της εγγυητικής επιστολής θα πρέπει να καλύπτει σε ευρώ (€) ποσοστό </w:t>
      </w:r>
      <w:r w:rsidR="003E44A9" w:rsidRPr="00723994">
        <w:rPr>
          <w:b/>
          <w:bCs/>
          <w:lang w:val="el-GR"/>
        </w:rPr>
        <w:t>2</w:t>
      </w:r>
      <w:r w:rsidRPr="00723994">
        <w:rPr>
          <w:b/>
          <w:bCs/>
          <w:lang w:val="el-GR"/>
        </w:rPr>
        <w:t>%</w:t>
      </w:r>
      <w:r w:rsidRPr="003E44A9">
        <w:rPr>
          <w:lang w:val="el-GR"/>
        </w:rPr>
        <w:t xml:space="preserve"> του προϋπολογισμού του Έργου (μη συμπεριλαμβανομένου ΦΠΑ), ήτοι ποσό </w:t>
      </w:r>
      <w:r w:rsidR="004C3844">
        <w:rPr>
          <w:b/>
          <w:bCs/>
          <w:lang w:val="el-GR"/>
        </w:rPr>
        <w:t xml:space="preserve">τεσσάρων χιλιάδων τριακοσίων </w:t>
      </w:r>
      <w:r w:rsidR="003E44A9" w:rsidRPr="00723994">
        <w:rPr>
          <w:b/>
          <w:bCs/>
          <w:lang w:val="el-GR"/>
        </w:rPr>
        <w:t xml:space="preserve">Ευρώ </w:t>
      </w:r>
      <w:r w:rsidRPr="00723994">
        <w:rPr>
          <w:b/>
          <w:bCs/>
          <w:lang w:val="el-GR"/>
        </w:rPr>
        <w:t>(</w:t>
      </w:r>
      <w:r w:rsidR="00DF2DD4">
        <w:rPr>
          <w:b/>
          <w:bCs/>
          <w:lang w:val="el-GR"/>
        </w:rPr>
        <w:t>4</w:t>
      </w:r>
      <w:r w:rsidR="002A63C2" w:rsidRPr="00723994">
        <w:rPr>
          <w:b/>
          <w:bCs/>
          <w:lang w:val="el-GR"/>
        </w:rPr>
        <w:t>.</w:t>
      </w:r>
      <w:r w:rsidR="00DF2DD4">
        <w:rPr>
          <w:b/>
          <w:bCs/>
          <w:lang w:val="el-GR"/>
        </w:rPr>
        <w:t>30</w:t>
      </w:r>
      <w:r w:rsidR="00AD3E33" w:rsidRPr="00AD3E33">
        <w:rPr>
          <w:b/>
          <w:bCs/>
          <w:lang w:val="el-GR"/>
        </w:rPr>
        <w:t>0</w:t>
      </w:r>
      <w:r w:rsidR="002A63C2" w:rsidRPr="00723994">
        <w:rPr>
          <w:b/>
          <w:bCs/>
          <w:lang w:val="el-GR"/>
        </w:rPr>
        <w:t>,00 €</w:t>
      </w:r>
      <w:r w:rsidRPr="00723994">
        <w:rPr>
          <w:b/>
          <w:bCs/>
          <w:lang w:val="el-GR"/>
        </w:rPr>
        <w:t>)</w:t>
      </w:r>
      <w:r w:rsidRPr="003E44A9">
        <w:rPr>
          <w:lang w:val="el-GR"/>
        </w:rPr>
        <w:t>.</w:t>
      </w:r>
    </w:p>
    <w:p w14:paraId="67CC9387"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E447E82" w14:textId="3D3D3E36"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496542431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bCs/>
          <w:lang w:val="el-GR"/>
        </w:rPr>
        <w:t>2.4.5</w:t>
      </w:r>
      <w:r w:rsidR="00F70E11">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14B61141" w14:textId="1805DB97"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925B4A">
        <w:rPr>
          <w:bCs/>
          <w:lang w:val="el-GR"/>
        </w:rPr>
        <w:fldChar w:fldCharType="begin"/>
      </w:r>
      <w:r>
        <w:rPr>
          <w:bCs/>
          <w:lang w:val="el-GR"/>
        </w:rPr>
        <w:instrText xml:space="preserve"> REF _Ref496542534 \r \h </w:instrText>
      </w:r>
      <w:r w:rsidR="00925B4A">
        <w:rPr>
          <w:bCs/>
          <w:lang w:val="el-GR"/>
        </w:rPr>
      </w:r>
      <w:r w:rsidR="00925B4A">
        <w:rPr>
          <w:bCs/>
          <w:lang w:val="el-GR"/>
        </w:rPr>
        <w:fldChar w:fldCharType="separate"/>
      </w:r>
      <w:r w:rsidR="00BF2A7B">
        <w:rPr>
          <w:bCs/>
          <w:lang w:val="el-GR"/>
        </w:rPr>
        <w:t>3.1</w:t>
      </w:r>
      <w:r w:rsidR="00925B4A">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27C09DCB" w14:textId="77777777" w:rsidR="00CD3B0E" w:rsidRPr="00603221" w:rsidRDefault="00CD3B0E">
      <w:pPr>
        <w:rPr>
          <w:b/>
          <w:bCs/>
          <w:lang w:val="el-GR"/>
        </w:rPr>
      </w:pPr>
    </w:p>
    <w:p w14:paraId="23722A8C"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6DD7005E"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6C36093C" w14:textId="77777777" w:rsidR="00E975FD" w:rsidRDefault="00FA4CDD">
      <w:pPr>
        <w:rPr>
          <w:lang w:val="el-GR"/>
        </w:rPr>
      </w:pPr>
      <w:r>
        <w:rPr>
          <w:lang w:val="el-GR"/>
        </w:rPr>
        <w:t>μ</w:t>
      </w:r>
      <w:r w:rsidR="00FC1B9E">
        <w:rPr>
          <w:lang w:val="el-GR"/>
        </w:rPr>
        <w:t>ετά από :</w:t>
      </w:r>
    </w:p>
    <w:p w14:paraId="700D42FF"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7D028BF"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17B807D2"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0A10D45D"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42AFBBCB"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6AC42393" w14:textId="77777777" w:rsidR="00FC1B9E" w:rsidRDefault="00FC1B9E" w:rsidP="00821852">
      <w:pPr>
        <w:rPr>
          <w:lang w:val="el-GR"/>
        </w:rPr>
      </w:pPr>
      <w:r w:rsidRPr="00821852">
        <w:rPr>
          <w:rFonts w:hint="eastAsia"/>
          <w:lang w:val="el-GR"/>
        </w:rPr>
        <w:lastRenderedPageBreak/>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0195AD86" w14:textId="77777777" w:rsidR="00DB2BAF" w:rsidRPr="00821852" w:rsidRDefault="00DB2BAF" w:rsidP="00821852">
      <w:pPr>
        <w:rPr>
          <w:lang w:val="el-GR"/>
        </w:rPr>
      </w:pPr>
    </w:p>
    <w:p w14:paraId="662EAF8A" w14:textId="2BBCDDE0"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496541742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2.2.3</w:t>
      </w:r>
      <w:r w:rsidR="00F70E11">
        <w:fldChar w:fldCharType="end"/>
      </w:r>
      <w:r w:rsidRPr="00603221">
        <w:rPr>
          <w:lang w:val="el-GR"/>
        </w:rPr>
        <w:t xml:space="preserve"> έως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496541700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2.2.8</w:t>
      </w:r>
      <w:r w:rsidR="00F70E11">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925B4A">
        <w:rPr>
          <w:lang w:val="el-GR"/>
        </w:rPr>
        <w:fldChar w:fldCharType="begin"/>
      </w:r>
      <w:r w:rsidR="00C32872">
        <w:rPr>
          <w:lang w:val="el-GR"/>
        </w:rPr>
        <w:instrText xml:space="preserve"> REF _Ref40957856 \r \h </w:instrText>
      </w:r>
      <w:r w:rsidR="00925B4A">
        <w:rPr>
          <w:lang w:val="el-GR"/>
        </w:rPr>
      </w:r>
      <w:r w:rsidR="00925B4A">
        <w:rPr>
          <w:lang w:val="el-GR"/>
        </w:rPr>
        <w:fldChar w:fldCharType="separate"/>
      </w:r>
      <w:r w:rsidR="00BF2A7B">
        <w:rPr>
          <w:lang w:val="el-GR"/>
        </w:rPr>
        <w:t>2.2.9.2</w:t>
      </w:r>
      <w:r w:rsidR="00925B4A">
        <w:rPr>
          <w:lang w:val="el-GR"/>
        </w:rPr>
        <w:fldChar w:fldCharType="end"/>
      </w:r>
      <w:r w:rsidR="00C32872">
        <w:rPr>
          <w:lang w:val="el-GR"/>
        </w:rPr>
        <w:t xml:space="preserve"> &amp; </w:t>
      </w:r>
      <w:r w:rsidR="00925B4A">
        <w:rPr>
          <w:lang w:val="el-GR"/>
        </w:rPr>
        <w:fldChar w:fldCharType="begin"/>
      </w:r>
      <w:r w:rsidR="00C32872">
        <w:rPr>
          <w:lang w:val="el-GR"/>
        </w:rPr>
        <w:instrText xml:space="preserve"> REF _Ref67613215 \r \h </w:instrText>
      </w:r>
      <w:r w:rsidR="00925B4A">
        <w:rPr>
          <w:lang w:val="el-GR"/>
        </w:rPr>
      </w:r>
      <w:r w:rsidR="00925B4A">
        <w:rPr>
          <w:lang w:val="el-GR"/>
        </w:rPr>
        <w:fldChar w:fldCharType="separate"/>
      </w:r>
      <w:r w:rsidR="00BF2A7B">
        <w:rPr>
          <w:lang w:val="el-GR"/>
        </w:rPr>
        <w:t>3.2</w:t>
      </w:r>
      <w:r w:rsidR="00925B4A">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925B4A">
        <w:rPr>
          <w:lang w:val="el-GR"/>
        </w:rPr>
        <w:fldChar w:fldCharType="begin"/>
      </w:r>
      <w:r w:rsidR="00C32872">
        <w:rPr>
          <w:lang w:val="el-GR"/>
        </w:rPr>
        <w:instrText xml:space="preserve"> REF _Ref67613215 \r \h </w:instrText>
      </w:r>
      <w:r w:rsidR="00925B4A">
        <w:rPr>
          <w:lang w:val="el-GR"/>
        </w:rPr>
      </w:r>
      <w:r w:rsidR="00925B4A">
        <w:rPr>
          <w:lang w:val="el-GR"/>
        </w:rPr>
        <w:fldChar w:fldCharType="separate"/>
      </w:r>
      <w:r w:rsidR="00BF2A7B">
        <w:rPr>
          <w:lang w:val="el-GR"/>
        </w:rPr>
        <w:t>3.2</w:t>
      </w:r>
      <w:r w:rsidR="00925B4A">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925B4A">
        <w:rPr>
          <w:lang w:val="el-GR"/>
        </w:rPr>
        <w:fldChar w:fldCharType="begin"/>
      </w:r>
      <w:r w:rsidR="00C32872">
        <w:rPr>
          <w:lang w:val="el-GR"/>
        </w:rPr>
        <w:instrText xml:space="preserve"> REF _Ref496541356 \r \h </w:instrText>
      </w:r>
      <w:r w:rsidR="00925B4A">
        <w:rPr>
          <w:lang w:val="el-GR"/>
        </w:rPr>
      </w:r>
      <w:r w:rsidR="00925B4A">
        <w:rPr>
          <w:lang w:val="el-GR"/>
        </w:rPr>
        <w:fldChar w:fldCharType="separate"/>
      </w:r>
      <w:r w:rsidR="00BF2A7B">
        <w:rPr>
          <w:lang w:val="el-GR"/>
        </w:rPr>
        <w:t>2.2.3</w:t>
      </w:r>
      <w:r w:rsidR="00925B4A">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28113460" w14:textId="77777777" w:rsidR="00C32872" w:rsidRPr="00603221" w:rsidRDefault="00C32872">
      <w:pPr>
        <w:rPr>
          <w:lang w:val="el-GR"/>
        </w:rPr>
      </w:pPr>
    </w:p>
    <w:p w14:paraId="371313C1" w14:textId="77777777" w:rsidR="008338F0" w:rsidRPr="00603221" w:rsidRDefault="003355E7" w:rsidP="0072750F">
      <w:pPr>
        <w:pStyle w:val="3"/>
        <w:ind w:left="1276"/>
        <w:rPr>
          <w:lang w:val="el-GR"/>
        </w:rPr>
      </w:pPr>
      <w:bookmarkStart w:id="87" w:name="_Ref496541356"/>
      <w:bookmarkStart w:id="88" w:name="_Ref496541742"/>
      <w:bookmarkStart w:id="89" w:name="_Ref496541775"/>
      <w:bookmarkStart w:id="90" w:name="_Ref496541863"/>
      <w:bookmarkStart w:id="91" w:name="_Toc97194273"/>
      <w:bookmarkStart w:id="92" w:name="_Toc97194423"/>
      <w:bookmarkStart w:id="93" w:name="_Toc147842219"/>
      <w:r w:rsidRPr="00603221">
        <w:rPr>
          <w:lang w:val="el-GR"/>
        </w:rPr>
        <w:t>Λόγοι αποκλεισμού</w:t>
      </w:r>
      <w:bookmarkEnd w:id="87"/>
      <w:bookmarkEnd w:id="88"/>
      <w:bookmarkEnd w:id="89"/>
      <w:bookmarkEnd w:id="90"/>
      <w:bookmarkEnd w:id="91"/>
      <w:bookmarkEnd w:id="92"/>
      <w:bookmarkEnd w:id="93"/>
      <w:r w:rsidRPr="00603221">
        <w:rPr>
          <w:lang w:val="el-GR"/>
        </w:rPr>
        <w:t xml:space="preserve"> </w:t>
      </w:r>
    </w:p>
    <w:p w14:paraId="71E99486"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8F3C879" w14:textId="77777777" w:rsidR="008338F0" w:rsidRPr="00603221" w:rsidRDefault="00E1337D">
      <w:pPr>
        <w:pStyle w:val="aff"/>
        <w:numPr>
          <w:ilvl w:val="3"/>
          <w:numId w:val="12"/>
        </w:numPr>
        <w:spacing w:before="240"/>
        <w:ind w:left="0" w:firstLine="0"/>
        <w:rPr>
          <w:lang w:val="el-GR"/>
        </w:rPr>
      </w:pPr>
      <w:bookmarkStart w:id="94" w:name="_Ref496540567"/>
      <w:r w:rsidRPr="00603221">
        <w:rPr>
          <w:lang w:val="el-GR"/>
        </w:rPr>
        <w:t xml:space="preserve"> </w:t>
      </w:r>
      <w:bookmarkStart w:id="95"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4"/>
      <w:bookmarkEnd w:id="95"/>
      <w:r w:rsidR="003355E7" w:rsidRPr="00603221">
        <w:rPr>
          <w:lang w:val="el-GR"/>
        </w:rPr>
        <w:t xml:space="preserve"> </w:t>
      </w:r>
    </w:p>
    <w:p w14:paraId="2B5EA41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68CA1A43"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2C5E6B9C"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w:t>
      </w:r>
      <w:r w:rsidR="00105242" w:rsidRPr="00105242">
        <w:rPr>
          <w:lang w:val="el-GR"/>
        </w:rPr>
        <w:lastRenderedPageBreak/>
        <w:t>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3D530F65"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368279B9"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4684747D"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6275C7C9"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5B7E44D5"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16237EEA"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AC8A12F"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DDC8189"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7F62292D"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73D29D54"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71EA94A0"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6" w:name="_Ref503518036"/>
      <w:r w:rsidRPr="00603221">
        <w:rPr>
          <w:lang w:val="el-GR"/>
        </w:rPr>
        <w:t>Σ</w:t>
      </w:r>
      <w:r w:rsidR="005A0ACC" w:rsidRPr="00603221">
        <w:rPr>
          <w:lang w:val="el-GR"/>
        </w:rPr>
        <w:t>τις ακόλουθες περιπτώσεις</w:t>
      </w:r>
      <w:bookmarkEnd w:id="96"/>
      <w:r w:rsidR="005A0ACC" w:rsidRPr="00603221">
        <w:rPr>
          <w:lang w:val="el-GR"/>
        </w:rPr>
        <w:t xml:space="preserve"> </w:t>
      </w:r>
    </w:p>
    <w:p w14:paraId="4F54BABB"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w:t>
      </w:r>
      <w:r>
        <w:rPr>
          <w:lang w:val="el-GR"/>
        </w:rPr>
        <w:lastRenderedPageBreak/>
        <w:t xml:space="preserve">απόφαση με τελεσίδικη και δεσμευτική ισχύ, σύμφωνα με διατάξεις της χώρας όπου είναι εγκατεστημένος  ή την εθνική νομοθεσία ή </w:t>
      </w:r>
    </w:p>
    <w:p w14:paraId="008C7479"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275D05F3"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36B9F367"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16BB774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0DB60BE" w14:textId="77777777" w:rsidR="004B29C9" w:rsidRPr="00603221" w:rsidRDefault="004B29C9" w:rsidP="003329FF">
      <w:pPr>
        <w:rPr>
          <w:lang w:val="el-GR"/>
        </w:rPr>
      </w:pPr>
    </w:p>
    <w:p w14:paraId="6B1B2838" w14:textId="77777777"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97"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7"/>
      <w:r w:rsidRPr="00603221">
        <w:rPr>
          <w:lang w:val="el-GR"/>
        </w:rPr>
        <w:t xml:space="preserve"> </w:t>
      </w:r>
    </w:p>
    <w:p w14:paraId="0BE2EC53"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1B90E8EC"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21446520"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57E849BA"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5613AE4"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7E1CF9E4" w14:textId="77777777"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8ABA174" w14:textId="77777777" w:rsidR="00A23EAB" w:rsidRPr="00603221" w:rsidRDefault="00A23EAB">
      <w:pPr>
        <w:rPr>
          <w:lang w:val="el-GR"/>
        </w:rPr>
      </w:pPr>
    </w:p>
    <w:p w14:paraId="2B5DC246" w14:textId="0C3CCC31"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925B4A">
        <w:rPr>
          <w:lang w:val="el-GR"/>
        </w:rPr>
        <w:fldChar w:fldCharType="begin"/>
      </w:r>
      <w:r w:rsidR="00C8339C">
        <w:rPr>
          <w:lang w:val="el-GR"/>
        </w:rPr>
        <w:instrText xml:space="preserve"> REF _Ref40957856 \r \h </w:instrText>
      </w:r>
      <w:r w:rsidR="00925B4A">
        <w:rPr>
          <w:lang w:val="el-GR"/>
        </w:rPr>
      </w:r>
      <w:r w:rsidR="00925B4A">
        <w:rPr>
          <w:lang w:val="el-GR"/>
        </w:rPr>
        <w:fldChar w:fldCharType="separate"/>
      </w:r>
      <w:r w:rsidR="00BF2A7B">
        <w:rPr>
          <w:lang w:val="el-GR"/>
        </w:rPr>
        <w:t>2.2.9.2</w:t>
      </w:r>
      <w:r w:rsidR="00925B4A">
        <w:rPr>
          <w:lang w:val="el-GR"/>
        </w:rPr>
        <w:fldChar w:fldCharType="end"/>
      </w:r>
      <w:r w:rsidR="00E403E0">
        <w:rPr>
          <w:lang w:val="el-GR"/>
        </w:rPr>
        <w:t xml:space="preserve"> </w:t>
      </w:r>
      <w:r w:rsidR="00925B4A">
        <w:rPr>
          <w:lang w:val="el-GR"/>
        </w:rPr>
        <w:fldChar w:fldCharType="begin"/>
      </w:r>
      <w:r w:rsidR="00E403E0">
        <w:rPr>
          <w:lang w:val="el-GR"/>
        </w:rPr>
        <w:instrText xml:space="preserve"> REF _Ref40957856 \h </w:instrText>
      </w:r>
      <w:r w:rsidR="00925B4A">
        <w:rPr>
          <w:lang w:val="el-GR"/>
        </w:rPr>
      </w:r>
      <w:r w:rsidR="00925B4A">
        <w:rPr>
          <w:lang w:val="el-GR"/>
        </w:rPr>
        <w:fldChar w:fldCharType="separate"/>
      </w:r>
      <w:r w:rsidR="00BF2A7B" w:rsidRPr="009E58E5">
        <w:rPr>
          <w:lang w:val="el-GR"/>
        </w:rPr>
        <w:t>Αποδεικτικά μέσα - Δικαιολογητικά προσωρινού αναδόχου</w:t>
      </w:r>
      <w:r w:rsidR="00925B4A">
        <w:rPr>
          <w:lang w:val="el-GR"/>
        </w:rPr>
        <w:fldChar w:fldCharType="end"/>
      </w:r>
      <w:r w:rsidR="00A9669D" w:rsidRPr="00603221">
        <w:rPr>
          <w:lang w:val="el-GR"/>
        </w:rPr>
        <w:t xml:space="preserve"> </w:t>
      </w:r>
      <w:r w:rsidR="00B941FC" w:rsidRPr="00603221">
        <w:rPr>
          <w:lang w:val="el-GR"/>
        </w:rPr>
        <w:t xml:space="preserve">της παρούσας. </w:t>
      </w:r>
    </w:p>
    <w:p w14:paraId="46F2B6D2" w14:textId="77777777" w:rsidR="00A23EAB" w:rsidRPr="00603221" w:rsidRDefault="00A23EAB">
      <w:pPr>
        <w:rPr>
          <w:lang w:val="el-GR"/>
        </w:rPr>
      </w:pPr>
    </w:p>
    <w:p w14:paraId="685C6363"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3B5DC9A5"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180DA260"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E1AF1C6" w14:textId="77777777" w:rsidR="006D3DA7" w:rsidRDefault="006D3DA7" w:rsidP="006D3DA7">
      <w:pPr>
        <w:pStyle w:val="aff"/>
        <w:tabs>
          <w:tab w:val="left" w:pos="0"/>
          <w:tab w:val="left" w:pos="709"/>
          <w:tab w:val="left" w:pos="1134"/>
        </w:tabs>
        <w:spacing w:before="240"/>
        <w:ind w:left="0"/>
        <w:rPr>
          <w:lang w:val="el-GR"/>
        </w:rPr>
      </w:pPr>
    </w:p>
    <w:p w14:paraId="4ABA1BE9" w14:textId="77777777"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60CD9175" w14:textId="77777777" w:rsidR="002A7C7B" w:rsidRDefault="002A7C7B" w:rsidP="002A7C7B">
      <w:pPr>
        <w:pStyle w:val="aff"/>
        <w:tabs>
          <w:tab w:val="left" w:pos="0"/>
          <w:tab w:val="left" w:pos="709"/>
          <w:tab w:val="left" w:pos="1134"/>
        </w:tabs>
        <w:spacing w:before="240"/>
        <w:ind w:left="0"/>
        <w:rPr>
          <w:lang w:val="el-GR"/>
        </w:rPr>
      </w:pPr>
    </w:p>
    <w:p w14:paraId="49523136" w14:textId="3EF9215F" w:rsidR="002A7C7B" w:rsidRPr="002A7C7B" w:rsidRDefault="003355E7">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496540567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2.2.3.1</w:t>
      </w:r>
      <w:r w:rsidR="00F70E11">
        <w:fldChar w:fldCharType="end"/>
      </w:r>
      <w:r w:rsidRPr="002A7C7B">
        <w:rPr>
          <w:lang w:val="el-GR"/>
        </w:rPr>
        <w:t xml:space="preserve"> και </w:t>
      </w:r>
      <w:r w:rsidR="00925B4A">
        <w:rPr>
          <w:lang w:val="el-GR"/>
        </w:rPr>
        <w:fldChar w:fldCharType="begin"/>
      </w:r>
      <w:r w:rsidR="007E61C0">
        <w:rPr>
          <w:lang w:val="el-GR"/>
        </w:rPr>
        <w:instrText xml:space="preserve"> REF _Ref496540586 \r \h </w:instrText>
      </w:r>
      <w:r w:rsidR="00925B4A">
        <w:rPr>
          <w:lang w:val="el-GR"/>
        </w:rPr>
      </w:r>
      <w:r w:rsidR="00925B4A">
        <w:rPr>
          <w:lang w:val="el-GR"/>
        </w:rPr>
        <w:fldChar w:fldCharType="separate"/>
      </w:r>
      <w:r w:rsidR="00BF2A7B">
        <w:rPr>
          <w:lang w:val="el-GR"/>
        </w:rPr>
        <w:t>2.2.3.3</w:t>
      </w:r>
      <w:r w:rsidR="00925B4A">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7136BA2F" w14:textId="77777777" w:rsidR="002A7C7B" w:rsidRPr="00603221" w:rsidRDefault="002A7C7B" w:rsidP="00821852">
      <w:pPr>
        <w:pStyle w:val="aff"/>
        <w:tabs>
          <w:tab w:val="left" w:pos="0"/>
          <w:tab w:val="left" w:pos="709"/>
          <w:tab w:val="left" w:pos="1134"/>
        </w:tabs>
        <w:spacing w:before="240"/>
        <w:ind w:left="0"/>
        <w:rPr>
          <w:b/>
          <w:bCs/>
          <w:lang w:val="el-GR"/>
        </w:rPr>
      </w:pPr>
    </w:p>
    <w:p w14:paraId="5B91878C" w14:textId="77777777" w:rsidR="008338F0" w:rsidRPr="00603221" w:rsidRDefault="003355E7">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7909E40B" w14:textId="77777777" w:rsidR="00C535AC" w:rsidRPr="007E61C0" w:rsidRDefault="00C535AC" w:rsidP="007E61C0">
      <w:pPr>
        <w:rPr>
          <w:b/>
          <w:bCs/>
          <w:color w:val="000000"/>
          <w:lang w:val="el-GR"/>
        </w:rPr>
      </w:pPr>
    </w:p>
    <w:p w14:paraId="0B7E6034" w14:textId="77777777"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8"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8"/>
    </w:p>
    <w:p w14:paraId="0A3D5514" w14:textId="77777777" w:rsidR="00D93C0C" w:rsidRPr="00603221" w:rsidRDefault="00D93C0C" w:rsidP="00603221">
      <w:pPr>
        <w:pStyle w:val="aff"/>
        <w:rPr>
          <w:color w:val="000000"/>
          <w:lang w:val="el-GR"/>
        </w:rPr>
      </w:pPr>
    </w:p>
    <w:p w14:paraId="6DF59DDB" w14:textId="77777777" w:rsidR="008338F0" w:rsidRPr="00603221" w:rsidRDefault="003355E7" w:rsidP="003329FF">
      <w:pPr>
        <w:pStyle w:val="3"/>
        <w:numPr>
          <w:ilvl w:val="0"/>
          <w:numId w:val="0"/>
        </w:numPr>
        <w:ind w:left="720" w:hanging="720"/>
        <w:rPr>
          <w:rFonts w:cs="Tahoma"/>
          <w:szCs w:val="22"/>
          <w:lang w:val="el-GR"/>
        </w:rPr>
      </w:pPr>
      <w:bookmarkStart w:id="99" w:name="_Toc97194274"/>
      <w:bookmarkStart w:id="100" w:name="_Toc97194424"/>
      <w:bookmarkStart w:id="101" w:name="_Toc147842220"/>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99"/>
      <w:bookmarkEnd w:id="100"/>
      <w:bookmarkEnd w:id="101"/>
      <w:r w:rsidR="00F11417" w:rsidRPr="00603221">
        <w:rPr>
          <w:rFonts w:cs="Tahoma"/>
          <w:szCs w:val="22"/>
          <w:lang w:val="el-GR"/>
        </w:rPr>
        <w:t xml:space="preserve"> </w:t>
      </w:r>
    </w:p>
    <w:p w14:paraId="02B5C03E" w14:textId="77777777" w:rsidR="008338F0" w:rsidRPr="00603221" w:rsidDel="00893E05" w:rsidRDefault="003355E7" w:rsidP="00EA086C">
      <w:pPr>
        <w:pStyle w:val="3"/>
        <w:ind w:left="1276"/>
        <w:rPr>
          <w:lang w:val="el-GR"/>
        </w:rPr>
      </w:pPr>
      <w:bookmarkStart w:id="102" w:name="_Ref74510337"/>
      <w:bookmarkStart w:id="103" w:name="_Toc97194275"/>
      <w:bookmarkStart w:id="104" w:name="_Toc97194425"/>
      <w:bookmarkStart w:id="105" w:name="_Toc147842221"/>
      <w:r w:rsidRPr="00603221" w:rsidDel="00893E05">
        <w:rPr>
          <w:lang w:val="el-GR"/>
        </w:rPr>
        <w:t>Καταλληλόλητα άσκησης επαγγελματικής δραστηριότητας</w:t>
      </w:r>
      <w:bookmarkEnd w:id="102"/>
      <w:bookmarkEnd w:id="103"/>
      <w:bookmarkEnd w:id="104"/>
      <w:bookmarkEnd w:id="105"/>
      <w:r w:rsidRPr="00603221" w:rsidDel="00893E05">
        <w:rPr>
          <w:lang w:val="el-GR"/>
        </w:rPr>
        <w:t xml:space="preserve"> </w:t>
      </w:r>
    </w:p>
    <w:p w14:paraId="119CAA5F" w14:textId="77777777" w:rsidR="002F2E92" w:rsidRPr="00723994" w:rsidDel="00893E05" w:rsidRDefault="00F86B7A" w:rsidP="00723994">
      <w:pPr>
        <w:pStyle w:val="aff"/>
        <w:ind w:left="0"/>
        <w:rPr>
          <w:lang w:val="el-GR"/>
        </w:rPr>
      </w:pPr>
      <w:bookmarkStart w:id="106" w:name="_Toc97194276"/>
      <w:r w:rsidRPr="00723994"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06"/>
      <w:r w:rsidR="00D75A0F" w:rsidRPr="00723994">
        <w:rPr>
          <w:lang w:val="el-GR"/>
        </w:rPr>
        <w:t xml:space="preserve">ήτοι υπηρεσίες </w:t>
      </w:r>
      <w:r w:rsidR="00AD3E33">
        <w:rPr>
          <w:lang w:val="el-GR"/>
        </w:rPr>
        <w:t>παροχής συμβουλευτικών υπηρεσιών</w:t>
      </w:r>
      <w:r w:rsidR="00D75A0F" w:rsidRPr="00723994" w:rsidDel="00893E05">
        <w:rPr>
          <w:lang w:val="el-GR"/>
        </w:rPr>
        <w:t>.</w:t>
      </w:r>
    </w:p>
    <w:p w14:paraId="4240B98F" w14:textId="77777777" w:rsidR="007E243D" w:rsidDel="00893E05" w:rsidRDefault="007E243D" w:rsidP="00BE6F4C">
      <w:pPr>
        <w:pStyle w:val="aff"/>
        <w:rPr>
          <w:lang w:val="el-GR"/>
        </w:rPr>
      </w:pPr>
    </w:p>
    <w:p w14:paraId="481B7286"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600554C5"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4791FE74" w14:textId="77777777" w:rsidR="00BE6F4C" w:rsidRPr="00BE6F4C" w:rsidDel="00893E05" w:rsidRDefault="00BE6F4C" w:rsidP="00086782">
      <w:pPr>
        <w:pStyle w:val="aff"/>
        <w:ind w:left="0"/>
        <w:rPr>
          <w:lang w:val="el-GR"/>
        </w:rPr>
      </w:pPr>
    </w:p>
    <w:p w14:paraId="4303235F" w14:textId="19308111" w:rsidR="002A36A1" w:rsidRPr="002A36A1" w:rsidRDefault="00AC1B9B" w:rsidP="002A36A1">
      <w:pPr>
        <w:pStyle w:val="aff"/>
        <w:ind w:left="0"/>
        <w:rPr>
          <w:lang w:val="el-GR"/>
        </w:rPr>
      </w:pPr>
      <w:r>
        <w:rPr>
          <w:rFonts w:eastAsia="Calibri"/>
          <w:bCs/>
          <w:color w:val="000000"/>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51D67169" w14:textId="673590B4" w:rsidR="00F70E11" w:rsidRDefault="00F70E11" w:rsidP="00F70E11">
      <w:pPr>
        <w:pStyle w:val="aff"/>
        <w:ind w:left="0"/>
        <w:rPr>
          <w:lang w:val="el-GR"/>
        </w:rPr>
      </w:pPr>
    </w:p>
    <w:p w14:paraId="2B0505D5" w14:textId="77777777"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ABD82E2" w14:textId="77777777" w:rsidR="008338F0" w:rsidRPr="00603221" w:rsidRDefault="003355E7" w:rsidP="00086782">
      <w:pPr>
        <w:pStyle w:val="3"/>
        <w:ind w:left="1276"/>
        <w:rPr>
          <w:lang w:val="el-GR"/>
        </w:rPr>
      </w:pPr>
      <w:bookmarkStart w:id="107" w:name="_Toc74566826"/>
      <w:bookmarkStart w:id="108" w:name="_Ref496541309"/>
      <w:bookmarkStart w:id="109" w:name="_Ref496541508"/>
      <w:bookmarkStart w:id="110" w:name="_Toc97194277"/>
      <w:bookmarkStart w:id="111" w:name="_Toc97194426"/>
      <w:bookmarkStart w:id="112" w:name="_Toc147842222"/>
      <w:bookmarkEnd w:id="107"/>
      <w:r w:rsidRPr="00603221">
        <w:rPr>
          <w:lang w:val="el-GR"/>
        </w:rPr>
        <w:t>Οικονομική και χρηματοοικονομική επάρκεια</w:t>
      </w:r>
      <w:bookmarkEnd w:id="108"/>
      <w:bookmarkEnd w:id="109"/>
      <w:bookmarkEnd w:id="110"/>
      <w:bookmarkEnd w:id="111"/>
      <w:bookmarkEnd w:id="112"/>
    </w:p>
    <w:p w14:paraId="53531561" w14:textId="77777777" w:rsidR="00DB5A15" w:rsidRDefault="00DB5A15" w:rsidP="00D6202B">
      <w:pPr>
        <w:rPr>
          <w:lang w:val="el-GR"/>
        </w:rPr>
      </w:pPr>
      <w:bookmarkStart w:id="113" w:name="_Toc97194278"/>
    </w:p>
    <w:p w14:paraId="35681F0D" w14:textId="77777777" w:rsidR="00DB5A15" w:rsidRPr="00DB5A15" w:rsidRDefault="00DB5A15" w:rsidP="00DB5A15">
      <w:pPr>
        <w:suppressAutoHyphens w:val="0"/>
        <w:spacing w:after="200" w:line="276" w:lineRule="auto"/>
        <w:rPr>
          <w:lang w:val="el-GR"/>
        </w:rPr>
      </w:pPr>
      <w:r w:rsidRPr="00DB5A15">
        <w:rPr>
          <w:lang w:val="el-GR"/>
        </w:rPr>
        <w:t xml:space="preserve">Οι οικονομικοί φορείς που συμμετέχουν στη διαδικασία σύναψης της παρούσας απαιτείται να έχουν άθροισμα κύκλου εργασιών για τις τρεις (3) τελευταίες οικονομικές χρήσεις </w:t>
      </w:r>
      <w:r w:rsidR="00E167F1" w:rsidRPr="00DB5A15">
        <w:rPr>
          <w:lang w:val="el-GR"/>
        </w:rPr>
        <w:t xml:space="preserve">(2020-2021-2022) </w:t>
      </w:r>
      <w:r w:rsidRPr="00DB5A15">
        <w:rPr>
          <w:lang w:val="el-GR"/>
        </w:rPr>
        <w:t>ή, τις οικονομικές χρήσεις κατά τις οποίες ο οικονομικός φορέας δραστηριοποιείται, αν είναι λιγότερες από τρεις</w:t>
      </w:r>
      <w:r w:rsidR="00E167F1">
        <w:rPr>
          <w:lang w:val="el-GR"/>
        </w:rPr>
        <w:t>,</w:t>
      </w:r>
      <w:r w:rsidRPr="00DB5A15">
        <w:rPr>
          <w:lang w:val="el-GR"/>
        </w:rPr>
        <w:t xml:space="preserve"> συνολικά </w:t>
      </w:r>
      <w:r>
        <w:rPr>
          <w:lang w:val="el-GR"/>
        </w:rPr>
        <w:t>τουλάχιστον ίσου με</w:t>
      </w:r>
      <w:r w:rsidRPr="00DB5A15">
        <w:rPr>
          <w:lang w:val="el-GR"/>
        </w:rPr>
        <w:t xml:space="preserve"> το </w:t>
      </w:r>
      <w:r w:rsidR="008E188D" w:rsidRPr="008E188D">
        <w:rPr>
          <w:lang w:val="el-GR"/>
        </w:rPr>
        <w:t>140</w:t>
      </w:r>
      <w:r w:rsidRPr="00DB5A15">
        <w:rPr>
          <w:lang w:val="el-GR"/>
        </w:rPr>
        <w:t>% της εκτιμώμε</w:t>
      </w:r>
      <w:r w:rsidR="00E167F1">
        <w:rPr>
          <w:lang w:val="el-GR"/>
        </w:rPr>
        <w:t xml:space="preserve">νης αξίας του υπό ανάθεση Έργου, </w:t>
      </w:r>
      <w:r w:rsidRPr="00DB5A15">
        <w:rPr>
          <w:lang w:val="el-GR"/>
        </w:rPr>
        <w:t xml:space="preserve">χωρίς το ΦΠΑ, για το οποίο υποβάλλει προσφορά. </w:t>
      </w:r>
    </w:p>
    <w:bookmarkEnd w:id="113"/>
    <w:p w14:paraId="767C1661" w14:textId="77777777"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p w14:paraId="11736D38" w14:textId="77777777" w:rsidR="00722D14" w:rsidRPr="00821852" w:rsidRDefault="00722D14" w:rsidP="00821852">
      <w:pPr>
        <w:rPr>
          <w:lang w:val="el-GR" w:eastAsia="en-US"/>
        </w:rPr>
      </w:pPr>
    </w:p>
    <w:p w14:paraId="1431B911" w14:textId="77777777" w:rsidR="008338F0" w:rsidRPr="00603221" w:rsidRDefault="003355E7" w:rsidP="00086782">
      <w:pPr>
        <w:pStyle w:val="3"/>
        <w:ind w:left="1276"/>
        <w:rPr>
          <w:lang w:val="el-GR"/>
        </w:rPr>
      </w:pPr>
      <w:bookmarkStart w:id="114" w:name="_Ref496541329"/>
      <w:bookmarkStart w:id="115" w:name="_Ref496541556"/>
      <w:bookmarkStart w:id="116" w:name="_Toc97194279"/>
      <w:bookmarkStart w:id="117" w:name="_Toc97194427"/>
      <w:bookmarkStart w:id="118" w:name="_Toc147842223"/>
      <w:r w:rsidRPr="00603221">
        <w:rPr>
          <w:lang w:val="el-GR"/>
        </w:rPr>
        <w:t>Τεχνική και επαγγελματική ικανότητα</w:t>
      </w:r>
      <w:bookmarkEnd w:id="114"/>
      <w:bookmarkEnd w:id="115"/>
      <w:bookmarkEnd w:id="116"/>
      <w:bookmarkEnd w:id="117"/>
      <w:bookmarkEnd w:id="118"/>
      <w:r w:rsidR="0071303E" w:rsidRPr="00603221">
        <w:rPr>
          <w:lang w:val="el-GR"/>
        </w:rPr>
        <w:t xml:space="preserve"> </w:t>
      </w:r>
    </w:p>
    <w:p w14:paraId="52956BBC" w14:textId="77777777" w:rsidR="0069435C" w:rsidRPr="008E43C4" w:rsidRDefault="0069435C" w:rsidP="0069435C">
      <w:pPr>
        <w:pStyle w:val="4"/>
        <w:rPr>
          <w:lang w:val="el-GR" w:eastAsia="en-US"/>
        </w:rPr>
      </w:pPr>
      <w:bookmarkStart w:id="119" w:name="_Ref61980826"/>
      <w:bookmarkStart w:id="120" w:name="_Toc97194280"/>
      <w:bookmarkStart w:id="121" w:name="_Toc147842224"/>
      <w:bookmarkStart w:id="122" w:name="_Ref40965350"/>
      <w:r>
        <w:rPr>
          <w:lang w:val="el-GR" w:eastAsia="en-US"/>
        </w:rPr>
        <w:t>Τεχνική Ικανότητα</w:t>
      </w:r>
      <w:bookmarkEnd w:id="119"/>
      <w:bookmarkEnd w:id="120"/>
      <w:bookmarkEnd w:id="121"/>
    </w:p>
    <w:p w14:paraId="4952EBBB"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3"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0D2A3602" w14:textId="77777777" w:rsidR="00C72EC7" w:rsidRPr="005E6559" w:rsidRDefault="0069435C" w:rsidP="00670CE5">
      <w:pPr>
        <w:spacing w:line="256" w:lineRule="auto"/>
        <w:rPr>
          <w:bCs/>
          <w:color w:val="000000" w:themeColor="text1"/>
          <w:lang w:val="el-GR"/>
        </w:rPr>
      </w:pPr>
      <w:r>
        <w:rPr>
          <w:bCs/>
          <w:lang w:val="el-GR"/>
        </w:rPr>
        <w:t xml:space="preserve">Συγκεκριμένα </w:t>
      </w:r>
      <w:r w:rsidRPr="00FC0BE5">
        <w:rPr>
          <w:bCs/>
          <w:lang w:val="el-GR"/>
        </w:rPr>
        <w:t>απαιτείται</w:t>
      </w:r>
      <w:r>
        <w:rPr>
          <w:bCs/>
          <w:lang w:val="el-GR"/>
        </w:rPr>
        <w:t xml:space="preserve"> </w:t>
      </w:r>
      <w:bookmarkEnd w:id="123"/>
      <w:r w:rsidR="00D75A0F" w:rsidRPr="00D75A0F">
        <w:rPr>
          <w:bCs/>
          <w:lang w:val="el-GR"/>
        </w:rPr>
        <w:t xml:space="preserve">κατά </w:t>
      </w:r>
      <w:r w:rsidR="00AF7A8A">
        <w:rPr>
          <w:bCs/>
          <w:lang w:val="el-GR"/>
        </w:rPr>
        <w:t xml:space="preserve">τα τελευταία </w:t>
      </w:r>
      <w:r w:rsidR="00B84722">
        <w:rPr>
          <w:b/>
          <w:lang w:val="el-GR"/>
        </w:rPr>
        <w:t>δύο (2</w:t>
      </w:r>
      <w:r w:rsidR="00AF7A8A">
        <w:rPr>
          <w:b/>
          <w:lang w:val="el-GR"/>
        </w:rPr>
        <w:t>) έτη</w:t>
      </w:r>
      <w:r w:rsidR="00B84722">
        <w:rPr>
          <w:b/>
          <w:lang w:val="el-GR"/>
        </w:rPr>
        <w:t xml:space="preserve"> 2021 και 2022</w:t>
      </w:r>
      <w:r w:rsidR="00670CE5">
        <w:rPr>
          <w:b/>
          <w:lang w:val="el-GR"/>
        </w:rPr>
        <w:t xml:space="preserve"> έως και σήμερα</w:t>
      </w:r>
      <w:r w:rsidR="00AF7A8A">
        <w:rPr>
          <w:b/>
          <w:lang w:val="el-GR"/>
        </w:rPr>
        <w:t xml:space="preserve"> </w:t>
      </w:r>
      <w:r w:rsidR="00AD3E33">
        <w:rPr>
          <w:bCs/>
          <w:lang w:val="el-GR"/>
        </w:rPr>
        <w:t xml:space="preserve">να </w:t>
      </w:r>
      <w:r w:rsidR="00C72EC7" w:rsidRPr="005E6559">
        <w:rPr>
          <w:bCs/>
          <w:color w:val="000000" w:themeColor="text1"/>
          <w:lang w:val="el-GR"/>
        </w:rPr>
        <w:t xml:space="preserve">έχουν </w:t>
      </w:r>
      <w:r w:rsidR="00871FEA">
        <w:rPr>
          <w:bCs/>
          <w:color w:val="000000" w:themeColor="text1"/>
          <w:lang w:val="el-GR"/>
        </w:rPr>
        <w:t>αναλάβει</w:t>
      </w:r>
      <w:r w:rsidR="00C72EC7" w:rsidRPr="005E6559">
        <w:rPr>
          <w:bCs/>
          <w:color w:val="000000" w:themeColor="text1"/>
          <w:lang w:val="el-GR"/>
        </w:rPr>
        <w:t xml:space="preserve">, σε φορείς αποκλειστικά του δημοσίου ή ευρύτερου δημόσιου τομέα, έργα συνολικού προϋπολογισμού χωρίς ΦΠΑ τουλάχιστον ίσου με </w:t>
      </w:r>
      <w:r w:rsidR="00871FEA">
        <w:rPr>
          <w:bCs/>
          <w:color w:val="000000" w:themeColor="text1"/>
          <w:lang w:val="el-GR"/>
        </w:rPr>
        <w:t>το διπλάσιο (200%) του προϋπολογισμού</w:t>
      </w:r>
      <w:r w:rsidR="00C72EC7" w:rsidRPr="005E6559">
        <w:rPr>
          <w:bCs/>
          <w:color w:val="000000" w:themeColor="text1"/>
          <w:lang w:val="el-GR"/>
        </w:rPr>
        <w:t xml:space="preserve"> του υπό ανάθεση έργου, τα οποία να καλύπτουν αθροιστικά τα κάτωθι:</w:t>
      </w:r>
    </w:p>
    <w:p w14:paraId="2766B2BC" w14:textId="77777777" w:rsidR="00C72EC7" w:rsidRPr="00BC0611" w:rsidRDefault="00925868" w:rsidP="00C72EC7">
      <w:pPr>
        <w:numPr>
          <w:ilvl w:val="0"/>
          <w:numId w:val="31"/>
        </w:numPr>
        <w:suppressAutoHyphens w:val="0"/>
        <w:spacing w:after="0"/>
        <w:ind w:left="426"/>
        <w:contextualSpacing/>
        <w:rPr>
          <w:bCs/>
          <w:color w:val="000000" w:themeColor="text1"/>
          <w:lang w:val="el-GR"/>
        </w:rPr>
      </w:pPr>
      <w:r w:rsidRPr="00BC0611">
        <w:rPr>
          <w:color w:val="000000" w:themeColor="text1"/>
          <w:shd w:val="clear" w:color="auto" w:fill="FFFFFF"/>
          <w:lang w:val="el-GR"/>
        </w:rPr>
        <w:t>Έ</w:t>
      </w:r>
      <w:r w:rsidR="00C72EC7" w:rsidRPr="00BC0611">
        <w:rPr>
          <w:color w:val="000000" w:themeColor="text1"/>
          <w:shd w:val="clear" w:color="auto" w:fill="FFFFFF"/>
          <w:lang w:val="el-GR"/>
        </w:rPr>
        <w:t xml:space="preserve">να (1) τουλάχιστον </w:t>
      </w:r>
      <w:r w:rsidR="00871FEA" w:rsidRPr="00BC0611">
        <w:rPr>
          <w:color w:val="000000" w:themeColor="text1"/>
          <w:shd w:val="clear" w:color="auto" w:fill="FFFFFF"/>
          <w:lang w:val="el-GR"/>
        </w:rPr>
        <w:t xml:space="preserve">ολοκληρωμένο επιτυχώς </w:t>
      </w:r>
      <w:r w:rsidR="00C72EC7" w:rsidRPr="00BC0611">
        <w:rPr>
          <w:color w:val="000000" w:themeColor="text1"/>
          <w:shd w:val="clear" w:color="auto" w:fill="FFFFFF"/>
          <w:lang w:val="el-GR"/>
        </w:rPr>
        <w:t xml:space="preserve">έργο, </w:t>
      </w:r>
      <w:r w:rsidR="005E6559" w:rsidRPr="00BC0611">
        <w:rPr>
          <w:color w:val="000000" w:themeColor="text1"/>
          <w:shd w:val="clear" w:color="auto" w:fill="FFFFFF"/>
          <w:lang w:val="el-GR"/>
        </w:rPr>
        <w:t xml:space="preserve">διάρκειας τουλάχιστον </w:t>
      </w:r>
      <w:r w:rsidR="00B57D21" w:rsidRPr="00BC0611">
        <w:rPr>
          <w:color w:val="000000" w:themeColor="text1"/>
          <w:shd w:val="clear" w:color="auto" w:fill="FFFFFF"/>
          <w:lang w:val="el-GR"/>
        </w:rPr>
        <w:t>δώδεκα</w:t>
      </w:r>
      <w:r w:rsidR="005E6559" w:rsidRPr="00BC0611">
        <w:rPr>
          <w:color w:val="000000" w:themeColor="text1"/>
          <w:shd w:val="clear" w:color="auto" w:fill="FFFFFF"/>
          <w:lang w:val="el-GR"/>
        </w:rPr>
        <w:t xml:space="preserve"> </w:t>
      </w:r>
      <w:r w:rsidR="00B57D21" w:rsidRPr="00BC0611">
        <w:rPr>
          <w:color w:val="000000" w:themeColor="text1"/>
          <w:shd w:val="clear" w:color="auto" w:fill="FFFFFF"/>
          <w:lang w:val="el-GR"/>
        </w:rPr>
        <w:t>(12</w:t>
      </w:r>
      <w:r w:rsidR="005E6559" w:rsidRPr="00BC0611">
        <w:rPr>
          <w:color w:val="000000" w:themeColor="text1"/>
          <w:shd w:val="clear" w:color="auto" w:fill="FFFFFF"/>
          <w:lang w:val="el-GR"/>
        </w:rPr>
        <w:t xml:space="preserve">) μηνών, </w:t>
      </w:r>
      <w:r w:rsidR="00C72EC7" w:rsidRPr="00BC0611">
        <w:rPr>
          <w:color w:val="000000" w:themeColor="text1"/>
          <w:shd w:val="clear" w:color="auto" w:fill="FFFFFF"/>
          <w:lang w:val="el-GR"/>
        </w:rPr>
        <w:t xml:space="preserve">με προϋπολογισμό έργου τουλάχιστον </w:t>
      </w:r>
      <w:r w:rsidR="00B57D21" w:rsidRPr="00BC0611">
        <w:rPr>
          <w:color w:val="000000" w:themeColor="text1"/>
          <w:shd w:val="clear" w:color="auto" w:fill="FFFFFF"/>
          <w:lang w:val="el-GR"/>
        </w:rPr>
        <w:t xml:space="preserve">ίσου με το 95% του συνολικού </w:t>
      </w:r>
      <w:r w:rsidR="00C72EC7" w:rsidRPr="00BC0611">
        <w:rPr>
          <w:color w:val="000000" w:themeColor="text1"/>
          <w:shd w:val="clear" w:color="auto" w:fill="FFFFFF"/>
          <w:lang w:val="el-GR"/>
        </w:rPr>
        <w:t xml:space="preserve"> </w:t>
      </w:r>
      <w:r w:rsidR="00B57D21" w:rsidRPr="00BC0611">
        <w:rPr>
          <w:bCs/>
          <w:color w:val="000000" w:themeColor="text1"/>
          <w:lang w:val="el-GR"/>
        </w:rPr>
        <w:t xml:space="preserve">προϋπολογισμού </w:t>
      </w:r>
      <w:r w:rsidR="00ED413C" w:rsidRPr="00BC0611">
        <w:rPr>
          <w:bCs/>
          <w:color w:val="000000" w:themeColor="text1"/>
          <w:lang w:val="el-GR"/>
        </w:rPr>
        <w:t>του υπό ανάθεση έργου</w:t>
      </w:r>
      <w:r w:rsidR="00ED413C" w:rsidRPr="00BC0611">
        <w:rPr>
          <w:color w:val="000000" w:themeColor="text1"/>
          <w:shd w:val="clear" w:color="auto" w:fill="FFFFFF"/>
          <w:lang w:val="el-GR"/>
        </w:rPr>
        <w:t xml:space="preserve"> </w:t>
      </w:r>
      <w:r w:rsidR="00B57D21" w:rsidRPr="00BC0611">
        <w:rPr>
          <w:color w:val="000000" w:themeColor="text1"/>
          <w:shd w:val="clear" w:color="auto" w:fill="FFFFFF"/>
          <w:lang w:val="el-GR"/>
        </w:rPr>
        <w:t>χωρίς ΦΠΑ</w:t>
      </w:r>
      <w:r w:rsidR="006D7378" w:rsidRPr="00BC0611">
        <w:rPr>
          <w:color w:val="000000" w:themeColor="text1"/>
          <w:shd w:val="clear" w:color="auto" w:fill="FFFFFF"/>
          <w:lang w:val="el-GR"/>
        </w:rPr>
        <w:t xml:space="preserve">, </w:t>
      </w:r>
      <w:r w:rsidR="00C72EC7" w:rsidRPr="00BC0611">
        <w:rPr>
          <w:color w:val="000000" w:themeColor="text1"/>
          <w:shd w:val="clear" w:color="auto" w:fill="FFFFFF"/>
          <w:lang w:val="el-GR"/>
        </w:rPr>
        <w:t>με αντικείμενο Υπηρεσίες Συμβούλου Τεχνικής Υποστήριξης συγχρηματοδοτούμενων Έργων ή/και Δράσεων Κρατικών Ενισχύσεων</w:t>
      </w:r>
      <w:r w:rsidR="00ED413C" w:rsidRPr="00BC0611">
        <w:rPr>
          <w:color w:val="000000" w:themeColor="text1"/>
          <w:shd w:val="clear" w:color="auto" w:fill="FFFFFF"/>
          <w:lang w:val="el-GR"/>
        </w:rPr>
        <w:t>, με συνολικό προϋπολογισμό Εργου/Δράσης τουλάχιστον 80.000.000,00€.</w:t>
      </w:r>
    </w:p>
    <w:p w14:paraId="29E39F21" w14:textId="77777777" w:rsidR="00871FEA" w:rsidRPr="00BC0611" w:rsidRDefault="00871FEA" w:rsidP="00871FEA">
      <w:pPr>
        <w:numPr>
          <w:ilvl w:val="0"/>
          <w:numId w:val="31"/>
        </w:numPr>
        <w:suppressAutoHyphens w:val="0"/>
        <w:spacing w:after="0"/>
        <w:ind w:left="426"/>
        <w:contextualSpacing/>
        <w:rPr>
          <w:bCs/>
          <w:color w:val="000000" w:themeColor="text1"/>
          <w:lang w:val="el-GR"/>
        </w:rPr>
      </w:pPr>
      <w:r w:rsidRPr="00BC0611">
        <w:rPr>
          <w:color w:val="000000" w:themeColor="text1"/>
          <w:shd w:val="clear" w:color="auto" w:fill="FFFFFF"/>
          <w:lang w:val="el-GR"/>
        </w:rPr>
        <w:lastRenderedPageBreak/>
        <w:t xml:space="preserve">Ένα (1) τουλάχιστον έργο, διάρκειας τουλάχιστον οκτώ (8) μηνών, με προϋπολογισμό έργου τουλάχιστον ίσου με το 80% του συνολικού  </w:t>
      </w:r>
      <w:r w:rsidRPr="00BC0611">
        <w:rPr>
          <w:bCs/>
          <w:color w:val="000000" w:themeColor="text1"/>
          <w:lang w:val="el-GR"/>
        </w:rPr>
        <w:t xml:space="preserve">προϋπολογισμού </w:t>
      </w:r>
      <w:r w:rsidR="00ED413C" w:rsidRPr="00BC0611">
        <w:rPr>
          <w:bCs/>
          <w:color w:val="000000" w:themeColor="text1"/>
          <w:lang w:val="el-GR"/>
        </w:rPr>
        <w:t>του υπό ανάθεση έργου</w:t>
      </w:r>
      <w:r w:rsidR="00ED413C" w:rsidRPr="00BC0611">
        <w:rPr>
          <w:color w:val="000000" w:themeColor="text1"/>
          <w:shd w:val="clear" w:color="auto" w:fill="FFFFFF"/>
          <w:lang w:val="el-GR"/>
        </w:rPr>
        <w:t xml:space="preserve"> </w:t>
      </w:r>
      <w:r w:rsidRPr="00BC0611">
        <w:rPr>
          <w:color w:val="000000" w:themeColor="text1"/>
          <w:shd w:val="clear" w:color="auto" w:fill="FFFFFF"/>
          <w:lang w:val="el-GR"/>
        </w:rPr>
        <w:t>χωρίς ΦΠΑ, το οποίο να έχει παραληφθεί επιτυχώς για τουλάχιστον το 80% του προϋπολογισμού</w:t>
      </w:r>
      <w:r w:rsidR="00ED413C" w:rsidRPr="00BC0611">
        <w:rPr>
          <w:color w:val="000000" w:themeColor="text1"/>
          <w:shd w:val="clear" w:color="auto" w:fill="FFFFFF"/>
          <w:lang w:val="el-GR"/>
        </w:rPr>
        <w:t xml:space="preserve"> χωρίς ΦΠΑ</w:t>
      </w:r>
      <w:r w:rsidRPr="00BC0611">
        <w:rPr>
          <w:color w:val="000000" w:themeColor="text1"/>
          <w:shd w:val="clear" w:color="auto" w:fill="FFFFFF"/>
          <w:lang w:val="el-GR"/>
        </w:rPr>
        <w:t>, με αντικείμενο Υπηρεσίες Συμβούλου Τεχνικής Υποστήριξης συγχρηματοδοτούμενων Έργων ή/και Δράσεων Κρατικών Ενισχύσεων</w:t>
      </w:r>
      <w:r w:rsidR="00444F14" w:rsidRPr="00BC0611">
        <w:rPr>
          <w:color w:val="000000" w:themeColor="text1"/>
          <w:shd w:val="clear" w:color="auto" w:fill="FFFFFF"/>
          <w:lang w:val="el-GR"/>
        </w:rPr>
        <w:t>, με συνολικό προϋπολογισμό Εργου/Δράσης τουλάχιστον 300.000.000,00€</w:t>
      </w:r>
      <w:r w:rsidRPr="00BC0611">
        <w:rPr>
          <w:color w:val="000000" w:themeColor="text1"/>
          <w:shd w:val="clear" w:color="auto" w:fill="FFFFFF"/>
          <w:lang w:val="el-GR"/>
        </w:rPr>
        <w:t>.</w:t>
      </w:r>
    </w:p>
    <w:p w14:paraId="1C5C7DBF" w14:textId="77777777" w:rsidR="00C72EC7" w:rsidRPr="00BC0611" w:rsidRDefault="00670CE5" w:rsidP="00C72EC7">
      <w:pPr>
        <w:numPr>
          <w:ilvl w:val="0"/>
          <w:numId w:val="31"/>
        </w:numPr>
        <w:suppressAutoHyphens w:val="0"/>
        <w:spacing w:after="0"/>
        <w:ind w:left="426"/>
        <w:contextualSpacing/>
        <w:rPr>
          <w:bCs/>
          <w:color w:val="000000" w:themeColor="text1"/>
          <w:lang w:val="el-GR"/>
        </w:rPr>
      </w:pPr>
      <w:r w:rsidRPr="00BC0611">
        <w:rPr>
          <w:color w:val="000000" w:themeColor="text1"/>
          <w:shd w:val="clear" w:color="auto" w:fill="FFFFFF"/>
          <w:lang w:val="el-GR"/>
        </w:rPr>
        <w:t>Τρία</w:t>
      </w:r>
      <w:r w:rsidR="005E6559" w:rsidRPr="00BC0611">
        <w:rPr>
          <w:color w:val="000000" w:themeColor="text1"/>
          <w:shd w:val="clear" w:color="auto" w:fill="FFFFFF"/>
          <w:lang w:val="el-GR"/>
        </w:rPr>
        <w:t xml:space="preserve"> (</w:t>
      </w:r>
      <w:r w:rsidRPr="00BC0611">
        <w:rPr>
          <w:color w:val="000000" w:themeColor="text1"/>
          <w:shd w:val="clear" w:color="auto" w:fill="FFFFFF"/>
          <w:lang w:val="el-GR"/>
        </w:rPr>
        <w:t>3</w:t>
      </w:r>
      <w:r w:rsidR="00C72EC7" w:rsidRPr="00BC0611">
        <w:rPr>
          <w:color w:val="000000" w:themeColor="text1"/>
          <w:shd w:val="clear" w:color="auto" w:fill="FFFFFF"/>
          <w:lang w:val="el-GR"/>
        </w:rPr>
        <w:t>) τουλάχιστον ολοκληρωμέν</w:t>
      </w:r>
      <w:r w:rsidR="005E6559" w:rsidRPr="00BC0611">
        <w:rPr>
          <w:color w:val="000000" w:themeColor="text1"/>
          <w:shd w:val="clear" w:color="auto" w:fill="FFFFFF"/>
          <w:lang w:val="el-GR"/>
        </w:rPr>
        <w:t xml:space="preserve">α </w:t>
      </w:r>
      <w:r w:rsidR="00871FEA" w:rsidRPr="00BC0611">
        <w:rPr>
          <w:color w:val="000000" w:themeColor="text1"/>
          <w:shd w:val="clear" w:color="auto" w:fill="FFFFFF"/>
          <w:lang w:val="el-GR"/>
        </w:rPr>
        <w:t xml:space="preserve">επιτυχώς </w:t>
      </w:r>
      <w:r w:rsidRPr="00BC0611">
        <w:rPr>
          <w:color w:val="000000" w:themeColor="text1"/>
          <w:shd w:val="clear" w:color="auto" w:fill="FFFFFF"/>
          <w:lang w:val="el-GR"/>
        </w:rPr>
        <w:t xml:space="preserve">έργα </w:t>
      </w:r>
      <w:r w:rsidR="00C72EC7" w:rsidRPr="00BC0611">
        <w:rPr>
          <w:color w:val="000000" w:themeColor="text1"/>
          <w:shd w:val="clear" w:color="auto" w:fill="FFFFFF"/>
          <w:lang w:val="el-GR"/>
        </w:rPr>
        <w:t xml:space="preserve">με αντικείμενο την </w:t>
      </w:r>
      <w:r w:rsidR="000B5FE2" w:rsidRPr="00BC0611">
        <w:rPr>
          <w:color w:val="000000" w:themeColor="text1"/>
          <w:shd w:val="clear" w:color="auto" w:fill="FFFFFF"/>
          <w:lang w:val="el-GR"/>
        </w:rPr>
        <w:t xml:space="preserve">υποστήριξη, </w:t>
      </w:r>
      <w:r w:rsidR="00C72EC7" w:rsidRPr="00BC0611">
        <w:rPr>
          <w:color w:val="000000" w:themeColor="text1"/>
          <w:shd w:val="clear" w:color="auto" w:fill="FFFFFF"/>
          <w:lang w:val="el-GR"/>
        </w:rPr>
        <w:t xml:space="preserve">ωρίμανση ή σχεδίαση έργων </w:t>
      </w:r>
      <w:r w:rsidR="000B5FE2" w:rsidRPr="00BC0611">
        <w:rPr>
          <w:color w:val="000000" w:themeColor="text1"/>
          <w:shd w:val="clear" w:color="auto" w:fill="FFFFFF"/>
          <w:lang w:val="el-GR"/>
        </w:rPr>
        <w:t>ΤΠΕ</w:t>
      </w:r>
      <w:r w:rsidR="00C72EC7" w:rsidRPr="00BC0611">
        <w:rPr>
          <w:color w:val="000000" w:themeColor="text1"/>
          <w:shd w:val="clear" w:color="auto" w:fill="FFFFFF"/>
          <w:lang w:val="el-GR"/>
        </w:rPr>
        <w:t xml:space="preserve">, με συνολικό προϋπολογισμό τουλάχιστον </w:t>
      </w:r>
      <w:r w:rsidRPr="00BC0611">
        <w:rPr>
          <w:color w:val="000000" w:themeColor="text1"/>
          <w:shd w:val="clear" w:color="auto" w:fill="FFFFFF"/>
          <w:lang w:val="el-GR"/>
        </w:rPr>
        <w:t xml:space="preserve">ίσου με το 30% του συνολικού  </w:t>
      </w:r>
      <w:r w:rsidRPr="00BC0611">
        <w:rPr>
          <w:bCs/>
          <w:color w:val="000000" w:themeColor="text1"/>
          <w:lang w:val="el-GR"/>
        </w:rPr>
        <w:t>προϋπολογισμού του υπό ανάθεση έργου</w:t>
      </w:r>
      <w:r w:rsidRPr="00BC0611">
        <w:rPr>
          <w:color w:val="000000" w:themeColor="text1"/>
          <w:shd w:val="clear" w:color="auto" w:fill="FFFFFF"/>
          <w:lang w:val="el-GR"/>
        </w:rPr>
        <w:t xml:space="preserve"> χωρίς ΦΠΑ, έκαστο εκ των οποίων</w:t>
      </w:r>
      <w:r w:rsidR="00C72EC7" w:rsidRPr="00BC0611">
        <w:rPr>
          <w:color w:val="000000" w:themeColor="text1"/>
          <w:shd w:val="clear" w:color="auto" w:fill="FFFFFF"/>
          <w:lang w:val="el-GR"/>
        </w:rPr>
        <w:t xml:space="preserve"> να περιλαμβάν</w:t>
      </w:r>
      <w:r w:rsidRPr="00BC0611">
        <w:rPr>
          <w:color w:val="000000" w:themeColor="text1"/>
          <w:shd w:val="clear" w:color="auto" w:fill="FFFFFF"/>
          <w:lang w:val="el-GR"/>
        </w:rPr>
        <w:t>ει</w:t>
      </w:r>
      <w:r w:rsidR="00C72EC7" w:rsidRPr="00BC0611">
        <w:rPr>
          <w:color w:val="000000" w:themeColor="text1"/>
          <w:shd w:val="clear" w:color="auto" w:fill="FFFFFF"/>
          <w:lang w:val="el-GR"/>
        </w:rPr>
        <w:t xml:space="preserve"> και κατάρτιση τευχών διακήρυξης.</w:t>
      </w:r>
    </w:p>
    <w:p w14:paraId="2350CA2D" w14:textId="77777777" w:rsidR="00C72EC7" w:rsidRDefault="00C72EC7" w:rsidP="00166AA6">
      <w:pPr>
        <w:rPr>
          <w:lang w:val="el-GR"/>
        </w:rPr>
      </w:pPr>
    </w:p>
    <w:p w14:paraId="6D68E641" w14:textId="77777777" w:rsidR="00157F39" w:rsidRDefault="00157F39" w:rsidP="00166AA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C32AE0">
        <w:rPr>
          <w:lang w:val="el-GR"/>
        </w:rPr>
        <w:t>.</w:t>
      </w:r>
    </w:p>
    <w:p w14:paraId="6C563782" w14:textId="77777777" w:rsidR="00CC2818" w:rsidRPr="008E43C4" w:rsidRDefault="00CC2818" w:rsidP="008E43C4">
      <w:pPr>
        <w:ind w:left="360"/>
        <w:rPr>
          <w:bCs/>
          <w:highlight w:val="cyan"/>
          <w:lang w:val="el-GR"/>
        </w:rPr>
      </w:pPr>
    </w:p>
    <w:p w14:paraId="429C65A5" w14:textId="77777777" w:rsidR="00CC2818" w:rsidRPr="006E6191" w:rsidRDefault="00CC2818" w:rsidP="00CC2818">
      <w:pPr>
        <w:pStyle w:val="4"/>
        <w:rPr>
          <w:lang w:val="el-GR" w:eastAsia="en-US"/>
        </w:rPr>
      </w:pPr>
      <w:bookmarkStart w:id="124" w:name="_Toc97194281"/>
      <w:bookmarkStart w:id="125" w:name="_Ref122528826"/>
      <w:bookmarkStart w:id="126" w:name="_Toc147842225"/>
      <w:bookmarkEnd w:id="122"/>
      <w:r w:rsidRPr="00CC2818">
        <w:rPr>
          <w:lang w:val="el-GR" w:eastAsia="en-US"/>
        </w:rPr>
        <w:t>Επαγγελματική Ικανότητα – Ομάδα Έργου</w:t>
      </w:r>
      <w:bookmarkEnd w:id="124"/>
      <w:bookmarkEnd w:id="125"/>
      <w:bookmarkEnd w:id="126"/>
    </w:p>
    <w:p w14:paraId="04F448AE" w14:textId="77777777" w:rsidR="00451F31" w:rsidRPr="00BE6670" w:rsidRDefault="00451F31" w:rsidP="00451F31">
      <w:pPr>
        <w:spacing w:line="252" w:lineRule="auto"/>
        <w:rPr>
          <w:lang w:val="el-GR"/>
        </w:rPr>
      </w:pPr>
      <w:bookmarkStart w:id="127"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 </w:t>
      </w:r>
    </w:p>
    <w:p w14:paraId="2A94F79B" w14:textId="77777777" w:rsidR="00D63CBA" w:rsidRPr="007E05F6" w:rsidRDefault="00D63CBA" w:rsidP="00D63CBA">
      <w:pPr>
        <w:numPr>
          <w:ilvl w:val="0"/>
          <w:numId w:val="41"/>
        </w:numPr>
        <w:suppressAutoHyphens w:val="0"/>
        <w:spacing w:after="0"/>
        <w:ind w:left="426"/>
        <w:contextualSpacing/>
        <w:rPr>
          <w:rFonts w:eastAsia="Calibri"/>
          <w:lang w:val="el-GR" w:eastAsia="en-GB" w:bidi="he-IL"/>
        </w:rPr>
      </w:pPr>
      <w:r w:rsidRPr="00D63CBA">
        <w:rPr>
          <w:rFonts w:eastAsia="Calibri"/>
          <w:lang w:val="el-GR" w:eastAsia="en-GB" w:bidi="he-IL"/>
        </w:rPr>
        <w:t>Ένα</w:t>
      </w:r>
      <w:r>
        <w:rPr>
          <w:rFonts w:eastAsia="Calibri"/>
          <w:lang w:val="el-GR" w:eastAsia="en-GB" w:bidi="he-IL"/>
        </w:rPr>
        <w:t>ν</w:t>
      </w:r>
      <w:r w:rsidRPr="00D63CBA">
        <w:rPr>
          <w:rFonts w:eastAsia="Calibri"/>
          <w:lang w:val="el-GR" w:eastAsia="en-GB" w:bidi="he-IL"/>
        </w:rPr>
        <w:t xml:space="preserve"> (1) Υπεύθυνο Έργου (ΥΕ), με εμπειρία </w:t>
      </w:r>
      <w:r w:rsidRPr="007E05F6">
        <w:rPr>
          <w:rFonts w:eastAsia="Calibri"/>
          <w:lang w:val="el-GR" w:eastAsia="en-GB" w:bidi="he-IL"/>
        </w:rPr>
        <w:t>τα τελε</w:t>
      </w:r>
      <w:r w:rsidR="000B5FE2" w:rsidRPr="007E05F6">
        <w:rPr>
          <w:rFonts w:eastAsia="Calibri"/>
          <w:lang w:val="el-GR" w:eastAsia="en-GB" w:bidi="he-IL"/>
        </w:rPr>
        <w:t>υταία δύο (2) έτη 2021 και 2022</w:t>
      </w:r>
      <w:r w:rsidRPr="007E05F6">
        <w:rPr>
          <w:rFonts w:eastAsia="Calibri"/>
          <w:lang w:val="el-GR" w:eastAsia="en-GB" w:bidi="he-IL"/>
        </w:rPr>
        <w:t xml:space="preserve"> </w:t>
      </w:r>
      <w:r w:rsidR="000B5FE2" w:rsidRPr="007E05F6">
        <w:rPr>
          <w:rFonts w:eastAsia="Calibri"/>
          <w:lang w:val="el-GR" w:eastAsia="en-GB" w:bidi="he-IL"/>
        </w:rPr>
        <w:t xml:space="preserve">έως και σήμερα, </w:t>
      </w:r>
      <w:r w:rsidRPr="00D63CBA">
        <w:rPr>
          <w:rFonts w:eastAsia="Calibri"/>
          <w:lang w:val="el-GR" w:eastAsia="en-GB" w:bidi="he-IL"/>
        </w:rPr>
        <w:t xml:space="preserve">σε τουλάχιστον </w:t>
      </w:r>
      <w:r w:rsidR="007E05F6">
        <w:rPr>
          <w:rFonts w:eastAsia="Calibri"/>
          <w:lang w:val="el-GR" w:eastAsia="en-GB" w:bidi="he-IL"/>
        </w:rPr>
        <w:t>τρία (3</w:t>
      </w:r>
      <w:r w:rsidRPr="00D63CBA">
        <w:rPr>
          <w:rFonts w:eastAsia="Calibri"/>
          <w:lang w:val="el-GR" w:eastAsia="en-GB" w:bidi="he-IL"/>
        </w:rPr>
        <w:t>) έργα δράσεων ενίσχυσης</w:t>
      </w:r>
      <w:r w:rsidRPr="007E05F6">
        <w:rPr>
          <w:rFonts w:eastAsia="Calibri"/>
          <w:lang w:val="el-GR" w:eastAsia="en-GB" w:bidi="he-IL"/>
        </w:rPr>
        <w:t xml:space="preserve"> του δημόσιου φορέα ή φορέα του ευρύτερου δημοσίου με αντικείμενο την αξιολόγηση αιτήσεων δικαιούχων ή/και των δειγματοληπτικών επαληθεύσεων αυτών</w:t>
      </w:r>
      <w:r w:rsidR="007E05F6" w:rsidRPr="007E05F6">
        <w:rPr>
          <w:rFonts w:eastAsia="Calibri"/>
          <w:lang w:val="el-GR" w:eastAsia="en-GB" w:bidi="he-IL"/>
        </w:rPr>
        <w:t xml:space="preserve"> και ένα (1) έργο με αντικείμενο Υπηρεσίες Συμβούλου Τεχνικής Υποστήριξης συγχρηματοδοτούμενων Έργων ή/και Δράσεων Κρατικών Ενισχύσεων</w:t>
      </w:r>
      <w:r w:rsidR="00DE3099" w:rsidRPr="007E05F6">
        <w:rPr>
          <w:rFonts w:eastAsia="Calibri"/>
          <w:lang w:val="el-GR" w:eastAsia="en-GB" w:bidi="he-IL"/>
        </w:rPr>
        <w:t>.</w:t>
      </w:r>
    </w:p>
    <w:p w14:paraId="2FEBB839" w14:textId="77777777" w:rsidR="00D63CBA" w:rsidRPr="007E05F6" w:rsidRDefault="00D63CBA" w:rsidP="007E05F6">
      <w:pPr>
        <w:numPr>
          <w:ilvl w:val="0"/>
          <w:numId w:val="41"/>
        </w:numPr>
        <w:suppressAutoHyphens w:val="0"/>
        <w:spacing w:after="0"/>
        <w:ind w:left="426"/>
        <w:contextualSpacing/>
        <w:rPr>
          <w:rFonts w:eastAsia="Calibri"/>
          <w:lang w:val="el-GR" w:eastAsia="en-GB" w:bidi="he-IL"/>
        </w:rPr>
      </w:pPr>
      <w:r w:rsidRPr="00D63CBA">
        <w:rPr>
          <w:rFonts w:eastAsia="Calibri"/>
          <w:lang w:val="el-GR" w:eastAsia="en-GB" w:bidi="he-IL"/>
        </w:rPr>
        <w:t xml:space="preserve">Πέντε (5) Στελέχη Διαχείρισης Έργων, με εμπειρία </w:t>
      </w:r>
      <w:r w:rsidRPr="00D63CBA">
        <w:rPr>
          <w:rFonts w:eastAsia="Calibri"/>
          <w:color w:val="000000"/>
          <w:lang w:val="el-GR" w:bidi="he-IL"/>
        </w:rPr>
        <w:t>τα τελευταία δύο (2) έτη 2021 και 2022</w:t>
      </w:r>
      <w:r w:rsidR="000B5FE2">
        <w:rPr>
          <w:rFonts w:eastAsia="Calibri"/>
          <w:color w:val="000000"/>
          <w:lang w:val="el-GR" w:bidi="he-IL"/>
        </w:rPr>
        <w:t xml:space="preserve"> έως και σήμερα</w:t>
      </w:r>
      <w:r w:rsidRPr="00D63CBA">
        <w:rPr>
          <w:rFonts w:eastAsia="Calibri"/>
          <w:color w:val="000000"/>
          <w:lang w:val="el-GR" w:bidi="he-IL"/>
        </w:rPr>
        <w:t xml:space="preserve">, </w:t>
      </w:r>
      <w:r w:rsidRPr="00D63CBA">
        <w:rPr>
          <w:rFonts w:eastAsia="Calibri"/>
          <w:lang w:val="el-GR" w:eastAsia="en-GB" w:bidi="he-IL"/>
        </w:rPr>
        <w:t xml:space="preserve">σε τουλάχιστον </w:t>
      </w:r>
      <w:r w:rsidR="007E05F6">
        <w:rPr>
          <w:rFonts w:eastAsia="Calibri"/>
          <w:lang w:val="el-GR" w:eastAsia="en-GB" w:bidi="he-IL"/>
        </w:rPr>
        <w:t>τρία (3</w:t>
      </w:r>
      <w:r w:rsidRPr="00D63CBA">
        <w:rPr>
          <w:rFonts w:eastAsia="Calibri"/>
          <w:lang w:val="el-GR" w:eastAsia="en-GB" w:bidi="he-IL"/>
        </w:rPr>
        <w:t>) έργα δράσεων ενίσχυσης</w:t>
      </w:r>
      <w:r w:rsidRPr="00D63CBA">
        <w:rPr>
          <w:rFonts w:eastAsia="Calibri"/>
          <w:color w:val="000000"/>
          <w:lang w:val="el-GR" w:bidi="he-IL"/>
        </w:rPr>
        <w:t xml:space="preserve"> του δημόσιου φορέα ή φορέα του ευρύτερου δημοσίου με αντικείμενο την αξιολόγηση αιτήσεων δικαιούχων ή/και των δειγματοληπτικών επαληθεύσεων αυτών</w:t>
      </w:r>
      <w:r w:rsidR="007E05F6" w:rsidRPr="007E05F6">
        <w:rPr>
          <w:rFonts w:eastAsia="Calibri"/>
          <w:lang w:val="el-GR" w:eastAsia="en-GB" w:bidi="he-IL"/>
        </w:rPr>
        <w:t xml:space="preserve"> και ένα (1) έργο με αντικείμενο Υπηρεσίες Συμβούλου Τεχνικής Υποστήριξης συγχρηματοδοτούμενων Έργων ή/και Δράσεων Κρατικών Ενισχύσεων</w:t>
      </w:r>
      <w:r w:rsidR="00DE3099" w:rsidRPr="007E05F6">
        <w:rPr>
          <w:rFonts w:eastAsia="Calibri"/>
          <w:color w:val="000000"/>
          <w:lang w:val="el-GR" w:bidi="he-IL"/>
        </w:rPr>
        <w:t>.</w:t>
      </w:r>
    </w:p>
    <w:p w14:paraId="01071E0E" w14:textId="77777777" w:rsidR="009A3E22" w:rsidRPr="009A3E22" w:rsidRDefault="009A3E22" w:rsidP="009A3E22">
      <w:pPr>
        <w:widowControl w:val="0"/>
        <w:spacing w:before="120" w:after="0"/>
        <w:rPr>
          <w:lang w:val="el-GR"/>
        </w:rPr>
      </w:pPr>
    </w:p>
    <w:bookmarkEnd w:id="127"/>
    <w:p w14:paraId="0918AD2C" w14:textId="77777777"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2419C3">
        <w:rPr>
          <w:lang w:val="el-GR"/>
        </w:rPr>
        <w:t>.</w:t>
      </w:r>
    </w:p>
    <w:p w14:paraId="12B8194D" w14:textId="77777777" w:rsidR="00C32AE0" w:rsidRPr="00157F39" w:rsidRDefault="00C32AE0" w:rsidP="00063FB6">
      <w:pPr>
        <w:rPr>
          <w:lang w:val="el-GR" w:eastAsia="en-US"/>
        </w:rPr>
      </w:pPr>
    </w:p>
    <w:p w14:paraId="3BAF5350" w14:textId="77777777" w:rsidR="008338F0" w:rsidRPr="001F4428" w:rsidRDefault="003355E7" w:rsidP="00086782">
      <w:pPr>
        <w:pStyle w:val="3"/>
        <w:ind w:left="1276"/>
        <w:rPr>
          <w:lang w:val="el-GR"/>
        </w:rPr>
      </w:pPr>
      <w:bookmarkStart w:id="128" w:name="_Ref496541343"/>
      <w:bookmarkStart w:id="129" w:name="_Ref496541651"/>
      <w:bookmarkStart w:id="130" w:name="_Toc97194282"/>
      <w:bookmarkStart w:id="131" w:name="_Toc97194428"/>
      <w:bookmarkStart w:id="132" w:name="_Toc147842226"/>
      <w:r w:rsidRPr="001F4428">
        <w:rPr>
          <w:lang w:val="el-GR"/>
        </w:rPr>
        <w:t xml:space="preserve">Πρότυπα διασφάλισης ποιότητας </w:t>
      </w:r>
      <w:r w:rsidRPr="00086782">
        <w:rPr>
          <w:lang w:val="el-GR"/>
        </w:rPr>
        <w:t>και πρότυπα περιβαλλοντικής διαχείρισης</w:t>
      </w:r>
      <w:bookmarkEnd w:id="128"/>
      <w:bookmarkEnd w:id="129"/>
      <w:bookmarkEnd w:id="130"/>
      <w:bookmarkEnd w:id="131"/>
      <w:bookmarkEnd w:id="132"/>
    </w:p>
    <w:p w14:paraId="501BE5F6" w14:textId="77777777"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5951F1DF" w14:textId="77777777" w:rsidR="0045452D" w:rsidRPr="00C00D32" w:rsidRDefault="0045452D" w:rsidP="0045452D">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37B8DA3E" w14:textId="77777777" w:rsidR="0045452D" w:rsidRPr="002A75B5" w:rsidRDefault="0045452D" w:rsidP="0045452D">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p>
    <w:p w14:paraId="49995B62" w14:textId="77777777" w:rsidR="00A84B7D" w:rsidRPr="00A84B7D" w:rsidRDefault="00A84B7D" w:rsidP="00A84B7D">
      <w:pPr>
        <w:rPr>
          <w:rFonts w:eastAsia="Calibri"/>
          <w:bCs/>
          <w:color w:val="000000"/>
          <w:lang w:val="el-GR"/>
        </w:rPr>
      </w:pPr>
      <w:r>
        <w:rPr>
          <w:rFonts w:eastAsia="Calibri"/>
          <w:b/>
          <w:bCs/>
          <w:color w:val="000000"/>
          <w:lang w:val="el-GR"/>
        </w:rPr>
        <w:t>γ</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w:t>
      </w:r>
      <w:r w:rsidRPr="00D52CB9">
        <w:rPr>
          <w:rFonts w:eastAsia="Calibri"/>
          <w:bCs/>
          <w:color w:val="000000"/>
          <w:lang w:val="el-GR"/>
        </w:rPr>
        <w:t>Σύστημα Διαχείρισης Πληροφοριών Ιδιωτικότητας</w:t>
      </w:r>
      <w:r w:rsidRPr="00C00D32">
        <w:rPr>
          <w:rFonts w:eastAsia="Calibri"/>
          <w:bCs/>
          <w:color w:val="000000"/>
          <w:lang w:val="el-GR"/>
        </w:rPr>
        <w:t xml:space="preserve"> σύμφωνα µε το διεθνές πρότυπο </w:t>
      </w:r>
      <w:r>
        <w:rPr>
          <w:rFonts w:eastAsia="Calibri"/>
          <w:b/>
          <w:bCs/>
          <w:color w:val="000000"/>
          <w:lang w:val="el-GR"/>
        </w:rPr>
        <w:t>ISO 27701:2019</w:t>
      </w:r>
      <w:r w:rsidRPr="00C00D32">
        <w:rPr>
          <w:rFonts w:eastAsia="Calibri"/>
          <w:b/>
          <w:bCs/>
          <w:color w:val="000000"/>
          <w:lang w:val="el-GR"/>
        </w:rPr>
        <w:t xml:space="preserve"> </w:t>
      </w:r>
      <w:r>
        <w:rPr>
          <w:rFonts w:eastAsia="Calibri"/>
          <w:bCs/>
          <w:color w:val="000000"/>
          <w:lang w:val="el-GR"/>
        </w:rPr>
        <w:t>ή ισοδύναμο αυτού</w:t>
      </w:r>
      <w:r w:rsidRPr="00A84B7D">
        <w:rPr>
          <w:rFonts w:eastAsia="Calibri"/>
          <w:bCs/>
          <w:color w:val="000000"/>
          <w:lang w:val="el-GR"/>
        </w:rPr>
        <w:t>.</w:t>
      </w:r>
    </w:p>
    <w:p w14:paraId="1B5396CB" w14:textId="77777777" w:rsidR="00A84B7D" w:rsidRPr="002A75B5" w:rsidRDefault="00A84B7D" w:rsidP="00C70B7E">
      <w:pPr>
        <w:rPr>
          <w:lang w:val="el-GR"/>
        </w:rPr>
      </w:pPr>
    </w:p>
    <w:p w14:paraId="70CCBB91" w14:textId="77777777"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w:t>
      </w:r>
      <w:r w:rsidRPr="008A366B">
        <w:rPr>
          <w:lang w:val="el-GR"/>
        </w:rPr>
        <w:lastRenderedPageBreak/>
        <w:t>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79449100" w14:textId="77777777" w:rsidR="003E34BF" w:rsidRPr="003E34BF" w:rsidRDefault="003E34BF" w:rsidP="00B8545D">
      <w:pPr>
        <w:rPr>
          <w:bCs/>
          <w:lang w:val="el-GR"/>
        </w:rPr>
      </w:pPr>
    </w:p>
    <w:p w14:paraId="567B996C" w14:textId="77777777" w:rsidR="008338F0" w:rsidRDefault="003355E7" w:rsidP="00086782">
      <w:pPr>
        <w:pStyle w:val="3"/>
        <w:ind w:left="1276"/>
        <w:rPr>
          <w:lang w:val="el-GR"/>
        </w:rPr>
      </w:pPr>
      <w:bookmarkStart w:id="133" w:name="_Ref496541185"/>
      <w:bookmarkStart w:id="134" w:name="_Ref496541244"/>
      <w:bookmarkStart w:id="135" w:name="_Ref496541410"/>
      <w:bookmarkStart w:id="136" w:name="_Ref496541700"/>
      <w:bookmarkStart w:id="137" w:name="_Ref74505980"/>
      <w:bookmarkStart w:id="138" w:name="_Toc97194283"/>
      <w:bookmarkStart w:id="139" w:name="_Toc97194429"/>
      <w:bookmarkStart w:id="140" w:name="_Toc147842227"/>
      <w:r w:rsidRPr="00DD72A9">
        <w:rPr>
          <w:lang w:val="el-GR"/>
        </w:rPr>
        <w:t>Στήριξη στην ικανότητα τρίτων</w:t>
      </w:r>
      <w:bookmarkEnd w:id="133"/>
      <w:bookmarkEnd w:id="134"/>
      <w:bookmarkEnd w:id="135"/>
      <w:bookmarkEnd w:id="136"/>
      <w:r w:rsidRPr="00DD72A9">
        <w:rPr>
          <w:lang w:val="el-GR"/>
        </w:rPr>
        <w:t xml:space="preserve"> </w:t>
      </w:r>
      <w:r w:rsidR="0049631E" w:rsidRPr="00821852">
        <w:rPr>
          <w:lang w:val="el-GR"/>
        </w:rPr>
        <w:t>– Υπεργολαβία</w:t>
      </w:r>
      <w:bookmarkEnd w:id="137"/>
      <w:bookmarkEnd w:id="138"/>
      <w:bookmarkEnd w:id="139"/>
      <w:bookmarkEnd w:id="140"/>
    </w:p>
    <w:p w14:paraId="5EB997C7" w14:textId="77777777" w:rsidR="0049631E" w:rsidRPr="00A334BA" w:rsidRDefault="0049631E" w:rsidP="00821852">
      <w:pPr>
        <w:pStyle w:val="4"/>
        <w:rPr>
          <w:lang w:val="el-GR"/>
        </w:rPr>
      </w:pPr>
      <w:bookmarkStart w:id="141" w:name="_Toc97194284"/>
      <w:bookmarkStart w:id="142" w:name="_Toc147842228"/>
      <w:r w:rsidRPr="00A334BA">
        <w:rPr>
          <w:lang w:val="el-GR"/>
        </w:rPr>
        <w:t>Στήριξη στην ικανότητα τρίτων</w:t>
      </w:r>
      <w:bookmarkEnd w:id="141"/>
      <w:bookmarkEnd w:id="142"/>
    </w:p>
    <w:p w14:paraId="11009B71" w14:textId="2C92887D"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496541508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2.2.5</w:t>
      </w:r>
      <w:r w:rsidR="00F70E11">
        <w:fldChar w:fldCharType="end"/>
      </w:r>
      <w:r w:rsidRPr="00603221">
        <w:rPr>
          <w:lang w:val="el-GR"/>
        </w:rPr>
        <w:t xml:space="preserve">) και τα σχετικά με την τεχνική και επαγγελματική ικανότητα (της παραγράφου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496541556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2.2.6</w:t>
      </w:r>
      <w:r w:rsidR="00F70E11">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F57F1F9"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4BEAD8F0"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0B915638" w14:textId="77777777" w:rsidR="00695491" w:rsidRDefault="00695491" w:rsidP="00695491">
      <w:pPr>
        <w:rPr>
          <w:lang w:val="el-GR"/>
        </w:rPr>
      </w:pPr>
      <w:bookmarkStart w:id="143"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61A54C74" w14:textId="77777777"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3"/>
    <w:p w14:paraId="1D72DB21" w14:textId="49BB0216"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925B4A">
        <w:rPr>
          <w:bCs/>
          <w:lang w:val="el-GR" w:eastAsia="ar-SA"/>
        </w:rPr>
        <w:fldChar w:fldCharType="begin"/>
      </w:r>
      <w:r>
        <w:rPr>
          <w:bCs/>
          <w:lang w:val="el-GR" w:eastAsia="ar-SA"/>
        </w:rPr>
        <w:instrText xml:space="preserve"> REF _Ref496541356 \r \h </w:instrText>
      </w:r>
      <w:r w:rsidR="00925B4A">
        <w:rPr>
          <w:bCs/>
          <w:lang w:val="el-GR" w:eastAsia="ar-SA"/>
        </w:rPr>
      </w:r>
      <w:r w:rsidR="00925B4A">
        <w:rPr>
          <w:bCs/>
          <w:lang w:val="el-GR" w:eastAsia="ar-SA"/>
        </w:rPr>
        <w:fldChar w:fldCharType="separate"/>
      </w:r>
      <w:r w:rsidR="00BF2A7B">
        <w:rPr>
          <w:bCs/>
          <w:lang w:val="el-GR" w:eastAsia="ar-SA"/>
        </w:rPr>
        <w:t>2.2.3</w:t>
      </w:r>
      <w:r w:rsidR="00925B4A">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5A4D446C" w14:textId="77777777" w:rsidR="00111D5A" w:rsidRDefault="00111D5A" w:rsidP="0049631E">
      <w:pPr>
        <w:rPr>
          <w:bCs/>
          <w:lang w:val="el-GR"/>
        </w:rPr>
      </w:pPr>
    </w:p>
    <w:p w14:paraId="6146CF5B" w14:textId="77777777" w:rsidR="00111D5A" w:rsidRPr="003C1E1A" w:rsidRDefault="00111D5A" w:rsidP="00111D5A">
      <w:pPr>
        <w:pStyle w:val="4"/>
        <w:rPr>
          <w:lang w:val="el-GR"/>
        </w:rPr>
      </w:pPr>
      <w:bookmarkStart w:id="144" w:name="_Toc97194285"/>
      <w:bookmarkStart w:id="145" w:name="_Toc147842229"/>
      <w:r w:rsidRPr="003C1E1A">
        <w:rPr>
          <w:lang w:val="el-GR"/>
        </w:rPr>
        <w:t>Υπεργολαβία</w:t>
      </w:r>
      <w:bookmarkEnd w:id="144"/>
      <w:bookmarkEnd w:id="145"/>
      <w:r w:rsidRPr="003C1E1A">
        <w:rPr>
          <w:lang w:val="el-GR"/>
        </w:rPr>
        <w:t xml:space="preserve"> </w:t>
      </w:r>
    </w:p>
    <w:p w14:paraId="748DB404" w14:textId="1394BDF4"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925B4A">
        <w:rPr>
          <w:bCs/>
          <w:lang w:val="el-GR"/>
        </w:rPr>
        <w:fldChar w:fldCharType="begin"/>
      </w:r>
      <w:r w:rsidR="00111D5A">
        <w:rPr>
          <w:bCs/>
          <w:lang w:val="el-GR"/>
        </w:rPr>
        <w:instrText xml:space="preserve"> REF _Ref496541356 \r \h </w:instrText>
      </w:r>
      <w:r w:rsidR="00925B4A">
        <w:rPr>
          <w:bCs/>
          <w:lang w:val="el-GR"/>
        </w:rPr>
      </w:r>
      <w:r w:rsidR="00925B4A">
        <w:rPr>
          <w:bCs/>
          <w:lang w:val="el-GR"/>
        </w:rPr>
        <w:fldChar w:fldCharType="separate"/>
      </w:r>
      <w:r w:rsidR="00BF2A7B">
        <w:rPr>
          <w:bCs/>
          <w:lang w:val="el-GR"/>
        </w:rPr>
        <w:t>2.2.3</w:t>
      </w:r>
      <w:r w:rsidR="00925B4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925B4A">
        <w:rPr>
          <w:bCs/>
          <w:lang w:val="el-GR"/>
        </w:rPr>
        <w:fldChar w:fldCharType="begin"/>
      </w:r>
      <w:r w:rsidR="00111D5A">
        <w:rPr>
          <w:bCs/>
          <w:lang w:val="el-GR"/>
        </w:rPr>
        <w:instrText xml:space="preserve"> REF _Ref496541356 \r \h </w:instrText>
      </w:r>
      <w:r w:rsidR="00925B4A">
        <w:rPr>
          <w:bCs/>
          <w:lang w:val="el-GR"/>
        </w:rPr>
      </w:r>
      <w:r w:rsidR="00925B4A">
        <w:rPr>
          <w:bCs/>
          <w:lang w:val="el-GR"/>
        </w:rPr>
        <w:fldChar w:fldCharType="separate"/>
      </w:r>
      <w:r w:rsidR="00BF2A7B">
        <w:rPr>
          <w:bCs/>
          <w:lang w:val="el-GR"/>
        </w:rPr>
        <w:t>2.2.3</w:t>
      </w:r>
      <w:r w:rsidR="00925B4A">
        <w:rPr>
          <w:bCs/>
          <w:lang w:val="el-GR"/>
        </w:rPr>
        <w:fldChar w:fldCharType="end"/>
      </w:r>
      <w:r>
        <w:rPr>
          <w:bCs/>
          <w:lang w:val="el-GR"/>
        </w:rPr>
        <w:t xml:space="preserve">.  </w:t>
      </w:r>
    </w:p>
    <w:p w14:paraId="7B3FF51C" w14:textId="77777777" w:rsidR="00C70B7E" w:rsidRPr="00603221" w:rsidRDefault="00C70B7E">
      <w:pPr>
        <w:rPr>
          <w:lang w:val="el-GR"/>
        </w:rPr>
      </w:pPr>
    </w:p>
    <w:p w14:paraId="5FAB3685" w14:textId="77777777" w:rsidR="008338F0" w:rsidRDefault="003355E7" w:rsidP="00086782">
      <w:pPr>
        <w:pStyle w:val="3"/>
        <w:ind w:left="1276"/>
        <w:rPr>
          <w:lang w:val="el-GR"/>
        </w:rPr>
      </w:pPr>
      <w:bookmarkStart w:id="146" w:name="_Toc97194286"/>
      <w:bookmarkStart w:id="147" w:name="_Toc97194430"/>
      <w:bookmarkStart w:id="148" w:name="_Toc147842230"/>
      <w:r w:rsidRPr="00603221">
        <w:rPr>
          <w:lang w:val="el-GR"/>
        </w:rPr>
        <w:t>Κανόνες απόδειξης ποιοτικής επιλογής</w:t>
      </w:r>
      <w:bookmarkEnd w:id="146"/>
      <w:bookmarkEnd w:id="147"/>
      <w:bookmarkEnd w:id="148"/>
    </w:p>
    <w:p w14:paraId="46577631" w14:textId="411393A8"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925B4A">
        <w:rPr>
          <w:bCs/>
          <w:lang w:val="el-GR" w:eastAsia="ar-SA"/>
        </w:rPr>
        <w:fldChar w:fldCharType="begin"/>
      </w:r>
      <w:r>
        <w:rPr>
          <w:bCs/>
          <w:lang w:val="el-GR" w:eastAsia="ar-SA"/>
        </w:rPr>
        <w:instrText xml:space="preserve"> REF _Ref496541397 \r \h </w:instrText>
      </w:r>
      <w:r w:rsidR="00925B4A">
        <w:rPr>
          <w:bCs/>
          <w:lang w:val="el-GR" w:eastAsia="ar-SA"/>
        </w:rPr>
      </w:r>
      <w:r w:rsidR="00925B4A">
        <w:rPr>
          <w:bCs/>
          <w:lang w:val="el-GR" w:eastAsia="ar-SA"/>
        </w:rPr>
        <w:fldChar w:fldCharType="separate"/>
      </w:r>
      <w:r w:rsidR="00BF2A7B">
        <w:rPr>
          <w:bCs/>
          <w:lang w:val="el-GR" w:eastAsia="ar-SA"/>
        </w:rPr>
        <w:t>2.2.1</w:t>
      </w:r>
      <w:r w:rsidR="00925B4A">
        <w:rPr>
          <w:bCs/>
          <w:lang w:val="el-GR" w:eastAsia="ar-SA"/>
        </w:rPr>
        <w:fldChar w:fldCharType="end"/>
      </w:r>
      <w:r w:rsidRPr="0049623E">
        <w:rPr>
          <w:bCs/>
          <w:lang w:val="el-GR" w:eastAsia="ar-SA"/>
        </w:rPr>
        <w:t xml:space="preserve"> έως </w:t>
      </w:r>
      <w:r w:rsidR="00925B4A">
        <w:rPr>
          <w:bCs/>
          <w:lang w:val="el-GR" w:eastAsia="ar-SA"/>
        </w:rPr>
        <w:fldChar w:fldCharType="begin"/>
      </w:r>
      <w:r>
        <w:rPr>
          <w:bCs/>
          <w:lang w:val="el-GR" w:eastAsia="ar-SA"/>
        </w:rPr>
        <w:instrText xml:space="preserve"> REF _Ref74505980 \r \h </w:instrText>
      </w:r>
      <w:r w:rsidR="00925B4A">
        <w:rPr>
          <w:bCs/>
          <w:lang w:val="el-GR" w:eastAsia="ar-SA"/>
        </w:rPr>
      </w:r>
      <w:r w:rsidR="00925B4A">
        <w:rPr>
          <w:bCs/>
          <w:lang w:val="el-GR" w:eastAsia="ar-SA"/>
        </w:rPr>
        <w:fldChar w:fldCharType="separate"/>
      </w:r>
      <w:r w:rsidR="00BF2A7B">
        <w:rPr>
          <w:bCs/>
          <w:lang w:val="el-GR" w:eastAsia="ar-SA"/>
        </w:rPr>
        <w:t>2.2.8</w:t>
      </w:r>
      <w:r w:rsidR="00925B4A">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sidR="00925B4A">
        <w:rPr>
          <w:bCs/>
          <w:lang w:val="el-GR" w:eastAsia="ar-SA"/>
        </w:rPr>
        <w:fldChar w:fldCharType="begin"/>
      </w:r>
      <w:r>
        <w:rPr>
          <w:bCs/>
          <w:lang w:val="el-GR" w:eastAsia="ar-SA"/>
        </w:rPr>
        <w:instrText xml:space="preserve"> REF _Ref74505997 \r \h </w:instrText>
      </w:r>
      <w:r w:rsidR="00925B4A">
        <w:rPr>
          <w:bCs/>
          <w:lang w:val="el-GR" w:eastAsia="ar-SA"/>
        </w:rPr>
      </w:r>
      <w:r w:rsidR="00925B4A">
        <w:rPr>
          <w:bCs/>
          <w:lang w:val="el-GR" w:eastAsia="ar-SA"/>
        </w:rPr>
        <w:fldChar w:fldCharType="separate"/>
      </w:r>
      <w:r w:rsidR="00BF2A7B">
        <w:rPr>
          <w:bCs/>
          <w:lang w:val="el-GR" w:eastAsia="ar-SA"/>
        </w:rPr>
        <w:t>2.2.9.1</w:t>
      </w:r>
      <w:r w:rsidR="00925B4A">
        <w:rPr>
          <w:bCs/>
          <w:lang w:val="el-GR" w:eastAsia="ar-SA"/>
        </w:rPr>
        <w:fldChar w:fldCharType="end"/>
      </w:r>
      <w:r w:rsidRPr="0049623E">
        <w:rPr>
          <w:bCs/>
          <w:lang w:val="el-GR" w:eastAsia="ar-SA"/>
        </w:rPr>
        <w:t xml:space="preserve">, κατά την υποβολή των δικαιολογητικών της παραγράφου </w:t>
      </w:r>
      <w:r w:rsidR="00925B4A">
        <w:rPr>
          <w:bCs/>
          <w:lang w:val="el-GR" w:eastAsia="ar-SA"/>
        </w:rPr>
        <w:fldChar w:fldCharType="begin"/>
      </w:r>
      <w:r w:rsidR="00E72FB5">
        <w:rPr>
          <w:bCs/>
          <w:lang w:val="el-GR" w:eastAsia="ar-SA"/>
        </w:rPr>
        <w:instrText xml:space="preserve"> REF _Ref40957856 \r \h </w:instrText>
      </w:r>
      <w:r w:rsidR="00925B4A">
        <w:rPr>
          <w:bCs/>
          <w:lang w:val="el-GR" w:eastAsia="ar-SA"/>
        </w:rPr>
      </w:r>
      <w:r w:rsidR="00925B4A">
        <w:rPr>
          <w:bCs/>
          <w:lang w:val="el-GR" w:eastAsia="ar-SA"/>
        </w:rPr>
        <w:fldChar w:fldCharType="separate"/>
      </w:r>
      <w:r w:rsidR="00BF2A7B">
        <w:rPr>
          <w:bCs/>
          <w:lang w:val="el-GR" w:eastAsia="ar-SA"/>
        </w:rPr>
        <w:t>2.2.9.2</w:t>
      </w:r>
      <w:r w:rsidR="00925B4A">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45E0288" w14:textId="30E125A7"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925B4A">
        <w:rPr>
          <w:bCs/>
          <w:lang w:val="el-GR" w:eastAsia="ar-SA"/>
        </w:rPr>
        <w:fldChar w:fldCharType="begin"/>
      </w:r>
      <w:r>
        <w:rPr>
          <w:bCs/>
          <w:lang w:val="el-GR" w:eastAsia="ar-SA"/>
        </w:rPr>
        <w:instrText xml:space="preserve"> REF _Ref74505980 \r \h </w:instrText>
      </w:r>
      <w:r w:rsidR="00925B4A">
        <w:rPr>
          <w:bCs/>
          <w:lang w:val="el-GR" w:eastAsia="ar-SA"/>
        </w:rPr>
      </w:r>
      <w:r w:rsidR="00925B4A">
        <w:rPr>
          <w:bCs/>
          <w:lang w:val="el-GR" w:eastAsia="ar-SA"/>
        </w:rPr>
        <w:fldChar w:fldCharType="separate"/>
      </w:r>
      <w:r w:rsidR="00BF2A7B">
        <w:rPr>
          <w:bCs/>
          <w:lang w:val="el-GR" w:eastAsia="ar-SA"/>
        </w:rPr>
        <w:t>2.2.8</w:t>
      </w:r>
      <w:r w:rsidR="00925B4A">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925B4A">
        <w:rPr>
          <w:bCs/>
          <w:lang w:val="el-GR" w:eastAsia="ar-SA"/>
        </w:rPr>
        <w:fldChar w:fldCharType="begin"/>
      </w:r>
      <w:r>
        <w:rPr>
          <w:bCs/>
          <w:lang w:val="el-GR" w:eastAsia="ar-SA"/>
        </w:rPr>
        <w:instrText xml:space="preserve"> REF _Ref74505997 \r \h </w:instrText>
      </w:r>
      <w:r w:rsidR="00925B4A">
        <w:rPr>
          <w:bCs/>
          <w:lang w:val="el-GR" w:eastAsia="ar-SA"/>
        </w:rPr>
      </w:r>
      <w:r w:rsidR="00925B4A">
        <w:rPr>
          <w:bCs/>
          <w:lang w:val="el-GR" w:eastAsia="ar-SA"/>
        </w:rPr>
        <w:fldChar w:fldCharType="separate"/>
      </w:r>
      <w:r w:rsidR="00BF2A7B">
        <w:rPr>
          <w:bCs/>
          <w:lang w:val="el-GR" w:eastAsia="ar-SA"/>
        </w:rPr>
        <w:t>2.2.9.1</w:t>
      </w:r>
      <w:r w:rsidR="00925B4A">
        <w:rPr>
          <w:bCs/>
          <w:lang w:val="el-GR" w:eastAsia="ar-SA"/>
        </w:rPr>
        <w:fldChar w:fldCharType="end"/>
      </w:r>
      <w:r>
        <w:rPr>
          <w:bCs/>
          <w:lang w:val="el-GR" w:eastAsia="ar-SA"/>
        </w:rPr>
        <w:t xml:space="preserve"> </w:t>
      </w:r>
      <w:r w:rsidRPr="0049623E">
        <w:rPr>
          <w:bCs/>
          <w:lang w:val="el-GR" w:eastAsia="ar-SA"/>
        </w:rPr>
        <w:t xml:space="preserve">και </w:t>
      </w:r>
      <w:r w:rsidR="00925B4A">
        <w:rPr>
          <w:bCs/>
          <w:lang w:val="el-GR" w:eastAsia="ar-SA"/>
        </w:rPr>
        <w:fldChar w:fldCharType="begin"/>
      </w:r>
      <w:r>
        <w:rPr>
          <w:bCs/>
          <w:lang w:val="el-GR" w:eastAsia="ar-SA"/>
        </w:rPr>
        <w:instrText xml:space="preserve"> REF _Ref40957856 \r \h </w:instrText>
      </w:r>
      <w:r w:rsidR="00925B4A">
        <w:rPr>
          <w:bCs/>
          <w:lang w:val="el-GR" w:eastAsia="ar-SA"/>
        </w:rPr>
      </w:r>
      <w:r w:rsidR="00925B4A">
        <w:rPr>
          <w:bCs/>
          <w:lang w:val="el-GR" w:eastAsia="ar-SA"/>
        </w:rPr>
        <w:fldChar w:fldCharType="separate"/>
      </w:r>
      <w:r w:rsidR="00BF2A7B">
        <w:rPr>
          <w:bCs/>
          <w:lang w:val="el-GR" w:eastAsia="ar-SA"/>
        </w:rPr>
        <w:t>2.2.9.2</w:t>
      </w:r>
      <w:r w:rsidR="00925B4A">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925B4A">
        <w:rPr>
          <w:lang w:val="el-GR" w:eastAsia="ar-SA"/>
        </w:rPr>
        <w:fldChar w:fldCharType="begin"/>
      </w:r>
      <w:r>
        <w:rPr>
          <w:lang w:val="el-GR" w:eastAsia="ar-SA"/>
        </w:rPr>
        <w:instrText xml:space="preserve"> REF _Ref496541356 \r \h </w:instrText>
      </w:r>
      <w:r w:rsidR="00925B4A">
        <w:rPr>
          <w:lang w:val="el-GR" w:eastAsia="ar-SA"/>
        </w:rPr>
      </w:r>
      <w:r w:rsidR="00925B4A">
        <w:rPr>
          <w:lang w:val="el-GR" w:eastAsia="ar-SA"/>
        </w:rPr>
        <w:fldChar w:fldCharType="separate"/>
      </w:r>
      <w:r w:rsidR="00BF2A7B">
        <w:rPr>
          <w:lang w:val="el-GR" w:eastAsia="ar-SA"/>
        </w:rPr>
        <w:t>2.2.3</w:t>
      </w:r>
      <w:r w:rsidR="00925B4A">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925B4A">
        <w:rPr>
          <w:bCs/>
          <w:lang w:val="el-GR" w:eastAsia="ar-SA"/>
        </w:rPr>
        <w:fldChar w:fldCharType="begin"/>
      </w:r>
      <w:r>
        <w:rPr>
          <w:bCs/>
          <w:lang w:val="el-GR" w:eastAsia="ar-SA"/>
        </w:rPr>
        <w:instrText xml:space="preserve"> REF _Ref496541309 \r \h </w:instrText>
      </w:r>
      <w:r w:rsidR="00925B4A">
        <w:rPr>
          <w:bCs/>
          <w:lang w:val="el-GR" w:eastAsia="ar-SA"/>
        </w:rPr>
      </w:r>
      <w:r w:rsidR="00925B4A">
        <w:rPr>
          <w:bCs/>
          <w:lang w:val="el-GR" w:eastAsia="ar-SA"/>
        </w:rPr>
        <w:fldChar w:fldCharType="separate"/>
      </w:r>
      <w:r w:rsidR="00BF2A7B">
        <w:rPr>
          <w:bCs/>
          <w:lang w:val="el-GR" w:eastAsia="ar-SA"/>
        </w:rPr>
        <w:t>2.2.5</w:t>
      </w:r>
      <w:r w:rsidR="00925B4A">
        <w:rPr>
          <w:bCs/>
          <w:lang w:val="el-GR" w:eastAsia="ar-SA"/>
        </w:rPr>
        <w:fldChar w:fldCharType="end"/>
      </w:r>
      <w:r w:rsidR="00925B4A">
        <w:rPr>
          <w:bCs/>
          <w:lang w:val="el-GR" w:eastAsia="ar-SA"/>
        </w:rPr>
        <w:fldChar w:fldCharType="begin"/>
      </w:r>
      <w:r>
        <w:rPr>
          <w:bCs/>
          <w:lang w:val="el-GR" w:eastAsia="ar-SA"/>
        </w:rPr>
        <w:instrText xml:space="preserve"> REF _Ref496541329 \r \h </w:instrText>
      </w:r>
      <w:r w:rsidR="00925B4A">
        <w:rPr>
          <w:bCs/>
          <w:lang w:val="el-GR" w:eastAsia="ar-SA"/>
        </w:rPr>
      </w:r>
      <w:r w:rsidR="00925B4A">
        <w:rPr>
          <w:bCs/>
          <w:lang w:val="el-GR" w:eastAsia="ar-SA"/>
        </w:rPr>
        <w:fldChar w:fldCharType="separate"/>
      </w:r>
      <w:r w:rsidR="00BF2A7B">
        <w:rPr>
          <w:bCs/>
          <w:lang w:val="el-GR" w:eastAsia="ar-SA"/>
        </w:rPr>
        <w:t>2.2.6</w:t>
      </w:r>
      <w:r w:rsidR="00925B4A">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4593CEE2" w14:textId="374BD9BB"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925B4A">
        <w:rPr>
          <w:bCs/>
          <w:lang w:val="el-GR" w:eastAsia="ar-SA"/>
        </w:rPr>
        <w:fldChar w:fldCharType="begin"/>
      </w:r>
      <w:r>
        <w:rPr>
          <w:bCs/>
          <w:lang w:val="el-GR" w:eastAsia="ar-SA"/>
        </w:rPr>
        <w:instrText xml:space="preserve"> REF _Ref74505997 \r \h </w:instrText>
      </w:r>
      <w:r w:rsidR="00925B4A">
        <w:rPr>
          <w:bCs/>
          <w:lang w:val="el-GR" w:eastAsia="ar-SA"/>
        </w:rPr>
      </w:r>
      <w:r w:rsidR="00925B4A">
        <w:rPr>
          <w:bCs/>
          <w:lang w:val="el-GR" w:eastAsia="ar-SA"/>
        </w:rPr>
        <w:fldChar w:fldCharType="separate"/>
      </w:r>
      <w:r w:rsidR="00BF2A7B">
        <w:rPr>
          <w:bCs/>
          <w:lang w:val="el-GR" w:eastAsia="ar-SA"/>
        </w:rPr>
        <w:t>2.2.9.1</w:t>
      </w:r>
      <w:r w:rsidR="00925B4A">
        <w:rPr>
          <w:bCs/>
          <w:lang w:val="el-GR" w:eastAsia="ar-SA"/>
        </w:rPr>
        <w:fldChar w:fldCharType="end"/>
      </w:r>
      <w:r>
        <w:rPr>
          <w:bCs/>
          <w:lang w:val="el-GR" w:eastAsia="ar-SA"/>
        </w:rPr>
        <w:t xml:space="preserve"> </w:t>
      </w:r>
      <w:r w:rsidRPr="0049623E">
        <w:rPr>
          <w:bCs/>
          <w:lang w:val="el-GR" w:eastAsia="ar-SA"/>
        </w:rPr>
        <w:t xml:space="preserve">και </w:t>
      </w:r>
      <w:r w:rsidR="00925B4A">
        <w:rPr>
          <w:bCs/>
          <w:lang w:val="el-GR" w:eastAsia="ar-SA"/>
        </w:rPr>
        <w:fldChar w:fldCharType="begin"/>
      </w:r>
      <w:r>
        <w:rPr>
          <w:bCs/>
          <w:lang w:val="el-GR" w:eastAsia="ar-SA"/>
        </w:rPr>
        <w:instrText xml:space="preserve"> REF _Ref40957856 \r \h </w:instrText>
      </w:r>
      <w:r w:rsidR="00925B4A">
        <w:rPr>
          <w:bCs/>
          <w:lang w:val="el-GR" w:eastAsia="ar-SA"/>
        </w:rPr>
      </w:r>
      <w:r w:rsidR="00925B4A">
        <w:rPr>
          <w:bCs/>
          <w:lang w:val="el-GR" w:eastAsia="ar-SA"/>
        </w:rPr>
        <w:fldChar w:fldCharType="separate"/>
      </w:r>
      <w:r w:rsidR="00BF2A7B">
        <w:rPr>
          <w:bCs/>
          <w:lang w:val="el-GR" w:eastAsia="ar-SA"/>
        </w:rPr>
        <w:t>2.2.9.2</w:t>
      </w:r>
      <w:r w:rsidR="00925B4A">
        <w:rPr>
          <w:bCs/>
          <w:lang w:val="el-GR" w:eastAsia="ar-SA"/>
        </w:rPr>
        <w:fldChar w:fldCharType="end"/>
      </w:r>
      <w:r w:rsidRPr="0049623E">
        <w:rPr>
          <w:bCs/>
          <w:lang w:val="el-GR" w:eastAsia="ar-SA"/>
        </w:rPr>
        <w:t xml:space="preserve">, ότι δεν συντρέχουν οι λόγοι αποκλεισμού της παραγράφου </w:t>
      </w:r>
      <w:r w:rsidR="00925B4A">
        <w:rPr>
          <w:lang w:val="el-GR" w:eastAsia="ar-SA"/>
        </w:rPr>
        <w:fldChar w:fldCharType="begin"/>
      </w:r>
      <w:r>
        <w:rPr>
          <w:lang w:val="el-GR" w:eastAsia="ar-SA"/>
        </w:rPr>
        <w:instrText xml:space="preserve"> REF _Ref496541356 \r \h </w:instrText>
      </w:r>
      <w:r w:rsidR="00925B4A">
        <w:rPr>
          <w:lang w:val="el-GR" w:eastAsia="ar-SA"/>
        </w:rPr>
      </w:r>
      <w:r w:rsidR="00925B4A">
        <w:rPr>
          <w:lang w:val="el-GR" w:eastAsia="ar-SA"/>
        </w:rPr>
        <w:fldChar w:fldCharType="separate"/>
      </w:r>
      <w:r w:rsidR="00BF2A7B">
        <w:rPr>
          <w:lang w:val="el-GR" w:eastAsia="ar-SA"/>
        </w:rPr>
        <w:t>2.2.3</w:t>
      </w:r>
      <w:r w:rsidR="00925B4A">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27485C6"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5B3CD651" w14:textId="77777777" w:rsidR="00A817FC" w:rsidRPr="00A334BA" w:rsidRDefault="00A817FC" w:rsidP="00821852">
      <w:pPr>
        <w:rPr>
          <w:lang w:val="el-GR"/>
        </w:rPr>
      </w:pPr>
    </w:p>
    <w:p w14:paraId="47F6D604" w14:textId="77777777" w:rsidR="008338F0" w:rsidRPr="00723994" w:rsidRDefault="003355E7" w:rsidP="003A109E">
      <w:pPr>
        <w:pStyle w:val="4"/>
        <w:rPr>
          <w:lang w:val="el-GR"/>
        </w:rPr>
      </w:pPr>
      <w:bookmarkStart w:id="149" w:name="_Ref74505997"/>
      <w:bookmarkStart w:id="150" w:name="_Toc97194287"/>
      <w:bookmarkStart w:id="151" w:name="_Toc147842231"/>
      <w:r w:rsidRPr="00723994">
        <w:rPr>
          <w:lang w:val="el-GR"/>
        </w:rPr>
        <w:t>Προκαταρκτική απόδειξη κατά την υποβολή προσφορών</w:t>
      </w:r>
      <w:bookmarkEnd w:id="149"/>
      <w:bookmarkEnd w:id="150"/>
      <w:bookmarkEnd w:id="151"/>
      <w:r w:rsidRPr="00723994">
        <w:rPr>
          <w:lang w:val="el-GR"/>
        </w:rPr>
        <w:t xml:space="preserve"> </w:t>
      </w:r>
    </w:p>
    <w:p w14:paraId="637D2334" w14:textId="4CD3DA40"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496541356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2.2.3</w:t>
      </w:r>
      <w:r w:rsidR="00F70E11">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925B4A">
        <w:rPr>
          <w:lang w:val="el-GR"/>
        </w:rPr>
        <w:fldChar w:fldCharType="begin"/>
      </w:r>
      <w:r w:rsidR="007E61C0">
        <w:rPr>
          <w:lang w:val="el-GR"/>
        </w:rPr>
        <w:instrText xml:space="preserve"> REF _Ref74510337 \r \h </w:instrText>
      </w:r>
      <w:r w:rsidR="00925B4A">
        <w:rPr>
          <w:lang w:val="el-GR"/>
        </w:rPr>
      </w:r>
      <w:r w:rsidR="00925B4A">
        <w:rPr>
          <w:lang w:val="el-GR"/>
        </w:rPr>
        <w:fldChar w:fldCharType="separate"/>
      </w:r>
      <w:r w:rsidR="00BF2A7B">
        <w:rPr>
          <w:lang w:val="el-GR"/>
        </w:rPr>
        <w:t>2.2.4</w:t>
      </w:r>
      <w:r w:rsidR="00925B4A">
        <w:rPr>
          <w:lang w:val="el-GR"/>
        </w:rPr>
        <w:fldChar w:fldCharType="end"/>
      </w:r>
      <w:r w:rsidRPr="00603221">
        <w:rPr>
          <w:lang w:val="el-GR"/>
        </w:rPr>
        <w:t xml:space="preserve">,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496541309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2.2.5</w:t>
      </w:r>
      <w:r w:rsidR="00F70E11">
        <w:fldChar w:fldCharType="end"/>
      </w:r>
      <w:r w:rsidRPr="00603221">
        <w:rPr>
          <w:lang w:val="el-GR"/>
        </w:rPr>
        <w:t xml:space="preserve">,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496541329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2.2.6</w:t>
      </w:r>
      <w:r w:rsidR="00F70E11">
        <w:fldChar w:fldCharType="end"/>
      </w:r>
      <w:r w:rsidRPr="00603221">
        <w:rPr>
          <w:lang w:val="el-GR"/>
        </w:rPr>
        <w:t xml:space="preserve"> και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496541343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2.2.7</w:t>
      </w:r>
      <w:r w:rsidR="00F70E11">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510086970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603221">
        <w:rPr>
          <w:lang w:val="el-GR"/>
        </w:rPr>
        <w:t>ΕΥΡΩΠΑΙΚΟ ΕΝΙΑΙΟ ΕΓΓΡΑΦΟ ΣΥΜΒΑΣΗΣ (ΕΕΕΣ)</w:t>
      </w:r>
      <w:r w:rsidR="00F70E11">
        <w:fldChar w:fldCharType="end"/>
      </w:r>
      <w:r w:rsidR="00F64037">
        <w:rPr>
          <w:lang w:val="el-GR"/>
        </w:rPr>
        <w:t xml:space="preserve">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496624736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603221">
        <w:rPr>
          <w:color w:val="000099"/>
          <w:lang w:val="el-GR"/>
        </w:rPr>
        <w:t xml:space="preserve">ΠΑΡΑΡΤΗΜΑ ΙΙI – ΕΥΡΩΠΑΙΚΟ ΕΝΙΑΙΟ ΕΓΓΡΑΦΟ ΣΥΜΒΑΣΗΣ (ΕΕΕΣ) </w:t>
      </w:r>
      <w:r w:rsidR="00F70E11">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52BC743B" w14:textId="77777777" w:rsidR="00F64037" w:rsidRPr="00B739BB" w:rsidRDefault="00F64037" w:rsidP="00B739BB">
      <w:pPr>
        <w:rPr>
          <w:lang w:val="el-GR"/>
        </w:rPr>
      </w:pPr>
    </w:p>
    <w:p w14:paraId="22C3DC51"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4EE7E3F2" w14:textId="77777777" w:rsidR="00F64037" w:rsidRDefault="00F64037" w:rsidP="00F64037">
      <w:pPr>
        <w:rPr>
          <w:lang w:val="el-GR"/>
        </w:rPr>
      </w:pPr>
      <w:r>
        <w:rPr>
          <w:lang w:val="el-GR"/>
        </w:rPr>
        <w:lastRenderedPageBreak/>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3120908F"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49568907"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17D3AB89" w14:textId="77777777"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1"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hyperlink>
      <w:hyperlink r:id="rId22"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hsppa</w:t>
        </w:r>
        <w:r w:rsidR="00E14FF7" w:rsidRPr="00E14FF7">
          <w:rPr>
            <w:rStyle w:val="-"/>
            <w:lang w:val="el-GR"/>
          </w:rPr>
          <w:t>.</w:t>
        </w:r>
        <w:r w:rsidR="00E14FF7" w:rsidRPr="00E14FF7">
          <w:rPr>
            <w:rStyle w:val="-"/>
          </w:rPr>
          <w:t>gr</w:t>
        </w:r>
        <w:r w:rsidR="00E14FF7" w:rsidRPr="00E14FF7">
          <w:rPr>
            <w:rStyle w:val="-"/>
            <w:lang w:val="el-GR"/>
          </w:rPr>
          <w:t>/</w:t>
        </w:r>
      </w:hyperlink>
    </w:p>
    <w:p w14:paraId="2E686004"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5384A99" w14:textId="77777777"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0B92C4EC"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18995699" w14:textId="77777777" w:rsidR="00F64037" w:rsidRPr="00821852" w:rsidRDefault="00F64037" w:rsidP="00B739BB">
      <w:pPr>
        <w:rPr>
          <w:iCs/>
          <w:color w:val="5B9BD5"/>
          <w:lang w:val="el-GR"/>
        </w:rPr>
      </w:pPr>
    </w:p>
    <w:p w14:paraId="4D9BDC49" w14:textId="77777777" w:rsidR="00C0210C" w:rsidRPr="009E58E5" w:rsidRDefault="00C0210C" w:rsidP="00C0210C">
      <w:pPr>
        <w:pStyle w:val="4"/>
        <w:rPr>
          <w:lang w:val="el-GR"/>
        </w:rPr>
      </w:pPr>
      <w:bookmarkStart w:id="152" w:name="_Toc74566838"/>
      <w:bookmarkStart w:id="153" w:name="_Toc74566839"/>
      <w:bookmarkStart w:id="154" w:name="_Toc74566840"/>
      <w:bookmarkStart w:id="155" w:name="_Toc74566841"/>
      <w:bookmarkStart w:id="156" w:name="_Toc74566842"/>
      <w:bookmarkStart w:id="157" w:name="_Toc74566843"/>
      <w:bookmarkStart w:id="158" w:name="_Toc74566844"/>
      <w:bookmarkStart w:id="159" w:name="_Toc74566845"/>
      <w:bookmarkStart w:id="160" w:name="_Toc74566846"/>
      <w:bookmarkStart w:id="161" w:name="_Toc74566847"/>
      <w:bookmarkStart w:id="162" w:name="_Toc74566848"/>
      <w:bookmarkStart w:id="163" w:name="_Toc74566849"/>
      <w:bookmarkStart w:id="164" w:name="_Hlk35420523"/>
      <w:bookmarkStart w:id="165" w:name="_Ref40957856"/>
      <w:bookmarkStart w:id="166" w:name="_Toc97194288"/>
      <w:bookmarkStart w:id="167" w:name="_Toc147842232"/>
      <w:bookmarkEnd w:id="152"/>
      <w:bookmarkEnd w:id="153"/>
      <w:bookmarkEnd w:id="154"/>
      <w:bookmarkEnd w:id="155"/>
      <w:bookmarkEnd w:id="156"/>
      <w:bookmarkEnd w:id="157"/>
      <w:bookmarkEnd w:id="158"/>
      <w:bookmarkEnd w:id="159"/>
      <w:bookmarkEnd w:id="160"/>
      <w:bookmarkEnd w:id="161"/>
      <w:bookmarkEnd w:id="162"/>
      <w:bookmarkEnd w:id="163"/>
      <w:r w:rsidRPr="009E58E5">
        <w:rPr>
          <w:lang w:val="el-GR"/>
        </w:rPr>
        <w:t xml:space="preserve">Αποδεικτικά μέσα </w:t>
      </w:r>
      <w:bookmarkEnd w:id="164"/>
      <w:r w:rsidRPr="009E58E5">
        <w:rPr>
          <w:lang w:val="el-GR"/>
        </w:rPr>
        <w:t>- Δικαιολογητικά προσωρινού αναδόχου</w:t>
      </w:r>
      <w:bookmarkEnd w:id="165"/>
      <w:bookmarkEnd w:id="166"/>
      <w:bookmarkEnd w:id="167"/>
    </w:p>
    <w:p w14:paraId="6F5EB8E7" w14:textId="3ECDCF16"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925B4A">
        <w:rPr>
          <w:bCs/>
          <w:lang w:val="el-GR"/>
        </w:rPr>
        <w:fldChar w:fldCharType="begin"/>
      </w:r>
      <w:r w:rsidR="00B9111A">
        <w:rPr>
          <w:bCs/>
          <w:lang w:val="el-GR"/>
        </w:rPr>
        <w:instrText xml:space="preserve"> REF _Ref67613215 \r \h </w:instrText>
      </w:r>
      <w:r w:rsidR="00925B4A">
        <w:rPr>
          <w:bCs/>
          <w:lang w:val="el-GR"/>
        </w:rPr>
      </w:r>
      <w:r w:rsidR="00925B4A">
        <w:rPr>
          <w:bCs/>
          <w:lang w:val="el-GR"/>
        </w:rPr>
        <w:fldChar w:fldCharType="separate"/>
      </w:r>
      <w:r w:rsidR="00BF2A7B">
        <w:rPr>
          <w:bCs/>
          <w:lang w:val="el-GR"/>
        </w:rPr>
        <w:t>3.2</w:t>
      </w:r>
      <w:r w:rsidR="00925B4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w:t>
      </w:r>
      <w:r w:rsidR="00B9111A" w:rsidRPr="00B9111A">
        <w:rPr>
          <w:bCs/>
          <w:lang w:val="el-GR"/>
        </w:rPr>
        <w:lastRenderedPageBreak/>
        <w:t>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1FE874B3"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33D1B764"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F75524B" w14:textId="07C1D741"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925B4A">
        <w:rPr>
          <w:bCs/>
          <w:lang w:val="el-GR"/>
        </w:rPr>
        <w:fldChar w:fldCharType="begin"/>
      </w:r>
      <w:r>
        <w:rPr>
          <w:bCs/>
          <w:lang w:val="el-GR"/>
        </w:rPr>
        <w:instrText xml:space="preserve"> REF _Ref67613215 \r \h </w:instrText>
      </w:r>
      <w:r w:rsidR="00925B4A">
        <w:rPr>
          <w:bCs/>
          <w:lang w:val="el-GR"/>
        </w:rPr>
      </w:r>
      <w:r w:rsidR="00925B4A">
        <w:rPr>
          <w:bCs/>
          <w:lang w:val="el-GR"/>
        </w:rPr>
        <w:fldChar w:fldCharType="separate"/>
      </w:r>
      <w:r w:rsidR="00BF2A7B">
        <w:rPr>
          <w:bCs/>
          <w:lang w:val="el-GR"/>
        </w:rPr>
        <w:t>3.2</w:t>
      </w:r>
      <w:r w:rsidR="00925B4A">
        <w:rPr>
          <w:bCs/>
          <w:lang w:val="el-GR"/>
        </w:rPr>
        <w:fldChar w:fldCharType="end"/>
      </w:r>
      <w:r w:rsidRPr="00B76605">
        <w:rPr>
          <w:bCs/>
          <w:lang w:val="el-GR"/>
        </w:rPr>
        <w:t xml:space="preserve"> της παρούσας.</w:t>
      </w:r>
    </w:p>
    <w:p w14:paraId="22E2CE5B"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72133AFE" w14:textId="61DBEC2F"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925B4A">
        <w:rPr>
          <w:lang w:val="el-GR"/>
        </w:rPr>
        <w:fldChar w:fldCharType="begin"/>
      </w:r>
      <w:r>
        <w:rPr>
          <w:lang w:val="el-GR"/>
        </w:rPr>
        <w:instrText xml:space="preserve"> REF _Ref496541356 \r \h </w:instrText>
      </w:r>
      <w:r w:rsidR="00925B4A">
        <w:rPr>
          <w:lang w:val="el-GR"/>
        </w:rPr>
      </w:r>
      <w:r w:rsidR="00925B4A">
        <w:rPr>
          <w:lang w:val="el-GR"/>
        </w:rPr>
        <w:fldChar w:fldCharType="separate"/>
      </w:r>
      <w:r w:rsidR="00BF2A7B">
        <w:rPr>
          <w:lang w:val="el-GR"/>
        </w:rPr>
        <w:t>2.2.3</w:t>
      </w:r>
      <w:r w:rsidR="00925B4A">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66CB1C7B" w14:textId="7EE2F917"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925B4A">
        <w:rPr>
          <w:color w:val="000000"/>
          <w:lang w:val="el-GR"/>
        </w:rPr>
        <w:fldChar w:fldCharType="begin"/>
      </w:r>
      <w:r>
        <w:rPr>
          <w:color w:val="000000"/>
          <w:lang w:val="el-GR"/>
        </w:rPr>
        <w:instrText xml:space="preserve"> REF _Ref496540586 \r \h </w:instrText>
      </w:r>
      <w:r w:rsidR="00925B4A">
        <w:rPr>
          <w:color w:val="000000"/>
          <w:lang w:val="el-GR"/>
        </w:rPr>
      </w:r>
      <w:r w:rsidR="00925B4A">
        <w:rPr>
          <w:color w:val="000000"/>
          <w:lang w:val="el-GR"/>
        </w:rPr>
        <w:fldChar w:fldCharType="separate"/>
      </w:r>
      <w:r w:rsidR="00BF2A7B">
        <w:rPr>
          <w:color w:val="000000"/>
          <w:lang w:val="el-GR"/>
        </w:rPr>
        <w:t>2.2.3.3</w:t>
      </w:r>
      <w:r w:rsidR="00925B4A">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925B4A">
        <w:rPr>
          <w:color w:val="000000"/>
          <w:lang w:val="el-GR"/>
        </w:rPr>
        <w:fldChar w:fldCharType="begin"/>
      </w:r>
      <w:r>
        <w:rPr>
          <w:color w:val="000000"/>
          <w:lang w:val="el-GR"/>
        </w:rPr>
        <w:instrText xml:space="preserve"> REF _Ref496540586 \r \h </w:instrText>
      </w:r>
      <w:r w:rsidR="00925B4A">
        <w:rPr>
          <w:color w:val="000000"/>
          <w:lang w:val="el-GR"/>
        </w:rPr>
      </w:r>
      <w:r w:rsidR="00925B4A">
        <w:rPr>
          <w:color w:val="000000"/>
          <w:lang w:val="el-GR"/>
        </w:rPr>
        <w:fldChar w:fldCharType="separate"/>
      </w:r>
      <w:r w:rsidR="00BF2A7B">
        <w:rPr>
          <w:color w:val="000000"/>
          <w:lang w:val="el-GR"/>
        </w:rPr>
        <w:t>2.2.3.3</w:t>
      </w:r>
      <w:r w:rsidR="00925B4A">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19107E6A" w14:textId="77777777" w:rsidR="00C27CEC" w:rsidRPr="00BD65F6" w:rsidRDefault="00C27CEC" w:rsidP="00C27CEC">
      <w:pPr>
        <w:rPr>
          <w:lang w:val="el-GR"/>
        </w:rPr>
      </w:pPr>
      <w:r>
        <w:rPr>
          <w:color w:val="000000"/>
          <w:lang w:val="el-GR"/>
        </w:rPr>
        <w:t>Ειδικότερα οι οικονομικοί φορείς προσκομίζουν:</w:t>
      </w:r>
    </w:p>
    <w:p w14:paraId="28CE7948" w14:textId="57BC4598" w:rsidR="00C27CEC" w:rsidRDefault="00C27CEC" w:rsidP="00C27CEC">
      <w:pPr>
        <w:rPr>
          <w:color w:val="000000"/>
          <w:lang w:val="el-GR"/>
        </w:rPr>
      </w:pPr>
      <w:r>
        <w:rPr>
          <w:b/>
          <w:bCs/>
          <w:lang w:val="el-GR"/>
        </w:rPr>
        <w:t>α)</w:t>
      </w:r>
      <w:r>
        <w:rPr>
          <w:lang w:val="el-GR"/>
        </w:rPr>
        <w:t xml:space="preserve"> για την παράγραφο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74507429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b/>
          <w:bCs/>
          <w:lang w:val="el-GR"/>
        </w:rPr>
        <w:t>2.2.3.1</w:t>
      </w:r>
      <w:r w:rsidR="00F70E11">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140F91A8" w14:textId="209DB91C"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74507429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2.2.3.1</w:t>
      </w:r>
      <w:r w:rsidR="00F70E11">
        <w:fldChar w:fldCharType="end"/>
      </w:r>
      <w:r w:rsidRPr="00C27CEC">
        <w:rPr>
          <w:color w:val="000000"/>
          <w:lang w:val="el-GR"/>
        </w:rPr>
        <w:t>,</w:t>
      </w:r>
    </w:p>
    <w:p w14:paraId="34538CFC" w14:textId="0AF0B318"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503518036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b/>
          <w:bCs/>
          <w:color w:val="000000"/>
          <w:lang w:val="el-GR"/>
        </w:rPr>
        <w:t>2.2.3.2</w:t>
      </w:r>
      <w:r w:rsidR="00F70E11">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να είναι εν ισχύ κατά το χρόνο υποβολής του, άλλως, στην </w:t>
      </w:r>
      <w:r w:rsidRPr="005609B2">
        <w:rPr>
          <w:color w:val="000000"/>
          <w:lang w:val="el-GR"/>
        </w:rPr>
        <w:lastRenderedPageBreak/>
        <w:t>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3"/>
      </w:r>
      <w:r w:rsidRPr="005609B2">
        <w:rPr>
          <w:color w:val="000000"/>
          <w:lang w:val="el-GR"/>
        </w:rPr>
        <w:t xml:space="preserve">  </w:t>
      </w:r>
    </w:p>
    <w:p w14:paraId="045466CF"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34F8BCB6" w14:textId="359EDD7D"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503518036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color w:val="000000"/>
          <w:lang w:val="el-GR"/>
        </w:rPr>
        <w:t>2.2.3.2</w:t>
      </w:r>
      <w:r w:rsidR="00F70E11">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56C5DB8" w14:textId="6B305351"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503518036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b/>
          <w:bCs/>
          <w:color w:val="000000"/>
          <w:lang w:val="el-GR"/>
        </w:rPr>
        <w:t>2.2.3.2</w:t>
      </w:r>
      <w:r w:rsidR="00F70E11">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6954403F" w14:textId="6F9FEC07"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503518036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color w:val="000000"/>
          <w:lang w:val="el-GR"/>
        </w:rPr>
        <w:t>2.2.3.2</w:t>
      </w:r>
      <w:r w:rsidR="00F70E11">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60319A02" w14:textId="4E793D7A"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925B4A">
        <w:rPr>
          <w:color w:val="000000"/>
          <w:lang w:val="el-GR"/>
        </w:rPr>
        <w:fldChar w:fldCharType="begin"/>
      </w:r>
      <w:r w:rsidR="00614898">
        <w:rPr>
          <w:color w:val="000000"/>
          <w:lang w:val="el-GR"/>
        </w:rPr>
        <w:instrText xml:space="preserve"> REF _Ref496540586 \r \h </w:instrText>
      </w:r>
      <w:r w:rsidR="00925B4A">
        <w:rPr>
          <w:color w:val="000000"/>
          <w:lang w:val="el-GR"/>
        </w:rPr>
      </w:r>
      <w:r w:rsidR="00925B4A">
        <w:rPr>
          <w:color w:val="000000"/>
          <w:lang w:val="el-GR"/>
        </w:rPr>
        <w:fldChar w:fldCharType="separate"/>
      </w:r>
      <w:r w:rsidR="00BF2A7B">
        <w:rPr>
          <w:color w:val="000000"/>
          <w:lang w:val="el-GR"/>
        </w:rPr>
        <w:t>2.2.3.3</w:t>
      </w:r>
      <w:r w:rsidR="00925B4A">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69EE38DC"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73082C9B" w14:textId="77777777" w:rsidR="008E444E" w:rsidRDefault="008E444E" w:rsidP="008E444E">
      <w:pPr>
        <w:rPr>
          <w:b/>
          <w:lang w:val="el-GR"/>
        </w:rPr>
      </w:pPr>
      <w:bookmarkStart w:id="168"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68"/>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1BA42A9A"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40305D4"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03034C1E"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308BD3EC" w14:textId="360FDC6C"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sidR="00925B4A">
        <w:rPr>
          <w:color w:val="000000"/>
          <w:lang w:val="el-GR"/>
        </w:rPr>
        <w:fldChar w:fldCharType="begin"/>
      </w:r>
      <w:r>
        <w:rPr>
          <w:color w:val="000000"/>
          <w:lang w:val="el-GR"/>
        </w:rPr>
        <w:instrText xml:space="preserve"> REF _Ref496540586 \r \h </w:instrText>
      </w:r>
      <w:r w:rsidR="00925B4A">
        <w:rPr>
          <w:color w:val="000000"/>
          <w:lang w:val="el-GR"/>
        </w:rPr>
      </w:r>
      <w:r w:rsidR="00925B4A">
        <w:rPr>
          <w:color w:val="000000"/>
          <w:lang w:val="el-GR"/>
        </w:rPr>
        <w:fldChar w:fldCharType="separate"/>
      </w:r>
      <w:r w:rsidR="00BF2A7B">
        <w:rPr>
          <w:color w:val="000000"/>
          <w:lang w:val="el-GR"/>
        </w:rPr>
        <w:t>2.2.3.3</w:t>
      </w:r>
      <w:r w:rsidR="00925B4A">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7F4DC0FA" w14:textId="0DFD20A8"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925B4A">
        <w:rPr>
          <w:lang w:val="el-GR"/>
        </w:rPr>
        <w:fldChar w:fldCharType="begin"/>
      </w:r>
      <w:r>
        <w:rPr>
          <w:lang w:val="el-GR"/>
        </w:rPr>
        <w:instrText xml:space="preserve"> REF _Ref496540821 \r \h </w:instrText>
      </w:r>
      <w:r w:rsidR="00925B4A">
        <w:rPr>
          <w:lang w:val="el-GR"/>
        </w:rPr>
      </w:r>
      <w:r w:rsidR="00925B4A">
        <w:rPr>
          <w:lang w:val="el-GR"/>
        </w:rPr>
        <w:fldChar w:fldCharType="separate"/>
      </w:r>
      <w:r w:rsidR="00BF2A7B">
        <w:rPr>
          <w:lang w:val="el-GR"/>
        </w:rPr>
        <w:t>2.2.3.7</w:t>
      </w:r>
      <w:r w:rsidR="00925B4A">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64F12929" w14:textId="77777777" w:rsidR="004D042A" w:rsidRPr="00DD1A4B" w:rsidRDefault="004D042A">
      <w:pPr>
        <w:rPr>
          <w:b/>
          <w:bCs/>
          <w:lang w:val="el-GR"/>
        </w:rPr>
      </w:pPr>
    </w:p>
    <w:p w14:paraId="12C4EAEE" w14:textId="565DCBEB"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925B4A">
        <w:rPr>
          <w:b/>
          <w:lang w:val="el-GR"/>
        </w:rPr>
        <w:fldChar w:fldCharType="begin"/>
      </w:r>
      <w:r w:rsidR="007E61C0">
        <w:rPr>
          <w:b/>
          <w:lang w:val="el-GR"/>
        </w:rPr>
        <w:instrText xml:space="preserve"> REF _Ref74510337 \r \h </w:instrText>
      </w:r>
      <w:r w:rsidR="00925B4A">
        <w:rPr>
          <w:b/>
          <w:lang w:val="el-GR"/>
        </w:rPr>
      </w:r>
      <w:r w:rsidR="00925B4A">
        <w:rPr>
          <w:b/>
          <w:lang w:val="el-GR"/>
        </w:rPr>
        <w:fldChar w:fldCharType="separate"/>
      </w:r>
      <w:r w:rsidR="00BF2A7B">
        <w:rPr>
          <w:b/>
          <w:lang w:val="el-GR"/>
        </w:rPr>
        <w:t>2.2.4</w:t>
      </w:r>
      <w:r w:rsidR="00925B4A">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69" w:name="_Hlk67663604"/>
      <w:r w:rsidR="00A61AA7" w:rsidRPr="00603221">
        <w:rPr>
          <w:b/>
          <w:lang w:val="el-GR"/>
        </w:rPr>
        <w:t xml:space="preserve">οι οικονομικοί φορείς </w:t>
      </w:r>
      <w:bookmarkEnd w:id="169"/>
      <w:r w:rsidR="00A61AA7" w:rsidRPr="00603221">
        <w:rPr>
          <w:b/>
          <w:lang w:val="el-GR"/>
        </w:rPr>
        <w:t>προσκομίζουν τα αναφερόμενα στον κατωτέρω πίνακα :</w:t>
      </w:r>
    </w:p>
    <w:p w14:paraId="2775688E" w14:textId="77777777"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1D3CD2" w14:paraId="0101F113" w14:textId="77777777" w:rsidTr="009C5EA6">
        <w:trPr>
          <w:trHeight w:val="711"/>
        </w:trPr>
        <w:tc>
          <w:tcPr>
            <w:tcW w:w="675" w:type="dxa"/>
            <w:shd w:val="clear" w:color="auto" w:fill="D9D9D9"/>
          </w:tcPr>
          <w:p w14:paraId="5E38DCFC" w14:textId="77777777" w:rsidR="00D56132" w:rsidRPr="00603221" w:rsidRDefault="00D56132" w:rsidP="009C5EA6">
            <w:pPr>
              <w:rPr>
                <w:b/>
              </w:rPr>
            </w:pPr>
            <w:r w:rsidRPr="00603221">
              <w:rPr>
                <w:b/>
                <w:lang w:val="el-GR"/>
              </w:rPr>
              <w:lastRenderedPageBreak/>
              <w:t>1</w:t>
            </w:r>
            <w:r w:rsidRPr="00603221">
              <w:rPr>
                <w:b/>
              </w:rPr>
              <w:t>.</w:t>
            </w:r>
          </w:p>
        </w:tc>
        <w:tc>
          <w:tcPr>
            <w:tcW w:w="9180" w:type="dxa"/>
            <w:shd w:val="clear" w:color="auto" w:fill="D9D9D9"/>
          </w:tcPr>
          <w:p w14:paraId="4682A1BD" w14:textId="77777777"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3F52E7">
              <w:rPr>
                <w:b/>
                <w:bCs/>
                <w:lang w:val="el-GR"/>
              </w:rPr>
              <w:t>παροχής συμβουλευτικών υπηρεσιών</w:t>
            </w:r>
            <w:r w:rsidR="00372DB8">
              <w:rPr>
                <w:b/>
                <w:bCs/>
                <w:lang w:val="el-GR"/>
              </w:rPr>
              <w:t>.</w:t>
            </w:r>
          </w:p>
          <w:p w14:paraId="1C83A29C"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1D3CD2" w14:paraId="2A86D0E2" w14:textId="77777777" w:rsidTr="009C5EA6">
        <w:trPr>
          <w:trHeight w:val="1480"/>
        </w:trPr>
        <w:tc>
          <w:tcPr>
            <w:tcW w:w="675" w:type="dxa"/>
          </w:tcPr>
          <w:p w14:paraId="428A146F" w14:textId="77777777" w:rsidR="00D56132" w:rsidRPr="00603221" w:rsidRDefault="00D56132" w:rsidP="009C5EA6">
            <w:pPr>
              <w:rPr>
                <w:lang w:val="el-GR"/>
              </w:rPr>
            </w:pPr>
            <w:r w:rsidRPr="00603221">
              <w:rPr>
                <w:lang w:val="el-GR"/>
              </w:rPr>
              <w:t>1.1</w:t>
            </w:r>
          </w:p>
        </w:tc>
        <w:tc>
          <w:tcPr>
            <w:tcW w:w="9180" w:type="dxa"/>
          </w:tcPr>
          <w:p w14:paraId="463EB87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F36D5B6"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25B1A154" w14:textId="77777777" w:rsidR="00D05C7B" w:rsidRPr="00603221" w:rsidRDefault="00D05C7B" w:rsidP="00282306">
            <w:pPr>
              <w:autoSpaceDE w:val="0"/>
              <w:autoSpaceDN w:val="0"/>
              <w:adjustRightInd w:val="0"/>
              <w:spacing w:after="0"/>
              <w:rPr>
                <w:lang w:val="el-GR" w:eastAsia="el-GR"/>
              </w:rPr>
            </w:pPr>
          </w:p>
        </w:tc>
      </w:tr>
    </w:tbl>
    <w:p w14:paraId="11083EE1" w14:textId="77777777" w:rsidR="0041248A" w:rsidRDefault="0041248A">
      <w:pPr>
        <w:rPr>
          <w:b/>
          <w:lang w:val="el-GR"/>
        </w:rPr>
      </w:pPr>
    </w:p>
    <w:p w14:paraId="0460E9E0" w14:textId="77777777" w:rsidR="00282306" w:rsidRPr="0041248A" w:rsidRDefault="00282306" w:rsidP="00282306">
      <w:pPr>
        <w:rPr>
          <w:bCs/>
          <w:lang w:val="el-GR"/>
        </w:rPr>
      </w:pPr>
      <w:bookmarkStart w:id="170"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0"/>
    <w:p w14:paraId="14F8E954" w14:textId="77777777" w:rsidR="00270326" w:rsidRPr="00603221" w:rsidRDefault="00270326">
      <w:pPr>
        <w:rPr>
          <w:lang w:val="el-GR"/>
        </w:rPr>
      </w:pPr>
    </w:p>
    <w:p w14:paraId="2C1C02C6" w14:textId="250131D9"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496541508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b/>
          <w:lang w:val="el-GR"/>
        </w:rPr>
        <w:t>2.2.5</w:t>
      </w:r>
      <w:r w:rsidR="00F70E11">
        <w:fldChar w:fldCharType="end"/>
      </w:r>
      <w:r w:rsidRPr="00603221">
        <w:rPr>
          <w:b/>
          <w:lang w:val="el-GR"/>
        </w:rPr>
        <w:t xml:space="preserve"> </w:t>
      </w:r>
      <w:bookmarkStart w:id="171"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1D3CD2" w14:paraId="64E8B77A" w14:textId="77777777" w:rsidTr="009C5EA6">
        <w:trPr>
          <w:trHeight w:val="711"/>
        </w:trPr>
        <w:tc>
          <w:tcPr>
            <w:tcW w:w="675" w:type="dxa"/>
            <w:shd w:val="clear" w:color="auto" w:fill="D9D9D9"/>
          </w:tcPr>
          <w:bookmarkEnd w:id="171"/>
          <w:p w14:paraId="49A335CE"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553EB71" w14:textId="77777777" w:rsidR="00DB5A15" w:rsidRPr="00DB5A15" w:rsidRDefault="00FF5678" w:rsidP="00DB5A15">
            <w:pPr>
              <w:rPr>
                <w:color w:val="26282A"/>
                <w:lang w:val="el-GR" w:eastAsia="en-GB"/>
              </w:rPr>
            </w:pPr>
            <w:r w:rsidRPr="00D6202B">
              <w:rPr>
                <w:b/>
                <w:bCs/>
                <w:lang w:val="el-GR"/>
              </w:rPr>
              <w:t xml:space="preserve">Οι οικονομικοί φορείς που συμμετέχουν στη διαδικασία σύναψης της παρούσας απαιτείται να έχουν </w:t>
            </w:r>
            <w:r w:rsidR="00DB5A15" w:rsidRPr="00773F41">
              <w:rPr>
                <w:lang w:val="el-GR"/>
              </w:rPr>
              <w:t>ά</w:t>
            </w:r>
            <w:r w:rsidR="00DB5A15" w:rsidRPr="00BC6C9C">
              <w:rPr>
                <w:color w:val="000000"/>
                <w:lang w:val="el-GR" w:eastAsia="en-GB"/>
              </w:rPr>
              <w:t>θροισμα</w:t>
            </w:r>
            <w:r w:rsidR="00DB5A15" w:rsidRPr="00DB5A15">
              <w:rPr>
                <w:color w:val="000000"/>
                <w:lang w:val="el-GR" w:eastAsia="en-GB"/>
              </w:rPr>
              <w:t xml:space="preserve"> κύκλου εργασιών των τριών τελευταίων διαχειριστικών χρήσεων</w:t>
            </w:r>
            <w:r w:rsidR="00DB5A15" w:rsidRPr="00DB5A15">
              <w:rPr>
                <w:color w:val="000000"/>
                <w:lang w:eastAsia="en-GB"/>
              </w:rPr>
              <w:t> </w:t>
            </w:r>
            <w:bookmarkStart w:id="172" w:name="m_7156982799556942414__Hlk114750669"/>
            <w:r w:rsidR="00DB5A15" w:rsidRPr="00DB5A15">
              <w:rPr>
                <w:color w:val="222222"/>
                <w:lang w:val="el-GR" w:eastAsia="en-GB"/>
              </w:rPr>
              <w:t>(2020,2021,2022)</w:t>
            </w:r>
            <w:r w:rsidR="00DB5A15" w:rsidRPr="00DB5A15">
              <w:rPr>
                <w:color w:val="222222"/>
                <w:lang w:eastAsia="en-GB"/>
              </w:rPr>
              <w:t> </w:t>
            </w:r>
            <w:bookmarkEnd w:id="172"/>
            <w:r w:rsidR="00DB5A15" w:rsidRPr="00DB5A15">
              <w:rPr>
                <w:color w:val="000000"/>
                <w:lang w:val="el-GR" w:eastAsia="en-GB"/>
              </w:rPr>
              <w:t xml:space="preserve">ή για όσο διάστημα ασκούν την επιχειρηματική τους δράση εφόσον είναι μικρότερο των τριών ετών, τουλάχιστον ίσου με το </w:t>
            </w:r>
            <w:r w:rsidR="008E188D">
              <w:rPr>
                <w:color w:val="000000"/>
                <w:lang w:val="el-GR" w:eastAsia="en-GB"/>
              </w:rPr>
              <w:t>εκατόν σαράντα</w:t>
            </w:r>
            <w:r w:rsidR="00DB5A15" w:rsidRPr="00DB5A15">
              <w:rPr>
                <w:color w:val="000000"/>
                <w:lang w:val="el-GR" w:eastAsia="en-GB"/>
              </w:rPr>
              <w:t xml:space="preserve"> τοις εκατό (</w:t>
            </w:r>
            <w:r w:rsidR="008E188D" w:rsidRPr="008E188D">
              <w:rPr>
                <w:color w:val="000000"/>
                <w:lang w:val="el-GR" w:eastAsia="en-GB"/>
              </w:rPr>
              <w:t>140</w:t>
            </w:r>
            <w:r w:rsidR="00DB5A15" w:rsidRPr="00DB5A15">
              <w:rPr>
                <w:color w:val="000000"/>
                <w:lang w:val="el-GR" w:eastAsia="en-GB"/>
              </w:rPr>
              <w:t>%) του προϋπολογισμού του υπό ανάθεση έργου μη συμπεριλαμβανομένου ΦΠΑ.</w:t>
            </w:r>
          </w:p>
          <w:p w14:paraId="4F7C0C17" w14:textId="77777777" w:rsidR="00D56132" w:rsidRPr="00603221" w:rsidRDefault="00DB5A15" w:rsidP="009C5EA6">
            <w:pPr>
              <w:autoSpaceDE w:val="0"/>
              <w:autoSpaceDN w:val="0"/>
              <w:adjustRightInd w:val="0"/>
              <w:rPr>
                <w:lang w:val="el-GR" w:eastAsia="el-GR"/>
              </w:rPr>
            </w:pPr>
            <w:r w:rsidRPr="00DB5A15">
              <w:rPr>
                <w:color w:val="000000"/>
                <w:lang w:val="el-GR" w:eastAsia="en-GB"/>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D56132" w:rsidRPr="001D3CD2" w14:paraId="5DB734A3"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ED3BD74"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2C17E7D4" w14:textId="77777777" w:rsidR="00DB5A15" w:rsidRPr="00DB5A15" w:rsidRDefault="00DB5A15" w:rsidP="00DB5A15">
            <w:pPr>
              <w:suppressAutoHyphens w:val="0"/>
              <w:spacing w:before="100" w:beforeAutospacing="1" w:after="100" w:afterAutospacing="1"/>
              <w:ind w:left="142"/>
              <w:rPr>
                <w:color w:val="26282A"/>
                <w:lang w:val="el-GR" w:eastAsia="en-GB"/>
              </w:rPr>
            </w:pPr>
            <w:r w:rsidRPr="00DB5A15">
              <w:rPr>
                <w:color w:val="26282A"/>
                <w:lang w:val="el-GR" w:eastAsia="en-GB"/>
              </w:rPr>
              <w:t>-</w:t>
            </w:r>
            <w:r w:rsidRPr="00DB5A15">
              <w:rPr>
                <w:color w:val="26282A"/>
                <w:lang w:eastAsia="en-GB"/>
              </w:rPr>
              <w:t> </w:t>
            </w:r>
            <w:r w:rsidRPr="00DB5A15">
              <w:rPr>
                <w:color w:val="26282A"/>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(2020,2021,2022) ή για όσο διάστημα ασκούν την επιχειρηματική τους δράση εφόσον είναι μικρότερο των τριών ετών.</w:t>
            </w:r>
          </w:p>
          <w:p w14:paraId="2C257DF1" w14:textId="77777777" w:rsidR="00DB5A15" w:rsidRPr="00DB5A15" w:rsidRDefault="00DB5A15" w:rsidP="00DB5A15">
            <w:pPr>
              <w:suppressAutoHyphens w:val="0"/>
              <w:spacing w:before="100" w:beforeAutospacing="1" w:after="100" w:afterAutospacing="1"/>
              <w:ind w:left="142"/>
              <w:rPr>
                <w:color w:val="26282A"/>
                <w:lang w:val="el-GR" w:eastAsia="en-GB"/>
              </w:rPr>
            </w:pPr>
            <w:r w:rsidRPr="00DB5A15">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για το εν λόγω έτος.</w:t>
            </w:r>
          </w:p>
          <w:p w14:paraId="355D5CCB" w14:textId="77777777" w:rsidR="00DB5A15" w:rsidRPr="00DB5A15" w:rsidRDefault="00DB5A15" w:rsidP="00DB5A15">
            <w:pPr>
              <w:suppressAutoHyphens w:val="0"/>
              <w:spacing w:before="100" w:beforeAutospacing="1" w:after="100" w:afterAutospacing="1"/>
              <w:ind w:left="142"/>
              <w:rPr>
                <w:color w:val="26282A"/>
                <w:lang w:val="el-GR" w:eastAsia="en-GB"/>
              </w:rPr>
            </w:pPr>
            <w:r w:rsidRPr="00DB5A15">
              <w:rPr>
                <w:color w:val="26282A"/>
                <w:lang w:val="el-GR" w:eastAsia="en-GB"/>
              </w:rPr>
              <w:t xml:space="preserve">Εάν ο προσφέρων δεν υποχρεούται στην έκδοση ισολογισμού καταθέτει αντίγραφα των </w:t>
            </w:r>
            <w:r w:rsidRPr="00DB5A15">
              <w:rPr>
                <w:color w:val="26282A"/>
                <w:lang w:val="el-GR" w:eastAsia="en-GB"/>
              </w:rPr>
              <w:lastRenderedPageBreak/>
              <w:t>δηλώσεων Ε3 για τις τρεις τελευταίες χρήσεις (2020,2021,2022).</w:t>
            </w:r>
          </w:p>
          <w:p w14:paraId="59BDB435" w14:textId="77777777" w:rsidR="00D56132" w:rsidRPr="00603221" w:rsidRDefault="00DB5A15" w:rsidP="008E188D">
            <w:pPr>
              <w:autoSpaceDE w:val="0"/>
              <w:autoSpaceDN w:val="0"/>
              <w:adjustRightInd w:val="0"/>
              <w:rPr>
                <w:b/>
                <w:lang w:val="el-GR" w:eastAsia="el-GR"/>
              </w:rPr>
            </w:pPr>
            <w:r w:rsidRPr="00DB5A15">
              <w:rPr>
                <w:color w:val="26282A"/>
                <w:lang w:val="el-GR" w:eastAsia="en-GB"/>
              </w:rPr>
              <w:t>-</w:t>
            </w:r>
            <w:r w:rsidRPr="00DB5A15">
              <w:rPr>
                <w:color w:val="26282A"/>
                <w:lang w:eastAsia="en-GB"/>
              </w:rPr>
              <w:t>   </w:t>
            </w:r>
            <w:r w:rsidRPr="00DB5A15">
              <w:rPr>
                <w:color w:val="26282A"/>
                <w:lang w:val="el-GR" w:eastAsia="en-GB"/>
              </w:rPr>
              <w:t>Υπεύθυνη δήλωση, όπου θα δηλώνεται ότι, το άθροισμα του κύκλου εργασιών του προσφέροντος οικονομικού φορέα κατά τις τρεις (3) τελευταίες διαχειριστικές χρήσεις</w:t>
            </w:r>
            <w:r w:rsidRPr="00DB5A15">
              <w:rPr>
                <w:color w:val="26282A"/>
                <w:lang w:eastAsia="en-GB"/>
              </w:rPr>
              <w:t> </w:t>
            </w:r>
            <w:bookmarkStart w:id="173" w:name="m_7156982799556942414__Hlk120794400"/>
            <w:r w:rsidRPr="00DB5A15">
              <w:rPr>
                <w:color w:val="222222"/>
                <w:lang w:val="el-GR" w:eastAsia="en-GB"/>
              </w:rPr>
              <w:t>(2020,2021,2022)</w:t>
            </w:r>
            <w:r w:rsidRPr="00DB5A15">
              <w:rPr>
                <w:color w:val="222222"/>
                <w:lang w:eastAsia="en-GB"/>
              </w:rPr>
              <w:t> </w:t>
            </w:r>
            <w:bookmarkEnd w:id="173"/>
            <w:r w:rsidRPr="00DB5A15">
              <w:rPr>
                <w:color w:val="26282A"/>
                <w:lang w:val="el-GR" w:eastAsia="en-GB"/>
              </w:rPr>
              <w:t xml:space="preserve">ή για όσο διάστημα ασκεί την επιχειρησιακή του δράση εφόσον αυτό είναι μικρότερο, είναι τουλάχιστον ίσος με το </w:t>
            </w:r>
            <w:r w:rsidR="008E188D">
              <w:rPr>
                <w:color w:val="26282A"/>
                <w:lang w:val="el-GR" w:eastAsia="en-GB"/>
              </w:rPr>
              <w:t>εκατόν σαράντα</w:t>
            </w:r>
            <w:r w:rsidRPr="00DB5A15">
              <w:rPr>
                <w:color w:val="26282A"/>
                <w:lang w:val="el-GR" w:eastAsia="en-GB"/>
              </w:rPr>
              <w:t xml:space="preserve"> τοις εκατό (</w:t>
            </w:r>
            <w:r w:rsidR="008E188D">
              <w:rPr>
                <w:color w:val="26282A"/>
                <w:lang w:val="el-GR" w:eastAsia="en-GB"/>
              </w:rPr>
              <w:t>140</w:t>
            </w:r>
            <w:r w:rsidRPr="00DB5A15">
              <w:rPr>
                <w:color w:val="26282A"/>
                <w:lang w:val="el-GR" w:eastAsia="en-GB"/>
              </w:rPr>
              <w:t>%) του προϋπολογισμού του υπό ανάθεση έργου, μη συμπεριλαμβανομένου Φ.Π.Α.</w:t>
            </w:r>
          </w:p>
        </w:tc>
      </w:tr>
    </w:tbl>
    <w:p w14:paraId="586B33D2" w14:textId="77777777" w:rsidR="00D56132" w:rsidRPr="00603221" w:rsidRDefault="00D56132">
      <w:pPr>
        <w:rPr>
          <w:b/>
          <w:lang w:val="el-GR"/>
        </w:rPr>
      </w:pPr>
    </w:p>
    <w:p w14:paraId="23AFDAA1" w14:textId="303D0A80"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496541556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b/>
          <w:lang w:val="el-GR"/>
        </w:rPr>
        <w:t>2.2.6</w:t>
      </w:r>
      <w:r w:rsidR="00F70E11">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1D3CD2" w14:paraId="5471AD05" w14:textId="77777777" w:rsidTr="00641C65">
        <w:trPr>
          <w:trHeight w:val="758"/>
        </w:trPr>
        <w:tc>
          <w:tcPr>
            <w:tcW w:w="675" w:type="dxa"/>
            <w:shd w:val="clear" w:color="auto" w:fill="D9D9D9"/>
          </w:tcPr>
          <w:p w14:paraId="2C631613" w14:textId="77777777" w:rsidR="007340CA" w:rsidRPr="00603221" w:rsidRDefault="00C40FB9" w:rsidP="009C5EA6">
            <w:pPr>
              <w:rPr>
                <w:b/>
                <w:lang w:val="el-GR"/>
              </w:rPr>
            </w:pPr>
            <w:r w:rsidRPr="00603221">
              <w:rPr>
                <w:b/>
                <w:lang w:val="el-GR"/>
              </w:rPr>
              <w:t>3</w:t>
            </w:r>
          </w:p>
        </w:tc>
        <w:tc>
          <w:tcPr>
            <w:tcW w:w="9180" w:type="dxa"/>
            <w:shd w:val="clear" w:color="auto" w:fill="D9D9D9"/>
          </w:tcPr>
          <w:p w14:paraId="7052AA98" w14:textId="1B221577"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925B4A">
              <w:rPr>
                <w:rFonts w:cs="Tahoma"/>
                <w:b/>
                <w:sz w:val="22"/>
                <w:szCs w:val="22"/>
              </w:rPr>
              <w:fldChar w:fldCharType="begin"/>
            </w:r>
            <w:r w:rsidR="002A37B5">
              <w:rPr>
                <w:rFonts w:cs="Tahoma"/>
                <w:b/>
                <w:sz w:val="22"/>
                <w:szCs w:val="22"/>
              </w:rPr>
              <w:instrText xml:space="preserve"> REF _Ref40965350 \r \h </w:instrText>
            </w:r>
            <w:r w:rsidR="00925B4A">
              <w:rPr>
                <w:rFonts w:cs="Tahoma"/>
                <w:b/>
                <w:sz w:val="22"/>
                <w:szCs w:val="22"/>
              </w:rPr>
            </w:r>
            <w:r w:rsidR="00925B4A">
              <w:rPr>
                <w:rFonts w:cs="Tahoma"/>
                <w:b/>
                <w:sz w:val="22"/>
                <w:szCs w:val="22"/>
              </w:rPr>
              <w:fldChar w:fldCharType="separate"/>
            </w:r>
            <w:r w:rsidR="00BF2A7B">
              <w:rPr>
                <w:rFonts w:cs="Tahoma"/>
                <w:b/>
                <w:sz w:val="22"/>
                <w:szCs w:val="22"/>
              </w:rPr>
              <w:t>2.2.6.1</w:t>
            </w:r>
            <w:r w:rsidR="00925B4A">
              <w:rPr>
                <w:rFonts w:cs="Tahoma"/>
                <w:b/>
                <w:sz w:val="22"/>
                <w:szCs w:val="22"/>
              </w:rPr>
              <w:fldChar w:fldCharType="end"/>
            </w:r>
            <w:r w:rsidR="002A37B5">
              <w:rPr>
                <w:rFonts w:cs="Tahoma"/>
                <w:b/>
                <w:sz w:val="22"/>
                <w:szCs w:val="22"/>
              </w:rPr>
              <w:t>.</w:t>
            </w:r>
            <w:r w:rsidR="00BC6C9C">
              <w:rPr>
                <w:rFonts w:cs="Tahoma"/>
                <w:b/>
                <w:sz w:val="22"/>
                <w:szCs w:val="22"/>
              </w:rPr>
              <w:t xml:space="preserve"> </w:t>
            </w:r>
            <w:r w:rsidRPr="00603221">
              <w:rPr>
                <w:rFonts w:cs="Tahoma"/>
                <w:b/>
                <w:sz w:val="22"/>
                <w:szCs w:val="22"/>
              </w:rPr>
              <w:t xml:space="preserve"> </w:t>
            </w:r>
          </w:p>
          <w:p w14:paraId="2E67854D"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1D3CD2" w14:paraId="733BB636" w14:textId="77777777" w:rsidTr="009C5EA6">
        <w:tc>
          <w:tcPr>
            <w:tcW w:w="675" w:type="dxa"/>
          </w:tcPr>
          <w:p w14:paraId="28076EB0" w14:textId="77777777" w:rsidR="007340CA" w:rsidRPr="00603221" w:rsidRDefault="00C40FB9" w:rsidP="009C5EA6">
            <w:r w:rsidRPr="00603221">
              <w:rPr>
                <w:lang w:val="el-GR"/>
              </w:rPr>
              <w:t>3</w:t>
            </w:r>
            <w:r w:rsidR="007340CA" w:rsidRPr="00603221">
              <w:t>.1</w:t>
            </w:r>
          </w:p>
        </w:tc>
        <w:tc>
          <w:tcPr>
            <w:tcW w:w="9180" w:type="dxa"/>
          </w:tcPr>
          <w:p w14:paraId="402E0F8F" w14:textId="7777777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1D3CD2" w14:paraId="49752280" w14:textId="77777777" w:rsidTr="009C5EA6">
              <w:tc>
                <w:tcPr>
                  <w:tcW w:w="171" w:type="pct"/>
                  <w:shd w:val="clear" w:color="auto" w:fill="D9D9D9"/>
                </w:tcPr>
                <w:p w14:paraId="4217AE93"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21911E23"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573DEB4C"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7D78A07E"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17B1F278"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20AFA044"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0CA40CCD"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0C8BBB84"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67A55C6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4DD747D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56EAF9B0"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0F79A9D6"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1D3CD2" w14:paraId="225DED0E" w14:textId="77777777" w:rsidTr="009C5EA6">
              <w:tc>
                <w:tcPr>
                  <w:tcW w:w="171" w:type="pct"/>
                </w:tcPr>
                <w:p w14:paraId="2DB96556" w14:textId="77777777" w:rsidR="007340CA" w:rsidRPr="00603221" w:rsidRDefault="007340CA" w:rsidP="009C5EA6">
                  <w:pPr>
                    <w:tabs>
                      <w:tab w:val="left" w:pos="-2268"/>
                    </w:tabs>
                    <w:spacing w:line="276" w:lineRule="auto"/>
                    <w:rPr>
                      <w:b/>
                      <w:lang w:val="el-GR"/>
                    </w:rPr>
                  </w:pPr>
                </w:p>
              </w:tc>
              <w:tc>
                <w:tcPr>
                  <w:tcW w:w="547" w:type="pct"/>
                </w:tcPr>
                <w:p w14:paraId="3C71701B" w14:textId="77777777" w:rsidR="007340CA" w:rsidRPr="00603221" w:rsidRDefault="007340CA" w:rsidP="009C5EA6">
                  <w:pPr>
                    <w:tabs>
                      <w:tab w:val="left" w:pos="-2268"/>
                    </w:tabs>
                    <w:spacing w:line="276" w:lineRule="auto"/>
                    <w:ind w:left="-108"/>
                    <w:rPr>
                      <w:b/>
                      <w:lang w:val="el-GR"/>
                    </w:rPr>
                  </w:pPr>
                </w:p>
              </w:tc>
              <w:tc>
                <w:tcPr>
                  <w:tcW w:w="640" w:type="pct"/>
                </w:tcPr>
                <w:p w14:paraId="66E689CF" w14:textId="77777777" w:rsidR="007340CA" w:rsidRPr="00603221" w:rsidRDefault="007340CA" w:rsidP="009C5EA6">
                  <w:pPr>
                    <w:tabs>
                      <w:tab w:val="left" w:pos="-2268"/>
                    </w:tabs>
                    <w:spacing w:line="276" w:lineRule="auto"/>
                    <w:ind w:left="-108"/>
                    <w:rPr>
                      <w:b/>
                      <w:lang w:val="el-GR"/>
                    </w:rPr>
                  </w:pPr>
                </w:p>
              </w:tc>
              <w:tc>
                <w:tcPr>
                  <w:tcW w:w="645" w:type="pct"/>
                </w:tcPr>
                <w:p w14:paraId="3541A769" w14:textId="77777777" w:rsidR="007340CA" w:rsidRPr="00603221" w:rsidRDefault="007340CA" w:rsidP="009C5EA6">
                  <w:pPr>
                    <w:tabs>
                      <w:tab w:val="left" w:pos="-2268"/>
                    </w:tabs>
                    <w:spacing w:line="276" w:lineRule="auto"/>
                    <w:ind w:left="-108"/>
                    <w:rPr>
                      <w:b/>
                      <w:lang w:val="el-GR"/>
                    </w:rPr>
                  </w:pPr>
                </w:p>
              </w:tc>
              <w:tc>
                <w:tcPr>
                  <w:tcW w:w="607" w:type="pct"/>
                </w:tcPr>
                <w:p w14:paraId="32C03F7C" w14:textId="77777777" w:rsidR="007340CA" w:rsidRPr="00603221" w:rsidRDefault="007340CA" w:rsidP="009C5EA6">
                  <w:pPr>
                    <w:tabs>
                      <w:tab w:val="left" w:pos="-2268"/>
                    </w:tabs>
                    <w:spacing w:line="276" w:lineRule="auto"/>
                    <w:ind w:left="72"/>
                    <w:rPr>
                      <w:b/>
                      <w:lang w:val="el-GR"/>
                    </w:rPr>
                  </w:pPr>
                </w:p>
              </w:tc>
              <w:tc>
                <w:tcPr>
                  <w:tcW w:w="763" w:type="pct"/>
                </w:tcPr>
                <w:p w14:paraId="145057CF" w14:textId="77777777" w:rsidR="007340CA" w:rsidRPr="00603221" w:rsidRDefault="007340CA" w:rsidP="009C5EA6">
                  <w:pPr>
                    <w:tabs>
                      <w:tab w:val="left" w:pos="-2268"/>
                    </w:tabs>
                    <w:spacing w:line="276" w:lineRule="auto"/>
                    <w:rPr>
                      <w:b/>
                      <w:lang w:val="el-GR"/>
                    </w:rPr>
                  </w:pPr>
                </w:p>
              </w:tc>
              <w:tc>
                <w:tcPr>
                  <w:tcW w:w="845" w:type="pct"/>
                </w:tcPr>
                <w:p w14:paraId="694558EB" w14:textId="77777777" w:rsidR="007340CA" w:rsidRPr="00603221" w:rsidRDefault="007340CA" w:rsidP="009C5EA6">
                  <w:pPr>
                    <w:tabs>
                      <w:tab w:val="left" w:pos="-2268"/>
                    </w:tabs>
                    <w:spacing w:line="276" w:lineRule="auto"/>
                    <w:rPr>
                      <w:b/>
                      <w:lang w:val="el-GR"/>
                    </w:rPr>
                  </w:pPr>
                </w:p>
              </w:tc>
              <w:tc>
                <w:tcPr>
                  <w:tcW w:w="781" w:type="pct"/>
                </w:tcPr>
                <w:p w14:paraId="24711C78" w14:textId="77777777" w:rsidR="007340CA" w:rsidRPr="00603221" w:rsidRDefault="007340CA" w:rsidP="009C5EA6">
                  <w:pPr>
                    <w:tabs>
                      <w:tab w:val="left" w:pos="-2268"/>
                    </w:tabs>
                    <w:spacing w:line="276" w:lineRule="auto"/>
                    <w:rPr>
                      <w:b/>
                      <w:lang w:val="el-GR"/>
                    </w:rPr>
                  </w:pPr>
                </w:p>
              </w:tc>
            </w:tr>
          </w:tbl>
          <w:p w14:paraId="085BF42D" w14:textId="77777777" w:rsidR="007340CA" w:rsidRPr="00603221" w:rsidRDefault="007340CA" w:rsidP="009C5EA6">
            <w:pPr>
              <w:pStyle w:val="Tabletext"/>
              <w:spacing w:line="276" w:lineRule="auto"/>
              <w:jc w:val="both"/>
              <w:rPr>
                <w:rFonts w:cs="Tahoma"/>
                <w:sz w:val="22"/>
                <w:szCs w:val="22"/>
              </w:rPr>
            </w:pPr>
          </w:p>
          <w:p w14:paraId="4AB31DC4"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5489C39D" w14:textId="77777777" w:rsidR="007340CA" w:rsidRPr="00603221" w:rsidRDefault="007340C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44224EF4" w14:textId="77777777" w:rsidR="007340CA" w:rsidRPr="00FF5678" w:rsidRDefault="007340C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1D3CD2" w14:paraId="75A11873" w14:textId="77777777" w:rsidTr="009C5EA6">
        <w:tc>
          <w:tcPr>
            <w:tcW w:w="675" w:type="dxa"/>
            <w:shd w:val="clear" w:color="auto" w:fill="D9D9D9"/>
          </w:tcPr>
          <w:p w14:paraId="54CA3212"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6BEFD180" w14:textId="2022F162"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925B4A">
              <w:rPr>
                <w:b/>
                <w:bCs/>
                <w:lang w:val="el-GR" w:eastAsia="el-GR"/>
              </w:rPr>
              <w:fldChar w:fldCharType="begin"/>
            </w:r>
            <w:r w:rsidR="00F05738">
              <w:rPr>
                <w:b/>
                <w:bCs/>
                <w:lang w:val="el-GR" w:eastAsia="el-GR"/>
              </w:rPr>
              <w:instrText xml:space="preserve"> REF _Ref122528826 \r \h </w:instrText>
            </w:r>
            <w:r w:rsidR="00925B4A">
              <w:rPr>
                <w:b/>
                <w:bCs/>
                <w:lang w:val="el-GR" w:eastAsia="el-GR"/>
              </w:rPr>
            </w:r>
            <w:r w:rsidR="00925B4A">
              <w:rPr>
                <w:b/>
                <w:bCs/>
                <w:lang w:val="el-GR" w:eastAsia="el-GR"/>
              </w:rPr>
              <w:fldChar w:fldCharType="separate"/>
            </w:r>
            <w:r w:rsidR="00BF2A7B">
              <w:rPr>
                <w:b/>
                <w:bCs/>
                <w:lang w:val="el-GR" w:eastAsia="el-GR"/>
              </w:rPr>
              <w:t>2.2.6.2</w:t>
            </w:r>
            <w:r w:rsidR="00925B4A">
              <w:rPr>
                <w:b/>
                <w:bCs/>
                <w:lang w:val="el-GR" w:eastAsia="el-GR"/>
              </w:rPr>
              <w:fldChar w:fldCharType="end"/>
            </w:r>
          </w:p>
          <w:p w14:paraId="6A450A18" w14:textId="77777777"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1D3CD2" w14:paraId="38F16270" w14:textId="77777777" w:rsidTr="009C5EA6">
        <w:trPr>
          <w:trHeight w:val="1063"/>
        </w:trPr>
        <w:tc>
          <w:tcPr>
            <w:tcW w:w="675" w:type="dxa"/>
          </w:tcPr>
          <w:p w14:paraId="4033FCE5" w14:textId="77777777" w:rsidR="00135A3A" w:rsidRPr="00603221" w:rsidRDefault="00135A3A" w:rsidP="00135A3A">
            <w:r w:rsidRPr="00603221">
              <w:rPr>
                <w:lang w:val="el-GR"/>
              </w:rPr>
              <w:t>4</w:t>
            </w:r>
            <w:r w:rsidRPr="00603221">
              <w:t>.1</w:t>
            </w:r>
          </w:p>
        </w:tc>
        <w:tc>
          <w:tcPr>
            <w:tcW w:w="9180" w:type="dxa"/>
          </w:tcPr>
          <w:p w14:paraId="2579C69E"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1D3CD2" w14:paraId="45242911" w14:textId="77777777" w:rsidTr="00F05738">
              <w:trPr>
                <w:trHeight w:val="788"/>
              </w:trPr>
              <w:tc>
                <w:tcPr>
                  <w:tcW w:w="262" w:type="pct"/>
                  <w:shd w:val="clear" w:color="auto" w:fill="E0E0E0"/>
                  <w:vAlign w:val="center"/>
                </w:tcPr>
                <w:p w14:paraId="4BC564AE" w14:textId="77777777" w:rsidR="00135A3A" w:rsidRPr="00603221" w:rsidRDefault="00135A3A" w:rsidP="00135A3A">
                  <w:pPr>
                    <w:spacing w:line="276" w:lineRule="auto"/>
                  </w:pPr>
                  <w:r w:rsidRPr="00603221">
                    <w:t>Α/Α</w:t>
                  </w:r>
                </w:p>
              </w:tc>
              <w:tc>
                <w:tcPr>
                  <w:tcW w:w="1130" w:type="pct"/>
                  <w:shd w:val="clear" w:color="auto" w:fill="E0E0E0"/>
                  <w:vAlign w:val="center"/>
                </w:tcPr>
                <w:p w14:paraId="6EB43369" w14:textId="77777777" w:rsidR="00135A3A" w:rsidRPr="00603221" w:rsidRDefault="00135A3A" w:rsidP="00135A3A">
                  <w:pPr>
                    <w:spacing w:line="276" w:lineRule="auto"/>
                    <w:rPr>
                      <w:lang w:val="el-GR"/>
                    </w:rPr>
                  </w:pPr>
                  <w:r w:rsidRPr="00603221">
                    <w:rPr>
                      <w:lang w:val="el-GR"/>
                    </w:rPr>
                    <w:t xml:space="preserve">Εταιρεία (σε περίπτωση Ένωσης / </w:t>
                  </w:r>
                  <w:r w:rsidRPr="00603221">
                    <w:rPr>
                      <w:lang w:val="el-GR"/>
                    </w:rPr>
                    <w:lastRenderedPageBreak/>
                    <w:t>Κοινοπραξίας)</w:t>
                  </w:r>
                </w:p>
              </w:tc>
              <w:tc>
                <w:tcPr>
                  <w:tcW w:w="1130" w:type="pct"/>
                  <w:shd w:val="clear" w:color="auto" w:fill="E0E0E0"/>
                  <w:vAlign w:val="center"/>
                </w:tcPr>
                <w:p w14:paraId="122538EF" w14:textId="77777777" w:rsidR="00135A3A" w:rsidRPr="00603221" w:rsidRDefault="00135A3A" w:rsidP="00135A3A">
                  <w:pPr>
                    <w:spacing w:line="276" w:lineRule="auto"/>
                    <w:rPr>
                      <w:lang w:val="el-GR"/>
                    </w:rPr>
                  </w:pPr>
                  <w:r w:rsidRPr="00603221">
                    <w:rPr>
                      <w:lang w:val="el-GR"/>
                    </w:rPr>
                    <w:lastRenderedPageBreak/>
                    <w:t>Ονοματεπώνυμο Μέλους Ομάδας Έργου</w:t>
                  </w:r>
                </w:p>
              </w:tc>
              <w:tc>
                <w:tcPr>
                  <w:tcW w:w="1132" w:type="pct"/>
                  <w:shd w:val="clear" w:color="auto" w:fill="E0E0E0"/>
                  <w:vAlign w:val="center"/>
                </w:tcPr>
                <w:p w14:paraId="3905F0FB"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33FAA3F4"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3170882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1D3CD2" w14:paraId="6FAE2B68" w14:textId="77777777" w:rsidTr="00F05738">
              <w:trPr>
                <w:trHeight w:val="394"/>
              </w:trPr>
              <w:tc>
                <w:tcPr>
                  <w:tcW w:w="262" w:type="pct"/>
                  <w:vAlign w:val="center"/>
                </w:tcPr>
                <w:p w14:paraId="17485668" w14:textId="77777777" w:rsidR="00135A3A" w:rsidRPr="00603221" w:rsidRDefault="00135A3A" w:rsidP="00135A3A">
                  <w:pPr>
                    <w:spacing w:line="276" w:lineRule="auto"/>
                    <w:rPr>
                      <w:lang w:val="el-GR"/>
                    </w:rPr>
                  </w:pPr>
                </w:p>
              </w:tc>
              <w:tc>
                <w:tcPr>
                  <w:tcW w:w="1130" w:type="pct"/>
                  <w:vAlign w:val="center"/>
                </w:tcPr>
                <w:p w14:paraId="4D279678" w14:textId="77777777" w:rsidR="00135A3A" w:rsidRPr="00603221" w:rsidRDefault="00135A3A" w:rsidP="00135A3A">
                  <w:pPr>
                    <w:spacing w:line="276" w:lineRule="auto"/>
                    <w:rPr>
                      <w:lang w:val="el-GR"/>
                    </w:rPr>
                  </w:pPr>
                </w:p>
              </w:tc>
              <w:tc>
                <w:tcPr>
                  <w:tcW w:w="1130" w:type="pct"/>
                  <w:vAlign w:val="center"/>
                </w:tcPr>
                <w:p w14:paraId="02C44666" w14:textId="77777777" w:rsidR="00135A3A" w:rsidRPr="00603221" w:rsidRDefault="00135A3A" w:rsidP="00135A3A">
                  <w:pPr>
                    <w:spacing w:line="276" w:lineRule="auto"/>
                    <w:rPr>
                      <w:lang w:val="el-GR"/>
                    </w:rPr>
                  </w:pPr>
                </w:p>
              </w:tc>
              <w:tc>
                <w:tcPr>
                  <w:tcW w:w="1132" w:type="pct"/>
                  <w:vAlign w:val="center"/>
                </w:tcPr>
                <w:p w14:paraId="3ECD7180" w14:textId="77777777" w:rsidR="00135A3A" w:rsidRPr="00603221" w:rsidRDefault="00135A3A" w:rsidP="00135A3A">
                  <w:pPr>
                    <w:spacing w:line="276" w:lineRule="auto"/>
                    <w:rPr>
                      <w:lang w:val="el-GR"/>
                    </w:rPr>
                  </w:pPr>
                </w:p>
              </w:tc>
              <w:tc>
                <w:tcPr>
                  <w:tcW w:w="552" w:type="pct"/>
                  <w:vAlign w:val="center"/>
                </w:tcPr>
                <w:p w14:paraId="6A88090D" w14:textId="77777777" w:rsidR="00135A3A" w:rsidRPr="00603221" w:rsidRDefault="00135A3A" w:rsidP="00135A3A">
                  <w:pPr>
                    <w:spacing w:line="276" w:lineRule="auto"/>
                    <w:rPr>
                      <w:lang w:val="el-GR"/>
                    </w:rPr>
                  </w:pPr>
                </w:p>
              </w:tc>
              <w:tc>
                <w:tcPr>
                  <w:tcW w:w="794" w:type="pct"/>
                  <w:shd w:val="clear" w:color="auto" w:fill="C0C0C0"/>
                </w:tcPr>
                <w:p w14:paraId="7FD0287C" w14:textId="77777777" w:rsidR="00135A3A" w:rsidRPr="00603221" w:rsidRDefault="00135A3A" w:rsidP="00135A3A">
                  <w:pPr>
                    <w:spacing w:line="276" w:lineRule="auto"/>
                    <w:rPr>
                      <w:lang w:val="el-GR"/>
                    </w:rPr>
                  </w:pPr>
                </w:p>
              </w:tc>
            </w:tr>
            <w:tr w:rsidR="00135A3A" w:rsidRPr="001D3CD2" w14:paraId="51384107" w14:textId="77777777" w:rsidTr="00F05738">
              <w:trPr>
                <w:trHeight w:val="394"/>
              </w:trPr>
              <w:tc>
                <w:tcPr>
                  <w:tcW w:w="262" w:type="pct"/>
                  <w:vAlign w:val="center"/>
                </w:tcPr>
                <w:p w14:paraId="07C4397C" w14:textId="77777777" w:rsidR="00135A3A" w:rsidRPr="00603221" w:rsidRDefault="00135A3A" w:rsidP="00135A3A">
                  <w:pPr>
                    <w:spacing w:line="276" w:lineRule="auto"/>
                    <w:rPr>
                      <w:lang w:val="el-GR"/>
                    </w:rPr>
                  </w:pPr>
                </w:p>
              </w:tc>
              <w:tc>
                <w:tcPr>
                  <w:tcW w:w="1130" w:type="pct"/>
                  <w:vAlign w:val="center"/>
                </w:tcPr>
                <w:p w14:paraId="0DDDF18A" w14:textId="77777777" w:rsidR="00135A3A" w:rsidRPr="00603221" w:rsidRDefault="00135A3A" w:rsidP="00135A3A">
                  <w:pPr>
                    <w:spacing w:line="276" w:lineRule="auto"/>
                    <w:rPr>
                      <w:lang w:val="el-GR"/>
                    </w:rPr>
                  </w:pPr>
                </w:p>
              </w:tc>
              <w:tc>
                <w:tcPr>
                  <w:tcW w:w="1130" w:type="pct"/>
                  <w:vAlign w:val="center"/>
                </w:tcPr>
                <w:p w14:paraId="1687E40C" w14:textId="77777777" w:rsidR="00135A3A" w:rsidRPr="00603221" w:rsidRDefault="00135A3A" w:rsidP="00135A3A">
                  <w:pPr>
                    <w:spacing w:line="276" w:lineRule="auto"/>
                    <w:rPr>
                      <w:lang w:val="el-GR"/>
                    </w:rPr>
                  </w:pPr>
                </w:p>
              </w:tc>
              <w:tc>
                <w:tcPr>
                  <w:tcW w:w="1132" w:type="pct"/>
                  <w:vAlign w:val="center"/>
                </w:tcPr>
                <w:p w14:paraId="76445A93" w14:textId="77777777" w:rsidR="00135A3A" w:rsidRPr="00603221" w:rsidRDefault="00135A3A" w:rsidP="00135A3A">
                  <w:pPr>
                    <w:spacing w:line="276" w:lineRule="auto"/>
                    <w:rPr>
                      <w:lang w:val="el-GR"/>
                    </w:rPr>
                  </w:pPr>
                </w:p>
              </w:tc>
              <w:tc>
                <w:tcPr>
                  <w:tcW w:w="552" w:type="pct"/>
                  <w:vAlign w:val="center"/>
                </w:tcPr>
                <w:p w14:paraId="3753BEC7" w14:textId="77777777" w:rsidR="00135A3A" w:rsidRPr="00603221" w:rsidRDefault="00135A3A" w:rsidP="00135A3A">
                  <w:pPr>
                    <w:spacing w:line="276" w:lineRule="auto"/>
                    <w:rPr>
                      <w:lang w:val="el-GR"/>
                    </w:rPr>
                  </w:pPr>
                </w:p>
              </w:tc>
              <w:tc>
                <w:tcPr>
                  <w:tcW w:w="794" w:type="pct"/>
                  <w:shd w:val="clear" w:color="auto" w:fill="C0C0C0"/>
                </w:tcPr>
                <w:p w14:paraId="22CA980F" w14:textId="77777777" w:rsidR="00135A3A" w:rsidRPr="00603221" w:rsidRDefault="00135A3A" w:rsidP="00135A3A">
                  <w:pPr>
                    <w:spacing w:line="276" w:lineRule="auto"/>
                    <w:rPr>
                      <w:lang w:val="el-GR"/>
                    </w:rPr>
                  </w:pPr>
                </w:p>
              </w:tc>
            </w:tr>
            <w:tr w:rsidR="00135A3A" w:rsidRPr="001D3CD2" w14:paraId="435B1A2A" w14:textId="77777777" w:rsidTr="00F05738">
              <w:trPr>
                <w:trHeight w:val="394"/>
              </w:trPr>
              <w:tc>
                <w:tcPr>
                  <w:tcW w:w="262" w:type="pct"/>
                  <w:vAlign w:val="center"/>
                </w:tcPr>
                <w:p w14:paraId="7623919E" w14:textId="77777777" w:rsidR="00135A3A" w:rsidRPr="00603221" w:rsidRDefault="00135A3A" w:rsidP="00135A3A">
                  <w:pPr>
                    <w:spacing w:line="276" w:lineRule="auto"/>
                    <w:rPr>
                      <w:lang w:val="el-GR"/>
                    </w:rPr>
                  </w:pPr>
                </w:p>
              </w:tc>
              <w:tc>
                <w:tcPr>
                  <w:tcW w:w="1130" w:type="pct"/>
                  <w:vAlign w:val="center"/>
                </w:tcPr>
                <w:p w14:paraId="4D963FB3" w14:textId="77777777" w:rsidR="00135A3A" w:rsidRPr="00603221" w:rsidRDefault="00135A3A" w:rsidP="00135A3A">
                  <w:pPr>
                    <w:spacing w:line="276" w:lineRule="auto"/>
                    <w:rPr>
                      <w:lang w:val="el-GR"/>
                    </w:rPr>
                  </w:pPr>
                </w:p>
              </w:tc>
              <w:tc>
                <w:tcPr>
                  <w:tcW w:w="1130" w:type="pct"/>
                  <w:vAlign w:val="center"/>
                </w:tcPr>
                <w:p w14:paraId="1816A60C" w14:textId="77777777" w:rsidR="00135A3A" w:rsidRPr="00603221" w:rsidRDefault="00135A3A" w:rsidP="00135A3A">
                  <w:pPr>
                    <w:spacing w:line="276" w:lineRule="auto"/>
                    <w:rPr>
                      <w:lang w:val="el-GR"/>
                    </w:rPr>
                  </w:pPr>
                </w:p>
              </w:tc>
              <w:tc>
                <w:tcPr>
                  <w:tcW w:w="1132" w:type="pct"/>
                  <w:vAlign w:val="center"/>
                </w:tcPr>
                <w:p w14:paraId="37ECE30A" w14:textId="77777777" w:rsidR="00135A3A" w:rsidRPr="00603221" w:rsidRDefault="00135A3A" w:rsidP="00135A3A">
                  <w:pPr>
                    <w:spacing w:line="276" w:lineRule="auto"/>
                    <w:rPr>
                      <w:lang w:val="el-GR"/>
                    </w:rPr>
                  </w:pPr>
                </w:p>
              </w:tc>
              <w:tc>
                <w:tcPr>
                  <w:tcW w:w="552" w:type="pct"/>
                  <w:vAlign w:val="center"/>
                </w:tcPr>
                <w:p w14:paraId="15CED7D1" w14:textId="77777777" w:rsidR="00135A3A" w:rsidRPr="00603221" w:rsidRDefault="00135A3A" w:rsidP="00135A3A">
                  <w:pPr>
                    <w:spacing w:line="276" w:lineRule="auto"/>
                    <w:rPr>
                      <w:lang w:val="el-GR"/>
                    </w:rPr>
                  </w:pPr>
                </w:p>
              </w:tc>
              <w:tc>
                <w:tcPr>
                  <w:tcW w:w="794" w:type="pct"/>
                  <w:shd w:val="clear" w:color="auto" w:fill="C0C0C0"/>
                </w:tcPr>
                <w:p w14:paraId="3B3A36F5" w14:textId="77777777" w:rsidR="00135A3A" w:rsidRPr="00603221" w:rsidRDefault="00135A3A" w:rsidP="00135A3A">
                  <w:pPr>
                    <w:spacing w:line="276" w:lineRule="auto"/>
                    <w:rPr>
                      <w:lang w:val="el-GR"/>
                    </w:rPr>
                  </w:pPr>
                </w:p>
              </w:tc>
            </w:tr>
            <w:tr w:rsidR="00135A3A" w:rsidRPr="001D3CD2" w14:paraId="2F364333" w14:textId="77777777" w:rsidTr="00F05738">
              <w:trPr>
                <w:trHeight w:val="380"/>
              </w:trPr>
              <w:tc>
                <w:tcPr>
                  <w:tcW w:w="3654" w:type="pct"/>
                  <w:gridSpan w:val="4"/>
                  <w:tcBorders>
                    <w:bottom w:val="single" w:sz="4" w:space="0" w:color="000080"/>
                  </w:tcBorders>
                  <w:shd w:val="clear" w:color="auto" w:fill="C0C0C0"/>
                  <w:vAlign w:val="center"/>
                </w:tcPr>
                <w:p w14:paraId="190789D6"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513FA2A5"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114F6DDC" w14:textId="77777777" w:rsidR="00135A3A" w:rsidRPr="00603221" w:rsidRDefault="00135A3A" w:rsidP="00135A3A">
                  <w:pPr>
                    <w:spacing w:line="276" w:lineRule="auto"/>
                    <w:rPr>
                      <w:lang w:val="el-GR"/>
                    </w:rPr>
                  </w:pPr>
                </w:p>
              </w:tc>
            </w:tr>
          </w:tbl>
          <w:p w14:paraId="4FBCD0CC" w14:textId="77777777" w:rsidR="00135A3A" w:rsidRPr="00603221" w:rsidRDefault="00135A3A" w:rsidP="00135A3A">
            <w:pPr>
              <w:autoSpaceDE w:val="0"/>
              <w:autoSpaceDN w:val="0"/>
              <w:adjustRightInd w:val="0"/>
              <w:spacing w:after="70"/>
              <w:jc w:val="left"/>
              <w:rPr>
                <w:b/>
                <w:bCs/>
                <w:lang w:val="el-GR" w:eastAsia="el-GR"/>
              </w:rPr>
            </w:pPr>
          </w:p>
          <w:p w14:paraId="19A2F0B6"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1D3CD2" w14:paraId="295F82E0" w14:textId="77777777" w:rsidTr="00F05738">
              <w:trPr>
                <w:trHeight w:val="788"/>
              </w:trPr>
              <w:tc>
                <w:tcPr>
                  <w:tcW w:w="262" w:type="pct"/>
                  <w:shd w:val="clear" w:color="auto" w:fill="E0E0E0"/>
                  <w:vAlign w:val="center"/>
                </w:tcPr>
                <w:p w14:paraId="1AF93E5A"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66D9BA11"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49C400EE"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7F6493BB"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50847501"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04897BD0"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1D3CD2" w14:paraId="07091878" w14:textId="77777777" w:rsidTr="00F05738">
              <w:trPr>
                <w:trHeight w:val="380"/>
              </w:trPr>
              <w:tc>
                <w:tcPr>
                  <w:tcW w:w="262" w:type="pct"/>
                  <w:vAlign w:val="center"/>
                </w:tcPr>
                <w:p w14:paraId="502C9A93" w14:textId="77777777" w:rsidR="00135A3A" w:rsidRPr="00603221" w:rsidRDefault="00135A3A" w:rsidP="00135A3A">
                  <w:pPr>
                    <w:spacing w:line="276" w:lineRule="auto"/>
                    <w:rPr>
                      <w:lang w:val="el-GR"/>
                    </w:rPr>
                  </w:pPr>
                </w:p>
              </w:tc>
              <w:tc>
                <w:tcPr>
                  <w:tcW w:w="1147" w:type="pct"/>
                  <w:vAlign w:val="center"/>
                </w:tcPr>
                <w:p w14:paraId="5A32D304" w14:textId="77777777" w:rsidR="00135A3A" w:rsidRPr="00603221" w:rsidRDefault="00135A3A" w:rsidP="00135A3A">
                  <w:pPr>
                    <w:spacing w:line="276" w:lineRule="auto"/>
                    <w:rPr>
                      <w:lang w:val="el-GR"/>
                    </w:rPr>
                  </w:pPr>
                </w:p>
              </w:tc>
              <w:tc>
                <w:tcPr>
                  <w:tcW w:w="1146" w:type="pct"/>
                  <w:vAlign w:val="center"/>
                </w:tcPr>
                <w:p w14:paraId="6AD62395" w14:textId="77777777" w:rsidR="00135A3A" w:rsidRPr="00603221" w:rsidRDefault="00135A3A" w:rsidP="00135A3A">
                  <w:pPr>
                    <w:spacing w:line="276" w:lineRule="auto"/>
                    <w:rPr>
                      <w:lang w:val="el-GR"/>
                    </w:rPr>
                  </w:pPr>
                </w:p>
              </w:tc>
              <w:tc>
                <w:tcPr>
                  <w:tcW w:w="1147" w:type="pct"/>
                  <w:vAlign w:val="center"/>
                </w:tcPr>
                <w:p w14:paraId="341FF0E2" w14:textId="77777777" w:rsidR="00135A3A" w:rsidRPr="00603221" w:rsidRDefault="00135A3A" w:rsidP="00135A3A">
                  <w:pPr>
                    <w:spacing w:line="276" w:lineRule="auto"/>
                    <w:rPr>
                      <w:lang w:val="el-GR"/>
                    </w:rPr>
                  </w:pPr>
                </w:p>
              </w:tc>
              <w:tc>
                <w:tcPr>
                  <w:tcW w:w="504" w:type="pct"/>
                  <w:vAlign w:val="center"/>
                </w:tcPr>
                <w:p w14:paraId="4868DB5A" w14:textId="77777777" w:rsidR="00135A3A" w:rsidRPr="00603221" w:rsidRDefault="00135A3A" w:rsidP="00135A3A">
                  <w:pPr>
                    <w:spacing w:line="276" w:lineRule="auto"/>
                    <w:rPr>
                      <w:lang w:val="el-GR"/>
                    </w:rPr>
                  </w:pPr>
                </w:p>
              </w:tc>
              <w:tc>
                <w:tcPr>
                  <w:tcW w:w="794" w:type="pct"/>
                  <w:shd w:val="clear" w:color="auto" w:fill="C0C0C0"/>
                </w:tcPr>
                <w:p w14:paraId="79B3EFF2" w14:textId="77777777" w:rsidR="00135A3A" w:rsidRPr="00603221" w:rsidRDefault="00135A3A" w:rsidP="00135A3A">
                  <w:pPr>
                    <w:spacing w:line="276" w:lineRule="auto"/>
                    <w:rPr>
                      <w:lang w:val="el-GR"/>
                    </w:rPr>
                  </w:pPr>
                </w:p>
              </w:tc>
            </w:tr>
            <w:tr w:rsidR="00135A3A" w:rsidRPr="001D3CD2" w14:paraId="4F846BE3" w14:textId="77777777" w:rsidTr="00F05738">
              <w:trPr>
                <w:trHeight w:val="394"/>
              </w:trPr>
              <w:tc>
                <w:tcPr>
                  <w:tcW w:w="262" w:type="pct"/>
                  <w:vAlign w:val="center"/>
                </w:tcPr>
                <w:p w14:paraId="02FC6952" w14:textId="77777777" w:rsidR="00135A3A" w:rsidRPr="00603221" w:rsidRDefault="00135A3A" w:rsidP="00135A3A">
                  <w:pPr>
                    <w:spacing w:line="276" w:lineRule="auto"/>
                    <w:rPr>
                      <w:lang w:val="el-GR"/>
                    </w:rPr>
                  </w:pPr>
                </w:p>
              </w:tc>
              <w:tc>
                <w:tcPr>
                  <w:tcW w:w="1147" w:type="pct"/>
                  <w:vAlign w:val="center"/>
                </w:tcPr>
                <w:p w14:paraId="28612B55" w14:textId="77777777" w:rsidR="00135A3A" w:rsidRPr="00603221" w:rsidRDefault="00135A3A" w:rsidP="00135A3A">
                  <w:pPr>
                    <w:spacing w:line="276" w:lineRule="auto"/>
                    <w:rPr>
                      <w:lang w:val="el-GR"/>
                    </w:rPr>
                  </w:pPr>
                </w:p>
              </w:tc>
              <w:tc>
                <w:tcPr>
                  <w:tcW w:w="1146" w:type="pct"/>
                  <w:vAlign w:val="center"/>
                </w:tcPr>
                <w:p w14:paraId="32C82CBB" w14:textId="77777777" w:rsidR="00135A3A" w:rsidRPr="00603221" w:rsidRDefault="00135A3A" w:rsidP="00135A3A">
                  <w:pPr>
                    <w:spacing w:line="276" w:lineRule="auto"/>
                    <w:rPr>
                      <w:lang w:val="el-GR"/>
                    </w:rPr>
                  </w:pPr>
                </w:p>
              </w:tc>
              <w:tc>
                <w:tcPr>
                  <w:tcW w:w="1147" w:type="pct"/>
                  <w:vAlign w:val="center"/>
                </w:tcPr>
                <w:p w14:paraId="4468CC0A" w14:textId="77777777" w:rsidR="00135A3A" w:rsidRPr="00603221" w:rsidRDefault="00135A3A" w:rsidP="00135A3A">
                  <w:pPr>
                    <w:spacing w:line="276" w:lineRule="auto"/>
                    <w:rPr>
                      <w:lang w:val="el-GR"/>
                    </w:rPr>
                  </w:pPr>
                </w:p>
              </w:tc>
              <w:tc>
                <w:tcPr>
                  <w:tcW w:w="504" w:type="pct"/>
                  <w:vAlign w:val="center"/>
                </w:tcPr>
                <w:p w14:paraId="036867C4" w14:textId="77777777" w:rsidR="00135A3A" w:rsidRPr="00603221" w:rsidRDefault="00135A3A" w:rsidP="00135A3A">
                  <w:pPr>
                    <w:spacing w:line="276" w:lineRule="auto"/>
                    <w:rPr>
                      <w:lang w:val="el-GR"/>
                    </w:rPr>
                  </w:pPr>
                </w:p>
              </w:tc>
              <w:tc>
                <w:tcPr>
                  <w:tcW w:w="794" w:type="pct"/>
                  <w:shd w:val="clear" w:color="auto" w:fill="C0C0C0"/>
                </w:tcPr>
                <w:p w14:paraId="57616C4B" w14:textId="77777777" w:rsidR="00135A3A" w:rsidRPr="00603221" w:rsidRDefault="00135A3A" w:rsidP="00135A3A">
                  <w:pPr>
                    <w:spacing w:line="276" w:lineRule="auto"/>
                    <w:rPr>
                      <w:lang w:val="el-GR"/>
                    </w:rPr>
                  </w:pPr>
                </w:p>
              </w:tc>
            </w:tr>
            <w:tr w:rsidR="00135A3A" w:rsidRPr="001D3CD2" w14:paraId="56FFADF6" w14:textId="77777777" w:rsidTr="00F05738">
              <w:trPr>
                <w:trHeight w:val="394"/>
              </w:trPr>
              <w:tc>
                <w:tcPr>
                  <w:tcW w:w="262" w:type="pct"/>
                  <w:vAlign w:val="center"/>
                </w:tcPr>
                <w:p w14:paraId="262BB9DC" w14:textId="77777777" w:rsidR="00135A3A" w:rsidRPr="00603221" w:rsidRDefault="00135A3A" w:rsidP="00135A3A">
                  <w:pPr>
                    <w:spacing w:line="276" w:lineRule="auto"/>
                    <w:rPr>
                      <w:lang w:val="el-GR"/>
                    </w:rPr>
                  </w:pPr>
                </w:p>
              </w:tc>
              <w:tc>
                <w:tcPr>
                  <w:tcW w:w="1147" w:type="pct"/>
                  <w:vAlign w:val="center"/>
                </w:tcPr>
                <w:p w14:paraId="7685F0F4" w14:textId="77777777" w:rsidR="00135A3A" w:rsidRPr="00603221" w:rsidRDefault="00135A3A" w:rsidP="00135A3A">
                  <w:pPr>
                    <w:spacing w:line="276" w:lineRule="auto"/>
                    <w:rPr>
                      <w:lang w:val="el-GR"/>
                    </w:rPr>
                  </w:pPr>
                </w:p>
              </w:tc>
              <w:tc>
                <w:tcPr>
                  <w:tcW w:w="1146" w:type="pct"/>
                  <w:vAlign w:val="center"/>
                </w:tcPr>
                <w:p w14:paraId="0B79BE26" w14:textId="77777777" w:rsidR="00135A3A" w:rsidRPr="00603221" w:rsidRDefault="00135A3A" w:rsidP="00135A3A">
                  <w:pPr>
                    <w:spacing w:line="276" w:lineRule="auto"/>
                    <w:rPr>
                      <w:lang w:val="el-GR"/>
                    </w:rPr>
                  </w:pPr>
                </w:p>
              </w:tc>
              <w:tc>
                <w:tcPr>
                  <w:tcW w:w="1147" w:type="pct"/>
                  <w:vAlign w:val="center"/>
                </w:tcPr>
                <w:p w14:paraId="588074DF" w14:textId="77777777" w:rsidR="00135A3A" w:rsidRPr="00603221" w:rsidRDefault="00135A3A" w:rsidP="00135A3A">
                  <w:pPr>
                    <w:spacing w:line="276" w:lineRule="auto"/>
                    <w:rPr>
                      <w:lang w:val="el-GR"/>
                    </w:rPr>
                  </w:pPr>
                </w:p>
              </w:tc>
              <w:tc>
                <w:tcPr>
                  <w:tcW w:w="504" w:type="pct"/>
                  <w:vAlign w:val="center"/>
                </w:tcPr>
                <w:p w14:paraId="53106A46" w14:textId="77777777" w:rsidR="00135A3A" w:rsidRPr="00603221" w:rsidRDefault="00135A3A" w:rsidP="00135A3A">
                  <w:pPr>
                    <w:spacing w:line="276" w:lineRule="auto"/>
                    <w:rPr>
                      <w:lang w:val="el-GR"/>
                    </w:rPr>
                  </w:pPr>
                </w:p>
              </w:tc>
              <w:tc>
                <w:tcPr>
                  <w:tcW w:w="794" w:type="pct"/>
                  <w:shd w:val="clear" w:color="auto" w:fill="C0C0C0"/>
                </w:tcPr>
                <w:p w14:paraId="37C9E269" w14:textId="77777777" w:rsidR="00135A3A" w:rsidRPr="00603221" w:rsidRDefault="00135A3A" w:rsidP="00135A3A">
                  <w:pPr>
                    <w:spacing w:line="276" w:lineRule="auto"/>
                    <w:rPr>
                      <w:lang w:val="el-GR"/>
                    </w:rPr>
                  </w:pPr>
                </w:p>
              </w:tc>
            </w:tr>
            <w:tr w:rsidR="00135A3A" w:rsidRPr="001D3CD2" w14:paraId="716AA878" w14:textId="77777777" w:rsidTr="00F05738">
              <w:trPr>
                <w:trHeight w:val="394"/>
              </w:trPr>
              <w:tc>
                <w:tcPr>
                  <w:tcW w:w="3702" w:type="pct"/>
                  <w:gridSpan w:val="4"/>
                  <w:tcBorders>
                    <w:bottom w:val="single" w:sz="4" w:space="0" w:color="000080"/>
                  </w:tcBorders>
                  <w:shd w:val="clear" w:color="auto" w:fill="C0C0C0"/>
                  <w:vAlign w:val="center"/>
                </w:tcPr>
                <w:p w14:paraId="29C18BB6"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01199AB1"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4E50160C" w14:textId="77777777" w:rsidR="00135A3A" w:rsidRPr="00603221" w:rsidRDefault="00135A3A" w:rsidP="00135A3A">
                  <w:pPr>
                    <w:spacing w:line="276" w:lineRule="auto"/>
                    <w:rPr>
                      <w:lang w:val="el-GR"/>
                    </w:rPr>
                  </w:pPr>
                </w:p>
              </w:tc>
            </w:tr>
          </w:tbl>
          <w:p w14:paraId="23CDEE4B" w14:textId="77777777" w:rsidR="00135A3A" w:rsidRPr="00603221" w:rsidRDefault="00135A3A" w:rsidP="00135A3A">
            <w:pPr>
              <w:autoSpaceDE w:val="0"/>
              <w:autoSpaceDN w:val="0"/>
              <w:adjustRightInd w:val="0"/>
              <w:spacing w:after="70"/>
              <w:jc w:val="left"/>
              <w:rPr>
                <w:b/>
                <w:bCs/>
                <w:lang w:val="el-GR" w:eastAsia="el-GR"/>
              </w:rPr>
            </w:pPr>
          </w:p>
          <w:p w14:paraId="2E3B7FE6"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1D3CD2" w14:paraId="486F9436" w14:textId="77777777" w:rsidTr="00F05738">
              <w:trPr>
                <w:trHeight w:val="788"/>
              </w:trPr>
              <w:tc>
                <w:tcPr>
                  <w:tcW w:w="262" w:type="pct"/>
                  <w:shd w:val="clear" w:color="auto" w:fill="E0E0E0"/>
                  <w:vAlign w:val="center"/>
                </w:tcPr>
                <w:p w14:paraId="3BA66D6D"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7AC0C463"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503B0958"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03E246B8"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1ABFBAD7"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1D3CD2" w14:paraId="04EF5AA6" w14:textId="77777777" w:rsidTr="00F05738">
              <w:trPr>
                <w:trHeight w:val="394"/>
              </w:trPr>
              <w:tc>
                <w:tcPr>
                  <w:tcW w:w="262" w:type="pct"/>
                  <w:vAlign w:val="center"/>
                </w:tcPr>
                <w:p w14:paraId="7B95A7BE" w14:textId="77777777" w:rsidR="00135A3A" w:rsidRPr="00603221" w:rsidRDefault="00135A3A" w:rsidP="00135A3A">
                  <w:pPr>
                    <w:spacing w:line="276" w:lineRule="auto"/>
                    <w:rPr>
                      <w:lang w:val="el-GR"/>
                    </w:rPr>
                  </w:pPr>
                </w:p>
              </w:tc>
              <w:tc>
                <w:tcPr>
                  <w:tcW w:w="2261" w:type="pct"/>
                  <w:vAlign w:val="center"/>
                </w:tcPr>
                <w:p w14:paraId="375112D8" w14:textId="77777777" w:rsidR="00135A3A" w:rsidRPr="00603221" w:rsidRDefault="00135A3A" w:rsidP="00135A3A">
                  <w:pPr>
                    <w:spacing w:line="276" w:lineRule="auto"/>
                    <w:rPr>
                      <w:lang w:val="el-GR"/>
                    </w:rPr>
                  </w:pPr>
                </w:p>
              </w:tc>
              <w:tc>
                <w:tcPr>
                  <w:tcW w:w="1130" w:type="pct"/>
                  <w:vAlign w:val="center"/>
                </w:tcPr>
                <w:p w14:paraId="3C4CB4D2" w14:textId="77777777" w:rsidR="00135A3A" w:rsidRPr="00603221" w:rsidRDefault="00135A3A" w:rsidP="00135A3A">
                  <w:pPr>
                    <w:spacing w:line="276" w:lineRule="auto"/>
                    <w:rPr>
                      <w:lang w:val="el-GR"/>
                    </w:rPr>
                  </w:pPr>
                </w:p>
              </w:tc>
              <w:tc>
                <w:tcPr>
                  <w:tcW w:w="553" w:type="pct"/>
                  <w:vAlign w:val="center"/>
                </w:tcPr>
                <w:p w14:paraId="65C1B9A6" w14:textId="77777777" w:rsidR="00135A3A" w:rsidRPr="00603221" w:rsidRDefault="00135A3A" w:rsidP="00135A3A">
                  <w:pPr>
                    <w:spacing w:line="276" w:lineRule="auto"/>
                    <w:rPr>
                      <w:lang w:val="el-GR"/>
                    </w:rPr>
                  </w:pPr>
                </w:p>
              </w:tc>
              <w:tc>
                <w:tcPr>
                  <w:tcW w:w="795" w:type="pct"/>
                  <w:shd w:val="clear" w:color="auto" w:fill="C0C0C0"/>
                </w:tcPr>
                <w:p w14:paraId="53FBFB95" w14:textId="77777777" w:rsidR="00135A3A" w:rsidRPr="00603221" w:rsidRDefault="00135A3A" w:rsidP="00135A3A">
                  <w:pPr>
                    <w:spacing w:line="276" w:lineRule="auto"/>
                    <w:rPr>
                      <w:lang w:val="el-GR"/>
                    </w:rPr>
                  </w:pPr>
                </w:p>
              </w:tc>
            </w:tr>
            <w:tr w:rsidR="00135A3A" w:rsidRPr="001D3CD2" w14:paraId="2EA9F815" w14:textId="77777777" w:rsidTr="00F05738">
              <w:trPr>
                <w:trHeight w:val="394"/>
              </w:trPr>
              <w:tc>
                <w:tcPr>
                  <w:tcW w:w="262" w:type="pct"/>
                  <w:vAlign w:val="center"/>
                </w:tcPr>
                <w:p w14:paraId="6D754BC6" w14:textId="77777777" w:rsidR="00135A3A" w:rsidRPr="00603221" w:rsidRDefault="00135A3A" w:rsidP="00135A3A">
                  <w:pPr>
                    <w:spacing w:line="276" w:lineRule="auto"/>
                    <w:rPr>
                      <w:lang w:val="el-GR"/>
                    </w:rPr>
                  </w:pPr>
                </w:p>
              </w:tc>
              <w:tc>
                <w:tcPr>
                  <w:tcW w:w="2261" w:type="pct"/>
                  <w:vAlign w:val="center"/>
                </w:tcPr>
                <w:p w14:paraId="47E8D0FB" w14:textId="77777777" w:rsidR="00135A3A" w:rsidRPr="00603221" w:rsidRDefault="00135A3A" w:rsidP="00135A3A">
                  <w:pPr>
                    <w:spacing w:line="276" w:lineRule="auto"/>
                    <w:rPr>
                      <w:lang w:val="el-GR"/>
                    </w:rPr>
                  </w:pPr>
                </w:p>
              </w:tc>
              <w:tc>
                <w:tcPr>
                  <w:tcW w:w="1130" w:type="pct"/>
                  <w:vAlign w:val="center"/>
                </w:tcPr>
                <w:p w14:paraId="49A6164F" w14:textId="77777777" w:rsidR="00135A3A" w:rsidRPr="00603221" w:rsidRDefault="00135A3A" w:rsidP="00135A3A">
                  <w:pPr>
                    <w:spacing w:line="276" w:lineRule="auto"/>
                    <w:rPr>
                      <w:lang w:val="el-GR"/>
                    </w:rPr>
                  </w:pPr>
                </w:p>
              </w:tc>
              <w:tc>
                <w:tcPr>
                  <w:tcW w:w="553" w:type="pct"/>
                  <w:vAlign w:val="center"/>
                </w:tcPr>
                <w:p w14:paraId="03B2A879" w14:textId="77777777" w:rsidR="00135A3A" w:rsidRPr="00603221" w:rsidRDefault="00135A3A" w:rsidP="00135A3A">
                  <w:pPr>
                    <w:spacing w:line="276" w:lineRule="auto"/>
                    <w:rPr>
                      <w:lang w:val="el-GR"/>
                    </w:rPr>
                  </w:pPr>
                </w:p>
              </w:tc>
              <w:tc>
                <w:tcPr>
                  <w:tcW w:w="795" w:type="pct"/>
                  <w:shd w:val="clear" w:color="auto" w:fill="C0C0C0"/>
                </w:tcPr>
                <w:p w14:paraId="77F5E047" w14:textId="77777777" w:rsidR="00135A3A" w:rsidRPr="00603221" w:rsidRDefault="00135A3A" w:rsidP="00135A3A">
                  <w:pPr>
                    <w:spacing w:line="276" w:lineRule="auto"/>
                    <w:rPr>
                      <w:lang w:val="el-GR"/>
                    </w:rPr>
                  </w:pPr>
                </w:p>
              </w:tc>
            </w:tr>
            <w:tr w:rsidR="00135A3A" w:rsidRPr="001D3CD2" w14:paraId="218AAD7B" w14:textId="77777777" w:rsidTr="00F05738">
              <w:trPr>
                <w:trHeight w:val="394"/>
              </w:trPr>
              <w:tc>
                <w:tcPr>
                  <w:tcW w:w="262" w:type="pct"/>
                  <w:vAlign w:val="center"/>
                </w:tcPr>
                <w:p w14:paraId="499F13DF" w14:textId="77777777" w:rsidR="00135A3A" w:rsidRPr="00603221" w:rsidRDefault="00135A3A" w:rsidP="00135A3A">
                  <w:pPr>
                    <w:spacing w:line="276" w:lineRule="auto"/>
                    <w:rPr>
                      <w:lang w:val="el-GR"/>
                    </w:rPr>
                  </w:pPr>
                </w:p>
              </w:tc>
              <w:tc>
                <w:tcPr>
                  <w:tcW w:w="2261" w:type="pct"/>
                  <w:vAlign w:val="center"/>
                </w:tcPr>
                <w:p w14:paraId="76CA2E78" w14:textId="77777777" w:rsidR="00135A3A" w:rsidRPr="00603221" w:rsidRDefault="00135A3A" w:rsidP="00135A3A">
                  <w:pPr>
                    <w:spacing w:line="276" w:lineRule="auto"/>
                    <w:rPr>
                      <w:lang w:val="el-GR"/>
                    </w:rPr>
                  </w:pPr>
                </w:p>
              </w:tc>
              <w:tc>
                <w:tcPr>
                  <w:tcW w:w="1130" w:type="pct"/>
                  <w:vAlign w:val="center"/>
                </w:tcPr>
                <w:p w14:paraId="4565B757" w14:textId="77777777" w:rsidR="00135A3A" w:rsidRPr="00603221" w:rsidRDefault="00135A3A" w:rsidP="00135A3A">
                  <w:pPr>
                    <w:spacing w:line="276" w:lineRule="auto"/>
                    <w:rPr>
                      <w:lang w:val="el-GR"/>
                    </w:rPr>
                  </w:pPr>
                </w:p>
              </w:tc>
              <w:tc>
                <w:tcPr>
                  <w:tcW w:w="553" w:type="pct"/>
                  <w:vAlign w:val="center"/>
                </w:tcPr>
                <w:p w14:paraId="6A376749" w14:textId="77777777" w:rsidR="00135A3A" w:rsidRPr="00603221" w:rsidRDefault="00135A3A" w:rsidP="00135A3A">
                  <w:pPr>
                    <w:spacing w:line="276" w:lineRule="auto"/>
                    <w:rPr>
                      <w:lang w:val="el-GR"/>
                    </w:rPr>
                  </w:pPr>
                </w:p>
              </w:tc>
              <w:tc>
                <w:tcPr>
                  <w:tcW w:w="795" w:type="pct"/>
                  <w:shd w:val="clear" w:color="auto" w:fill="C0C0C0"/>
                </w:tcPr>
                <w:p w14:paraId="6A823DD3" w14:textId="77777777" w:rsidR="00135A3A" w:rsidRPr="00603221" w:rsidRDefault="00135A3A" w:rsidP="00135A3A">
                  <w:pPr>
                    <w:spacing w:line="276" w:lineRule="auto"/>
                    <w:rPr>
                      <w:lang w:val="el-GR"/>
                    </w:rPr>
                  </w:pPr>
                </w:p>
              </w:tc>
            </w:tr>
            <w:tr w:rsidR="00135A3A" w:rsidRPr="001D3CD2" w14:paraId="2CC2739B" w14:textId="77777777" w:rsidTr="00F05738">
              <w:trPr>
                <w:trHeight w:val="380"/>
              </w:trPr>
              <w:tc>
                <w:tcPr>
                  <w:tcW w:w="3653" w:type="pct"/>
                  <w:gridSpan w:val="3"/>
                  <w:shd w:val="clear" w:color="auto" w:fill="C0C0C0"/>
                  <w:vAlign w:val="center"/>
                </w:tcPr>
                <w:p w14:paraId="602E1BC0"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63EB8D4F" w14:textId="77777777" w:rsidR="00135A3A" w:rsidRPr="00603221" w:rsidRDefault="00135A3A" w:rsidP="00135A3A">
                  <w:pPr>
                    <w:spacing w:line="276" w:lineRule="auto"/>
                    <w:rPr>
                      <w:lang w:val="el-GR"/>
                    </w:rPr>
                  </w:pPr>
                </w:p>
              </w:tc>
              <w:tc>
                <w:tcPr>
                  <w:tcW w:w="795" w:type="pct"/>
                  <w:shd w:val="clear" w:color="auto" w:fill="C0C0C0"/>
                </w:tcPr>
                <w:p w14:paraId="5E98F381" w14:textId="77777777" w:rsidR="00135A3A" w:rsidRPr="00603221" w:rsidRDefault="00135A3A" w:rsidP="00135A3A">
                  <w:pPr>
                    <w:spacing w:line="276" w:lineRule="auto"/>
                    <w:rPr>
                      <w:lang w:val="el-GR"/>
                    </w:rPr>
                  </w:pPr>
                </w:p>
              </w:tc>
            </w:tr>
          </w:tbl>
          <w:p w14:paraId="3AD9CFAF"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51014643"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AB1C280" w14:textId="77777777" w:rsidTr="009C5EA6">
        <w:tc>
          <w:tcPr>
            <w:tcW w:w="675" w:type="dxa"/>
          </w:tcPr>
          <w:p w14:paraId="1F5A4452" w14:textId="77777777" w:rsidR="00135A3A" w:rsidRPr="00603221" w:rsidRDefault="00135A3A" w:rsidP="00135A3A">
            <w:r w:rsidRPr="00603221">
              <w:rPr>
                <w:lang w:val="el-GR"/>
              </w:rPr>
              <w:lastRenderedPageBreak/>
              <w:t>4</w:t>
            </w:r>
            <w:r w:rsidRPr="00603221">
              <w:t>.2</w:t>
            </w:r>
          </w:p>
        </w:tc>
        <w:tc>
          <w:tcPr>
            <w:tcW w:w="9180" w:type="dxa"/>
          </w:tcPr>
          <w:p w14:paraId="64FBCB43" w14:textId="0D068ECC"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00F70E11">
              <w:fldChar w:fldCharType="begin"/>
            </w:r>
            <w:r w:rsidR="00F70E11">
              <w:instrText xml:space="preserve"> REF _Ref496624509 \h  \* MERGEFORMAT </w:instrText>
            </w:r>
            <w:r w:rsidR="00F70E11">
              <w:fldChar w:fldCharType="separate"/>
            </w:r>
            <w:r w:rsidR="00BF2A7B" w:rsidRPr="00603221">
              <w:rPr>
                <w:lang w:val="el-GR"/>
              </w:rPr>
              <w:t xml:space="preserve">ΠΑΡΑΡΤΗΜΑ </w:t>
            </w:r>
            <w:r w:rsidR="00BF2A7B" w:rsidRPr="00BF2A7B">
              <w:t>Ι</w:t>
            </w:r>
            <w:r w:rsidR="00BF2A7B" w:rsidRPr="00603221">
              <w:t>V</w:t>
            </w:r>
            <w:r w:rsidR="00BF2A7B" w:rsidRPr="00603221">
              <w:rPr>
                <w:lang w:val="el-GR"/>
              </w:rPr>
              <w:t xml:space="preserve"> – Υπόδειγμα Βιογραφικού Σημειώματος</w:t>
            </w:r>
            <w:r w:rsidR="00F70E11">
              <w:fldChar w:fldCharType="end"/>
            </w:r>
            <w:r w:rsidRPr="00603221">
              <w:rPr>
                <w:lang w:val="el-GR"/>
              </w:rPr>
              <w:t>»)</w:t>
            </w:r>
          </w:p>
        </w:tc>
      </w:tr>
    </w:tbl>
    <w:p w14:paraId="007F7754" w14:textId="77777777" w:rsidR="00814752" w:rsidRPr="00603221" w:rsidRDefault="00814752">
      <w:pPr>
        <w:rPr>
          <w:b/>
          <w:bCs/>
          <w:lang w:val="el-GR"/>
        </w:rPr>
      </w:pPr>
    </w:p>
    <w:p w14:paraId="3511884A" w14:textId="68F81C75" w:rsidR="008338F0" w:rsidRPr="00603221" w:rsidRDefault="003355E7">
      <w:pPr>
        <w:rPr>
          <w:b/>
          <w:lang w:val="el-GR"/>
        </w:rPr>
      </w:pPr>
      <w:r w:rsidRPr="00603221">
        <w:rPr>
          <w:b/>
          <w:bCs/>
          <w:lang w:val="el-GR"/>
        </w:rPr>
        <w:lastRenderedPageBreak/>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496541651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b/>
          <w:lang w:val="el-GR"/>
        </w:rPr>
        <w:t>2.2.7</w:t>
      </w:r>
      <w:r w:rsidR="00F70E11">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1D3CD2" w14:paraId="31C5E653" w14:textId="77777777" w:rsidTr="009C5EA6">
        <w:trPr>
          <w:trHeight w:val="711"/>
        </w:trPr>
        <w:tc>
          <w:tcPr>
            <w:tcW w:w="675" w:type="dxa"/>
            <w:shd w:val="clear" w:color="auto" w:fill="D9D9D9"/>
          </w:tcPr>
          <w:p w14:paraId="7CA65041"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1361BCFF" w14:textId="73859380"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496541651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b/>
                <w:lang w:val="el-GR"/>
              </w:rPr>
              <w:t>2.2.7</w:t>
            </w:r>
            <w:r w:rsidR="00F70E11">
              <w:fldChar w:fldCharType="end"/>
            </w:r>
          </w:p>
          <w:p w14:paraId="279C49BF"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1D3CD2" w14:paraId="235E920D" w14:textId="77777777" w:rsidTr="009C5EA6">
        <w:trPr>
          <w:trHeight w:val="1480"/>
        </w:trPr>
        <w:tc>
          <w:tcPr>
            <w:tcW w:w="675" w:type="dxa"/>
          </w:tcPr>
          <w:p w14:paraId="1021D200" w14:textId="77777777" w:rsidR="00BD358F" w:rsidRPr="00603221" w:rsidRDefault="00C40FB9" w:rsidP="009C5EA6">
            <w:r w:rsidRPr="00603221">
              <w:rPr>
                <w:lang w:val="el-GR"/>
              </w:rPr>
              <w:t>5</w:t>
            </w:r>
            <w:r w:rsidR="00BD358F" w:rsidRPr="00603221">
              <w:t>.1</w:t>
            </w:r>
          </w:p>
        </w:tc>
        <w:tc>
          <w:tcPr>
            <w:tcW w:w="9180" w:type="dxa"/>
          </w:tcPr>
          <w:p w14:paraId="7C82074A"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7E15D369" w14:textId="77777777" w:rsidR="00221291" w:rsidRPr="00603221" w:rsidRDefault="00221291">
      <w:pPr>
        <w:rPr>
          <w:b/>
          <w:bCs/>
          <w:lang w:val="el-GR"/>
        </w:rPr>
      </w:pPr>
    </w:p>
    <w:p w14:paraId="265C696B"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244F487"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A65C3E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D1914C3" w14:textId="77777777"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63E5E40"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1B275D2"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765ED872"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2FA2817B"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84E0D1A"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35594183" w14:textId="77777777" w:rsidR="002B2F6A" w:rsidRPr="005609B2" w:rsidRDefault="002B2F6A" w:rsidP="002B2F6A">
      <w:pPr>
        <w:rPr>
          <w:color w:val="000000"/>
          <w:lang w:val="el-GR"/>
        </w:rPr>
      </w:pPr>
      <w:r w:rsidRPr="005609B2">
        <w:rPr>
          <w:color w:val="000000"/>
          <w:lang w:val="el-GR"/>
        </w:rPr>
        <w:lastRenderedPageBreak/>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C3318BB" w14:textId="77777777" w:rsidR="008338F0" w:rsidRPr="00603221" w:rsidRDefault="008338F0">
      <w:pPr>
        <w:rPr>
          <w:b/>
          <w:bCs/>
          <w:lang w:val="el-GR"/>
        </w:rPr>
      </w:pPr>
    </w:p>
    <w:p w14:paraId="0F48851E"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6C2798CD"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461DE68F"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0422DFFC"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8F76677" w14:textId="77777777" w:rsidR="00C81258" w:rsidRDefault="00C81258" w:rsidP="00AC2E76">
      <w:pPr>
        <w:rPr>
          <w:lang w:val="el-GR"/>
        </w:rPr>
      </w:pPr>
    </w:p>
    <w:p w14:paraId="5622CB9B"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0FE9D420" w14:textId="77777777"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187B88CC" w14:textId="77777777" w:rsidR="00C81258" w:rsidRPr="00603221" w:rsidRDefault="00C81258" w:rsidP="00AC2E76">
      <w:pPr>
        <w:rPr>
          <w:b/>
          <w:bCs/>
          <w:i/>
          <w:color w:val="5B9BD5"/>
          <w:lang w:val="el-GR"/>
        </w:rPr>
      </w:pPr>
    </w:p>
    <w:p w14:paraId="563BC44A" w14:textId="77777777" w:rsidR="002B2F6A" w:rsidRDefault="003355E7" w:rsidP="002B2F6A">
      <w:pPr>
        <w:rPr>
          <w:lang w:val="el-GR"/>
        </w:rPr>
      </w:pPr>
      <w:r w:rsidRPr="00603221">
        <w:rPr>
          <w:b/>
          <w:bCs/>
          <w:lang w:val="el-GR"/>
        </w:rPr>
        <w:t>Β.</w:t>
      </w:r>
      <w:r w:rsidR="00BC6C9C">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4DE61DFA" w14:textId="77777777" w:rsidR="002B2F6A" w:rsidRDefault="002B2F6A" w:rsidP="002B2F6A">
      <w:pPr>
        <w:rPr>
          <w:color w:val="000000"/>
          <w:lang w:val="el-GR"/>
        </w:rPr>
      </w:pPr>
      <w:r w:rsidRPr="002B2F6A">
        <w:rPr>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w:t>
      </w:r>
      <w:r w:rsidRPr="002B2F6A">
        <w:rPr>
          <w:lang w:val="el-GR"/>
        </w:rPr>
        <w:lastRenderedPageBreak/>
        <w:t>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018EA85"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26E9BCF8" w14:textId="77777777" w:rsidR="004C3844" w:rsidRDefault="004C3844" w:rsidP="002B2F6A">
      <w:pPr>
        <w:rPr>
          <w:color w:val="000000"/>
          <w:lang w:val="el-GR"/>
        </w:rPr>
      </w:pPr>
    </w:p>
    <w:p w14:paraId="700348F6" w14:textId="77777777" w:rsidR="00EB1543" w:rsidRDefault="00EB1543" w:rsidP="00EB1543">
      <w:pPr>
        <w:rPr>
          <w:lang w:val="el-GR"/>
        </w:rPr>
      </w:pPr>
      <w:r w:rsidRPr="00603221">
        <w:rPr>
          <w:b/>
          <w:bCs/>
          <w:lang w:val="el-GR"/>
        </w:rPr>
        <w:t>Β.</w:t>
      </w:r>
      <w:r w:rsidR="00BC6C9C">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49130186" w14:textId="77777777" w:rsidR="004C3844" w:rsidRPr="00603221" w:rsidRDefault="004C3844" w:rsidP="00EB1543">
      <w:pPr>
        <w:rPr>
          <w:color w:val="000000"/>
          <w:lang w:val="el-GR"/>
        </w:rPr>
      </w:pPr>
    </w:p>
    <w:p w14:paraId="792E4AC4" w14:textId="77777777" w:rsidR="002B2F6A" w:rsidRPr="00611572" w:rsidRDefault="002B2F6A" w:rsidP="002B2F6A">
      <w:pPr>
        <w:rPr>
          <w:b/>
          <w:bCs/>
          <w:lang w:val="el-GR"/>
        </w:rPr>
      </w:pPr>
      <w:r>
        <w:rPr>
          <w:b/>
          <w:bCs/>
          <w:lang w:val="el-GR"/>
        </w:rPr>
        <w:t>Β.1</w:t>
      </w:r>
      <w:r w:rsidR="00BC6C9C">
        <w:rPr>
          <w:b/>
          <w:bCs/>
          <w:lang w:val="el-GR"/>
        </w:rPr>
        <w:t>1</w:t>
      </w:r>
      <w:r>
        <w:rPr>
          <w:b/>
          <w:bCs/>
          <w:lang w:val="el-GR"/>
        </w:rPr>
        <w:t xml:space="preserve">. </w:t>
      </w:r>
      <w:r w:rsidRPr="00611572">
        <w:rPr>
          <w:b/>
          <w:bCs/>
          <w:lang w:val="el-GR"/>
        </w:rPr>
        <w:t>Επισημαίνεται ότι γίνονται αποδεκτές:</w:t>
      </w:r>
    </w:p>
    <w:p w14:paraId="7FF74047" w14:textId="77777777" w:rsidR="002B2F6A" w:rsidRPr="00611572" w:rsidRDefault="002B2F6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4B69E665" w14:textId="77777777" w:rsidR="00597F8A" w:rsidRPr="003E1CBC" w:rsidRDefault="002B2F6A" w:rsidP="00EF0725">
      <w:pPr>
        <w:numPr>
          <w:ilvl w:val="0"/>
          <w:numId w:val="5"/>
        </w:numPr>
        <w:suppressAutoHyphens w:val="0"/>
        <w:spacing w:after="0"/>
        <w:jc w:val="left"/>
        <w:rPr>
          <w:lang w:val="el-GR"/>
        </w:rPr>
      </w:pPr>
      <w:r w:rsidRPr="003E1CBC">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BC6C9C">
        <w:rPr>
          <w:b/>
          <w:bCs/>
          <w:lang w:val="el-GR"/>
        </w:rPr>
        <w:t>τους.</w:t>
      </w:r>
      <w:r w:rsidR="00597F8A" w:rsidRPr="003E1CBC">
        <w:rPr>
          <w:lang w:val="el-GR"/>
        </w:rPr>
        <w:br w:type="page"/>
      </w:r>
    </w:p>
    <w:p w14:paraId="38B87B3F" w14:textId="77777777" w:rsidR="00C33C73" w:rsidRPr="00603221" w:rsidRDefault="00C33C73" w:rsidP="003A109E">
      <w:pPr>
        <w:pStyle w:val="2"/>
        <w:rPr>
          <w:rFonts w:cs="Tahoma"/>
          <w:lang w:val="el-GR"/>
        </w:rPr>
      </w:pPr>
      <w:r w:rsidRPr="00603221">
        <w:rPr>
          <w:rFonts w:cs="Tahoma"/>
          <w:lang w:val="el-GR"/>
        </w:rPr>
        <w:lastRenderedPageBreak/>
        <w:tab/>
      </w:r>
      <w:bookmarkStart w:id="174" w:name="_Toc97194289"/>
      <w:bookmarkStart w:id="175" w:name="_Toc97194431"/>
      <w:bookmarkStart w:id="176" w:name="_Toc147842233"/>
      <w:r w:rsidRPr="00603221">
        <w:rPr>
          <w:rFonts w:cs="Tahoma"/>
          <w:lang w:val="el-GR"/>
        </w:rPr>
        <w:t>Κριτήρια Ανάθεσης</w:t>
      </w:r>
      <w:bookmarkEnd w:id="174"/>
      <w:bookmarkEnd w:id="175"/>
      <w:bookmarkEnd w:id="176"/>
      <w:r w:rsidRPr="00603221">
        <w:rPr>
          <w:rFonts w:cs="Tahoma"/>
          <w:lang w:val="el-GR"/>
        </w:rPr>
        <w:t xml:space="preserve"> </w:t>
      </w:r>
    </w:p>
    <w:p w14:paraId="185CEF77" w14:textId="77777777" w:rsidR="008338F0" w:rsidRPr="00603221" w:rsidRDefault="003355E7" w:rsidP="00A9034C">
      <w:pPr>
        <w:pStyle w:val="3"/>
        <w:ind w:left="709" w:hanging="709"/>
        <w:rPr>
          <w:lang w:val="el-GR"/>
        </w:rPr>
      </w:pPr>
      <w:bookmarkStart w:id="177" w:name="_Ref496542191"/>
      <w:bookmarkStart w:id="178" w:name="_Toc97194290"/>
      <w:bookmarkStart w:id="179" w:name="_Toc97194432"/>
      <w:bookmarkStart w:id="180" w:name="_Toc147842234"/>
      <w:r w:rsidRPr="00603221">
        <w:rPr>
          <w:lang w:val="el-GR"/>
        </w:rPr>
        <w:t>Κριτήριο ανάθεσης</w:t>
      </w:r>
      <w:bookmarkEnd w:id="177"/>
      <w:bookmarkEnd w:id="178"/>
      <w:bookmarkEnd w:id="179"/>
      <w:bookmarkEnd w:id="180"/>
    </w:p>
    <w:p w14:paraId="405B57F6" w14:textId="77777777" w:rsidR="008338F0" w:rsidRPr="008C6F6A" w:rsidRDefault="003355E7" w:rsidP="00DD2BF2">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0B4A46E5"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3B8E8074" w14:textId="77777777" w:rsidR="00C40FB9" w:rsidRPr="00603221" w:rsidRDefault="00C40FB9" w:rsidP="0001217D">
      <w:pPr>
        <w:rPr>
          <w:lang w:val="el-GR"/>
        </w:rPr>
      </w:pPr>
    </w:p>
    <w:p w14:paraId="64E2C3FF" w14:textId="77777777" w:rsidR="0001217D" w:rsidRPr="00603221" w:rsidRDefault="0001217D" w:rsidP="00603221">
      <w:pPr>
        <w:pStyle w:val="4"/>
        <w:rPr>
          <w:rFonts w:cs="Tahoma"/>
          <w:szCs w:val="22"/>
          <w:u w:val="single"/>
          <w:lang w:val="el-GR"/>
        </w:rPr>
      </w:pPr>
      <w:bookmarkStart w:id="181" w:name="_Toc9049526"/>
      <w:bookmarkStart w:id="182" w:name="_Toc9050798"/>
      <w:bookmarkStart w:id="183" w:name="_Toc16061711"/>
      <w:bookmarkStart w:id="184" w:name="_Toc25743321"/>
      <w:bookmarkStart w:id="185" w:name="_Toc26592535"/>
      <w:bookmarkStart w:id="186" w:name="_Toc43634791"/>
      <w:bookmarkStart w:id="187" w:name="_Toc44821171"/>
      <w:bookmarkStart w:id="188" w:name="_Toc48552963"/>
      <w:bookmarkStart w:id="189" w:name="_Toc49074409"/>
      <w:bookmarkStart w:id="190" w:name="_Toc286055470"/>
      <w:bookmarkStart w:id="191" w:name="_Toc97194294"/>
      <w:bookmarkStart w:id="192" w:name="_Toc147842235"/>
      <w:r w:rsidRPr="00603221">
        <w:rPr>
          <w:rFonts w:cs="Tahoma"/>
          <w:szCs w:val="22"/>
          <w:u w:val="single"/>
          <w:lang w:val="el-GR"/>
        </w:rPr>
        <w:t>Διαμόρφωση συγκριτικού κόστους Προσφοράς</w:t>
      </w:r>
      <w:bookmarkEnd w:id="181"/>
      <w:bookmarkEnd w:id="182"/>
      <w:bookmarkEnd w:id="183"/>
      <w:bookmarkEnd w:id="184"/>
      <w:bookmarkEnd w:id="185"/>
      <w:bookmarkEnd w:id="186"/>
      <w:bookmarkEnd w:id="187"/>
      <w:bookmarkEnd w:id="188"/>
      <w:bookmarkEnd w:id="189"/>
      <w:bookmarkEnd w:id="190"/>
      <w:bookmarkEnd w:id="191"/>
      <w:bookmarkEnd w:id="192"/>
    </w:p>
    <w:p w14:paraId="6A85F004"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2F55B640" w14:textId="3452B537" w:rsidR="0001217D" w:rsidRPr="00123153" w:rsidRDefault="0001217D">
      <w:pPr>
        <w:numPr>
          <w:ilvl w:val="0"/>
          <w:numId w:val="11"/>
        </w:numPr>
        <w:suppressAutoHyphens w:val="0"/>
        <w:ind w:left="60"/>
        <w:rPr>
          <w:lang w:val="el-GR"/>
        </w:rPr>
      </w:pPr>
      <w:r w:rsidRPr="00123153">
        <w:rPr>
          <w:lang w:val="el-GR"/>
        </w:rPr>
        <w:t xml:space="preserve">το συνολικό κόστος για το Έργο, χωρίς ΦΠΑ {βλ. </w:t>
      </w:r>
      <w:r w:rsidR="00925B4A" w:rsidRPr="00123153">
        <w:rPr>
          <w:lang w:val="el-GR"/>
        </w:rPr>
        <w:fldChar w:fldCharType="begin"/>
      </w:r>
      <w:r w:rsidR="00694974" w:rsidRPr="00123153">
        <w:rPr>
          <w:lang w:val="el-GR"/>
        </w:rPr>
        <w:instrText xml:space="preserve"> REF _Ref40980023 \h </w:instrText>
      </w:r>
      <w:r w:rsidR="00925B4A" w:rsidRPr="00123153">
        <w:rPr>
          <w:lang w:val="el-GR"/>
        </w:rPr>
      </w:r>
      <w:r w:rsidR="00925B4A" w:rsidRPr="00123153">
        <w:rPr>
          <w:lang w:val="el-GR"/>
        </w:rPr>
        <w:fldChar w:fldCharType="separate"/>
      </w:r>
      <w:r w:rsidR="00BF2A7B" w:rsidRPr="00603221">
        <w:rPr>
          <w:lang w:val="el-GR"/>
        </w:rPr>
        <w:t xml:space="preserve">ΠΑΡΑΡΤΗΜΑ </w:t>
      </w:r>
      <w:r w:rsidR="00BF2A7B" w:rsidRPr="00603221">
        <w:t>VI</w:t>
      </w:r>
      <w:r w:rsidR="00BF2A7B" w:rsidRPr="00603221">
        <w:rPr>
          <w:lang w:val="el-GR"/>
        </w:rPr>
        <w:t xml:space="preserve"> – Υπόδειγμα Οικονομικής Προσφοράς</w:t>
      </w:r>
      <w:r w:rsidR="00925B4A" w:rsidRPr="00123153">
        <w:rPr>
          <w:lang w:val="el-GR"/>
        </w:rPr>
        <w:fldChar w:fldCharType="end"/>
      </w:r>
      <w:r w:rsidR="007F03FD" w:rsidRPr="00123153">
        <w:rPr>
          <w:lang w:val="el-GR"/>
        </w:rPr>
        <w:t xml:space="preserve">, </w:t>
      </w:r>
      <w:r w:rsidR="00925B4A" w:rsidRPr="00123153">
        <w:rPr>
          <w:lang w:val="en-US"/>
        </w:rPr>
        <w:fldChar w:fldCharType="begin"/>
      </w:r>
      <w:r w:rsidR="00123153" w:rsidRPr="00123153">
        <w:rPr>
          <w:lang w:val="el-GR"/>
        </w:rPr>
        <w:instrText xml:space="preserve"> REF _Ref104352824 \h </w:instrText>
      </w:r>
      <w:r w:rsidR="00925B4A" w:rsidRPr="00123153">
        <w:rPr>
          <w:lang w:val="en-US"/>
        </w:rPr>
      </w:r>
      <w:r w:rsidR="00925B4A" w:rsidRPr="00123153">
        <w:rPr>
          <w:lang w:val="en-US"/>
        </w:rPr>
        <w:fldChar w:fldCharType="separate"/>
      </w:r>
      <w:r w:rsidR="00BF2A7B" w:rsidRPr="00C4217E">
        <w:rPr>
          <w:lang w:val="el-GR"/>
        </w:rPr>
        <w:t>Συγκεντρωτικός Πίνακας Οικονομικής Προσφοράς Έργου</w:t>
      </w:r>
      <w:r w:rsidR="00925B4A"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 xml:space="preserve">Οικονομικού Φορέα </w:t>
      </w:r>
      <w:r w:rsidRPr="00123153">
        <w:rPr>
          <w:lang w:val="el-GR"/>
        </w:rPr>
        <w:t xml:space="preserve">. </w:t>
      </w:r>
    </w:p>
    <w:p w14:paraId="063D8534" w14:textId="77777777" w:rsidR="00EB4B2B" w:rsidRPr="00603221" w:rsidRDefault="00EB4B2B" w:rsidP="00766AC6">
      <w:pPr>
        <w:rPr>
          <w:b/>
          <w:u w:val="single"/>
          <w:lang w:val="el-GR"/>
        </w:rPr>
      </w:pPr>
    </w:p>
    <w:p w14:paraId="012BC81A" w14:textId="77777777" w:rsidR="00221291" w:rsidRPr="00603221" w:rsidRDefault="00221291">
      <w:pPr>
        <w:suppressAutoHyphens w:val="0"/>
        <w:spacing w:after="0"/>
        <w:jc w:val="left"/>
        <w:rPr>
          <w:lang w:val="el-GR"/>
        </w:rPr>
      </w:pPr>
      <w:r w:rsidRPr="00603221">
        <w:rPr>
          <w:lang w:val="el-GR"/>
        </w:rPr>
        <w:br w:type="page"/>
      </w:r>
    </w:p>
    <w:p w14:paraId="07A8475E" w14:textId="77777777" w:rsidR="004629AE" w:rsidRPr="00603221" w:rsidRDefault="004629AE">
      <w:pPr>
        <w:rPr>
          <w:lang w:val="el-GR"/>
        </w:rPr>
      </w:pPr>
    </w:p>
    <w:p w14:paraId="5DC6A449" w14:textId="77777777" w:rsidR="008338F0" w:rsidRPr="00603221" w:rsidRDefault="003355E7" w:rsidP="003A109E">
      <w:pPr>
        <w:pStyle w:val="2"/>
        <w:rPr>
          <w:rFonts w:cs="Tahoma"/>
          <w:lang w:val="el-GR"/>
        </w:rPr>
      </w:pPr>
      <w:r w:rsidRPr="00603221">
        <w:rPr>
          <w:rFonts w:cs="Tahoma"/>
          <w:lang w:val="el-GR"/>
        </w:rPr>
        <w:tab/>
      </w:r>
      <w:bookmarkStart w:id="193" w:name="_Toc97194296"/>
      <w:bookmarkStart w:id="194" w:name="_Toc97194435"/>
      <w:bookmarkStart w:id="195" w:name="_Toc147842236"/>
      <w:r w:rsidRPr="00603221">
        <w:rPr>
          <w:rFonts w:cs="Tahoma"/>
          <w:lang w:val="el-GR"/>
        </w:rPr>
        <w:t>Κατάρτιση - Περιεχόμενο Προσφορών</w:t>
      </w:r>
      <w:bookmarkEnd w:id="193"/>
      <w:bookmarkEnd w:id="194"/>
      <w:bookmarkEnd w:id="195"/>
    </w:p>
    <w:p w14:paraId="28996045" w14:textId="77777777" w:rsidR="008338F0" w:rsidRPr="00603221" w:rsidRDefault="003355E7" w:rsidP="005A1609">
      <w:pPr>
        <w:pStyle w:val="3"/>
        <w:ind w:left="709" w:hanging="709"/>
        <w:rPr>
          <w:lang w:val="el-GR"/>
        </w:rPr>
      </w:pPr>
      <w:bookmarkStart w:id="196" w:name="_Ref496542253"/>
      <w:bookmarkStart w:id="197" w:name="_Toc97194297"/>
      <w:bookmarkStart w:id="198" w:name="_Toc97194436"/>
      <w:bookmarkStart w:id="199" w:name="_Toc147842237"/>
      <w:r w:rsidRPr="00603221">
        <w:rPr>
          <w:lang w:val="el-GR"/>
        </w:rPr>
        <w:t>Γενικοί όροι υποβολής προσφορών</w:t>
      </w:r>
      <w:bookmarkEnd w:id="196"/>
      <w:bookmarkEnd w:id="197"/>
      <w:bookmarkEnd w:id="198"/>
      <w:bookmarkEnd w:id="199"/>
    </w:p>
    <w:p w14:paraId="1F0F0DD6"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1F928B42"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53F52583"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4"/>
      </w:r>
      <w:r>
        <w:rPr>
          <w:rFonts w:cs="Helvetica"/>
          <w:color w:val="000000"/>
          <w:lang w:val="el-GR" w:eastAsia="el-GR"/>
        </w:rPr>
        <w:t>.</w:t>
      </w:r>
    </w:p>
    <w:p w14:paraId="7EACF7D1"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5"/>
      </w:r>
    </w:p>
    <w:p w14:paraId="4CABF5FA" w14:textId="77777777" w:rsidR="002B2F6A" w:rsidRPr="002B2F6A" w:rsidRDefault="002B2F6A" w:rsidP="002B2F6A">
      <w:pPr>
        <w:rPr>
          <w:color w:val="000000"/>
          <w:lang w:val="el-GR" w:eastAsia="el-GR"/>
        </w:rPr>
      </w:pPr>
    </w:p>
    <w:p w14:paraId="7C0844C5" w14:textId="77777777" w:rsidR="008338F0" w:rsidRPr="00603221" w:rsidRDefault="003355E7" w:rsidP="005A1609">
      <w:pPr>
        <w:pStyle w:val="3"/>
        <w:ind w:left="709" w:hanging="709"/>
        <w:rPr>
          <w:lang w:val="el-GR"/>
        </w:rPr>
      </w:pPr>
      <w:bookmarkStart w:id="200" w:name="_Toc74566860"/>
      <w:bookmarkStart w:id="201" w:name="_Ref496542299"/>
      <w:bookmarkStart w:id="202" w:name="_Toc97194298"/>
      <w:bookmarkStart w:id="203" w:name="_Toc97194437"/>
      <w:bookmarkStart w:id="204" w:name="_Toc147842238"/>
      <w:bookmarkEnd w:id="200"/>
      <w:r w:rsidRPr="00603221">
        <w:rPr>
          <w:lang w:val="el-GR"/>
        </w:rPr>
        <w:t>Χρόνος και Τρόπος υποβολής προσφορών</w:t>
      </w:r>
      <w:bookmarkEnd w:id="201"/>
      <w:bookmarkEnd w:id="202"/>
      <w:bookmarkEnd w:id="203"/>
      <w:bookmarkEnd w:id="204"/>
      <w:r w:rsidRPr="00603221">
        <w:rPr>
          <w:lang w:val="el-GR"/>
        </w:rPr>
        <w:t xml:space="preserve"> </w:t>
      </w:r>
    </w:p>
    <w:p w14:paraId="6443284F" w14:textId="77777777" w:rsidR="008338F0" w:rsidRDefault="008338F0" w:rsidP="00DB2BAF">
      <w:pPr>
        <w:rPr>
          <w:lang w:val="el-GR"/>
        </w:rPr>
      </w:pPr>
    </w:p>
    <w:p w14:paraId="7F6E4A84" w14:textId="42E7C0ED" w:rsidR="004B759E" w:rsidRPr="00821852" w:rsidRDefault="000F0E29" w:rsidP="00D472F0">
      <w:pPr>
        <w:rPr>
          <w:b/>
          <w:bCs/>
          <w:lang w:val="el-GR"/>
        </w:rPr>
      </w:pPr>
      <w:bookmarkStart w:id="205" w:name="_Toc74566862"/>
      <w:bookmarkStart w:id="206" w:name="_Toc97194299"/>
      <w:bookmarkEnd w:id="205"/>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40979373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1.5</w:t>
      </w:r>
      <w:r w:rsidR="00F70E11">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06"/>
    </w:p>
    <w:p w14:paraId="452DB8C4"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06161923" w14:textId="77777777" w:rsidR="000F0E29" w:rsidRPr="000F0E29" w:rsidRDefault="000F0E29" w:rsidP="00D472F0">
      <w:pPr>
        <w:rPr>
          <w:lang w:val="el-GR"/>
        </w:rPr>
      </w:pPr>
      <w:bookmarkStart w:id="207" w:name="_Toc97194300"/>
    </w:p>
    <w:p w14:paraId="18CF16B4"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07"/>
    </w:p>
    <w:p w14:paraId="5BA6B9B3"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262EFEB7" w14:textId="77777777" w:rsidR="004B759E" w:rsidRPr="00A334BA" w:rsidRDefault="004B759E" w:rsidP="00821852">
      <w:pPr>
        <w:rPr>
          <w:lang w:val="el-GR"/>
        </w:rPr>
      </w:pPr>
    </w:p>
    <w:p w14:paraId="73EE8187" w14:textId="77777777" w:rsidR="00893B0F" w:rsidRPr="00603221" w:rsidRDefault="00893B0F" w:rsidP="00893B0F">
      <w:pPr>
        <w:rPr>
          <w:b/>
          <w:bCs/>
          <w:lang w:val="el-GR"/>
        </w:rPr>
      </w:pPr>
      <w:r w:rsidRPr="00603221">
        <w:rPr>
          <w:lang w:val="el-GR"/>
        </w:rPr>
        <w:lastRenderedPageBreak/>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1FEC0A16" w14:textId="77777777" w:rsidR="000F0E29" w:rsidRPr="000F0E29" w:rsidRDefault="000F0E29" w:rsidP="00D472F0">
      <w:pPr>
        <w:rPr>
          <w:lang w:val="el-GR"/>
        </w:rPr>
      </w:pPr>
      <w:bookmarkStart w:id="208" w:name="_Toc74566865"/>
      <w:bookmarkStart w:id="209" w:name="_Toc97194301"/>
      <w:bookmarkEnd w:id="208"/>
    </w:p>
    <w:p w14:paraId="3D4BB327" w14:textId="7777777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09"/>
      <w:r w:rsidR="004B759E" w:rsidRPr="00821852">
        <w:rPr>
          <w:lang w:val="el-GR"/>
        </w:rPr>
        <w:t xml:space="preserve"> </w:t>
      </w:r>
    </w:p>
    <w:p w14:paraId="1C24ABB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45DD8A4A"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5F0F12CC"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050F4BF"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1CCA3F05" w14:textId="77777777" w:rsidR="00D472F0" w:rsidRPr="00D472F0" w:rsidRDefault="00D472F0" w:rsidP="000F0E29">
      <w:pPr>
        <w:rPr>
          <w:lang w:val="el-GR"/>
        </w:rPr>
      </w:pPr>
      <w:bookmarkStart w:id="210" w:name="_Ref75869622"/>
      <w:bookmarkStart w:id="211" w:name="_Toc97194302"/>
    </w:p>
    <w:p w14:paraId="15E0716B" w14:textId="5A89CAB3"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6"/>
      </w:r>
      <w:r w:rsidR="00486D17" w:rsidRPr="00821852">
        <w:rPr>
          <w:lang w:val="el-GR"/>
        </w:rPr>
        <w:t xml:space="preserve">.  </w:t>
      </w:r>
      <w:bookmarkStart w:id="212" w:name="_Toc74566867"/>
      <w:bookmarkStart w:id="213" w:name="_Toc74566868"/>
      <w:bookmarkStart w:id="214" w:name="_Toc74566869"/>
      <w:bookmarkStart w:id="215" w:name="_Toc74566870"/>
      <w:bookmarkEnd w:id="212"/>
      <w:bookmarkEnd w:id="213"/>
      <w:bookmarkEnd w:id="214"/>
      <w:bookmarkEnd w:id="215"/>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510087097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ΠΑΡΑΡΤΗΜΑ V – Υπόδειγμα Τεχνικής Προσφοράς</w:t>
      </w:r>
      <w:r w:rsidR="00F70E11">
        <w:fldChar w:fldCharType="end"/>
      </w:r>
      <w:r w:rsidR="00AE32CA" w:rsidRPr="00821852">
        <w:rPr>
          <w:lang w:val="el-GR"/>
        </w:rPr>
        <w:t xml:space="preserve"> &amp;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510087099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603221">
        <w:rPr>
          <w:lang w:val="el-GR"/>
        </w:rPr>
        <w:t xml:space="preserve">ΠΑΡΑΡΤΗΜΑ </w:t>
      </w:r>
      <w:r w:rsidR="00BF2A7B" w:rsidRPr="00BF2A7B">
        <w:rPr>
          <w:lang w:val="el-GR"/>
        </w:rPr>
        <w:t>VI</w:t>
      </w:r>
      <w:r w:rsidR="00BF2A7B" w:rsidRPr="00603221">
        <w:rPr>
          <w:lang w:val="el-GR"/>
        </w:rPr>
        <w:t xml:space="preserve"> – Υπόδειγμα Οικονομικής Προσφοράς</w:t>
      </w:r>
      <w:r w:rsidR="00F70E11">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0"/>
      <w:bookmarkEnd w:id="211"/>
    </w:p>
    <w:p w14:paraId="5E6BDE1A" w14:textId="77777777" w:rsidR="00FC039B" w:rsidRPr="00FC039B" w:rsidRDefault="00FC039B" w:rsidP="00FC039B">
      <w:pPr>
        <w:rPr>
          <w:lang w:val="el-GR"/>
        </w:rPr>
      </w:pPr>
    </w:p>
    <w:p w14:paraId="6B34692E" w14:textId="77777777" w:rsidR="004E36A7" w:rsidRPr="00821852" w:rsidRDefault="000F0E29" w:rsidP="00D472F0">
      <w:pPr>
        <w:rPr>
          <w:lang w:val="el-GR"/>
        </w:rPr>
      </w:pPr>
      <w:bookmarkStart w:id="216" w:name="_Toc74566872"/>
      <w:bookmarkStart w:id="217" w:name="_Toc74566873"/>
      <w:bookmarkStart w:id="218" w:name="_Toc97194304"/>
      <w:bookmarkEnd w:id="216"/>
      <w:bookmarkEnd w:id="217"/>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18"/>
    </w:p>
    <w:p w14:paraId="54B3EC77" w14:textId="77777777" w:rsidR="004E36A7" w:rsidRPr="008A2283" w:rsidRDefault="004E36A7" w:rsidP="004E36A7">
      <w:pPr>
        <w:rPr>
          <w:color w:val="000000"/>
          <w:lang w:val="el-GR"/>
        </w:rPr>
      </w:pPr>
      <w:bookmarkStart w:id="219"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5837AA8" w14:textId="77777777" w:rsidR="004E36A7" w:rsidRPr="00CB7A20" w:rsidRDefault="004E36A7" w:rsidP="004E36A7">
      <w:pPr>
        <w:rPr>
          <w:color w:val="000000"/>
          <w:lang w:val="el-GR"/>
        </w:rPr>
      </w:pPr>
      <w:r w:rsidRPr="00CB7A20">
        <w:rPr>
          <w:color w:val="000000"/>
          <w:lang w:val="el-GR"/>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7005484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15B3F144"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333B8D34"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0EA4D305"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64401319"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09298D56"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19"/>
    </w:p>
    <w:p w14:paraId="1A1FDB42"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532B4399"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DCD2F81"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03A4496D"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50A17ABE"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5DEEA1F0"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26C76901" w14:textId="77777777"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4B1405A8" w14:textId="77777777" w:rsidR="000674D2" w:rsidRPr="00CE38E4" w:rsidRDefault="000674D2" w:rsidP="000674D2">
      <w:pPr>
        <w:rPr>
          <w:lang w:val="el-GR"/>
        </w:rPr>
      </w:pPr>
      <w:r w:rsidRPr="00CB7A20">
        <w:rPr>
          <w:lang w:val="el-GR"/>
        </w:rPr>
        <w:lastRenderedPageBreak/>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5A29E402"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141D02BC"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37FEB040"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0BC6BCE" w14:textId="77777777" w:rsidR="00CA1F25" w:rsidRPr="00603221" w:rsidRDefault="00CA1F25">
      <w:pPr>
        <w:rPr>
          <w:i/>
          <w:iCs/>
          <w:color w:val="5B9BD5"/>
          <w:lang w:val="el-GR"/>
        </w:rPr>
      </w:pPr>
    </w:p>
    <w:p w14:paraId="17808E89" w14:textId="77777777" w:rsidR="008338F0" w:rsidRPr="005A1609" w:rsidRDefault="003355E7" w:rsidP="005A1609">
      <w:pPr>
        <w:pStyle w:val="3"/>
        <w:ind w:left="709" w:hanging="709"/>
        <w:rPr>
          <w:lang w:val="el-GR"/>
        </w:rPr>
      </w:pPr>
      <w:bookmarkStart w:id="220" w:name="_Ref496542340"/>
      <w:bookmarkStart w:id="221" w:name="_Toc97194305"/>
      <w:bookmarkStart w:id="222" w:name="_Toc97194438"/>
      <w:bookmarkStart w:id="223" w:name="_Toc147842239"/>
      <w:r w:rsidRPr="00603221">
        <w:rPr>
          <w:lang w:val="el-GR"/>
        </w:rPr>
        <w:t>Περιεχόμενα Φακέλου «Δικαιολογητικά Συμμετοχής - Τεχνική Προσφορά»</w:t>
      </w:r>
      <w:bookmarkEnd w:id="220"/>
      <w:bookmarkEnd w:id="221"/>
      <w:bookmarkEnd w:id="222"/>
      <w:bookmarkEnd w:id="223"/>
      <w:r w:rsidRPr="00603221">
        <w:rPr>
          <w:lang w:val="el-GR"/>
        </w:rPr>
        <w:t xml:space="preserve"> </w:t>
      </w:r>
    </w:p>
    <w:p w14:paraId="39E8E94C" w14:textId="77777777" w:rsidR="002C7E9A" w:rsidRPr="003329FF" w:rsidRDefault="002C7E9A" w:rsidP="0069435C">
      <w:pPr>
        <w:pStyle w:val="4"/>
        <w:rPr>
          <w:rStyle w:val="Heading4Char"/>
          <w:rFonts w:ascii="Tahoma" w:hAnsi="Tahoma" w:cs="Tahoma"/>
          <w:b/>
          <w:bCs/>
          <w:sz w:val="22"/>
        </w:rPr>
      </w:pPr>
      <w:bookmarkStart w:id="224" w:name="_Toc74566876"/>
      <w:bookmarkStart w:id="225" w:name="_Ref55324286"/>
      <w:bookmarkStart w:id="226" w:name="_Toc97194306"/>
      <w:bookmarkStart w:id="227" w:name="_Toc147842240"/>
      <w:bookmarkEnd w:id="224"/>
      <w:r w:rsidRPr="003329FF">
        <w:rPr>
          <w:rStyle w:val="Heading4Char"/>
          <w:rFonts w:ascii="Tahoma" w:hAnsi="Tahoma" w:cs="Tahoma"/>
          <w:b/>
          <w:bCs/>
          <w:sz w:val="22"/>
        </w:rPr>
        <w:t>Δικαιολογητικά Συμμετοχής</w:t>
      </w:r>
      <w:bookmarkEnd w:id="225"/>
      <w:bookmarkEnd w:id="226"/>
      <w:bookmarkEnd w:id="227"/>
    </w:p>
    <w:p w14:paraId="374AE60C"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4F68213E"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68D01AEB" w14:textId="42BE0803"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28" w:name="_Hlk118712722"/>
      <w:r w:rsidR="00925B4A"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00925B4A" w:rsidRPr="00603221">
        <w:rPr>
          <w:lang w:val="el-GR"/>
        </w:rPr>
      </w:r>
      <w:r w:rsidR="00925B4A" w:rsidRPr="00603221">
        <w:rPr>
          <w:lang w:val="el-GR"/>
        </w:rPr>
        <w:fldChar w:fldCharType="separate"/>
      </w:r>
      <w:r w:rsidR="00BF2A7B">
        <w:rPr>
          <w:lang w:val="el-GR"/>
        </w:rPr>
        <w:t>2.1.5</w:t>
      </w:r>
      <w:r w:rsidR="00925B4A" w:rsidRPr="00603221">
        <w:rPr>
          <w:lang w:val="el-GR"/>
        </w:rPr>
        <w:fldChar w:fldCharType="end"/>
      </w:r>
      <w:bookmarkEnd w:id="228"/>
      <w:r w:rsidRPr="00603221">
        <w:rPr>
          <w:lang w:val="el-GR"/>
        </w:rPr>
        <w:t xml:space="preserve"> και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496542081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color w:val="000000"/>
          <w:lang w:val="el-GR"/>
        </w:rPr>
        <w:t>2.2.2</w:t>
      </w:r>
      <w:r w:rsidR="00F70E11">
        <w:fldChar w:fldCharType="end"/>
      </w:r>
      <w:r>
        <w:rPr>
          <w:color w:val="000000"/>
          <w:lang w:val="el-GR"/>
        </w:rPr>
        <w:t xml:space="preserve"> </w:t>
      </w:r>
      <w:r w:rsidRPr="00BD7E89">
        <w:rPr>
          <w:lang w:val="el-GR"/>
        </w:rPr>
        <w:t xml:space="preserve">αντίστοιχα της παρούσας διακήρυξης.  </w:t>
      </w:r>
    </w:p>
    <w:p w14:paraId="12A58995" w14:textId="26C34D08" w:rsidR="00CD4F51" w:rsidRPr="00B07864" w:rsidRDefault="00CD4F51" w:rsidP="00CD4F51">
      <w:pPr>
        <w:rPr>
          <w:lang w:val="el-GR"/>
        </w:rPr>
      </w:pPr>
      <w:bookmarkStart w:id="229"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25B4A">
        <w:rPr>
          <w:lang w:val="el-GR"/>
        </w:rPr>
        <w:fldChar w:fldCharType="begin"/>
      </w:r>
      <w:r w:rsidR="009F688B">
        <w:rPr>
          <w:lang w:val="el-GR"/>
        </w:rPr>
        <w:instrText xml:space="preserve"> REF _Ref494118533 \h </w:instrText>
      </w:r>
      <w:r w:rsidR="00925B4A">
        <w:rPr>
          <w:lang w:val="el-GR"/>
        </w:rPr>
      </w:r>
      <w:r w:rsidR="00925B4A">
        <w:rPr>
          <w:lang w:val="el-GR"/>
        </w:rPr>
        <w:fldChar w:fldCharType="separate"/>
      </w:r>
      <w:r w:rsidR="00BF2A7B" w:rsidRPr="00603221">
        <w:rPr>
          <w:lang w:val="el-GR"/>
        </w:rPr>
        <w:t xml:space="preserve">ΠΑΡΑΡΤΗΜΑ </w:t>
      </w:r>
      <w:r w:rsidR="00BF2A7B" w:rsidRPr="00603221">
        <w:t>VI</w:t>
      </w:r>
      <w:r w:rsidR="00BF2A7B" w:rsidRPr="00603221">
        <w:rPr>
          <w:lang w:val="el-GR"/>
        </w:rPr>
        <w:t>Ι – Άλλες Δηλώσεις</w:t>
      </w:r>
      <w:r w:rsidR="00925B4A">
        <w:rPr>
          <w:lang w:val="el-GR"/>
        </w:rPr>
        <w:fldChar w:fldCharType="end"/>
      </w:r>
      <w:r w:rsidRPr="00B07864">
        <w:rPr>
          <w:lang w:val="el-GR"/>
        </w:rPr>
        <w:t>.</w:t>
      </w:r>
    </w:p>
    <w:bookmarkEnd w:id="229"/>
    <w:p w14:paraId="739BD54B" w14:textId="77777777" w:rsidR="007702DC" w:rsidRDefault="007702DC" w:rsidP="002C7E9A">
      <w:pPr>
        <w:rPr>
          <w:lang w:val="el-GR"/>
        </w:rPr>
      </w:pPr>
    </w:p>
    <w:p w14:paraId="3C5298FB" w14:textId="58FE68AF"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925B4A">
        <w:rPr>
          <w:lang w:val="el-GR"/>
        </w:rPr>
        <w:fldChar w:fldCharType="begin"/>
      </w:r>
      <w:r>
        <w:rPr>
          <w:lang w:val="el-GR"/>
        </w:rPr>
        <w:instrText xml:space="preserve"> REF _Ref496624736 \h </w:instrText>
      </w:r>
      <w:r w:rsidR="00925B4A">
        <w:rPr>
          <w:lang w:val="el-GR"/>
        </w:rPr>
      </w:r>
      <w:r w:rsidR="00925B4A">
        <w:rPr>
          <w:lang w:val="el-GR"/>
        </w:rPr>
        <w:fldChar w:fldCharType="separate"/>
      </w:r>
      <w:r w:rsidR="00BF2A7B" w:rsidRPr="00603221">
        <w:rPr>
          <w:color w:val="000099"/>
          <w:lang w:val="el-GR"/>
        </w:rPr>
        <w:t xml:space="preserve">ΠΑΡΑΡΤΗΜΑ ΙΙI – ΕΥΡΩΠΑΙΚΟ ΕΝΙΑΙΟ ΕΓΓΡΑΦΟ ΣΥΜΒΑΣΗΣ (ΕΕΕΣ) </w:t>
      </w:r>
      <w:r w:rsidR="00925B4A">
        <w:rPr>
          <w:lang w:val="el-GR"/>
        </w:rPr>
        <w:fldChar w:fldCharType="end"/>
      </w:r>
      <w:r w:rsidRPr="00197834">
        <w:rPr>
          <w:lang w:val="el-GR"/>
        </w:rPr>
        <w:t xml:space="preserve"> ως Παράρτημα  αυτής. </w:t>
      </w:r>
    </w:p>
    <w:p w14:paraId="47C39D0A"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w:t>
      </w:r>
      <w:r w:rsidRPr="00197834">
        <w:rPr>
          <w:lang w:val="el-GR"/>
        </w:rPr>
        <w:lastRenderedPageBreak/>
        <w:t>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366C69E4"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782720D3" w14:textId="77777777"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3" w:history="1">
        <w:r w:rsidRPr="00821852">
          <w:rPr>
            <w:lang w:val="el-GR"/>
          </w:rPr>
          <w:t>www.promitheus.gov.gr</w:t>
        </w:r>
      </w:hyperlink>
      <w:r w:rsidRPr="00821852">
        <w:rPr>
          <w:lang w:val="el-GR"/>
        </w:rPr>
        <w:t>) του ΟΠΣ ΕΣΗΔΗΣ.</w:t>
      </w:r>
    </w:p>
    <w:p w14:paraId="1023260E"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2F77B40A" w14:textId="77777777" w:rsidR="00606EF6" w:rsidRPr="00603221" w:rsidRDefault="00606EF6">
      <w:pPr>
        <w:rPr>
          <w:b/>
          <w:u w:val="single"/>
          <w:lang w:val="el-GR"/>
        </w:rPr>
      </w:pPr>
    </w:p>
    <w:p w14:paraId="1E42AC04"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7ECDDAC2"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3A4E455B" w14:textId="77777777" w:rsidR="00704D1F" w:rsidRPr="00603221" w:rsidRDefault="00704D1F">
      <w:pPr>
        <w:rPr>
          <w:b/>
          <w:u w:val="single"/>
          <w:lang w:val="el-GR"/>
        </w:rPr>
      </w:pPr>
    </w:p>
    <w:p w14:paraId="67C777B7" w14:textId="7DE7B5EC"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496624736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603221">
        <w:rPr>
          <w:color w:val="000099"/>
          <w:lang w:val="el-GR"/>
        </w:rPr>
        <w:t xml:space="preserve">ΠΑΡΑΡΤΗΜΑ ΙΙI – ΕΥΡΩΠΑΙΚΟ ΕΝΙΑΙΟ ΕΓΓΡΑΦΟ ΣΥΜΒΑΣΗΣ (ΕΕΕΣ) </w:t>
      </w:r>
      <w:r w:rsidR="00F70E11">
        <w:fldChar w:fldCharType="end"/>
      </w:r>
      <w:r w:rsidRPr="00603221">
        <w:rPr>
          <w:lang w:val="el-GR"/>
        </w:rPr>
        <w:t xml:space="preserve">. </w:t>
      </w:r>
    </w:p>
    <w:p w14:paraId="6A48A881"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007554D4"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3043F513"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3A1DAC40"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1F65EA22"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23D3D21A"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102FE852"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18F04019"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53D7BC4C"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165F98D0"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6C7617EF" w14:textId="77777777" w:rsidR="00730FB9" w:rsidRPr="00603221" w:rsidRDefault="00730FB9" w:rsidP="00730FB9">
      <w:pPr>
        <w:rPr>
          <w:lang w:val="el-GR"/>
        </w:rPr>
      </w:pPr>
      <w:r w:rsidRPr="00603221">
        <w:rPr>
          <w:lang w:val="el-GR"/>
        </w:rPr>
        <w:lastRenderedPageBreak/>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09812AC2" w14:textId="77777777"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3B51FC90" w14:textId="77777777" w:rsidR="00FB65FD" w:rsidRPr="00603221" w:rsidRDefault="00FB65FD">
      <w:pPr>
        <w:rPr>
          <w:b/>
          <w:bCs/>
          <w:lang w:val="el-GR"/>
        </w:rPr>
      </w:pPr>
    </w:p>
    <w:p w14:paraId="535300F8" w14:textId="77777777" w:rsidR="002C7E9A" w:rsidRPr="00603221" w:rsidRDefault="002C7E9A">
      <w:pPr>
        <w:pStyle w:val="4"/>
        <w:rPr>
          <w:rFonts w:cs="Tahoma"/>
          <w:szCs w:val="22"/>
          <w:lang w:val="el-GR"/>
        </w:rPr>
      </w:pPr>
      <w:bookmarkStart w:id="230" w:name="_Toc97194307"/>
      <w:bookmarkStart w:id="231" w:name="_Toc147842241"/>
      <w:r w:rsidRPr="00603221">
        <w:rPr>
          <w:rFonts w:cs="Tahoma"/>
          <w:szCs w:val="22"/>
          <w:lang w:val="el-GR"/>
        </w:rPr>
        <w:t>Τεχνική Προσφορά</w:t>
      </w:r>
      <w:bookmarkEnd w:id="230"/>
      <w:bookmarkEnd w:id="231"/>
      <w:r w:rsidRPr="00603221">
        <w:rPr>
          <w:rFonts w:cs="Tahoma"/>
          <w:szCs w:val="22"/>
          <w:lang w:val="el-GR"/>
        </w:rPr>
        <w:t xml:space="preserve"> </w:t>
      </w:r>
      <w:r w:rsidR="00E1337D" w:rsidRPr="00603221">
        <w:rPr>
          <w:rFonts w:cs="Tahoma"/>
          <w:szCs w:val="22"/>
          <w:lang w:val="el-GR"/>
        </w:rPr>
        <w:t xml:space="preserve"> </w:t>
      </w:r>
    </w:p>
    <w:p w14:paraId="32591013" w14:textId="2C309FDC"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925B4A">
        <w:rPr>
          <w:lang w:val="el-GR"/>
        </w:rPr>
        <w:fldChar w:fldCharType="begin"/>
      </w:r>
      <w:r w:rsidR="006712BB">
        <w:rPr>
          <w:lang w:val="el-GR"/>
        </w:rPr>
        <w:instrText xml:space="preserve"> REF _Ref496625830 \h </w:instrText>
      </w:r>
      <w:r w:rsidR="00925B4A">
        <w:rPr>
          <w:lang w:val="el-GR"/>
        </w:rPr>
      </w:r>
      <w:r w:rsidR="00925B4A">
        <w:rPr>
          <w:lang w:val="el-GR"/>
        </w:rPr>
        <w:fldChar w:fldCharType="separate"/>
      </w:r>
      <w:r w:rsidR="00BF2A7B" w:rsidRPr="00603221">
        <w:rPr>
          <w:lang w:val="el-GR"/>
        </w:rPr>
        <w:t>ΠΑΡΑΡΤΗΜΑ Ι – Αναλυτική Περιγραφή Φυσικού και Οικονομικού Αντικειμένου της Σύμβασης</w:t>
      </w:r>
      <w:r w:rsidR="00925B4A">
        <w:rPr>
          <w:lang w:val="el-GR"/>
        </w:rPr>
        <w:fldChar w:fldCharType="end"/>
      </w:r>
      <w:r w:rsidRPr="00603221">
        <w:rPr>
          <w:lang w:val="el-GR"/>
        </w:rPr>
        <w:t xml:space="preserve">  &amp;</w:t>
      </w:r>
      <w:r w:rsidR="00827CEF">
        <w:rPr>
          <w:lang w:val="el-GR"/>
        </w:rPr>
        <w:t xml:space="preserve"> </w:t>
      </w:r>
      <w:r w:rsidR="00925B4A">
        <w:rPr>
          <w:lang w:val="el-GR"/>
        </w:rPr>
        <w:fldChar w:fldCharType="begin"/>
      </w:r>
      <w:r w:rsidR="006712BB">
        <w:rPr>
          <w:lang w:val="el-GR"/>
        </w:rPr>
        <w:instrText xml:space="preserve"> REF _Ref40980421 \h </w:instrText>
      </w:r>
      <w:r w:rsidR="00925B4A">
        <w:rPr>
          <w:lang w:val="el-GR"/>
        </w:rPr>
      </w:r>
      <w:r w:rsidR="00925B4A">
        <w:rPr>
          <w:lang w:val="el-GR"/>
        </w:rPr>
        <w:fldChar w:fldCharType="separate"/>
      </w:r>
      <w:r w:rsidR="00BF2A7B" w:rsidRPr="00603221">
        <w:rPr>
          <w:lang w:val="el-GR"/>
        </w:rPr>
        <w:t>ΠΑΡΑΡΤΗΜΑ ΙΙ – Πίνακες Συμμόρφωσης</w:t>
      </w:r>
      <w:r w:rsidR="00925B4A">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1DCA648C" w14:textId="7CD028CA"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925B4A">
        <w:rPr>
          <w:highlight w:val="magenta"/>
          <w:lang w:val="el-GR"/>
        </w:rPr>
        <w:fldChar w:fldCharType="begin"/>
      </w:r>
      <w:r w:rsidR="007D2CC2">
        <w:rPr>
          <w:highlight w:val="magenta"/>
          <w:lang w:val="el-GR"/>
        </w:rPr>
        <w:instrText xml:space="preserve"> REF _Ref40980475 \h </w:instrText>
      </w:r>
      <w:r w:rsidR="00925B4A">
        <w:rPr>
          <w:highlight w:val="magenta"/>
          <w:lang w:val="el-GR"/>
        </w:rPr>
      </w:r>
      <w:r w:rsidR="00925B4A">
        <w:rPr>
          <w:highlight w:val="magenta"/>
          <w:lang w:val="el-GR"/>
        </w:rPr>
        <w:fldChar w:fldCharType="separate"/>
      </w:r>
      <w:r w:rsidR="00BF2A7B" w:rsidRPr="00BF2A7B">
        <w:rPr>
          <w:lang w:val="el-GR"/>
        </w:rPr>
        <w:t xml:space="preserve">ΠΑΡΑΡΤΗΜΑ </w:t>
      </w:r>
      <w:r w:rsidR="00BF2A7B" w:rsidRPr="00603221">
        <w:t>V</w:t>
      </w:r>
      <w:r w:rsidR="00BF2A7B" w:rsidRPr="00BF2A7B">
        <w:rPr>
          <w:lang w:val="el-GR"/>
        </w:rPr>
        <w:t xml:space="preserve"> – Υπόδειγμα Τεχνικής Προσφοράς</w:t>
      </w:r>
      <w:r w:rsidR="00925B4A">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788018CF" w14:textId="77777777" w:rsidR="008338F0" w:rsidRPr="00603221" w:rsidRDefault="008338F0" w:rsidP="007A3AC0">
      <w:pPr>
        <w:rPr>
          <w:lang w:val="el-GR"/>
        </w:rPr>
      </w:pPr>
    </w:p>
    <w:p w14:paraId="6544C81D" w14:textId="77777777" w:rsidR="008338F0" w:rsidRPr="00603221" w:rsidRDefault="003355E7" w:rsidP="005A1609">
      <w:pPr>
        <w:pStyle w:val="3"/>
        <w:ind w:left="709" w:hanging="709"/>
        <w:rPr>
          <w:lang w:val="el-GR"/>
        </w:rPr>
      </w:pPr>
      <w:bookmarkStart w:id="232" w:name="_Ref496542376"/>
      <w:bookmarkStart w:id="233" w:name="_Toc97194308"/>
      <w:bookmarkStart w:id="234" w:name="_Toc97194439"/>
      <w:bookmarkStart w:id="235" w:name="_Toc147842242"/>
      <w:r w:rsidRPr="00603221">
        <w:rPr>
          <w:lang w:val="el-GR"/>
        </w:rPr>
        <w:t>Περιεχόμενα Φακέλου «Οικονομική Προσφορά» / Τρόπος σύνταξης και υποβολής οικονομικών προσφορών</w:t>
      </w:r>
      <w:bookmarkEnd w:id="232"/>
      <w:bookmarkEnd w:id="233"/>
      <w:bookmarkEnd w:id="234"/>
      <w:bookmarkEnd w:id="235"/>
    </w:p>
    <w:p w14:paraId="1ABDF7C0" w14:textId="77777777" w:rsidR="001E3C20" w:rsidRPr="00603221" w:rsidRDefault="001E3C20" w:rsidP="00422D27">
      <w:pPr>
        <w:autoSpaceDE w:val="0"/>
        <w:autoSpaceDN w:val="0"/>
        <w:adjustRightInd w:val="0"/>
        <w:spacing w:after="0" w:line="276" w:lineRule="auto"/>
        <w:rPr>
          <w:lang w:val="el-GR"/>
        </w:rPr>
      </w:pPr>
    </w:p>
    <w:p w14:paraId="04D633DB" w14:textId="02885AC8"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925B4A">
        <w:rPr>
          <w:lang w:val="el-GR" w:eastAsia="el-GR"/>
        </w:rPr>
        <w:fldChar w:fldCharType="begin"/>
      </w:r>
      <w:r w:rsidR="007D2CC2">
        <w:rPr>
          <w:lang w:val="el-GR" w:eastAsia="el-GR"/>
        </w:rPr>
        <w:instrText xml:space="preserve"> REF _Ref40980548 \h </w:instrText>
      </w:r>
      <w:r w:rsidR="00925B4A">
        <w:rPr>
          <w:lang w:val="el-GR" w:eastAsia="el-GR"/>
        </w:rPr>
      </w:r>
      <w:r w:rsidR="00925B4A">
        <w:rPr>
          <w:lang w:val="el-GR" w:eastAsia="el-GR"/>
        </w:rPr>
        <w:fldChar w:fldCharType="separate"/>
      </w:r>
      <w:r w:rsidR="00BF2A7B" w:rsidRPr="00603221">
        <w:rPr>
          <w:lang w:val="el-GR"/>
        </w:rPr>
        <w:t xml:space="preserve">ΠΑΡΑΡΤΗΜΑ </w:t>
      </w:r>
      <w:r w:rsidR="00BF2A7B" w:rsidRPr="00603221">
        <w:t>VI</w:t>
      </w:r>
      <w:r w:rsidR="00BF2A7B" w:rsidRPr="00603221">
        <w:rPr>
          <w:lang w:val="el-GR"/>
        </w:rPr>
        <w:t xml:space="preserve"> – Υπόδειγμα Οικονομικής Προσφοράς</w:t>
      </w:r>
      <w:r w:rsidR="00925B4A">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28900764" w14:textId="77777777" w:rsidR="001E3C20" w:rsidRPr="00603221" w:rsidRDefault="001E3C20" w:rsidP="001E3C20">
      <w:pPr>
        <w:suppressAutoHyphens w:val="0"/>
        <w:autoSpaceDE w:val="0"/>
        <w:autoSpaceDN w:val="0"/>
        <w:adjustRightInd w:val="0"/>
        <w:spacing w:after="0"/>
        <w:jc w:val="left"/>
        <w:rPr>
          <w:lang w:val="el-GR" w:eastAsia="el-GR"/>
        </w:rPr>
      </w:pPr>
    </w:p>
    <w:p w14:paraId="38784EF6"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7A79FFB7"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5541335"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75719851"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21ED40E2"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25DECF7B"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FCA700E" w14:textId="77777777" w:rsidR="001852F3" w:rsidRPr="00603221" w:rsidRDefault="003355E7">
      <w:pPr>
        <w:rPr>
          <w:lang w:val="el-GR"/>
        </w:rPr>
      </w:pPr>
      <w:r w:rsidRPr="00603221">
        <w:rPr>
          <w:lang w:val="el-GR"/>
        </w:rPr>
        <w:lastRenderedPageBreak/>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36" w:name="_Hlk67667045"/>
      <w:r w:rsidR="00C25AFF" w:rsidRPr="00C25AFF">
        <w:rPr>
          <w:lang w:val="el-GR"/>
        </w:rPr>
        <w:t>όπως τροποποιήθηκε με το άρθρο 42 του ν. 4782/Α36/9-3-2021</w:t>
      </w:r>
      <w:r w:rsidR="00C25AFF">
        <w:rPr>
          <w:lang w:val="el-GR"/>
        </w:rPr>
        <w:t xml:space="preserve"> </w:t>
      </w:r>
      <w:bookmarkEnd w:id="236"/>
      <w:r w:rsidRPr="00603221">
        <w:rPr>
          <w:lang w:val="el-GR"/>
        </w:rPr>
        <w:t>και</w:t>
      </w:r>
    </w:p>
    <w:p w14:paraId="4439C923"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77E62DE3" w14:textId="1B397FEF"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496607306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5.1</w:t>
      </w:r>
      <w:r w:rsidR="00F70E11">
        <w:fldChar w:fldCharType="end"/>
      </w:r>
      <w:r w:rsidRPr="00603221">
        <w:rPr>
          <w:lang w:val="el-GR"/>
        </w:rPr>
        <w:t xml:space="preserve"> της παρούσας διακήρυξης.</w:t>
      </w:r>
      <w:r w:rsidRPr="00603221">
        <w:rPr>
          <w:b/>
          <w:bCs/>
          <w:i/>
          <w:iCs/>
          <w:color w:val="5B9BD5"/>
          <w:lang w:val="el-GR"/>
        </w:rPr>
        <w:t xml:space="preserve"> </w:t>
      </w:r>
    </w:p>
    <w:p w14:paraId="547B4610" w14:textId="77777777" w:rsidR="00D472F0" w:rsidRPr="00D472F0" w:rsidRDefault="00D472F0">
      <w:pPr>
        <w:rPr>
          <w:lang w:val="el-GR"/>
        </w:rPr>
      </w:pPr>
    </w:p>
    <w:p w14:paraId="183BC389" w14:textId="77777777" w:rsidR="008338F0" w:rsidRPr="00603221" w:rsidRDefault="003355E7" w:rsidP="005A1609">
      <w:pPr>
        <w:pStyle w:val="3"/>
        <w:ind w:left="709" w:hanging="709"/>
        <w:rPr>
          <w:lang w:val="el-GR"/>
        </w:rPr>
      </w:pPr>
      <w:bookmarkStart w:id="237" w:name="_Ref496542395"/>
      <w:bookmarkStart w:id="238" w:name="_Ref496542431"/>
      <w:bookmarkStart w:id="239" w:name="_Toc97194309"/>
      <w:bookmarkStart w:id="240" w:name="_Toc97194440"/>
      <w:bookmarkStart w:id="241" w:name="_Toc147842243"/>
      <w:r w:rsidRPr="00603221">
        <w:rPr>
          <w:lang w:val="el-GR"/>
        </w:rPr>
        <w:t>Χρόνος ισχύος των προσφορών</w:t>
      </w:r>
      <w:bookmarkEnd w:id="237"/>
      <w:bookmarkEnd w:id="238"/>
      <w:bookmarkEnd w:id="239"/>
      <w:bookmarkEnd w:id="240"/>
      <w:bookmarkEnd w:id="241"/>
      <w:r w:rsidR="00E1337D" w:rsidRPr="00603221">
        <w:rPr>
          <w:lang w:val="el-GR"/>
        </w:rPr>
        <w:t xml:space="preserve"> </w:t>
      </w:r>
    </w:p>
    <w:p w14:paraId="47C90B94"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06CDF813"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26B29312" w14:textId="47D2919F"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496542081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color w:val="000000"/>
          <w:lang w:val="el-GR"/>
        </w:rPr>
        <w:t>2.2.2</w:t>
      </w:r>
      <w:r w:rsidR="00F70E11">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BC0ECC9"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42"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2348AD4B"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42"/>
    <w:p w14:paraId="362CDAA8" w14:textId="77777777" w:rsidR="008338F0" w:rsidRPr="00603221" w:rsidRDefault="008338F0">
      <w:pPr>
        <w:rPr>
          <w:lang w:val="el-GR"/>
        </w:rPr>
      </w:pPr>
    </w:p>
    <w:p w14:paraId="71CD32A6" w14:textId="77777777" w:rsidR="008338F0" w:rsidRPr="00603221" w:rsidRDefault="003355E7" w:rsidP="005A1609">
      <w:pPr>
        <w:pStyle w:val="3"/>
        <w:ind w:left="709" w:hanging="709"/>
        <w:rPr>
          <w:lang w:val="el-GR"/>
        </w:rPr>
      </w:pPr>
      <w:bookmarkStart w:id="243" w:name="_Ref67613193"/>
      <w:bookmarkStart w:id="244" w:name="_Toc97194310"/>
      <w:bookmarkStart w:id="245" w:name="_Toc97194441"/>
      <w:bookmarkStart w:id="246" w:name="_Toc147842244"/>
      <w:r w:rsidRPr="00603221">
        <w:rPr>
          <w:lang w:val="el-GR"/>
        </w:rPr>
        <w:t>Λόγοι απόρριψης προσφορών</w:t>
      </w:r>
      <w:bookmarkEnd w:id="243"/>
      <w:bookmarkEnd w:id="244"/>
      <w:bookmarkEnd w:id="245"/>
      <w:bookmarkEnd w:id="246"/>
    </w:p>
    <w:p w14:paraId="681CFF6A" w14:textId="77777777" w:rsidR="00D6202B" w:rsidRDefault="00D6202B" w:rsidP="00DE6525">
      <w:pPr>
        <w:rPr>
          <w:lang w:val="en-US"/>
        </w:rPr>
      </w:pPr>
    </w:p>
    <w:p w14:paraId="3B7F821D"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5AF6F00" w14:textId="32281F49" w:rsidR="00DE6525" w:rsidRPr="00603221" w:rsidRDefault="00A334BA">
      <w:pPr>
        <w:pStyle w:val="aff"/>
        <w:numPr>
          <w:ilvl w:val="0"/>
          <w:numId w:val="26"/>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496542253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2.4.1</w:t>
      </w:r>
      <w:r w:rsidR="00F70E11">
        <w:fldChar w:fldCharType="end"/>
      </w:r>
      <w:r w:rsidR="00DE6525" w:rsidRPr="00603221">
        <w:rPr>
          <w:lang w:val="el-GR"/>
        </w:rPr>
        <w:t xml:space="preserve"> (Γενικοί όροι υποβολής προσφορών),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496542299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2.4.2</w:t>
      </w:r>
      <w:r w:rsidR="00F70E11">
        <w:fldChar w:fldCharType="end"/>
      </w:r>
      <w:r w:rsidR="00DE6525" w:rsidRPr="00603221">
        <w:rPr>
          <w:lang w:val="el-GR"/>
        </w:rPr>
        <w:t xml:space="preserve"> (Χρόνος και τρόπος υποβολής προσφορών),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496542340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2.4.3</w:t>
      </w:r>
      <w:r w:rsidR="00F70E11">
        <w:fldChar w:fldCharType="end"/>
      </w:r>
      <w:r w:rsidR="00DE6525" w:rsidRPr="00603221">
        <w:rPr>
          <w:lang w:val="el-GR"/>
        </w:rPr>
        <w:t xml:space="preserve"> (Περιεχόμενο φακέλων δικαιολογητικών συμμετοχής, τεχνικής προσφοράς),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496542376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2.4.4</w:t>
      </w:r>
      <w:r w:rsidR="00F70E11">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496542395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2.4.5</w:t>
      </w:r>
      <w:r w:rsidR="00F70E11">
        <w:fldChar w:fldCharType="end"/>
      </w:r>
      <w:r w:rsidR="00DE6525" w:rsidRPr="00603221">
        <w:rPr>
          <w:lang w:val="el-GR"/>
        </w:rPr>
        <w:t xml:space="preserve"> (Χρόνος ισχύος προσφορών),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496542534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3.1</w:t>
      </w:r>
      <w:r w:rsidR="00F70E11">
        <w:fldChar w:fldCharType="end"/>
      </w:r>
      <w:r w:rsidR="00DE6525" w:rsidRPr="00603221">
        <w:rPr>
          <w:lang w:val="el-GR"/>
        </w:rPr>
        <w:t xml:space="preserve"> (Αποσφράγιση και αξιολόγηση προσφορών),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496542592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3.2</w:t>
      </w:r>
      <w:r w:rsidR="00F70E11">
        <w:fldChar w:fldCharType="end"/>
      </w:r>
      <w:r w:rsidR="00DE6525" w:rsidRPr="00603221">
        <w:rPr>
          <w:lang w:val="el-GR"/>
        </w:rPr>
        <w:t xml:space="preserve"> (Πρόσκληση υποβολής δικαιολογητικών προσωρινού αναδόχου) της παρούσας,</w:t>
      </w:r>
    </w:p>
    <w:p w14:paraId="56420C05" w14:textId="77777777" w:rsidR="00DE6525" w:rsidRDefault="00DE6525">
      <w:pPr>
        <w:pStyle w:val="aff"/>
        <w:numPr>
          <w:ilvl w:val="0"/>
          <w:numId w:val="26"/>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w:t>
      </w:r>
      <w:r w:rsidR="00FA03E7" w:rsidRPr="00FA03E7">
        <w:rPr>
          <w:lang w:val="el-GR"/>
        </w:rPr>
        <w:lastRenderedPageBreak/>
        <w:t>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3ED3FE6C" w14:textId="77777777" w:rsidR="00A334BA" w:rsidRPr="00821852" w:rsidRDefault="00A334BA" w:rsidP="00821852">
      <w:pPr>
        <w:spacing w:before="120"/>
        <w:rPr>
          <w:lang w:val="el-GR"/>
        </w:rPr>
      </w:pPr>
    </w:p>
    <w:p w14:paraId="65D45092" w14:textId="1B04A0C5"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496542486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3.1.1</w:t>
      </w:r>
      <w:r w:rsidR="00F70E11">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1D23DAFD" w14:textId="77777777" w:rsidR="00DE6525" w:rsidRPr="009E58E5" w:rsidRDefault="00DE6525">
      <w:pPr>
        <w:pStyle w:val="aff"/>
        <w:numPr>
          <w:ilvl w:val="0"/>
          <w:numId w:val="26"/>
        </w:numPr>
        <w:spacing w:before="120"/>
        <w:ind w:left="284" w:hanging="142"/>
        <w:contextualSpacing w:val="0"/>
        <w:rPr>
          <w:lang w:val="el-GR"/>
        </w:rPr>
      </w:pPr>
      <w:r w:rsidRPr="00603221">
        <w:rPr>
          <w:lang w:val="el-GR"/>
        </w:rPr>
        <w:t>η οποία είναι εναλλακτική προσφορά</w:t>
      </w:r>
      <w:r w:rsidR="00433E35" w:rsidRPr="009E58E5">
        <w:rPr>
          <w:lang w:val="el-GR"/>
        </w:rPr>
        <w:t xml:space="preserve">. </w:t>
      </w:r>
    </w:p>
    <w:p w14:paraId="0394EF9C" w14:textId="4193AA87"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496540586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2.2.3.3</w:t>
      </w:r>
      <w:r w:rsidR="00F70E11">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3B8E308"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είναι υπό αίρεση,</w:t>
      </w:r>
    </w:p>
    <w:p w14:paraId="66EA5596"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θέτει όρο αναπροσαρμογής,</w:t>
      </w:r>
    </w:p>
    <w:p w14:paraId="46E257B9" w14:textId="77777777" w:rsidR="00250252" w:rsidRDefault="00250252">
      <w:pPr>
        <w:pStyle w:val="aff"/>
        <w:numPr>
          <w:ilvl w:val="0"/>
          <w:numId w:val="26"/>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744C3430" w14:textId="77777777" w:rsidR="00FA03E7" w:rsidRPr="00FA03E7" w:rsidRDefault="00FA03E7">
      <w:pPr>
        <w:pStyle w:val="aff"/>
        <w:numPr>
          <w:ilvl w:val="0"/>
          <w:numId w:val="26"/>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2A7B096E"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4D257B54"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31F93276" w14:textId="77777777" w:rsidR="00FA03E7" w:rsidRDefault="00957A03">
      <w:pPr>
        <w:pStyle w:val="aff"/>
        <w:numPr>
          <w:ilvl w:val="0"/>
          <w:numId w:val="26"/>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4011B6C1"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29CD472"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58ED415" w14:textId="77777777" w:rsidR="00250252" w:rsidRPr="00603221" w:rsidRDefault="00250252">
      <w:pPr>
        <w:pStyle w:val="aff"/>
        <w:numPr>
          <w:ilvl w:val="0"/>
          <w:numId w:val="26"/>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636B0C16" w14:textId="77777777" w:rsidR="00250252" w:rsidRPr="003E1CBC" w:rsidRDefault="00250252">
      <w:pPr>
        <w:pStyle w:val="aff"/>
        <w:numPr>
          <w:ilvl w:val="0"/>
          <w:numId w:val="26"/>
        </w:numPr>
        <w:spacing w:before="120"/>
        <w:ind w:left="284" w:hanging="142"/>
        <w:contextualSpacing w:val="0"/>
        <w:rPr>
          <w:iCs/>
          <w:lang w:val="el-GR"/>
        </w:rPr>
      </w:pPr>
      <w:r w:rsidRPr="003E1CBC">
        <w:rPr>
          <w:lang w:val="el-GR"/>
        </w:rPr>
        <w:t xml:space="preserve">της οποίας το συνολικό τίμημα υπερβαίνει τον προϋπολογισμό του Έργου, </w:t>
      </w:r>
    </w:p>
    <w:p w14:paraId="1CBB8C66" w14:textId="77777777" w:rsidR="008338F0" w:rsidRPr="00603221" w:rsidRDefault="003355E7" w:rsidP="002D0CD6">
      <w:pPr>
        <w:pStyle w:val="1"/>
        <w:rPr>
          <w:rFonts w:cs="Tahoma"/>
          <w:sz w:val="22"/>
          <w:szCs w:val="22"/>
        </w:rPr>
      </w:pPr>
      <w:bookmarkStart w:id="247" w:name="_Toc97194442"/>
      <w:bookmarkStart w:id="248" w:name="_Toc147842245"/>
      <w:r w:rsidRPr="00603221">
        <w:rPr>
          <w:rFonts w:cs="Tahoma"/>
          <w:sz w:val="22"/>
          <w:szCs w:val="22"/>
        </w:rPr>
        <w:lastRenderedPageBreak/>
        <w:t>ΔΙΕΝΕΡΓΕΙΑ ΔΙΑΔΙΚΑΣΙΑΣ - ΑΞΙΟΛΟΓΗΣΗ ΠΡΟΣΦΟΡΩΝ</w:t>
      </w:r>
      <w:bookmarkEnd w:id="247"/>
      <w:bookmarkEnd w:id="248"/>
      <w:r w:rsidR="00E1337D" w:rsidRPr="00603221">
        <w:rPr>
          <w:rFonts w:cs="Tahoma"/>
          <w:sz w:val="22"/>
          <w:szCs w:val="22"/>
        </w:rPr>
        <w:t xml:space="preserve"> </w:t>
      </w:r>
    </w:p>
    <w:p w14:paraId="6205E7D0" w14:textId="77777777" w:rsidR="008338F0" w:rsidRPr="00603221" w:rsidRDefault="003355E7" w:rsidP="003A109E">
      <w:pPr>
        <w:pStyle w:val="2"/>
        <w:rPr>
          <w:rFonts w:cs="Tahoma"/>
          <w:lang w:val="el-GR"/>
        </w:rPr>
      </w:pPr>
      <w:r w:rsidRPr="00603221">
        <w:rPr>
          <w:rFonts w:cs="Tahoma"/>
          <w:lang w:val="el-GR"/>
        </w:rPr>
        <w:tab/>
      </w:r>
      <w:bookmarkStart w:id="249" w:name="_Ref496542534"/>
      <w:bookmarkStart w:id="250" w:name="_Toc97194311"/>
      <w:bookmarkStart w:id="251" w:name="_Toc97194443"/>
      <w:bookmarkStart w:id="252" w:name="_Toc147842246"/>
      <w:r w:rsidRPr="00603221">
        <w:rPr>
          <w:rFonts w:cs="Tahoma"/>
          <w:lang w:val="el-GR"/>
        </w:rPr>
        <w:t>Αποσφράγιση και αξιολόγηση προσφορών</w:t>
      </w:r>
      <w:bookmarkEnd w:id="249"/>
      <w:bookmarkEnd w:id="250"/>
      <w:bookmarkEnd w:id="251"/>
      <w:bookmarkEnd w:id="252"/>
      <w:r w:rsidRPr="00603221">
        <w:rPr>
          <w:rFonts w:cs="Tahoma"/>
          <w:lang w:val="el-GR"/>
        </w:rPr>
        <w:t xml:space="preserve"> </w:t>
      </w:r>
    </w:p>
    <w:p w14:paraId="179B10B3" w14:textId="77777777" w:rsidR="008338F0" w:rsidRPr="00603221" w:rsidRDefault="003355E7" w:rsidP="00FA2B14">
      <w:pPr>
        <w:pStyle w:val="3"/>
        <w:ind w:left="1134" w:hanging="992"/>
        <w:rPr>
          <w:lang w:val="el-GR"/>
        </w:rPr>
      </w:pPr>
      <w:bookmarkStart w:id="253" w:name="_Ref496542486"/>
      <w:bookmarkStart w:id="254" w:name="_Toc97194312"/>
      <w:bookmarkStart w:id="255" w:name="_Toc97194444"/>
      <w:bookmarkStart w:id="256" w:name="_Toc147842247"/>
      <w:r w:rsidRPr="00603221">
        <w:rPr>
          <w:lang w:val="el-GR"/>
        </w:rPr>
        <w:t>Ηλεκτρονική αποσφράγιση προσφορών</w:t>
      </w:r>
      <w:bookmarkEnd w:id="253"/>
      <w:bookmarkEnd w:id="254"/>
      <w:bookmarkEnd w:id="255"/>
      <w:bookmarkEnd w:id="256"/>
    </w:p>
    <w:p w14:paraId="32DC595A"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4A5C9F9F" w14:textId="5CBFCE19" w:rsidR="00372DB8" w:rsidRPr="00821852" w:rsidRDefault="00372DB8" w:rsidP="00372DB8">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F72272">
        <w:rPr>
          <w:b/>
          <w:bCs/>
          <w:lang w:val="el-GR"/>
        </w:rPr>
        <w:t>δύο</w:t>
      </w:r>
      <w:r w:rsidRPr="009E58E5">
        <w:rPr>
          <w:b/>
          <w:bCs/>
          <w:lang w:val="el-GR"/>
        </w:rPr>
        <w:t xml:space="preserve"> (</w:t>
      </w:r>
      <w:r w:rsidR="00F72272">
        <w:rPr>
          <w:b/>
          <w:bCs/>
          <w:lang w:val="el-GR"/>
        </w:rPr>
        <w:t>2</w:t>
      </w:r>
      <w:r w:rsidRPr="009E58E5">
        <w:rPr>
          <w:b/>
          <w:bCs/>
          <w:lang w:val="el-GR"/>
        </w:rPr>
        <w:t>) εργάσιμες ημέρες</w:t>
      </w:r>
      <w:r w:rsidRPr="00032BBA">
        <w:rPr>
          <w:lang w:val="el-GR"/>
        </w:rPr>
        <w:t xml:space="preserve"> μετά την καταληκτική ημερομηνία προσφορών </w:t>
      </w:r>
      <w:r w:rsidRPr="007C05F4">
        <w:rPr>
          <w:lang w:val="el-GR"/>
        </w:rPr>
        <w:t xml:space="preserve">ήτοι </w:t>
      </w:r>
      <w:r w:rsidR="00773C9E">
        <w:rPr>
          <w:b/>
          <w:bCs/>
          <w:lang w:val="el-GR"/>
        </w:rPr>
        <w:t>30</w:t>
      </w:r>
      <w:r w:rsidR="00442248" w:rsidRPr="007C05F4">
        <w:rPr>
          <w:b/>
          <w:bCs/>
          <w:lang w:val="el-GR"/>
        </w:rPr>
        <w:t>-10-2023</w:t>
      </w:r>
      <w:r w:rsidR="007C05F4">
        <w:rPr>
          <w:b/>
          <w:bCs/>
          <w:lang w:val="el-GR"/>
        </w:rPr>
        <w:t xml:space="preserve">, </w:t>
      </w:r>
      <w:r w:rsidR="007C05F4">
        <w:rPr>
          <w:lang w:val="el-GR"/>
        </w:rPr>
        <w:t xml:space="preserve">ημέρα </w:t>
      </w:r>
      <w:r w:rsidR="00773C9E">
        <w:rPr>
          <w:b/>
          <w:bCs/>
          <w:lang w:val="el-GR"/>
        </w:rPr>
        <w:t xml:space="preserve">Δευτέρα </w:t>
      </w:r>
      <w:r w:rsidR="00442248">
        <w:rPr>
          <w:lang w:val="el-GR"/>
        </w:rPr>
        <w:t xml:space="preserve">και ώρα </w:t>
      </w:r>
      <w:r w:rsidR="00442248" w:rsidRPr="007C05F4">
        <w:rPr>
          <w:b/>
          <w:bCs/>
          <w:lang w:val="el-GR"/>
        </w:rPr>
        <w:t>12:00.</w:t>
      </w:r>
    </w:p>
    <w:p w14:paraId="5E646D01" w14:textId="77777777" w:rsidR="00372DB8" w:rsidRPr="00CE73AA" w:rsidRDefault="00372DB8" w:rsidP="00372DB8">
      <w:pPr>
        <w:textAlignment w:val="baseline"/>
        <w:rPr>
          <w:kern w:val="1"/>
          <w:lang w:val="el-GR" w:eastAsia="ar-SA"/>
        </w:rPr>
      </w:pPr>
      <w:r w:rsidRPr="00CE73AA">
        <w:rPr>
          <w:kern w:val="1"/>
          <w:lang w:val="el-GR" w:eastAsia="ar-SA"/>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4DB69BD3" w14:textId="77777777" w:rsidR="00032BBA" w:rsidRPr="00032BBA" w:rsidRDefault="00032BBA" w:rsidP="00B23FCC">
      <w:pPr>
        <w:rPr>
          <w:lang w:val="el-GR"/>
        </w:rPr>
      </w:pPr>
    </w:p>
    <w:p w14:paraId="7184CD09" w14:textId="77777777" w:rsidR="008338F0" w:rsidRPr="00603221" w:rsidRDefault="003355E7" w:rsidP="00FA2B14">
      <w:pPr>
        <w:pStyle w:val="3"/>
        <w:ind w:left="1134" w:hanging="992"/>
        <w:rPr>
          <w:lang w:val="el-GR"/>
        </w:rPr>
      </w:pPr>
      <w:bookmarkStart w:id="257" w:name="_Toc74566885"/>
      <w:bookmarkStart w:id="258" w:name="_Toc74566886"/>
      <w:bookmarkStart w:id="259" w:name="_Toc74566887"/>
      <w:bookmarkStart w:id="260" w:name="_Toc74566888"/>
      <w:bookmarkStart w:id="261" w:name="_Toc74566889"/>
      <w:bookmarkStart w:id="262" w:name="_Toc74566890"/>
      <w:bookmarkStart w:id="263" w:name="_Toc74566891"/>
      <w:bookmarkStart w:id="264" w:name="_Toc74566892"/>
      <w:bookmarkStart w:id="265" w:name="_Ref40981105"/>
      <w:bookmarkStart w:id="266" w:name="_Ref40981122"/>
      <w:bookmarkStart w:id="267" w:name="_Ref40981155"/>
      <w:bookmarkStart w:id="268" w:name="_Toc97194313"/>
      <w:bookmarkStart w:id="269" w:name="_Toc97194445"/>
      <w:bookmarkStart w:id="270" w:name="_Toc147842248"/>
      <w:bookmarkEnd w:id="257"/>
      <w:bookmarkEnd w:id="258"/>
      <w:bookmarkEnd w:id="259"/>
      <w:bookmarkEnd w:id="260"/>
      <w:bookmarkEnd w:id="261"/>
      <w:bookmarkEnd w:id="262"/>
      <w:bookmarkEnd w:id="263"/>
      <w:bookmarkEnd w:id="264"/>
      <w:r w:rsidRPr="00603221">
        <w:rPr>
          <w:lang w:val="el-GR"/>
        </w:rPr>
        <w:t>Αξιολόγηση προσφορών</w:t>
      </w:r>
      <w:bookmarkEnd w:id="265"/>
      <w:bookmarkEnd w:id="266"/>
      <w:bookmarkEnd w:id="267"/>
      <w:bookmarkEnd w:id="268"/>
      <w:bookmarkEnd w:id="269"/>
      <w:bookmarkEnd w:id="270"/>
    </w:p>
    <w:p w14:paraId="0EBAB4E1"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BB9D0B7"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1288C012"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233D1FDF"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AFC83BA"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44566EFB"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42EC6920"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0289D795" w14:textId="77777777" w:rsidR="00372DB8" w:rsidRDefault="00372DB8" w:rsidP="00372DB8">
      <w:pPr>
        <w:suppressAutoHyphens w:val="0"/>
        <w:autoSpaceDE w:val="0"/>
        <w:autoSpaceDN w:val="0"/>
        <w:adjustRightInd w:val="0"/>
        <w:spacing w:after="0"/>
        <w:rPr>
          <w:kern w:val="1"/>
          <w:lang w:val="el-GR"/>
        </w:rPr>
      </w:pPr>
    </w:p>
    <w:p w14:paraId="7D201244"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5269C22D" w14:textId="77777777" w:rsidR="00372DB8" w:rsidRDefault="00372DB8" w:rsidP="00372DB8">
      <w:pPr>
        <w:textAlignment w:val="baseline"/>
        <w:rPr>
          <w:kern w:val="1"/>
          <w:lang w:val="el-GR"/>
        </w:rPr>
      </w:pPr>
    </w:p>
    <w:p w14:paraId="3E4B127D"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61110C97"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661CEC1F" w14:textId="77777777"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7E9B5758" w14:textId="77777777" w:rsidR="00372DB8" w:rsidRDefault="00372DB8" w:rsidP="00372DB8">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2872D55D" w14:textId="77777777" w:rsidR="0084517C" w:rsidRPr="0084517C" w:rsidRDefault="0084517C" w:rsidP="00130942">
      <w:pPr>
        <w:textAlignment w:val="baseline"/>
        <w:rPr>
          <w:kern w:val="1"/>
          <w:lang w:val="el-GR" w:eastAsia="el-GR"/>
        </w:rPr>
      </w:pPr>
    </w:p>
    <w:p w14:paraId="58701724" w14:textId="77777777"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5F34AF6C" w14:textId="77777777" w:rsidR="0084517C" w:rsidRPr="0084517C" w:rsidRDefault="0084517C" w:rsidP="00130942">
      <w:pPr>
        <w:textAlignment w:val="baseline"/>
        <w:rPr>
          <w:kern w:val="1"/>
          <w:lang w:val="el-GR" w:eastAsia="el-GR"/>
        </w:rPr>
      </w:pPr>
    </w:p>
    <w:p w14:paraId="033A98EE" w14:textId="77777777" w:rsidR="008338F0" w:rsidRDefault="003355E7" w:rsidP="003A109E">
      <w:pPr>
        <w:pStyle w:val="2"/>
        <w:rPr>
          <w:rFonts w:cs="Tahoma"/>
          <w:lang w:val="el-GR"/>
        </w:rPr>
      </w:pPr>
      <w:bookmarkStart w:id="271" w:name="__RefHeading___Toc491950129"/>
      <w:bookmarkEnd w:id="271"/>
      <w:r w:rsidRPr="00603221">
        <w:rPr>
          <w:rFonts w:cs="Tahoma"/>
          <w:lang w:val="el-GR"/>
        </w:rPr>
        <w:lastRenderedPageBreak/>
        <w:tab/>
      </w:r>
      <w:bookmarkStart w:id="272" w:name="_Ref496542592"/>
      <w:bookmarkStart w:id="273" w:name="_Ref67613215"/>
      <w:bookmarkStart w:id="274" w:name="_Toc97194314"/>
      <w:bookmarkStart w:id="275" w:name="_Toc97194446"/>
      <w:bookmarkStart w:id="276" w:name="_Toc147842249"/>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72"/>
      <w:r w:rsidR="00BB3801" w:rsidRPr="00603221">
        <w:rPr>
          <w:rFonts w:cs="Tahoma"/>
          <w:lang w:val="el-GR"/>
        </w:rPr>
        <w:t>προσωρινού αναδόχου</w:t>
      </w:r>
      <w:bookmarkEnd w:id="273"/>
      <w:bookmarkEnd w:id="274"/>
      <w:bookmarkEnd w:id="275"/>
      <w:bookmarkEnd w:id="276"/>
      <w:r w:rsidR="00BB3801" w:rsidRPr="00603221">
        <w:rPr>
          <w:rFonts w:cs="Tahoma"/>
          <w:lang w:val="el-GR"/>
        </w:rPr>
        <w:t xml:space="preserve"> </w:t>
      </w:r>
    </w:p>
    <w:p w14:paraId="7A099C01"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5DB2BF63"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2D650E76"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8E88203"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2AD068F6"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18575DDE"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AB8BF7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4C967D24"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444BB568" w14:textId="77777777" w:rsidR="00DD0F6F" w:rsidRPr="00CE73AA" w:rsidRDefault="00DD0F6F" w:rsidP="00DD0F6F">
      <w:pPr>
        <w:rPr>
          <w:lang w:val="el-GR" w:eastAsia="ar-SA"/>
        </w:rPr>
      </w:pPr>
      <w:r w:rsidRPr="00CE73AA">
        <w:rPr>
          <w:lang w:val="el-GR" w:eastAsia="ar-SA"/>
        </w:rPr>
        <w:lastRenderedPageBreak/>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277B1CC4"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390B57B5"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03307FB1"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769F60F8"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5B5808B9"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5B539113" w14:textId="7777777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2FF16703" w14:textId="77777777" w:rsidR="006119DB" w:rsidRPr="006119DB" w:rsidRDefault="006119DB" w:rsidP="00821852">
      <w:pPr>
        <w:rPr>
          <w:lang w:val="el-GR"/>
        </w:rPr>
      </w:pPr>
    </w:p>
    <w:p w14:paraId="5B09A126" w14:textId="77777777" w:rsidR="008338F0" w:rsidRDefault="003355E7" w:rsidP="003A109E">
      <w:pPr>
        <w:pStyle w:val="2"/>
        <w:rPr>
          <w:rFonts w:cs="Tahoma"/>
          <w:lang w:val="el-GR"/>
        </w:rPr>
      </w:pPr>
      <w:bookmarkStart w:id="277" w:name="_Toc74566895"/>
      <w:bookmarkStart w:id="278" w:name="_Toc74566896"/>
      <w:bookmarkStart w:id="279" w:name="_Toc74566897"/>
      <w:bookmarkStart w:id="280" w:name="_Toc74566898"/>
      <w:bookmarkStart w:id="281" w:name="_Toc74566899"/>
      <w:bookmarkStart w:id="282" w:name="_Toc74566900"/>
      <w:bookmarkStart w:id="283" w:name="_Toc74566901"/>
      <w:bookmarkStart w:id="284" w:name="_Toc74566902"/>
      <w:bookmarkStart w:id="285" w:name="_Toc74566903"/>
      <w:bookmarkStart w:id="286" w:name="_Toc74566904"/>
      <w:bookmarkStart w:id="287" w:name="_Toc74566905"/>
      <w:bookmarkStart w:id="288" w:name="_Toc74566906"/>
      <w:bookmarkStart w:id="289" w:name="_Toc74566907"/>
      <w:bookmarkStart w:id="290" w:name="_Toc74566908"/>
      <w:bookmarkStart w:id="291" w:name="_Toc74566909"/>
      <w:bookmarkStart w:id="292" w:name="_Toc74566910"/>
      <w:bookmarkStart w:id="293" w:name="_Toc74566911"/>
      <w:bookmarkStart w:id="294" w:name="_Toc74566912"/>
      <w:bookmarkStart w:id="295" w:name="_Toc74566913"/>
      <w:bookmarkStart w:id="296" w:name="_Toc74566914"/>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603221">
        <w:rPr>
          <w:rFonts w:cs="Tahoma"/>
          <w:lang w:val="el-GR"/>
        </w:rPr>
        <w:tab/>
      </w:r>
      <w:bookmarkStart w:id="297" w:name="_Toc97194315"/>
      <w:bookmarkStart w:id="298" w:name="_Toc97194447"/>
      <w:bookmarkStart w:id="299" w:name="_Ref113958813"/>
      <w:bookmarkStart w:id="300" w:name="_Ref113958825"/>
      <w:bookmarkStart w:id="301" w:name="_Ref113958826"/>
      <w:bookmarkStart w:id="302" w:name="_Toc147842250"/>
      <w:r w:rsidRPr="00603221">
        <w:rPr>
          <w:rFonts w:cs="Tahoma"/>
          <w:lang w:val="el-GR"/>
        </w:rPr>
        <w:t>Κατακύρωση - σύναψη σύμβασης</w:t>
      </w:r>
      <w:bookmarkEnd w:id="297"/>
      <w:bookmarkEnd w:id="298"/>
      <w:bookmarkEnd w:id="299"/>
      <w:bookmarkEnd w:id="300"/>
      <w:bookmarkEnd w:id="301"/>
      <w:bookmarkEnd w:id="302"/>
      <w:r w:rsidRPr="00603221">
        <w:rPr>
          <w:rFonts w:cs="Tahoma"/>
          <w:lang w:val="el-GR"/>
        </w:rPr>
        <w:t xml:space="preserve"> </w:t>
      </w:r>
    </w:p>
    <w:p w14:paraId="1B781E73"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6A34EDFA"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0B9A859C" w14:textId="77777777"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 xml:space="preserve">και των </w:t>
      </w:r>
      <w:r w:rsidRPr="00BE6FAB">
        <w:rPr>
          <w:lang w:val="el-GR" w:eastAsia="ar-SA"/>
        </w:rPr>
        <w:lastRenderedPageBreak/>
        <w:t>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420479D4"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40C290C8"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03392F89"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4" w:anchor="art372_4" w:history="1">
        <w:r w:rsidRPr="00C11E79">
          <w:rPr>
            <w:lang w:val="el-GR" w:eastAsia="ar-SA"/>
          </w:rPr>
          <w:t>παρ.</w:t>
        </w:r>
      </w:hyperlink>
      <w:hyperlink r:id="rId25"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6" w:anchor="art372_4" w:history="1">
        <w:r w:rsidRPr="00C11E79">
          <w:rPr>
            <w:lang w:val="el-GR" w:eastAsia="ar-SA"/>
          </w:rPr>
          <w:t xml:space="preserve"> 4 του άρθρου 372</w:t>
        </w:r>
      </w:hyperlink>
      <w:r w:rsidRPr="00CE73AA">
        <w:rPr>
          <w:lang w:val="el-GR" w:eastAsia="ar-SA"/>
        </w:rPr>
        <w:t xml:space="preserve"> του ν. 4412/2016,</w:t>
      </w:r>
    </w:p>
    <w:p w14:paraId="43E15D4E"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37C55E91"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7"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28"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29C9BA5E"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AFF6BE2"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73DA9EBB"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25085FC6"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4D4F01E0" w14:textId="77777777" w:rsidR="006119DB" w:rsidRPr="006119DB" w:rsidRDefault="006119DB" w:rsidP="00821852">
      <w:pPr>
        <w:rPr>
          <w:lang w:val="el-GR"/>
        </w:rPr>
      </w:pPr>
    </w:p>
    <w:p w14:paraId="6B07CB22" w14:textId="77777777" w:rsidR="008338F0" w:rsidRPr="00603221" w:rsidRDefault="003355E7" w:rsidP="003A109E">
      <w:pPr>
        <w:pStyle w:val="2"/>
        <w:rPr>
          <w:rFonts w:cs="Tahoma"/>
          <w:lang w:val="el-GR"/>
        </w:rPr>
      </w:pPr>
      <w:bookmarkStart w:id="303" w:name="_Toc74566916"/>
      <w:bookmarkStart w:id="304" w:name="_Toc74566917"/>
      <w:bookmarkStart w:id="305" w:name="_Toc74566918"/>
      <w:bookmarkStart w:id="306" w:name="_Toc74566919"/>
      <w:bookmarkStart w:id="307" w:name="_Toc74566920"/>
      <w:bookmarkStart w:id="308" w:name="_Toc74566921"/>
      <w:bookmarkStart w:id="309" w:name="_Toc74566922"/>
      <w:bookmarkStart w:id="310" w:name="_Toc74566923"/>
      <w:bookmarkStart w:id="311" w:name="_Toc74566924"/>
      <w:bookmarkStart w:id="312" w:name="_Toc74566925"/>
      <w:bookmarkStart w:id="313" w:name="_Toc74566926"/>
      <w:bookmarkStart w:id="314" w:name="_Προδικαστικές_Προσφυγές_-"/>
      <w:bookmarkStart w:id="315" w:name="_Toc97194316"/>
      <w:bookmarkStart w:id="316" w:name="_Toc97194448"/>
      <w:bookmarkStart w:id="317" w:name="_Toc147842251"/>
      <w:bookmarkStart w:id="318" w:name="_Ref496542648"/>
      <w:bookmarkStart w:id="319" w:name="_Ref496542669"/>
      <w:bookmarkEnd w:id="303"/>
      <w:bookmarkEnd w:id="304"/>
      <w:bookmarkEnd w:id="305"/>
      <w:bookmarkEnd w:id="306"/>
      <w:bookmarkEnd w:id="307"/>
      <w:bookmarkEnd w:id="308"/>
      <w:bookmarkEnd w:id="309"/>
      <w:bookmarkEnd w:id="310"/>
      <w:bookmarkEnd w:id="311"/>
      <w:bookmarkEnd w:id="312"/>
      <w:bookmarkEnd w:id="313"/>
      <w:bookmarkEnd w:id="314"/>
      <w:r w:rsidRPr="00603221">
        <w:rPr>
          <w:rFonts w:cs="Tahoma"/>
          <w:lang w:val="el-GR"/>
        </w:rPr>
        <w:lastRenderedPageBreak/>
        <w:t xml:space="preserve">Προδικαστικές Προσφυγές - </w:t>
      </w:r>
      <w:r w:rsidR="005B1D5A" w:rsidRPr="005B1D5A">
        <w:rPr>
          <w:rFonts w:cs="Tahoma"/>
          <w:lang w:val="el-GR"/>
        </w:rPr>
        <w:t>Προσωρινή και Οριστική Δικαστική Προστασία</w:t>
      </w:r>
      <w:bookmarkEnd w:id="315"/>
      <w:bookmarkEnd w:id="316"/>
      <w:bookmarkEnd w:id="317"/>
      <w:r w:rsidR="005B1D5A" w:rsidRPr="005B1D5A" w:rsidDel="005B1D5A">
        <w:rPr>
          <w:rFonts w:cs="Tahoma"/>
          <w:lang w:val="el-GR"/>
        </w:rPr>
        <w:t xml:space="preserve"> </w:t>
      </w:r>
      <w:bookmarkEnd w:id="318"/>
      <w:bookmarkEnd w:id="319"/>
      <w:r w:rsidRPr="00603221">
        <w:rPr>
          <w:rFonts w:cs="Tahoma"/>
          <w:lang w:val="el-GR"/>
        </w:rPr>
        <w:t xml:space="preserve"> </w:t>
      </w:r>
    </w:p>
    <w:p w14:paraId="2508D29C" w14:textId="77777777"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5E847CDE"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1BB73475"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5E641DE1"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1DB357A"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119F6303"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2AA62DD4"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4438D949"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53F492FF" w14:textId="77777777"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68B8136E" w14:textId="77777777"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8CE5825"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1F1886F1" w14:textId="77777777" w:rsidR="005B1D5A" w:rsidRPr="00020B6A" w:rsidRDefault="005B1D5A" w:rsidP="005B1D5A">
      <w:pPr>
        <w:rPr>
          <w:color w:val="000000"/>
          <w:lang w:val="el-GR"/>
        </w:rPr>
      </w:pPr>
      <w:r w:rsidRPr="00020B6A">
        <w:rPr>
          <w:color w:val="000000"/>
          <w:lang w:val="el-GR"/>
        </w:rPr>
        <w:lastRenderedPageBreak/>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0AFD9D00"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E7CCD7C" w14:textId="77777777"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4E3E8A2"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46607FD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F155802"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70DE3D0F" w14:textId="77777777"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20" w:name="_Hlk114820631"/>
      <w:r w:rsidR="00ED4715" w:rsidRPr="006B704A">
        <w:rPr>
          <w:lang w:val="el-GR"/>
        </w:rPr>
        <w:t>Ε.Α.ΔΗ.ΣΥ.</w:t>
      </w:r>
      <w:r w:rsidR="006B3489">
        <w:rPr>
          <w:lang w:val="el-GR"/>
        </w:rPr>
        <w:t xml:space="preserve"> </w:t>
      </w:r>
      <w:bookmarkEnd w:id="320"/>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18D95DDD" w14:textId="77777777"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65F2B309" w14:textId="7777777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ACB529D" w14:textId="77777777"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552D0B8E" w14:textId="77777777"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lastRenderedPageBreak/>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3C211B1B" w14:textId="77777777"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D19B073" w14:textId="77777777" w:rsidR="005B1D5A" w:rsidRDefault="005B1D5A" w:rsidP="005B1D5A">
      <w:pPr>
        <w:rPr>
          <w:color w:val="000000"/>
          <w:lang w:val="el-GR"/>
        </w:rPr>
      </w:pPr>
      <w:r w:rsidRPr="00827575">
        <w:rPr>
          <w:color w:val="000000"/>
          <w:lang w:val="el-GR"/>
        </w:rPr>
        <w:t xml:space="preserve"> </w:t>
      </w:r>
    </w:p>
    <w:p w14:paraId="3D931D38" w14:textId="77777777"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4FD4C755"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30EFE77D"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7E90778E"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074777ED" w14:textId="77777777" w:rsidR="00C90A04" w:rsidRPr="00603221" w:rsidRDefault="00C90A04">
      <w:pPr>
        <w:suppressAutoHyphens w:val="0"/>
        <w:spacing w:after="0"/>
        <w:jc w:val="left"/>
        <w:rPr>
          <w:lang w:val="el-GR"/>
        </w:rPr>
      </w:pPr>
      <w:r w:rsidRPr="00603221">
        <w:rPr>
          <w:lang w:val="el-GR"/>
        </w:rPr>
        <w:br w:type="page"/>
      </w:r>
    </w:p>
    <w:p w14:paraId="5BD083F5" w14:textId="77777777" w:rsidR="00C90A04" w:rsidRPr="00603221" w:rsidRDefault="00C90A04" w:rsidP="00C90A04">
      <w:pPr>
        <w:rPr>
          <w:lang w:val="el-GR"/>
        </w:rPr>
      </w:pPr>
    </w:p>
    <w:p w14:paraId="69632512" w14:textId="77777777" w:rsidR="008338F0" w:rsidRPr="00603221" w:rsidRDefault="003355E7" w:rsidP="003A109E">
      <w:pPr>
        <w:pStyle w:val="2"/>
        <w:rPr>
          <w:rFonts w:cs="Tahoma"/>
          <w:lang w:val="el-GR"/>
        </w:rPr>
      </w:pPr>
      <w:r w:rsidRPr="00603221">
        <w:rPr>
          <w:rFonts w:cs="Tahoma"/>
          <w:lang w:val="el-GR"/>
        </w:rPr>
        <w:tab/>
      </w:r>
      <w:bookmarkStart w:id="321" w:name="_Toc97194317"/>
      <w:bookmarkStart w:id="322" w:name="_Toc97194449"/>
      <w:bookmarkStart w:id="323" w:name="_Toc147842252"/>
      <w:r w:rsidRPr="00603221">
        <w:rPr>
          <w:rFonts w:cs="Tahoma"/>
          <w:lang w:val="el-GR"/>
        </w:rPr>
        <w:t>Ματαίωση Διαδικασίας</w:t>
      </w:r>
      <w:bookmarkEnd w:id="321"/>
      <w:bookmarkEnd w:id="322"/>
      <w:bookmarkEnd w:id="323"/>
    </w:p>
    <w:p w14:paraId="1B91FFEE"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4B13FF83"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593E2B51"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41109D64" w14:textId="77777777" w:rsidR="00F371B3" w:rsidRPr="00603221" w:rsidRDefault="00F371B3" w:rsidP="00F371B3">
      <w:pPr>
        <w:rPr>
          <w:lang w:val="el-GR"/>
        </w:rPr>
      </w:pPr>
    </w:p>
    <w:p w14:paraId="3572CC70" w14:textId="77777777" w:rsidR="008338F0" w:rsidRPr="00603221" w:rsidRDefault="003355E7" w:rsidP="005D1B15">
      <w:pPr>
        <w:pStyle w:val="1"/>
        <w:rPr>
          <w:rFonts w:cs="Tahoma"/>
          <w:sz w:val="22"/>
          <w:szCs w:val="22"/>
        </w:rPr>
      </w:pPr>
      <w:bookmarkStart w:id="324" w:name="_Toc97194450"/>
      <w:bookmarkStart w:id="325" w:name="_Toc147842253"/>
      <w:r w:rsidRPr="00603221">
        <w:rPr>
          <w:rFonts w:cs="Tahoma"/>
          <w:sz w:val="22"/>
          <w:szCs w:val="22"/>
        </w:rPr>
        <w:lastRenderedPageBreak/>
        <w:t>ΟΡΟΙ ΕΚΤΕΛΕΣΗΣ ΤΗΣ ΣΥΜΒΑΣΗΣ</w:t>
      </w:r>
      <w:bookmarkEnd w:id="324"/>
      <w:bookmarkEnd w:id="325"/>
      <w:r w:rsidRPr="00603221">
        <w:rPr>
          <w:rFonts w:cs="Tahoma"/>
          <w:sz w:val="22"/>
          <w:szCs w:val="22"/>
        </w:rPr>
        <w:t xml:space="preserve"> </w:t>
      </w:r>
    </w:p>
    <w:p w14:paraId="1019A6A1" w14:textId="77777777" w:rsidR="008338F0" w:rsidRPr="00603221" w:rsidRDefault="003355E7" w:rsidP="003A109E">
      <w:pPr>
        <w:pStyle w:val="2"/>
        <w:rPr>
          <w:rFonts w:cs="Tahoma"/>
          <w:lang w:val="el-GR"/>
        </w:rPr>
      </w:pPr>
      <w:r w:rsidRPr="00603221">
        <w:rPr>
          <w:rFonts w:cs="Tahoma"/>
          <w:lang w:val="el-GR"/>
        </w:rPr>
        <w:tab/>
      </w:r>
      <w:bookmarkStart w:id="326" w:name="_Ref496542746"/>
      <w:bookmarkStart w:id="327" w:name="_Toc97194318"/>
      <w:bookmarkStart w:id="328" w:name="_Toc97194451"/>
      <w:bookmarkStart w:id="329" w:name="_Toc147842254"/>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26"/>
      <w:bookmarkEnd w:id="327"/>
      <w:bookmarkEnd w:id="328"/>
      <w:bookmarkEnd w:id="329"/>
    </w:p>
    <w:p w14:paraId="431A1BF8" w14:textId="77777777"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5BAFDCBF" w14:textId="77777777"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C3380">
        <w:rPr>
          <w:lang w:val="el-GR"/>
        </w:rPr>
        <w:t>δέκα</w:t>
      </w:r>
      <w:r w:rsidR="0087631A" w:rsidRPr="00B07864">
        <w:rPr>
          <w:lang w:val="el-GR"/>
        </w:rPr>
        <w:t xml:space="preserve"> (</w:t>
      </w:r>
      <w:r w:rsidR="005C3380">
        <w:rPr>
          <w:lang w:val="el-GR"/>
        </w:rPr>
        <w:t>10</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30" w:name="_Hlk494198985"/>
      <w:r w:rsidR="00B07864">
        <w:rPr>
          <w:lang w:val="el-GR"/>
        </w:rPr>
        <w:t>.</w:t>
      </w:r>
    </w:p>
    <w:bookmarkEnd w:id="330"/>
    <w:p w14:paraId="04B47B8F" w14:textId="347B4659" w:rsidR="008338F0" w:rsidRDefault="003355E7" w:rsidP="00B86F1D">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496625091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2.1.5</w:t>
      </w:r>
      <w:r w:rsidR="00F70E11">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362CDC">
        <w:rPr>
          <w:lang w:val="el-GR"/>
        </w:rPr>
        <w:t xml:space="preserve"> </w:t>
      </w:r>
      <w:r w:rsidR="00362CDC" w:rsidRPr="00362CDC">
        <w:rPr>
          <w:lang w:val="el-GR"/>
        </w:rPr>
        <w:t>ΠΑΡΑΡΤΗΜΑ VIII – Υποδείγματα Εγγυητικών Επιστολών</w:t>
      </w:r>
      <w:r w:rsidR="008C6F6A">
        <w:rPr>
          <w:lang w:val="el-GR"/>
        </w:rPr>
        <w:t xml:space="preserve"> </w:t>
      </w:r>
      <w:r w:rsidRPr="00603221">
        <w:rPr>
          <w:lang w:val="el-GR"/>
        </w:rPr>
        <w:t>της Διακήρυξης και τα οριζόμενα στο άρθρο 72 του ν. 4412/2016.</w:t>
      </w:r>
    </w:p>
    <w:p w14:paraId="1AF4CD35"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3C711CD5"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5A6BE228"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77CFFD02"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012A25D3"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48F9B8F0" w14:textId="77777777" w:rsidR="00976CBB" w:rsidRPr="00603221" w:rsidRDefault="00976CBB" w:rsidP="00417A19">
      <w:pPr>
        <w:suppressAutoHyphens w:val="0"/>
        <w:spacing w:line="276" w:lineRule="auto"/>
        <w:rPr>
          <w:lang w:val="el-GR"/>
        </w:rPr>
      </w:pPr>
    </w:p>
    <w:p w14:paraId="2F38AC40" w14:textId="77777777" w:rsidR="008338F0" w:rsidRPr="00603221" w:rsidRDefault="003355E7" w:rsidP="003A109E">
      <w:pPr>
        <w:pStyle w:val="2"/>
        <w:rPr>
          <w:rFonts w:cs="Tahoma"/>
          <w:lang w:val="el-GR"/>
        </w:rPr>
      </w:pPr>
      <w:r w:rsidRPr="00603221">
        <w:rPr>
          <w:rFonts w:cs="Tahoma"/>
          <w:lang w:val="el-GR"/>
        </w:rPr>
        <w:tab/>
      </w:r>
      <w:bookmarkStart w:id="331" w:name="_Toc97194319"/>
      <w:bookmarkStart w:id="332" w:name="_Toc97194452"/>
      <w:bookmarkStart w:id="333" w:name="_Toc147842255"/>
      <w:r w:rsidRPr="00603221">
        <w:rPr>
          <w:rFonts w:cs="Tahoma"/>
          <w:lang w:val="el-GR"/>
        </w:rPr>
        <w:t>Συμβατικό πλαίσιο – Εφαρμοστέα νομοθεσία</w:t>
      </w:r>
      <w:bookmarkEnd w:id="331"/>
      <w:bookmarkEnd w:id="332"/>
      <w:bookmarkEnd w:id="333"/>
    </w:p>
    <w:p w14:paraId="2C34E91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4E003E3" w14:textId="77777777" w:rsidR="008338F0" w:rsidRPr="00603221" w:rsidRDefault="003355E7" w:rsidP="003A109E">
      <w:pPr>
        <w:pStyle w:val="2"/>
        <w:rPr>
          <w:rFonts w:cs="Tahoma"/>
          <w:lang w:val="el-GR"/>
        </w:rPr>
      </w:pPr>
      <w:r w:rsidRPr="00603221">
        <w:rPr>
          <w:rFonts w:cs="Tahoma"/>
          <w:lang w:val="el-GR"/>
        </w:rPr>
        <w:lastRenderedPageBreak/>
        <w:tab/>
      </w:r>
      <w:bookmarkStart w:id="334" w:name="_Ref89075849"/>
      <w:bookmarkStart w:id="335" w:name="_Toc97194320"/>
      <w:bookmarkStart w:id="336" w:name="_Toc97194453"/>
      <w:bookmarkStart w:id="337" w:name="_Toc147842256"/>
      <w:r w:rsidRPr="00603221">
        <w:rPr>
          <w:rFonts w:cs="Tahoma"/>
          <w:lang w:val="el-GR"/>
        </w:rPr>
        <w:t>Όροι εκτέλεσης της σύμβασης</w:t>
      </w:r>
      <w:bookmarkEnd w:id="334"/>
      <w:bookmarkEnd w:id="335"/>
      <w:bookmarkEnd w:id="336"/>
      <w:bookmarkEnd w:id="337"/>
    </w:p>
    <w:p w14:paraId="2101C2BB"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5B983A4D"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A0188EA"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27EE7D42"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03481762"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7FB5CC3C" w14:textId="77777777"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7C691E7E" w14:textId="5199F3C0" w:rsidR="006C03D6" w:rsidRPr="00DD50E7" w:rsidRDefault="006C03D6" w:rsidP="006C055E">
      <w:pPr>
        <w:rPr>
          <w:rFonts w:eastAsia="Calibri"/>
          <w:lang w:val="el-GR"/>
        </w:rPr>
      </w:pPr>
      <w:bookmarkStart w:id="338"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00925B4A">
        <w:rPr>
          <w:cs/>
          <w:lang w:val="el-GR"/>
        </w:rPr>
        <w:fldChar w:fldCharType="begin"/>
      </w:r>
      <w:r>
        <w:rPr>
          <w:lang w:val="el-GR"/>
        </w:rPr>
        <w:instrText xml:space="preserve"> REF _Ref118477993 \h </w:instrText>
      </w:r>
      <w:r w:rsidR="00925B4A">
        <w:rPr>
          <w:cs/>
          <w:lang w:val="el-GR"/>
        </w:rPr>
      </w:r>
      <w:r w:rsidR="00925B4A">
        <w:rPr>
          <w:cs/>
          <w:lang w:val="el-GR"/>
        </w:rPr>
        <w:fldChar w:fldCharType="separate"/>
      </w:r>
      <w:r w:rsidR="00BF2A7B" w:rsidRPr="00C0415C">
        <w:rPr>
          <w:lang w:val="el-GR"/>
        </w:rPr>
        <w:t>ΠΑΡΑΡΤΗΜΑ</w:t>
      </w:r>
      <w:r w:rsidR="00BF2A7B" w:rsidRPr="002A51E1">
        <w:rPr>
          <w:lang w:val="el-GR"/>
        </w:rPr>
        <w:t xml:space="preserve"> </w:t>
      </w:r>
      <w:r w:rsidR="00BF2A7B">
        <w:t>X</w:t>
      </w:r>
      <w:r w:rsidR="00BF2A7B" w:rsidRPr="002A51E1">
        <w:rPr>
          <w:lang w:val="el-GR"/>
        </w:rPr>
        <w:t xml:space="preserve"> – </w:t>
      </w:r>
      <w:r w:rsidR="00BF2A7B">
        <w:rPr>
          <w:lang w:val="el-GR"/>
        </w:rPr>
        <w:t>Ρήτρα Ακεραιότητας</w:t>
      </w:r>
      <w:r w:rsidR="00925B4A">
        <w:rPr>
          <w:cs/>
          <w:lang w:val="el-GR"/>
        </w:rPr>
        <w:fldChar w:fldCharType="end"/>
      </w:r>
      <w:r>
        <w:rPr>
          <w:rFonts w:hint="cs"/>
          <w:cs/>
          <w:lang w:val="el-GR"/>
        </w:rPr>
        <w:t>η οποία θα περιληφθεί στη σύμβαση</w:t>
      </w:r>
      <w:bookmarkEnd w:id="338"/>
      <w:r>
        <w:rPr>
          <w:rFonts w:hint="cs"/>
          <w:cs/>
          <w:lang w:val="el-GR"/>
        </w:rPr>
        <w:t>.</w:t>
      </w:r>
    </w:p>
    <w:p w14:paraId="67C3D2EA"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5E7F40AF" w14:textId="77777777"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w:t>
      </w:r>
      <w:r w:rsidR="001B56F1" w:rsidRPr="00603221">
        <w:rPr>
          <w:lang w:val="el-GR"/>
        </w:rPr>
        <w:lastRenderedPageBreak/>
        <w:t xml:space="preserve">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52E16612"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2C159AFB"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53E74BE0"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B56AF28"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78A891D"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18BB19D8"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CDB3421"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606BCCD3"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229D97A4"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w:t>
      </w:r>
      <w:r w:rsidRPr="00033BA0">
        <w:rPr>
          <w:lang w:val="el-GR"/>
        </w:rPr>
        <w:lastRenderedPageBreak/>
        <w:t xml:space="preserve">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12CF3204"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31BE8936"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75A2BA93"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7EDC910F" w14:textId="77777777" w:rsidR="00343BB2" w:rsidRPr="00033BA0" w:rsidRDefault="00343BB2" w:rsidP="00343BB2">
      <w:pPr>
        <w:rPr>
          <w:lang w:val="el-GR"/>
        </w:rPr>
      </w:pPr>
      <w:r w:rsidRPr="00033BA0">
        <w:rPr>
          <w:lang w:val="el-GR"/>
        </w:rPr>
        <w:t>Ειδικότερα :</w:t>
      </w:r>
    </w:p>
    <w:p w14:paraId="6EB5EFCC"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4BD4EFB"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D8BE658"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7B10C523"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4D67C3A1"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0C8D154" w14:textId="77777777" w:rsidR="00343BB2" w:rsidRPr="00603221" w:rsidRDefault="00343BB2" w:rsidP="004B7E25">
      <w:pPr>
        <w:suppressAutoHyphens w:val="0"/>
        <w:spacing w:after="200" w:line="276" w:lineRule="auto"/>
        <w:rPr>
          <w:lang w:val="el-GR"/>
        </w:rPr>
      </w:pPr>
    </w:p>
    <w:p w14:paraId="53135530" w14:textId="77777777" w:rsidR="008338F0" w:rsidRPr="00603221" w:rsidRDefault="003355E7" w:rsidP="003A109E">
      <w:pPr>
        <w:pStyle w:val="2"/>
        <w:rPr>
          <w:rFonts w:cs="Tahoma"/>
          <w:lang w:val="el-GR"/>
        </w:rPr>
      </w:pPr>
      <w:r w:rsidRPr="00603221">
        <w:rPr>
          <w:rFonts w:cs="Tahoma"/>
          <w:lang w:val="el-GR"/>
        </w:rPr>
        <w:tab/>
      </w:r>
      <w:bookmarkStart w:id="339" w:name="_Toc97194321"/>
      <w:bookmarkStart w:id="340" w:name="_Toc97194454"/>
      <w:bookmarkStart w:id="341" w:name="_Toc147842257"/>
      <w:r w:rsidRPr="00603221">
        <w:rPr>
          <w:rFonts w:cs="Tahoma"/>
          <w:lang w:val="el-GR"/>
        </w:rPr>
        <w:t>Υπεργολαβία</w:t>
      </w:r>
      <w:bookmarkEnd w:id="339"/>
      <w:bookmarkEnd w:id="340"/>
      <w:bookmarkEnd w:id="341"/>
    </w:p>
    <w:p w14:paraId="27B7EBD4"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5DEF23D" w14:textId="77777777" w:rsidR="005A3530" w:rsidRPr="00603221" w:rsidRDefault="003355E7">
      <w:pPr>
        <w:rPr>
          <w:b/>
          <w:bCs/>
          <w:lang w:val="el-GR"/>
        </w:rPr>
      </w:pPr>
      <w:r w:rsidRPr="00603221">
        <w:rPr>
          <w:b/>
          <w:bCs/>
          <w:lang w:val="el-GR"/>
        </w:rPr>
        <w:t xml:space="preserve">4.4.2. </w:t>
      </w:r>
      <w:r w:rsidRPr="00603221">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w:t>
      </w:r>
      <w:r w:rsidRPr="00603221">
        <w:rPr>
          <w:lang w:val="el-GR"/>
        </w:rPr>
        <w:lastRenderedPageBreak/>
        <w:t>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65000046" w14:textId="12C6152A"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496541775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2.2.3</w:t>
      </w:r>
      <w:r w:rsidR="00F70E11">
        <w:fldChar w:fldCharType="end"/>
      </w:r>
      <w:r w:rsidRPr="00603221">
        <w:rPr>
          <w:lang w:val="el-GR"/>
        </w:rPr>
        <w:t xml:space="preserve"> και με τα αποδεικτικά μέσα της παραγράφου</w:t>
      </w:r>
      <w:r w:rsidR="005A3530">
        <w:rPr>
          <w:lang w:val="el-GR"/>
        </w:rPr>
        <w:t xml:space="preserve"> </w:t>
      </w:r>
      <w:r w:rsidR="00925B4A">
        <w:rPr>
          <w:lang w:val="el-GR"/>
        </w:rPr>
        <w:fldChar w:fldCharType="begin"/>
      </w:r>
      <w:r w:rsidR="00A30F24">
        <w:rPr>
          <w:lang w:val="el-GR"/>
        </w:rPr>
        <w:instrText xml:space="preserve"> REF _Ref40957856 \r \h </w:instrText>
      </w:r>
      <w:r w:rsidR="00925B4A">
        <w:rPr>
          <w:lang w:val="el-GR"/>
        </w:rPr>
      </w:r>
      <w:r w:rsidR="00925B4A">
        <w:rPr>
          <w:lang w:val="el-GR"/>
        </w:rPr>
        <w:fldChar w:fldCharType="separate"/>
      </w:r>
      <w:r w:rsidR="00BF2A7B">
        <w:rPr>
          <w:lang w:val="el-GR"/>
        </w:rPr>
        <w:t>2.2.9.2</w:t>
      </w:r>
      <w:r w:rsidR="00925B4A">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C176FC5"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3A27B973" w14:textId="77777777" w:rsidR="005A3530" w:rsidRPr="00603221" w:rsidRDefault="005A3530">
      <w:pPr>
        <w:rPr>
          <w:b/>
          <w:bCs/>
          <w:lang w:val="el-GR"/>
        </w:rPr>
      </w:pPr>
    </w:p>
    <w:p w14:paraId="2102454C" w14:textId="77777777" w:rsidR="008338F0" w:rsidRPr="00603221" w:rsidRDefault="003355E7" w:rsidP="003A109E">
      <w:pPr>
        <w:pStyle w:val="2"/>
        <w:rPr>
          <w:rFonts w:cs="Tahoma"/>
          <w:lang w:val="el-GR"/>
        </w:rPr>
      </w:pPr>
      <w:r w:rsidRPr="00603221">
        <w:rPr>
          <w:rFonts w:cs="Tahoma"/>
          <w:lang w:val="el-GR"/>
        </w:rPr>
        <w:tab/>
      </w:r>
      <w:bookmarkStart w:id="342" w:name="_Ref496607258"/>
      <w:bookmarkStart w:id="343" w:name="_Toc97194322"/>
      <w:bookmarkStart w:id="344" w:name="_Toc97194455"/>
      <w:bookmarkStart w:id="345" w:name="_Toc147842258"/>
      <w:r w:rsidRPr="00603221">
        <w:rPr>
          <w:rFonts w:cs="Tahoma"/>
          <w:lang w:val="el-GR"/>
        </w:rPr>
        <w:t>Τροποποίηση σύμβασης κατά τη διάρκειά της</w:t>
      </w:r>
      <w:bookmarkEnd w:id="342"/>
      <w:bookmarkEnd w:id="343"/>
      <w:bookmarkEnd w:id="344"/>
      <w:bookmarkEnd w:id="345"/>
      <w:r w:rsidRPr="00603221">
        <w:rPr>
          <w:rFonts w:cs="Tahoma"/>
          <w:lang w:val="el-GR"/>
        </w:rPr>
        <w:t xml:space="preserve"> </w:t>
      </w:r>
    </w:p>
    <w:p w14:paraId="6F294A40"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1E126AB2"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7"/>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393E271" w14:textId="77777777" w:rsidR="00FE0D21" w:rsidRPr="00603221" w:rsidRDefault="00FE0D21" w:rsidP="009C3C60">
      <w:pPr>
        <w:suppressAutoHyphens w:val="0"/>
        <w:spacing w:line="276" w:lineRule="auto"/>
        <w:rPr>
          <w:lang w:val="el-GR"/>
        </w:rPr>
      </w:pPr>
    </w:p>
    <w:p w14:paraId="1B62D03C" w14:textId="77777777" w:rsidR="008338F0" w:rsidRPr="00603221" w:rsidRDefault="003355E7" w:rsidP="003A109E">
      <w:pPr>
        <w:pStyle w:val="2"/>
        <w:rPr>
          <w:rFonts w:cs="Tahoma"/>
          <w:lang w:val="el-GR"/>
        </w:rPr>
      </w:pPr>
      <w:r w:rsidRPr="00603221">
        <w:rPr>
          <w:rFonts w:cs="Tahoma"/>
          <w:lang w:val="el-GR"/>
        </w:rPr>
        <w:tab/>
      </w:r>
      <w:bookmarkStart w:id="346" w:name="_Toc97194324"/>
      <w:bookmarkStart w:id="347" w:name="_Toc97194457"/>
      <w:bookmarkStart w:id="348" w:name="_Ref118479492"/>
      <w:bookmarkStart w:id="349" w:name="_Ref118479515"/>
      <w:bookmarkStart w:id="350" w:name="_Toc147842259"/>
      <w:r w:rsidRPr="00603221">
        <w:rPr>
          <w:rFonts w:cs="Tahoma"/>
          <w:lang w:val="el-GR"/>
        </w:rPr>
        <w:t>Δικαίωμα μονομερούς λύσης της σύμβασης</w:t>
      </w:r>
      <w:bookmarkEnd w:id="346"/>
      <w:bookmarkEnd w:id="347"/>
      <w:bookmarkEnd w:id="348"/>
      <w:bookmarkEnd w:id="349"/>
      <w:bookmarkEnd w:id="350"/>
    </w:p>
    <w:p w14:paraId="38DB56B4"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519A071D" w14:textId="77777777" w:rsidR="00FE0D21" w:rsidRPr="00C229F3" w:rsidRDefault="00FE0D21" w:rsidP="00FE0D21">
      <w:pPr>
        <w:rPr>
          <w:lang w:val="el-GR"/>
        </w:rPr>
      </w:pPr>
      <w:r>
        <w:rPr>
          <w:lang w:val="el-GR"/>
        </w:rPr>
        <w:lastRenderedPageBreak/>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D0FC791"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0167CBF6"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085E62"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51" w:name="_Hlk118481822"/>
      <w:r w:rsidRPr="005F0A0D">
        <w:rPr>
          <w:lang w:val="el-GR"/>
        </w:rPr>
        <w:t>αδικήματα που αναφέρονται στην παρ. 2.2.3.1 της παρούσας,</w:t>
      </w:r>
    </w:p>
    <w:p w14:paraId="0A198A0E" w14:textId="77777777"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10D1FFC2" w14:textId="11B68DE7"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sidR="00925B4A">
        <w:rPr>
          <w:cs/>
          <w:lang w:val="el-GR"/>
        </w:rPr>
        <w:fldChar w:fldCharType="begin"/>
      </w:r>
      <w:r>
        <w:rPr>
          <w:lang w:val="el-GR"/>
        </w:rPr>
        <w:instrText xml:space="preserve"> REF _Ref118477993 \h </w:instrText>
      </w:r>
      <w:r w:rsidR="00925B4A">
        <w:rPr>
          <w:cs/>
          <w:lang w:val="el-GR"/>
        </w:rPr>
      </w:r>
      <w:r w:rsidR="00925B4A">
        <w:rPr>
          <w:cs/>
          <w:lang w:val="el-GR"/>
        </w:rPr>
        <w:fldChar w:fldCharType="separate"/>
      </w:r>
      <w:r w:rsidR="00BF2A7B" w:rsidRPr="00C0415C">
        <w:rPr>
          <w:lang w:val="el-GR"/>
        </w:rPr>
        <w:t>ΠΑΡΑΡΤΗΜΑ</w:t>
      </w:r>
      <w:r w:rsidR="00BF2A7B" w:rsidRPr="002A51E1">
        <w:rPr>
          <w:lang w:val="el-GR"/>
        </w:rPr>
        <w:t xml:space="preserve"> </w:t>
      </w:r>
      <w:r w:rsidR="00BF2A7B">
        <w:t>X</w:t>
      </w:r>
      <w:r w:rsidR="00BF2A7B" w:rsidRPr="002A51E1">
        <w:rPr>
          <w:lang w:val="el-GR"/>
        </w:rPr>
        <w:t xml:space="preserve"> – </w:t>
      </w:r>
      <w:r w:rsidR="00BF2A7B">
        <w:rPr>
          <w:lang w:val="el-GR"/>
        </w:rPr>
        <w:t>Ρήτρα Ακεραιότητας</w:t>
      </w:r>
      <w:r w:rsidR="00925B4A">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51"/>
    <w:p w14:paraId="634D6051" w14:textId="77777777" w:rsidR="009649DC" w:rsidRPr="00603221" w:rsidRDefault="009649DC" w:rsidP="00AF6BC2">
      <w:pPr>
        <w:rPr>
          <w:b/>
          <w:bCs/>
          <w:lang w:val="el-GR"/>
        </w:rPr>
      </w:pPr>
    </w:p>
    <w:p w14:paraId="2A74E138" w14:textId="77777777" w:rsidR="008338F0" w:rsidRPr="00140781" w:rsidRDefault="003355E7" w:rsidP="005D1B15">
      <w:pPr>
        <w:pStyle w:val="1"/>
        <w:rPr>
          <w:rFonts w:cs="Tahoma"/>
          <w:sz w:val="22"/>
          <w:szCs w:val="22"/>
          <w:lang w:val="el-GR"/>
        </w:rPr>
      </w:pPr>
      <w:bookmarkStart w:id="352" w:name="_Toc97194458"/>
      <w:bookmarkStart w:id="353" w:name="_Toc147842260"/>
      <w:r w:rsidRPr="00140781">
        <w:rPr>
          <w:rFonts w:cs="Tahoma"/>
          <w:sz w:val="22"/>
          <w:szCs w:val="22"/>
          <w:lang w:val="el-GR"/>
        </w:rPr>
        <w:lastRenderedPageBreak/>
        <w:t>ΕΙΔΙΚΟΙ ΟΡΟΙ ΕΚΤΕΛΕΣΗΣ ΤΗΣ ΣΥΜΒΑΣΗΣ</w:t>
      </w:r>
      <w:bookmarkEnd w:id="352"/>
      <w:bookmarkEnd w:id="353"/>
      <w:r w:rsidRPr="00140781">
        <w:rPr>
          <w:rFonts w:cs="Tahoma"/>
          <w:sz w:val="22"/>
          <w:szCs w:val="22"/>
          <w:lang w:val="el-GR"/>
        </w:rPr>
        <w:t xml:space="preserve"> </w:t>
      </w:r>
    </w:p>
    <w:p w14:paraId="60F0EC92" w14:textId="77777777" w:rsidR="008338F0" w:rsidRPr="00603221" w:rsidRDefault="003355E7" w:rsidP="003A109E">
      <w:pPr>
        <w:pStyle w:val="2"/>
        <w:rPr>
          <w:rFonts w:cs="Tahoma"/>
          <w:lang w:val="el-GR"/>
        </w:rPr>
      </w:pPr>
      <w:r w:rsidRPr="00603221">
        <w:rPr>
          <w:rFonts w:cs="Tahoma"/>
          <w:lang w:val="el-GR"/>
        </w:rPr>
        <w:tab/>
      </w:r>
      <w:bookmarkStart w:id="354" w:name="_Ref496607306"/>
      <w:bookmarkStart w:id="355" w:name="_Toc97194325"/>
      <w:bookmarkStart w:id="356" w:name="_Toc97194459"/>
      <w:bookmarkStart w:id="357" w:name="_Toc147842261"/>
      <w:r w:rsidRPr="00603221">
        <w:rPr>
          <w:rFonts w:cs="Tahoma"/>
          <w:lang w:val="el-GR"/>
        </w:rPr>
        <w:t>Τρόπος πληρωμής</w:t>
      </w:r>
      <w:bookmarkEnd w:id="354"/>
      <w:bookmarkEnd w:id="355"/>
      <w:bookmarkEnd w:id="356"/>
      <w:bookmarkEnd w:id="357"/>
      <w:r w:rsidRPr="00603221">
        <w:rPr>
          <w:rFonts w:cs="Tahoma"/>
          <w:lang w:val="el-GR"/>
        </w:rPr>
        <w:t xml:space="preserve"> </w:t>
      </w:r>
    </w:p>
    <w:p w14:paraId="15B084F8"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2FE9CF19"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37BAC3FB" w14:textId="77777777" w:rsidR="007C6E3D" w:rsidRDefault="007C6E3D">
      <w:pPr>
        <w:rPr>
          <w:b/>
          <w:lang w:val="el-GR"/>
        </w:rPr>
      </w:pPr>
      <w:r w:rsidRPr="00603221">
        <w:rPr>
          <w:b/>
          <w:lang w:val="el-GR"/>
        </w:rPr>
        <w:t xml:space="preserve">Τρόποι Πληρωμής: </w:t>
      </w:r>
    </w:p>
    <w:p w14:paraId="12FD3C1E"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1D3CD2" w14:paraId="1CC79142" w14:textId="77777777" w:rsidTr="00F823E5">
        <w:tc>
          <w:tcPr>
            <w:tcW w:w="456" w:type="dxa"/>
          </w:tcPr>
          <w:p w14:paraId="17F80CC3" w14:textId="77777777" w:rsidR="007E74EC" w:rsidRPr="001E54F6" w:rsidRDefault="007E74EC" w:rsidP="00F823E5">
            <w:pPr>
              <w:rPr>
                <w:b/>
                <w:lang w:val="el-GR"/>
              </w:rPr>
            </w:pPr>
            <w:bookmarkStart w:id="358" w:name="_Hlk123127299"/>
            <w:r w:rsidRPr="001E54F6">
              <w:rPr>
                <w:b/>
                <w:lang w:val="el-GR"/>
              </w:rPr>
              <w:t>1)</w:t>
            </w:r>
          </w:p>
        </w:tc>
        <w:tc>
          <w:tcPr>
            <w:tcW w:w="8569" w:type="dxa"/>
          </w:tcPr>
          <w:p w14:paraId="220E61B8" w14:textId="77777777" w:rsidR="007E74EC" w:rsidRDefault="007E74EC" w:rsidP="00F823E5">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7E74EC" w:rsidRPr="001D3CD2" w14:paraId="713BEBE9" w14:textId="77777777" w:rsidTr="00F823E5">
        <w:tc>
          <w:tcPr>
            <w:tcW w:w="456" w:type="dxa"/>
            <w:vAlign w:val="center"/>
          </w:tcPr>
          <w:p w14:paraId="2F1C5A68" w14:textId="77777777" w:rsidR="007E74EC" w:rsidRPr="001E54F6" w:rsidRDefault="00E167C9" w:rsidP="00F823E5">
            <w:pPr>
              <w:jc w:val="left"/>
              <w:rPr>
                <w:b/>
                <w:lang w:val="el-GR"/>
              </w:rPr>
            </w:pPr>
            <w:r>
              <w:rPr>
                <w:b/>
                <w:lang w:val="el-GR"/>
              </w:rPr>
              <w:t>2</w:t>
            </w:r>
            <w:r w:rsidR="007E74EC">
              <w:rPr>
                <w:b/>
                <w:lang w:val="el-GR"/>
              </w:rPr>
              <w:t>)</w:t>
            </w:r>
          </w:p>
        </w:tc>
        <w:tc>
          <w:tcPr>
            <w:tcW w:w="8569" w:type="dxa"/>
          </w:tcPr>
          <w:p w14:paraId="6DC521EB" w14:textId="77777777" w:rsidR="002464F1" w:rsidRPr="008B57A3" w:rsidRDefault="002464F1" w:rsidP="002464F1">
            <w:pPr>
              <w:pStyle w:val="aff"/>
              <w:numPr>
                <w:ilvl w:val="0"/>
                <w:numId w:val="40"/>
              </w:numPr>
              <w:spacing w:before="120"/>
              <w:contextualSpacing w:val="0"/>
              <w:rPr>
                <w:color w:val="000000" w:themeColor="text1"/>
                <w:lang w:val="el-GR"/>
              </w:rPr>
            </w:pPr>
            <w:r w:rsidRPr="008B57A3">
              <w:rPr>
                <w:color w:val="000000" w:themeColor="text1"/>
                <w:lang w:val="el-GR"/>
              </w:rPr>
              <w:t xml:space="preserve">Καταβολή του 50% του συμβατικού τιμήματος με την παραλαβή του </w:t>
            </w:r>
            <w:r w:rsidRPr="008B57A3">
              <w:rPr>
                <w:bCs/>
                <w:color w:val="000000" w:themeColor="text1"/>
                <w:lang w:val="el-GR"/>
              </w:rPr>
              <w:t>Πλάνου Εφαρμογής (Π.1)</w:t>
            </w:r>
          </w:p>
          <w:p w14:paraId="3EB321EB" w14:textId="77777777" w:rsidR="00701A59" w:rsidRDefault="00701A59" w:rsidP="00701A59">
            <w:pPr>
              <w:pStyle w:val="aff"/>
              <w:numPr>
                <w:ilvl w:val="0"/>
                <w:numId w:val="40"/>
              </w:numPr>
              <w:spacing w:before="120"/>
              <w:contextualSpacing w:val="0"/>
              <w:rPr>
                <w:color w:val="000000" w:themeColor="text1"/>
                <w:lang w:val="el-GR"/>
              </w:rPr>
            </w:pPr>
            <w:r w:rsidRPr="00684A2F">
              <w:rPr>
                <w:color w:val="000000" w:themeColor="text1"/>
                <w:lang w:val="el-GR"/>
              </w:rPr>
              <w:t xml:space="preserve">Καταβολή του </w:t>
            </w:r>
            <w:r w:rsidR="00851280">
              <w:rPr>
                <w:color w:val="000000" w:themeColor="text1"/>
                <w:lang w:val="el-GR"/>
              </w:rPr>
              <w:t>2</w:t>
            </w:r>
            <w:r w:rsidRPr="00684A2F">
              <w:rPr>
                <w:color w:val="000000" w:themeColor="text1"/>
                <w:lang w:val="el-GR"/>
              </w:rPr>
              <w:t xml:space="preserve">0% του συμβατικού τιμήματος με την παραλαβή της </w:t>
            </w:r>
            <w:r w:rsidR="00851280">
              <w:rPr>
                <w:color w:val="000000" w:themeColor="text1"/>
                <w:lang w:val="el-GR"/>
              </w:rPr>
              <w:t>1</w:t>
            </w:r>
            <w:r w:rsidRPr="00684A2F">
              <w:rPr>
                <w:color w:val="000000" w:themeColor="text1"/>
                <w:vertAlign w:val="superscript"/>
                <w:lang w:val="el-GR"/>
              </w:rPr>
              <w:t xml:space="preserve">ης </w:t>
            </w:r>
            <w:r w:rsidR="00811DED">
              <w:rPr>
                <w:color w:val="000000" w:themeColor="text1"/>
                <w:lang w:val="el-GR"/>
              </w:rPr>
              <w:t>τριμ</w:t>
            </w:r>
            <w:r>
              <w:rPr>
                <w:color w:val="000000" w:themeColor="text1"/>
                <w:lang w:val="el-GR"/>
              </w:rPr>
              <w:t>ηνιαίας Αναφοράς Π.</w:t>
            </w:r>
            <w:r w:rsidR="002464F1" w:rsidRPr="002464F1">
              <w:rPr>
                <w:color w:val="000000" w:themeColor="text1"/>
                <w:lang w:val="el-GR"/>
              </w:rPr>
              <w:t>2</w:t>
            </w:r>
            <w:r>
              <w:rPr>
                <w:color w:val="000000" w:themeColor="text1"/>
                <w:lang w:val="el-GR"/>
              </w:rPr>
              <w:t>.</w:t>
            </w:r>
            <w:r w:rsidR="00851280">
              <w:rPr>
                <w:color w:val="000000" w:themeColor="text1"/>
                <w:lang w:val="el-GR"/>
              </w:rPr>
              <w:t>1</w:t>
            </w:r>
          </w:p>
          <w:p w14:paraId="7928FD6C" w14:textId="77777777" w:rsidR="00851280" w:rsidRDefault="00851280" w:rsidP="00851280">
            <w:pPr>
              <w:pStyle w:val="aff"/>
              <w:numPr>
                <w:ilvl w:val="0"/>
                <w:numId w:val="40"/>
              </w:numPr>
              <w:spacing w:before="120"/>
              <w:contextualSpacing w:val="0"/>
              <w:rPr>
                <w:color w:val="000000" w:themeColor="text1"/>
                <w:lang w:val="el-GR"/>
              </w:rPr>
            </w:pPr>
            <w:r w:rsidRPr="00684A2F">
              <w:rPr>
                <w:color w:val="000000" w:themeColor="text1"/>
                <w:lang w:val="el-GR"/>
              </w:rPr>
              <w:t xml:space="preserve">Καταβολή του </w:t>
            </w:r>
            <w:r>
              <w:rPr>
                <w:color w:val="000000" w:themeColor="text1"/>
                <w:lang w:val="el-GR"/>
              </w:rPr>
              <w:t>2</w:t>
            </w:r>
            <w:r w:rsidRPr="00684A2F">
              <w:rPr>
                <w:color w:val="000000" w:themeColor="text1"/>
                <w:lang w:val="el-GR"/>
              </w:rPr>
              <w:t xml:space="preserve">0% του συμβατικού τιμήματος με την παραλαβή της </w:t>
            </w:r>
            <w:r>
              <w:rPr>
                <w:color w:val="000000" w:themeColor="text1"/>
                <w:lang w:val="el-GR"/>
              </w:rPr>
              <w:t>2</w:t>
            </w:r>
            <w:r w:rsidRPr="00684A2F">
              <w:rPr>
                <w:color w:val="000000" w:themeColor="text1"/>
                <w:vertAlign w:val="superscript"/>
                <w:lang w:val="el-GR"/>
              </w:rPr>
              <w:t xml:space="preserve">ης </w:t>
            </w:r>
            <w:r>
              <w:rPr>
                <w:color w:val="000000" w:themeColor="text1"/>
                <w:lang w:val="el-GR"/>
              </w:rPr>
              <w:t>τριμηνιαίας Αναφοράς Π.</w:t>
            </w:r>
            <w:r w:rsidR="002464F1" w:rsidRPr="002464F1">
              <w:rPr>
                <w:color w:val="000000" w:themeColor="text1"/>
                <w:lang w:val="el-GR"/>
              </w:rPr>
              <w:t>2</w:t>
            </w:r>
            <w:r>
              <w:rPr>
                <w:color w:val="000000" w:themeColor="text1"/>
                <w:lang w:val="el-GR"/>
              </w:rPr>
              <w:t>.2</w:t>
            </w:r>
          </w:p>
          <w:p w14:paraId="348F1C42" w14:textId="77777777" w:rsidR="00701A59" w:rsidRPr="00701A59" w:rsidRDefault="00701A59" w:rsidP="008C6F6A">
            <w:pPr>
              <w:pStyle w:val="aff"/>
              <w:numPr>
                <w:ilvl w:val="0"/>
                <w:numId w:val="40"/>
              </w:numPr>
              <w:spacing w:before="120"/>
              <w:contextualSpacing w:val="0"/>
              <w:rPr>
                <w:lang w:val="el-GR"/>
              </w:rPr>
            </w:pPr>
            <w:r w:rsidRPr="00684A2F">
              <w:rPr>
                <w:color w:val="000000" w:themeColor="text1"/>
                <w:lang w:val="el-GR"/>
              </w:rPr>
              <w:t>Καταβολή του υπόλοιπου συμβατικού τιμήματος με την οριστική παραλαβή του Έργου</w:t>
            </w:r>
          </w:p>
        </w:tc>
      </w:tr>
      <w:bookmarkEnd w:id="358"/>
    </w:tbl>
    <w:p w14:paraId="22D644FB" w14:textId="77777777" w:rsidR="007E74EC" w:rsidRPr="00603221" w:rsidRDefault="007E74EC">
      <w:pPr>
        <w:rPr>
          <w:b/>
          <w:lang w:val="el-GR"/>
        </w:rPr>
      </w:pPr>
    </w:p>
    <w:p w14:paraId="11210410"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3AA59A1A"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7E15AB70"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05ED948" w14:textId="77777777" w:rsidR="00E97E4D" w:rsidRPr="00E97E4D" w:rsidRDefault="00E4164C" w:rsidP="00E97E4D">
      <w:pPr>
        <w:rPr>
          <w:lang w:val="el-GR"/>
        </w:rPr>
      </w:pPr>
      <w:bookmarkStart w:id="359"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1C260B7" w14:textId="77777777"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9054A36" w14:textId="77777777" w:rsidR="00E97E4D" w:rsidRPr="00E97E4D" w:rsidRDefault="00E97E4D" w:rsidP="00E97E4D">
      <w:pPr>
        <w:rPr>
          <w:lang w:val="el-GR"/>
        </w:rPr>
      </w:pPr>
      <w:r w:rsidRPr="00E97E4D">
        <w:rPr>
          <w:lang w:val="el-GR"/>
        </w:rPr>
        <w:t>Τράπεζα της Ελλάδας:   ΙΒΑΝ GR 2001000240000000026180286</w:t>
      </w:r>
    </w:p>
    <w:p w14:paraId="6AFCCBA9" w14:textId="77777777" w:rsidR="00B53859" w:rsidRDefault="00E97E4D">
      <w:pPr>
        <w:rPr>
          <w:lang w:val="el-GR"/>
        </w:rPr>
      </w:pPr>
      <w:r w:rsidRPr="00E97E4D">
        <w:rPr>
          <w:lang w:val="el-GR"/>
        </w:rPr>
        <w:t>Τράπεζα ΠΕΙΡΑΙΩΣ:       ΙΒΑΝ GR 1901721360005136088985432</w:t>
      </w:r>
    </w:p>
    <w:bookmarkEnd w:id="359"/>
    <w:p w14:paraId="7F1E0E9F" w14:textId="77777777" w:rsidR="00E97E4D" w:rsidRPr="00685FDF" w:rsidRDefault="00E97E4D" w:rsidP="00E97E4D">
      <w:pPr>
        <w:rPr>
          <w:lang w:val="el-GR"/>
        </w:rPr>
      </w:pPr>
    </w:p>
    <w:p w14:paraId="3F23F042" w14:textId="77777777" w:rsidR="008338F0" w:rsidRDefault="003355E7">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w:t>
      </w:r>
      <w:r w:rsidR="00BB5BD6" w:rsidRPr="00685FDF">
        <w:rPr>
          <w:lang w:val="el-GR"/>
        </w:rPr>
        <w:lastRenderedPageBreak/>
        <w:t>λογαριασμό του Υπουργείου Ψηφιακής Διακυβέρνησης, σύμφωνα με την παρ. 6 του άρθρου 36 του ν. 4412/2016.</w:t>
      </w:r>
    </w:p>
    <w:p w14:paraId="60C4EF9D" w14:textId="77777777"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7E29397E" w14:textId="77777777" w:rsidR="004C3844" w:rsidRDefault="004C3844">
      <w:pPr>
        <w:rPr>
          <w:lang w:val="el-GR"/>
        </w:rPr>
      </w:pPr>
    </w:p>
    <w:p w14:paraId="0E8F805A" w14:textId="77777777" w:rsidR="008338F0" w:rsidRPr="00603221" w:rsidRDefault="00331981" w:rsidP="003A109E">
      <w:pPr>
        <w:pStyle w:val="2"/>
        <w:rPr>
          <w:rFonts w:cs="Tahoma"/>
          <w:lang w:val="el-GR"/>
        </w:rPr>
      </w:pPr>
      <w:r w:rsidRPr="00603221">
        <w:rPr>
          <w:rFonts w:cs="Tahoma"/>
          <w:lang w:val="el-GR"/>
        </w:rPr>
        <w:tab/>
      </w:r>
      <w:bookmarkStart w:id="360" w:name="_Ref496607484"/>
      <w:bookmarkStart w:id="361" w:name="_Toc97194326"/>
      <w:bookmarkStart w:id="362" w:name="_Toc97194460"/>
      <w:bookmarkStart w:id="363" w:name="_Toc147842262"/>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60"/>
      <w:bookmarkEnd w:id="361"/>
      <w:bookmarkEnd w:id="362"/>
      <w:bookmarkEnd w:id="363"/>
      <w:r w:rsidR="003355E7" w:rsidRPr="00603221">
        <w:rPr>
          <w:rFonts w:cs="Tahoma"/>
          <w:lang w:val="el-GR"/>
        </w:rPr>
        <w:t xml:space="preserve"> </w:t>
      </w:r>
    </w:p>
    <w:p w14:paraId="323BADA0" w14:textId="77777777" w:rsidR="008338F0" w:rsidRDefault="003355E7">
      <w:pPr>
        <w:suppressAutoHyphens w:val="0"/>
        <w:autoSpaceDE w:val="0"/>
        <w:rPr>
          <w:rFonts w:eastAsia="SimSun"/>
          <w:color w:val="5B9BD5"/>
          <w:spacing w:val="5"/>
          <w:lang w:val="el-GR"/>
        </w:rPr>
      </w:pPr>
      <w:bookmarkStart w:id="364"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36809E0E"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7F3C4B22"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71B6591"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1143C3A"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0573AAA"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D724B13" w14:textId="77777777"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14B6E98A" w14:textId="77777777" w:rsidR="003F0D9A" w:rsidRPr="00872B88" w:rsidRDefault="003F0D9A">
      <w:pPr>
        <w:suppressAutoHyphens w:val="0"/>
        <w:autoSpaceDE w:val="0"/>
        <w:rPr>
          <w:rFonts w:eastAsia="SimSun" w:cs="Calibri"/>
          <w:i/>
          <w:iCs/>
          <w:color w:val="5B9BD5"/>
          <w:spacing w:val="5"/>
          <w:szCs w:val="24"/>
          <w:lang w:val="el-GR"/>
        </w:rPr>
      </w:pPr>
    </w:p>
    <w:p w14:paraId="482A01BD"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E9188C1" w14:textId="77777777" w:rsidR="00A57BD8" w:rsidRPr="00603221" w:rsidRDefault="00A57BD8">
      <w:pPr>
        <w:suppressAutoHyphens w:val="0"/>
        <w:autoSpaceDE w:val="0"/>
        <w:spacing w:after="0"/>
        <w:rPr>
          <w:rFonts w:eastAsia="SimSun"/>
          <w:lang w:val="el-GR"/>
        </w:rPr>
      </w:pPr>
    </w:p>
    <w:p w14:paraId="00380678"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005CDF79"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5F5C914"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412FB4E2" w14:textId="77777777" w:rsidR="008338F0" w:rsidRDefault="003355E7">
      <w:pPr>
        <w:suppressAutoHyphens w:val="0"/>
        <w:autoSpaceDE w:val="0"/>
        <w:spacing w:after="0"/>
        <w:rPr>
          <w:rFonts w:eastAsia="SimSun"/>
          <w:lang w:val="el-GR"/>
        </w:rPr>
      </w:pPr>
      <w:r w:rsidRPr="00603221">
        <w:rPr>
          <w:rFonts w:eastAsia="SimSun"/>
          <w:lang w:val="el-GR"/>
        </w:rPr>
        <w:t xml:space="preserve">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w:t>
      </w:r>
      <w:r w:rsidRPr="00603221">
        <w:rPr>
          <w:rFonts w:eastAsia="SimSun"/>
          <w:lang w:val="el-GR"/>
        </w:rPr>
        <w:lastRenderedPageBreak/>
        <w:t>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E3B11E1" w14:textId="77777777" w:rsidR="00A57BD8" w:rsidRPr="00603221" w:rsidRDefault="00A57BD8">
      <w:pPr>
        <w:suppressAutoHyphens w:val="0"/>
        <w:autoSpaceDE w:val="0"/>
        <w:spacing w:after="0"/>
        <w:rPr>
          <w:rFonts w:eastAsia="SimSun"/>
          <w:lang w:val="el-GR"/>
        </w:rPr>
      </w:pPr>
    </w:p>
    <w:p w14:paraId="1B29D79B"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2F411A3E" w14:textId="77777777"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64"/>
    <w:p w14:paraId="6F989A8E" w14:textId="77777777" w:rsidR="000C1AAF" w:rsidRDefault="000C1AAF">
      <w:pPr>
        <w:suppressAutoHyphens w:val="0"/>
        <w:autoSpaceDE w:val="0"/>
        <w:spacing w:after="0"/>
        <w:rPr>
          <w:rFonts w:eastAsia="SimSun"/>
          <w:lang w:val="el-GR"/>
        </w:rPr>
      </w:pPr>
    </w:p>
    <w:p w14:paraId="4C6E3837"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3B6F6EEC"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3CFF1E83"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22426C12"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938B844"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4001FEB7"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27958F8B"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FB091E7"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23DA0C8F" w14:textId="77777777" w:rsidR="000C1AAF" w:rsidRPr="00603221" w:rsidRDefault="000C1AAF">
      <w:pPr>
        <w:suppressAutoHyphens w:val="0"/>
        <w:autoSpaceDE w:val="0"/>
        <w:spacing w:after="0"/>
        <w:rPr>
          <w:lang w:val="el-GR"/>
        </w:rPr>
      </w:pPr>
    </w:p>
    <w:p w14:paraId="7F2081EB" w14:textId="77777777" w:rsidR="008338F0" w:rsidRPr="00603221" w:rsidRDefault="003355E7" w:rsidP="003A109E">
      <w:pPr>
        <w:pStyle w:val="2"/>
        <w:rPr>
          <w:rFonts w:cs="Tahoma"/>
          <w:lang w:val="el-GR"/>
        </w:rPr>
      </w:pPr>
      <w:r w:rsidRPr="00603221">
        <w:rPr>
          <w:rFonts w:cs="Tahoma"/>
          <w:lang w:val="el-GR"/>
        </w:rPr>
        <w:tab/>
      </w:r>
      <w:bookmarkStart w:id="365" w:name="_Ref55324340"/>
      <w:bookmarkStart w:id="366" w:name="_Toc97194327"/>
      <w:bookmarkStart w:id="367" w:name="_Toc97194461"/>
      <w:bookmarkStart w:id="368" w:name="_Toc147842263"/>
      <w:r w:rsidRPr="00603221">
        <w:rPr>
          <w:rFonts w:cs="Tahoma"/>
          <w:lang w:val="el-GR"/>
        </w:rPr>
        <w:t>Διοικητικές προσφυγές κατά τη διαδικασία εκτέλεσης</w:t>
      </w:r>
      <w:bookmarkEnd w:id="365"/>
      <w:bookmarkEnd w:id="366"/>
      <w:bookmarkEnd w:id="367"/>
      <w:bookmarkEnd w:id="368"/>
      <w:r w:rsidRPr="00603221">
        <w:rPr>
          <w:rFonts w:cs="Tahoma"/>
          <w:lang w:val="el-GR"/>
        </w:rPr>
        <w:t xml:space="preserve"> </w:t>
      </w:r>
    </w:p>
    <w:p w14:paraId="1D250883" w14:textId="54586DC8"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496607484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rFonts w:eastAsia="SimSun"/>
          <w:lang w:val="el-GR"/>
        </w:rPr>
        <w:t>5.2</w:t>
      </w:r>
      <w:r w:rsidR="00F70E11">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30C4520C"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w:t>
      </w:r>
      <w:r w:rsidRPr="001F7E31">
        <w:rPr>
          <w:lang w:val="el-GR"/>
        </w:rPr>
        <w:lastRenderedPageBreak/>
        <w:t>απόφαση καθίσταται οριστική. Αν ασκηθεί εμπρόθεσμα προσφυγή, αναστέλλονται οι συνέπειες της απόφασης μέχρι αυτή να οριστικοποιηθεί.</w:t>
      </w:r>
    </w:p>
    <w:p w14:paraId="768C62A2" w14:textId="77777777" w:rsidR="00672DE1" w:rsidRDefault="00672DE1" w:rsidP="00F1622E">
      <w:pPr>
        <w:rPr>
          <w:lang w:val="el-GR"/>
        </w:rPr>
      </w:pPr>
    </w:p>
    <w:p w14:paraId="02B0DD9C" w14:textId="77777777" w:rsidR="005550B0" w:rsidRPr="004C3844" w:rsidRDefault="005550B0" w:rsidP="00F82A8D">
      <w:pPr>
        <w:pStyle w:val="2"/>
        <w:rPr>
          <w:rFonts w:cs="Tahoma"/>
          <w:lang w:val="el-GR"/>
        </w:rPr>
      </w:pPr>
      <w:bookmarkStart w:id="369" w:name="_Toc13748951"/>
      <w:r w:rsidRPr="00F82A8D">
        <w:rPr>
          <w:rFonts w:cs="Tahoma"/>
          <w:lang w:val="el-GR"/>
        </w:rPr>
        <w:tab/>
      </w:r>
      <w:bookmarkStart w:id="370" w:name="_Toc97194328"/>
      <w:bookmarkStart w:id="371" w:name="_Toc97194462"/>
      <w:bookmarkStart w:id="372" w:name="_Toc147842264"/>
      <w:r w:rsidRPr="00F82A8D">
        <w:rPr>
          <w:rFonts w:cs="Tahoma"/>
          <w:lang w:val="el-GR"/>
        </w:rPr>
        <w:t>Δικαστική επίλυση διαφορών</w:t>
      </w:r>
      <w:bookmarkEnd w:id="369"/>
      <w:bookmarkEnd w:id="370"/>
      <w:bookmarkEnd w:id="371"/>
      <w:bookmarkEnd w:id="372"/>
    </w:p>
    <w:p w14:paraId="56326DC8" w14:textId="77777777"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8"/>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sidR="003A4D6C">
        <w:rPr>
          <w:lang w:val="el-GR"/>
        </w:rPr>
        <w:t>5.3</w:t>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67AA6FC4" w14:textId="77777777" w:rsidR="005550B0" w:rsidRPr="005550B0" w:rsidRDefault="005550B0" w:rsidP="005550B0">
      <w:pPr>
        <w:suppressAutoHyphens w:val="0"/>
        <w:autoSpaceDE w:val="0"/>
        <w:rPr>
          <w:rFonts w:ascii="Calibri" w:hAnsi="Calibri"/>
          <w:lang w:val="el-GR"/>
        </w:rPr>
      </w:pPr>
    </w:p>
    <w:p w14:paraId="108EA871" w14:textId="77777777" w:rsidR="00036CBD" w:rsidRPr="00603221" w:rsidRDefault="00036CBD" w:rsidP="00CE12C7">
      <w:pPr>
        <w:rPr>
          <w:lang w:val="el-GR"/>
        </w:rPr>
      </w:pPr>
    </w:p>
    <w:p w14:paraId="4BE0C2A7" w14:textId="77777777" w:rsidR="008338F0" w:rsidRPr="00603221" w:rsidRDefault="00BB5BD6" w:rsidP="00A848D1">
      <w:pPr>
        <w:pStyle w:val="1"/>
        <w:rPr>
          <w:rFonts w:cs="Tahoma"/>
          <w:szCs w:val="22"/>
        </w:rPr>
      </w:pPr>
      <w:bookmarkStart w:id="375" w:name="_Ref75870221"/>
      <w:bookmarkStart w:id="376" w:name="_Toc97194463"/>
      <w:bookmarkStart w:id="377" w:name="_Toc147842265"/>
      <w:r w:rsidRPr="00BB5BD6">
        <w:rPr>
          <w:rFonts w:cs="Tahoma"/>
          <w:szCs w:val="22"/>
        </w:rPr>
        <w:lastRenderedPageBreak/>
        <w:t xml:space="preserve">ΧΡΟΝΟΣ ΚΑΙ ΤΡΟΠΟΣ </w:t>
      </w:r>
      <w:r w:rsidR="003355E7" w:rsidRPr="00603221">
        <w:rPr>
          <w:rFonts w:cs="Tahoma"/>
          <w:szCs w:val="22"/>
        </w:rPr>
        <w:t>ΕΚΤΕΛΕΣΗΣ</w:t>
      </w:r>
      <w:bookmarkEnd w:id="375"/>
      <w:bookmarkEnd w:id="376"/>
      <w:bookmarkEnd w:id="377"/>
      <w:r w:rsidR="003355E7" w:rsidRPr="00603221">
        <w:rPr>
          <w:rFonts w:cs="Tahoma"/>
          <w:szCs w:val="22"/>
        </w:rPr>
        <w:t xml:space="preserve"> </w:t>
      </w:r>
    </w:p>
    <w:p w14:paraId="08986513" w14:textId="77777777" w:rsidR="008338F0" w:rsidRPr="00603221" w:rsidRDefault="003355E7" w:rsidP="003A109E">
      <w:pPr>
        <w:pStyle w:val="2"/>
        <w:rPr>
          <w:rFonts w:cs="Tahoma"/>
          <w:lang w:val="el-GR"/>
        </w:rPr>
      </w:pPr>
      <w:r w:rsidRPr="00603221">
        <w:rPr>
          <w:rFonts w:cs="Tahoma"/>
          <w:lang w:val="el-GR"/>
        </w:rPr>
        <w:tab/>
      </w:r>
      <w:bookmarkStart w:id="378" w:name="_Ref63782029"/>
      <w:bookmarkStart w:id="379" w:name="_Toc97194329"/>
      <w:bookmarkStart w:id="380" w:name="_Toc97194464"/>
      <w:bookmarkStart w:id="381" w:name="_Toc147842266"/>
      <w:r w:rsidRPr="00603221">
        <w:rPr>
          <w:rFonts w:cs="Tahoma"/>
          <w:lang w:val="el-GR"/>
        </w:rPr>
        <w:t>Παρακολούθηση της σύμβασης</w:t>
      </w:r>
      <w:bookmarkEnd w:id="378"/>
      <w:bookmarkEnd w:id="379"/>
      <w:bookmarkEnd w:id="380"/>
      <w:bookmarkEnd w:id="381"/>
      <w:r w:rsidRPr="00603221">
        <w:rPr>
          <w:rFonts w:cs="Tahoma"/>
          <w:lang w:val="el-GR"/>
        </w:rPr>
        <w:t xml:space="preserve"> </w:t>
      </w:r>
    </w:p>
    <w:p w14:paraId="596A4CAA" w14:textId="77777777" w:rsidR="00CE12C7" w:rsidRDefault="00512083">
      <w:pPr>
        <w:rPr>
          <w:lang w:val="el-GR"/>
        </w:rPr>
      </w:pPr>
      <w:r w:rsidRPr="00512083">
        <w:rPr>
          <w:lang w:val="el-GR"/>
        </w:rPr>
        <w:t xml:space="preserve">6.1.1. </w:t>
      </w:r>
      <w:bookmarkStart w:id="382"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5E0BE987"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A0ABCBC" w14:textId="77777777" w:rsidR="00087FEA"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p w14:paraId="58F71FDC" w14:textId="77777777" w:rsidR="004C3844" w:rsidRPr="00603221" w:rsidRDefault="004C3844" w:rsidP="00512083">
      <w:pPr>
        <w:rPr>
          <w:lang w:val="el-GR"/>
        </w:rPr>
      </w:pPr>
    </w:p>
    <w:bookmarkEnd w:id="382"/>
    <w:p w14:paraId="1B8E112B" w14:textId="77777777" w:rsidR="008338F0" w:rsidRPr="00603221" w:rsidRDefault="003355E7" w:rsidP="003A109E">
      <w:pPr>
        <w:pStyle w:val="2"/>
        <w:rPr>
          <w:rFonts w:cs="Tahoma"/>
          <w:lang w:val="el-GR"/>
        </w:rPr>
      </w:pPr>
      <w:r w:rsidRPr="00603221">
        <w:rPr>
          <w:rFonts w:cs="Tahoma"/>
          <w:lang w:val="el-GR"/>
        </w:rPr>
        <w:tab/>
      </w:r>
      <w:bookmarkStart w:id="383" w:name="_Toc97194330"/>
      <w:bookmarkStart w:id="384" w:name="_Toc97194465"/>
      <w:bookmarkStart w:id="385" w:name="_Toc147842267"/>
      <w:r w:rsidRPr="00603221">
        <w:rPr>
          <w:rFonts w:cs="Tahoma"/>
          <w:lang w:val="el-GR"/>
        </w:rPr>
        <w:t>Διάρκεια σύμβασης</w:t>
      </w:r>
      <w:bookmarkEnd w:id="383"/>
      <w:bookmarkEnd w:id="384"/>
      <w:bookmarkEnd w:id="385"/>
      <w:r w:rsidRPr="00603221">
        <w:rPr>
          <w:rFonts w:cs="Tahoma"/>
          <w:lang w:val="el-GR"/>
        </w:rPr>
        <w:t xml:space="preserve"> </w:t>
      </w:r>
    </w:p>
    <w:p w14:paraId="343554B8" w14:textId="2C51F443"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811DED">
        <w:rPr>
          <w:lang w:val="el-GR"/>
        </w:rPr>
        <w:t>δεκατρείς</w:t>
      </w:r>
      <w:r w:rsidR="00811DED" w:rsidRPr="00A00118">
        <w:rPr>
          <w:lang w:val="el-GR"/>
        </w:rPr>
        <w:t xml:space="preserve"> (</w:t>
      </w:r>
      <w:r w:rsidR="00811DED">
        <w:rPr>
          <w:lang w:val="el-GR"/>
        </w:rPr>
        <w:t>13</w:t>
      </w:r>
      <w:r w:rsidR="00811DED" w:rsidRPr="00A00118">
        <w:rPr>
          <w:lang w:val="el-GR"/>
        </w:rPr>
        <w:t>)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496625830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603221">
        <w:rPr>
          <w:lang w:val="el-GR"/>
        </w:rPr>
        <w:t>ΠΑΡΑΡΤΗΜΑ Ι – Αναλυτική Περιγραφή Φυσικού και Οικονομικού Αντικειμένου της Σύμβασης</w:t>
      </w:r>
      <w:r w:rsidR="00F70E11">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7CFFF639" w14:textId="3026B07D"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496607484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5.2</w:t>
      </w:r>
      <w:r w:rsidR="00F70E11">
        <w:fldChar w:fldCharType="end"/>
      </w:r>
      <w:r w:rsidRPr="00603221">
        <w:rPr>
          <w:lang w:val="el-GR"/>
        </w:rPr>
        <w:t xml:space="preserve"> της παρούσας.</w:t>
      </w:r>
    </w:p>
    <w:p w14:paraId="0295F1AE" w14:textId="77777777" w:rsidR="00BA2DC9" w:rsidRPr="00603221" w:rsidRDefault="00BA2DC9">
      <w:pPr>
        <w:rPr>
          <w:lang w:val="el-GR"/>
        </w:rPr>
      </w:pPr>
    </w:p>
    <w:p w14:paraId="4D65552F" w14:textId="77777777" w:rsidR="008338F0" w:rsidRPr="00603221" w:rsidRDefault="003355E7" w:rsidP="003A109E">
      <w:pPr>
        <w:pStyle w:val="2"/>
        <w:rPr>
          <w:rFonts w:cs="Tahoma"/>
          <w:lang w:val="el-GR"/>
        </w:rPr>
      </w:pPr>
      <w:r w:rsidRPr="00603221">
        <w:rPr>
          <w:rFonts w:cs="Tahoma"/>
          <w:lang w:val="el-GR"/>
        </w:rPr>
        <w:tab/>
      </w:r>
      <w:bookmarkStart w:id="386" w:name="_Ref40954198"/>
      <w:bookmarkStart w:id="387" w:name="_Ref55381059"/>
      <w:bookmarkStart w:id="388" w:name="_Toc97194331"/>
      <w:bookmarkStart w:id="389" w:name="_Toc97194466"/>
      <w:bookmarkStart w:id="390" w:name="_Toc147842268"/>
      <w:r w:rsidRPr="00603221">
        <w:rPr>
          <w:rFonts w:cs="Tahoma"/>
          <w:lang w:val="el-GR"/>
        </w:rPr>
        <w:t>Παραλαβή του αντικειμένου της σύμβασης</w:t>
      </w:r>
      <w:bookmarkEnd w:id="386"/>
      <w:bookmarkEnd w:id="387"/>
      <w:bookmarkEnd w:id="388"/>
      <w:bookmarkEnd w:id="389"/>
      <w:bookmarkEnd w:id="390"/>
      <w:r w:rsidRPr="00603221">
        <w:rPr>
          <w:rFonts w:cs="Tahoma"/>
          <w:lang w:val="el-GR"/>
        </w:rPr>
        <w:t xml:space="preserve"> </w:t>
      </w:r>
    </w:p>
    <w:p w14:paraId="4381D606" w14:textId="1CB738B1" w:rsidR="00B8528C" w:rsidRPr="00C00860" w:rsidRDefault="00B8528C" w:rsidP="00B8528C">
      <w:pPr>
        <w:rPr>
          <w:lang w:val="el-GR"/>
        </w:rPr>
      </w:pPr>
      <w:bookmarkStart w:id="391"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925B4A">
        <w:rPr>
          <w:highlight w:val="yellow"/>
          <w:lang w:val="el-GR"/>
        </w:rPr>
        <w:fldChar w:fldCharType="begin"/>
      </w:r>
      <w:r w:rsidR="00140781">
        <w:rPr>
          <w:lang w:val="el-GR"/>
        </w:rPr>
        <w:instrText xml:space="preserve"> REF _Ref496625830 \h </w:instrText>
      </w:r>
      <w:r w:rsidR="00925B4A">
        <w:rPr>
          <w:highlight w:val="yellow"/>
          <w:lang w:val="el-GR"/>
        </w:rPr>
      </w:r>
      <w:r w:rsidR="00925B4A">
        <w:rPr>
          <w:highlight w:val="yellow"/>
          <w:lang w:val="el-GR"/>
        </w:rPr>
        <w:fldChar w:fldCharType="separate"/>
      </w:r>
      <w:r w:rsidR="00BF2A7B" w:rsidRPr="00603221">
        <w:rPr>
          <w:lang w:val="el-GR"/>
        </w:rPr>
        <w:t>ΠΑΡΑΡΤΗΜΑ Ι – Αναλυτική Περιγραφή Φυσικού και Οικονομικού Αντικειμένου της Σύμβασης</w:t>
      </w:r>
      <w:r w:rsidR="00925B4A">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66FC8EE0"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w:t>
      </w:r>
      <w:r w:rsidRPr="00C00860">
        <w:rPr>
          <w:lang w:val="el-GR"/>
        </w:rPr>
        <w:lastRenderedPageBreak/>
        <w:t>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02021A65"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25BB413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BC11753"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59A894CE"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336191E1"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412645EC"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45538C3" w14:textId="77777777" w:rsidR="00BB555C" w:rsidRPr="00D57165" w:rsidRDefault="00BB555C" w:rsidP="00BB555C">
      <w:pPr>
        <w:rPr>
          <w:b/>
          <w:bCs/>
          <w:u w:val="single"/>
          <w:lang w:val="el-GR"/>
        </w:rPr>
      </w:pPr>
      <w:bookmarkStart w:id="392" w:name="_Hlk9421462"/>
      <w:bookmarkEnd w:id="391"/>
      <w:r w:rsidRPr="00D57165">
        <w:rPr>
          <w:b/>
          <w:bCs/>
          <w:u w:val="single"/>
          <w:lang w:val="el-GR"/>
        </w:rPr>
        <w:t xml:space="preserve">Παραλαβή Υπηρεσιών </w:t>
      </w:r>
    </w:p>
    <w:p w14:paraId="046F7C5E" w14:textId="77777777"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4402C870"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39D0438F" w14:textId="77777777" w:rsidR="00BB555C" w:rsidRPr="00D57165" w:rsidRDefault="00BB555C" w:rsidP="00BB555C">
      <w:pPr>
        <w:rPr>
          <w:lang w:val="el-GR"/>
        </w:rPr>
      </w:pPr>
      <w:r w:rsidRPr="00D57165">
        <w:rPr>
          <w:lang w:val="el-GR"/>
        </w:rPr>
        <w:lastRenderedPageBreak/>
        <w:t xml:space="preserve">2) Για την εφαρμογή της προηγούμενης παραγράφου ορίζονται τα ακόλουθα: </w:t>
      </w:r>
    </w:p>
    <w:p w14:paraId="05BC9ABF" w14:textId="77777777" w:rsidR="00BB555C" w:rsidRPr="00D57165" w:rsidRDefault="00BB555C" w:rsidP="00BB555C">
      <w:pPr>
        <w:rPr>
          <w:lang w:val="el-GR"/>
        </w:rPr>
      </w:pPr>
      <w:r w:rsidRPr="00D57165">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2F89440A" w14:textId="77777777" w:rsidR="00BB555C" w:rsidRPr="00D57165" w:rsidRDefault="00BB555C" w:rsidP="00BB555C">
      <w:pPr>
        <w:rPr>
          <w:lang w:val="el-GR"/>
        </w:rPr>
      </w:pPr>
      <w:r w:rsidRPr="00D5716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40040561"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754F3A98" w14:textId="77777777" w:rsidR="00BB555C" w:rsidRPr="00D57165" w:rsidRDefault="00BB555C" w:rsidP="00BB555C">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D57165">
        <w:rPr>
          <w:lang w:val="el-GR"/>
        </w:rPr>
        <w:t xml:space="preserve"> εγγυητικ</w:t>
      </w:r>
      <w:r w:rsidR="00CF1C2C">
        <w:rPr>
          <w:lang w:val="el-GR"/>
        </w:rPr>
        <w:t>ή</w:t>
      </w:r>
      <w:r w:rsidRPr="00D57165">
        <w:rPr>
          <w:lang w:val="el-GR"/>
        </w:rPr>
        <w:t xml:space="preserve"> επιστολ</w:t>
      </w:r>
      <w:r w:rsidR="00CF1C2C">
        <w:rPr>
          <w:lang w:val="el-GR"/>
        </w:rPr>
        <w:t>ή</w:t>
      </w:r>
      <w:r w:rsidRPr="00D57165">
        <w:rPr>
          <w:lang w:val="el-GR"/>
        </w:rPr>
        <w:t xml:space="preserve"> καλής εκτέλεσης δεν επιστρέφ</w:t>
      </w:r>
      <w:r w:rsidR="00CF1C2C">
        <w:rPr>
          <w:lang w:val="el-GR"/>
        </w:rPr>
        <w:t>ε</w:t>
      </w:r>
      <w:r w:rsidRPr="00D57165">
        <w:rPr>
          <w:lang w:val="el-GR"/>
        </w:rPr>
        <w:t>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87C9AF" w14:textId="77777777" w:rsidR="00BB555C" w:rsidRDefault="00BB555C">
      <w:pPr>
        <w:rPr>
          <w:lang w:val="el-GR"/>
        </w:rPr>
      </w:pPr>
    </w:p>
    <w:bookmarkEnd w:id="392"/>
    <w:p w14:paraId="23513124" w14:textId="77777777" w:rsidR="008338F0" w:rsidRPr="00603221" w:rsidRDefault="003355E7" w:rsidP="003A109E">
      <w:pPr>
        <w:pStyle w:val="2"/>
        <w:rPr>
          <w:rFonts w:cs="Tahoma"/>
          <w:lang w:val="el-GR"/>
        </w:rPr>
      </w:pPr>
      <w:r w:rsidRPr="00603221">
        <w:rPr>
          <w:rFonts w:cs="Tahoma"/>
          <w:lang w:val="el-GR"/>
        </w:rPr>
        <w:tab/>
      </w:r>
      <w:bookmarkStart w:id="393" w:name="_Ref496625354"/>
      <w:bookmarkStart w:id="394" w:name="_Toc97194332"/>
      <w:bookmarkStart w:id="395" w:name="_Toc97194467"/>
      <w:bookmarkStart w:id="396" w:name="_Toc147842269"/>
      <w:r w:rsidRPr="00603221">
        <w:rPr>
          <w:rFonts w:cs="Tahoma"/>
          <w:lang w:val="el-GR"/>
        </w:rPr>
        <w:t>Απόρριψη παραδοτέων – Αντικατάσταση</w:t>
      </w:r>
      <w:bookmarkEnd w:id="393"/>
      <w:bookmarkEnd w:id="394"/>
      <w:bookmarkEnd w:id="395"/>
      <w:bookmarkEnd w:id="396"/>
      <w:r w:rsidRPr="00603221">
        <w:rPr>
          <w:rFonts w:cs="Tahoma"/>
          <w:lang w:val="el-GR"/>
        </w:rPr>
        <w:t xml:space="preserve"> </w:t>
      </w:r>
    </w:p>
    <w:p w14:paraId="7CD70193" w14:textId="4DBB6889"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496607484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lang w:val="el-GR"/>
        </w:rPr>
        <w:t>5.2</w:t>
      </w:r>
      <w:r w:rsidR="00F70E11">
        <w:fldChar w:fldCharType="end"/>
      </w:r>
      <w:r>
        <w:rPr>
          <w:lang w:val="el-GR"/>
        </w:rPr>
        <w:t xml:space="preserve"> </w:t>
      </w:r>
      <w:r>
        <w:rPr>
          <w:rFonts w:eastAsia="SimSun"/>
          <w:lang w:val="el-GR"/>
        </w:rPr>
        <w:t>της παρούσας, λόγω εκπρόθεσμης παράδοσης.</w:t>
      </w:r>
    </w:p>
    <w:p w14:paraId="5F6459E3"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7D9527A"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573DD335" w14:textId="77777777" w:rsidR="00BB555C" w:rsidRPr="006F1D06" w:rsidRDefault="00BB555C" w:rsidP="00BB555C">
      <w:pPr>
        <w:rPr>
          <w:rFonts w:eastAsia="SimSun"/>
          <w:lang w:val="el-GR"/>
        </w:rPr>
      </w:pPr>
      <w:r w:rsidRPr="006F1D06">
        <w:rPr>
          <w:rFonts w:eastAsia="SimSun"/>
          <w:lang w:val="el-GR"/>
        </w:rPr>
        <w:t xml:space="preserve">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w:t>
      </w:r>
      <w:r w:rsidRPr="006F1D06">
        <w:rPr>
          <w:rFonts w:eastAsia="SimSun"/>
          <w:lang w:val="el-GR"/>
        </w:rPr>
        <w:lastRenderedPageBreak/>
        <w:t>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79DC7DA1" w14:textId="77777777" w:rsidR="00BB555C" w:rsidRPr="00603221" w:rsidRDefault="00BB555C" w:rsidP="00BB555C">
      <w:pPr>
        <w:rPr>
          <w:i/>
          <w:iCs/>
          <w:color w:val="5B9BD5"/>
          <w:spacing w:val="5"/>
          <w:kern w:val="1"/>
          <w:lang w:val="el-GR"/>
        </w:rPr>
      </w:pPr>
    </w:p>
    <w:p w14:paraId="1ACC807A" w14:textId="77777777" w:rsidR="00BB555C" w:rsidRDefault="00BB555C" w:rsidP="000F6FD9">
      <w:pPr>
        <w:rPr>
          <w:lang w:val="el-GR"/>
        </w:rPr>
      </w:pPr>
    </w:p>
    <w:p w14:paraId="32698CE1" w14:textId="77777777" w:rsidR="008338F0" w:rsidRPr="00603221" w:rsidRDefault="003355E7" w:rsidP="003A109E">
      <w:pPr>
        <w:pStyle w:val="2"/>
        <w:rPr>
          <w:rFonts w:cs="Tahoma"/>
          <w:lang w:val="el-GR"/>
        </w:rPr>
      </w:pPr>
      <w:bookmarkStart w:id="397" w:name="_Toc74566947"/>
      <w:bookmarkStart w:id="398" w:name="_Toc74566948"/>
      <w:bookmarkStart w:id="399" w:name="_Toc74566949"/>
      <w:bookmarkStart w:id="400" w:name="_Toc74566950"/>
      <w:bookmarkStart w:id="401" w:name="_Toc74566951"/>
      <w:bookmarkEnd w:id="397"/>
      <w:bookmarkEnd w:id="398"/>
      <w:bookmarkEnd w:id="399"/>
      <w:bookmarkEnd w:id="400"/>
      <w:bookmarkEnd w:id="401"/>
      <w:r w:rsidRPr="00603221">
        <w:rPr>
          <w:rFonts w:cs="Tahoma"/>
          <w:lang w:val="el-GR"/>
        </w:rPr>
        <w:tab/>
      </w:r>
      <w:bookmarkStart w:id="402" w:name="_Toc97194333"/>
      <w:bookmarkStart w:id="403" w:name="_Toc97194468"/>
      <w:bookmarkStart w:id="404" w:name="_Toc147842270"/>
      <w:r w:rsidRPr="00603221">
        <w:rPr>
          <w:rFonts w:cs="Tahoma"/>
          <w:lang w:val="el-GR"/>
        </w:rPr>
        <w:t>Αναπροσαρμογή τιμής</w:t>
      </w:r>
      <w:bookmarkEnd w:id="402"/>
      <w:bookmarkEnd w:id="403"/>
      <w:bookmarkEnd w:id="404"/>
      <w:r w:rsidRPr="00603221">
        <w:rPr>
          <w:rFonts w:cs="Tahoma"/>
          <w:lang w:val="el-GR"/>
        </w:rPr>
        <w:t xml:space="preserve"> </w:t>
      </w:r>
    </w:p>
    <w:p w14:paraId="164E754C" w14:textId="77777777" w:rsidR="008338F0" w:rsidRPr="00140781" w:rsidRDefault="00140781">
      <w:pPr>
        <w:rPr>
          <w:rFonts w:eastAsia="SimSun"/>
          <w:lang w:val="el-GR"/>
        </w:rPr>
      </w:pPr>
      <w:r w:rsidRPr="00140781">
        <w:rPr>
          <w:rFonts w:eastAsia="SimSun"/>
          <w:lang w:val="el-GR"/>
        </w:rPr>
        <w:t>Δεν προβλέπεται</w:t>
      </w:r>
    </w:p>
    <w:p w14:paraId="5AF6AB1E" w14:textId="77777777" w:rsidR="008338F0" w:rsidRPr="00603221" w:rsidRDefault="008338F0">
      <w:pPr>
        <w:rPr>
          <w:i/>
          <w:iCs/>
          <w:color w:val="5B9BD5"/>
          <w:spacing w:val="5"/>
          <w:kern w:val="1"/>
          <w:lang w:val="el-GR"/>
        </w:rPr>
      </w:pPr>
    </w:p>
    <w:p w14:paraId="440F74D1" w14:textId="77777777" w:rsidR="008338F0" w:rsidRPr="009E58E5" w:rsidRDefault="003355E7" w:rsidP="009E58E5">
      <w:pPr>
        <w:pStyle w:val="1"/>
        <w:rPr>
          <w:rFonts w:cs="Tahoma"/>
          <w:szCs w:val="22"/>
        </w:rPr>
      </w:pPr>
      <w:bookmarkStart w:id="405" w:name="_Toc97194469"/>
      <w:bookmarkStart w:id="406" w:name="_Toc147842271"/>
      <w:r w:rsidRPr="009E58E5">
        <w:rPr>
          <w:rFonts w:cs="Tahoma"/>
          <w:szCs w:val="22"/>
        </w:rPr>
        <w:lastRenderedPageBreak/>
        <w:t>ΠΑΡΑΡΤΗΜΑΤΑ</w:t>
      </w:r>
      <w:bookmarkEnd w:id="405"/>
      <w:bookmarkEnd w:id="406"/>
    </w:p>
    <w:p w14:paraId="20014461" w14:textId="77777777" w:rsidR="008338F0" w:rsidRPr="00603221" w:rsidRDefault="003355E7" w:rsidP="003329FF">
      <w:pPr>
        <w:pStyle w:val="2"/>
        <w:numPr>
          <w:ilvl w:val="0"/>
          <w:numId w:val="0"/>
        </w:numPr>
        <w:tabs>
          <w:tab w:val="clear" w:pos="567"/>
        </w:tabs>
        <w:rPr>
          <w:rFonts w:cs="Tahoma"/>
          <w:lang w:val="el-GR"/>
        </w:rPr>
      </w:pPr>
      <w:bookmarkStart w:id="407" w:name="_Ref496625830"/>
      <w:bookmarkStart w:id="408" w:name="_Toc97194334"/>
      <w:bookmarkStart w:id="409" w:name="_Toc97194470"/>
      <w:bookmarkStart w:id="410" w:name="_Toc147842272"/>
      <w:bookmarkStart w:id="411" w:name="_Ref496625399"/>
      <w:r w:rsidRPr="00603221">
        <w:rPr>
          <w:rFonts w:cs="Tahoma"/>
          <w:lang w:val="el-GR"/>
        </w:rPr>
        <w:t>ΠΑΡΑΡΤΗΜΑ Ι – Αναλυτική Περιγραφή Φυσικού και Οικονομικού Αντικειμένου της Σύμβασης</w:t>
      </w:r>
      <w:bookmarkEnd w:id="407"/>
      <w:bookmarkEnd w:id="408"/>
      <w:bookmarkEnd w:id="409"/>
      <w:bookmarkEnd w:id="410"/>
      <w:r w:rsidRPr="00603221">
        <w:rPr>
          <w:rFonts w:cs="Tahoma"/>
          <w:lang w:val="el-GR"/>
        </w:rPr>
        <w:t xml:space="preserve"> </w:t>
      </w:r>
      <w:bookmarkEnd w:id="411"/>
    </w:p>
    <w:p w14:paraId="6BA8F788" w14:textId="77777777" w:rsidR="008338F0" w:rsidRPr="00EF2204" w:rsidRDefault="00A22261">
      <w:pPr>
        <w:pStyle w:val="3"/>
        <w:numPr>
          <w:ilvl w:val="0"/>
          <w:numId w:val="22"/>
        </w:numPr>
        <w:rPr>
          <w:lang w:val="el-GR"/>
        </w:rPr>
      </w:pPr>
      <w:bookmarkStart w:id="412" w:name="_Toc97194335"/>
      <w:bookmarkStart w:id="413" w:name="_Toc97194471"/>
      <w:bookmarkStart w:id="414" w:name="_Ref97199257"/>
      <w:bookmarkStart w:id="415" w:name="_Ref122694905"/>
      <w:bookmarkStart w:id="416" w:name="_Toc147842273"/>
      <w:r w:rsidRPr="00EF2204">
        <w:rPr>
          <w:lang w:val="el-GR"/>
        </w:rPr>
        <w:t>Π</w:t>
      </w:r>
      <w:r>
        <w:rPr>
          <w:lang w:val="el-GR"/>
        </w:rPr>
        <w:t>εριβάλλον της Σύμβασης</w:t>
      </w:r>
      <w:bookmarkEnd w:id="412"/>
      <w:bookmarkEnd w:id="413"/>
      <w:bookmarkEnd w:id="414"/>
      <w:bookmarkEnd w:id="415"/>
      <w:bookmarkEnd w:id="416"/>
    </w:p>
    <w:p w14:paraId="4C2D0262" w14:textId="77777777" w:rsidR="00EE109D" w:rsidRPr="00EE109D" w:rsidRDefault="00EE109D" w:rsidP="00CD2A7F">
      <w:pPr>
        <w:rPr>
          <w:rFonts w:eastAsia="SimSun"/>
          <w:lang w:val="el-GR"/>
        </w:rPr>
      </w:pPr>
      <w:bookmarkStart w:id="417" w:name="_Toc516836612"/>
      <w:bookmarkStart w:id="418" w:name="_Toc45706959"/>
      <w:bookmarkStart w:id="419" w:name="_Toc46478230"/>
    </w:p>
    <w:p w14:paraId="75C14BAE" w14:textId="77777777" w:rsidR="004D1C23" w:rsidRPr="00EF2204" w:rsidRDefault="004D1C23">
      <w:pPr>
        <w:pStyle w:val="4"/>
        <w:numPr>
          <w:ilvl w:val="1"/>
          <w:numId w:val="14"/>
        </w:numPr>
        <w:tabs>
          <w:tab w:val="left" w:pos="993"/>
        </w:tabs>
        <w:rPr>
          <w:rFonts w:eastAsia="SimSun" w:cs="Tahoma"/>
          <w:szCs w:val="22"/>
          <w:lang w:val="el-GR"/>
        </w:rPr>
      </w:pPr>
      <w:bookmarkStart w:id="420" w:name="_Toc97194336"/>
      <w:bookmarkStart w:id="421" w:name="_Toc147842274"/>
      <w:r w:rsidRPr="00EF2204">
        <w:rPr>
          <w:rFonts w:eastAsia="SimSun" w:cs="Tahoma"/>
          <w:szCs w:val="22"/>
          <w:lang w:val="el-GR"/>
        </w:rPr>
        <w:t>Εμπλεκόμενοι στην υλοποίηση της Σύμβασης</w:t>
      </w:r>
      <w:bookmarkEnd w:id="417"/>
      <w:bookmarkEnd w:id="418"/>
      <w:bookmarkEnd w:id="419"/>
      <w:bookmarkEnd w:id="420"/>
      <w:bookmarkEnd w:id="421"/>
    </w:p>
    <w:p w14:paraId="13814980"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4A3C7D" w14:paraId="2B20DF25" w14:textId="77777777" w:rsidTr="00AB1716">
        <w:tc>
          <w:tcPr>
            <w:tcW w:w="3397" w:type="dxa"/>
            <w:vAlign w:val="center"/>
          </w:tcPr>
          <w:p w14:paraId="61ED6D91"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C914B1C"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06A02908" w14:textId="77777777" w:rsidR="00BF2A7B" w:rsidRPr="00FD26DD" w:rsidRDefault="004D1C23" w:rsidP="00CD2A7F">
            <w:pPr>
              <w:rPr>
                <w:rFonts w:eastAsia="SimSun"/>
                <w:lang w:val="el-GR"/>
              </w:rPr>
            </w:pPr>
            <w:r w:rsidRPr="00D63725">
              <w:rPr>
                <w:lang w:val="el-GR" w:eastAsia="en-US"/>
              </w:rPr>
              <w:t xml:space="preserve">Βλ. Παρ. </w:t>
            </w:r>
            <w:r w:rsidR="00925B4A">
              <w:rPr>
                <w:lang w:val="el-GR" w:eastAsia="en-US"/>
              </w:rPr>
              <w:fldChar w:fldCharType="begin"/>
            </w:r>
            <w:r w:rsidR="00556A23">
              <w:rPr>
                <w:lang w:val="el-GR" w:eastAsia="en-US"/>
              </w:rPr>
              <w:instrText xml:space="preserve"> REF _Ref51336725 \h </w:instrText>
            </w:r>
            <w:r w:rsidR="00925B4A">
              <w:rPr>
                <w:lang w:val="el-GR" w:eastAsia="en-US"/>
              </w:rPr>
            </w:r>
            <w:r w:rsidR="00925B4A">
              <w:rPr>
                <w:lang w:val="el-GR" w:eastAsia="en-US"/>
              </w:rPr>
              <w:fldChar w:fldCharType="separate"/>
            </w:r>
          </w:p>
          <w:p w14:paraId="728D2066" w14:textId="08E6B98D" w:rsidR="004D1C23" w:rsidRPr="00E14FF7" w:rsidRDefault="00BF2A7B" w:rsidP="00AB1716">
            <w:pPr>
              <w:widowControl w:val="0"/>
              <w:suppressAutoHyphens w:val="0"/>
              <w:spacing w:after="0"/>
              <w:rPr>
                <w:lang w:val="el-GR" w:eastAsia="en-US"/>
              </w:rPr>
            </w:pPr>
            <w:r w:rsidRPr="00BF2A7B">
              <w:rPr>
                <w:rFonts w:eastAsia="SimSun"/>
                <w:bCs/>
                <w:lang w:val="el-GR"/>
              </w:rPr>
              <w:t>Φορέας Υλοποίησης – Αναθέτουσα Αρχή</w:t>
            </w:r>
            <w:r w:rsidR="00925B4A">
              <w:rPr>
                <w:lang w:val="el-GR" w:eastAsia="en-US"/>
              </w:rPr>
              <w:fldChar w:fldCharType="end"/>
            </w:r>
          </w:p>
        </w:tc>
      </w:tr>
      <w:tr w:rsidR="004D1C23" w:rsidRPr="00FD26DD" w14:paraId="150F16BE" w14:textId="77777777" w:rsidTr="00AB1716">
        <w:tc>
          <w:tcPr>
            <w:tcW w:w="3397" w:type="dxa"/>
            <w:vAlign w:val="center"/>
          </w:tcPr>
          <w:p w14:paraId="271D4C1C"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29FD9475"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00350E85" w14:textId="77777777" w:rsidR="004D1C23" w:rsidRPr="00D63725" w:rsidRDefault="00BF2A7B" w:rsidP="00AB1716">
            <w:pPr>
              <w:widowControl w:val="0"/>
              <w:suppressAutoHyphens w:val="0"/>
              <w:spacing w:after="0"/>
              <w:rPr>
                <w:u w:val="single"/>
                <w:lang w:val="el-GR" w:eastAsia="en-US"/>
              </w:rPr>
            </w:pPr>
            <w:hyperlink r:id="rId29" w:history="1">
              <w:r w:rsidR="004D1C23" w:rsidRPr="00D63725">
                <w:rPr>
                  <w:rStyle w:val="-"/>
                  <w:lang w:val="el-GR" w:eastAsia="en-US"/>
                </w:rPr>
                <w:t>www.</w:t>
              </w:r>
              <w:r w:rsidR="004D1C23" w:rsidRPr="00D63725">
                <w:rPr>
                  <w:rStyle w:val="-"/>
                  <w:lang w:val="en-US" w:eastAsia="en-US"/>
                </w:rPr>
                <w:t>mindigital</w:t>
              </w:r>
              <w:r w:rsidR="004D1C23" w:rsidRPr="00D63725">
                <w:rPr>
                  <w:rStyle w:val="-"/>
                  <w:lang w:val="el-GR" w:eastAsia="en-US"/>
                </w:rPr>
                <w:t>.gr</w:t>
              </w:r>
            </w:hyperlink>
          </w:p>
          <w:p w14:paraId="0E7AB8C5" w14:textId="58F60F0F"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925B4A">
              <w:rPr>
                <w:lang w:val="el-GR" w:eastAsia="en-US"/>
              </w:rPr>
              <w:fldChar w:fldCharType="begin"/>
            </w:r>
            <w:r w:rsidR="00FD26DD">
              <w:rPr>
                <w:lang w:val="el-GR" w:eastAsia="en-US"/>
              </w:rPr>
              <w:instrText xml:space="preserve"> REF _Ref55370267 \r \h </w:instrText>
            </w:r>
            <w:r w:rsidR="00925B4A">
              <w:rPr>
                <w:lang w:val="el-GR" w:eastAsia="en-US"/>
              </w:rPr>
            </w:r>
            <w:r w:rsidR="00925B4A">
              <w:rPr>
                <w:lang w:val="el-GR" w:eastAsia="en-US"/>
              </w:rPr>
              <w:fldChar w:fldCharType="separate"/>
            </w:r>
            <w:r w:rsidR="00BF2A7B">
              <w:rPr>
                <w:lang w:val="el-GR" w:eastAsia="en-US"/>
              </w:rPr>
              <w:t>1.1.2</w:t>
            </w:r>
            <w:r w:rsidR="00925B4A">
              <w:rPr>
                <w:lang w:val="el-GR" w:eastAsia="en-US"/>
              </w:rPr>
              <w:fldChar w:fldCharType="end"/>
            </w:r>
          </w:p>
        </w:tc>
      </w:tr>
      <w:tr w:rsidR="00FD26DD" w:rsidRPr="00D63725" w14:paraId="0C7A0273" w14:textId="77777777" w:rsidTr="00F823E5">
        <w:tc>
          <w:tcPr>
            <w:tcW w:w="3397" w:type="dxa"/>
            <w:vAlign w:val="center"/>
          </w:tcPr>
          <w:p w14:paraId="7EE82934"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2B81AC67" w14:textId="77777777"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28BFC8DB" w14:textId="77777777" w:rsidR="00FD26DD" w:rsidRPr="00D63725" w:rsidRDefault="00BF2A7B" w:rsidP="00FD26DD">
            <w:pPr>
              <w:widowControl w:val="0"/>
              <w:suppressAutoHyphens w:val="0"/>
              <w:spacing w:after="0"/>
              <w:rPr>
                <w:lang w:val="el-GR" w:eastAsia="en-US"/>
              </w:rPr>
            </w:pPr>
            <w:hyperlink r:id="rId30"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60894070" w14:textId="5FBFCDDD"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sidR="00925B4A">
              <w:rPr>
                <w:lang w:val="el-GR" w:eastAsia="en-US"/>
              </w:rPr>
              <w:fldChar w:fldCharType="begin"/>
            </w:r>
            <w:r>
              <w:rPr>
                <w:lang w:val="el-GR" w:eastAsia="en-US"/>
              </w:rPr>
              <w:instrText xml:space="preserve"> REF _Ref55370267 \r \h </w:instrText>
            </w:r>
            <w:r w:rsidR="00925B4A">
              <w:rPr>
                <w:lang w:val="el-GR" w:eastAsia="en-US"/>
              </w:rPr>
            </w:r>
            <w:r w:rsidR="00925B4A">
              <w:rPr>
                <w:lang w:val="el-GR" w:eastAsia="en-US"/>
              </w:rPr>
              <w:fldChar w:fldCharType="separate"/>
            </w:r>
            <w:r w:rsidR="00BF2A7B">
              <w:rPr>
                <w:lang w:val="el-GR" w:eastAsia="en-US"/>
              </w:rPr>
              <w:t>1.1.2</w:t>
            </w:r>
            <w:r w:rsidR="00925B4A">
              <w:rPr>
                <w:lang w:val="el-GR" w:eastAsia="en-US"/>
              </w:rPr>
              <w:fldChar w:fldCharType="end"/>
            </w:r>
          </w:p>
        </w:tc>
      </w:tr>
      <w:tr w:rsidR="00FD26DD" w:rsidRPr="00EF2204" w14:paraId="257B2621" w14:textId="77777777" w:rsidTr="00F823E5">
        <w:tc>
          <w:tcPr>
            <w:tcW w:w="3397" w:type="dxa"/>
            <w:vAlign w:val="center"/>
          </w:tcPr>
          <w:p w14:paraId="3FBCAF9F"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44AA494B" w14:textId="77777777"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53CA969D" w14:textId="77777777" w:rsidR="00FD26DD" w:rsidRDefault="00BF2A7B" w:rsidP="00FD26DD">
            <w:pPr>
              <w:widowControl w:val="0"/>
              <w:suppressAutoHyphens w:val="0"/>
              <w:spacing w:after="0"/>
              <w:rPr>
                <w:lang w:val="el-GR" w:eastAsia="en-US"/>
              </w:rPr>
            </w:pPr>
            <w:hyperlink r:id="rId31"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1E00F31B" w14:textId="0CB2FA31"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sidR="00925B4A">
              <w:rPr>
                <w:lang w:val="el-GR" w:eastAsia="en-US"/>
              </w:rPr>
              <w:fldChar w:fldCharType="begin"/>
            </w:r>
            <w:r>
              <w:rPr>
                <w:lang w:val="el-GR" w:eastAsia="en-US"/>
              </w:rPr>
              <w:instrText xml:space="preserve"> REF _Ref55370267 \r \h </w:instrText>
            </w:r>
            <w:r w:rsidR="00925B4A">
              <w:rPr>
                <w:lang w:val="el-GR" w:eastAsia="en-US"/>
              </w:rPr>
            </w:r>
            <w:r w:rsidR="00925B4A">
              <w:rPr>
                <w:lang w:val="el-GR" w:eastAsia="en-US"/>
              </w:rPr>
              <w:fldChar w:fldCharType="separate"/>
            </w:r>
            <w:r w:rsidR="00BF2A7B">
              <w:rPr>
                <w:lang w:val="el-GR" w:eastAsia="en-US"/>
              </w:rPr>
              <w:t>1.1.2</w:t>
            </w:r>
            <w:r w:rsidR="00925B4A">
              <w:rPr>
                <w:lang w:val="el-GR" w:eastAsia="en-US"/>
              </w:rPr>
              <w:fldChar w:fldCharType="end"/>
            </w:r>
          </w:p>
        </w:tc>
      </w:tr>
      <w:tr w:rsidR="004D1C23" w:rsidRPr="00FD26DD" w:rsidDel="00DF55C4" w14:paraId="7FF16694" w14:textId="77777777" w:rsidTr="00AB1716">
        <w:tc>
          <w:tcPr>
            <w:tcW w:w="3397" w:type="dxa"/>
            <w:vAlign w:val="center"/>
          </w:tcPr>
          <w:p w14:paraId="0072993B"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D2CB9"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42598934" w14:textId="0C41FCA8" w:rsidR="004D1C23" w:rsidRPr="00FD26DD" w:rsidDel="00DF55C4" w:rsidRDefault="004D1C23" w:rsidP="00AB1716">
            <w:pPr>
              <w:widowControl w:val="0"/>
              <w:suppressAutoHyphens w:val="0"/>
              <w:spacing w:after="0"/>
              <w:rPr>
                <w:lang w:val="el-GR" w:eastAsia="en-US"/>
              </w:rPr>
            </w:pPr>
            <w:r w:rsidRPr="00D63725">
              <w:rPr>
                <w:lang w:val="el-GR" w:eastAsia="en-US"/>
              </w:rPr>
              <w:t>Βλ</w:t>
            </w:r>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925B4A">
              <w:rPr>
                <w:lang w:eastAsia="en-US"/>
              </w:rPr>
              <w:fldChar w:fldCharType="begin"/>
            </w:r>
            <w:r w:rsidR="00FD26DD">
              <w:rPr>
                <w:lang w:eastAsia="en-US"/>
              </w:rPr>
              <w:instrText xml:space="preserve"> REF _Ref55370267 \r \h </w:instrText>
            </w:r>
            <w:r w:rsidR="00925B4A">
              <w:rPr>
                <w:lang w:eastAsia="en-US"/>
              </w:rPr>
            </w:r>
            <w:r w:rsidR="00925B4A">
              <w:rPr>
                <w:lang w:eastAsia="en-US"/>
              </w:rPr>
              <w:fldChar w:fldCharType="separate"/>
            </w:r>
            <w:r w:rsidR="00BF2A7B">
              <w:rPr>
                <w:lang w:eastAsia="en-US"/>
              </w:rPr>
              <w:t>1.1.2</w:t>
            </w:r>
            <w:r w:rsidR="00925B4A">
              <w:rPr>
                <w:lang w:eastAsia="en-US"/>
              </w:rPr>
              <w:fldChar w:fldCharType="end"/>
            </w:r>
          </w:p>
        </w:tc>
      </w:tr>
    </w:tbl>
    <w:p w14:paraId="6AF94209" w14:textId="77777777" w:rsidR="00B42BA2" w:rsidRPr="00FD26DD" w:rsidRDefault="00B42BA2" w:rsidP="00CD2A7F">
      <w:pPr>
        <w:rPr>
          <w:rFonts w:eastAsia="SimSun"/>
          <w:lang w:val="el-GR"/>
        </w:rPr>
      </w:pPr>
      <w:bookmarkStart w:id="422" w:name="_Ref51336725"/>
      <w:bookmarkStart w:id="423" w:name="_Toc53671308"/>
    </w:p>
    <w:p w14:paraId="7767404A" w14:textId="77777777" w:rsidR="00556A23" w:rsidRPr="002373E7" w:rsidRDefault="00556A23">
      <w:pPr>
        <w:pStyle w:val="5"/>
        <w:numPr>
          <w:ilvl w:val="2"/>
          <w:numId w:val="14"/>
        </w:numPr>
        <w:rPr>
          <w:rFonts w:eastAsia="SimSun" w:cs="Tahoma"/>
          <w:bCs/>
        </w:rPr>
      </w:pPr>
      <w:bookmarkStart w:id="424" w:name="_Toc147842275"/>
      <w:r w:rsidRPr="002373E7">
        <w:rPr>
          <w:rFonts w:eastAsia="SimSun" w:cs="Tahoma"/>
          <w:bCs/>
        </w:rPr>
        <w:t>Φορέας Υλοποίησης – Αναθέτουσα Αρχή</w:t>
      </w:r>
      <w:bookmarkEnd w:id="422"/>
      <w:bookmarkEnd w:id="423"/>
      <w:bookmarkEnd w:id="424"/>
      <w:r w:rsidRPr="002373E7">
        <w:rPr>
          <w:rFonts w:eastAsia="SimSun" w:cs="Tahoma"/>
          <w:bCs/>
        </w:rPr>
        <w:t xml:space="preserve"> </w:t>
      </w:r>
    </w:p>
    <w:p w14:paraId="4F1A3BD0"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3C7567D0"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5386/Β/07-12-2020), είναι:</w:t>
      </w:r>
    </w:p>
    <w:p w14:paraId="7F1C7AD0"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02A07F1E"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6239579F" w14:textId="77777777" w:rsidR="00FD26DD" w:rsidRPr="00FD26DD" w:rsidRDefault="00FD26DD" w:rsidP="00FD26DD">
      <w:pPr>
        <w:shd w:val="clear" w:color="auto" w:fill="FFFFFF"/>
        <w:suppressAutoHyphens w:val="0"/>
        <w:spacing w:line="252" w:lineRule="auto"/>
        <w:rPr>
          <w:lang w:val="el-GR"/>
        </w:rPr>
      </w:pPr>
      <w:r w:rsidRPr="00FD26DD">
        <w:rPr>
          <w:lang w:val="el-GR"/>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CE351AB"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47C0F4F9" w14:textId="77777777" w:rsidR="00FD26DD" w:rsidRPr="00FD26DD" w:rsidRDefault="00FD26DD" w:rsidP="00FD26DD">
      <w:pPr>
        <w:shd w:val="clear" w:color="auto" w:fill="FFFFFF"/>
        <w:suppressAutoHyphens w:val="0"/>
        <w:spacing w:line="252" w:lineRule="auto"/>
        <w:rPr>
          <w:lang w:val="el-GR"/>
        </w:rPr>
      </w:pPr>
      <w:r w:rsidRPr="00FD26DD">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082C4DB" w14:textId="77777777" w:rsidR="00FD26DD" w:rsidRPr="00FD26DD" w:rsidRDefault="00FD26DD" w:rsidP="00FD26DD">
      <w:pPr>
        <w:shd w:val="clear" w:color="auto" w:fill="FFFFFF"/>
        <w:suppressAutoHyphens w:val="0"/>
        <w:spacing w:line="252" w:lineRule="auto"/>
        <w:rPr>
          <w:lang w:val="el-GR"/>
        </w:rPr>
      </w:pPr>
      <w:r w:rsidRPr="00FD26DD">
        <w:rPr>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43C6DB9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3EE28453"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12FB298A" w14:textId="77777777" w:rsidR="00FD26DD" w:rsidRPr="00FD26DD" w:rsidRDefault="00FD26DD" w:rsidP="00FD26DD">
      <w:pPr>
        <w:shd w:val="clear" w:color="auto" w:fill="FFFFFF"/>
        <w:suppressAutoHyphens w:val="0"/>
        <w:spacing w:line="252" w:lineRule="auto"/>
        <w:rPr>
          <w:lang w:val="el-GR"/>
        </w:rPr>
      </w:pPr>
      <w:r w:rsidRPr="00FD26DD">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48754E40"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5747D327" w14:textId="77777777" w:rsidR="00FD26DD" w:rsidRPr="00FD26DD" w:rsidRDefault="00FD26DD" w:rsidP="00FD26DD">
      <w:pPr>
        <w:shd w:val="clear" w:color="auto" w:fill="FFFFFF"/>
        <w:suppressAutoHyphens w:val="0"/>
        <w:spacing w:line="252" w:lineRule="auto"/>
        <w:rPr>
          <w:lang w:val="el-GR"/>
        </w:rPr>
      </w:pPr>
      <w:r w:rsidRPr="00FD26DD">
        <w:rPr>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97C5A34" w14:textId="77777777" w:rsidR="00556A23" w:rsidRPr="00252498" w:rsidRDefault="00556A23" w:rsidP="00047C57">
      <w:pPr>
        <w:rPr>
          <w:rFonts w:eastAsia="SimSun"/>
          <w:lang w:val="el-GR"/>
        </w:rPr>
      </w:pPr>
    </w:p>
    <w:p w14:paraId="329D7155" w14:textId="77777777" w:rsidR="00556A23" w:rsidRPr="00FD26DD" w:rsidRDefault="00FD26DD">
      <w:pPr>
        <w:pStyle w:val="5"/>
        <w:numPr>
          <w:ilvl w:val="2"/>
          <w:numId w:val="14"/>
        </w:numPr>
        <w:rPr>
          <w:rFonts w:eastAsia="SimSun" w:cs="Tahoma"/>
          <w:bCs/>
          <w:lang w:val="el-GR"/>
        </w:rPr>
      </w:pPr>
      <w:bookmarkStart w:id="425" w:name="_Ref55370267"/>
      <w:bookmarkStart w:id="426" w:name="_Toc147842276"/>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25"/>
      <w:bookmarkEnd w:id="426"/>
    </w:p>
    <w:p w14:paraId="5D1187D8" w14:textId="77777777" w:rsidR="007C3D4C" w:rsidRPr="007C3D4C" w:rsidRDefault="007C3D4C" w:rsidP="007C3D4C">
      <w:pPr>
        <w:spacing w:line="252" w:lineRule="auto"/>
        <w:rPr>
          <w:color w:val="000000" w:themeColor="text1"/>
          <w:lang w:val="el-GR"/>
        </w:rPr>
      </w:pPr>
      <w:bookmarkStart w:id="427"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Υπουργείο Ψηφιακής Διακυβέρνησης</w:t>
      </w:r>
      <w:r w:rsidRPr="007C3D4C">
        <w:rPr>
          <w:lang w:val="el-GR"/>
        </w:rPr>
        <w:t xml:space="preserve"> </w:t>
      </w:r>
      <w:r w:rsidRPr="007C3D4C">
        <w:rPr>
          <w:color w:val="000000" w:themeColor="text1"/>
          <w:lang w:val="el-GR"/>
        </w:rPr>
        <w:t>(Φορέας Κεντρικής Κυβέρνησης).</w:t>
      </w:r>
    </w:p>
    <w:p w14:paraId="04954BA1" w14:textId="77777777" w:rsidR="00047C57" w:rsidRPr="00FD26DD" w:rsidRDefault="00047C57" w:rsidP="00047C57">
      <w:pPr>
        <w:rPr>
          <w:rFonts w:eastAsia="SimSun"/>
          <w:lang w:val="el-GR"/>
        </w:rPr>
      </w:pPr>
    </w:p>
    <w:p w14:paraId="6E831103" w14:textId="77777777" w:rsidR="00556A23" w:rsidRPr="003329FF" w:rsidRDefault="00556A23">
      <w:pPr>
        <w:pStyle w:val="5"/>
        <w:numPr>
          <w:ilvl w:val="2"/>
          <w:numId w:val="14"/>
        </w:numPr>
        <w:rPr>
          <w:rFonts w:eastAsia="SimSun" w:cs="Tahoma"/>
          <w:bCs/>
          <w:lang w:val="el-GR"/>
        </w:rPr>
      </w:pPr>
      <w:bookmarkStart w:id="428" w:name="_Ref122691609"/>
      <w:bookmarkStart w:id="429" w:name="_Toc147842277"/>
      <w:r w:rsidRPr="003329FF">
        <w:rPr>
          <w:rFonts w:eastAsia="SimSun" w:cs="Tahoma"/>
          <w:bCs/>
          <w:lang w:val="el-GR"/>
        </w:rPr>
        <w:t>Όργανα &amp; Επιτροπές Παρακολούθησης, Διακυβέρνησης και Ελέγχου του Έργου</w:t>
      </w:r>
      <w:bookmarkEnd w:id="427"/>
      <w:bookmarkEnd w:id="428"/>
      <w:bookmarkEnd w:id="429"/>
    </w:p>
    <w:p w14:paraId="3530A2C4" w14:textId="77777777" w:rsidR="00E0686B" w:rsidRPr="000A1F30" w:rsidRDefault="00E0686B" w:rsidP="00E0686B">
      <w:pPr>
        <w:rPr>
          <w:lang w:val="el-GR"/>
        </w:rPr>
      </w:pPr>
      <w:r w:rsidRPr="000A1F30">
        <w:rPr>
          <w:lang w:val="el-GR"/>
        </w:rPr>
        <w:lastRenderedPageBreak/>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25E10AA7"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45626D27"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C024BC1"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2F211C1B"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24400E5A"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487364AB" w14:textId="77777777" w:rsidR="00E0686B" w:rsidRPr="000A1F30" w:rsidRDefault="00E0686B">
      <w:pPr>
        <w:pStyle w:val="aff"/>
        <w:numPr>
          <w:ilvl w:val="0"/>
          <w:numId w:val="24"/>
        </w:numPr>
        <w:ind w:hanging="294"/>
        <w:rPr>
          <w:lang w:val="el-GR"/>
        </w:rPr>
      </w:pPr>
      <w:r w:rsidRPr="000A1F30">
        <w:rPr>
          <w:lang w:val="el-GR"/>
        </w:rPr>
        <w:t>Τη μετάθεση/παράταση του χρονοδιαγράμματος του Έργου</w:t>
      </w:r>
    </w:p>
    <w:p w14:paraId="0DE9C306" w14:textId="77777777" w:rsidR="00E0686B" w:rsidRPr="000A1F30" w:rsidRDefault="00E0686B">
      <w:pPr>
        <w:pStyle w:val="aff"/>
        <w:numPr>
          <w:ilvl w:val="0"/>
          <w:numId w:val="24"/>
        </w:numPr>
        <w:ind w:hanging="294"/>
        <w:rPr>
          <w:lang w:val="el-GR"/>
        </w:rPr>
      </w:pPr>
      <w:r w:rsidRPr="000A1F30">
        <w:rPr>
          <w:lang w:val="el-GR"/>
        </w:rPr>
        <w:t xml:space="preserve">Την τροποποίηση της σύμβασης του Έργου </w:t>
      </w:r>
    </w:p>
    <w:p w14:paraId="5BEB7AEB" w14:textId="77777777" w:rsidR="00E0686B" w:rsidRPr="000A1F30" w:rsidRDefault="00E0686B" w:rsidP="00E0686B">
      <w:pPr>
        <w:rPr>
          <w:bCs/>
          <w:lang w:val="el-GR"/>
        </w:rPr>
      </w:pPr>
    </w:p>
    <w:p w14:paraId="73D77CFC" w14:textId="77777777" w:rsidR="00E0686B" w:rsidRPr="000A1F30" w:rsidRDefault="00E0686B">
      <w:pPr>
        <w:pStyle w:val="aff"/>
        <w:numPr>
          <w:ilvl w:val="0"/>
          <w:numId w:val="11"/>
        </w:numPr>
        <w:ind w:left="0" w:firstLine="6"/>
        <w:rPr>
          <w:b/>
          <w:bCs/>
        </w:rPr>
      </w:pPr>
      <w:r w:rsidRPr="000A1F30">
        <w:rPr>
          <w:b/>
          <w:bCs/>
        </w:rPr>
        <w:t>Επιτροπή Παρακολούθησης Έργου (ΕΠΕ)</w:t>
      </w:r>
    </w:p>
    <w:p w14:paraId="2CE2B3CD"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10189AD0" w14:textId="77777777" w:rsidR="00E0686B" w:rsidRPr="000A1F30" w:rsidRDefault="00E0686B" w:rsidP="00E0686B">
      <w:pPr>
        <w:rPr>
          <w:bCs/>
          <w:lang w:val="el-GR"/>
        </w:rPr>
      </w:pPr>
    </w:p>
    <w:p w14:paraId="1AF7E127" w14:textId="77777777"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32854280"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3D54FE38" w14:textId="77777777" w:rsidR="00E0686B" w:rsidRPr="000A1F30" w:rsidRDefault="00E0686B" w:rsidP="00E0686B">
      <w:pPr>
        <w:rPr>
          <w:lang w:val="el-GR"/>
        </w:rPr>
      </w:pPr>
    </w:p>
    <w:p w14:paraId="00A97C65" w14:textId="77777777" w:rsidR="00BD0298" w:rsidRPr="00EF2204" w:rsidRDefault="00BD0298" w:rsidP="00EF2204">
      <w:pPr>
        <w:rPr>
          <w:rFonts w:eastAsia="SimSun"/>
          <w:lang w:val="el-GR"/>
        </w:rPr>
      </w:pPr>
    </w:p>
    <w:p w14:paraId="0115DE33" w14:textId="77777777" w:rsidR="00556A23" w:rsidRDefault="00556A23">
      <w:pPr>
        <w:pStyle w:val="3"/>
        <w:numPr>
          <w:ilvl w:val="0"/>
          <w:numId w:val="22"/>
        </w:numPr>
        <w:rPr>
          <w:lang w:val="el-GR"/>
        </w:rPr>
      </w:pPr>
      <w:bookmarkStart w:id="430" w:name="_Ref40953149"/>
      <w:bookmarkStart w:id="431" w:name="_Toc97194338"/>
      <w:bookmarkStart w:id="432" w:name="_Toc97194472"/>
      <w:bookmarkStart w:id="433" w:name="_Toc147842278"/>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30"/>
      <w:r w:rsidR="00A22261">
        <w:rPr>
          <w:lang w:val="el-GR"/>
        </w:rPr>
        <w:t>ύμβασης</w:t>
      </w:r>
      <w:bookmarkEnd w:id="431"/>
      <w:bookmarkEnd w:id="432"/>
      <w:bookmarkEnd w:id="433"/>
    </w:p>
    <w:p w14:paraId="3EFA0426" w14:textId="77777777" w:rsidR="00BD0298" w:rsidRPr="00BD0298" w:rsidRDefault="00BD0298" w:rsidP="00370D99">
      <w:pPr>
        <w:rPr>
          <w:lang w:val="el-GR"/>
        </w:rPr>
      </w:pPr>
      <w:bookmarkStart w:id="434" w:name="_Toc97195373"/>
      <w:bookmarkStart w:id="435" w:name="_Toc97195542"/>
      <w:bookmarkEnd w:id="434"/>
      <w:bookmarkEnd w:id="435"/>
    </w:p>
    <w:p w14:paraId="187DFEEF" w14:textId="77777777" w:rsidR="00C15B52" w:rsidRDefault="00346ADE">
      <w:pPr>
        <w:pStyle w:val="4"/>
        <w:numPr>
          <w:ilvl w:val="1"/>
          <w:numId w:val="22"/>
        </w:numPr>
        <w:ind w:hanging="306"/>
        <w:rPr>
          <w:rFonts w:cs="Tahoma"/>
          <w:szCs w:val="22"/>
          <w:lang w:val="el-GR"/>
        </w:rPr>
      </w:pPr>
      <w:bookmarkStart w:id="436" w:name="_Toc97195374"/>
      <w:bookmarkStart w:id="437" w:name="_Toc97195543"/>
      <w:bookmarkStart w:id="438" w:name="_Ref122694908"/>
      <w:bookmarkStart w:id="439" w:name="_Toc147842279"/>
      <w:bookmarkEnd w:id="436"/>
      <w:bookmarkEnd w:id="437"/>
      <w:r>
        <w:rPr>
          <w:rFonts w:cs="Tahoma"/>
          <w:szCs w:val="22"/>
          <w:lang w:val="el-GR"/>
        </w:rPr>
        <w:t>ΠΕΡΙΒΑΛΛΟΝ ΤΟΥ ΕΡΓΟΥ</w:t>
      </w:r>
      <w:bookmarkEnd w:id="438"/>
      <w:bookmarkEnd w:id="439"/>
    </w:p>
    <w:p w14:paraId="34A9C8E1" w14:textId="77777777" w:rsidR="00730807" w:rsidRPr="00A2658B" w:rsidRDefault="00730807" w:rsidP="00730807">
      <w:pPr>
        <w:rPr>
          <w:lang w:val="el-GR"/>
        </w:rPr>
      </w:pPr>
      <w:r w:rsidRPr="00A2658B">
        <w:rPr>
          <w:rFonts w:eastAsia="SimSun"/>
          <w:lang w:val="el-GR"/>
        </w:rPr>
        <w:t xml:space="preserve">Σύμφωνα με το άρθρο 47 του ν. 5045/2023, παρέχεται οικονομική διευκόλυνση, από το έτος 2023 και επόμενα, από τον κρατικό προϋπολογισμό, ύψους εκατόν πενήντα (150) ευρώ, κατ' έτος, σε νέους δεκαοκτώ (18) και δεκαεννέα (19) ετών, με τη μορφή ψηφιακής χρεωστικής κάρτας, για την </w:t>
      </w:r>
      <w:r w:rsidRPr="00A2658B">
        <w:rPr>
          <w:lang w:val="el-GR"/>
        </w:rPr>
        <w:t>πραγματοποίηση αγορών ή τη λήψη υπηρεσιών από επιχειρήσεις που δραστηριοποιούνται στους τομείς του πολιτισμού, του τουρισμού και των μεταφορών.</w:t>
      </w:r>
    </w:p>
    <w:p w14:paraId="708C2019" w14:textId="77777777" w:rsidR="00730807" w:rsidRPr="00A2658B" w:rsidRDefault="00730807" w:rsidP="00730807">
      <w:pPr>
        <w:pStyle w:val="ae"/>
        <w:rPr>
          <w:lang w:val="el-GR"/>
        </w:rPr>
      </w:pPr>
      <w:bookmarkStart w:id="440" w:name="_Hlk144285901"/>
      <w:r>
        <w:rPr>
          <w:lang w:val="el-GR"/>
        </w:rPr>
        <w:t xml:space="preserve">Συγκεκριμένα το Πρόγραμμα </w:t>
      </w:r>
      <w:r w:rsidRPr="00A2658B">
        <w:rPr>
          <w:b/>
          <w:bCs/>
          <w:lang w:val="el-GR"/>
        </w:rPr>
        <w:t>«Υποστηρικτικά μέτρα των νέων ηλικίας δεκαοκτώ (18) και δεκαεννέα (19) ετών»(“Youth Pass”)»</w:t>
      </w:r>
      <w:r w:rsidRPr="00A2658B">
        <w:rPr>
          <w:lang w:val="el-GR"/>
        </w:rPr>
        <w:t xml:space="preserve"> αφορά :</w:t>
      </w:r>
    </w:p>
    <w:p w14:paraId="4AB86068" w14:textId="77777777" w:rsidR="00730807" w:rsidRPr="00A2658B" w:rsidRDefault="00730807" w:rsidP="00730807">
      <w:pPr>
        <w:pStyle w:val="ae"/>
        <w:numPr>
          <w:ilvl w:val="0"/>
          <w:numId w:val="43"/>
        </w:numPr>
        <w:tabs>
          <w:tab w:val="clear" w:pos="630"/>
          <w:tab w:val="num" w:pos="851"/>
        </w:tabs>
        <w:suppressAutoHyphens w:val="0"/>
        <w:spacing w:after="0" w:line="360" w:lineRule="auto"/>
        <w:ind w:left="810" w:hanging="243"/>
        <w:rPr>
          <w:lang w:val="el-GR"/>
        </w:rPr>
      </w:pPr>
      <w:bookmarkStart w:id="441" w:name="x__26in1rg"/>
      <w:bookmarkEnd w:id="441"/>
      <w:r>
        <w:rPr>
          <w:lang w:val="el-GR"/>
        </w:rPr>
        <w:t xml:space="preserve">Την </w:t>
      </w:r>
      <w:r w:rsidRPr="00A2658B">
        <w:rPr>
          <w:lang w:val="el-GR"/>
        </w:rPr>
        <w:t xml:space="preserve">Παροχή  οικονομικής  ενίσχυσης ύψους εκατόν πενήντα (150) ευρώ κατ’ έτος, σε νέους δεκαοκτώ (18) και δεκαεννέα (19) ετών, με τη μορφή ψηφιακής χρεωστικής κάρτας, για την πραγματοποίηση αγορών ή τη λήψη υπηρεσιών από επιχειρήσεις που δραστηριοποιούνται στους τομείς του πολιτισμού, του τουρισμού και των μεταφορών, που </w:t>
      </w:r>
      <w:r w:rsidRPr="00A2658B">
        <w:rPr>
          <w:lang w:val="el-GR"/>
        </w:rPr>
        <w:lastRenderedPageBreak/>
        <w:t>πληρούν τις οριζόμενες στην σχετική διάταξη νόμου, στην προβλεπόμενη σε αυτήν κοινή υπουργική απόφαση και στην σχετική πρόσκληση προϋποθέσεις.</w:t>
      </w:r>
    </w:p>
    <w:p w14:paraId="1E576367" w14:textId="77777777" w:rsidR="00730807" w:rsidRPr="00A2658B" w:rsidRDefault="00730807" w:rsidP="00730807">
      <w:pPr>
        <w:pStyle w:val="ae"/>
        <w:numPr>
          <w:ilvl w:val="0"/>
          <w:numId w:val="43"/>
        </w:numPr>
        <w:tabs>
          <w:tab w:val="clear" w:pos="630"/>
          <w:tab w:val="num" w:pos="851"/>
        </w:tabs>
        <w:suppressAutoHyphens w:val="0"/>
        <w:spacing w:after="0" w:line="360" w:lineRule="auto"/>
        <w:ind w:left="810" w:hanging="243"/>
        <w:rPr>
          <w:lang w:val="el-GR"/>
        </w:rPr>
      </w:pPr>
      <w:r w:rsidRPr="00A2658B">
        <w:rPr>
          <w:lang w:val="el-GR"/>
        </w:rPr>
        <w:t>Δικαιούχοι της ενίσχυσης είναι φυσικά πρόσωπα, φορολογικοί κάτοικοι Ελλάδας, που κατά την 31η Δεκεμβρίου του προηγούμενου έτους έχουν συμπληρώσει το δέκατο όγδοο (18</w:t>
      </w:r>
      <w:r w:rsidRPr="00A2658B">
        <w:rPr>
          <w:vertAlign w:val="superscript"/>
          <w:lang w:val="el-GR"/>
        </w:rPr>
        <w:t>ο</w:t>
      </w:r>
      <w:r w:rsidRPr="00A2658B">
        <w:rPr>
          <w:lang w:val="el-GR"/>
        </w:rPr>
        <w:t>) και δέκατο ένατο (19</w:t>
      </w:r>
      <w:r w:rsidRPr="00A2658B">
        <w:rPr>
          <w:vertAlign w:val="superscript"/>
          <w:lang w:val="el-GR"/>
        </w:rPr>
        <w:t>ο</w:t>
      </w:r>
      <w:r w:rsidRPr="00A2658B">
        <w:rPr>
          <w:lang w:val="el-GR"/>
        </w:rPr>
        <w:t>) έτος της ηλικίας τους και δεν έχουν συμπληρώσει κατά την 31η Δεκεμβρίου του προηγούμενου έτους το εικοστό (20</w:t>
      </w:r>
      <w:r w:rsidRPr="00A2658B">
        <w:rPr>
          <w:vertAlign w:val="superscript"/>
          <w:lang w:val="el-GR"/>
        </w:rPr>
        <w:t>ο</w:t>
      </w:r>
      <w:r w:rsidRPr="00A2658B">
        <w:rPr>
          <w:lang w:val="el-GR"/>
        </w:rPr>
        <w:t>) έτος.</w:t>
      </w:r>
    </w:p>
    <w:p w14:paraId="198D364B" w14:textId="77777777" w:rsidR="00BC6C9C" w:rsidRDefault="00730807" w:rsidP="004C3844">
      <w:pPr>
        <w:rPr>
          <w:rFonts w:eastAsia="SimSun"/>
          <w:lang w:val="el-GR"/>
        </w:rPr>
      </w:pPr>
      <w:r w:rsidRPr="00A2658B">
        <w:rPr>
          <w:lang w:val="el-GR"/>
        </w:rPr>
        <w:t xml:space="preserve">Η Δράση θα σχεδιαστεί, θα προκηρυχθεί και θα υλοποιηθεί με τους όρους και τις προϋποθέσεις όπως αυτές ορίζονται στην σχετική διάταξη νόμου, στην </w:t>
      </w:r>
      <w:r w:rsidR="00BC6C9C" w:rsidRPr="00EC1337">
        <w:rPr>
          <w:bCs/>
          <w:lang w:val="el-GR" w:eastAsia="en-US"/>
        </w:rPr>
        <w:t xml:space="preserve">υπ’ αριθ. </w:t>
      </w:r>
      <w:r w:rsidR="00BC6C9C" w:rsidRPr="00E80EF5">
        <w:rPr>
          <w:bCs/>
          <w:lang w:val="el-GR" w:eastAsia="en-US"/>
        </w:rPr>
        <w:t>169</w:t>
      </w:r>
      <w:r w:rsidR="00BC6C9C" w:rsidRPr="00EC1337">
        <w:rPr>
          <w:bCs/>
          <w:lang w:val="el-GR" w:eastAsia="en-US"/>
        </w:rPr>
        <w:t>/05-09-2023 Κοινή Υπουργική Απόφαση με θέμα: «</w:t>
      </w:r>
      <w:r w:rsidR="00BC6C9C" w:rsidRPr="00E80EF5">
        <w:rPr>
          <w:bCs/>
          <w:lang w:val="el-GR" w:eastAsia="en-US"/>
        </w:rPr>
        <w:t>Τεχνικές λεπτομέρειες οργάνωσης και εφαρμογής των υποστηρικτικών μέτρων για τους νέους ηλικίας δεκαοκτώ (18) και δεκαεννέα (19) ετών του άρθρου 47 του ν. 5045/2023 (Α’ 136)</w:t>
      </w:r>
      <w:r w:rsidR="00BC6C9C" w:rsidRPr="00EC1337">
        <w:rPr>
          <w:bCs/>
          <w:lang w:val="el-GR" w:eastAsia="en-US"/>
        </w:rPr>
        <w:t xml:space="preserve">» (ΦΕΚ </w:t>
      </w:r>
      <w:r w:rsidR="00BC6C9C" w:rsidRPr="00E80EF5">
        <w:rPr>
          <w:bCs/>
          <w:lang w:val="el-GR" w:eastAsia="en-US"/>
        </w:rPr>
        <w:t>5420</w:t>
      </w:r>
      <w:r w:rsidR="00BC6C9C" w:rsidRPr="00EC1337">
        <w:rPr>
          <w:bCs/>
          <w:lang w:val="el-GR" w:eastAsia="en-US"/>
        </w:rPr>
        <w:t>/Β’/</w:t>
      </w:r>
      <w:r w:rsidR="00BC6C9C" w:rsidRPr="00E80EF5">
        <w:rPr>
          <w:bCs/>
          <w:lang w:val="el-GR" w:eastAsia="en-US"/>
        </w:rPr>
        <w:t>14</w:t>
      </w:r>
      <w:r w:rsidR="00BC6C9C" w:rsidRPr="00EC1337">
        <w:rPr>
          <w:bCs/>
          <w:lang w:val="el-GR" w:eastAsia="en-US"/>
        </w:rPr>
        <w:t xml:space="preserve"> -</w:t>
      </w:r>
      <w:r w:rsidR="00BC6C9C" w:rsidRPr="00E80EF5">
        <w:rPr>
          <w:bCs/>
          <w:lang w:val="el-GR" w:eastAsia="en-US"/>
        </w:rPr>
        <w:t>09</w:t>
      </w:r>
      <w:r w:rsidR="00BC6C9C" w:rsidRPr="00EC1337">
        <w:rPr>
          <w:bCs/>
          <w:lang w:val="el-GR" w:eastAsia="en-US"/>
        </w:rPr>
        <w:t>-2023)</w:t>
      </w:r>
      <w:r w:rsidR="00BC6C9C">
        <w:rPr>
          <w:bCs/>
          <w:lang w:val="el-GR" w:eastAsia="en-US"/>
        </w:rPr>
        <w:t xml:space="preserve"> </w:t>
      </w:r>
      <w:r w:rsidR="00BC6C9C" w:rsidRPr="00D34A29">
        <w:rPr>
          <w:rFonts w:eastAsia="SimSun"/>
          <w:lang w:val="el-GR"/>
        </w:rPr>
        <w:t>και στις αποφάσεις του Δικαιούχου.</w:t>
      </w:r>
    </w:p>
    <w:bookmarkEnd w:id="440"/>
    <w:p w14:paraId="5968A6D9" w14:textId="77777777" w:rsidR="00BC6C9C" w:rsidRDefault="00BC6C9C" w:rsidP="00730807">
      <w:pPr>
        <w:rPr>
          <w:rFonts w:eastAsia="SimSun"/>
          <w:lang w:val="el-GR"/>
        </w:rPr>
      </w:pPr>
    </w:p>
    <w:p w14:paraId="1ED5B73D" w14:textId="77777777" w:rsidR="00730807" w:rsidRPr="0000349A" w:rsidRDefault="00730807" w:rsidP="00730807">
      <w:pPr>
        <w:rPr>
          <w:rFonts w:eastAsia="SimSun"/>
          <w:lang w:val="el-GR"/>
        </w:rPr>
      </w:pPr>
      <w:r w:rsidRPr="0000349A">
        <w:rPr>
          <w:rFonts w:eastAsia="SimSun"/>
          <w:lang w:val="el-GR"/>
        </w:rPr>
        <w:t xml:space="preserve">Για την επιτυχή υλοποίηση του Προγράμματος </w:t>
      </w:r>
      <w:r w:rsidRPr="00A2658B">
        <w:rPr>
          <w:b/>
          <w:bCs/>
          <w:lang w:val="el-GR"/>
        </w:rPr>
        <w:t>«Υποστηρικτικά μέτρα των νέων ηλικίας δεκαοκτώ (18) και δεκαεννέα (19) ετών»(“Youth Pass”)»</w:t>
      </w:r>
      <w:r w:rsidRPr="0000349A">
        <w:rPr>
          <w:rFonts w:eastAsia="SimSun"/>
          <w:lang w:val="el-GR"/>
        </w:rPr>
        <w:t xml:space="preserve"> απαιτείται η παροχή συγκεκριμένων υποστηρικτικών υπηρεσιών προς την ΚτΠ Μ.Α.Ε., οι οποίες θα υλοποιηθούν μέσω των ακόλουθων έργων: </w:t>
      </w:r>
    </w:p>
    <w:p w14:paraId="07E361ED" w14:textId="77777777" w:rsidR="00730807" w:rsidRPr="00F5475A" w:rsidRDefault="00730807" w:rsidP="00730807">
      <w:pPr>
        <w:ind w:left="270"/>
        <w:rPr>
          <w:rFonts w:eastAsia="Calibri"/>
          <w:b/>
          <w:bCs/>
          <w:lang w:val="el-GR"/>
        </w:rPr>
      </w:pPr>
    </w:p>
    <w:p w14:paraId="39306E81" w14:textId="77777777" w:rsidR="00730807" w:rsidRPr="00F5475A" w:rsidRDefault="00730807" w:rsidP="00730807">
      <w:pPr>
        <w:rPr>
          <w:b/>
          <w:bCs/>
          <w:lang w:val="el-GR"/>
        </w:rPr>
      </w:pPr>
      <w:r w:rsidRPr="00F5475A">
        <w:rPr>
          <w:rFonts w:eastAsia="Calibri"/>
          <w:b/>
          <w:bCs/>
          <w:lang w:val="el-GR"/>
        </w:rPr>
        <w:t xml:space="preserve">Έργο 1: </w:t>
      </w:r>
      <w:r>
        <w:rPr>
          <w:rFonts w:eastAsia="Calibri"/>
          <w:u w:val="single"/>
          <w:lang w:val="el-GR"/>
        </w:rPr>
        <w:t>Τεχνικός Σύμβουλος σχεδιασμού και διαχείρισης</w:t>
      </w:r>
      <w:r w:rsidRPr="00D25E9B">
        <w:rPr>
          <w:rFonts w:eastAsia="Calibri"/>
          <w:u w:val="single"/>
          <w:lang w:val="el-GR"/>
        </w:rPr>
        <w:t xml:space="preserve"> του Προγράμματος </w:t>
      </w:r>
      <w:r w:rsidRPr="00A2658B">
        <w:rPr>
          <w:b/>
          <w:bCs/>
          <w:lang w:val="el-GR"/>
        </w:rPr>
        <w:t>«Υποστηρικτικά μέτρα των νέων ηλικίας δεκαοκτώ (18) και δεκαεννέα (19) ετών»(“Youth Pass”)»</w:t>
      </w:r>
    </w:p>
    <w:p w14:paraId="120C278D" w14:textId="77777777" w:rsidR="00730807" w:rsidRPr="00F5475A" w:rsidRDefault="00730807" w:rsidP="00730807">
      <w:pPr>
        <w:rPr>
          <w:lang w:val="el-GR"/>
        </w:rPr>
      </w:pPr>
      <w:r w:rsidRPr="00F5475A">
        <w:rPr>
          <w:rFonts w:eastAsia="Calibri"/>
          <w:lang w:val="el-GR"/>
        </w:rPr>
        <w:t xml:space="preserve">Το συγκεκριμένο Έργο </w:t>
      </w:r>
      <w:r>
        <w:rPr>
          <w:rFonts w:eastAsia="Calibri"/>
          <w:lang w:val="el-GR"/>
        </w:rPr>
        <w:t>αφορά το αντικείμενο της παρούσας διακήρυξης.</w:t>
      </w:r>
    </w:p>
    <w:p w14:paraId="77561A25" w14:textId="77777777" w:rsidR="00730807" w:rsidRPr="00F5475A" w:rsidRDefault="00730807" w:rsidP="00730807">
      <w:pPr>
        <w:ind w:left="270"/>
        <w:rPr>
          <w:lang w:val="el-GR"/>
        </w:rPr>
      </w:pPr>
    </w:p>
    <w:p w14:paraId="3D35FA0C" w14:textId="77777777" w:rsidR="00730807" w:rsidRPr="00D25E9B" w:rsidRDefault="00730807" w:rsidP="00730807">
      <w:pPr>
        <w:rPr>
          <w:rFonts w:eastAsia="Calibri"/>
          <w:lang w:val="el-GR"/>
        </w:rPr>
      </w:pPr>
      <w:r w:rsidRPr="00F5475A">
        <w:rPr>
          <w:rFonts w:eastAsia="Calibri"/>
          <w:b/>
          <w:bCs/>
          <w:lang w:val="el-GR"/>
        </w:rPr>
        <w:t xml:space="preserve">Έργο2: </w:t>
      </w:r>
      <w:r w:rsidRPr="001D6B30">
        <w:rPr>
          <w:rFonts w:eastAsia="Calibri"/>
          <w:u w:val="single"/>
          <w:lang w:val="el-GR"/>
        </w:rPr>
        <w:t>«</w:t>
      </w:r>
      <w:r w:rsidR="004C3844" w:rsidRPr="005C6FAD">
        <w:rPr>
          <w:rFonts w:eastAsia="SimSun"/>
          <w:u w:val="single"/>
          <w:lang w:val="el-GR"/>
        </w:rPr>
        <w:t xml:space="preserve">Σχεδιασμός Υλοποίηση και Λειτουργία </w:t>
      </w:r>
      <w:r w:rsidR="004C3844">
        <w:rPr>
          <w:rFonts w:eastAsia="SimSun"/>
          <w:u w:val="single"/>
          <w:lang w:val="el-GR"/>
        </w:rPr>
        <w:t>της Ψηφιακής Πλατφόρμας του Προγράμματος «</w:t>
      </w:r>
      <w:r w:rsidR="004C3844" w:rsidRPr="004C3844">
        <w:rPr>
          <w:b/>
          <w:bCs/>
          <w:u w:val="single"/>
          <w:lang w:val="el-GR"/>
        </w:rPr>
        <w:t>Υποστηρικτικά μέτρα των νέων ηλικίας δεκαοκτώ (18) και δεκαεννέα (19) ετών</w:t>
      </w:r>
      <w:r w:rsidR="004C3844" w:rsidRPr="004C3844">
        <w:rPr>
          <w:rFonts w:eastAsia="SimSun"/>
          <w:b/>
          <w:bCs/>
          <w:u w:val="single"/>
          <w:lang w:val="el-GR"/>
        </w:rPr>
        <w:t>» (“</w:t>
      </w:r>
      <w:r w:rsidR="004C3844" w:rsidRPr="004C3844">
        <w:rPr>
          <w:rFonts w:eastAsia="SimSun"/>
          <w:b/>
          <w:bCs/>
          <w:u w:val="single"/>
          <w:lang w:val="en-US"/>
        </w:rPr>
        <w:t>YOUTH</w:t>
      </w:r>
      <w:r w:rsidR="004C3844" w:rsidRPr="004C3844">
        <w:rPr>
          <w:rFonts w:eastAsia="SimSun"/>
          <w:b/>
          <w:bCs/>
          <w:u w:val="single"/>
          <w:lang w:val="el-GR"/>
        </w:rPr>
        <w:t xml:space="preserve"> </w:t>
      </w:r>
      <w:r w:rsidR="004C3844" w:rsidRPr="004C3844">
        <w:rPr>
          <w:rFonts w:eastAsia="SimSun"/>
          <w:b/>
          <w:bCs/>
          <w:u w:val="single"/>
          <w:lang w:val="en-US"/>
        </w:rPr>
        <w:t>PASS</w:t>
      </w:r>
      <w:r w:rsidR="004C3844" w:rsidRPr="004C3844">
        <w:rPr>
          <w:rFonts w:eastAsia="SimSun"/>
          <w:b/>
          <w:bCs/>
          <w:u w:val="single"/>
          <w:lang w:val="el-GR"/>
        </w:rPr>
        <w:t>”)</w:t>
      </w:r>
      <w:r w:rsidRPr="00A2658B">
        <w:rPr>
          <w:b/>
          <w:bCs/>
          <w:lang w:val="el-GR"/>
        </w:rPr>
        <w:t>»</w:t>
      </w:r>
    </w:p>
    <w:p w14:paraId="5AC67AE5" w14:textId="77777777" w:rsidR="00730807" w:rsidRPr="00F5475A" w:rsidRDefault="00730807" w:rsidP="00730807">
      <w:pPr>
        <w:spacing w:before="60" w:after="0" w:line="312" w:lineRule="auto"/>
        <w:rPr>
          <w:rFonts w:eastAsia="Calibri"/>
          <w:lang w:val="el-GR"/>
        </w:rPr>
      </w:pPr>
      <w:r w:rsidRPr="00F5475A">
        <w:rPr>
          <w:rFonts w:eastAsia="Calibri"/>
          <w:lang w:val="el-GR"/>
        </w:rPr>
        <w:t>Το συγκεκριμένο Έργο αφορά στην υλοποίηση και θέση σε λειτουργία της πλατφόρμας του Προγράμματος «</w:t>
      </w:r>
      <w:r>
        <w:rPr>
          <w:rFonts w:eastAsia="Calibri"/>
          <w:lang w:val="en-US"/>
        </w:rPr>
        <w:t>Youth</w:t>
      </w:r>
      <w:r w:rsidRPr="00F5475A">
        <w:rPr>
          <w:rFonts w:eastAsia="Calibri"/>
          <w:lang w:val="el-GR"/>
        </w:rPr>
        <w:t xml:space="preserve"> </w:t>
      </w:r>
      <w:r>
        <w:rPr>
          <w:rFonts w:eastAsia="Calibri"/>
          <w:lang w:val="en-US"/>
        </w:rPr>
        <w:t>Pass</w:t>
      </w:r>
      <w:r w:rsidRPr="00F5475A">
        <w:rPr>
          <w:rFonts w:eastAsia="Calibri"/>
          <w:lang w:val="el-GR"/>
        </w:rPr>
        <w:t xml:space="preserve">» και περιλαμβάνονται κατ’ ελάχιστο οι ακόλουθες υπηρεσίες: </w:t>
      </w:r>
    </w:p>
    <w:p w14:paraId="0B65898C" w14:textId="77777777" w:rsidR="00730807" w:rsidRPr="00F5475A" w:rsidRDefault="00730807" w:rsidP="00730807">
      <w:pPr>
        <w:pStyle w:val="aff"/>
        <w:numPr>
          <w:ilvl w:val="0"/>
          <w:numId w:val="42"/>
        </w:numPr>
        <w:suppressAutoHyphens w:val="0"/>
        <w:spacing w:before="60" w:after="0" w:line="312" w:lineRule="auto"/>
        <w:rPr>
          <w:lang w:val="el-GR"/>
        </w:rPr>
      </w:pPr>
      <w:r w:rsidRPr="00F5475A">
        <w:rPr>
          <w:lang w:val="el-GR"/>
        </w:rPr>
        <w:t>Υλοποίηση της Πλατφόρμας σύμφωνα με την ανάλυση απαιτήσεων και τις προδιαγραφές που θα δοθούν από την ΚτΠ Μ.Α.Ε..</w:t>
      </w:r>
    </w:p>
    <w:p w14:paraId="515A77FB" w14:textId="77777777" w:rsidR="00730807" w:rsidRPr="00F5475A" w:rsidRDefault="00730807" w:rsidP="00730807">
      <w:pPr>
        <w:pStyle w:val="aff"/>
        <w:numPr>
          <w:ilvl w:val="0"/>
          <w:numId w:val="42"/>
        </w:numPr>
        <w:suppressAutoHyphens w:val="0"/>
        <w:spacing w:before="60" w:after="0" w:line="312" w:lineRule="auto"/>
        <w:rPr>
          <w:lang w:val="el-GR"/>
        </w:rPr>
      </w:pPr>
      <w:r w:rsidRPr="00F5475A">
        <w:rPr>
          <w:lang w:val="el-GR"/>
        </w:rPr>
        <w:t xml:space="preserve">Εκτέλεση των απαραίτητων δοκιμών ελέγχου ποιότητας. </w:t>
      </w:r>
    </w:p>
    <w:p w14:paraId="16B9B3E6" w14:textId="77777777" w:rsidR="00730807" w:rsidRPr="00F5475A" w:rsidRDefault="00730807" w:rsidP="00730807">
      <w:pPr>
        <w:pStyle w:val="aff"/>
        <w:numPr>
          <w:ilvl w:val="0"/>
          <w:numId w:val="42"/>
        </w:numPr>
        <w:suppressAutoHyphens w:val="0"/>
        <w:spacing w:before="60" w:after="0" w:line="312" w:lineRule="auto"/>
        <w:rPr>
          <w:lang w:val="el-GR"/>
        </w:rPr>
      </w:pPr>
      <w:r w:rsidRPr="00F5475A">
        <w:rPr>
          <w:lang w:val="el-GR"/>
        </w:rPr>
        <w:t>Εγκατάσταση και θέση σε λειτουργία στις υποδομές που θα υποδειχθούν από την ΚτΠ Μ.Α.Ε..</w:t>
      </w:r>
    </w:p>
    <w:p w14:paraId="6D373E9E" w14:textId="77777777" w:rsidR="00730807" w:rsidRPr="00F5475A" w:rsidRDefault="00730807" w:rsidP="00730807">
      <w:pPr>
        <w:pStyle w:val="aff"/>
        <w:numPr>
          <w:ilvl w:val="0"/>
          <w:numId w:val="42"/>
        </w:numPr>
        <w:suppressAutoHyphens w:val="0"/>
        <w:spacing w:before="60" w:after="0" w:line="312" w:lineRule="auto"/>
        <w:rPr>
          <w:rFonts w:eastAsia="Calibri"/>
          <w:u w:val="single"/>
          <w:lang w:val="el-GR"/>
        </w:rPr>
      </w:pPr>
      <w:r w:rsidRPr="00F5475A">
        <w:rPr>
          <w:lang w:val="el-GR"/>
        </w:rPr>
        <w:t xml:space="preserve">Επικοινωνία και διασύνδεση της Πλατφόρμας με τα απαραίτητα για τους σκοπούς του Προγράμματος μητρώα της δημόσια διοίκησης. </w:t>
      </w:r>
    </w:p>
    <w:p w14:paraId="7B6A18D9" w14:textId="77777777" w:rsidR="00730807" w:rsidRPr="00F5475A" w:rsidRDefault="00730807" w:rsidP="00730807">
      <w:pPr>
        <w:pStyle w:val="aff"/>
        <w:numPr>
          <w:ilvl w:val="0"/>
          <w:numId w:val="42"/>
        </w:numPr>
        <w:suppressAutoHyphens w:val="0"/>
        <w:spacing w:before="60" w:after="0" w:line="312" w:lineRule="auto"/>
        <w:rPr>
          <w:rFonts w:eastAsia="Calibri"/>
          <w:u w:val="single"/>
          <w:lang w:val="el-GR"/>
        </w:rPr>
      </w:pPr>
      <w:r w:rsidRPr="00F5475A">
        <w:rPr>
          <w:lang w:val="el-GR"/>
        </w:rPr>
        <w:t xml:space="preserve">Αυτοματοποιημένη διασύνδεση με τα χρηματοπιστωτικά ιδρύματα </w:t>
      </w:r>
    </w:p>
    <w:p w14:paraId="30483AF0" w14:textId="77777777" w:rsidR="00730807" w:rsidRPr="00F5475A" w:rsidRDefault="00730807" w:rsidP="00730807">
      <w:pPr>
        <w:pStyle w:val="aff"/>
        <w:numPr>
          <w:ilvl w:val="0"/>
          <w:numId w:val="42"/>
        </w:numPr>
        <w:suppressAutoHyphens w:val="0"/>
        <w:spacing w:before="60" w:after="0" w:line="312" w:lineRule="auto"/>
        <w:rPr>
          <w:rFonts w:eastAsia="Calibri"/>
          <w:u w:val="single"/>
          <w:lang w:val="el-GR"/>
        </w:rPr>
      </w:pPr>
      <w:r w:rsidRPr="00F5475A">
        <w:rPr>
          <w:lang w:val="el-GR"/>
        </w:rPr>
        <w:t>Αντιπαραβολή στοιχείων μεταξύ Πλατφόρμας και χρηματοπιστωτικών ιδρυμάτων</w:t>
      </w:r>
    </w:p>
    <w:p w14:paraId="5E09D7A3" w14:textId="77777777" w:rsidR="00730807" w:rsidRPr="00397011" w:rsidRDefault="00730807" w:rsidP="00730807">
      <w:pPr>
        <w:pStyle w:val="aff"/>
        <w:numPr>
          <w:ilvl w:val="0"/>
          <w:numId w:val="42"/>
        </w:numPr>
        <w:suppressAutoHyphens w:val="0"/>
        <w:spacing w:before="60" w:after="0" w:line="312" w:lineRule="auto"/>
        <w:rPr>
          <w:rFonts w:eastAsia="Calibri"/>
          <w:u w:val="single"/>
        </w:rPr>
      </w:pPr>
      <w:r>
        <w:t xml:space="preserve">Σχεδιασμός ασφάλειας συστήματος. </w:t>
      </w:r>
    </w:p>
    <w:p w14:paraId="3AA268DF" w14:textId="77777777" w:rsidR="00730807" w:rsidRPr="00F5475A" w:rsidRDefault="00730807" w:rsidP="00730807">
      <w:pPr>
        <w:pStyle w:val="aff"/>
        <w:numPr>
          <w:ilvl w:val="0"/>
          <w:numId w:val="42"/>
        </w:numPr>
        <w:suppressAutoHyphens w:val="0"/>
        <w:spacing w:before="60" w:after="0" w:line="312" w:lineRule="auto"/>
        <w:rPr>
          <w:rFonts w:eastAsia="Calibri"/>
          <w:u w:val="single"/>
          <w:lang w:val="el-GR"/>
        </w:rPr>
      </w:pPr>
      <w:r w:rsidRPr="00F5475A">
        <w:rPr>
          <w:lang w:val="el-GR"/>
        </w:rPr>
        <w:t xml:space="preserve">Τεχνική υποστήριξη σε όλο τον κύκλο ζωής του Προγράμματος. </w:t>
      </w:r>
    </w:p>
    <w:p w14:paraId="039E18FE" w14:textId="77777777" w:rsidR="00730807" w:rsidRPr="00F5475A" w:rsidRDefault="00730807" w:rsidP="00730807">
      <w:pPr>
        <w:pStyle w:val="aff"/>
        <w:shd w:val="clear" w:color="auto" w:fill="FFFFFF"/>
        <w:ind w:left="270"/>
        <w:rPr>
          <w:lang w:val="el-GR"/>
        </w:rPr>
      </w:pPr>
    </w:p>
    <w:p w14:paraId="633183EA" w14:textId="77777777" w:rsidR="00730807" w:rsidRPr="00F5475A" w:rsidRDefault="00730807" w:rsidP="00730807">
      <w:pPr>
        <w:rPr>
          <w:rFonts w:eastAsia="Calibri"/>
          <w:lang w:val="el-GR"/>
        </w:rPr>
      </w:pPr>
      <w:r w:rsidRPr="00F5475A">
        <w:rPr>
          <w:rFonts w:eastAsia="Calibri"/>
          <w:b/>
          <w:bCs/>
          <w:lang w:val="el-GR"/>
        </w:rPr>
        <w:lastRenderedPageBreak/>
        <w:t xml:space="preserve">Έργο 3: </w:t>
      </w:r>
      <w:r w:rsidRPr="00F5475A">
        <w:rPr>
          <w:rFonts w:eastAsia="Calibri"/>
          <w:u w:val="single"/>
          <w:lang w:val="el-GR"/>
        </w:rPr>
        <w:t>«Υπηρεσίες γραφείου υποστήριξης δικαιούχων (</w:t>
      </w:r>
      <w:r w:rsidRPr="00AC7D0D">
        <w:rPr>
          <w:rFonts w:eastAsia="Calibri"/>
          <w:u w:val="single"/>
        </w:rPr>
        <w:t>Help</w:t>
      </w:r>
      <w:r w:rsidRPr="00F5475A">
        <w:rPr>
          <w:rFonts w:eastAsia="Calibri"/>
          <w:u w:val="single"/>
          <w:lang w:val="el-GR"/>
        </w:rPr>
        <w:t>-</w:t>
      </w:r>
      <w:r w:rsidRPr="00AC7D0D">
        <w:rPr>
          <w:rFonts w:eastAsia="Calibri"/>
          <w:u w:val="single"/>
        </w:rPr>
        <w:t>Desk</w:t>
      </w:r>
      <w:r w:rsidRPr="00F5475A">
        <w:rPr>
          <w:rFonts w:eastAsia="Calibri"/>
          <w:u w:val="single"/>
          <w:lang w:val="el-GR"/>
        </w:rPr>
        <w:t xml:space="preserve">) για το Πρόγραμμα </w:t>
      </w:r>
      <w:r w:rsidRPr="00A2658B">
        <w:rPr>
          <w:b/>
          <w:bCs/>
          <w:lang w:val="el-GR"/>
        </w:rPr>
        <w:t>«Υποστηρικτικά μέτρα των νέων ηλικίας δεκαοκτώ (18) και δεκαεννέα (19) ετών»(“Youth Pass”)»</w:t>
      </w:r>
    </w:p>
    <w:p w14:paraId="7D9E9852" w14:textId="77777777" w:rsidR="00730807" w:rsidRPr="00F5475A" w:rsidRDefault="00730807" w:rsidP="00730807">
      <w:pPr>
        <w:rPr>
          <w:lang w:val="el-GR"/>
        </w:rPr>
      </w:pPr>
      <w:r>
        <w:rPr>
          <w:lang w:val="el-GR"/>
        </w:rPr>
        <w:t>Το συγκεκριμένο έργο αφορά στην</w:t>
      </w:r>
      <w:r w:rsidRPr="00F5475A">
        <w:rPr>
          <w:lang w:val="el-GR"/>
        </w:rPr>
        <w:t xml:space="preserve"> παροχή υπηρεσιών για όλη τη διάρκεια της δράσης </w:t>
      </w:r>
      <w:r>
        <w:rPr>
          <w:lang w:val="en-US"/>
        </w:rPr>
        <w:t>Youth</w:t>
      </w:r>
      <w:r w:rsidRPr="00F5475A">
        <w:rPr>
          <w:lang w:val="el-GR"/>
        </w:rPr>
        <w:t xml:space="preserve"> </w:t>
      </w:r>
      <w:r w:rsidRPr="00F5475A">
        <w:rPr>
          <w:lang w:val="en-US"/>
        </w:rPr>
        <w:t>PASS</w:t>
      </w:r>
      <w:r w:rsidRPr="00F5475A">
        <w:rPr>
          <w:lang w:val="el-GR"/>
        </w:rPr>
        <w:t xml:space="preserve"> με σκοπό την </w:t>
      </w:r>
      <w:r w:rsidRPr="00F5475A">
        <w:rPr>
          <w:rFonts w:eastAsia="Calibri"/>
          <w:lang w:val="el-GR"/>
        </w:rPr>
        <w:t>παροχή υπηρεσιών υποστήριξης δικαιούχων (</w:t>
      </w:r>
      <w:r w:rsidRPr="00F5475A">
        <w:rPr>
          <w:rFonts w:eastAsia="Calibri"/>
          <w:lang w:val="en-US"/>
        </w:rPr>
        <w:t>Help</w:t>
      </w:r>
      <w:r w:rsidRPr="00F5475A">
        <w:rPr>
          <w:rFonts w:eastAsia="Calibri"/>
          <w:lang w:val="el-GR"/>
        </w:rPr>
        <w:t xml:space="preserve"> </w:t>
      </w:r>
      <w:r w:rsidRPr="00F5475A">
        <w:rPr>
          <w:rFonts w:eastAsia="Calibri"/>
          <w:lang w:val="en-US"/>
        </w:rPr>
        <w:t>Desk</w:t>
      </w:r>
      <w:r w:rsidRPr="00F5475A">
        <w:rPr>
          <w:rFonts w:eastAsia="Calibri"/>
          <w:lang w:val="el-GR"/>
        </w:rPr>
        <w:t xml:space="preserve">) σε δύο (2) επίπεδα α) </w:t>
      </w:r>
      <w:r w:rsidRPr="00F5475A">
        <w:rPr>
          <w:lang w:val="el-GR"/>
        </w:rPr>
        <w:t>Γραφείο υποστήριξης 1ου επιπέδου (</w:t>
      </w:r>
      <w:r w:rsidRPr="00CC7164">
        <w:t>help</w:t>
      </w:r>
      <w:r w:rsidRPr="00F5475A">
        <w:rPr>
          <w:lang w:val="el-GR"/>
        </w:rPr>
        <w:t xml:space="preserve"> </w:t>
      </w:r>
      <w:r w:rsidRPr="00CC7164">
        <w:t>desk</w:t>
      </w:r>
      <w:r w:rsidRPr="00F5475A">
        <w:rPr>
          <w:lang w:val="el-GR"/>
        </w:rPr>
        <w:t>) και β) Γραφείο Υποστήριξης 2ου επιπέδου (</w:t>
      </w:r>
      <w:r w:rsidRPr="0052075A">
        <w:t>back</w:t>
      </w:r>
      <w:r w:rsidRPr="00F5475A">
        <w:rPr>
          <w:lang w:val="el-GR"/>
        </w:rPr>
        <w:t>-</w:t>
      </w:r>
      <w:r w:rsidRPr="0052075A">
        <w:t>office</w:t>
      </w:r>
      <w:r w:rsidRPr="00F5475A">
        <w:rPr>
          <w:lang w:val="el-GR"/>
        </w:rPr>
        <w:t xml:space="preserve">), καθώς και Σύνταξη Πλάνου Εφαρμογής για την παροχή των παραπάνω υπηρεσιών. </w:t>
      </w:r>
    </w:p>
    <w:p w14:paraId="48468CB5" w14:textId="77777777" w:rsidR="00730807" w:rsidRPr="00F5475A" w:rsidRDefault="00730807" w:rsidP="00730807">
      <w:pPr>
        <w:ind w:left="270"/>
        <w:rPr>
          <w:rFonts w:eastAsia="Calibri"/>
          <w:u w:val="single"/>
          <w:lang w:val="el-GR"/>
        </w:rPr>
      </w:pPr>
    </w:p>
    <w:p w14:paraId="5590CC9A" w14:textId="77777777" w:rsidR="00730807" w:rsidRPr="00F5475A" w:rsidRDefault="00730807" w:rsidP="00730807">
      <w:pPr>
        <w:shd w:val="clear" w:color="auto" w:fill="FFFFFF"/>
        <w:tabs>
          <w:tab w:val="left" w:pos="900"/>
        </w:tabs>
        <w:rPr>
          <w:lang w:val="el-GR"/>
        </w:rPr>
      </w:pPr>
      <w:r w:rsidRPr="00F5475A">
        <w:rPr>
          <w:b/>
          <w:bCs/>
          <w:lang w:val="el-GR"/>
        </w:rPr>
        <w:t>Έργο 4:</w:t>
      </w:r>
      <w:r w:rsidRPr="00F5475A">
        <w:rPr>
          <w:lang w:val="el-GR"/>
        </w:rPr>
        <w:t xml:space="preserve"> </w:t>
      </w:r>
      <w:r w:rsidRPr="00F5475A">
        <w:rPr>
          <w:u w:val="single"/>
          <w:lang w:val="el-GR"/>
        </w:rPr>
        <w:t xml:space="preserve">«Υπηρεσίες δημοσιότητας στο πλαίσιο του Προγράμματος </w:t>
      </w:r>
      <w:r w:rsidRPr="00A2658B">
        <w:rPr>
          <w:b/>
          <w:bCs/>
          <w:lang w:val="el-GR"/>
        </w:rPr>
        <w:t>«Υποστηρικτικά μέτρα των νέων ηλικίας δεκαοκτώ (18) και δεκαεννέα (19) ετών»(“Youth Pass”)»</w:t>
      </w:r>
    </w:p>
    <w:p w14:paraId="2F060969" w14:textId="77777777" w:rsidR="00730807" w:rsidRPr="00F5475A" w:rsidRDefault="00730807" w:rsidP="00730807">
      <w:pPr>
        <w:rPr>
          <w:lang w:val="el-GR"/>
        </w:rPr>
      </w:pPr>
      <w:r w:rsidRPr="00F5475A">
        <w:rPr>
          <w:rFonts w:eastAsia="Calibri"/>
          <w:lang w:val="el-GR"/>
        </w:rPr>
        <w:t xml:space="preserve">Το συγκεκριμένο Έργο </w:t>
      </w:r>
      <w:r>
        <w:rPr>
          <w:rFonts w:eastAsia="Calibri"/>
          <w:lang w:val="el-GR"/>
        </w:rPr>
        <w:t xml:space="preserve">αφορά την παροχή υπηρεσιών δημοσιότητας για το Πρόγραμμα </w:t>
      </w:r>
      <w:r w:rsidRPr="00A2658B">
        <w:rPr>
          <w:b/>
          <w:bCs/>
          <w:lang w:val="el-GR"/>
        </w:rPr>
        <w:t>«Υποστηρικτικά μέτρα των νέων ηλικίας δεκαοκτώ (18) και δεκαεννέα (19) ετών»(“Youth Pass”)»</w:t>
      </w:r>
      <w:r>
        <w:rPr>
          <w:rFonts w:eastAsia="Calibri"/>
          <w:lang w:val="el-GR"/>
        </w:rPr>
        <w:t>.</w:t>
      </w:r>
    </w:p>
    <w:p w14:paraId="15A3D657" w14:textId="77777777" w:rsidR="00730807" w:rsidRPr="00F5475A" w:rsidRDefault="00730807" w:rsidP="00730807">
      <w:pPr>
        <w:pStyle w:val="aff"/>
        <w:shd w:val="clear" w:color="auto" w:fill="FFFFFF"/>
        <w:tabs>
          <w:tab w:val="left" w:pos="900"/>
        </w:tabs>
        <w:ind w:left="270"/>
        <w:rPr>
          <w:lang w:val="el-GR"/>
        </w:rPr>
      </w:pPr>
    </w:p>
    <w:p w14:paraId="49628F3D" w14:textId="77777777" w:rsidR="00730807" w:rsidRPr="00F5475A" w:rsidRDefault="00730807" w:rsidP="00730807">
      <w:pPr>
        <w:shd w:val="clear" w:color="auto" w:fill="FFFFFF"/>
        <w:tabs>
          <w:tab w:val="left" w:pos="900"/>
        </w:tabs>
        <w:rPr>
          <w:u w:val="single"/>
          <w:lang w:val="el-GR"/>
        </w:rPr>
      </w:pPr>
      <w:r w:rsidRPr="00F5475A">
        <w:rPr>
          <w:b/>
          <w:bCs/>
          <w:lang w:val="el-GR"/>
        </w:rPr>
        <w:t xml:space="preserve">Έργο 5: </w:t>
      </w:r>
      <w:r w:rsidRPr="00F5475A">
        <w:rPr>
          <w:u w:val="single"/>
          <w:lang w:val="el-GR"/>
        </w:rPr>
        <w:t xml:space="preserve">«Υπηρεσίες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w:t>
      </w:r>
      <w:r w:rsidRPr="00A2658B">
        <w:rPr>
          <w:b/>
          <w:bCs/>
          <w:lang w:val="el-GR"/>
        </w:rPr>
        <w:t>«Υποστηρικτικά μέτρα των νέων ηλικίας δεκαοκτώ (18) και δεκαεννέα (19) ετών»(“Youth Pass”)»</w:t>
      </w:r>
    </w:p>
    <w:p w14:paraId="651DE383" w14:textId="77777777" w:rsidR="00730807" w:rsidRPr="00F5475A" w:rsidRDefault="00730807" w:rsidP="00730807">
      <w:pPr>
        <w:rPr>
          <w:rFonts w:eastAsia="Calibri"/>
          <w:lang w:val="el-GR"/>
        </w:rPr>
      </w:pPr>
      <w:r w:rsidRPr="00F5475A">
        <w:rPr>
          <w:rFonts w:eastAsia="Calibri"/>
          <w:lang w:val="el-GR"/>
        </w:rPr>
        <w:t>Το συγκεκριμένο Έργο αφορά στην παροχή υπηρεσιών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ενδιαφερομένων για το Πρόγραμμα «</w:t>
      </w:r>
      <w:r>
        <w:rPr>
          <w:rFonts w:eastAsia="Calibri"/>
          <w:lang w:val="en-US"/>
        </w:rPr>
        <w:t>Youth</w:t>
      </w:r>
      <w:r w:rsidRPr="00F5475A">
        <w:rPr>
          <w:rFonts w:eastAsia="Calibri"/>
          <w:lang w:val="el-GR"/>
        </w:rPr>
        <w:t xml:space="preserve"> </w:t>
      </w:r>
      <w:r>
        <w:rPr>
          <w:rFonts w:eastAsia="Calibri"/>
          <w:lang w:val="en-US"/>
        </w:rPr>
        <w:t>Pass</w:t>
      </w:r>
      <w:r w:rsidRPr="00F5475A">
        <w:rPr>
          <w:rFonts w:eastAsia="Calibri"/>
          <w:lang w:val="el-GR"/>
        </w:rPr>
        <w:t>». Στο πλαίσιο του έργου αυτού, θα δημιουργηθεί κατ’ ελάχιστον ένα λογισμικό σύστημα αυτοματοποιημένων ερωτοαπαντήσεων, το οποίο θα αποτελεί ένα πρόγραμμα ψηφιακού διαλόγου, θα βασίζεται σε στατιστικά μοντέλα Μηχανικής εκμάθησης και θα υποστηρίζει σύγχρονους αλγόριθμους Μηχανικής Εκμάθησης και επεξεργασίας γραπτής φυσικής γλώσσας. Τέλος, μέσω κατάλληλου διαχειριστικού περιβάλλοντος θα πρέπει να εξάγονται στατιστικά χρήσης του ψηφιακού βοηθού (</w:t>
      </w:r>
      <w:r>
        <w:rPr>
          <w:rFonts w:eastAsia="Calibri"/>
          <w:lang w:val="en-US"/>
        </w:rPr>
        <w:t>chat</w:t>
      </w:r>
      <w:r w:rsidRPr="00F5475A">
        <w:rPr>
          <w:rFonts w:eastAsia="Calibri"/>
          <w:lang w:val="el-GR"/>
        </w:rPr>
        <w:t xml:space="preserve"> </w:t>
      </w:r>
      <w:r>
        <w:rPr>
          <w:rFonts w:eastAsia="Calibri"/>
          <w:lang w:val="en-US"/>
        </w:rPr>
        <w:t>bot</w:t>
      </w:r>
      <w:r w:rsidRPr="00F5475A">
        <w:rPr>
          <w:rFonts w:eastAsia="Calibri"/>
          <w:lang w:val="el-GR"/>
        </w:rPr>
        <w:t>).</w:t>
      </w:r>
    </w:p>
    <w:p w14:paraId="46ADF5F3" w14:textId="77777777" w:rsidR="00BD0298" w:rsidRPr="00BD0298" w:rsidRDefault="00BD0298" w:rsidP="00370D99">
      <w:pPr>
        <w:rPr>
          <w:lang w:val="el-GR"/>
        </w:rPr>
      </w:pPr>
    </w:p>
    <w:p w14:paraId="1AC1518F" w14:textId="77777777" w:rsidR="00BD0298" w:rsidRPr="00EF2204" w:rsidRDefault="00BD0298">
      <w:pPr>
        <w:pStyle w:val="4"/>
        <w:numPr>
          <w:ilvl w:val="1"/>
          <w:numId w:val="22"/>
        </w:numPr>
        <w:ind w:hanging="306"/>
        <w:rPr>
          <w:rFonts w:cs="Tahoma"/>
          <w:szCs w:val="22"/>
          <w:lang w:val="el-GR"/>
        </w:rPr>
      </w:pPr>
      <w:bookmarkStart w:id="442" w:name="_Toc97194339"/>
      <w:bookmarkStart w:id="443" w:name="_Ref97199271"/>
      <w:bookmarkStart w:id="444" w:name="_Ref122694847"/>
      <w:bookmarkStart w:id="445" w:name="_Ref122695017"/>
      <w:bookmarkStart w:id="446" w:name="_Toc147842280"/>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42"/>
      <w:bookmarkEnd w:id="443"/>
      <w:bookmarkEnd w:id="444"/>
      <w:bookmarkEnd w:id="445"/>
      <w:bookmarkEnd w:id="446"/>
      <w:r w:rsidR="00B256BC">
        <w:rPr>
          <w:rFonts w:cs="Tahoma"/>
          <w:szCs w:val="22"/>
          <w:lang w:val="el-GR"/>
        </w:rPr>
        <w:t xml:space="preserve"> </w:t>
      </w:r>
    </w:p>
    <w:p w14:paraId="05628C1B" w14:textId="77777777" w:rsidR="0004400B" w:rsidRPr="0004400B" w:rsidRDefault="00244E0C" w:rsidP="0004400B">
      <w:pPr>
        <w:spacing w:before="200" w:after="200" w:line="276" w:lineRule="auto"/>
        <w:rPr>
          <w:rFonts w:cstheme="minorHAnsi"/>
          <w:lang w:val="el-GR"/>
        </w:rPr>
      </w:pPr>
      <w:r w:rsidRPr="00244E0C">
        <w:rPr>
          <w:rFonts w:eastAsia="Calibri"/>
          <w:lang w:val="el-GR"/>
        </w:rPr>
        <w:t xml:space="preserve">Αντικείμενο του έργου είναι </w:t>
      </w:r>
      <w:bookmarkStart w:id="447" w:name="_Hlk60697217"/>
      <w:r w:rsidR="0004400B">
        <w:rPr>
          <w:rFonts w:eastAsia="Calibri"/>
          <w:lang w:val="el-GR"/>
        </w:rPr>
        <w:t xml:space="preserve">η </w:t>
      </w:r>
      <w:r w:rsidR="0004400B" w:rsidRPr="0004400B">
        <w:rPr>
          <w:rFonts w:eastAsia="Calibri"/>
          <w:lang w:val="el-GR"/>
        </w:rPr>
        <w:t xml:space="preserve">Παροχή Υπηρεσιών προς την Αναθέτουσα Αρχή για την υποστήριξη, παρακολούθηση, συντονισμό και διαχείριση όλων των έργων που περιλαμβάνονται στο πλαίσιο του Προγράμματος με τίτλο </w:t>
      </w:r>
      <w:r w:rsidR="00DF2DD4" w:rsidRPr="00DF2DD4">
        <w:rPr>
          <w:bCs/>
          <w:lang w:val="el-GR" w:eastAsia="en-US"/>
        </w:rPr>
        <w:t>«Υποστηρικτικά μέτρα των νέων ηλικίας δεκαοκτώ (18) και δεκαεννέα (19) ετών»(“Youth Pass”)»</w:t>
      </w:r>
      <w:r w:rsidR="008017D5">
        <w:rPr>
          <w:rFonts w:eastAsia="Calibri"/>
          <w:lang w:val="el-GR"/>
        </w:rPr>
        <w:t xml:space="preserve">. </w:t>
      </w:r>
      <w:r w:rsidR="0004400B" w:rsidRPr="0004400B">
        <w:rPr>
          <w:rFonts w:eastAsia="Calibri"/>
          <w:lang w:val="el-GR"/>
        </w:rPr>
        <w:t xml:space="preserve">Ο Ανάδοχος θα αναλάβει την υποστήριξη της Αναθέτουσας Αρχής στο συντονισμό και την εποπτεία του συνόλου των επιμέρους εργασιών που θα πρέπει να εκτελεστούν στο πλαίσιο του προγράμματος </w:t>
      </w:r>
      <w:r w:rsidR="00DF2DD4" w:rsidRPr="00DF2DD4">
        <w:rPr>
          <w:bCs/>
          <w:lang w:val="el-GR" w:eastAsia="en-US"/>
        </w:rPr>
        <w:t>«Υποστηρικτικά μέτρα των νέων ηλικίας δεκαοκτώ (18) και δεκαεννέα (19) ετών»(“Youth Pass”)»</w:t>
      </w:r>
      <w:r w:rsidR="0004400B" w:rsidRPr="0004400B">
        <w:rPr>
          <w:rFonts w:eastAsia="Calibri"/>
          <w:lang w:val="el-GR"/>
        </w:rPr>
        <w:t>.</w:t>
      </w:r>
      <w:bookmarkEnd w:id="447"/>
      <w:r w:rsidR="0004400B" w:rsidRPr="0004400B">
        <w:rPr>
          <w:rFonts w:eastAsia="Calibri"/>
          <w:lang w:val="el-GR"/>
        </w:rPr>
        <w:t xml:space="preserve"> Για το σκοπό αυτό θα ορίσει έναν Υπεύθυνο Προγράμματος που θα συντονίζει τις επιμέρους δράσεις (σε επίπεδο Προγράμματος). Επίσης θα λειτουργήσει ένα κεντρικό back office με συμβούλους-στελέχη που έχουν πλήρη γνώση του αντικειμένου και των διαδικασιών και μπορούν να ανταποκριθούν σε ανάγκες, τόσο των υπόλοιπων αναδόχων, όσο και</w:t>
      </w:r>
      <w:r w:rsidR="0004400B" w:rsidRPr="0004400B">
        <w:rPr>
          <w:rFonts w:cstheme="minorHAnsi"/>
          <w:lang w:val="el-GR"/>
        </w:rPr>
        <w:t xml:space="preserve"> των ωφελούμενων και λοιπών εμπλεκομένων. Ενδεικτικά οι εργασίες που θα κληθεί να εκτελέσει ο Ανάδοχος με τη βοήθεια του Υπευθύνου Προγράμματος και του </w:t>
      </w:r>
      <w:r w:rsidR="0004400B" w:rsidRPr="006C4692">
        <w:rPr>
          <w:rFonts w:cstheme="minorHAnsi"/>
          <w:lang w:val="en-US"/>
        </w:rPr>
        <w:t>Back</w:t>
      </w:r>
      <w:r w:rsidR="0004400B" w:rsidRPr="0004400B">
        <w:rPr>
          <w:rFonts w:cstheme="minorHAnsi"/>
          <w:lang w:val="el-GR"/>
        </w:rPr>
        <w:t xml:space="preserve"> </w:t>
      </w:r>
      <w:r w:rsidR="0004400B" w:rsidRPr="006C4692">
        <w:rPr>
          <w:rFonts w:cstheme="minorHAnsi"/>
          <w:lang w:val="en-US"/>
        </w:rPr>
        <w:t>Office</w:t>
      </w:r>
      <w:r w:rsidR="0004400B" w:rsidRPr="0004400B">
        <w:rPr>
          <w:rFonts w:cstheme="minorHAnsi"/>
          <w:lang w:val="el-GR"/>
        </w:rPr>
        <w:t xml:space="preserve"> μπορεί να περιλαμβάνουν:</w:t>
      </w:r>
    </w:p>
    <w:p w14:paraId="30A5A148" w14:textId="77777777" w:rsidR="0004400B" w:rsidRPr="0004400B" w:rsidRDefault="0004400B" w:rsidP="0004400B">
      <w:pPr>
        <w:pStyle w:val="aff"/>
        <w:numPr>
          <w:ilvl w:val="1"/>
          <w:numId w:val="38"/>
        </w:numPr>
        <w:suppressAutoHyphens w:val="0"/>
        <w:spacing w:before="200" w:after="200" w:line="276" w:lineRule="auto"/>
        <w:rPr>
          <w:rFonts w:cstheme="minorHAnsi"/>
          <w:lang w:val="el-GR"/>
        </w:rPr>
      </w:pPr>
      <w:r w:rsidRPr="0004400B">
        <w:rPr>
          <w:rFonts w:cstheme="minorHAnsi"/>
          <w:lang w:val="el-GR"/>
        </w:rPr>
        <w:t>Υποστήριξη της αναθέτουσας αρχής για την εποπτεία της ανάπτυξης και λειτουργίας της Ψηφιακής Πλατφόρμας</w:t>
      </w:r>
    </w:p>
    <w:p w14:paraId="5D2906D8" w14:textId="77777777" w:rsidR="0004400B" w:rsidRPr="0004400B" w:rsidRDefault="0004400B" w:rsidP="0004400B">
      <w:pPr>
        <w:pStyle w:val="aff"/>
        <w:numPr>
          <w:ilvl w:val="1"/>
          <w:numId w:val="38"/>
        </w:numPr>
        <w:suppressAutoHyphens w:val="0"/>
        <w:spacing w:before="200" w:after="200" w:line="276" w:lineRule="auto"/>
        <w:rPr>
          <w:rFonts w:cstheme="minorHAnsi"/>
          <w:lang w:val="el-GR"/>
        </w:rPr>
      </w:pPr>
      <w:r w:rsidRPr="0004400B">
        <w:rPr>
          <w:rFonts w:cstheme="minorHAnsi"/>
          <w:lang w:val="el-GR"/>
        </w:rPr>
        <w:lastRenderedPageBreak/>
        <w:t>Παρακολούθηση προόδου, συντονισμός εργασιών επιμέρους αναδόχων – παροχή κατευθύνσεων.</w:t>
      </w:r>
    </w:p>
    <w:p w14:paraId="09F87572" w14:textId="77777777" w:rsidR="0004400B" w:rsidRPr="0004400B" w:rsidRDefault="0004400B" w:rsidP="0004400B">
      <w:pPr>
        <w:pStyle w:val="aff"/>
        <w:numPr>
          <w:ilvl w:val="1"/>
          <w:numId w:val="38"/>
        </w:numPr>
        <w:suppressAutoHyphens w:val="0"/>
        <w:spacing w:before="200" w:after="200" w:line="276" w:lineRule="auto"/>
        <w:rPr>
          <w:rFonts w:cstheme="minorHAnsi"/>
          <w:lang w:val="el-GR"/>
        </w:rPr>
      </w:pPr>
      <w:r w:rsidRPr="0004400B">
        <w:rPr>
          <w:rFonts w:cstheme="minorHAnsi"/>
          <w:lang w:val="el-GR"/>
        </w:rPr>
        <w:t>Έλεγχος παραδοτέων επιμέρους αναδόχων και εισήγηση στην Αναθέτουσα Αρχή.</w:t>
      </w:r>
    </w:p>
    <w:p w14:paraId="1BBE5C40" w14:textId="77777777" w:rsidR="0004400B" w:rsidRPr="000964B4" w:rsidRDefault="0004400B" w:rsidP="0004400B">
      <w:pPr>
        <w:pStyle w:val="aff"/>
        <w:numPr>
          <w:ilvl w:val="1"/>
          <w:numId w:val="38"/>
        </w:numPr>
        <w:suppressAutoHyphens w:val="0"/>
        <w:spacing w:before="200" w:after="200" w:line="276" w:lineRule="auto"/>
        <w:rPr>
          <w:rFonts w:cstheme="minorHAnsi"/>
        </w:rPr>
      </w:pPr>
      <w:r w:rsidRPr="000964B4">
        <w:rPr>
          <w:rFonts w:cstheme="minorHAnsi"/>
        </w:rPr>
        <w:t>Διοικητική διεκπεραίωση υποχρεώσεων.</w:t>
      </w:r>
    </w:p>
    <w:p w14:paraId="70E5C1D0" w14:textId="77777777" w:rsidR="0004400B" w:rsidRPr="0004400B" w:rsidRDefault="0004400B" w:rsidP="0004400B">
      <w:pPr>
        <w:pStyle w:val="aff"/>
        <w:numPr>
          <w:ilvl w:val="1"/>
          <w:numId w:val="38"/>
        </w:numPr>
        <w:suppressAutoHyphens w:val="0"/>
        <w:spacing w:before="200" w:after="200" w:line="276" w:lineRule="auto"/>
        <w:rPr>
          <w:rFonts w:cstheme="minorHAnsi"/>
          <w:lang w:val="el-GR"/>
        </w:rPr>
      </w:pPr>
      <w:r w:rsidRPr="0004400B">
        <w:rPr>
          <w:rFonts w:cstheme="minorHAnsi"/>
          <w:lang w:val="el-GR"/>
        </w:rPr>
        <w:t xml:space="preserve">Γενική Διοικητική Υποστήριξη στην Αναθέτουσα Αρχή. Ο Ανάδοχος, καθ’ όλη τη διάρκεια του προγράμματος θα παρέχει γενική διοικητική υποστήριξη στη Διεύθυνση Κρατικών Ενισχύσεων της ΚτΠ Α.Ε. προκειμένου να ολοκληρωθούν οι Δράσεις του Προγράμματος </w:t>
      </w:r>
      <w:r w:rsidR="00DF2DD4" w:rsidRPr="00DF2DD4">
        <w:rPr>
          <w:bCs/>
          <w:lang w:val="el-GR" w:eastAsia="en-US"/>
        </w:rPr>
        <w:t>«Υποστηρικτικά μέτρα των νέων ηλικίας δεκαοκτώ (18) και δεκαεννέα (19) ετών»(“Youth Pass”)»</w:t>
      </w:r>
      <w:r w:rsidRPr="0004400B">
        <w:rPr>
          <w:rFonts w:cstheme="minorHAnsi"/>
          <w:lang w:val="el-GR"/>
        </w:rPr>
        <w:t xml:space="preserve">.   </w:t>
      </w:r>
    </w:p>
    <w:p w14:paraId="39493C1A" w14:textId="77777777" w:rsidR="0004400B" w:rsidRPr="0004400B" w:rsidRDefault="0004400B" w:rsidP="0004400B">
      <w:pPr>
        <w:pStyle w:val="aff"/>
        <w:numPr>
          <w:ilvl w:val="1"/>
          <w:numId w:val="38"/>
        </w:numPr>
        <w:suppressAutoHyphens w:val="0"/>
        <w:spacing w:before="200" w:after="200" w:line="276" w:lineRule="auto"/>
        <w:rPr>
          <w:rFonts w:cstheme="minorHAnsi"/>
          <w:lang w:val="el-GR"/>
        </w:rPr>
      </w:pPr>
      <w:r w:rsidRPr="0004400B">
        <w:rPr>
          <w:rFonts w:cstheme="minorHAnsi"/>
          <w:lang w:val="el-GR"/>
        </w:rPr>
        <w:t xml:space="preserve">Υποστήριξη Επιτροπής </w:t>
      </w:r>
      <w:bookmarkStart w:id="448" w:name="_Hlk19700191"/>
      <w:r w:rsidRPr="0004400B">
        <w:rPr>
          <w:rFonts w:cstheme="minorHAnsi"/>
          <w:lang w:val="el-GR"/>
        </w:rPr>
        <w:t>Ενστάσεων.</w:t>
      </w:r>
      <w:bookmarkEnd w:id="448"/>
      <w:r w:rsidRPr="0004400B">
        <w:rPr>
          <w:rFonts w:cstheme="minorHAnsi"/>
          <w:lang w:val="el-GR"/>
        </w:rPr>
        <w:t xml:space="preserve"> Ο Ανάδοχος θα υποστηρίζει την Επιτροπή Ενστάσεων κατά τη διάρκεια των συνεδριάσεών της, παρέχοντας υπηρεσίες διοικητικής υποστήριξης. </w:t>
      </w:r>
    </w:p>
    <w:p w14:paraId="49938EE1" w14:textId="77777777" w:rsidR="0004400B" w:rsidRPr="0004400B" w:rsidRDefault="0004400B" w:rsidP="0004400B">
      <w:pPr>
        <w:pStyle w:val="aff"/>
        <w:numPr>
          <w:ilvl w:val="1"/>
          <w:numId w:val="38"/>
        </w:numPr>
        <w:suppressAutoHyphens w:val="0"/>
        <w:spacing w:before="200" w:after="200" w:line="276" w:lineRule="auto"/>
        <w:rPr>
          <w:rFonts w:cstheme="minorHAnsi"/>
          <w:lang w:val="el-GR"/>
        </w:rPr>
      </w:pPr>
      <w:r w:rsidRPr="0004400B">
        <w:rPr>
          <w:rFonts w:cstheme="minorHAnsi"/>
          <w:lang w:val="el-GR"/>
        </w:rPr>
        <w:t>Υπηρεσίες Υποστήριξης Οικονομικής Διαχείρισης της Αναθέτουσας Αρχής.</w:t>
      </w:r>
    </w:p>
    <w:p w14:paraId="3CDD3AFC" w14:textId="77777777" w:rsidR="0004400B" w:rsidRPr="00054B7C" w:rsidRDefault="0004400B" w:rsidP="0004400B">
      <w:pPr>
        <w:pStyle w:val="aff"/>
        <w:numPr>
          <w:ilvl w:val="1"/>
          <w:numId w:val="38"/>
        </w:numPr>
        <w:suppressAutoHyphens w:val="0"/>
        <w:spacing w:before="200" w:after="200" w:line="276" w:lineRule="auto"/>
        <w:rPr>
          <w:rFonts w:cstheme="minorHAnsi"/>
        </w:rPr>
      </w:pPr>
      <w:r w:rsidRPr="00054B7C">
        <w:rPr>
          <w:rFonts w:cstheme="minorHAnsi"/>
        </w:rPr>
        <w:t xml:space="preserve">Πρόσθετες Οριζόντιες Υποστηρικτικές Υπηρεσίες. </w:t>
      </w:r>
    </w:p>
    <w:p w14:paraId="0E2CA8F2" w14:textId="77777777" w:rsidR="00E85F1B" w:rsidRDefault="00E85F1B" w:rsidP="0004400B">
      <w:pPr>
        <w:overflowPunct w:val="0"/>
        <w:autoSpaceDE w:val="0"/>
        <w:autoSpaceDN w:val="0"/>
        <w:adjustRightInd w:val="0"/>
        <w:spacing w:after="0" w:line="276" w:lineRule="auto"/>
        <w:textAlignment w:val="baseline"/>
        <w:rPr>
          <w:lang w:val="el-GR"/>
        </w:rPr>
      </w:pPr>
      <w:r>
        <w:rPr>
          <w:rFonts w:cstheme="minorHAnsi"/>
          <w:lang w:val="el-GR" w:eastAsia="el-GR"/>
        </w:rPr>
        <w:t xml:space="preserve">Επιπλέον ο Ανάδοχος θα παραδώσει </w:t>
      </w:r>
      <w:bookmarkStart w:id="449" w:name="_Hlk123736346"/>
      <w:r w:rsidRPr="00F5475A">
        <w:rPr>
          <w:lang w:val="el-GR"/>
        </w:rPr>
        <w:t>Πλάνο Εφαρμογής</w:t>
      </w:r>
      <w:bookmarkEnd w:id="449"/>
      <w:r w:rsidRPr="00F5475A">
        <w:rPr>
          <w:lang w:val="el-GR"/>
        </w:rPr>
        <w:t xml:space="preserve"> στο οποίο θα περιλαμβάνονται κατ’ ελάχιστον η μεθοδολογία και ο τρόπος οργάνωσης </w:t>
      </w:r>
      <w:r>
        <w:rPr>
          <w:lang w:val="el-GR"/>
        </w:rPr>
        <w:t>και παροχής των υποστηρικτικών υπηρεσιών,</w:t>
      </w:r>
      <w:r w:rsidRPr="00F5475A">
        <w:rPr>
          <w:lang w:val="el-GR"/>
        </w:rPr>
        <w:t xml:space="preserve"> καθώς και </w:t>
      </w:r>
      <w:r>
        <w:rPr>
          <w:lang w:val="el-GR"/>
        </w:rPr>
        <w:t xml:space="preserve">οι διαδικασίες </w:t>
      </w:r>
      <w:r w:rsidRPr="00F5475A">
        <w:rPr>
          <w:lang w:val="el-GR"/>
        </w:rPr>
        <w:t>επικοινωνία</w:t>
      </w:r>
      <w:r>
        <w:rPr>
          <w:lang w:val="el-GR"/>
        </w:rPr>
        <w:t>ς μεταξύ των εμπλεκομένων.</w:t>
      </w:r>
    </w:p>
    <w:p w14:paraId="625A05C2" w14:textId="77777777" w:rsidR="00E85F1B" w:rsidRDefault="00E85F1B" w:rsidP="0004400B">
      <w:pPr>
        <w:overflowPunct w:val="0"/>
        <w:autoSpaceDE w:val="0"/>
        <w:autoSpaceDN w:val="0"/>
        <w:adjustRightInd w:val="0"/>
        <w:spacing w:after="0" w:line="276" w:lineRule="auto"/>
        <w:textAlignment w:val="baseline"/>
        <w:rPr>
          <w:rFonts w:cstheme="minorHAnsi"/>
          <w:lang w:val="el-GR" w:eastAsia="el-GR"/>
        </w:rPr>
      </w:pPr>
    </w:p>
    <w:p w14:paraId="329BC602" w14:textId="77777777" w:rsidR="0004400B" w:rsidRPr="00E85F1B" w:rsidRDefault="0004400B" w:rsidP="0004400B">
      <w:pPr>
        <w:overflowPunct w:val="0"/>
        <w:autoSpaceDE w:val="0"/>
        <w:autoSpaceDN w:val="0"/>
        <w:adjustRightInd w:val="0"/>
        <w:spacing w:after="0" w:line="276" w:lineRule="auto"/>
        <w:textAlignment w:val="baseline"/>
        <w:rPr>
          <w:rFonts w:cstheme="minorHAnsi"/>
          <w:lang w:val="el-GR" w:eastAsia="el-GR"/>
        </w:rPr>
      </w:pPr>
      <w:r w:rsidRPr="0004400B">
        <w:rPr>
          <w:rFonts w:cstheme="minorHAnsi"/>
          <w:lang w:val="el-GR" w:eastAsia="el-GR"/>
        </w:rPr>
        <w:t xml:space="preserve">Το σύνολο των ενδεικτικών υπηρεσιών που αναφέρονται στις προηγούμενες παραγράφους συνοδεύεται από ένα πλήθος ενεργειών, για τις οποίες καλείται ο Ανάδοχος να παρέχει συνεχή υποστήριξη προς την Αναθέτουσα Αρχή. </w:t>
      </w:r>
      <w:r w:rsidRPr="00E85F1B">
        <w:rPr>
          <w:rFonts w:cstheme="minorHAnsi"/>
          <w:lang w:val="el-GR" w:eastAsia="el-GR"/>
        </w:rPr>
        <w:t xml:space="preserve">Οι ενέργειες αυτές περιλαμβάνουν ενδεικτικά τα ακόλουθα: </w:t>
      </w:r>
    </w:p>
    <w:p w14:paraId="1D080F19" w14:textId="77777777" w:rsidR="0004400B" w:rsidRPr="0004400B" w:rsidRDefault="0004400B" w:rsidP="0004400B">
      <w:pPr>
        <w:numPr>
          <w:ilvl w:val="0"/>
          <w:numId w:val="39"/>
        </w:numPr>
        <w:overflowPunct w:val="0"/>
        <w:autoSpaceDE w:val="0"/>
        <w:autoSpaceDN w:val="0"/>
        <w:adjustRightInd w:val="0"/>
        <w:spacing w:before="120" w:after="0" w:line="276" w:lineRule="auto"/>
        <w:contextualSpacing/>
        <w:textAlignment w:val="baseline"/>
        <w:rPr>
          <w:rFonts w:cstheme="minorHAnsi"/>
          <w:lang w:val="el-GR" w:eastAsia="el-GR"/>
        </w:rPr>
      </w:pPr>
      <w:r w:rsidRPr="0004400B">
        <w:rPr>
          <w:rFonts w:cstheme="minorHAnsi"/>
          <w:lang w:val="el-GR" w:eastAsia="el-GR"/>
        </w:rPr>
        <w:t>Υποστήριξη σε ειδικότερα θέματα διαχείρισης, διακίνησης και αρχειοθέτησης φυσικού και ηλεκτρονικού αρχείου.</w:t>
      </w:r>
    </w:p>
    <w:p w14:paraId="5937F9CA" w14:textId="77777777" w:rsidR="0004400B" w:rsidRPr="00054B7C" w:rsidRDefault="0004400B" w:rsidP="0004400B">
      <w:pPr>
        <w:numPr>
          <w:ilvl w:val="0"/>
          <w:numId w:val="39"/>
        </w:numPr>
        <w:overflowPunct w:val="0"/>
        <w:autoSpaceDE w:val="0"/>
        <w:autoSpaceDN w:val="0"/>
        <w:adjustRightInd w:val="0"/>
        <w:spacing w:before="120" w:after="0" w:line="276" w:lineRule="auto"/>
        <w:contextualSpacing/>
        <w:textAlignment w:val="baseline"/>
        <w:rPr>
          <w:rFonts w:cstheme="minorHAnsi"/>
        </w:rPr>
      </w:pPr>
      <w:r w:rsidRPr="00054B7C">
        <w:rPr>
          <w:rFonts w:cstheme="minorHAnsi"/>
          <w:lang w:eastAsia="el-GR"/>
        </w:rPr>
        <w:t>Υποβολή έκτακτων αναφορών.</w:t>
      </w:r>
    </w:p>
    <w:p w14:paraId="53768DB4" w14:textId="77777777" w:rsidR="00E85F1B" w:rsidRPr="00F5475A" w:rsidRDefault="00E85F1B" w:rsidP="00E85F1B">
      <w:pPr>
        <w:pStyle w:val="aff"/>
        <w:suppressAutoHyphens w:val="0"/>
        <w:spacing w:before="60" w:after="0" w:line="312" w:lineRule="auto"/>
        <w:rPr>
          <w:lang w:val="el-GR"/>
        </w:rPr>
      </w:pPr>
    </w:p>
    <w:p w14:paraId="06270BA2" w14:textId="77777777" w:rsidR="00907FAD" w:rsidRDefault="00907FAD" w:rsidP="0004400B">
      <w:pPr>
        <w:rPr>
          <w:b/>
          <w:bCs/>
          <w:color w:val="000000" w:themeColor="text1"/>
          <w:u w:val="single"/>
          <w:lang w:val="el-GR"/>
        </w:rPr>
      </w:pPr>
    </w:p>
    <w:p w14:paraId="22F60624" w14:textId="77777777" w:rsidR="0021584B" w:rsidRDefault="0004400B" w:rsidP="00907FAD">
      <w:pPr>
        <w:suppressAutoHyphens w:val="0"/>
        <w:rPr>
          <w:b/>
          <w:bCs/>
          <w:color w:val="000000" w:themeColor="text1"/>
          <w:u w:val="single"/>
          <w:lang w:val="el-GR"/>
        </w:rPr>
      </w:pPr>
      <w:r>
        <w:rPr>
          <w:b/>
          <w:bCs/>
          <w:color w:val="000000" w:themeColor="text1"/>
          <w:u w:val="single"/>
          <w:lang w:val="el-GR"/>
        </w:rPr>
        <w:t>Παραδοτέα</w:t>
      </w:r>
    </w:p>
    <w:p w14:paraId="53566712" w14:textId="77777777" w:rsidR="00332735" w:rsidRPr="00772596" w:rsidRDefault="00332735" w:rsidP="00332735">
      <w:pPr>
        <w:pStyle w:val="aff"/>
        <w:numPr>
          <w:ilvl w:val="0"/>
          <w:numId w:val="44"/>
        </w:numPr>
        <w:suppressAutoHyphens w:val="0"/>
        <w:rPr>
          <w:bCs/>
          <w:color w:val="000000" w:themeColor="text1"/>
          <w:lang w:val="el-GR"/>
        </w:rPr>
      </w:pPr>
      <w:r w:rsidRPr="00772596">
        <w:rPr>
          <w:bCs/>
          <w:color w:val="000000" w:themeColor="text1"/>
          <w:lang w:val="el-GR"/>
        </w:rPr>
        <w:t>Π1. Πλάνο Εφαρμογής</w:t>
      </w:r>
    </w:p>
    <w:p w14:paraId="34BD0F22" w14:textId="77777777" w:rsidR="0004400B" w:rsidRPr="00332735" w:rsidRDefault="0004400B" w:rsidP="00332735">
      <w:pPr>
        <w:pStyle w:val="aff"/>
        <w:numPr>
          <w:ilvl w:val="0"/>
          <w:numId w:val="44"/>
        </w:numPr>
        <w:suppressAutoHyphens w:val="0"/>
        <w:rPr>
          <w:bCs/>
          <w:color w:val="000000" w:themeColor="text1"/>
          <w:lang w:val="el-GR"/>
        </w:rPr>
      </w:pPr>
      <w:r w:rsidRPr="00332735">
        <w:rPr>
          <w:bCs/>
          <w:color w:val="000000" w:themeColor="text1"/>
          <w:lang w:val="el-GR"/>
        </w:rPr>
        <w:t>Π</w:t>
      </w:r>
      <w:r w:rsidR="00332735" w:rsidRPr="00332735">
        <w:rPr>
          <w:bCs/>
          <w:color w:val="000000" w:themeColor="text1"/>
          <w:lang w:val="el-GR"/>
        </w:rPr>
        <w:t>2</w:t>
      </w:r>
      <w:r w:rsidRPr="00332735">
        <w:rPr>
          <w:bCs/>
          <w:color w:val="000000" w:themeColor="text1"/>
          <w:lang w:val="el-GR"/>
        </w:rPr>
        <w:t xml:space="preserve">.χ </w:t>
      </w:r>
      <w:r w:rsidR="00A1703A" w:rsidRPr="00332735">
        <w:rPr>
          <w:bCs/>
          <w:color w:val="000000" w:themeColor="text1"/>
          <w:lang w:val="el-GR"/>
        </w:rPr>
        <w:t xml:space="preserve">(χ = 1 έως και 4) </w:t>
      </w:r>
      <w:r w:rsidR="00811DED" w:rsidRPr="00332735">
        <w:rPr>
          <w:bCs/>
          <w:color w:val="000000" w:themeColor="text1"/>
          <w:lang w:val="el-GR"/>
        </w:rPr>
        <w:t>Τριμ</w:t>
      </w:r>
      <w:r w:rsidRPr="00332735">
        <w:rPr>
          <w:bCs/>
          <w:color w:val="000000" w:themeColor="text1"/>
          <w:lang w:val="el-GR"/>
        </w:rPr>
        <w:t>ηνιαίες Αναφορές πορείας υλοποίησης της δράσης και υπηρεσιών υποστήριξης</w:t>
      </w:r>
      <w:r w:rsidR="002419C3" w:rsidRPr="00332735">
        <w:rPr>
          <w:bCs/>
          <w:color w:val="000000" w:themeColor="text1"/>
          <w:lang w:val="el-GR"/>
        </w:rPr>
        <w:t>.</w:t>
      </w:r>
    </w:p>
    <w:p w14:paraId="53FA4CEA" w14:textId="77777777" w:rsidR="00244E0C" w:rsidRDefault="00244E0C" w:rsidP="00907FAD">
      <w:pPr>
        <w:suppressAutoHyphens w:val="0"/>
        <w:rPr>
          <w:b/>
          <w:bCs/>
          <w:color w:val="000000" w:themeColor="text1"/>
          <w:u w:val="single"/>
          <w:lang w:val="el-GR"/>
        </w:rPr>
      </w:pPr>
    </w:p>
    <w:p w14:paraId="44658460" w14:textId="77777777" w:rsidR="008338F0" w:rsidRPr="00EF2204" w:rsidRDefault="003355E7">
      <w:pPr>
        <w:pStyle w:val="3"/>
        <w:numPr>
          <w:ilvl w:val="0"/>
          <w:numId w:val="22"/>
        </w:numPr>
        <w:rPr>
          <w:lang w:val="el-GR"/>
        </w:rPr>
      </w:pPr>
      <w:bookmarkStart w:id="450" w:name="_Toc97194366"/>
      <w:bookmarkStart w:id="451" w:name="_Toc97194477"/>
      <w:bookmarkStart w:id="452" w:name="_Ref122694864"/>
      <w:bookmarkStart w:id="453" w:name="_Toc147842281"/>
      <w:r w:rsidRPr="00EF2204">
        <w:rPr>
          <w:lang w:val="el-GR"/>
        </w:rPr>
        <w:t xml:space="preserve">Μεθοδολογία </w:t>
      </w:r>
      <w:r w:rsidR="00025B9C">
        <w:rPr>
          <w:lang w:val="el-GR"/>
        </w:rPr>
        <w:t>Υ</w:t>
      </w:r>
      <w:r w:rsidRPr="00EF2204">
        <w:rPr>
          <w:lang w:val="el-GR"/>
        </w:rPr>
        <w:t>λοποίησης</w:t>
      </w:r>
      <w:bookmarkEnd w:id="450"/>
      <w:bookmarkEnd w:id="451"/>
      <w:bookmarkEnd w:id="452"/>
      <w:bookmarkEnd w:id="453"/>
    </w:p>
    <w:p w14:paraId="059428C7" w14:textId="77777777" w:rsidR="00E13273" w:rsidRPr="00155B45" w:rsidRDefault="00E13273" w:rsidP="00E13273">
      <w:pPr>
        <w:spacing w:line="252" w:lineRule="auto"/>
        <w:rPr>
          <w:lang w:val="el-GR"/>
        </w:rPr>
      </w:pPr>
      <w:bookmarkStart w:id="454" w:name="_Toc97195407"/>
      <w:bookmarkStart w:id="455" w:name="_Toc97195576"/>
      <w:bookmarkEnd w:id="454"/>
      <w:bookmarkEnd w:id="455"/>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1FECFBDD" w14:textId="77777777" w:rsidR="00E13273" w:rsidRPr="00155B45" w:rsidRDefault="00E13273" w:rsidP="00E13273">
      <w:pPr>
        <w:spacing w:line="252" w:lineRule="auto"/>
        <w:rPr>
          <w:lang w:val="el-GR"/>
        </w:rPr>
      </w:pPr>
      <w:r w:rsidRPr="00155B45">
        <w:rPr>
          <w:lang w:val="el-GR"/>
        </w:rPr>
        <w:t xml:space="preserve">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w:t>
      </w:r>
      <w:r w:rsidRPr="00155B45">
        <w:rPr>
          <w:lang w:val="el-GR"/>
        </w:rPr>
        <w:lastRenderedPageBreak/>
        <w:t>φορείς, τον τρόπο πρόσβασης σε σχετικές με το έργο σύγχρονες πηγές πληροφοριών και έργων, κλπ.</w:t>
      </w:r>
    </w:p>
    <w:p w14:paraId="61870F25"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155CF1AF" w14:textId="77777777" w:rsidR="00E13273" w:rsidRPr="00155B45" w:rsidRDefault="00E13273">
      <w:pPr>
        <w:numPr>
          <w:ilvl w:val="0"/>
          <w:numId w:val="29"/>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29B087FD" w14:textId="77777777" w:rsidR="00E13273" w:rsidRPr="00155B45" w:rsidRDefault="00E13273">
      <w:pPr>
        <w:numPr>
          <w:ilvl w:val="0"/>
          <w:numId w:val="29"/>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45DBE56" w14:textId="77777777" w:rsidR="00E13273" w:rsidRPr="00155B45" w:rsidRDefault="00E13273">
      <w:pPr>
        <w:numPr>
          <w:ilvl w:val="0"/>
          <w:numId w:val="29"/>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4B5BE9BE" w14:textId="77777777" w:rsidR="00025B9C" w:rsidRPr="00025B9C" w:rsidRDefault="00025B9C" w:rsidP="00045DCF">
      <w:pPr>
        <w:rPr>
          <w:lang w:val="el-GR"/>
        </w:rPr>
      </w:pPr>
    </w:p>
    <w:p w14:paraId="20230BA5" w14:textId="77777777" w:rsidR="00025B9C" w:rsidRDefault="00025B9C">
      <w:pPr>
        <w:pStyle w:val="4"/>
        <w:numPr>
          <w:ilvl w:val="1"/>
          <w:numId w:val="22"/>
        </w:numPr>
        <w:ind w:hanging="306"/>
        <w:rPr>
          <w:rFonts w:cs="Tahoma"/>
          <w:szCs w:val="22"/>
          <w:lang w:val="el-GR"/>
        </w:rPr>
      </w:pPr>
      <w:bookmarkStart w:id="456" w:name="_Toc97194367"/>
      <w:bookmarkStart w:id="457" w:name="_Ref122695066"/>
      <w:bookmarkStart w:id="458" w:name="_Toc147842282"/>
      <w:r w:rsidRPr="00EF2204">
        <w:rPr>
          <w:rFonts w:cs="Tahoma"/>
          <w:szCs w:val="22"/>
          <w:lang w:val="el-GR"/>
        </w:rPr>
        <w:t>Χρονοδιάγραμμα</w:t>
      </w:r>
      <w:bookmarkEnd w:id="456"/>
      <w:bookmarkEnd w:id="457"/>
      <w:bookmarkEnd w:id="458"/>
    </w:p>
    <w:p w14:paraId="7B8288D0" w14:textId="77777777" w:rsidR="00F82A8D" w:rsidRPr="00C71EEC" w:rsidRDefault="00F82A8D" w:rsidP="00F82A8D">
      <w:pPr>
        <w:suppressAutoHyphens w:val="0"/>
        <w:autoSpaceDE w:val="0"/>
        <w:spacing w:after="60"/>
        <w:rPr>
          <w:rFonts w:eastAsia="SimSun"/>
          <w:lang w:val="el-GR"/>
        </w:rPr>
      </w:pPr>
      <w:bookmarkStart w:id="459"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sidR="00811DED">
        <w:rPr>
          <w:rFonts w:eastAsia="SimSun"/>
          <w:b/>
          <w:bCs/>
          <w:lang w:val="el-GR"/>
        </w:rPr>
        <w:t>δ</w:t>
      </w:r>
      <w:r w:rsidR="00811DED" w:rsidRPr="00811DED">
        <w:rPr>
          <w:rFonts w:eastAsia="SimSun"/>
          <w:b/>
          <w:bCs/>
          <w:lang w:val="el-GR"/>
        </w:rPr>
        <w:t xml:space="preserve">εκατρείς (13) μήνες </w:t>
      </w:r>
      <w:r w:rsidRPr="00E13273">
        <w:rPr>
          <w:rFonts w:eastAsia="SimSun"/>
          <w:lang w:val="el-GR"/>
        </w:rPr>
        <w:t>και νοείται το χρονικό διάστημα από την ημερομηνία υπογραφής της σύμβασης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59C78587" w14:textId="77777777"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565A7085" w14:textId="77777777" w:rsidR="00133814" w:rsidRDefault="00133814" w:rsidP="00F82A8D">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3695"/>
        <w:gridCol w:w="1415"/>
        <w:gridCol w:w="1663"/>
        <w:gridCol w:w="1238"/>
        <w:gridCol w:w="1843"/>
      </w:tblGrid>
      <w:tr w:rsidR="00473E78" w:rsidRPr="00623BDD" w14:paraId="78B321CA" w14:textId="77777777" w:rsidTr="00C4724C">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669B8E68" w14:textId="77777777" w:rsidR="00473E78" w:rsidRPr="00623BDD" w:rsidRDefault="00473E78" w:rsidP="00C4724C">
            <w:pPr>
              <w:suppressAutoHyphens w:val="0"/>
              <w:autoSpaceDE w:val="0"/>
              <w:spacing w:after="60"/>
              <w:jc w:val="center"/>
              <w:rPr>
                <w:rFonts w:eastAsia="SimSun"/>
                <w:b/>
                <w:bCs/>
                <w:sz w:val="20"/>
                <w:szCs w:val="20"/>
                <w:lang w:val="el-GR"/>
              </w:rPr>
            </w:pPr>
            <w:r w:rsidRPr="00623BDD">
              <w:rPr>
                <w:rFonts w:eastAsia="SimSun"/>
                <w:b/>
                <w:bCs/>
                <w:sz w:val="20"/>
                <w:szCs w:val="20"/>
                <w:lang w:val="el-GR"/>
              </w:rPr>
              <w:t>ΧΡΟΝΟΔΙΑΓΡΑΜΜΑ ΕΡΓΟΥ</w:t>
            </w:r>
          </w:p>
        </w:tc>
      </w:tr>
      <w:tr w:rsidR="00473E78" w:rsidRPr="00623BDD" w14:paraId="5D398D75" w14:textId="77777777" w:rsidTr="00C4724C">
        <w:trPr>
          <w:trHeight w:val="765"/>
          <w:jc w:val="center"/>
        </w:trPr>
        <w:tc>
          <w:tcPr>
            <w:tcW w:w="1875" w:type="pct"/>
            <w:tcBorders>
              <w:top w:val="nil"/>
              <w:left w:val="single" w:sz="4" w:space="0" w:color="auto"/>
              <w:bottom w:val="single" w:sz="4" w:space="0" w:color="auto"/>
              <w:right w:val="single" w:sz="4" w:space="0" w:color="auto"/>
            </w:tcBorders>
            <w:shd w:val="clear" w:color="000000" w:fill="E2EFDA"/>
            <w:vAlign w:val="center"/>
            <w:hideMark/>
          </w:tcPr>
          <w:p w14:paraId="0B2445D0" w14:textId="77777777" w:rsidR="00473E78" w:rsidRPr="00623BDD" w:rsidRDefault="00473E78" w:rsidP="00C4724C">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Τίτλος Παραδοτέου </w:t>
            </w:r>
          </w:p>
        </w:tc>
        <w:tc>
          <w:tcPr>
            <w:tcW w:w="718" w:type="pct"/>
            <w:tcBorders>
              <w:top w:val="nil"/>
              <w:left w:val="nil"/>
              <w:bottom w:val="single" w:sz="4" w:space="0" w:color="auto"/>
              <w:right w:val="single" w:sz="4" w:space="0" w:color="auto"/>
            </w:tcBorders>
            <w:shd w:val="clear" w:color="000000" w:fill="E2EFDA"/>
            <w:vAlign w:val="center"/>
            <w:hideMark/>
          </w:tcPr>
          <w:p w14:paraId="0996E0C2" w14:textId="77777777" w:rsidR="00473E78" w:rsidRPr="00623BDD" w:rsidRDefault="00473E78" w:rsidP="00C4724C">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Διάρκεια υλοποίησης </w:t>
            </w:r>
          </w:p>
        </w:tc>
        <w:tc>
          <w:tcPr>
            <w:tcW w:w="844" w:type="pct"/>
            <w:tcBorders>
              <w:top w:val="nil"/>
              <w:left w:val="nil"/>
              <w:bottom w:val="single" w:sz="4" w:space="0" w:color="auto"/>
              <w:right w:val="single" w:sz="4" w:space="0" w:color="auto"/>
            </w:tcBorders>
            <w:shd w:val="clear" w:color="000000" w:fill="E2EFDA"/>
            <w:vAlign w:val="center"/>
            <w:hideMark/>
          </w:tcPr>
          <w:p w14:paraId="7C391BAF" w14:textId="77777777" w:rsidR="00473E78" w:rsidRPr="00623BDD" w:rsidRDefault="00473E78" w:rsidP="00C4724C">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Διάρκεια Ελέγχου Παραδοτέων </w:t>
            </w:r>
          </w:p>
        </w:tc>
        <w:tc>
          <w:tcPr>
            <w:tcW w:w="628" w:type="pct"/>
            <w:tcBorders>
              <w:top w:val="nil"/>
              <w:left w:val="nil"/>
              <w:bottom w:val="single" w:sz="4" w:space="0" w:color="auto"/>
              <w:right w:val="single" w:sz="4" w:space="0" w:color="auto"/>
            </w:tcBorders>
            <w:shd w:val="clear" w:color="000000" w:fill="E2EFDA"/>
            <w:vAlign w:val="center"/>
            <w:hideMark/>
          </w:tcPr>
          <w:p w14:paraId="35E80508" w14:textId="77777777" w:rsidR="00473E78" w:rsidRPr="00623BDD" w:rsidRDefault="00473E78" w:rsidP="00C4724C">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Διάρκεια Σύμβασης </w:t>
            </w:r>
          </w:p>
        </w:tc>
        <w:tc>
          <w:tcPr>
            <w:tcW w:w="935" w:type="pct"/>
            <w:tcBorders>
              <w:top w:val="nil"/>
              <w:left w:val="nil"/>
              <w:bottom w:val="single" w:sz="4" w:space="0" w:color="auto"/>
              <w:right w:val="single" w:sz="4" w:space="0" w:color="auto"/>
            </w:tcBorders>
            <w:shd w:val="clear" w:color="000000" w:fill="E2EFDA"/>
            <w:vAlign w:val="center"/>
            <w:hideMark/>
          </w:tcPr>
          <w:p w14:paraId="2115D282" w14:textId="77777777" w:rsidR="00473E78" w:rsidRPr="00623BDD" w:rsidRDefault="00473E78" w:rsidP="00C4724C">
            <w:pPr>
              <w:suppressAutoHyphens w:val="0"/>
              <w:autoSpaceDE w:val="0"/>
              <w:spacing w:after="60"/>
              <w:jc w:val="center"/>
              <w:rPr>
                <w:rFonts w:eastAsia="SimSun"/>
                <w:b/>
                <w:bCs/>
                <w:sz w:val="20"/>
                <w:szCs w:val="20"/>
                <w:lang w:val="el-GR"/>
              </w:rPr>
            </w:pPr>
            <w:r w:rsidRPr="00623BDD">
              <w:rPr>
                <w:rFonts w:eastAsia="SimSun"/>
                <w:b/>
                <w:bCs/>
                <w:sz w:val="20"/>
                <w:szCs w:val="20"/>
                <w:lang w:val="el-GR"/>
              </w:rPr>
              <w:t>Προϋπόθεση έναρξης</w:t>
            </w:r>
          </w:p>
        </w:tc>
      </w:tr>
      <w:tr w:rsidR="00473E78" w:rsidRPr="00623BDD" w14:paraId="4B79FC9C" w14:textId="77777777" w:rsidTr="00C4724C">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03F49F3E" w14:textId="77777777" w:rsidR="00473E78" w:rsidRPr="00623BDD" w:rsidRDefault="00473E78" w:rsidP="00C4724C">
            <w:pPr>
              <w:suppressAutoHyphens w:val="0"/>
              <w:autoSpaceDE w:val="0"/>
              <w:spacing w:after="60"/>
              <w:jc w:val="left"/>
              <w:rPr>
                <w:color w:val="000000" w:themeColor="text1"/>
                <w:sz w:val="20"/>
                <w:szCs w:val="20"/>
                <w:lang w:val="el-GR"/>
              </w:rPr>
            </w:pPr>
            <w:r>
              <w:rPr>
                <w:color w:val="000000" w:themeColor="text1"/>
                <w:sz w:val="20"/>
                <w:szCs w:val="20"/>
                <w:lang w:val="el-GR"/>
              </w:rPr>
              <w:t xml:space="preserve">Π1 </w:t>
            </w:r>
            <w:r w:rsidRPr="00623BDD">
              <w:rPr>
                <w:color w:val="000000" w:themeColor="text1"/>
                <w:sz w:val="20"/>
                <w:szCs w:val="20"/>
                <w:lang w:val="el-GR"/>
              </w:rPr>
              <w:t>Πλάνο Εφαρμογής</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5A8DC9EA" w14:textId="77777777" w:rsidR="00473E78" w:rsidRPr="00623BDD" w:rsidRDefault="00473E78" w:rsidP="00C4724C">
            <w:pPr>
              <w:suppressAutoHyphens w:val="0"/>
              <w:autoSpaceDE w:val="0"/>
              <w:spacing w:after="60"/>
              <w:jc w:val="center"/>
              <w:rPr>
                <w:rFonts w:eastAsia="SimSun"/>
                <w:b/>
                <w:sz w:val="20"/>
                <w:szCs w:val="20"/>
                <w:lang w:val="el-GR"/>
              </w:rPr>
            </w:pPr>
            <w:r>
              <w:rPr>
                <w:rFonts w:eastAsia="SimSun"/>
                <w:b/>
                <w:sz w:val="20"/>
                <w:szCs w:val="20"/>
                <w:lang w:val="en-US"/>
              </w:rPr>
              <w:t>1</w:t>
            </w:r>
            <w:r w:rsidRPr="00623BDD">
              <w:rPr>
                <w:rFonts w:eastAsia="SimSun"/>
                <w:b/>
                <w:sz w:val="20"/>
                <w:szCs w:val="20"/>
                <w:lang w:val="el-GR"/>
              </w:rPr>
              <w:t>5 ημέρες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0C87FF49" w14:textId="77777777" w:rsidR="00473E78" w:rsidRPr="00623BDD" w:rsidRDefault="00473E78" w:rsidP="00C4724C">
            <w:pPr>
              <w:suppressAutoHyphens w:val="0"/>
              <w:autoSpaceDE w:val="0"/>
              <w:spacing w:after="60"/>
              <w:jc w:val="center"/>
              <w:rPr>
                <w:rFonts w:eastAsia="SimSun"/>
                <w:b/>
                <w:sz w:val="20"/>
                <w:szCs w:val="20"/>
                <w:lang w:val="el-GR"/>
              </w:rPr>
            </w:pPr>
            <w:r w:rsidRPr="00623BDD">
              <w:rPr>
                <w:rFonts w:eastAsia="SimSun"/>
                <w:b/>
                <w:sz w:val="20"/>
                <w:szCs w:val="20"/>
                <w:lang w:val="el-GR"/>
              </w:rPr>
              <w:t>2 ημέρες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58594EDD" w14:textId="77777777" w:rsidR="00473E78" w:rsidRPr="00623BDD" w:rsidRDefault="00473E78" w:rsidP="00C4724C">
            <w:pPr>
              <w:suppressAutoHyphens w:val="0"/>
              <w:autoSpaceDE w:val="0"/>
              <w:spacing w:after="60"/>
              <w:jc w:val="center"/>
              <w:rPr>
                <w:rFonts w:eastAsia="SimSun"/>
                <w:b/>
                <w:sz w:val="20"/>
                <w:szCs w:val="20"/>
                <w:lang w:val="el-GR"/>
              </w:rPr>
            </w:pPr>
            <w:r>
              <w:rPr>
                <w:rFonts w:eastAsia="SimSun"/>
                <w:b/>
                <w:sz w:val="20"/>
                <w:szCs w:val="20"/>
                <w:lang w:val="en-US"/>
              </w:rPr>
              <w:t>1</w:t>
            </w:r>
            <w:r w:rsidRPr="00623BDD">
              <w:rPr>
                <w:rFonts w:eastAsia="SimSun"/>
                <w:b/>
                <w:sz w:val="20"/>
                <w:szCs w:val="20"/>
                <w:lang w:val="el-GR"/>
              </w:rPr>
              <w:t>7 ημέρες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753348BA" w14:textId="77777777" w:rsidR="00473E78" w:rsidRPr="00623BDD" w:rsidRDefault="00473E78" w:rsidP="00C4724C">
            <w:pPr>
              <w:suppressAutoHyphens w:val="0"/>
              <w:autoSpaceDE w:val="0"/>
              <w:spacing w:after="60"/>
              <w:jc w:val="center"/>
              <w:rPr>
                <w:color w:val="000000" w:themeColor="text1"/>
                <w:sz w:val="20"/>
                <w:szCs w:val="20"/>
                <w:lang w:val="el-GR"/>
              </w:rPr>
            </w:pPr>
          </w:p>
        </w:tc>
      </w:tr>
      <w:tr w:rsidR="00473E78" w:rsidRPr="00473E78" w14:paraId="70A55974" w14:textId="77777777" w:rsidTr="00C4724C">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21DCBC06" w14:textId="77777777" w:rsidR="00473E78" w:rsidRPr="00623BDD" w:rsidRDefault="00473E78" w:rsidP="00C4724C">
            <w:pPr>
              <w:suppressAutoHyphens w:val="0"/>
              <w:autoSpaceDE w:val="0"/>
              <w:spacing w:after="60"/>
              <w:jc w:val="left"/>
              <w:rPr>
                <w:color w:val="000000" w:themeColor="text1"/>
                <w:sz w:val="20"/>
                <w:szCs w:val="20"/>
                <w:lang w:val="el-GR"/>
              </w:rPr>
            </w:pPr>
            <w:r>
              <w:rPr>
                <w:color w:val="000000" w:themeColor="text1"/>
                <w:sz w:val="20"/>
                <w:szCs w:val="20"/>
                <w:lang w:val="el-GR"/>
              </w:rPr>
              <w:t xml:space="preserve">Π2.χ </w:t>
            </w:r>
            <w:r w:rsidRPr="00FF489C">
              <w:rPr>
                <w:color w:val="000000" w:themeColor="text1"/>
                <w:sz w:val="20"/>
                <w:szCs w:val="20"/>
                <w:lang w:val="el-GR"/>
              </w:rPr>
              <w:t>Τριμ</w:t>
            </w:r>
            <w:r w:rsidRPr="00623BDD">
              <w:rPr>
                <w:color w:val="000000" w:themeColor="text1"/>
                <w:sz w:val="20"/>
                <w:szCs w:val="20"/>
                <w:lang w:val="el-GR"/>
              </w:rPr>
              <w:t xml:space="preserve">ηνιαίες Αναφορές </w:t>
            </w:r>
            <w:r w:rsidRPr="00290457">
              <w:rPr>
                <w:color w:val="000000" w:themeColor="text1"/>
                <w:sz w:val="20"/>
                <w:szCs w:val="20"/>
                <w:lang w:val="el-GR"/>
              </w:rPr>
              <w:t>πορείας υλοποίησης της δράσης και υπηρεσιών υποστήριξης</w:t>
            </w:r>
            <w:r w:rsidRPr="00623BDD">
              <w:rPr>
                <w:color w:val="000000" w:themeColor="text1"/>
                <w:sz w:val="20"/>
                <w:szCs w:val="20"/>
                <w:lang w:val="el-GR"/>
              </w:rPr>
              <w:t xml:space="preserve"> </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2C25F35E" w14:textId="77777777" w:rsidR="00473E78" w:rsidRPr="00623BDD" w:rsidRDefault="00473E78" w:rsidP="00C4724C">
            <w:pPr>
              <w:suppressAutoHyphens w:val="0"/>
              <w:autoSpaceDE w:val="0"/>
              <w:spacing w:after="60"/>
              <w:jc w:val="center"/>
              <w:rPr>
                <w:rFonts w:eastAsia="SimSun"/>
                <w:b/>
                <w:sz w:val="20"/>
                <w:szCs w:val="20"/>
                <w:lang w:val="el-GR"/>
              </w:rPr>
            </w:pPr>
            <w:r w:rsidRPr="00FF489C">
              <w:rPr>
                <w:rFonts w:eastAsia="SimSun"/>
                <w:b/>
                <w:sz w:val="20"/>
                <w:szCs w:val="20"/>
                <w:lang w:val="el-GR"/>
              </w:rPr>
              <w:t>12</w:t>
            </w:r>
            <w:r w:rsidRPr="00623BDD">
              <w:rPr>
                <w:rFonts w:eastAsia="SimSun"/>
                <w:b/>
                <w:sz w:val="20"/>
                <w:szCs w:val="20"/>
                <w:lang w:val="el-GR"/>
              </w:rPr>
              <w:t xml:space="preserve"> μήνες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46F63809" w14:textId="77777777" w:rsidR="00473E78" w:rsidRPr="00623BDD" w:rsidRDefault="00473E78" w:rsidP="00C4724C">
            <w:pPr>
              <w:suppressAutoHyphens w:val="0"/>
              <w:autoSpaceDE w:val="0"/>
              <w:spacing w:after="60"/>
              <w:jc w:val="center"/>
              <w:rPr>
                <w:rFonts w:eastAsia="SimSun"/>
                <w:b/>
                <w:sz w:val="20"/>
                <w:szCs w:val="20"/>
                <w:lang w:val="el-GR"/>
              </w:rPr>
            </w:pPr>
            <w:r w:rsidRPr="00623BDD">
              <w:rPr>
                <w:rFonts w:eastAsia="SimSun"/>
                <w:b/>
                <w:sz w:val="20"/>
                <w:szCs w:val="20"/>
                <w:lang w:val="el-GR"/>
              </w:rPr>
              <w:t>1 μήνας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6ED097C5" w14:textId="77777777" w:rsidR="00473E78" w:rsidRPr="00623BDD" w:rsidRDefault="00473E78" w:rsidP="00C4724C">
            <w:pPr>
              <w:suppressAutoHyphens w:val="0"/>
              <w:autoSpaceDE w:val="0"/>
              <w:spacing w:after="60"/>
              <w:jc w:val="center"/>
              <w:rPr>
                <w:rFonts w:eastAsia="SimSun"/>
                <w:b/>
                <w:sz w:val="20"/>
                <w:szCs w:val="20"/>
                <w:lang w:val="el-GR"/>
              </w:rPr>
            </w:pPr>
            <w:r w:rsidRPr="00FF489C">
              <w:rPr>
                <w:rFonts w:eastAsia="SimSun"/>
                <w:b/>
                <w:sz w:val="20"/>
                <w:szCs w:val="20"/>
                <w:lang w:val="el-GR"/>
              </w:rPr>
              <w:t>13</w:t>
            </w:r>
            <w:r w:rsidRPr="00623BDD">
              <w:rPr>
                <w:rFonts w:eastAsia="SimSun"/>
                <w:b/>
                <w:sz w:val="20"/>
                <w:szCs w:val="20"/>
                <w:lang w:val="el-GR"/>
              </w:rPr>
              <w:t xml:space="preserve"> μήνες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535B4CFD" w14:textId="77777777" w:rsidR="00473E78" w:rsidRPr="00F5475A" w:rsidRDefault="00473E78" w:rsidP="00C4724C">
            <w:pPr>
              <w:suppressAutoHyphens w:val="0"/>
              <w:autoSpaceDE w:val="0"/>
              <w:spacing w:after="60"/>
              <w:jc w:val="center"/>
              <w:rPr>
                <w:rFonts w:eastAsia="SimSun"/>
                <w:sz w:val="20"/>
                <w:szCs w:val="20"/>
                <w:lang w:val="el-GR"/>
              </w:rPr>
            </w:pPr>
            <w:r>
              <w:rPr>
                <w:color w:val="000000" w:themeColor="text1"/>
                <w:sz w:val="20"/>
                <w:szCs w:val="20"/>
                <w:lang w:val="el-GR"/>
              </w:rPr>
              <w:t>Υπογραφή της σύμβασης</w:t>
            </w:r>
          </w:p>
        </w:tc>
      </w:tr>
      <w:bookmarkEnd w:id="459"/>
    </w:tbl>
    <w:p w14:paraId="1265A54A" w14:textId="77777777" w:rsidR="00EA7E9C" w:rsidRPr="00EA7E9C" w:rsidRDefault="00EA7E9C" w:rsidP="00EA7E9C">
      <w:pPr>
        <w:rPr>
          <w:rFonts w:eastAsia="SimSun"/>
          <w:lang w:val="el-GR"/>
        </w:rPr>
      </w:pPr>
    </w:p>
    <w:p w14:paraId="6082BBF5" w14:textId="77777777" w:rsidR="00025B9C" w:rsidRPr="00843444" w:rsidRDefault="00025B9C">
      <w:pPr>
        <w:pStyle w:val="4"/>
        <w:numPr>
          <w:ilvl w:val="1"/>
          <w:numId w:val="22"/>
        </w:numPr>
        <w:ind w:hanging="306"/>
        <w:rPr>
          <w:rFonts w:cs="Tahoma"/>
          <w:szCs w:val="22"/>
          <w:lang w:val="el-GR"/>
        </w:rPr>
      </w:pPr>
      <w:bookmarkStart w:id="460" w:name="_Ref122695067"/>
      <w:bookmarkStart w:id="461" w:name="_Toc147842283"/>
      <w:bookmarkStart w:id="462" w:name="_Hlk61973828"/>
      <w:r w:rsidRPr="00843444">
        <w:rPr>
          <w:rFonts w:cs="Tahoma"/>
          <w:szCs w:val="22"/>
          <w:lang w:val="el-GR"/>
        </w:rPr>
        <w:t>Χρόνος Υποβολής και Διαδικασία Οριστικοποίησης Παραδοτέων</w:t>
      </w:r>
      <w:bookmarkEnd w:id="460"/>
      <w:bookmarkEnd w:id="461"/>
    </w:p>
    <w:bookmarkEnd w:id="462"/>
    <w:p w14:paraId="12718910" w14:textId="77777777" w:rsidR="005D3E33" w:rsidRDefault="005D3E33" w:rsidP="00EF2204">
      <w:pPr>
        <w:rPr>
          <w:rFonts w:eastAsia="SimSun"/>
          <w:lang w:val="el-GR"/>
        </w:rPr>
      </w:pPr>
    </w:p>
    <w:tbl>
      <w:tblPr>
        <w:tblStyle w:val="aff0"/>
        <w:tblW w:w="5000" w:type="pct"/>
        <w:jc w:val="center"/>
        <w:tblLayout w:type="fixed"/>
        <w:tblLook w:val="04A0" w:firstRow="1" w:lastRow="0" w:firstColumn="1" w:lastColumn="0" w:noHBand="0" w:noVBand="1"/>
      </w:tblPr>
      <w:tblGrid>
        <w:gridCol w:w="644"/>
        <w:gridCol w:w="1671"/>
        <w:gridCol w:w="3999"/>
        <w:gridCol w:w="1853"/>
        <w:gridCol w:w="1687"/>
      </w:tblGrid>
      <w:tr w:rsidR="00473E78" w:rsidRPr="00892E1A" w14:paraId="209D74CF" w14:textId="77777777" w:rsidTr="00C4724C">
        <w:trPr>
          <w:trHeight w:val="336"/>
          <w:tblHeader/>
          <w:jc w:val="center"/>
        </w:trPr>
        <w:tc>
          <w:tcPr>
            <w:tcW w:w="327" w:type="pct"/>
            <w:shd w:val="clear" w:color="auto" w:fill="FBE4D5"/>
            <w:vAlign w:val="center"/>
            <w:hideMark/>
          </w:tcPr>
          <w:p w14:paraId="28A3E33C" w14:textId="77777777" w:rsidR="00473E78" w:rsidRPr="00EF2204" w:rsidRDefault="00473E78" w:rsidP="00C4724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848" w:type="pct"/>
            <w:shd w:val="clear" w:color="auto" w:fill="FBE4D5"/>
            <w:vAlign w:val="center"/>
            <w:hideMark/>
          </w:tcPr>
          <w:p w14:paraId="32514605" w14:textId="77777777" w:rsidR="00473E78" w:rsidRPr="00EF2204" w:rsidRDefault="00473E78" w:rsidP="00C4724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029" w:type="pct"/>
            <w:shd w:val="clear" w:color="auto" w:fill="FBE4D5"/>
            <w:vAlign w:val="center"/>
            <w:hideMark/>
          </w:tcPr>
          <w:p w14:paraId="72F803C2" w14:textId="77777777" w:rsidR="00473E78" w:rsidRPr="00EF2204" w:rsidRDefault="00473E78" w:rsidP="00C4724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40" w:type="pct"/>
            <w:shd w:val="clear" w:color="auto" w:fill="FBE4D5"/>
            <w:vAlign w:val="center"/>
            <w:hideMark/>
          </w:tcPr>
          <w:p w14:paraId="2FB5106E" w14:textId="77777777" w:rsidR="00473E78" w:rsidRPr="00EF2204" w:rsidRDefault="00473E78" w:rsidP="00C4724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5044159D" w14:textId="77777777" w:rsidR="00473E78" w:rsidRPr="00EF2204" w:rsidRDefault="00473E78" w:rsidP="00C4724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56" w:type="pct"/>
            <w:shd w:val="clear" w:color="auto" w:fill="FBE4D5"/>
          </w:tcPr>
          <w:p w14:paraId="5EFE1714" w14:textId="77777777" w:rsidR="00473E78" w:rsidRPr="00EF2204" w:rsidRDefault="00473E78" w:rsidP="00C4724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4C83B72" w14:textId="77777777" w:rsidR="00473E78" w:rsidRPr="00EF2204" w:rsidRDefault="00473E78" w:rsidP="00C4724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473E78" w:rsidRPr="00843444" w14:paraId="32F0FB16" w14:textId="77777777" w:rsidTr="00C4724C">
        <w:trPr>
          <w:trHeight w:val="175"/>
          <w:jc w:val="center"/>
        </w:trPr>
        <w:tc>
          <w:tcPr>
            <w:tcW w:w="327" w:type="pct"/>
            <w:noWrap/>
            <w:hideMark/>
          </w:tcPr>
          <w:p w14:paraId="5396EE5B" w14:textId="77777777" w:rsidR="00473E78" w:rsidRPr="00843444" w:rsidRDefault="00473E78" w:rsidP="00C4724C">
            <w:pPr>
              <w:suppressAutoHyphens w:val="0"/>
              <w:spacing w:before="120" w:after="0"/>
              <w:jc w:val="center"/>
              <w:rPr>
                <w:color w:val="000000"/>
                <w:lang w:val="el-GR" w:eastAsia="el-GR"/>
              </w:rPr>
            </w:pPr>
            <w:r w:rsidRPr="00843444">
              <w:rPr>
                <w:color w:val="000000"/>
                <w:lang w:val="el-GR" w:eastAsia="el-GR"/>
              </w:rPr>
              <w:t>1</w:t>
            </w:r>
          </w:p>
        </w:tc>
        <w:tc>
          <w:tcPr>
            <w:tcW w:w="848" w:type="pct"/>
          </w:tcPr>
          <w:p w14:paraId="60430BFF" w14:textId="77777777" w:rsidR="00473E78" w:rsidRPr="00D4298A" w:rsidRDefault="00473E78" w:rsidP="00C4724C">
            <w:pPr>
              <w:suppressAutoHyphens w:val="0"/>
              <w:spacing w:before="120" w:after="0"/>
              <w:jc w:val="center"/>
              <w:rPr>
                <w:color w:val="000000"/>
                <w:lang w:val="el-GR" w:eastAsia="el-GR"/>
              </w:rPr>
            </w:pPr>
            <w:r>
              <w:rPr>
                <w:color w:val="000000"/>
                <w:lang w:val="el-GR" w:eastAsia="el-GR"/>
              </w:rPr>
              <w:t>Π1</w:t>
            </w:r>
          </w:p>
        </w:tc>
        <w:tc>
          <w:tcPr>
            <w:tcW w:w="2029" w:type="pct"/>
            <w:noWrap/>
            <w:vAlign w:val="center"/>
          </w:tcPr>
          <w:p w14:paraId="073027E8" w14:textId="77777777" w:rsidR="00473E78" w:rsidRPr="00843444" w:rsidRDefault="00473E78" w:rsidP="00C4724C">
            <w:pPr>
              <w:suppressAutoHyphens w:val="0"/>
              <w:spacing w:before="120" w:after="0"/>
              <w:jc w:val="left"/>
              <w:rPr>
                <w:color w:val="000000" w:themeColor="text1"/>
                <w:lang w:val="el-GR"/>
              </w:rPr>
            </w:pPr>
            <w:r>
              <w:rPr>
                <w:color w:val="000000" w:themeColor="text1"/>
                <w:lang w:val="el-GR"/>
              </w:rPr>
              <w:t>Πλάνο Εφαρμογής</w:t>
            </w:r>
          </w:p>
        </w:tc>
        <w:tc>
          <w:tcPr>
            <w:tcW w:w="940" w:type="pct"/>
            <w:noWrap/>
          </w:tcPr>
          <w:p w14:paraId="5D77A2D5" w14:textId="77777777" w:rsidR="00473E78" w:rsidRPr="00623BDD" w:rsidRDefault="00473E78" w:rsidP="00C4724C">
            <w:pPr>
              <w:suppressAutoHyphens w:val="0"/>
              <w:spacing w:before="120" w:after="0"/>
              <w:jc w:val="center"/>
              <w:rPr>
                <w:color w:val="000000"/>
                <w:lang w:val="el-GR" w:eastAsia="el-GR"/>
              </w:rPr>
            </w:pPr>
            <w:r>
              <w:rPr>
                <w:color w:val="000000"/>
                <w:lang w:val="el-GR" w:eastAsia="el-GR"/>
              </w:rPr>
              <w:t>1</w:t>
            </w:r>
            <w:r w:rsidRPr="00623BDD">
              <w:rPr>
                <w:color w:val="000000"/>
                <w:lang w:val="el-GR" w:eastAsia="el-GR"/>
              </w:rPr>
              <w:t>5 ημέρες</w:t>
            </w:r>
          </w:p>
        </w:tc>
        <w:tc>
          <w:tcPr>
            <w:tcW w:w="856" w:type="pct"/>
          </w:tcPr>
          <w:p w14:paraId="51AE9E05" w14:textId="77777777" w:rsidR="00473E78" w:rsidRPr="00623BDD" w:rsidRDefault="00473E78" w:rsidP="00C4724C">
            <w:pPr>
              <w:suppressAutoHyphens w:val="0"/>
              <w:spacing w:before="120" w:after="0"/>
              <w:jc w:val="center"/>
              <w:rPr>
                <w:color w:val="000000"/>
                <w:lang w:val="el-GR" w:eastAsia="el-GR"/>
              </w:rPr>
            </w:pPr>
            <w:r w:rsidRPr="00623BDD">
              <w:rPr>
                <w:color w:val="000000"/>
                <w:lang w:val="el-GR" w:eastAsia="el-GR"/>
              </w:rPr>
              <w:t>2 ημέρες</w:t>
            </w:r>
          </w:p>
        </w:tc>
      </w:tr>
      <w:tr w:rsidR="00473E78" w:rsidRPr="00843444" w14:paraId="55256250" w14:textId="77777777" w:rsidTr="00C4724C">
        <w:trPr>
          <w:trHeight w:val="175"/>
          <w:jc w:val="center"/>
        </w:trPr>
        <w:tc>
          <w:tcPr>
            <w:tcW w:w="327" w:type="pct"/>
            <w:noWrap/>
          </w:tcPr>
          <w:p w14:paraId="61DD4997" w14:textId="77777777" w:rsidR="00473E78" w:rsidRPr="00843444" w:rsidRDefault="00473E78" w:rsidP="00C4724C">
            <w:pPr>
              <w:suppressAutoHyphens w:val="0"/>
              <w:spacing w:before="120" w:after="0"/>
              <w:jc w:val="center"/>
              <w:rPr>
                <w:color w:val="000000"/>
                <w:lang w:val="el-GR" w:eastAsia="el-GR"/>
              </w:rPr>
            </w:pPr>
            <w:r>
              <w:rPr>
                <w:color w:val="000000"/>
                <w:lang w:val="el-GR" w:eastAsia="el-GR"/>
              </w:rPr>
              <w:t>2</w:t>
            </w:r>
          </w:p>
        </w:tc>
        <w:tc>
          <w:tcPr>
            <w:tcW w:w="848" w:type="pct"/>
          </w:tcPr>
          <w:p w14:paraId="015D1474" w14:textId="77777777" w:rsidR="00473E78" w:rsidRPr="00843444" w:rsidRDefault="00473E78" w:rsidP="00C4724C">
            <w:pPr>
              <w:suppressAutoHyphens w:val="0"/>
              <w:spacing w:before="120" w:after="0"/>
              <w:jc w:val="center"/>
              <w:rPr>
                <w:color w:val="000000"/>
                <w:lang w:val="el-GR" w:eastAsia="el-GR"/>
              </w:rPr>
            </w:pPr>
            <w:r w:rsidRPr="00843444">
              <w:rPr>
                <w:color w:val="000000"/>
                <w:lang w:val="el-GR" w:eastAsia="el-GR"/>
              </w:rPr>
              <w:t>Π</w:t>
            </w:r>
            <w:r>
              <w:rPr>
                <w:color w:val="000000"/>
                <w:lang w:val="el-GR" w:eastAsia="el-GR"/>
              </w:rPr>
              <w:t>2.1-Π2.4</w:t>
            </w:r>
          </w:p>
        </w:tc>
        <w:tc>
          <w:tcPr>
            <w:tcW w:w="2029" w:type="pct"/>
            <w:noWrap/>
            <w:vAlign w:val="center"/>
          </w:tcPr>
          <w:p w14:paraId="6AE65D83" w14:textId="77777777" w:rsidR="00473E78" w:rsidRPr="00E13273" w:rsidRDefault="00473E78" w:rsidP="00C4724C">
            <w:pPr>
              <w:suppressAutoHyphens w:val="0"/>
              <w:spacing w:before="120" w:after="0"/>
              <w:jc w:val="left"/>
              <w:rPr>
                <w:color w:val="000000" w:themeColor="text1"/>
                <w:lang w:val="el-GR"/>
              </w:rPr>
            </w:pPr>
            <w:r>
              <w:rPr>
                <w:color w:val="000000" w:themeColor="text1"/>
                <w:lang w:val="el-GR"/>
              </w:rPr>
              <w:t>Τριμ</w:t>
            </w:r>
            <w:r w:rsidRPr="00E13273">
              <w:rPr>
                <w:color w:val="000000" w:themeColor="text1"/>
                <w:lang w:val="el-GR"/>
              </w:rPr>
              <w:t xml:space="preserve">ηνιαίες Αναφορές </w:t>
            </w:r>
            <w:r w:rsidRPr="00473E78">
              <w:rPr>
                <w:color w:val="000000" w:themeColor="text1"/>
                <w:lang w:val="el-GR"/>
              </w:rPr>
              <w:t>πορείας υλοποίησης της δράσης και υπηρεσιών υποστήριξης</w:t>
            </w:r>
          </w:p>
        </w:tc>
        <w:tc>
          <w:tcPr>
            <w:tcW w:w="940" w:type="pct"/>
            <w:noWrap/>
          </w:tcPr>
          <w:p w14:paraId="229E4D59" w14:textId="77777777" w:rsidR="00473E78" w:rsidRPr="00623BDD" w:rsidRDefault="00473E78" w:rsidP="00C4724C">
            <w:pPr>
              <w:suppressAutoHyphens w:val="0"/>
              <w:spacing w:before="120" w:after="0"/>
              <w:jc w:val="center"/>
              <w:rPr>
                <w:color w:val="000000"/>
                <w:lang w:val="el-GR" w:eastAsia="el-GR"/>
              </w:rPr>
            </w:pPr>
            <w:r w:rsidRPr="00623BDD">
              <w:rPr>
                <w:color w:val="000000"/>
                <w:lang w:val="el-GR" w:eastAsia="el-GR"/>
              </w:rPr>
              <w:t>Μ1 Έως Μ</w:t>
            </w:r>
            <w:r w:rsidRPr="00FF489C">
              <w:rPr>
                <w:color w:val="000000"/>
                <w:lang w:val="el-GR" w:eastAsia="el-GR"/>
              </w:rPr>
              <w:t>4</w:t>
            </w:r>
            <w:r w:rsidRPr="00623BDD">
              <w:rPr>
                <w:color w:val="000000"/>
                <w:lang w:val="el-GR" w:eastAsia="el-GR"/>
              </w:rPr>
              <w:t>, (</w:t>
            </w:r>
            <w:r w:rsidRPr="00FF489C">
              <w:rPr>
                <w:color w:val="000000"/>
                <w:lang w:val="el-GR" w:eastAsia="el-GR"/>
              </w:rPr>
              <w:t>Τρίμηνο</w:t>
            </w:r>
            <w:r w:rsidRPr="00623BDD">
              <w:rPr>
                <w:color w:val="000000"/>
                <w:lang w:val="el-GR" w:eastAsia="el-GR"/>
              </w:rPr>
              <w:t>)</w:t>
            </w:r>
          </w:p>
        </w:tc>
        <w:tc>
          <w:tcPr>
            <w:tcW w:w="856" w:type="pct"/>
          </w:tcPr>
          <w:p w14:paraId="2E0A1DC9" w14:textId="77777777" w:rsidR="00473E78" w:rsidRPr="00623BDD" w:rsidRDefault="00473E78" w:rsidP="00C4724C">
            <w:pPr>
              <w:suppressAutoHyphens w:val="0"/>
              <w:spacing w:before="120" w:after="0"/>
              <w:jc w:val="center"/>
              <w:rPr>
                <w:color w:val="000000"/>
                <w:lang w:val="el-GR" w:eastAsia="el-GR"/>
              </w:rPr>
            </w:pPr>
            <w:r w:rsidRPr="00623BDD">
              <w:rPr>
                <w:color w:val="000000"/>
                <w:lang w:val="el-GR" w:eastAsia="el-GR"/>
              </w:rPr>
              <w:t>1 μήνας</w:t>
            </w:r>
          </w:p>
        </w:tc>
      </w:tr>
    </w:tbl>
    <w:p w14:paraId="16397D0B" w14:textId="77777777" w:rsidR="008376F9" w:rsidRDefault="008376F9" w:rsidP="008376F9">
      <w:pPr>
        <w:rPr>
          <w:rFonts w:eastAsia="SimSun"/>
          <w:lang w:val="el-GR"/>
        </w:rPr>
      </w:pPr>
    </w:p>
    <w:p w14:paraId="367ECAA4" w14:textId="74C668D3" w:rsidR="003C2BEF" w:rsidRPr="003C2BEF" w:rsidRDefault="003C2BEF" w:rsidP="003C2BEF">
      <w:pPr>
        <w:rPr>
          <w:rFonts w:eastAsia="SimSun"/>
          <w:lang w:val="el-GR"/>
        </w:rPr>
      </w:pPr>
      <w:r w:rsidRPr="003C2BEF">
        <w:rPr>
          <w:rFonts w:eastAsia="SimSun"/>
          <w:lang w:val="el-GR"/>
        </w:rPr>
        <w:lastRenderedPageBreak/>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sidR="00925B4A">
        <w:rPr>
          <w:rFonts w:eastAsia="SimSun"/>
          <w:lang w:val="el-GR"/>
        </w:rPr>
        <w:fldChar w:fldCharType="begin"/>
      </w:r>
      <w:r>
        <w:rPr>
          <w:rFonts w:eastAsia="SimSun"/>
          <w:lang w:val="el-GR"/>
        </w:rPr>
        <w:instrText xml:space="preserve"> REF _Ref55381059 \r \h </w:instrText>
      </w:r>
      <w:r w:rsidR="00925B4A">
        <w:rPr>
          <w:rFonts w:eastAsia="SimSun"/>
          <w:lang w:val="el-GR"/>
        </w:rPr>
      </w:r>
      <w:r w:rsidR="00925B4A">
        <w:rPr>
          <w:rFonts w:eastAsia="SimSun"/>
          <w:lang w:val="el-GR"/>
        </w:rPr>
        <w:fldChar w:fldCharType="separate"/>
      </w:r>
      <w:r w:rsidR="00BF2A7B">
        <w:rPr>
          <w:rFonts w:eastAsia="SimSun"/>
          <w:lang w:val="el-GR"/>
        </w:rPr>
        <w:t>6.3</w:t>
      </w:r>
      <w:r w:rsidR="00925B4A">
        <w:rPr>
          <w:rFonts w:eastAsia="SimSun"/>
          <w:lang w:val="el-GR"/>
        </w:rPr>
        <w:fldChar w:fldCharType="end"/>
      </w:r>
      <w:r w:rsidRPr="003C2BEF">
        <w:rPr>
          <w:rFonts w:eastAsia="SimSun"/>
          <w:lang w:val="el-GR"/>
        </w:rPr>
        <w:t xml:space="preserve"> της παρούσας.</w:t>
      </w:r>
    </w:p>
    <w:p w14:paraId="3930BF88"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1E30A8F6" w14:textId="77777777" w:rsidR="003C2BEF" w:rsidRPr="00EF2204" w:rsidRDefault="003C2BEF" w:rsidP="003C2BEF">
      <w:pPr>
        <w:rPr>
          <w:lang w:val="el-GR"/>
        </w:rPr>
      </w:pPr>
    </w:p>
    <w:p w14:paraId="4BCEB611" w14:textId="77777777" w:rsidR="00025B9C" w:rsidRDefault="00025B9C">
      <w:pPr>
        <w:pStyle w:val="4"/>
        <w:numPr>
          <w:ilvl w:val="1"/>
          <w:numId w:val="22"/>
        </w:numPr>
        <w:ind w:hanging="306"/>
        <w:rPr>
          <w:rFonts w:cs="Tahoma"/>
          <w:szCs w:val="22"/>
          <w:lang w:val="el-GR"/>
        </w:rPr>
      </w:pPr>
      <w:bookmarkStart w:id="463" w:name="_Toc97194370"/>
      <w:bookmarkStart w:id="464" w:name="_Ref122695074"/>
      <w:bookmarkStart w:id="465" w:name="_Toc147842284"/>
      <w:r w:rsidRPr="00EF2204">
        <w:rPr>
          <w:rFonts w:cs="Tahoma"/>
          <w:szCs w:val="22"/>
          <w:lang w:val="el-GR"/>
        </w:rPr>
        <w:t>Ομάδα Έργου/Σχήμα Διοίκησης Έργου</w:t>
      </w:r>
      <w:bookmarkEnd w:id="463"/>
      <w:bookmarkEnd w:id="464"/>
      <w:bookmarkEnd w:id="465"/>
      <w:r w:rsidRPr="00EF2204">
        <w:rPr>
          <w:rFonts w:cs="Tahoma"/>
          <w:szCs w:val="22"/>
          <w:lang w:val="el-GR"/>
        </w:rPr>
        <w:tab/>
      </w:r>
    </w:p>
    <w:p w14:paraId="542B75B4"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224F57D4" w14:textId="77777777" w:rsidR="00B842C8" w:rsidRPr="00274B25" w:rsidRDefault="00B842C8" w:rsidP="00B842C8">
      <w:pPr>
        <w:spacing w:before="120"/>
        <w:rPr>
          <w:lang w:val="el-GR"/>
        </w:rPr>
      </w:pPr>
      <w:r w:rsidRPr="00274B25">
        <w:rPr>
          <w:lang w:val="el-GR"/>
        </w:rPr>
        <w:t xml:space="preserve">Κατά τη διάρκεια υλοποίησης του Έργου, ο Ανάδοχος θα υποβάλλει </w:t>
      </w:r>
      <w:r w:rsidR="00811DED">
        <w:rPr>
          <w:lang w:val="el-GR"/>
        </w:rPr>
        <w:t>τρι</w:t>
      </w:r>
      <w:r>
        <w:rPr>
          <w:lang w:val="el-GR"/>
        </w:rPr>
        <w:t>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58E926E6" w14:textId="77777777" w:rsidR="00B842C8" w:rsidRPr="00274B25" w:rsidRDefault="00B842C8">
      <w:pPr>
        <w:numPr>
          <w:ilvl w:val="0"/>
          <w:numId w:val="23"/>
        </w:numPr>
        <w:suppressAutoHyphens w:val="0"/>
        <w:spacing w:before="120"/>
        <w:ind w:left="714" w:hanging="357"/>
        <w:rPr>
          <w:lang w:val="el-GR"/>
        </w:rPr>
      </w:pPr>
      <w:r w:rsidRPr="00274B25">
        <w:rPr>
          <w:lang w:val="el-GR"/>
        </w:rPr>
        <w:t>η τήρηση του χρονοδιαγράμματος του Έργου</w:t>
      </w:r>
    </w:p>
    <w:p w14:paraId="038618F4" w14:textId="77777777" w:rsidR="00B842C8" w:rsidRPr="00274B25" w:rsidRDefault="00B842C8">
      <w:pPr>
        <w:numPr>
          <w:ilvl w:val="0"/>
          <w:numId w:val="23"/>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4A78027C" w14:textId="77777777" w:rsidR="00B842C8" w:rsidRPr="00274B25" w:rsidRDefault="00B842C8" w:rsidP="00B842C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79043193"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0EECF23"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548D3992" w14:textId="77777777" w:rsidR="00B842C8"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8E6774C"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4C7B6F9B"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367574B6" w14:textId="77777777" w:rsidR="003C2BEF" w:rsidRPr="00EF2204" w:rsidRDefault="003C2BEF" w:rsidP="003C2BEF">
      <w:pPr>
        <w:rPr>
          <w:lang w:val="el-GR"/>
        </w:rPr>
      </w:pPr>
    </w:p>
    <w:p w14:paraId="530B3711" w14:textId="77777777" w:rsidR="00025B9C" w:rsidRDefault="00025B9C">
      <w:pPr>
        <w:pStyle w:val="4"/>
        <w:numPr>
          <w:ilvl w:val="1"/>
          <w:numId w:val="22"/>
        </w:numPr>
        <w:ind w:hanging="306"/>
        <w:rPr>
          <w:rFonts w:cs="Tahoma"/>
          <w:szCs w:val="22"/>
          <w:lang w:val="el-GR"/>
        </w:rPr>
      </w:pPr>
      <w:bookmarkStart w:id="466" w:name="_Toc97194371"/>
      <w:bookmarkStart w:id="467" w:name="_Ref122695077"/>
      <w:bookmarkStart w:id="468" w:name="_Toc147842285"/>
      <w:r w:rsidRPr="00EF2204">
        <w:rPr>
          <w:rFonts w:cs="Tahoma"/>
          <w:szCs w:val="22"/>
          <w:lang w:val="el-GR"/>
        </w:rPr>
        <w:t>Μεθοδολογία διασφάλισης ποιότητας</w:t>
      </w:r>
      <w:bookmarkEnd w:id="466"/>
      <w:bookmarkEnd w:id="467"/>
      <w:bookmarkEnd w:id="468"/>
      <w:r w:rsidRPr="00EF2204">
        <w:rPr>
          <w:rFonts w:cs="Tahoma"/>
          <w:szCs w:val="22"/>
          <w:lang w:val="el-GR"/>
        </w:rPr>
        <w:tab/>
      </w:r>
    </w:p>
    <w:p w14:paraId="704C75EB" w14:textId="77777777"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w:t>
      </w:r>
      <w:r w:rsidR="00B842C8">
        <w:rPr>
          <w:lang w:val="el-GR"/>
        </w:rPr>
        <w:t>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της δράσης</w:t>
      </w:r>
      <w:r w:rsidRPr="00274B25">
        <w:rPr>
          <w:lang w:val="el-GR"/>
        </w:rPr>
        <w:t xml:space="preserve">. </w:t>
      </w:r>
    </w:p>
    <w:p w14:paraId="4054A40B"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0A261497" w14:textId="77777777" w:rsidR="003C2BEF" w:rsidRPr="00EF2204" w:rsidRDefault="003C2BEF" w:rsidP="003C2BEF">
      <w:pPr>
        <w:rPr>
          <w:lang w:val="el-GR"/>
        </w:rPr>
      </w:pPr>
    </w:p>
    <w:p w14:paraId="71F0891E" w14:textId="77777777" w:rsidR="00025B9C" w:rsidRDefault="00025B9C">
      <w:pPr>
        <w:pStyle w:val="4"/>
        <w:numPr>
          <w:ilvl w:val="1"/>
          <w:numId w:val="22"/>
        </w:numPr>
        <w:ind w:hanging="306"/>
        <w:rPr>
          <w:rFonts w:cs="Tahoma"/>
          <w:szCs w:val="22"/>
          <w:lang w:val="el-GR"/>
        </w:rPr>
      </w:pPr>
      <w:bookmarkStart w:id="469" w:name="_Toc97194372"/>
      <w:bookmarkStart w:id="470" w:name="_Toc147842286"/>
      <w:r w:rsidRPr="00EF2204">
        <w:rPr>
          <w:rFonts w:cs="Tahoma"/>
          <w:szCs w:val="22"/>
          <w:lang w:val="el-GR"/>
        </w:rPr>
        <w:t>Τόπος υλοποίησης/ παροχής των υπηρεσιών</w:t>
      </w:r>
      <w:bookmarkEnd w:id="469"/>
      <w:bookmarkEnd w:id="470"/>
      <w:r w:rsidRPr="00EF2204">
        <w:rPr>
          <w:rFonts w:cs="Tahoma"/>
          <w:szCs w:val="22"/>
          <w:lang w:val="el-GR"/>
        </w:rPr>
        <w:tab/>
      </w:r>
    </w:p>
    <w:p w14:paraId="33C940CE" w14:textId="77777777"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4AC7F0E2" w14:textId="77777777"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7370E3F7" w14:textId="77777777" w:rsidR="003C2BEF" w:rsidRPr="00EF2204" w:rsidRDefault="003C2BEF" w:rsidP="00EF2204">
      <w:pPr>
        <w:suppressAutoHyphens w:val="0"/>
        <w:autoSpaceDE w:val="0"/>
        <w:spacing w:after="60"/>
        <w:rPr>
          <w:rFonts w:eastAsia="SimSun"/>
          <w:lang w:val="el-GR"/>
        </w:rPr>
      </w:pPr>
    </w:p>
    <w:p w14:paraId="4CE68114" w14:textId="77777777" w:rsidR="00A613D1" w:rsidRPr="00603221" w:rsidRDefault="00A613D1">
      <w:pPr>
        <w:suppressAutoHyphens w:val="0"/>
        <w:autoSpaceDE w:val="0"/>
        <w:spacing w:after="60"/>
        <w:rPr>
          <w:rFonts w:eastAsia="SimSun"/>
          <w:lang w:val="el-GR"/>
        </w:rPr>
      </w:pPr>
    </w:p>
    <w:p w14:paraId="41F2A9F7"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156F506F" w14:textId="77777777" w:rsidR="008338F0" w:rsidRDefault="003355E7" w:rsidP="003329FF">
      <w:pPr>
        <w:pStyle w:val="2"/>
        <w:numPr>
          <w:ilvl w:val="0"/>
          <w:numId w:val="0"/>
        </w:numPr>
        <w:ind w:left="576" w:hanging="576"/>
        <w:rPr>
          <w:rFonts w:cs="Tahoma"/>
          <w:lang w:val="el-GR"/>
        </w:rPr>
      </w:pPr>
      <w:bookmarkStart w:id="471" w:name="_Ref510087011"/>
      <w:bookmarkStart w:id="472" w:name="_Ref40980421"/>
      <w:bookmarkStart w:id="473" w:name="_Toc97194373"/>
      <w:bookmarkStart w:id="474" w:name="_Toc97194478"/>
      <w:bookmarkStart w:id="475" w:name="_Toc147842287"/>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71"/>
      <w:bookmarkEnd w:id="472"/>
      <w:bookmarkEnd w:id="473"/>
      <w:bookmarkEnd w:id="474"/>
      <w:bookmarkEnd w:id="475"/>
      <w:r w:rsidR="007A3AC0" w:rsidRPr="00603221">
        <w:rPr>
          <w:rFonts w:cs="Tahoma"/>
          <w:lang w:val="el-GR"/>
        </w:rPr>
        <w:t xml:space="preserve"> </w:t>
      </w:r>
    </w:p>
    <w:p w14:paraId="6A6D74C9" w14:textId="77777777" w:rsidR="00843444" w:rsidRDefault="00843444" w:rsidP="00843444">
      <w:pPr>
        <w:rPr>
          <w:lang w:val="el-GR"/>
        </w:rPr>
      </w:pPr>
    </w:p>
    <w:p w14:paraId="04262149"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45D78DF7"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48"/>
      </w:tblGrid>
      <w:tr w:rsidR="00843444" w:rsidRPr="001B0251" w14:paraId="0D6227DD" w14:textId="77777777" w:rsidTr="00F823E5">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796E0927" w14:textId="77777777" w:rsidR="00843444" w:rsidRPr="005D7E53" w:rsidRDefault="00843444" w:rsidP="00F823E5">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1B0251" w14:paraId="25594CBC" w14:textId="77777777" w:rsidTr="00F823E5">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09A00528" w14:textId="77777777" w:rsidR="00843444" w:rsidRPr="005D7E53" w:rsidRDefault="00843444" w:rsidP="00F823E5">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5AF28807" w14:textId="77777777" w:rsidR="00843444" w:rsidRPr="005D7E53" w:rsidRDefault="00843444" w:rsidP="00F823E5">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1B0251" w14:paraId="02E2583B" w14:textId="77777777" w:rsidTr="00F823E5">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6DE19A1E" w14:textId="77777777" w:rsidR="00843444" w:rsidRPr="005D7E53" w:rsidRDefault="00843444" w:rsidP="00F823E5">
            <w:pPr>
              <w:spacing w:before="120" w:line="288" w:lineRule="auto"/>
              <w:rPr>
                <w:sz w:val="20"/>
                <w:szCs w:val="20"/>
                <w:lang w:val="el-GR"/>
              </w:rPr>
            </w:pPr>
            <w:r w:rsidRPr="005D7E53">
              <w:rPr>
                <w:sz w:val="20"/>
                <w:szCs w:val="20"/>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1B0251" w14:paraId="085871AA" w14:textId="77777777" w:rsidTr="00F823E5">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405F6F21" w14:textId="77777777" w:rsidR="00843444" w:rsidRPr="005D7E53" w:rsidRDefault="00843444" w:rsidP="00F823E5">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28371876" w14:textId="77777777" w:rsidR="00843444" w:rsidRPr="005D7E53" w:rsidRDefault="00843444" w:rsidP="00F823E5">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64B23EAE" w14:textId="77777777" w:rsidR="00843444" w:rsidRPr="005D7E53" w:rsidRDefault="00843444" w:rsidP="00F823E5">
            <w:pPr>
              <w:spacing w:before="120" w:line="288" w:lineRule="auto"/>
              <w:rPr>
                <w:sz w:val="20"/>
                <w:szCs w:val="20"/>
                <w:lang w:val="el-GR"/>
              </w:rPr>
            </w:pPr>
            <w:r w:rsidRPr="005D7E53">
              <w:rPr>
                <w:sz w:val="20"/>
                <w:szCs w:val="20"/>
                <w:lang w:val="el-GR"/>
              </w:rPr>
              <w:t>Τονίζεται ότι είναι υποχρεωτική η απάντηση σε όλα τα σημεία των Πινάκων Συμόρφωσης και η παροχή όλων των πληροφοριών που ζητούνται.</w:t>
            </w:r>
          </w:p>
          <w:p w14:paraId="251B94EB" w14:textId="77777777" w:rsidR="00843444" w:rsidRPr="005D7E53" w:rsidRDefault="00843444" w:rsidP="00F823E5">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2E2CD0F1" w14:textId="77777777" w:rsidR="00843444" w:rsidRPr="005D7E53" w:rsidRDefault="00843444" w:rsidP="00F823E5">
            <w:pPr>
              <w:spacing w:before="120" w:line="288" w:lineRule="auto"/>
              <w:rPr>
                <w:sz w:val="20"/>
                <w:szCs w:val="20"/>
                <w:lang w:val="el-GR"/>
              </w:rPr>
            </w:pPr>
          </w:p>
        </w:tc>
      </w:tr>
    </w:tbl>
    <w:p w14:paraId="440D3E81" w14:textId="77777777" w:rsidR="00843444" w:rsidRDefault="00843444" w:rsidP="00843444">
      <w:pPr>
        <w:rPr>
          <w:lang w:val="el-GR"/>
        </w:rPr>
      </w:pPr>
    </w:p>
    <w:p w14:paraId="4B23BA19"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747C0470" w14:textId="77777777" w:rsidTr="00F823E5">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34A725C1" w14:textId="77777777" w:rsidR="00843444" w:rsidRPr="00503711" w:rsidRDefault="00843444" w:rsidP="00F823E5">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0B601A55" w14:textId="77777777" w:rsidR="00843444" w:rsidRPr="00503711" w:rsidRDefault="00843444" w:rsidP="00F823E5">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00DEF1B8" w14:textId="77777777" w:rsidR="00843444" w:rsidRPr="00503711" w:rsidRDefault="00843444" w:rsidP="00F823E5">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03EBD439" w14:textId="77777777" w:rsidR="00843444" w:rsidRPr="00503711" w:rsidRDefault="00843444" w:rsidP="00F823E5">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93940EA" w14:textId="77777777" w:rsidR="00843444" w:rsidRPr="00503711" w:rsidRDefault="00843444" w:rsidP="00F823E5">
            <w:pPr>
              <w:spacing w:after="0"/>
              <w:jc w:val="center"/>
              <w:rPr>
                <w:rFonts w:cstheme="minorHAnsi"/>
                <w:b/>
                <w:bCs/>
              </w:rPr>
            </w:pPr>
            <w:r w:rsidRPr="00503711">
              <w:rPr>
                <w:rFonts w:cstheme="minorHAnsi"/>
                <w:b/>
                <w:bCs/>
              </w:rPr>
              <w:t>ΠΑΡΑΠΟΜΠΗ</w:t>
            </w:r>
          </w:p>
        </w:tc>
      </w:tr>
      <w:tr w:rsidR="00843444" w:rsidRPr="005D7E53" w14:paraId="2B93FDAA" w14:textId="77777777" w:rsidTr="00F823E5">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54C33CCC"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610030C1" w14:textId="58A69C80" w:rsidR="00843444" w:rsidRPr="005D7E53" w:rsidRDefault="00843444" w:rsidP="00F823E5">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925B4A">
              <w:rPr>
                <w:rFonts w:cstheme="minorHAnsi"/>
                <w:lang w:val="el-GR"/>
              </w:rPr>
              <w:fldChar w:fldCharType="begin"/>
            </w:r>
            <w:r>
              <w:rPr>
                <w:rFonts w:cstheme="minorHAnsi"/>
                <w:lang w:val="el-GR"/>
              </w:rPr>
              <w:instrText xml:space="preserve"> REF _Ref122694847 \r \h </w:instrText>
            </w:r>
            <w:r w:rsidR="00925B4A">
              <w:rPr>
                <w:rFonts w:cstheme="minorHAnsi"/>
                <w:lang w:val="el-GR"/>
              </w:rPr>
            </w:r>
            <w:r w:rsidR="00925B4A">
              <w:rPr>
                <w:rFonts w:cstheme="minorHAnsi"/>
                <w:lang w:val="el-GR"/>
              </w:rPr>
              <w:fldChar w:fldCharType="separate"/>
            </w:r>
            <w:r w:rsidR="00BF2A7B">
              <w:rPr>
                <w:rFonts w:cstheme="minorHAnsi"/>
                <w:lang w:val="el-GR"/>
              </w:rPr>
              <w:t>2.2</w:t>
            </w:r>
            <w:r w:rsidR="00925B4A">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5F5B435D" w14:textId="77777777" w:rsidR="00843444" w:rsidRPr="005D7E53" w:rsidRDefault="00843444" w:rsidP="00F823E5">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4B342C2A" w14:textId="77777777" w:rsidR="00843444" w:rsidRPr="005D7E53" w:rsidRDefault="00843444" w:rsidP="00F823E5">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B8F17E2" w14:textId="77777777" w:rsidR="00843444" w:rsidRPr="005D7E53" w:rsidRDefault="00843444" w:rsidP="00F823E5">
            <w:pPr>
              <w:spacing w:after="0"/>
              <w:jc w:val="left"/>
              <w:rPr>
                <w:rFonts w:cstheme="minorHAnsi"/>
                <w:lang w:val="el-GR"/>
              </w:rPr>
            </w:pPr>
          </w:p>
        </w:tc>
      </w:tr>
      <w:tr w:rsidR="00843444" w:rsidRPr="005D7E53" w14:paraId="14DC85EB" w14:textId="77777777" w:rsidTr="00F823E5">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67771DF3"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5FC4E026" w14:textId="3733FBEA" w:rsidR="00843444" w:rsidRPr="005D7E53" w:rsidRDefault="00843444" w:rsidP="00F823E5">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925B4A">
              <w:rPr>
                <w:rFonts w:cstheme="minorHAnsi"/>
                <w:lang w:val="el-GR"/>
              </w:rPr>
              <w:fldChar w:fldCharType="begin"/>
            </w:r>
            <w:r>
              <w:rPr>
                <w:rFonts w:cstheme="minorHAnsi"/>
                <w:lang w:val="el-GR"/>
              </w:rPr>
              <w:instrText xml:space="preserve"> REF _Ref122694864 \r \h </w:instrText>
            </w:r>
            <w:r w:rsidR="00925B4A">
              <w:rPr>
                <w:rFonts w:cstheme="minorHAnsi"/>
                <w:lang w:val="el-GR"/>
              </w:rPr>
            </w:r>
            <w:r w:rsidR="00925B4A">
              <w:rPr>
                <w:rFonts w:cstheme="minorHAnsi"/>
                <w:lang w:val="el-GR"/>
              </w:rPr>
              <w:fldChar w:fldCharType="separate"/>
            </w:r>
            <w:r w:rsidR="00BF2A7B">
              <w:rPr>
                <w:rFonts w:cstheme="minorHAnsi"/>
                <w:lang w:val="el-GR"/>
              </w:rPr>
              <w:t>3</w:t>
            </w:r>
            <w:r w:rsidR="00925B4A">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1ED7E8B9" w14:textId="77777777" w:rsidR="00843444" w:rsidRDefault="00843444" w:rsidP="00F823E5">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5C07CFA8" w14:textId="77777777" w:rsidR="00843444" w:rsidRPr="005D7E53" w:rsidRDefault="00843444" w:rsidP="00F823E5">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2B640B1" w14:textId="77777777" w:rsidR="00843444" w:rsidRPr="005D7E53" w:rsidRDefault="00843444" w:rsidP="00F823E5">
            <w:pPr>
              <w:spacing w:after="0"/>
              <w:jc w:val="left"/>
              <w:rPr>
                <w:rFonts w:cstheme="minorHAnsi"/>
                <w:lang w:val="el-GR"/>
              </w:rPr>
            </w:pPr>
          </w:p>
        </w:tc>
      </w:tr>
    </w:tbl>
    <w:p w14:paraId="6B0A4403" w14:textId="77777777" w:rsidR="00843444" w:rsidRPr="00843444" w:rsidRDefault="00843444" w:rsidP="00843444">
      <w:pPr>
        <w:rPr>
          <w:lang w:val="el-GR"/>
        </w:rPr>
      </w:pPr>
    </w:p>
    <w:p w14:paraId="03E01769" w14:textId="77777777" w:rsidR="008338F0" w:rsidRPr="00603221" w:rsidRDefault="003355E7">
      <w:pPr>
        <w:pStyle w:val="2"/>
        <w:numPr>
          <w:ilvl w:val="0"/>
          <w:numId w:val="0"/>
        </w:numPr>
        <w:tabs>
          <w:tab w:val="clear" w:pos="567"/>
          <w:tab w:val="left" w:pos="0"/>
        </w:tabs>
        <w:rPr>
          <w:rFonts w:cs="Tahoma"/>
          <w:color w:val="000099"/>
          <w:lang w:val="el-GR"/>
        </w:rPr>
      </w:pPr>
      <w:bookmarkStart w:id="476" w:name="_Toc97194374"/>
      <w:bookmarkStart w:id="477" w:name="_Toc97194479"/>
      <w:bookmarkStart w:id="478" w:name="_Toc147842288"/>
      <w:bookmarkStart w:id="479" w:name="_Ref496624736"/>
      <w:bookmarkStart w:id="480"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76"/>
      <w:bookmarkEnd w:id="477"/>
      <w:bookmarkEnd w:id="478"/>
      <w:r w:rsidR="004A23B9" w:rsidRPr="00603221">
        <w:rPr>
          <w:rFonts w:cs="Tahoma"/>
          <w:color w:val="000099"/>
          <w:lang w:val="el-GR"/>
        </w:rPr>
        <w:t xml:space="preserve"> </w:t>
      </w:r>
      <w:bookmarkEnd w:id="479"/>
      <w:bookmarkEnd w:id="480"/>
    </w:p>
    <w:p w14:paraId="46EED569" w14:textId="77777777" w:rsidR="000F62F0" w:rsidRPr="00603221" w:rsidRDefault="000F62F0" w:rsidP="003329FF">
      <w:pPr>
        <w:pStyle w:val="4"/>
        <w:numPr>
          <w:ilvl w:val="0"/>
          <w:numId w:val="0"/>
        </w:numPr>
        <w:ind w:left="864" w:hanging="864"/>
        <w:rPr>
          <w:rFonts w:cs="Tahoma"/>
          <w:szCs w:val="22"/>
          <w:lang w:val="el-GR"/>
        </w:rPr>
      </w:pPr>
      <w:bookmarkStart w:id="481" w:name="_Ref510086970"/>
      <w:bookmarkStart w:id="482" w:name="_Toc97194375"/>
      <w:bookmarkStart w:id="483" w:name="_Toc147842289"/>
      <w:r w:rsidRPr="00603221">
        <w:rPr>
          <w:rFonts w:cs="Tahoma"/>
          <w:szCs w:val="22"/>
          <w:lang w:val="el-GR"/>
        </w:rPr>
        <w:t>ΕΥΡΩΠΑΙΚΟ ΕΝΙΑΙΟ ΕΓΓΡΑΦΟ ΣΥΜΒΑΣΗΣ (ΕΕΕΣ)</w:t>
      </w:r>
      <w:bookmarkEnd w:id="481"/>
      <w:bookmarkEnd w:id="482"/>
      <w:bookmarkEnd w:id="483"/>
      <w:r w:rsidRPr="00603221">
        <w:rPr>
          <w:rFonts w:cs="Tahoma"/>
          <w:szCs w:val="22"/>
          <w:lang w:val="el-GR"/>
        </w:rPr>
        <w:t xml:space="preserve"> </w:t>
      </w:r>
    </w:p>
    <w:p w14:paraId="537DF4CF"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222596F9"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71D85E8" w14:textId="77777777" w:rsidR="00A4737C" w:rsidRPr="00A4737C" w:rsidRDefault="00A4737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62A6D8A4" w14:textId="77777777" w:rsidR="000309DB" w:rsidRPr="00A4737C" w:rsidRDefault="00A4737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5D1F0BB"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520D1804" w14:textId="77777777" w:rsidR="000F62F0" w:rsidRPr="00603221" w:rsidRDefault="000F62F0">
      <w:pPr>
        <w:pStyle w:val="normalwithoutspacing"/>
        <w:rPr>
          <w:i/>
          <w:color w:val="5B9BD5"/>
        </w:rPr>
      </w:pPr>
    </w:p>
    <w:p w14:paraId="5B5F2260" w14:textId="77777777" w:rsidR="008338F0" w:rsidRPr="00603221" w:rsidRDefault="008338F0">
      <w:pPr>
        <w:pStyle w:val="normalwithoutspacing"/>
        <w:rPr>
          <w:i/>
          <w:color w:val="5B9BD5"/>
        </w:rPr>
      </w:pPr>
    </w:p>
    <w:p w14:paraId="6BB69D4E"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57BDB0C5" w14:textId="77777777" w:rsidR="006E4901" w:rsidRPr="00603221" w:rsidRDefault="003355E7" w:rsidP="003329FF">
      <w:pPr>
        <w:pStyle w:val="2"/>
        <w:numPr>
          <w:ilvl w:val="0"/>
          <w:numId w:val="0"/>
        </w:numPr>
        <w:ind w:left="576" w:hanging="576"/>
        <w:rPr>
          <w:rFonts w:cs="Tahoma"/>
          <w:lang w:val="el-GR"/>
        </w:rPr>
      </w:pPr>
      <w:bookmarkStart w:id="484" w:name="_Ref496624509"/>
      <w:bookmarkStart w:id="485" w:name="_Toc97194376"/>
      <w:bookmarkStart w:id="486" w:name="_Toc97194480"/>
      <w:bookmarkStart w:id="487" w:name="_Toc147842290"/>
      <w:r w:rsidRPr="00603221">
        <w:rPr>
          <w:rFonts w:cs="Tahoma"/>
          <w:lang w:val="el-GR"/>
        </w:rPr>
        <w:lastRenderedPageBreak/>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84"/>
      <w:bookmarkEnd w:id="485"/>
      <w:bookmarkEnd w:id="486"/>
      <w:bookmarkEnd w:id="487"/>
    </w:p>
    <w:p w14:paraId="23336416" w14:textId="77777777" w:rsidR="006E4901" w:rsidRPr="008E49C9" w:rsidRDefault="006E4901" w:rsidP="006E4901">
      <w:pPr>
        <w:pStyle w:val="normalwithoutspacing"/>
        <w:rPr>
          <w:i/>
          <w:color w:val="5B9BD5"/>
          <w:sz w:val="2"/>
          <w:szCs w:val="2"/>
        </w:rPr>
      </w:pPr>
    </w:p>
    <w:tbl>
      <w:tblPr>
        <w:tblpPr w:leftFromText="180" w:rightFromText="180" w:vertAnchor="text" w:tblpY="1"/>
        <w:tblOverlap w:val="never"/>
        <w:tblW w:w="5000" w:type="pct"/>
        <w:tblLook w:val="0000" w:firstRow="0" w:lastRow="0" w:firstColumn="0" w:lastColumn="0" w:noHBand="0" w:noVBand="0"/>
      </w:tblPr>
      <w:tblGrid>
        <w:gridCol w:w="131"/>
        <w:gridCol w:w="1349"/>
        <w:gridCol w:w="297"/>
        <w:gridCol w:w="141"/>
        <w:gridCol w:w="41"/>
        <w:gridCol w:w="166"/>
        <w:gridCol w:w="164"/>
        <w:gridCol w:w="166"/>
        <w:gridCol w:w="18"/>
        <w:gridCol w:w="3792"/>
        <w:gridCol w:w="1301"/>
        <w:gridCol w:w="410"/>
        <w:gridCol w:w="101"/>
        <w:gridCol w:w="244"/>
        <w:gridCol w:w="1533"/>
      </w:tblGrid>
      <w:tr w:rsidR="006E4901" w:rsidRPr="00DF02B0" w14:paraId="053FD75B" w14:textId="77777777" w:rsidTr="00B92A37">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059376C3" w14:textId="77777777" w:rsidR="006E4901" w:rsidRPr="00603221" w:rsidRDefault="006E4901" w:rsidP="00B92A37">
            <w:pPr>
              <w:spacing w:line="276" w:lineRule="auto"/>
              <w:jc w:val="center"/>
              <w:rPr>
                <w:b/>
              </w:rPr>
            </w:pPr>
            <w:r w:rsidRPr="00603221">
              <w:rPr>
                <w:b/>
              </w:rPr>
              <w:t>ΒΙΟΓΡΑΦΙΚΟ ΣΗΜΕΙΩΜΑ</w:t>
            </w:r>
          </w:p>
        </w:tc>
      </w:tr>
      <w:tr w:rsidR="006E4901" w:rsidRPr="00DF02B0" w14:paraId="08932C73" w14:textId="77777777" w:rsidTr="00B92A37">
        <w:tc>
          <w:tcPr>
            <w:tcW w:w="5000" w:type="pct"/>
            <w:gridSpan w:val="15"/>
          </w:tcPr>
          <w:p w14:paraId="7D358097" w14:textId="77777777" w:rsidR="006E4901" w:rsidRPr="00603221" w:rsidRDefault="006E4901" w:rsidP="00B92A37">
            <w:pPr>
              <w:spacing w:line="276" w:lineRule="auto"/>
            </w:pPr>
          </w:p>
        </w:tc>
      </w:tr>
      <w:tr w:rsidR="006E4901" w:rsidRPr="00DF02B0" w14:paraId="49D3A19B" w14:textId="77777777" w:rsidTr="008E49C9">
        <w:tc>
          <w:tcPr>
            <w:tcW w:w="3179"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111CFA8B" w14:textId="77777777" w:rsidR="006E4901" w:rsidRPr="00603221" w:rsidRDefault="006E4901" w:rsidP="00B92A37">
            <w:pPr>
              <w:spacing w:line="276" w:lineRule="auto"/>
              <w:rPr>
                <w:b/>
              </w:rPr>
            </w:pPr>
            <w:r w:rsidRPr="00603221">
              <w:rPr>
                <w:b/>
              </w:rPr>
              <w:t>ΠΡΟΣΩΠΙΚΑ ΣΤΟΙΧΕΙΑ</w:t>
            </w:r>
          </w:p>
        </w:tc>
        <w:tc>
          <w:tcPr>
            <w:tcW w:w="1821" w:type="pct"/>
            <w:gridSpan w:val="5"/>
            <w:vAlign w:val="center"/>
          </w:tcPr>
          <w:p w14:paraId="1FC453E8" w14:textId="77777777" w:rsidR="006E4901" w:rsidRPr="00603221" w:rsidRDefault="006E4901" w:rsidP="00B92A37">
            <w:pPr>
              <w:spacing w:line="276" w:lineRule="auto"/>
            </w:pPr>
          </w:p>
        </w:tc>
      </w:tr>
      <w:tr w:rsidR="006E4901" w:rsidRPr="00DF02B0" w14:paraId="07E6550E" w14:textId="77777777" w:rsidTr="008E49C9">
        <w:tc>
          <w:tcPr>
            <w:tcW w:w="752" w:type="pct"/>
            <w:gridSpan w:val="2"/>
            <w:tcBorders>
              <w:top w:val="double" w:sz="6" w:space="0" w:color="auto"/>
              <w:left w:val="double" w:sz="6" w:space="0" w:color="auto"/>
              <w:bottom w:val="nil"/>
              <w:right w:val="nil"/>
            </w:tcBorders>
            <w:vAlign w:val="center"/>
          </w:tcPr>
          <w:p w14:paraId="56EB853C" w14:textId="77777777" w:rsidR="006E4901" w:rsidRPr="00603221" w:rsidRDefault="006E4901" w:rsidP="00B92A37">
            <w:pPr>
              <w:spacing w:line="276" w:lineRule="auto"/>
              <w:rPr>
                <w:b/>
              </w:rPr>
            </w:pPr>
            <w:r w:rsidRPr="00603221">
              <w:rPr>
                <w:b/>
              </w:rPr>
              <w:t>Επώνυμο:</w:t>
            </w:r>
          </w:p>
        </w:tc>
        <w:tc>
          <w:tcPr>
            <w:tcW w:w="2427" w:type="pct"/>
            <w:gridSpan w:val="8"/>
            <w:tcBorders>
              <w:top w:val="double" w:sz="6" w:space="0" w:color="auto"/>
              <w:left w:val="nil"/>
              <w:bottom w:val="single" w:sz="6" w:space="0" w:color="auto"/>
              <w:right w:val="nil"/>
            </w:tcBorders>
            <w:vAlign w:val="center"/>
          </w:tcPr>
          <w:p w14:paraId="2463250B" w14:textId="77777777" w:rsidR="006E4901" w:rsidRPr="00603221" w:rsidRDefault="006E4901" w:rsidP="00B92A37">
            <w:pPr>
              <w:spacing w:line="276" w:lineRule="auto"/>
            </w:pPr>
          </w:p>
        </w:tc>
        <w:tc>
          <w:tcPr>
            <w:tcW w:w="660" w:type="pct"/>
            <w:tcBorders>
              <w:top w:val="double" w:sz="6" w:space="0" w:color="auto"/>
              <w:left w:val="nil"/>
              <w:bottom w:val="nil"/>
              <w:right w:val="nil"/>
            </w:tcBorders>
            <w:vAlign w:val="center"/>
          </w:tcPr>
          <w:p w14:paraId="0A90CD19" w14:textId="77777777" w:rsidR="006E4901" w:rsidRPr="00603221" w:rsidRDefault="006E4901" w:rsidP="00B92A37">
            <w:pPr>
              <w:spacing w:line="276" w:lineRule="auto"/>
              <w:rPr>
                <w:b/>
              </w:rPr>
            </w:pPr>
            <w:r w:rsidRPr="00603221">
              <w:rPr>
                <w:b/>
              </w:rPr>
              <w:t>Όνομα:</w:t>
            </w:r>
          </w:p>
        </w:tc>
        <w:tc>
          <w:tcPr>
            <w:tcW w:w="1161" w:type="pct"/>
            <w:gridSpan w:val="4"/>
            <w:tcBorders>
              <w:top w:val="double" w:sz="6" w:space="0" w:color="auto"/>
              <w:left w:val="nil"/>
              <w:bottom w:val="single" w:sz="6" w:space="0" w:color="auto"/>
              <w:right w:val="double" w:sz="6" w:space="0" w:color="auto"/>
            </w:tcBorders>
            <w:vAlign w:val="center"/>
          </w:tcPr>
          <w:p w14:paraId="7018F11A" w14:textId="77777777" w:rsidR="006E4901" w:rsidRPr="00603221" w:rsidRDefault="006E4901" w:rsidP="00B92A37">
            <w:pPr>
              <w:spacing w:line="276" w:lineRule="auto"/>
            </w:pPr>
          </w:p>
        </w:tc>
      </w:tr>
      <w:tr w:rsidR="006E4901" w:rsidRPr="00DF02B0" w14:paraId="4D9DBC66" w14:textId="77777777" w:rsidTr="00B92A37">
        <w:trPr>
          <w:trHeight w:val="247"/>
        </w:trPr>
        <w:tc>
          <w:tcPr>
            <w:tcW w:w="5000" w:type="pct"/>
            <w:gridSpan w:val="15"/>
            <w:tcBorders>
              <w:top w:val="nil"/>
              <w:left w:val="double" w:sz="6" w:space="0" w:color="auto"/>
              <w:bottom w:val="nil"/>
              <w:right w:val="double" w:sz="6" w:space="0" w:color="auto"/>
            </w:tcBorders>
            <w:vAlign w:val="center"/>
          </w:tcPr>
          <w:p w14:paraId="2A59AF10" w14:textId="77777777" w:rsidR="006E4901" w:rsidRPr="00603221" w:rsidRDefault="006E4901" w:rsidP="00B92A37">
            <w:pPr>
              <w:spacing w:line="276" w:lineRule="auto"/>
            </w:pPr>
          </w:p>
        </w:tc>
      </w:tr>
      <w:tr w:rsidR="006E4901" w:rsidRPr="00DF02B0" w14:paraId="3508FE66" w14:textId="77777777" w:rsidTr="008E49C9">
        <w:tc>
          <w:tcPr>
            <w:tcW w:w="903" w:type="pct"/>
            <w:gridSpan w:val="3"/>
            <w:tcBorders>
              <w:top w:val="nil"/>
              <w:left w:val="double" w:sz="6" w:space="0" w:color="auto"/>
              <w:bottom w:val="nil"/>
              <w:right w:val="nil"/>
            </w:tcBorders>
            <w:vAlign w:val="center"/>
          </w:tcPr>
          <w:p w14:paraId="375168C0" w14:textId="77777777" w:rsidR="006E4901" w:rsidRPr="00603221" w:rsidRDefault="006E4901" w:rsidP="00B92A37">
            <w:pPr>
              <w:spacing w:line="276" w:lineRule="auto"/>
              <w:rPr>
                <w:b/>
              </w:rPr>
            </w:pPr>
            <w:r w:rsidRPr="00603221">
              <w:rPr>
                <w:b/>
              </w:rPr>
              <w:t>Πατρώνυμο:</w:t>
            </w:r>
          </w:p>
        </w:tc>
        <w:tc>
          <w:tcPr>
            <w:tcW w:w="2277" w:type="pct"/>
            <w:gridSpan w:val="7"/>
            <w:tcBorders>
              <w:top w:val="nil"/>
              <w:left w:val="nil"/>
              <w:bottom w:val="single" w:sz="6" w:space="0" w:color="auto"/>
              <w:right w:val="nil"/>
            </w:tcBorders>
            <w:vAlign w:val="center"/>
          </w:tcPr>
          <w:p w14:paraId="492C6378" w14:textId="77777777" w:rsidR="006E4901" w:rsidRPr="00603221" w:rsidRDefault="006E4901" w:rsidP="00B92A37">
            <w:pPr>
              <w:spacing w:line="276" w:lineRule="auto"/>
            </w:pPr>
          </w:p>
        </w:tc>
        <w:tc>
          <w:tcPr>
            <w:tcW w:w="919" w:type="pct"/>
            <w:gridSpan w:val="3"/>
            <w:vAlign w:val="center"/>
          </w:tcPr>
          <w:p w14:paraId="46F0C4A4" w14:textId="77777777" w:rsidR="006E4901" w:rsidRPr="00603221" w:rsidRDefault="006E4901" w:rsidP="00B92A37">
            <w:pPr>
              <w:spacing w:line="276" w:lineRule="auto"/>
              <w:rPr>
                <w:b/>
              </w:rPr>
            </w:pPr>
            <w:r w:rsidRPr="00603221">
              <w:rPr>
                <w:b/>
              </w:rPr>
              <w:t>Μητρώνυμο:</w:t>
            </w:r>
          </w:p>
        </w:tc>
        <w:tc>
          <w:tcPr>
            <w:tcW w:w="901" w:type="pct"/>
            <w:gridSpan w:val="2"/>
            <w:tcBorders>
              <w:top w:val="nil"/>
              <w:left w:val="nil"/>
              <w:bottom w:val="single" w:sz="6" w:space="0" w:color="auto"/>
              <w:right w:val="double" w:sz="6" w:space="0" w:color="auto"/>
            </w:tcBorders>
            <w:vAlign w:val="center"/>
          </w:tcPr>
          <w:p w14:paraId="1DB49D73" w14:textId="77777777" w:rsidR="006E4901" w:rsidRPr="00603221" w:rsidRDefault="006E4901" w:rsidP="00B92A37">
            <w:pPr>
              <w:spacing w:line="276" w:lineRule="auto"/>
            </w:pPr>
          </w:p>
        </w:tc>
      </w:tr>
      <w:tr w:rsidR="006E4901" w:rsidRPr="00DF02B0" w14:paraId="69345FF1" w14:textId="77777777" w:rsidTr="00B92A37">
        <w:tc>
          <w:tcPr>
            <w:tcW w:w="5000" w:type="pct"/>
            <w:gridSpan w:val="15"/>
            <w:tcBorders>
              <w:top w:val="nil"/>
              <w:left w:val="double" w:sz="6" w:space="0" w:color="auto"/>
              <w:bottom w:val="nil"/>
              <w:right w:val="double" w:sz="6" w:space="0" w:color="auto"/>
            </w:tcBorders>
            <w:vAlign w:val="center"/>
          </w:tcPr>
          <w:p w14:paraId="35145CAE" w14:textId="77777777" w:rsidR="006E4901" w:rsidRPr="00603221" w:rsidRDefault="006E4901" w:rsidP="00B92A37">
            <w:pPr>
              <w:spacing w:line="276" w:lineRule="auto"/>
            </w:pPr>
          </w:p>
        </w:tc>
      </w:tr>
      <w:tr w:rsidR="006E4901" w:rsidRPr="00DF02B0" w14:paraId="0CCDFD83" w14:textId="77777777" w:rsidTr="008E49C9">
        <w:tc>
          <w:tcPr>
            <w:tcW w:w="996" w:type="pct"/>
            <w:gridSpan w:val="5"/>
            <w:tcBorders>
              <w:top w:val="nil"/>
              <w:left w:val="double" w:sz="6" w:space="0" w:color="auto"/>
              <w:bottom w:val="nil"/>
              <w:right w:val="nil"/>
            </w:tcBorders>
            <w:vAlign w:val="center"/>
          </w:tcPr>
          <w:p w14:paraId="19518D80" w14:textId="77777777" w:rsidR="006E4901" w:rsidRPr="00603221" w:rsidRDefault="006E4901" w:rsidP="00B92A37">
            <w:pPr>
              <w:spacing w:line="276" w:lineRule="auto"/>
              <w:rPr>
                <w:b/>
              </w:rPr>
            </w:pPr>
            <w:r w:rsidRPr="00603221">
              <w:rPr>
                <w:b/>
              </w:rPr>
              <w:t>Ημερομηνία Γέννησης:</w:t>
            </w:r>
          </w:p>
        </w:tc>
        <w:tc>
          <w:tcPr>
            <w:tcW w:w="2183" w:type="pct"/>
            <w:gridSpan w:val="5"/>
            <w:tcBorders>
              <w:top w:val="nil"/>
              <w:left w:val="nil"/>
              <w:bottom w:val="single" w:sz="6" w:space="0" w:color="auto"/>
              <w:right w:val="nil"/>
            </w:tcBorders>
            <w:vAlign w:val="center"/>
          </w:tcPr>
          <w:p w14:paraId="68AE1F05" w14:textId="77777777" w:rsidR="006E4901" w:rsidRPr="00603221" w:rsidRDefault="006E4901" w:rsidP="00B92A37">
            <w:pPr>
              <w:spacing w:line="276" w:lineRule="auto"/>
            </w:pPr>
            <w:r w:rsidRPr="00603221">
              <w:t>__ /__ / ____</w:t>
            </w:r>
          </w:p>
        </w:tc>
        <w:tc>
          <w:tcPr>
            <w:tcW w:w="1043" w:type="pct"/>
            <w:gridSpan w:val="4"/>
            <w:vAlign w:val="center"/>
          </w:tcPr>
          <w:p w14:paraId="7AE8F381" w14:textId="77777777" w:rsidR="006E4901" w:rsidRPr="00603221" w:rsidRDefault="006E4901" w:rsidP="00B92A37">
            <w:pPr>
              <w:spacing w:line="276" w:lineRule="auto"/>
              <w:rPr>
                <w:b/>
              </w:rPr>
            </w:pPr>
            <w:r w:rsidRPr="00603221">
              <w:rPr>
                <w:b/>
              </w:rPr>
              <w:t>Τόπος Γέννησης:</w:t>
            </w:r>
          </w:p>
        </w:tc>
        <w:tc>
          <w:tcPr>
            <w:tcW w:w="778" w:type="pct"/>
            <w:tcBorders>
              <w:top w:val="nil"/>
              <w:left w:val="nil"/>
              <w:bottom w:val="single" w:sz="6" w:space="0" w:color="auto"/>
              <w:right w:val="double" w:sz="6" w:space="0" w:color="auto"/>
            </w:tcBorders>
            <w:vAlign w:val="center"/>
          </w:tcPr>
          <w:p w14:paraId="55D2A342" w14:textId="77777777" w:rsidR="006E4901" w:rsidRPr="00603221" w:rsidRDefault="006E4901" w:rsidP="00B92A37">
            <w:pPr>
              <w:spacing w:line="276" w:lineRule="auto"/>
            </w:pPr>
          </w:p>
        </w:tc>
      </w:tr>
      <w:tr w:rsidR="006E4901" w:rsidRPr="00DF02B0" w14:paraId="261F0D4A" w14:textId="77777777" w:rsidTr="00B92A37">
        <w:tc>
          <w:tcPr>
            <w:tcW w:w="5000" w:type="pct"/>
            <w:gridSpan w:val="15"/>
            <w:tcBorders>
              <w:top w:val="nil"/>
              <w:left w:val="double" w:sz="6" w:space="0" w:color="auto"/>
              <w:bottom w:val="nil"/>
              <w:right w:val="double" w:sz="6" w:space="0" w:color="auto"/>
            </w:tcBorders>
            <w:vAlign w:val="center"/>
          </w:tcPr>
          <w:p w14:paraId="55833898" w14:textId="77777777" w:rsidR="006E4901" w:rsidRPr="00603221" w:rsidRDefault="006E4901" w:rsidP="00B92A37">
            <w:pPr>
              <w:spacing w:line="276" w:lineRule="auto"/>
            </w:pPr>
          </w:p>
        </w:tc>
      </w:tr>
      <w:tr w:rsidR="006E4901" w:rsidRPr="00DF02B0" w14:paraId="59FC1CA1" w14:textId="77777777" w:rsidTr="008E49C9">
        <w:tc>
          <w:tcPr>
            <w:tcW w:w="1247" w:type="pct"/>
            <w:gridSpan w:val="8"/>
            <w:tcBorders>
              <w:top w:val="nil"/>
              <w:left w:val="double" w:sz="6" w:space="0" w:color="auto"/>
              <w:bottom w:val="nil"/>
              <w:right w:val="nil"/>
            </w:tcBorders>
            <w:vAlign w:val="center"/>
          </w:tcPr>
          <w:p w14:paraId="104DA335" w14:textId="77777777" w:rsidR="006E4901" w:rsidRPr="00603221" w:rsidRDefault="006E4901" w:rsidP="00B92A37">
            <w:pPr>
              <w:spacing w:line="276" w:lineRule="auto"/>
              <w:rPr>
                <w:b/>
              </w:rPr>
            </w:pPr>
            <w:r w:rsidRPr="00603221">
              <w:rPr>
                <w:b/>
              </w:rPr>
              <w:t>Τηλέφωνο:</w:t>
            </w:r>
          </w:p>
        </w:tc>
        <w:tc>
          <w:tcPr>
            <w:tcW w:w="1932" w:type="pct"/>
            <w:gridSpan w:val="2"/>
            <w:tcBorders>
              <w:top w:val="nil"/>
              <w:left w:val="nil"/>
              <w:bottom w:val="single" w:sz="6" w:space="0" w:color="auto"/>
              <w:right w:val="nil"/>
            </w:tcBorders>
            <w:vAlign w:val="center"/>
          </w:tcPr>
          <w:p w14:paraId="0D7ADB22" w14:textId="77777777" w:rsidR="006E4901" w:rsidRPr="00603221" w:rsidRDefault="006E4901" w:rsidP="00B92A37">
            <w:pPr>
              <w:spacing w:line="276" w:lineRule="auto"/>
            </w:pPr>
          </w:p>
        </w:tc>
        <w:tc>
          <w:tcPr>
            <w:tcW w:w="868" w:type="pct"/>
            <w:gridSpan w:val="2"/>
            <w:vAlign w:val="center"/>
          </w:tcPr>
          <w:p w14:paraId="3D3567A4" w14:textId="77777777" w:rsidR="006E4901" w:rsidRPr="00603221" w:rsidRDefault="006E4901" w:rsidP="00B92A37">
            <w:pPr>
              <w:spacing w:line="276" w:lineRule="auto"/>
              <w:rPr>
                <w:b/>
              </w:rPr>
            </w:pPr>
            <w:r w:rsidRPr="00603221">
              <w:rPr>
                <w:b/>
              </w:rPr>
              <w:t>E-mail:</w:t>
            </w:r>
          </w:p>
        </w:tc>
        <w:tc>
          <w:tcPr>
            <w:tcW w:w="952" w:type="pct"/>
            <w:gridSpan w:val="3"/>
            <w:tcBorders>
              <w:top w:val="nil"/>
              <w:left w:val="nil"/>
              <w:bottom w:val="single" w:sz="6" w:space="0" w:color="auto"/>
              <w:right w:val="double" w:sz="6" w:space="0" w:color="auto"/>
            </w:tcBorders>
            <w:vAlign w:val="center"/>
          </w:tcPr>
          <w:p w14:paraId="44D5D293" w14:textId="77777777" w:rsidR="006E4901" w:rsidRPr="00603221" w:rsidRDefault="006E4901" w:rsidP="00B92A37">
            <w:pPr>
              <w:spacing w:line="276" w:lineRule="auto"/>
            </w:pPr>
          </w:p>
        </w:tc>
      </w:tr>
      <w:tr w:rsidR="006E4901" w:rsidRPr="00DF02B0" w14:paraId="57D08EA5" w14:textId="77777777" w:rsidTr="008E49C9">
        <w:tc>
          <w:tcPr>
            <w:tcW w:w="1247" w:type="pct"/>
            <w:gridSpan w:val="8"/>
            <w:tcBorders>
              <w:top w:val="nil"/>
              <w:left w:val="double" w:sz="6" w:space="0" w:color="auto"/>
              <w:bottom w:val="nil"/>
              <w:right w:val="nil"/>
            </w:tcBorders>
            <w:vAlign w:val="center"/>
          </w:tcPr>
          <w:p w14:paraId="37E3346A" w14:textId="77777777" w:rsidR="006E4901" w:rsidRPr="00603221" w:rsidRDefault="006E4901" w:rsidP="00B92A37">
            <w:pPr>
              <w:spacing w:line="276" w:lineRule="auto"/>
              <w:rPr>
                <w:b/>
              </w:rPr>
            </w:pPr>
            <w:r w:rsidRPr="00603221">
              <w:rPr>
                <w:b/>
              </w:rPr>
              <w:t>Fax:</w:t>
            </w:r>
          </w:p>
        </w:tc>
        <w:tc>
          <w:tcPr>
            <w:tcW w:w="1932" w:type="pct"/>
            <w:gridSpan w:val="2"/>
            <w:tcBorders>
              <w:top w:val="nil"/>
              <w:left w:val="nil"/>
              <w:bottom w:val="single" w:sz="6" w:space="0" w:color="auto"/>
              <w:right w:val="nil"/>
            </w:tcBorders>
            <w:vAlign w:val="center"/>
          </w:tcPr>
          <w:p w14:paraId="225E9DE0" w14:textId="77777777" w:rsidR="006E4901" w:rsidRPr="00603221" w:rsidRDefault="006E4901" w:rsidP="00B92A37">
            <w:pPr>
              <w:spacing w:line="276" w:lineRule="auto"/>
            </w:pPr>
          </w:p>
        </w:tc>
        <w:tc>
          <w:tcPr>
            <w:tcW w:w="868" w:type="pct"/>
            <w:gridSpan w:val="2"/>
            <w:vAlign w:val="center"/>
          </w:tcPr>
          <w:p w14:paraId="22DB6C46" w14:textId="77777777" w:rsidR="006E4901" w:rsidRPr="00603221" w:rsidRDefault="006E4901" w:rsidP="00B92A37">
            <w:pPr>
              <w:spacing w:line="276" w:lineRule="auto"/>
              <w:rPr>
                <w:b/>
              </w:rPr>
            </w:pPr>
          </w:p>
        </w:tc>
        <w:tc>
          <w:tcPr>
            <w:tcW w:w="952" w:type="pct"/>
            <w:gridSpan w:val="3"/>
            <w:tcBorders>
              <w:top w:val="single" w:sz="6" w:space="0" w:color="auto"/>
              <w:left w:val="nil"/>
              <w:bottom w:val="nil"/>
              <w:right w:val="double" w:sz="6" w:space="0" w:color="auto"/>
            </w:tcBorders>
            <w:vAlign w:val="center"/>
          </w:tcPr>
          <w:p w14:paraId="56D5815C" w14:textId="77777777" w:rsidR="006E4901" w:rsidRPr="00603221" w:rsidRDefault="006E4901" w:rsidP="00B92A37">
            <w:pPr>
              <w:spacing w:line="276" w:lineRule="auto"/>
            </w:pPr>
          </w:p>
        </w:tc>
      </w:tr>
      <w:tr w:rsidR="006E4901" w:rsidRPr="00DF02B0" w14:paraId="33195ED5" w14:textId="77777777" w:rsidTr="008E49C9">
        <w:tc>
          <w:tcPr>
            <w:tcW w:w="1080" w:type="pct"/>
            <w:gridSpan w:val="6"/>
            <w:tcBorders>
              <w:top w:val="nil"/>
              <w:left w:val="double" w:sz="6" w:space="0" w:color="auto"/>
              <w:bottom w:val="nil"/>
              <w:right w:val="nil"/>
            </w:tcBorders>
            <w:vAlign w:val="center"/>
          </w:tcPr>
          <w:p w14:paraId="76FD432E" w14:textId="77777777" w:rsidR="006E4901" w:rsidRPr="00603221" w:rsidRDefault="006E4901" w:rsidP="00B92A37">
            <w:pPr>
              <w:spacing w:line="276" w:lineRule="auto"/>
            </w:pPr>
          </w:p>
        </w:tc>
        <w:tc>
          <w:tcPr>
            <w:tcW w:w="2100" w:type="pct"/>
            <w:gridSpan w:val="4"/>
            <w:vAlign w:val="center"/>
          </w:tcPr>
          <w:p w14:paraId="6D07237C" w14:textId="77777777" w:rsidR="006E4901" w:rsidRPr="00603221" w:rsidRDefault="006E4901" w:rsidP="00B92A37">
            <w:pPr>
              <w:spacing w:line="276" w:lineRule="auto"/>
            </w:pPr>
          </w:p>
        </w:tc>
        <w:tc>
          <w:tcPr>
            <w:tcW w:w="1043" w:type="pct"/>
            <w:gridSpan w:val="4"/>
            <w:vAlign w:val="center"/>
          </w:tcPr>
          <w:p w14:paraId="45E93BEA" w14:textId="77777777" w:rsidR="006E4901" w:rsidRPr="00603221" w:rsidRDefault="006E4901" w:rsidP="00B92A37">
            <w:pPr>
              <w:spacing w:line="276" w:lineRule="auto"/>
            </w:pPr>
          </w:p>
        </w:tc>
        <w:tc>
          <w:tcPr>
            <w:tcW w:w="778" w:type="pct"/>
            <w:tcBorders>
              <w:top w:val="nil"/>
              <w:left w:val="nil"/>
              <w:bottom w:val="nil"/>
              <w:right w:val="double" w:sz="6" w:space="0" w:color="auto"/>
            </w:tcBorders>
            <w:vAlign w:val="center"/>
          </w:tcPr>
          <w:p w14:paraId="1FAC6131" w14:textId="77777777" w:rsidR="006E4901" w:rsidRPr="00603221" w:rsidRDefault="006E4901" w:rsidP="00B92A37">
            <w:pPr>
              <w:spacing w:line="276" w:lineRule="auto"/>
            </w:pPr>
          </w:p>
        </w:tc>
      </w:tr>
      <w:tr w:rsidR="006E4901" w:rsidRPr="00DF02B0" w14:paraId="60E3815A" w14:textId="77777777" w:rsidTr="008E49C9">
        <w:tc>
          <w:tcPr>
            <w:tcW w:w="1163" w:type="pct"/>
            <w:gridSpan w:val="7"/>
            <w:tcBorders>
              <w:top w:val="nil"/>
              <w:left w:val="double" w:sz="6" w:space="0" w:color="auto"/>
              <w:bottom w:val="nil"/>
              <w:right w:val="nil"/>
            </w:tcBorders>
            <w:vAlign w:val="center"/>
          </w:tcPr>
          <w:p w14:paraId="6F57D689" w14:textId="77777777" w:rsidR="006E4901" w:rsidRPr="00603221" w:rsidRDefault="006E4901" w:rsidP="00B92A37">
            <w:pPr>
              <w:spacing w:line="276" w:lineRule="auto"/>
              <w:rPr>
                <w:b/>
              </w:rPr>
            </w:pPr>
            <w:r w:rsidRPr="00603221">
              <w:rPr>
                <w:b/>
              </w:rPr>
              <w:t>Διεύθυνση Κατοικίας:</w:t>
            </w:r>
          </w:p>
        </w:tc>
        <w:tc>
          <w:tcPr>
            <w:tcW w:w="2016" w:type="pct"/>
            <w:gridSpan w:val="3"/>
            <w:tcBorders>
              <w:top w:val="nil"/>
              <w:left w:val="nil"/>
              <w:bottom w:val="single" w:sz="6" w:space="0" w:color="auto"/>
              <w:right w:val="nil"/>
            </w:tcBorders>
            <w:vAlign w:val="center"/>
          </w:tcPr>
          <w:p w14:paraId="17CE38B6" w14:textId="77777777" w:rsidR="006E4901" w:rsidRPr="00603221" w:rsidRDefault="006E4901" w:rsidP="00B92A37">
            <w:pPr>
              <w:spacing w:line="276" w:lineRule="auto"/>
            </w:pPr>
          </w:p>
        </w:tc>
        <w:tc>
          <w:tcPr>
            <w:tcW w:w="1043" w:type="pct"/>
            <w:gridSpan w:val="4"/>
            <w:tcBorders>
              <w:top w:val="nil"/>
              <w:left w:val="nil"/>
              <w:bottom w:val="single" w:sz="6" w:space="0" w:color="auto"/>
              <w:right w:val="nil"/>
            </w:tcBorders>
            <w:vAlign w:val="center"/>
          </w:tcPr>
          <w:p w14:paraId="5D626A2B" w14:textId="77777777" w:rsidR="006E4901" w:rsidRPr="00603221" w:rsidRDefault="006E4901" w:rsidP="00B92A37">
            <w:pPr>
              <w:spacing w:line="276" w:lineRule="auto"/>
            </w:pPr>
          </w:p>
        </w:tc>
        <w:tc>
          <w:tcPr>
            <w:tcW w:w="778" w:type="pct"/>
            <w:tcBorders>
              <w:top w:val="nil"/>
              <w:left w:val="nil"/>
              <w:bottom w:val="single" w:sz="6" w:space="0" w:color="auto"/>
              <w:right w:val="double" w:sz="6" w:space="0" w:color="auto"/>
            </w:tcBorders>
            <w:vAlign w:val="center"/>
          </w:tcPr>
          <w:p w14:paraId="238FDB79" w14:textId="77777777" w:rsidR="006E4901" w:rsidRPr="00603221" w:rsidRDefault="006E4901" w:rsidP="00B92A37">
            <w:pPr>
              <w:spacing w:line="276" w:lineRule="auto"/>
            </w:pPr>
          </w:p>
        </w:tc>
      </w:tr>
      <w:tr w:rsidR="006E4901" w:rsidRPr="00DF02B0" w14:paraId="2A4455A7" w14:textId="77777777" w:rsidTr="008E49C9">
        <w:tc>
          <w:tcPr>
            <w:tcW w:w="1080" w:type="pct"/>
            <w:gridSpan w:val="6"/>
            <w:tcBorders>
              <w:top w:val="nil"/>
              <w:left w:val="double" w:sz="6" w:space="0" w:color="auto"/>
              <w:bottom w:val="double" w:sz="6" w:space="0" w:color="auto"/>
              <w:right w:val="nil"/>
            </w:tcBorders>
            <w:vAlign w:val="center"/>
          </w:tcPr>
          <w:p w14:paraId="12E65614" w14:textId="77777777" w:rsidR="006E4901" w:rsidRPr="00603221" w:rsidRDefault="006E4901" w:rsidP="00B92A37">
            <w:pPr>
              <w:spacing w:line="276" w:lineRule="auto"/>
            </w:pPr>
          </w:p>
        </w:tc>
        <w:tc>
          <w:tcPr>
            <w:tcW w:w="2100" w:type="pct"/>
            <w:gridSpan w:val="4"/>
            <w:tcBorders>
              <w:top w:val="nil"/>
              <w:left w:val="nil"/>
              <w:bottom w:val="double" w:sz="6" w:space="0" w:color="auto"/>
              <w:right w:val="nil"/>
            </w:tcBorders>
            <w:vAlign w:val="center"/>
          </w:tcPr>
          <w:p w14:paraId="298104D3" w14:textId="77777777" w:rsidR="006E4901" w:rsidRPr="00603221" w:rsidRDefault="006E4901" w:rsidP="00B92A37">
            <w:pPr>
              <w:spacing w:line="276" w:lineRule="auto"/>
            </w:pPr>
          </w:p>
        </w:tc>
        <w:tc>
          <w:tcPr>
            <w:tcW w:w="1043" w:type="pct"/>
            <w:gridSpan w:val="4"/>
            <w:tcBorders>
              <w:top w:val="nil"/>
              <w:left w:val="nil"/>
              <w:bottom w:val="double" w:sz="6" w:space="0" w:color="auto"/>
              <w:right w:val="nil"/>
            </w:tcBorders>
            <w:vAlign w:val="center"/>
          </w:tcPr>
          <w:p w14:paraId="55A2D809" w14:textId="77777777" w:rsidR="006E4901" w:rsidRPr="00603221" w:rsidRDefault="006E4901" w:rsidP="00B92A37">
            <w:pPr>
              <w:spacing w:line="276" w:lineRule="auto"/>
            </w:pPr>
          </w:p>
        </w:tc>
        <w:tc>
          <w:tcPr>
            <w:tcW w:w="778" w:type="pct"/>
            <w:tcBorders>
              <w:top w:val="nil"/>
              <w:left w:val="nil"/>
              <w:bottom w:val="double" w:sz="6" w:space="0" w:color="auto"/>
              <w:right w:val="double" w:sz="6" w:space="0" w:color="auto"/>
            </w:tcBorders>
            <w:vAlign w:val="center"/>
          </w:tcPr>
          <w:p w14:paraId="6346B2C0" w14:textId="77777777" w:rsidR="006E4901" w:rsidRPr="00603221" w:rsidRDefault="006E4901" w:rsidP="00B92A37">
            <w:pPr>
              <w:spacing w:line="276" w:lineRule="auto"/>
            </w:pPr>
          </w:p>
        </w:tc>
      </w:tr>
      <w:tr w:rsidR="006E4901" w:rsidRPr="00DF02B0" w14:paraId="24B867D5" w14:textId="77777777" w:rsidTr="00B92A37">
        <w:tc>
          <w:tcPr>
            <w:tcW w:w="5000" w:type="pct"/>
            <w:gridSpan w:val="15"/>
          </w:tcPr>
          <w:p w14:paraId="1A96C2B5" w14:textId="77777777" w:rsidR="006E4901" w:rsidRPr="00603221" w:rsidRDefault="006E4901" w:rsidP="00B92A37">
            <w:pPr>
              <w:spacing w:line="276" w:lineRule="auto"/>
            </w:pPr>
          </w:p>
        </w:tc>
      </w:tr>
      <w:tr w:rsidR="006E4901" w:rsidRPr="00DF02B0" w14:paraId="08910DBD" w14:textId="77777777" w:rsidTr="008E49C9">
        <w:tc>
          <w:tcPr>
            <w:tcW w:w="975" w:type="pct"/>
            <w:gridSpan w:val="4"/>
            <w:tcBorders>
              <w:top w:val="single" w:sz="6" w:space="0" w:color="auto"/>
              <w:left w:val="single" w:sz="6" w:space="0" w:color="auto"/>
              <w:bottom w:val="single" w:sz="6" w:space="0" w:color="auto"/>
              <w:right w:val="single" w:sz="6" w:space="0" w:color="auto"/>
            </w:tcBorders>
            <w:shd w:val="pct10" w:color="auto" w:fill="auto"/>
          </w:tcPr>
          <w:p w14:paraId="51741432" w14:textId="77777777" w:rsidR="006E4901" w:rsidRPr="00603221" w:rsidRDefault="006E4901" w:rsidP="00B92A37">
            <w:pPr>
              <w:spacing w:line="276" w:lineRule="auto"/>
              <w:rPr>
                <w:b/>
              </w:rPr>
            </w:pPr>
            <w:r w:rsidRPr="00603221">
              <w:rPr>
                <w:b/>
              </w:rPr>
              <w:t>ΕΚΠΑΙΔΕΥΣΗ</w:t>
            </w:r>
          </w:p>
        </w:tc>
        <w:tc>
          <w:tcPr>
            <w:tcW w:w="4025" w:type="pct"/>
            <w:gridSpan w:val="11"/>
          </w:tcPr>
          <w:p w14:paraId="6D379662" w14:textId="77777777" w:rsidR="006E4901" w:rsidRPr="00603221" w:rsidRDefault="006E4901" w:rsidP="00B92A37">
            <w:pPr>
              <w:spacing w:line="276" w:lineRule="auto"/>
            </w:pPr>
          </w:p>
        </w:tc>
      </w:tr>
      <w:tr w:rsidR="006E4901" w:rsidRPr="00DF02B0" w14:paraId="5513A021" w14:textId="77777777" w:rsidTr="008E49C9">
        <w:tc>
          <w:tcPr>
            <w:tcW w:w="1256" w:type="pct"/>
            <w:gridSpan w:val="9"/>
            <w:tcBorders>
              <w:top w:val="double" w:sz="6" w:space="0" w:color="auto"/>
              <w:left w:val="double" w:sz="6" w:space="0" w:color="auto"/>
              <w:bottom w:val="nil"/>
              <w:right w:val="single" w:sz="6" w:space="0" w:color="auto"/>
            </w:tcBorders>
            <w:vAlign w:val="center"/>
          </w:tcPr>
          <w:p w14:paraId="3FC8C0EF" w14:textId="77777777" w:rsidR="006E4901" w:rsidRPr="00603221" w:rsidRDefault="006E4901" w:rsidP="00B92A37">
            <w:pPr>
              <w:spacing w:line="276" w:lineRule="auto"/>
              <w:jc w:val="center"/>
              <w:rPr>
                <w:b/>
              </w:rPr>
            </w:pPr>
            <w:r w:rsidRPr="00603221">
              <w:rPr>
                <w:b/>
              </w:rPr>
              <w:t>Όνομα Ιδρύματος</w:t>
            </w:r>
          </w:p>
        </w:tc>
        <w:tc>
          <w:tcPr>
            <w:tcW w:w="1924" w:type="pct"/>
            <w:tcBorders>
              <w:top w:val="double" w:sz="6" w:space="0" w:color="auto"/>
              <w:left w:val="nil"/>
              <w:bottom w:val="nil"/>
              <w:right w:val="single" w:sz="6" w:space="0" w:color="auto"/>
            </w:tcBorders>
            <w:vAlign w:val="center"/>
          </w:tcPr>
          <w:p w14:paraId="139E7049" w14:textId="77777777" w:rsidR="006E4901" w:rsidRPr="00603221" w:rsidRDefault="006E4901" w:rsidP="00B92A37">
            <w:pPr>
              <w:spacing w:line="276" w:lineRule="auto"/>
              <w:jc w:val="center"/>
              <w:rPr>
                <w:b/>
              </w:rPr>
            </w:pPr>
            <w:r w:rsidRPr="00603221">
              <w:rPr>
                <w:b/>
              </w:rPr>
              <w:t>Τίτλος Πτυχίου</w:t>
            </w:r>
          </w:p>
        </w:tc>
        <w:tc>
          <w:tcPr>
            <w:tcW w:w="1043" w:type="pct"/>
            <w:gridSpan w:val="4"/>
            <w:tcBorders>
              <w:top w:val="double" w:sz="6" w:space="0" w:color="auto"/>
              <w:left w:val="nil"/>
              <w:bottom w:val="nil"/>
              <w:right w:val="single" w:sz="6" w:space="0" w:color="auto"/>
            </w:tcBorders>
            <w:vAlign w:val="center"/>
          </w:tcPr>
          <w:p w14:paraId="404663BB" w14:textId="77777777" w:rsidR="006E4901" w:rsidRPr="00603221" w:rsidRDefault="006E4901" w:rsidP="00B92A37">
            <w:pPr>
              <w:spacing w:line="276" w:lineRule="auto"/>
              <w:jc w:val="center"/>
              <w:rPr>
                <w:b/>
              </w:rPr>
            </w:pPr>
            <w:r w:rsidRPr="00603221">
              <w:rPr>
                <w:b/>
              </w:rPr>
              <w:t>Ειδικότητα</w:t>
            </w:r>
          </w:p>
        </w:tc>
        <w:tc>
          <w:tcPr>
            <w:tcW w:w="778" w:type="pct"/>
            <w:tcBorders>
              <w:top w:val="double" w:sz="6" w:space="0" w:color="auto"/>
              <w:left w:val="nil"/>
              <w:bottom w:val="nil"/>
              <w:right w:val="double" w:sz="6" w:space="0" w:color="auto"/>
            </w:tcBorders>
            <w:vAlign w:val="center"/>
          </w:tcPr>
          <w:p w14:paraId="676CD426" w14:textId="77777777" w:rsidR="006E4901" w:rsidRPr="00603221" w:rsidRDefault="006E4901" w:rsidP="00B92A37">
            <w:pPr>
              <w:spacing w:line="276" w:lineRule="auto"/>
              <w:jc w:val="center"/>
              <w:rPr>
                <w:b/>
              </w:rPr>
            </w:pPr>
            <w:r w:rsidRPr="00603221">
              <w:rPr>
                <w:b/>
              </w:rPr>
              <w:t>Ημερομηνία Απόκτησης Πτυχίου</w:t>
            </w:r>
          </w:p>
        </w:tc>
      </w:tr>
      <w:tr w:rsidR="006E4901" w:rsidRPr="00DF02B0" w14:paraId="454C918B" w14:textId="77777777" w:rsidTr="008E49C9">
        <w:trPr>
          <w:trHeight w:val="416"/>
        </w:trPr>
        <w:tc>
          <w:tcPr>
            <w:tcW w:w="1256" w:type="pct"/>
            <w:gridSpan w:val="9"/>
            <w:tcBorders>
              <w:top w:val="double" w:sz="6" w:space="0" w:color="auto"/>
              <w:left w:val="double" w:sz="6" w:space="0" w:color="auto"/>
              <w:bottom w:val="single" w:sz="6" w:space="0" w:color="auto"/>
              <w:right w:val="single" w:sz="6" w:space="0" w:color="auto"/>
            </w:tcBorders>
          </w:tcPr>
          <w:p w14:paraId="6CF2E229" w14:textId="77777777" w:rsidR="006E4901" w:rsidRPr="00603221" w:rsidRDefault="006E4901" w:rsidP="00B92A37">
            <w:pPr>
              <w:spacing w:line="276" w:lineRule="auto"/>
            </w:pPr>
          </w:p>
          <w:p w14:paraId="3CDB265F" w14:textId="77777777" w:rsidR="006E4901" w:rsidRPr="00603221" w:rsidRDefault="006E4901" w:rsidP="00B92A37">
            <w:pPr>
              <w:spacing w:line="276" w:lineRule="auto"/>
            </w:pPr>
          </w:p>
        </w:tc>
        <w:tc>
          <w:tcPr>
            <w:tcW w:w="1924" w:type="pct"/>
            <w:tcBorders>
              <w:top w:val="double" w:sz="6" w:space="0" w:color="auto"/>
              <w:left w:val="nil"/>
              <w:bottom w:val="single" w:sz="6" w:space="0" w:color="auto"/>
              <w:right w:val="single" w:sz="6" w:space="0" w:color="auto"/>
            </w:tcBorders>
          </w:tcPr>
          <w:p w14:paraId="3E5BDE82" w14:textId="77777777" w:rsidR="006E4901" w:rsidRPr="00603221" w:rsidRDefault="006E4901" w:rsidP="00B92A37">
            <w:pPr>
              <w:spacing w:line="276" w:lineRule="auto"/>
            </w:pPr>
          </w:p>
        </w:tc>
        <w:tc>
          <w:tcPr>
            <w:tcW w:w="1043" w:type="pct"/>
            <w:gridSpan w:val="4"/>
            <w:tcBorders>
              <w:top w:val="double" w:sz="6" w:space="0" w:color="auto"/>
              <w:left w:val="nil"/>
              <w:bottom w:val="single" w:sz="6" w:space="0" w:color="auto"/>
              <w:right w:val="single" w:sz="6" w:space="0" w:color="auto"/>
            </w:tcBorders>
          </w:tcPr>
          <w:p w14:paraId="6573EC74" w14:textId="77777777" w:rsidR="006E4901" w:rsidRPr="00603221" w:rsidRDefault="006E4901" w:rsidP="00B92A37">
            <w:pPr>
              <w:spacing w:line="276" w:lineRule="auto"/>
            </w:pPr>
          </w:p>
        </w:tc>
        <w:tc>
          <w:tcPr>
            <w:tcW w:w="778" w:type="pct"/>
            <w:tcBorders>
              <w:top w:val="double" w:sz="6" w:space="0" w:color="auto"/>
              <w:left w:val="nil"/>
              <w:bottom w:val="single" w:sz="6" w:space="0" w:color="auto"/>
              <w:right w:val="double" w:sz="6" w:space="0" w:color="auto"/>
            </w:tcBorders>
          </w:tcPr>
          <w:p w14:paraId="2B430611" w14:textId="77777777" w:rsidR="006E4901" w:rsidRPr="00603221" w:rsidRDefault="006E4901" w:rsidP="00B92A37">
            <w:pPr>
              <w:spacing w:line="276" w:lineRule="auto"/>
            </w:pPr>
          </w:p>
        </w:tc>
      </w:tr>
      <w:tr w:rsidR="006E4901" w:rsidRPr="00DF02B0" w14:paraId="60F7F78A" w14:textId="77777777" w:rsidTr="008E49C9">
        <w:tc>
          <w:tcPr>
            <w:tcW w:w="1256" w:type="pct"/>
            <w:gridSpan w:val="9"/>
            <w:tcBorders>
              <w:top w:val="nil"/>
              <w:left w:val="double" w:sz="6" w:space="0" w:color="auto"/>
              <w:bottom w:val="nil"/>
              <w:right w:val="single" w:sz="6" w:space="0" w:color="auto"/>
            </w:tcBorders>
          </w:tcPr>
          <w:p w14:paraId="25785365" w14:textId="77777777" w:rsidR="006E4901" w:rsidRPr="00603221" w:rsidRDefault="006E4901" w:rsidP="00B92A37">
            <w:pPr>
              <w:spacing w:line="276" w:lineRule="auto"/>
            </w:pPr>
          </w:p>
          <w:p w14:paraId="142411A0" w14:textId="77777777" w:rsidR="006E4901" w:rsidRPr="00603221" w:rsidRDefault="006E4901" w:rsidP="00B92A37">
            <w:pPr>
              <w:spacing w:line="276" w:lineRule="auto"/>
            </w:pPr>
          </w:p>
        </w:tc>
        <w:tc>
          <w:tcPr>
            <w:tcW w:w="1924" w:type="pct"/>
            <w:tcBorders>
              <w:top w:val="nil"/>
              <w:left w:val="nil"/>
              <w:bottom w:val="nil"/>
              <w:right w:val="single" w:sz="6" w:space="0" w:color="auto"/>
            </w:tcBorders>
          </w:tcPr>
          <w:p w14:paraId="46C4E8FD" w14:textId="77777777" w:rsidR="006E4901" w:rsidRPr="00603221" w:rsidRDefault="006E4901" w:rsidP="00B92A37">
            <w:pPr>
              <w:spacing w:line="276" w:lineRule="auto"/>
            </w:pPr>
          </w:p>
        </w:tc>
        <w:tc>
          <w:tcPr>
            <w:tcW w:w="1043" w:type="pct"/>
            <w:gridSpan w:val="4"/>
            <w:tcBorders>
              <w:top w:val="nil"/>
              <w:left w:val="nil"/>
              <w:bottom w:val="nil"/>
              <w:right w:val="single" w:sz="6" w:space="0" w:color="auto"/>
            </w:tcBorders>
          </w:tcPr>
          <w:p w14:paraId="0B2AFECA" w14:textId="77777777" w:rsidR="006E4901" w:rsidRPr="00603221" w:rsidRDefault="006E4901" w:rsidP="00B92A37">
            <w:pPr>
              <w:spacing w:line="276" w:lineRule="auto"/>
            </w:pPr>
          </w:p>
        </w:tc>
        <w:tc>
          <w:tcPr>
            <w:tcW w:w="778" w:type="pct"/>
            <w:tcBorders>
              <w:top w:val="nil"/>
              <w:left w:val="nil"/>
              <w:bottom w:val="nil"/>
              <w:right w:val="double" w:sz="6" w:space="0" w:color="auto"/>
            </w:tcBorders>
          </w:tcPr>
          <w:p w14:paraId="0B7D4CCC" w14:textId="77777777" w:rsidR="006E4901" w:rsidRPr="00603221" w:rsidRDefault="006E4901" w:rsidP="00B92A37">
            <w:pPr>
              <w:spacing w:line="276" w:lineRule="auto"/>
            </w:pPr>
          </w:p>
        </w:tc>
      </w:tr>
      <w:tr w:rsidR="006E4901" w:rsidRPr="00DF02B0" w14:paraId="1346470B" w14:textId="77777777" w:rsidTr="008E49C9">
        <w:tc>
          <w:tcPr>
            <w:tcW w:w="1256" w:type="pct"/>
            <w:gridSpan w:val="9"/>
            <w:tcBorders>
              <w:top w:val="single" w:sz="6" w:space="0" w:color="auto"/>
              <w:left w:val="double" w:sz="6" w:space="0" w:color="auto"/>
              <w:bottom w:val="double" w:sz="4" w:space="0" w:color="auto"/>
              <w:right w:val="single" w:sz="6" w:space="0" w:color="auto"/>
            </w:tcBorders>
          </w:tcPr>
          <w:p w14:paraId="23E04346" w14:textId="77777777" w:rsidR="006E4901" w:rsidRPr="00603221" w:rsidRDefault="006E4901" w:rsidP="00B92A37">
            <w:pPr>
              <w:spacing w:line="276" w:lineRule="auto"/>
            </w:pPr>
          </w:p>
          <w:p w14:paraId="6D819B9C" w14:textId="77777777" w:rsidR="006E4901" w:rsidRPr="00603221" w:rsidRDefault="006E4901" w:rsidP="00B92A37">
            <w:pPr>
              <w:spacing w:line="276" w:lineRule="auto"/>
            </w:pPr>
          </w:p>
        </w:tc>
        <w:tc>
          <w:tcPr>
            <w:tcW w:w="1924" w:type="pct"/>
            <w:tcBorders>
              <w:top w:val="single" w:sz="6" w:space="0" w:color="auto"/>
              <w:left w:val="nil"/>
              <w:bottom w:val="double" w:sz="4" w:space="0" w:color="auto"/>
              <w:right w:val="single" w:sz="6" w:space="0" w:color="auto"/>
            </w:tcBorders>
          </w:tcPr>
          <w:p w14:paraId="203B9EF1" w14:textId="77777777" w:rsidR="006E4901" w:rsidRPr="00603221" w:rsidRDefault="006E4901" w:rsidP="00B92A37">
            <w:pPr>
              <w:spacing w:line="276" w:lineRule="auto"/>
            </w:pPr>
          </w:p>
        </w:tc>
        <w:tc>
          <w:tcPr>
            <w:tcW w:w="1043" w:type="pct"/>
            <w:gridSpan w:val="4"/>
            <w:tcBorders>
              <w:top w:val="single" w:sz="6" w:space="0" w:color="auto"/>
              <w:left w:val="nil"/>
              <w:bottom w:val="double" w:sz="4" w:space="0" w:color="auto"/>
              <w:right w:val="single" w:sz="6" w:space="0" w:color="auto"/>
            </w:tcBorders>
          </w:tcPr>
          <w:p w14:paraId="2A4D535A" w14:textId="77777777" w:rsidR="006E4901" w:rsidRPr="00603221" w:rsidRDefault="006E4901" w:rsidP="00B92A37">
            <w:pPr>
              <w:spacing w:line="276" w:lineRule="auto"/>
            </w:pPr>
          </w:p>
        </w:tc>
        <w:tc>
          <w:tcPr>
            <w:tcW w:w="778" w:type="pct"/>
            <w:tcBorders>
              <w:top w:val="single" w:sz="6" w:space="0" w:color="auto"/>
              <w:left w:val="nil"/>
              <w:bottom w:val="double" w:sz="4" w:space="0" w:color="auto"/>
              <w:right w:val="double" w:sz="6" w:space="0" w:color="auto"/>
            </w:tcBorders>
          </w:tcPr>
          <w:p w14:paraId="73836854" w14:textId="77777777" w:rsidR="006E4901" w:rsidRPr="00603221" w:rsidRDefault="006E4901" w:rsidP="00B92A37">
            <w:pPr>
              <w:spacing w:line="276" w:lineRule="auto"/>
            </w:pPr>
          </w:p>
        </w:tc>
      </w:tr>
      <w:tr w:rsidR="006E4901" w:rsidRPr="001B0251" w14:paraId="74A62284" w14:textId="77777777" w:rsidTr="008E49C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7" w:type="pct"/>
        </w:trPr>
        <w:tc>
          <w:tcPr>
            <w:tcW w:w="3112" w:type="pct"/>
            <w:gridSpan w:val="9"/>
            <w:tcBorders>
              <w:top w:val="double" w:sz="6" w:space="0" w:color="auto"/>
              <w:left w:val="double" w:sz="6" w:space="0" w:color="auto"/>
              <w:bottom w:val="double" w:sz="6" w:space="0" w:color="auto"/>
              <w:right w:val="double" w:sz="6" w:space="0" w:color="auto"/>
            </w:tcBorders>
            <w:shd w:val="pct10" w:color="auto" w:fill="auto"/>
          </w:tcPr>
          <w:p w14:paraId="0A203376" w14:textId="77777777" w:rsidR="006E4901" w:rsidRPr="00603221" w:rsidRDefault="006E4901" w:rsidP="00B92A37">
            <w:pPr>
              <w:spacing w:after="0" w:line="276" w:lineRule="auto"/>
              <w:jc w:val="center"/>
              <w:rPr>
                <w:b/>
                <w:lang w:val="el-GR"/>
              </w:rPr>
            </w:pPr>
            <w:r w:rsidRPr="00603221">
              <w:rPr>
                <w:b/>
                <w:lang w:val="el-GR"/>
              </w:rPr>
              <w:t xml:space="preserve">ΚΑΤΗΓΟΡΙΑ ΣΤΕΛΕΧΟΥΣ </w:t>
            </w:r>
          </w:p>
          <w:p w14:paraId="1062EDC4" w14:textId="77777777" w:rsidR="006E4901" w:rsidRPr="00603221" w:rsidRDefault="006E4901" w:rsidP="00B92A37">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21" w:type="pct"/>
            <w:gridSpan w:val="5"/>
            <w:tcBorders>
              <w:top w:val="double" w:sz="6" w:space="0" w:color="auto"/>
              <w:left w:val="double" w:sz="6" w:space="0" w:color="auto"/>
              <w:bottom w:val="double" w:sz="6" w:space="0" w:color="auto"/>
              <w:right w:val="double" w:sz="6" w:space="0" w:color="auto"/>
            </w:tcBorders>
          </w:tcPr>
          <w:p w14:paraId="3E483F03" w14:textId="77777777" w:rsidR="006E4901" w:rsidRPr="00603221" w:rsidRDefault="006E4901" w:rsidP="00B92A37">
            <w:pPr>
              <w:spacing w:line="276" w:lineRule="auto"/>
              <w:rPr>
                <w:lang w:val="el-GR"/>
              </w:rPr>
            </w:pPr>
          </w:p>
        </w:tc>
      </w:tr>
    </w:tbl>
    <w:p w14:paraId="24870649" w14:textId="77777777" w:rsidR="006E4901" w:rsidRPr="00603221" w:rsidRDefault="00B92A37"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r>
        <w:rPr>
          <w:i/>
          <w:color w:val="5B9BD5"/>
          <w:lang w:val="el-GR"/>
        </w:rPr>
        <w:br w:type="textWrapping" w:clear="all"/>
      </w:r>
    </w:p>
    <w:p w14:paraId="6B08DA63" w14:textId="77777777" w:rsidR="006E4901" w:rsidRPr="00603221" w:rsidRDefault="006E4901" w:rsidP="006E4901">
      <w:pPr>
        <w:rPr>
          <w:i/>
          <w:color w:val="5B9BD5"/>
          <w:lang w:val="el-GR"/>
        </w:rPr>
      </w:pPr>
    </w:p>
    <w:p w14:paraId="4DAEE6D3"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86"/>
      </w:tblGrid>
      <w:tr w:rsidR="006E4901" w:rsidRPr="00DF02B0" w14:paraId="4BFE6408" w14:textId="77777777" w:rsidTr="008B4966">
        <w:trPr>
          <w:trHeight w:val="567"/>
        </w:trPr>
        <w:tc>
          <w:tcPr>
            <w:tcW w:w="5000" w:type="pct"/>
            <w:shd w:val="pct10" w:color="auto" w:fill="auto"/>
            <w:vAlign w:val="center"/>
          </w:tcPr>
          <w:p w14:paraId="49DA04FE" w14:textId="77777777" w:rsidR="006E4901" w:rsidRPr="00603221" w:rsidRDefault="006E4901" w:rsidP="008B4966">
            <w:pPr>
              <w:spacing w:line="276" w:lineRule="auto"/>
              <w:jc w:val="center"/>
            </w:pPr>
            <w:r w:rsidRPr="00603221">
              <w:rPr>
                <w:b/>
              </w:rPr>
              <w:t>ΕΠΑΓΓΕΛΜΑΤΙΚΗ ΕΜΠΕΙΡΙΑ</w:t>
            </w:r>
          </w:p>
        </w:tc>
      </w:tr>
    </w:tbl>
    <w:p w14:paraId="795065FD"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159"/>
        <w:gridCol w:w="5938"/>
        <w:gridCol w:w="1621"/>
        <w:gridCol w:w="1180"/>
      </w:tblGrid>
      <w:tr w:rsidR="006E4901" w:rsidRPr="00DF02B0" w14:paraId="409FD505" w14:textId="77777777" w:rsidTr="008B4966">
        <w:trPr>
          <w:cantSplit/>
        </w:trPr>
        <w:tc>
          <w:tcPr>
            <w:tcW w:w="1315" w:type="pct"/>
            <w:vMerge w:val="restart"/>
            <w:shd w:val="clear" w:color="auto" w:fill="E6E6E6"/>
            <w:vAlign w:val="center"/>
          </w:tcPr>
          <w:p w14:paraId="1C65880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E1F7A2E"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189F458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9"/>
            </w:r>
            <w:r w:rsidRPr="00603221">
              <w:rPr>
                <w:b/>
                <w:lang w:val="el-GR"/>
              </w:rPr>
              <w:t xml:space="preserve"> και Καθήκοντα στο Έργο </w:t>
            </w:r>
          </w:p>
        </w:tc>
        <w:tc>
          <w:tcPr>
            <w:tcW w:w="947" w:type="pct"/>
            <w:gridSpan w:val="2"/>
            <w:shd w:val="clear" w:color="auto" w:fill="E6E6E6"/>
            <w:vAlign w:val="center"/>
          </w:tcPr>
          <w:p w14:paraId="313B079D"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32BA13C" w14:textId="77777777" w:rsidTr="008B4966">
        <w:trPr>
          <w:cantSplit/>
        </w:trPr>
        <w:tc>
          <w:tcPr>
            <w:tcW w:w="1315" w:type="pct"/>
            <w:vMerge/>
            <w:shd w:val="clear" w:color="auto" w:fill="E6E6E6"/>
            <w:vAlign w:val="center"/>
          </w:tcPr>
          <w:p w14:paraId="4EBC097E"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1EC4F71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05484923"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412A6908" w14:textId="77777777" w:rsidR="006E4901" w:rsidRPr="00603221" w:rsidRDefault="006E4901" w:rsidP="008B4966">
            <w:pPr>
              <w:spacing w:after="0" w:line="276" w:lineRule="auto"/>
              <w:jc w:val="center"/>
              <w:rPr>
                <w:b/>
              </w:rPr>
            </w:pPr>
            <w:r w:rsidRPr="00603221">
              <w:rPr>
                <w:b/>
              </w:rPr>
              <w:t>Περίοδος</w:t>
            </w:r>
          </w:p>
          <w:p w14:paraId="130C1CEB"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52BE2203" w14:textId="77777777" w:rsidR="006E4901" w:rsidRPr="00603221" w:rsidRDefault="006E4901" w:rsidP="008B4966">
            <w:pPr>
              <w:spacing w:before="120" w:after="0" w:line="276" w:lineRule="auto"/>
              <w:jc w:val="center"/>
              <w:rPr>
                <w:b/>
              </w:rPr>
            </w:pPr>
            <w:r w:rsidRPr="00603221">
              <w:rPr>
                <w:b/>
              </w:rPr>
              <w:t>Α/Μ</w:t>
            </w:r>
          </w:p>
        </w:tc>
      </w:tr>
      <w:tr w:rsidR="006E4901" w:rsidRPr="00DF02B0" w14:paraId="2B7399A3" w14:textId="77777777" w:rsidTr="008B4966">
        <w:tc>
          <w:tcPr>
            <w:tcW w:w="1315" w:type="pct"/>
          </w:tcPr>
          <w:p w14:paraId="1BD553F7" w14:textId="77777777" w:rsidR="006E4901" w:rsidRPr="00603221" w:rsidRDefault="006E4901" w:rsidP="008B4966">
            <w:pPr>
              <w:spacing w:before="120" w:after="0" w:line="276" w:lineRule="auto"/>
            </w:pPr>
          </w:p>
          <w:p w14:paraId="6202E40D" w14:textId="77777777" w:rsidR="006E4901" w:rsidRPr="00603221" w:rsidRDefault="006E4901" w:rsidP="008B4966">
            <w:pPr>
              <w:spacing w:before="120" w:after="0" w:line="276" w:lineRule="auto"/>
            </w:pPr>
          </w:p>
        </w:tc>
        <w:tc>
          <w:tcPr>
            <w:tcW w:w="730" w:type="pct"/>
          </w:tcPr>
          <w:p w14:paraId="23F39ED7" w14:textId="77777777" w:rsidR="006E4901" w:rsidRPr="00603221" w:rsidRDefault="006E4901" w:rsidP="008B4966">
            <w:pPr>
              <w:spacing w:before="120" w:after="0" w:line="276" w:lineRule="auto"/>
            </w:pPr>
          </w:p>
        </w:tc>
        <w:tc>
          <w:tcPr>
            <w:tcW w:w="2008" w:type="pct"/>
          </w:tcPr>
          <w:p w14:paraId="542168F5" w14:textId="77777777" w:rsidR="006E4901" w:rsidRPr="00603221" w:rsidRDefault="006E4901" w:rsidP="008B4966">
            <w:pPr>
              <w:spacing w:before="120" w:after="0" w:line="276" w:lineRule="auto"/>
            </w:pPr>
          </w:p>
          <w:p w14:paraId="20C46A74" w14:textId="77777777" w:rsidR="006E4901" w:rsidRPr="00603221" w:rsidRDefault="006E4901" w:rsidP="008B4966">
            <w:pPr>
              <w:spacing w:before="120" w:after="0" w:line="276" w:lineRule="auto"/>
            </w:pPr>
          </w:p>
          <w:p w14:paraId="2A34A9C0" w14:textId="77777777" w:rsidR="006E4901" w:rsidRPr="00603221" w:rsidRDefault="006E4901" w:rsidP="008B4966">
            <w:pPr>
              <w:spacing w:before="120" w:after="0" w:line="276" w:lineRule="auto"/>
            </w:pPr>
          </w:p>
        </w:tc>
        <w:tc>
          <w:tcPr>
            <w:tcW w:w="548" w:type="pct"/>
          </w:tcPr>
          <w:p w14:paraId="4160FAC6" w14:textId="77777777" w:rsidR="006E4901" w:rsidRPr="00603221" w:rsidRDefault="006E4901" w:rsidP="008B4966">
            <w:pPr>
              <w:spacing w:before="120" w:after="0" w:line="276" w:lineRule="auto"/>
              <w:jc w:val="center"/>
            </w:pPr>
            <w:r w:rsidRPr="00603221">
              <w:t>__ /__ / ___</w:t>
            </w:r>
          </w:p>
          <w:p w14:paraId="40815778" w14:textId="77777777" w:rsidR="006E4901" w:rsidRPr="00603221" w:rsidRDefault="006E4901" w:rsidP="008B4966">
            <w:pPr>
              <w:spacing w:before="120" w:after="0" w:line="276" w:lineRule="auto"/>
              <w:jc w:val="center"/>
            </w:pPr>
            <w:r w:rsidRPr="00603221">
              <w:t>-</w:t>
            </w:r>
          </w:p>
          <w:p w14:paraId="3D0572C2" w14:textId="77777777" w:rsidR="006E4901" w:rsidRPr="00603221" w:rsidRDefault="006E4901" w:rsidP="008B4966">
            <w:pPr>
              <w:spacing w:before="120" w:after="0" w:line="276" w:lineRule="auto"/>
              <w:jc w:val="center"/>
            </w:pPr>
            <w:r w:rsidRPr="00603221">
              <w:t>__ /__ / ___</w:t>
            </w:r>
          </w:p>
        </w:tc>
        <w:tc>
          <w:tcPr>
            <w:tcW w:w="399" w:type="pct"/>
          </w:tcPr>
          <w:p w14:paraId="15103FFD" w14:textId="77777777" w:rsidR="006E4901" w:rsidRPr="00603221" w:rsidRDefault="006E4901" w:rsidP="008B4966">
            <w:pPr>
              <w:spacing w:before="120" w:after="0" w:line="276" w:lineRule="auto"/>
              <w:jc w:val="center"/>
            </w:pPr>
          </w:p>
        </w:tc>
      </w:tr>
      <w:tr w:rsidR="006E4901" w:rsidRPr="00DF02B0" w14:paraId="67B78C8D" w14:textId="77777777" w:rsidTr="008B4966">
        <w:tc>
          <w:tcPr>
            <w:tcW w:w="1315" w:type="pct"/>
          </w:tcPr>
          <w:p w14:paraId="0CD9DC0F" w14:textId="77777777" w:rsidR="006E4901" w:rsidRPr="00603221" w:rsidRDefault="006E4901" w:rsidP="008B4966">
            <w:pPr>
              <w:spacing w:before="120" w:after="0" w:line="276" w:lineRule="auto"/>
            </w:pPr>
          </w:p>
        </w:tc>
        <w:tc>
          <w:tcPr>
            <w:tcW w:w="730" w:type="pct"/>
          </w:tcPr>
          <w:p w14:paraId="1CDBD6C3" w14:textId="77777777" w:rsidR="006E4901" w:rsidRPr="00603221" w:rsidRDefault="006E4901" w:rsidP="008B4966">
            <w:pPr>
              <w:spacing w:before="120" w:after="0" w:line="276" w:lineRule="auto"/>
            </w:pPr>
          </w:p>
        </w:tc>
        <w:tc>
          <w:tcPr>
            <w:tcW w:w="2008" w:type="pct"/>
          </w:tcPr>
          <w:p w14:paraId="38CAA9DE" w14:textId="77777777" w:rsidR="006E4901" w:rsidRPr="00603221" w:rsidRDefault="006E4901" w:rsidP="008B4966">
            <w:pPr>
              <w:spacing w:before="120" w:after="0" w:line="276" w:lineRule="auto"/>
            </w:pPr>
          </w:p>
        </w:tc>
        <w:tc>
          <w:tcPr>
            <w:tcW w:w="548" w:type="pct"/>
          </w:tcPr>
          <w:p w14:paraId="51E377DF" w14:textId="77777777" w:rsidR="006E4901" w:rsidRPr="00603221" w:rsidRDefault="006E4901" w:rsidP="008B4966">
            <w:pPr>
              <w:spacing w:before="120" w:after="0" w:line="276" w:lineRule="auto"/>
              <w:jc w:val="center"/>
            </w:pPr>
            <w:r w:rsidRPr="00603221">
              <w:t>__ /__ / ___</w:t>
            </w:r>
          </w:p>
          <w:p w14:paraId="1E7A9821" w14:textId="77777777" w:rsidR="006E4901" w:rsidRPr="00603221" w:rsidRDefault="006E4901" w:rsidP="008B4966">
            <w:pPr>
              <w:spacing w:before="120" w:after="0" w:line="276" w:lineRule="auto"/>
              <w:jc w:val="center"/>
            </w:pPr>
            <w:r w:rsidRPr="00603221">
              <w:t>-</w:t>
            </w:r>
          </w:p>
          <w:p w14:paraId="602AF5F7" w14:textId="77777777" w:rsidR="006E4901" w:rsidRPr="00603221" w:rsidRDefault="006E4901" w:rsidP="008B4966">
            <w:pPr>
              <w:spacing w:before="120" w:after="0" w:line="276" w:lineRule="auto"/>
              <w:jc w:val="center"/>
            </w:pPr>
            <w:r w:rsidRPr="00603221">
              <w:t>__ /__ / ___</w:t>
            </w:r>
          </w:p>
        </w:tc>
        <w:tc>
          <w:tcPr>
            <w:tcW w:w="399" w:type="pct"/>
          </w:tcPr>
          <w:p w14:paraId="6B2AE59C" w14:textId="77777777" w:rsidR="006E4901" w:rsidRPr="00603221" w:rsidRDefault="006E4901" w:rsidP="008B4966">
            <w:pPr>
              <w:spacing w:before="120" w:after="0" w:line="276" w:lineRule="auto"/>
              <w:jc w:val="center"/>
            </w:pPr>
          </w:p>
        </w:tc>
      </w:tr>
      <w:tr w:rsidR="006E4901" w:rsidRPr="00DF02B0" w14:paraId="274F9E06" w14:textId="77777777" w:rsidTr="008B4966">
        <w:tc>
          <w:tcPr>
            <w:tcW w:w="1315" w:type="pct"/>
          </w:tcPr>
          <w:p w14:paraId="0797F93C" w14:textId="77777777" w:rsidR="006E4901" w:rsidRPr="00603221" w:rsidRDefault="006E4901" w:rsidP="008B4966">
            <w:pPr>
              <w:spacing w:before="120" w:after="0" w:line="276" w:lineRule="auto"/>
            </w:pPr>
          </w:p>
        </w:tc>
        <w:tc>
          <w:tcPr>
            <w:tcW w:w="730" w:type="pct"/>
          </w:tcPr>
          <w:p w14:paraId="6C411782" w14:textId="77777777" w:rsidR="006E4901" w:rsidRPr="00603221" w:rsidRDefault="006E4901" w:rsidP="008B4966">
            <w:pPr>
              <w:spacing w:before="120" w:after="0" w:line="276" w:lineRule="auto"/>
            </w:pPr>
          </w:p>
        </w:tc>
        <w:tc>
          <w:tcPr>
            <w:tcW w:w="2008" w:type="pct"/>
          </w:tcPr>
          <w:p w14:paraId="182FD695" w14:textId="77777777" w:rsidR="006E4901" w:rsidRPr="00603221" w:rsidRDefault="006E4901" w:rsidP="008B4966">
            <w:pPr>
              <w:spacing w:before="120" w:after="0" w:line="276" w:lineRule="auto"/>
            </w:pPr>
          </w:p>
        </w:tc>
        <w:tc>
          <w:tcPr>
            <w:tcW w:w="548" w:type="pct"/>
          </w:tcPr>
          <w:p w14:paraId="7E47CB72" w14:textId="77777777" w:rsidR="006E4901" w:rsidRPr="00603221" w:rsidRDefault="006E4901" w:rsidP="008B4966">
            <w:pPr>
              <w:spacing w:before="120" w:after="0" w:line="276" w:lineRule="auto"/>
              <w:jc w:val="center"/>
            </w:pPr>
            <w:r w:rsidRPr="00603221">
              <w:t>__ /__ / ___</w:t>
            </w:r>
          </w:p>
          <w:p w14:paraId="2354D2E5" w14:textId="77777777" w:rsidR="006E4901" w:rsidRPr="00603221" w:rsidRDefault="006E4901" w:rsidP="008B4966">
            <w:pPr>
              <w:spacing w:before="120" w:after="0" w:line="276" w:lineRule="auto"/>
              <w:jc w:val="center"/>
            </w:pPr>
            <w:r w:rsidRPr="00603221">
              <w:t>-</w:t>
            </w:r>
          </w:p>
          <w:p w14:paraId="082B660C" w14:textId="77777777" w:rsidR="006E4901" w:rsidRPr="00603221" w:rsidRDefault="006E4901" w:rsidP="008B4966">
            <w:pPr>
              <w:spacing w:before="120" w:after="0" w:line="276" w:lineRule="auto"/>
              <w:jc w:val="center"/>
            </w:pPr>
            <w:r w:rsidRPr="00603221">
              <w:t>__ /__ / ___</w:t>
            </w:r>
          </w:p>
        </w:tc>
        <w:tc>
          <w:tcPr>
            <w:tcW w:w="399" w:type="pct"/>
          </w:tcPr>
          <w:p w14:paraId="03F69F72" w14:textId="77777777" w:rsidR="006E4901" w:rsidRPr="00603221" w:rsidRDefault="006E4901" w:rsidP="008B4966">
            <w:pPr>
              <w:spacing w:before="120" w:after="0" w:line="276" w:lineRule="auto"/>
              <w:jc w:val="center"/>
            </w:pPr>
          </w:p>
        </w:tc>
      </w:tr>
    </w:tbl>
    <w:p w14:paraId="346E1C34" w14:textId="77777777" w:rsidR="006E4901" w:rsidRPr="00603221" w:rsidRDefault="006E4901" w:rsidP="006E4901">
      <w:pPr>
        <w:spacing w:line="276" w:lineRule="auto"/>
        <w:sectPr w:rsidR="006E4901" w:rsidRPr="00603221" w:rsidSect="00DF02B0">
          <w:headerReference w:type="default" r:id="rId32"/>
          <w:footerReference w:type="default" r:id="rId33"/>
          <w:headerReference w:type="first" r:id="rId34"/>
          <w:pgSz w:w="16838" w:h="11906" w:orient="landscape"/>
          <w:pgMar w:top="1134" w:right="1134" w:bottom="1134" w:left="1134" w:header="720" w:footer="709" w:gutter="0"/>
          <w:cols w:space="720"/>
          <w:titlePg/>
          <w:docGrid w:linePitch="360"/>
        </w:sectPr>
      </w:pPr>
    </w:p>
    <w:p w14:paraId="7F3CD06D" w14:textId="77777777" w:rsidR="008338F0" w:rsidRPr="00603221" w:rsidRDefault="003355E7" w:rsidP="003329FF">
      <w:pPr>
        <w:pStyle w:val="2"/>
        <w:numPr>
          <w:ilvl w:val="0"/>
          <w:numId w:val="0"/>
        </w:numPr>
        <w:ind w:left="576" w:hanging="576"/>
        <w:rPr>
          <w:rFonts w:cs="Tahoma"/>
        </w:rPr>
      </w:pPr>
      <w:bookmarkStart w:id="488" w:name="_Ref510087097"/>
      <w:bookmarkStart w:id="489" w:name="_Ref40980475"/>
      <w:bookmarkStart w:id="490" w:name="_Ref55324393"/>
      <w:bookmarkStart w:id="491" w:name="_Toc97194377"/>
      <w:bookmarkStart w:id="492" w:name="_Toc97194481"/>
      <w:bookmarkStart w:id="493" w:name="_Toc147842291"/>
      <w:r w:rsidRPr="00603221">
        <w:rPr>
          <w:rFonts w:cs="Tahoma"/>
        </w:rPr>
        <w:lastRenderedPageBreak/>
        <w:t>ΠΑΡΑΡΤΗΜΑ V – Υπόδειγμα Τεχνικής Προσφοράς</w:t>
      </w:r>
      <w:bookmarkEnd w:id="488"/>
      <w:bookmarkEnd w:id="489"/>
      <w:bookmarkEnd w:id="490"/>
      <w:bookmarkEnd w:id="491"/>
      <w:bookmarkEnd w:id="492"/>
      <w:bookmarkEnd w:id="493"/>
      <w:r w:rsidRPr="00603221">
        <w:rPr>
          <w:rFonts w:cs="Tahoma"/>
        </w:rPr>
        <w:t xml:space="preserve"> </w:t>
      </w:r>
    </w:p>
    <w:p w14:paraId="5B14E81F"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6923"/>
        <w:gridCol w:w="2081"/>
      </w:tblGrid>
      <w:tr w:rsidR="00E36548" w:rsidRPr="00E36548" w14:paraId="1664E630" w14:textId="77777777" w:rsidTr="00C4217E">
        <w:trPr>
          <w:trHeight w:val="513"/>
        </w:trPr>
        <w:tc>
          <w:tcPr>
            <w:tcW w:w="5000" w:type="pct"/>
            <w:gridSpan w:val="3"/>
            <w:shd w:val="clear" w:color="000000" w:fill="B3B3B3"/>
            <w:vAlign w:val="center"/>
            <w:hideMark/>
          </w:tcPr>
          <w:p w14:paraId="4C19D74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0E20BB27" w14:textId="77777777" w:rsidTr="00F82A8D">
        <w:trPr>
          <w:trHeight w:val="513"/>
        </w:trPr>
        <w:tc>
          <w:tcPr>
            <w:tcW w:w="431" w:type="pct"/>
            <w:shd w:val="clear" w:color="000000" w:fill="B3B3B3"/>
            <w:vAlign w:val="center"/>
          </w:tcPr>
          <w:p w14:paraId="37DF6AAC"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110C1AE9"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187108A1" w14:textId="77777777" w:rsidR="00E36548" w:rsidRDefault="00E36548" w:rsidP="00C4217E">
            <w:pPr>
              <w:spacing w:before="60" w:after="60"/>
              <w:jc w:val="center"/>
              <w:rPr>
                <w:b/>
                <w:lang w:val="el-GR"/>
              </w:rPr>
            </w:pPr>
            <w:r w:rsidRPr="00F82A8D">
              <w:rPr>
                <w:b/>
                <w:lang w:val="el-GR"/>
              </w:rPr>
              <w:t>Σύμφωνα με παραγράφους:</w:t>
            </w:r>
          </w:p>
          <w:p w14:paraId="4364D3DE" w14:textId="77777777" w:rsidR="00E36548" w:rsidRPr="00F82A8D" w:rsidRDefault="00E36548" w:rsidP="00C4217E">
            <w:pPr>
              <w:spacing w:before="60" w:after="60"/>
              <w:jc w:val="center"/>
              <w:rPr>
                <w:b/>
                <w:lang w:val="el-GR"/>
              </w:rPr>
            </w:pPr>
          </w:p>
        </w:tc>
      </w:tr>
      <w:tr w:rsidR="00E36548" w:rsidRPr="00E36548" w14:paraId="6BF6BBFA" w14:textId="77777777" w:rsidTr="00F82A8D">
        <w:trPr>
          <w:trHeight w:val="315"/>
        </w:trPr>
        <w:tc>
          <w:tcPr>
            <w:tcW w:w="431" w:type="pct"/>
            <w:shd w:val="clear" w:color="auto" w:fill="FBE4D5" w:themeFill="accent2" w:themeFillTint="33"/>
            <w:vAlign w:val="center"/>
          </w:tcPr>
          <w:p w14:paraId="18B86FEF"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6AAD01B"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11FE8310" w14:textId="77777777" w:rsidR="00E36548" w:rsidRPr="005A1E91" w:rsidRDefault="00E36548" w:rsidP="00C4217E">
            <w:pPr>
              <w:spacing w:before="60" w:after="60"/>
              <w:rPr>
                <w:b/>
                <w:lang w:val="el-GR" w:eastAsia="el-GR"/>
              </w:rPr>
            </w:pPr>
          </w:p>
        </w:tc>
      </w:tr>
      <w:tr w:rsidR="00E36548" w:rsidRPr="00E14FF7" w14:paraId="0A7AF255" w14:textId="77777777" w:rsidTr="00F82A8D">
        <w:trPr>
          <w:trHeight w:val="315"/>
        </w:trPr>
        <w:tc>
          <w:tcPr>
            <w:tcW w:w="431" w:type="pct"/>
            <w:shd w:val="clear" w:color="auto" w:fill="auto"/>
            <w:vAlign w:val="center"/>
          </w:tcPr>
          <w:p w14:paraId="73964461"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66CA2011" w14:textId="2FAD991E" w:rsidR="00E36548" w:rsidRPr="00252398" w:rsidRDefault="00925B4A" w:rsidP="00C4217E">
            <w:pPr>
              <w:spacing w:before="60" w:after="60"/>
              <w:rPr>
                <w:lang w:val="el-GR" w:eastAsia="el-GR"/>
              </w:rPr>
            </w:pPr>
            <w:r>
              <w:rPr>
                <w:lang w:val="el-GR" w:eastAsia="el-GR"/>
              </w:rPr>
              <w:fldChar w:fldCharType="begin"/>
            </w:r>
            <w:r w:rsidR="00AB12DA">
              <w:rPr>
                <w:lang w:val="el-GR" w:eastAsia="el-GR"/>
              </w:rPr>
              <w:instrText xml:space="preserve"> REF _Ref97199257 \h </w:instrText>
            </w:r>
            <w:r>
              <w:rPr>
                <w:lang w:val="el-GR" w:eastAsia="el-GR"/>
              </w:rPr>
            </w:r>
            <w:r>
              <w:rPr>
                <w:lang w:val="el-GR" w:eastAsia="el-GR"/>
              </w:rPr>
              <w:fldChar w:fldCharType="separate"/>
            </w:r>
            <w:r w:rsidR="00BF2A7B" w:rsidRPr="00EF2204">
              <w:rPr>
                <w:lang w:val="el-GR"/>
              </w:rPr>
              <w:t>Π</w:t>
            </w:r>
            <w:r w:rsidR="00BF2A7B">
              <w:rPr>
                <w:lang w:val="el-GR"/>
              </w:rPr>
              <w:t>εριβάλλον της Σύμβασης</w:t>
            </w:r>
            <w:r>
              <w:rPr>
                <w:lang w:val="el-GR" w:eastAsia="el-GR"/>
              </w:rPr>
              <w:fldChar w:fldCharType="end"/>
            </w:r>
          </w:p>
        </w:tc>
        <w:tc>
          <w:tcPr>
            <w:tcW w:w="1056" w:type="pct"/>
            <w:shd w:val="clear" w:color="auto" w:fill="auto"/>
          </w:tcPr>
          <w:p w14:paraId="733D1C7E" w14:textId="346FCF85" w:rsidR="00E36548" w:rsidRPr="00C00860" w:rsidRDefault="00925B4A" w:rsidP="00C4217E">
            <w:pPr>
              <w:spacing w:before="60" w:after="60"/>
              <w:rPr>
                <w:lang w:val="el-GR" w:eastAsia="el-GR"/>
              </w:rPr>
            </w:pPr>
            <w:r>
              <w:rPr>
                <w:lang w:val="el-GR" w:eastAsia="el-GR"/>
              </w:rPr>
              <w:fldChar w:fldCharType="begin"/>
            </w:r>
            <w:r w:rsidR="00843444">
              <w:rPr>
                <w:lang w:val="el-GR" w:eastAsia="el-GR"/>
              </w:rPr>
              <w:instrText xml:space="preserve"> REF _Ref122694905 \r \h </w:instrText>
            </w:r>
            <w:r>
              <w:rPr>
                <w:lang w:val="el-GR" w:eastAsia="el-GR"/>
              </w:rPr>
            </w:r>
            <w:r>
              <w:rPr>
                <w:lang w:val="el-GR" w:eastAsia="el-GR"/>
              </w:rPr>
              <w:fldChar w:fldCharType="separate"/>
            </w:r>
            <w:r w:rsidR="00BF2A7B">
              <w:rPr>
                <w:lang w:val="el-GR" w:eastAsia="el-GR"/>
              </w:rPr>
              <w:t>1</w:t>
            </w:r>
            <w:r>
              <w:rPr>
                <w:lang w:val="el-GR" w:eastAsia="el-GR"/>
              </w:rPr>
              <w:fldChar w:fldCharType="end"/>
            </w:r>
            <w:r w:rsidR="00843444">
              <w:rPr>
                <w:lang w:val="el-GR" w:eastAsia="el-GR"/>
              </w:rPr>
              <w:t xml:space="preserve"> &amp; </w:t>
            </w:r>
            <w:r>
              <w:rPr>
                <w:lang w:val="el-GR" w:eastAsia="el-GR"/>
              </w:rPr>
              <w:fldChar w:fldCharType="begin"/>
            </w:r>
            <w:r w:rsidR="00843444">
              <w:rPr>
                <w:lang w:val="el-GR" w:eastAsia="el-GR"/>
              </w:rPr>
              <w:instrText xml:space="preserve"> REF _Ref122694908 \r \h </w:instrText>
            </w:r>
            <w:r>
              <w:rPr>
                <w:lang w:val="el-GR" w:eastAsia="el-GR"/>
              </w:rPr>
            </w:r>
            <w:r>
              <w:rPr>
                <w:lang w:val="el-GR" w:eastAsia="el-GR"/>
              </w:rPr>
              <w:fldChar w:fldCharType="separate"/>
            </w:r>
            <w:r w:rsidR="00BF2A7B">
              <w:rPr>
                <w:lang w:val="el-GR" w:eastAsia="el-GR"/>
              </w:rPr>
              <w:t>2.1</w:t>
            </w:r>
            <w:r>
              <w:rPr>
                <w:lang w:val="el-GR" w:eastAsia="el-GR"/>
              </w:rPr>
              <w:fldChar w:fldCharType="end"/>
            </w:r>
          </w:p>
        </w:tc>
      </w:tr>
      <w:tr w:rsidR="00E36548" w:rsidRPr="00E36548" w14:paraId="566C7F0B" w14:textId="77777777" w:rsidTr="00F82A8D">
        <w:trPr>
          <w:trHeight w:val="315"/>
        </w:trPr>
        <w:tc>
          <w:tcPr>
            <w:tcW w:w="431" w:type="pct"/>
            <w:shd w:val="clear" w:color="auto" w:fill="FBE4D5" w:themeFill="accent2" w:themeFillTint="33"/>
            <w:vAlign w:val="center"/>
          </w:tcPr>
          <w:p w14:paraId="29AF515D"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45D13640" w14:textId="77777777"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061B0A73" w14:textId="77777777" w:rsidR="00E36548" w:rsidRPr="00C00860" w:rsidRDefault="00E36548" w:rsidP="00C4217E">
            <w:pPr>
              <w:spacing w:before="60" w:after="60"/>
              <w:rPr>
                <w:b/>
                <w:lang w:val="el-GR" w:eastAsia="el-GR"/>
              </w:rPr>
            </w:pPr>
          </w:p>
        </w:tc>
      </w:tr>
      <w:tr w:rsidR="00E36548" w:rsidRPr="00E36548" w14:paraId="735B9D18" w14:textId="77777777" w:rsidTr="00F82A8D">
        <w:trPr>
          <w:trHeight w:val="315"/>
        </w:trPr>
        <w:tc>
          <w:tcPr>
            <w:tcW w:w="431" w:type="pct"/>
            <w:shd w:val="clear" w:color="auto" w:fill="auto"/>
            <w:vAlign w:val="center"/>
          </w:tcPr>
          <w:p w14:paraId="1B52BBB7"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4FF8127A" w14:textId="77777777"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7AE9B898" w14:textId="7876AB2C" w:rsidR="00E36548" w:rsidRPr="00252398" w:rsidRDefault="00925B4A" w:rsidP="00C4217E">
            <w:pPr>
              <w:spacing w:before="60" w:after="60"/>
              <w:rPr>
                <w:lang w:val="el-GR" w:eastAsia="el-GR"/>
              </w:rPr>
            </w:pPr>
            <w:r>
              <w:rPr>
                <w:lang w:val="el-GR" w:eastAsia="el-GR"/>
              </w:rPr>
              <w:fldChar w:fldCharType="begin"/>
            </w:r>
            <w:r w:rsidR="00843444">
              <w:rPr>
                <w:lang w:val="el-GR" w:eastAsia="el-GR"/>
              </w:rPr>
              <w:instrText xml:space="preserve"> REF _Ref122695017 \r \h </w:instrText>
            </w:r>
            <w:r>
              <w:rPr>
                <w:lang w:val="el-GR" w:eastAsia="el-GR"/>
              </w:rPr>
            </w:r>
            <w:r>
              <w:rPr>
                <w:lang w:val="el-GR" w:eastAsia="el-GR"/>
              </w:rPr>
              <w:fldChar w:fldCharType="separate"/>
            </w:r>
            <w:r w:rsidR="00BF2A7B">
              <w:rPr>
                <w:lang w:val="el-GR" w:eastAsia="el-GR"/>
              </w:rPr>
              <w:t>2.2</w:t>
            </w:r>
            <w:r>
              <w:rPr>
                <w:lang w:val="el-GR" w:eastAsia="el-GR"/>
              </w:rPr>
              <w:fldChar w:fldCharType="end"/>
            </w:r>
          </w:p>
        </w:tc>
      </w:tr>
      <w:tr w:rsidR="00E36548" w:rsidRPr="00843444" w14:paraId="0F923F53" w14:textId="77777777" w:rsidTr="00F82A8D">
        <w:trPr>
          <w:trHeight w:val="315"/>
        </w:trPr>
        <w:tc>
          <w:tcPr>
            <w:tcW w:w="431" w:type="pct"/>
            <w:shd w:val="clear" w:color="auto" w:fill="FBE4D5" w:themeFill="accent2" w:themeFillTint="33"/>
            <w:vAlign w:val="center"/>
          </w:tcPr>
          <w:p w14:paraId="1CA6A7EB"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4084A223" w14:textId="77777777" w:rsidR="00E36548" w:rsidRPr="00843444" w:rsidRDefault="00E36548" w:rsidP="00C4217E">
            <w:pPr>
              <w:spacing w:before="60" w:after="60"/>
              <w:rPr>
                <w:b/>
                <w:lang w:val="el-GR" w:eastAsia="el-GR"/>
              </w:rPr>
            </w:pPr>
            <w:r w:rsidRPr="00843444">
              <w:rPr>
                <w:b/>
                <w:bCs/>
                <w:color w:val="000000"/>
              </w:rPr>
              <w:t>Μεθοδολογία Υλοποίησης Έργου</w:t>
            </w:r>
          </w:p>
        </w:tc>
        <w:tc>
          <w:tcPr>
            <w:tcW w:w="1056" w:type="pct"/>
            <w:shd w:val="clear" w:color="auto" w:fill="FBE4D5" w:themeFill="accent2" w:themeFillTint="33"/>
          </w:tcPr>
          <w:p w14:paraId="3B4CE24C" w14:textId="77777777" w:rsidR="00E36548" w:rsidRPr="00843444" w:rsidRDefault="00E36548" w:rsidP="00C4217E">
            <w:pPr>
              <w:spacing w:before="60" w:after="60"/>
              <w:rPr>
                <w:lang w:val="el-GR" w:eastAsia="el-GR"/>
              </w:rPr>
            </w:pPr>
          </w:p>
        </w:tc>
      </w:tr>
      <w:tr w:rsidR="00E36548" w:rsidRPr="00843444" w14:paraId="5190F3A3" w14:textId="77777777" w:rsidTr="00F82A8D">
        <w:trPr>
          <w:trHeight w:val="315"/>
        </w:trPr>
        <w:tc>
          <w:tcPr>
            <w:tcW w:w="431" w:type="pct"/>
            <w:shd w:val="clear" w:color="auto" w:fill="auto"/>
            <w:vAlign w:val="center"/>
            <w:hideMark/>
          </w:tcPr>
          <w:p w14:paraId="78941217"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6386EC5F" w14:textId="77777777"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4A26E7A1" w14:textId="0976469C" w:rsidR="00E36548" w:rsidRPr="00843444" w:rsidRDefault="00F70E11" w:rsidP="00C4217E">
            <w:pPr>
              <w:spacing w:before="60" w:after="60"/>
              <w:rPr>
                <w:lang w:val="el-GR" w:eastAsia="el-GR"/>
              </w:rPr>
            </w:pPr>
            <w:r>
              <w:fldChar w:fldCharType="begin"/>
            </w:r>
            <w:r>
              <w:instrText xml:space="preserve"> REF _Ref122695066 \r \h  \* MERGEFORMAT </w:instrText>
            </w:r>
            <w:r>
              <w:fldChar w:fldCharType="separate"/>
            </w:r>
            <w:r w:rsidR="00BF2A7B" w:rsidRPr="00BF2A7B">
              <w:rPr>
                <w:lang w:val="el-GR" w:eastAsia="el-GR"/>
              </w:rPr>
              <w:t>3.1</w:t>
            </w:r>
            <w:r>
              <w:fldChar w:fldCharType="end"/>
            </w:r>
            <w:r w:rsidR="00843444" w:rsidRPr="00843444">
              <w:rPr>
                <w:lang w:val="el-GR" w:eastAsia="el-GR"/>
              </w:rPr>
              <w:t xml:space="preserve"> &amp; </w:t>
            </w:r>
            <w:r>
              <w:fldChar w:fldCharType="begin"/>
            </w:r>
            <w:r>
              <w:instrText xml:space="preserve"> REF _Ref122695067 \r \h  \* MERGEFORMAT </w:instrText>
            </w:r>
            <w:r>
              <w:fldChar w:fldCharType="separate"/>
            </w:r>
            <w:r w:rsidR="00BF2A7B" w:rsidRPr="00BF2A7B">
              <w:rPr>
                <w:lang w:val="el-GR" w:eastAsia="el-GR"/>
              </w:rPr>
              <w:t>3.2</w:t>
            </w:r>
            <w:r>
              <w:fldChar w:fldCharType="end"/>
            </w:r>
            <w:r w:rsidR="00843444" w:rsidRPr="00843444">
              <w:rPr>
                <w:lang w:val="el-GR" w:eastAsia="el-GR"/>
              </w:rPr>
              <w:t xml:space="preserve">  </w:t>
            </w:r>
          </w:p>
        </w:tc>
      </w:tr>
      <w:tr w:rsidR="00843444" w:rsidRPr="00843444" w14:paraId="2A6503C1" w14:textId="77777777" w:rsidTr="00F82A8D">
        <w:trPr>
          <w:trHeight w:val="315"/>
        </w:trPr>
        <w:tc>
          <w:tcPr>
            <w:tcW w:w="431" w:type="pct"/>
            <w:shd w:val="clear" w:color="auto" w:fill="auto"/>
            <w:vAlign w:val="center"/>
          </w:tcPr>
          <w:p w14:paraId="40DFA07D" w14:textId="77777777" w:rsidR="00843444" w:rsidRPr="00843444" w:rsidRDefault="00843444">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5E1CA0F1" w14:textId="77777777"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0B572CF9" w14:textId="4E799D67" w:rsidR="00843444" w:rsidRPr="00843444" w:rsidRDefault="00F70E11" w:rsidP="00C4217E">
            <w:pPr>
              <w:spacing w:before="60" w:after="60"/>
              <w:rPr>
                <w:lang w:val="el-GR" w:eastAsia="el-GR"/>
              </w:rPr>
            </w:pPr>
            <w:r>
              <w:fldChar w:fldCharType="begin"/>
            </w:r>
            <w:r>
              <w:instrText xml:space="preserve"> REF _Ref122695074 \r \h  \* MERGEFORMAT </w:instrText>
            </w:r>
            <w:r>
              <w:fldChar w:fldCharType="separate"/>
            </w:r>
            <w:r w:rsidR="00BF2A7B" w:rsidRPr="00BF2A7B">
              <w:rPr>
                <w:lang w:val="el-GR" w:eastAsia="el-GR"/>
              </w:rPr>
              <w:t>3.3</w:t>
            </w:r>
            <w:r>
              <w:fldChar w:fldCharType="end"/>
            </w:r>
          </w:p>
        </w:tc>
      </w:tr>
      <w:tr w:rsidR="00E36548" w:rsidRPr="00E36548" w14:paraId="0F2D6007" w14:textId="77777777" w:rsidTr="00F82A8D">
        <w:trPr>
          <w:trHeight w:val="525"/>
        </w:trPr>
        <w:tc>
          <w:tcPr>
            <w:tcW w:w="431" w:type="pct"/>
            <w:shd w:val="clear" w:color="auto" w:fill="auto"/>
            <w:vAlign w:val="center"/>
            <w:hideMark/>
          </w:tcPr>
          <w:p w14:paraId="004DDEE8"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466D0AF3" w14:textId="77777777"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6049ED9C" w14:textId="329828A1" w:rsidR="00E36548" w:rsidRPr="00252398" w:rsidRDefault="00F70E11" w:rsidP="00C4217E">
            <w:pPr>
              <w:spacing w:before="60" w:after="60"/>
              <w:rPr>
                <w:lang w:val="el-GR" w:eastAsia="el-GR"/>
              </w:rPr>
            </w:pPr>
            <w:r>
              <w:fldChar w:fldCharType="begin"/>
            </w:r>
            <w:r>
              <w:instrText xml:space="preserve"> REF _Ref122695077 \r \h  \* MERGEFORMAT </w:instrText>
            </w:r>
            <w:r>
              <w:fldChar w:fldCharType="separate"/>
            </w:r>
            <w:r w:rsidR="00BF2A7B" w:rsidRPr="00BF2A7B">
              <w:rPr>
                <w:lang w:val="el-GR" w:eastAsia="el-GR"/>
              </w:rPr>
              <w:t>3.4</w:t>
            </w:r>
            <w:r>
              <w:fldChar w:fldCharType="end"/>
            </w:r>
          </w:p>
        </w:tc>
      </w:tr>
      <w:tr w:rsidR="00E36548" w:rsidRPr="00E36548" w14:paraId="0DBBB046"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AC9A4AA"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4BEE979" w14:textId="77777777" w:rsidR="00E36548" w:rsidRPr="00252398" w:rsidRDefault="00E36548" w:rsidP="00C4217E">
            <w:pPr>
              <w:pStyle w:val="aff"/>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B0F8706" w14:textId="2ABF1974" w:rsidR="00E36548" w:rsidRPr="00C00860" w:rsidRDefault="00925B4A" w:rsidP="00C4217E">
            <w:pPr>
              <w:pStyle w:val="aff"/>
              <w:spacing w:before="60" w:after="60"/>
              <w:ind w:left="0"/>
              <w:contextualSpacing w:val="0"/>
              <w:jc w:val="left"/>
              <w:rPr>
                <w:b/>
                <w:lang w:val="el-GR" w:eastAsia="el-GR"/>
              </w:rPr>
            </w:pPr>
            <w:r>
              <w:rPr>
                <w:b/>
                <w:lang w:val="el-GR" w:eastAsia="el-GR"/>
              </w:rPr>
              <w:fldChar w:fldCharType="begin"/>
            </w:r>
            <w:r w:rsidR="00843444">
              <w:rPr>
                <w:b/>
                <w:lang w:val="el-GR" w:eastAsia="el-GR"/>
              </w:rPr>
              <w:instrText xml:space="preserve"> REF _Ref510087011 \h </w:instrText>
            </w:r>
            <w:r>
              <w:rPr>
                <w:b/>
                <w:lang w:val="el-GR" w:eastAsia="el-GR"/>
              </w:rPr>
            </w:r>
            <w:r>
              <w:rPr>
                <w:b/>
                <w:lang w:val="el-GR" w:eastAsia="el-GR"/>
              </w:rPr>
              <w:fldChar w:fldCharType="separate"/>
            </w:r>
            <w:r w:rsidR="00BF2A7B" w:rsidRPr="00603221">
              <w:rPr>
                <w:lang w:val="el-GR"/>
              </w:rPr>
              <w:t>ΠΑΡΑΡΤΗΜΑ ΙΙ – Πίνακες Συμμόρφωσης</w:t>
            </w:r>
            <w:r>
              <w:rPr>
                <w:b/>
                <w:lang w:val="el-GR" w:eastAsia="el-GR"/>
              </w:rPr>
              <w:fldChar w:fldCharType="end"/>
            </w:r>
          </w:p>
        </w:tc>
      </w:tr>
      <w:tr w:rsidR="00E36548" w:rsidRPr="004A3C7D" w14:paraId="49194709"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4661EA8"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CB2F9D6"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4927424F"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227BA0D" w14:textId="467FE9E9" w:rsidR="00E36548" w:rsidRPr="00252398" w:rsidRDefault="00925B4A" w:rsidP="00C4217E">
            <w:pPr>
              <w:pStyle w:val="aff"/>
              <w:spacing w:before="60" w:after="60"/>
              <w:ind w:left="0"/>
              <w:contextualSpacing w:val="0"/>
              <w:jc w:val="left"/>
              <w:rPr>
                <w:b/>
                <w:lang w:val="el-GR" w:eastAsia="el-GR"/>
              </w:rPr>
            </w:pPr>
            <w:r>
              <w:rPr>
                <w:b/>
                <w:lang w:val="el-GR" w:eastAsia="el-GR"/>
              </w:rPr>
              <w:fldChar w:fldCharType="begin"/>
            </w:r>
            <w:r w:rsidR="00842CDC">
              <w:rPr>
                <w:b/>
                <w:lang w:val="el-GR" w:eastAsia="el-GR"/>
              </w:rPr>
              <w:instrText xml:space="preserve"> REF _Ref510087099 \h </w:instrText>
            </w:r>
            <w:r>
              <w:rPr>
                <w:b/>
                <w:lang w:val="el-GR" w:eastAsia="el-GR"/>
              </w:rPr>
            </w:r>
            <w:r>
              <w:rPr>
                <w:b/>
                <w:lang w:val="el-GR" w:eastAsia="el-GR"/>
              </w:rPr>
              <w:fldChar w:fldCharType="separate"/>
            </w:r>
            <w:r w:rsidR="00BF2A7B" w:rsidRPr="00603221">
              <w:rPr>
                <w:lang w:val="el-GR"/>
              </w:rPr>
              <w:t xml:space="preserve">ΠΑΡΑΡΤΗΜΑ </w:t>
            </w:r>
            <w:r w:rsidR="00BF2A7B" w:rsidRPr="00603221">
              <w:t>VI</w:t>
            </w:r>
            <w:r w:rsidR="00BF2A7B" w:rsidRPr="00603221">
              <w:rPr>
                <w:lang w:val="el-GR"/>
              </w:rPr>
              <w:t xml:space="preserve"> – Υπόδειγμα Οικονομικής Προσφοράς</w:t>
            </w:r>
            <w:r>
              <w:rPr>
                <w:b/>
                <w:lang w:val="el-GR" w:eastAsia="el-GR"/>
              </w:rPr>
              <w:fldChar w:fldCharType="end"/>
            </w:r>
          </w:p>
        </w:tc>
      </w:tr>
    </w:tbl>
    <w:p w14:paraId="69C6F498" w14:textId="77777777" w:rsidR="00E36548" w:rsidRDefault="00E36548" w:rsidP="00C93CF5">
      <w:pPr>
        <w:autoSpaceDE w:val="0"/>
        <w:autoSpaceDN w:val="0"/>
        <w:adjustRightInd w:val="0"/>
        <w:spacing w:after="0" w:line="276" w:lineRule="auto"/>
        <w:rPr>
          <w:bCs/>
          <w:i/>
          <w:iCs/>
          <w:color w:val="5B9BD5"/>
          <w:lang w:val="el-GR"/>
        </w:rPr>
      </w:pPr>
    </w:p>
    <w:p w14:paraId="10A25146" w14:textId="77777777" w:rsidR="00E36548" w:rsidRPr="00603221" w:rsidRDefault="00E36548" w:rsidP="00C93CF5">
      <w:pPr>
        <w:autoSpaceDE w:val="0"/>
        <w:autoSpaceDN w:val="0"/>
        <w:adjustRightInd w:val="0"/>
        <w:spacing w:after="0" w:line="276" w:lineRule="auto"/>
        <w:rPr>
          <w:lang w:val="el-GR"/>
        </w:rPr>
      </w:pPr>
    </w:p>
    <w:p w14:paraId="3E14AD0B" w14:textId="77777777" w:rsidR="00C93CF5" w:rsidRPr="00603221" w:rsidRDefault="00C93CF5" w:rsidP="00C93CF5">
      <w:pPr>
        <w:rPr>
          <w:lang w:val="el-GR"/>
        </w:rPr>
      </w:pPr>
    </w:p>
    <w:p w14:paraId="3A3F44D4"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28405DF2" w14:textId="77777777" w:rsidR="008338F0" w:rsidRPr="00603221" w:rsidRDefault="008338F0">
      <w:pPr>
        <w:rPr>
          <w:lang w:val="el-GR"/>
        </w:rPr>
      </w:pPr>
    </w:p>
    <w:p w14:paraId="4860DA17" w14:textId="77777777" w:rsidR="008338F0" w:rsidRPr="00603221" w:rsidRDefault="003355E7" w:rsidP="00F82A8D">
      <w:pPr>
        <w:pStyle w:val="2"/>
        <w:numPr>
          <w:ilvl w:val="0"/>
          <w:numId w:val="0"/>
        </w:numPr>
        <w:ind w:left="576" w:hanging="576"/>
        <w:rPr>
          <w:rFonts w:cs="Tahoma"/>
          <w:lang w:val="el-GR"/>
        </w:rPr>
      </w:pPr>
      <w:bookmarkStart w:id="494" w:name="_Ref510087099"/>
      <w:bookmarkStart w:id="495" w:name="_Ref40980023"/>
      <w:bookmarkStart w:id="496" w:name="_Ref40980058"/>
      <w:bookmarkStart w:id="497" w:name="_Ref40980548"/>
      <w:bookmarkStart w:id="498" w:name="_Ref55324421"/>
      <w:bookmarkStart w:id="499" w:name="_Toc97194378"/>
      <w:bookmarkStart w:id="500" w:name="_Toc97194482"/>
      <w:bookmarkStart w:id="501" w:name="_Toc147842292"/>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494"/>
      <w:bookmarkEnd w:id="495"/>
      <w:bookmarkEnd w:id="496"/>
      <w:bookmarkEnd w:id="497"/>
      <w:bookmarkEnd w:id="498"/>
      <w:bookmarkEnd w:id="499"/>
      <w:bookmarkEnd w:id="500"/>
      <w:bookmarkEnd w:id="501"/>
      <w:r w:rsidR="00E1337D" w:rsidRPr="00603221">
        <w:rPr>
          <w:rFonts w:cs="Tahoma"/>
          <w:lang w:val="el-GR"/>
        </w:rPr>
        <w:t xml:space="preserve"> </w:t>
      </w:r>
    </w:p>
    <w:p w14:paraId="469B81A4" w14:textId="77777777" w:rsidR="008338F0" w:rsidRPr="00603221" w:rsidRDefault="008338F0">
      <w:pPr>
        <w:pStyle w:val="normalwithoutspacing"/>
        <w:rPr>
          <w:i/>
          <w:color w:val="5B9BD5"/>
        </w:rPr>
      </w:pPr>
    </w:p>
    <w:p w14:paraId="56C94FE3" w14:textId="77777777" w:rsidR="00623457" w:rsidRPr="00C4217E" w:rsidRDefault="00623457">
      <w:pPr>
        <w:pStyle w:val="3"/>
        <w:numPr>
          <w:ilvl w:val="2"/>
          <w:numId w:val="16"/>
        </w:numPr>
        <w:ind w:left="1134" w:hanging="414"/>
        <w:rPr>
          <w:rFonts w:cs="Tahoma"/>
          <w:lang w:val="el-GR"/>
        </w:rPr>
      </w:pPr>
      <w:bookmarkStart w:id="502" w:name="_Toc46178225"/>
      <w:bookmarkStart w:id="503" w:name="_Toc46178713"/>
      <w:bookmarkStart w:id="504" w:name="_Toc46179200"/>
      <w:bookmarkStart w:id="505" w:name="_Toc63254467"/>
      <w:bookmarkStart w:id="506" w:name="_Ref104352824"/>
      <w:bookmarkStart w:id="507" w:name="_Ref104352827"/>
      <w:bookmarkStart w:id="508" w:name="_Ref104352962"/>
      <w:bookmarkStart w:id="509" w:name="_Toc240445882"/>
      <w:bookmarkStart w:id="510" w:name="_Toc366852703"/>
      <w:bookmarkStart w:id="511" w:name="_Toc10632754"/>
      <w:bookmarkStart w:id="512" w:name="_Toc42167521"/>
      <w:bookmarkStart w:id="513" w:name="_Ref52978018"/>
      <w:bookmarkStart w:id="514" w:name="_Toc53671374"/>
      <w:bookmarkStart w:id="515" w:name="_Toc97194384"/>
      <w:bookmarkStart w:id="516" w:name="_Toc97194488"/>
      <w:bookmarkStart w:id="517" w:name="_Toc147842293"/>
      <w:bookmarkEnd w:id="502"/>
      <w:bookmarkEnd w:id="503"/>
      <w:bookmarkEnd w:id="504"/>
      <w:r w:rsidRPr="00C4217E">
        <w:rPr>
          <w:rFonts w:cs="Tahoma"/>
          <w:lang w:val="el-GR"/>
        </w:rPr>
        <w:t>Συγκεντρωτικός Πίνακας Οικονομικής Προσφοράς</w:t>
      </w:r>
      <w:bookmarkEnd w:id="505"/>
      <w:r w:rsidRPr="00C4217E">
        <w:rPr>
          <w:rFonts w:cs="Tahoma"/>
          <w:lang w:val="el-GR"/>
        </w:rPr>
        <w:t xml:space="preserve"> Έργου</w:t>
      </w:r>
      <w:bookmarkEnd w:id="506"/>
      <w:bookmarkEnd w:id="507"/>
      <w:bookmarkEnd w:id="508"/>
      <w:bookmarkEnd w:id="509"/>
      <w:bookmarkEnd w:id="510"/>
      <w:bookmarkEnd w:id="511"/>
      <w:bookmarkEnd w:id="512"/>
      <w:bookmarkEnd w:id="513"/>
      <w:bookmarkEnd w:id="514"/>
      <w:bookmarkEnd w:id="515"/>
      <w:bookmarkEnd w:id="516"/>
      <w:bookmarkEnd w:id="5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3189"/>
        <w:gridCol w:w="1230"/>
        <w:gridCol w:w="1230"/>
        <w:gridCol w:w="1230"/>
        <w:gridCol w:w="1234"/>
        <w:gridCol w:w="1230"/>
      </w:tblGrid>
      <w:tr w:rsidR="00842CDC" w:rsidRPr="00B07C02" w14:paraId="1683E30E" w14:textId="77777777" w:rsidTr="00842CDC">
        <w:trPr>
          <w:cantSplit/>
          <w:trHeight w:val="1049"/>
        </w:trPr>
        <w:tc>
          <w:tcPr>
            <w:tcW w:w="260" w:type="pct"/>
            <w:shd w:val="pct15" w:color="auto" w:fill="FFFFFF"/>
            <w:vAlign w:val="center"/>
          </w:tcPr>
          <w:p w14:paraId="040A931B"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24BA2BE8"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1533267F" w14:textId="77777777" w:rsidR="00842CDC" w:rsidRDefault="00842CDC" w:rsidP="00C4217E">
            <w:pPr>
              <w:keepNext/>
              <w:keepLines/>
              <w:spacing w:before="60" w:after="60"/>
              <w:jc w:val="center"/>
              <w:rPr>
                <w:sz w:val="18"/>
                <w:szCs w:val="18"/>
                <w:lang w:val="el-GR"/>
              </w:rPr>
            </w:pPr>
          </w:p>
          <w:p w14:paraId="665886FD" w14:textId="77777777"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6D3F823B" w14:textId="77777777" w:rsidR="00842CDC" w:rsidRDefault="00842CDC" w:rsidP="00C4217E">
            <w:pPr>
              <w:keepNext/>
              <w:keepLines/>
              <w:spacing w:before="60" w:after="60"/>
              <w:jc w:val="center"/>
              <w:rPr>
                <w:sz w:val="18"/>
                <w:szCs w:val="18"/>
                <w:lang w:val="el-GR"/>
              </w:rPr>
            </w:pPr>
          </w:p>
          <w:p w14:paraId="387407F9" w14:textId="77777777"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56629CB8"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202320B4"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7EAA5568"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679B6393"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4F47F4B7"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896B2E" w14:paraId="0E053FAF" w14:textId="77777777" w:rsidTr="00842CDC">
        <w:trPr>
          <w:trHeight w:val="284"/>
        </w:trPr>
        <w:tc>
          <w:tcPr>
            <w:tcW w:w="260" w:type="pct"/>
            <w:vAlign w:val="center"/>
          </w:tcPr>
          <w:p w14:paraId="5CAA4A01"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0BE5F1DE" w14:textId="77777777" w:rsidR="00842CDC" w:rsidRPr="00840707" w:rsidRDefault="0084574E" w:rsidP="0084574E">
            <w:pPr>
              <w:keepNext/>
              <w:keepLines/>
              <w:spacing w:before="60" w:after="60"/>
              <w:rPr>
                <w:sz w:val="18"/>
                <w:szCs w:val="18"/>
                <w:lang w:val="el-GR"/>
              </w:rPr>
            </w:pPr>
            <w:r w:rsidRPr="0084574E">
              <w:rPr>
                <w:sz w:val="18"/>
                <w:szCs w:val="18"/>
                <w:lang w:val="el-GR"/>
              </w:rPr>
              <w:t>Υπεύθυνος Έργου</w:t>
            </w:r>
          </w:p>
        </w:tc>
        <w:tc>
          <w:tcPr>
            <w:tcW w:w="624" w:type="pct"/>
          </w:tcPr>
          <w:p w14:paraId="0F7C7B89" w14:textId="77777777" w:rsidR="00842CDC" w:rsidRPr="00840707" w:rsidRDefault="00842CDC" w:rsidP="00842CDC">
            <w:pPr>
              <w:keepNext/>
              <w:keepLines/>
              <w:spacing w:before="60" w:after="60"/>
              <w:rPr>
                <w:sz w:val="18"/>
                <w:szCs w:val="18"/>
                <w:lang w:val="el-GR"/>
              </w:rPr>
            </w:pPr>
          </w:p>
        </w:tc>
        <w:tc>
          <w:tcPr>
            <w:tcW w:w="624" w:type="pct"/>
          </w:tcPr>
          <w:p w14:paraId="359BFEDA" w14:textId="77777777" w:rsidR="00842CDC" w:rsidRPr="00840707" w:rsidRDefault="00842CDC" w:rsidP="00842CDC">
            <w:pPr>
              <w:keepNext/>
              <w:keepLines/>
              <w:spacing w:before="60" w:after="60"/>
              <w:rPr>
                <w:sz w:val="18"/>
                <w:szCs w:val="18"/>
                <w:lang w:val="el-GR"/>
              </w:rPr>
            </w:pPr>
          </w:p>
        </w:tc>
        <w:tc>
          <w:tcPr>
            <w:tcW w:w="624" w:type="pct"/>
            <w:vAlign w:val="center"/>
          </w:tcPr>
          <w:p w14:paraId="3C8CC0FF" w14:textId="77777777" w:rsidR="00842CDC" w:rsidRPr="00840707" w:rsidRDefault="00842CDC" w:rsidP="00842CDC">
            <w:pPr>
              <w:keepNext/>
              <w:keepLines/>
              <w:spacing w:before="60" w:after="60"/>
              <w:rPr>
                <w:sz w:val="18"/>
                <w:szCs w:val="18"/>
                <w:lang w:val="el-GR"/>
              </w:rPr>
            </w:pPr>
          </w:p>
        </w:tc>
        <w:tc>
          <w:tcPr>
            <w:tcW w:w="626" w:type="pct"/>
            <w:vAlign w:val="center"/>
          </w:tcPr>
          <w:p w14:paraId="7ED4BB44" w14:textId="77777777" w:rsidR="00842CDC" w:rsidRPr="00840707" w:rsidRDefault="00842CDC" w:rsidP="00842CDC">
            <w:pPr>
              <w:keepNext/>
              <w:keepLines/>
              <w:spacing w:before="60" w:after="60"/>
              <w:rPr>
                <w:sz w:val="18"/>
                <w:szCs w:val="18"/>
                <w:lang w:val="el-GR"/>
              </w:rPr>
            </w:pPr>
          </w:p>
        </w:tc>
        <w:tc>
          <w:tcPr>
            <w:tcW w:w="624" w:type="pct"/>
            <w:vAlign w:val="center"/>
          </w:tcPr>
          <w:p w14:paraId="42212E97" w14:textId="77777777" w:rsidR="00842CDC" w:rsidRPr="00840707" w:rsidRDefault="00842CDC" w:rsidP="00842CDC">
            <w:pPr>
              <w:keepNext/>
              <w:keepLines/>
              <w:spacing w:before="60" w:after="60"/>
              <w:rPr>
                <w:sz w:val="18"/>
                <w:szCs w:val="18"/>
                <w:lang w:val="el-GR"/>
              </w:rPr>
            </w:pPr>
          </w:p>
        </w:tc>
      </w:tr>
      <w:tr w:rsidR="00907FAD" w:rsidRPr="00896B2E" w14:paraId="5B89A89A" w14:textId="77777777" w:rsidTr="00842CDC">
        <w:trPr>
          <w:trHeight w:val="284"/>
        </w:trPr>
        <w:tc>
          <w:tcPr>
            <w:tcW w:w="260" w:type="pct"/>
            <w:vAlign w:val="center"/>
          </w:tcPr>
          <w:p w14:paraId="7A68D478" w14:textId="77777777"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22ABECC4" w14:textId="77777777" w:rsidR="00907FAD" w:rsidRPr="003E609D" w:rsidRDefault="0084574E" w:rsidP="0084574E">
            <w:pPr>
              <w:keepNext/>
              <w:keepLines/>
              <w:spacing w:before="60" w:after="60"/>
              <w:rPr>
                <w:sz w:val="18"/>
                <w:szCs w:val="18"/>
                <w:lang w:val="el-GR"/>
              </w:rPr>
            </w:pPr>
            <w:r w:rsidRPr="0084574E">
              <w:rPr>
                <w:sz w:val="18"/>
                <w:szCs w:val="18"/>
                <w:lang w:val="el-GR"/>
              </w:rPr>
              <w:t>Επιχειρησιακοί Σύμβουλοι</w:t>
            </w:r>
          </w:p>
        </w:tc>
        <w:tc>
          <w:tcPr>
            <w:tcW w:w="624" w:type="pct"/>
          </w:tcPr>
          <w:p w14:paraId="38A6E7B5" w14:textId="77777777" w:rsidR="00907FAD" w:rsidRPr="00840707" w:rsidRDefault="00907FAD" w:rsidP="00842CDC">
            <w:pPr>
              <w:keepNext/>
              <w:keepLines/>
              <w:spacing w:before="60" w:after="60"/>
              <w:rPr>
                <w:sz w:val="18"/>
                <w:szCs w:val="18"/>
                <w:lang w:val="el-GR"/>
              </w:rPr>
            </w:pPr>
          </w:p>
        </w:tc>
        <w:tc>
          <w:tcPr>
            <w:tcW w:w="624" w:type="pct"/>
          </w:tcPr>
          <w:p w14:paraId="7613CFAF" w14:textId="77777777" w:rsidR="00907FAD" w:rsidRPr="00840707" w:rsidRDefault="00907FAD" w:rsidP="00842CDC">
            <w:pPr>
              <w:keepNext/>
              <w:keepLines/>
              <w:spacing w:before="60" w:after="60"/>
              <w:rPr>
                <w:sz w:val="18"/>
                <w:szCs w:val="18"/>
                <w:lang w:val="el-GR"/>
              </w:rPr>
            </w:pPr>
          </w:p>
        </w:tc>
        <w:tc>
          <w:tcPr>
            <w:tcW w:w="624" w:type="pct"/>
            <w:vAlign w:val="center"/>
          </w:tcPr>
          <w:p w14:paraId="711370F8" w14:textId="77777777" w:rsidR="00907FAD" w:rsidRPr="00840707" w:rsidRDefault="00907FAD" w:rsidP="00842CDC">
            <w:pPr>
              <w:keepNext/>
              <w:keepLines/>
              <w:spacing w:before="60" w:after="60"/>
              <w:rPr>
                <w:sz w:val="18"/>
                <w:szCs w:val="18"/>
                <w:lang w:val="el-GR"/>
              </w:rPr>
            </w:pPr>
          </w:p>
        </w:tc>
        <w:tc>
          <w:tcPr>
            <w:tcW w:w="626" w:type="pct"/>
            <w:vAlign w:val="center"/>
          </w:tcPr>
          <w:p w14:paraId="11E1D8CD" w14:textId="77777777" w:rsidR="00907FAD" w:rsidRPr="00840707" w:rsidRDefault="00907FAD" w:rsidP="00842CDC">
            <w:pPr>
              <w:keepNext/>
              <w:keepLines/>
              <w:spacing w:before="60" w:after="60"/>
              <w:rPr>
                <w:sz w:val="18"/>
                <w:szCs w:val="18"/>
                <w:lang w:val="el-GR"/>
              </w:rPr>
            </w:pPr>
          </w:p>
        </w:tc>
        <w:tc>
          <w:tcPr>
            <w:tcW w:w="624" w:type="pct"/>
            <w:vAlign w:val="center"/>
          </w:tcPr>
          <w:p w14:paraId="2046E9F2" w14:textId="77777777" w:rsidR="00907FAD" w:rsidRPr="00840707" w:rsidRDefault="00907FAD" w:rsidP="00842CDC">
            <w:pPr>
              <w:keepNext/>
              <w:keepLines/>
              <w:spacing w:before="60" w:after="60"/>
              <w:rPr>
                <w:sz w:val="18"/>
                <w:szCs w:val="18"/>
                <w:lang w:val="el-GR"/>
              </w:rPr>
            </w:pPr>
          </w:p>
        </w:tc>
      </w:tr>
      <w:tr w:rsidR="00842CDC" w:rsidRPr="00C4217E" w14:paraId="1974D05D" w14:textId="77777777" w:rsidTr="00842CDC">
        <w:trPr>
          <w:trHeight w:val="284"/>
        </w:trPr>
        <w:tc>
          <w:tcPr>
            <w:tcW w:w="260" w:type="pct"/>
            <w:shd w:val="clear" w:color="auto" w:fill="A0A0A0"/>
            <w:vAlign w:val="center"/>
          </w:tcPr>
          <w:p w14:paraId="4B1604EB"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26C79792"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20E7A9A"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1082597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73AFC754" w14:textId="77777777"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397EE730"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5477F813" w14:textId="77777777" w:rsidR="00842CDC" w:rsidRPr="00840707" w:rsidRDefault="00842CDC" w:rsidP="00C4217E">
            <w:pPr>
              <w:keepNext/>
              <w:keepLines/>
              <w:spacing w:before="60" w:after="60"/>
              <w:rPr>
                <w:sz w:val="18"/>
                <w:szCs w:val="18"/>
                <w:lang w:val="el-GR"/>
              </w:rPr>
            </w:pPr>
          </w:p>
        </w:tc>
      </w:tr>
    </w:tbl>
    <w:p w14:paraId="316A42FF" w14:textId="77777777" w:rsidR="00623457" w:rsidRPr="00840707" w:rsidRDefault="00623457" w:rsidP="00623457">
      <w:pPr>
        <w:rPr>
          <w:b/>
        </w:rPr>
      </w:pPr>
      <w:bookmarkStart w:id="518" w:name="_Ref104352863"/>
      <w:bookmarkStart w:id="519" w:name="_Ref104352865"/>
      <w:bookmarkStart w:id="520" w:name="_Ref104352990"/>
      <w:bookmarkStart w:id="521" w:name="_Toc240445883"/>
      <w:bookmarkStart w:id="522" w:name="_Toc366852704"/>
      <w:bookmarkStart w:id="523" w:name="_Toc10632755"/>
      <w:bookmarkStart w:id="524" w:name="_Toc42167522"/>
    </w:p>
    <w:bookmarkEnd w:id="518"/>
    <w:bookmarkEnd w:id="519"/>
    <w:bookmarkEnd w:id="520"/>
    <w:bookmarkEnd w:id="521"/>
    <w:bookmarkEnd w:id="522"/>
    <w:bookmarkEnd w:id="523"/>
    <w:bookmarkEnd w:id="524"/>
    <w:p w14:paraId="549907DA" w14:textId="77777777" w:rsidR="00623457" w:rsidRDefault="00623457" w:rsidP="00623457">
      <w:pPr>
        <w:rPr>
          <w:lang w:val="el-GR"/>
        </w:rPr>
      </w:pPr>
    </w:p>
    <w:p w14:paraId="0DCF2086" w14:textId="77777777" w:rsidR="0021584B" w:rsidRPr="00603221" w:rsidRDefault="0021584B" w:rsidP="00623457">
      <w:pPr>
        <w:rPr>
          <w:lang w:val="el-GR"/>
        </w:rPr>
        <w:sectPr w:rsidR="0021584B" w:rsidRPr="00603221" w:rsidSect="00DF02B0">
          <w:headerReference w:type="first" r:id="rId35"/>
          <w:pgSz w:w="11906" w:h="16838"/>
          <w:pgMar w:top="1134" w:right="1134" w:bottom="1134" w:left="1134" w:header="720" w:footer="709" w:gutter="0"/>
          <w:cols w:space="720"/>
          <w:titlePg/>
          <w:docGrid w:linePitch="360"/>
        </w:sectPr>
      </w:pPr>
    </w:p>
    <w:p w14:paraId="5E1F5E7D"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25" w:name="_Ref494118533"/>
      <w:bookmarkStart w:id="526" w:name="_Ref40984039"/>
      <w:bookmarkStart w:id="527" w:name="_Toc97194386"/>
      <w:bookmarkStart w:id="528" w:name="_Toc97194490"/>
      <w:bookmarkStart w:id="529" w:name="_Toc147842294"/>
      <w:bookmarkStart w:id="530"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25"/>
      <w:bookmarkEnd w:id="526"/>
      <w:bookmarkEnd w:id="527"/>
      <w:bookmarkEnd w:id="528"/>
      <w:bookmarkEnd w:id="529"/>
      <w:r w:rsidR="00E1337D" w:rsidRPr="00603221">
        <w:rPr>
          <w:rFonts w:cs="Tahoma"/>
          <w:lang w:val="el-GR"/>
        </w:rPr>
        <w:t xml:space="preserve"> </w:t>
      </w:r>
    </w:p>
    <w:p w14:paraId="7478C8E2" w14:textId="77777777" w:rsidR="00CD4F51" w:rsidRPr="00842CDC" w:rsidRDefault="00CD4F51" w:rsidP="00CD4F51">
      <w:pPr>
        <w:rPr>
          <w:rFonts w:eastAsia="SimSun"/>
          <w:lang w:val="el-GR" w:eastAsia="el-GR" w:bidi="he-IL"/>
        </w:rPr>
      </w:pPr>
    </w:p>
    <w:p w14:paraId="58BF8062" w14:textId="77777777"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45AD1A39" w14:textId="77777777" w:rsidR="00CD4F51" w:rsidRPr="00842CDC" w:rsidRDefault="00CD4F51" w:rsidP="00CD4F51">
      <w:pPr>
        <w:rPr>
          <w:lang w:val="el-GR"/>
        </w:rPr>
      </w:pPr>
    </w:p>
    <w:p w14:paraId="1CD3E8C2"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08950B1C"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58D7E03A"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6CC1ED9B"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66C539A9" w14:textId="77777777" w:rsidR="00CD4F51" w:rsidRPr="00842CDC" w:rsidRDefault="00CD4F51">
      <w:pPr>
        <w:pStyle w:val="aff"/>
        <w:numPr>
          <w:ilvl w:val="0"/>
          <w:numId w:val="27"/>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30"/>
    <w:p w14:paraId="3741E708" w14:textId="77777777" w:rsidR="008338F0" w:rsidRPr="00603221" w:rsidRDefault="008338F0">
      <w:pPr>
        <w:rPr>
          <w:lang w:val="el-GR"/>
        </w:rPr>
      </w:pPr>
    </w:p>
    <w:p w14:paraId="7648E130" w14:textId="77777777" w:rsidR="00CD4F51" w:rsidRDefault="00CD4F51">
      <w:pPr>
        <w:suppressAutoHyphens w:val="0"/>
        <w:spacing w:after="0"/>
        <w:jc w:val="left"/>
        <w:rPr>
          <w:b/>
          <w:color w:val="002060"/>
          <w:lang w:val="el-GR"/>
        </w:rPr>
      </w:pPr>
      <w:bookmarkStart w:id="531" w:name="_Ref496623895"/>
      <w:bookmarkStart w:id="532" w:name="_Ref496624676"/>
      <w:bookmarkStart w:id="533" w:name="_Ref496625135"/>
      <w:bookmarkStart w:id="534" w:name="_Toc97194387"/>
      <w:bookmarkStart w:id="535" w:name="_Toc97194491"/>
      <w:r>
        <w:rPr>
          <w:lang w:val="el-GR"/>
        </w:rPr>
        <w:br w:type="page"/>
      </w:r>
    </w:p>
    <w:p w14:paraId="64F3F2FC" w14:textId="77777777" w:rsidR="008338F0" w:rsidRPr="003329FF" w:rsidRDefault="003355E7" w:rsidP="003329FF">
      <w:pPr>
        <w:pStyle w:val="2"/>
        <w:numPr>
          <w:ilvl w:val="0"/>
          <w:numId w:val="0"/>
        </w:numPr>
        <w:ind w:left="576" w:hanging="576"/>
        <w:rPr>
          <w:rFonts w:cs="Tahoma"/>
          <w:lang w:val="el-GR"/>
        </w:rPr>
      </w:pPr>
      <w:bookmarkStart w:id="536" w:name="_Ref147319511"/>
      <w:bookmarkStart w:id="537" w:name="_Toc147842295"/>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31"/>
      <w:bookmarkEnd w:id="532"/>
      <w:bookmarkEnd w:id="533"/>
      <w:bookmarkEnd w:id="534"/>
      <w:bookmarkEnd w:id="535"/>
      <w:bookmarkEnd w:id="536"/>
      <w:bookmarkEnd w:id="537"/>
      <w:r w:rsidRPr="003329FF">
        <w:rPr>
          <w:rFonts w:cs="Tahoma"/>
          <w:lang w:val="el-GR"/>
        </w:rPr>
        <w:t xml:space="preserve"> </w:t>
      </w:r>
    </w:p>
    <w:p w14:paraId="7DBD93D2" w14:textId="77777777" w:rsidR="009B6AAD" w:rsidRPr="00603221" w:rsidRDefault="009B6AAD">
      <w:pPr>
        <w:pStyle w:val="3"/>
        <w:numPr>
          <w:ilvl w:val="0"/>
          <w:numId w:val="8"/>
        </w:numPr>
        <w:rPr>
          <w:rFonts w:cs="Tahoma"/>
          <w:szCs w:val="22"/>
          <w:u w:val="single"/>
          <w:lang w:val="el-GR"/>
        </w:rPr>
      </w:pPr>
      <w:bookmarkStart w:id="538" w:name="_Toc43634808"/>
      <w:bookmarkStart w:id="539" w:name="_Toc44821188"/>
      <w:bookmarkStart w:id="540" w:name="_Toc48552980"/>
      <w:bookmarkStart w:id="541" w:name="_Toc49073807"/>
      <w:bookmarkStart w:id="542" w:name="_Toc62559079"/>
      <w:bookmarkStart w:id="543" w:name="_Toc487799701"/>
      <w:bookmarkStart w:id="544" w:name="_Toc97194388"/>
      <w:bookmarkStart w:id="545" w:name="_Toc97194492"/>
      <w:bookmarkStart w:id="546" w:name="_Toc147842296"/>
      <w:r w:rsidRPr="00603221">
        <w:rPr>
          <w:rFonts w:cs="Tahoma"/>
          <w:szCs w:val="22"/>
          <w:u w:val="single"/>
          <w:lang w:val="el-GR"/>
        </w:rPr>
        <w:t>Εγγυητική Επιστολή Συμμετοχής</w:t>
      </w:r>
      <w:bookmarkEnd w:id="538"/>
      <w:bookmarkEnd w:id="539"/>
      <w:bookmarkEnd w:id="540"/>
      <w:bookmarkEnd w:id="541"/>
      <w:bookmarkEnd w:id="542"/>
      <w:bookmarkEnd w:id="543"/>
      <w:bookmarkEnd w:id="544"/>
      <w:bookmarkEnd w:id="545"/>
      <w:bookmarkEnd w:id="546"/>
    </w:p>
    <w:p w14:paraId="6CDCDD2B" w14:textId="77777777" w:rsidR="007A7DCA" w:rsidRPr="00603221" w:rsidRDefault="007A7DCA" w:rsidP="009B6AAD">
      <w:pPr>
        <w:rPr>
          <w:lang w:val="el-GR" w:eastAsia="el-GR"/>
        </w:rPr>
      </w:pPr>
    </w:p>
    <w:p w14:paraId="701D9A74"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3ABB3A45" w14:textId="77777777" w:rsidR="009B6AAD" w:rsidRPr="00603221" w:rsidRDefault="009B6AAD" w:rsidP="009B6AAD">
      <w:pPr>
        <w:jc w:val="right"/>
        <w:rPr>
          <w:lang w:val="el-GR" w:eastAsia="el-GR"/>
        </w:rPr>
      </w:pPr>
      <w:r w:rsidRPr="00603221">
        <w:rPr>
          <w:lang w:val="el-GR" w:eastAsia="el-GR"/>
        </w:rPr>
        <w:t>Ημερομηνία έκδοσης...........................</w:t>
      </w:r>
    </w:p>
    <w:p w14:paraId="3BB732B9"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E21ABE2" w14:textId="77777777" w:rsidR="00483953" w:rsidRPr="00603221" w:rsidRDefault="00483953" w:rsidP="00483953">
      <w:pPr>
        <w:rPr>
          <w:lang w:val="el-GR" w:eastAsia="el-GR"/>
        </w:rPr>
      </w:pPr>
      <w:r>
        <w:rPr>
          <w:color w:val="000000"/>
          <w:lang w:val="el-GR"/>
        </w:rPr>
        <w:t>Λεωφ. Συγγρού 194, 176 71 Καλλιθέα Αθήνα</w:t>
      </w:r>
    </w:p>
    <w:p w14:paraId="6CCC04A5"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69DB1E68"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162A6E59"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74D81BC1"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21ADA9A2"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E5182B2"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380FAE25"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4C98A638"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172D97F3"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4B2B0471"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C56419C"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41FE05B"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75EEBF00"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632248D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3550C129" w14:textId="3537F25F"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w:t>
      </w:r>
      <w:r w:rsidRPr="00663E5D">
        <w:rPr>
          <w:lang w:val="el-GR" w:eastAsia="el-GR"/>
        </w:rPr>
        <w:t xml:space="preserve">επισυνάπτεται η συναίνεση του υπέρ ου για την παράταση της προσφοράς, </w:t>
      </w:r>
      <w:bookmarkStart w:id="547" w:name="_Hlk67671899"/>
      <w:r w:rsidRPr="00663E5D">
        <w:rPr>
          <w:lang w:val="el-GR" w:eastAsia="el-GR"/>
        </w:rPr>
        <w:t xml:space="preserve">σύμφωνα με την παρ. </w:t>
      </w:r>
      <w:r w:rsidR="00F70E11" w:rsidRPr="00663E5D">
        <w:fldChar w:fldCharType="begin"/>
      </w:r>
      <w:r w:rsidR="00F70E11" w:rsidRPr="00663E5D">
        <w:rPr>
          <w:lang w:val="el-GR"/>
        </w:rPr>
        <w:instrText xml:space="preserve"> </w:instrText>
      </w:r>
      <w:r w:rsidR="00F70E11" w:rsidRPr="00663E5D">
        <w:instrText>REF</w:instrText>
      </w:r>
      <w:r w:rsidR="00F70E11" w:rsidRPr="00663E5D">
        <w:rPr>
          <w:lang w:val="el-GR"/>
        </w:rPr>
        <w:instrText xml:space="preserve"> _</w:instrText>
      </w:r>
      <w:r w:rsidR="00F70E11" w:rsidRPr="00663E5D">
        <w:instrText>Ref</w:instrText>
      </w:r>
      <w:r w:rsidR="00F70E11" w:rsidRPr="00663E5D">
        <w:rPr>
          <w:lang w:val="el-GR"/>
        </w:rPr>
        <w:instrText>496542081 \</w:instrText>
      </w:r>
      <w:r w:rsidR="00F70E11" w:rsidRPr="00663E5D">
        <w:instrText>r</w:instrText>
      </w:r>
      <w:r w:rsidR="00F70E11" w:rsidRPr="00663E5D">
        <w:rPr>
          <w:lang w:val="el-GR"/>
        </w:rPr>
        <w:instrText xml:space="preserve"> \</w:instrText>
      </w:r>
      <w:r w:rsidR="00F70E11" w:rsidRPr="00663E5D">
        <w:instrText>h</w:instrText>
      </w:r>
      <w:r w:rsidR="00F70E11" w:rsidRPr="00663E5D">
        <w:rPr>
          <w:lang w:val="el-GR"/>
        </w:rPr>
        <w:instrText xml:space="preserve">  \* </w:instrText>
      </w:r>
      <w:r w:rsidR="00F70E11" w:rsidRPr="00663E5D">
        <w:instrText>MERGEFORMAT</w:instrText>
      </w:r>
      <w:r w:rsidR="00F70E11" w:rsidRPr="00663E5D">
        <w:rPr>
          <w:lang w:val="el-GR"/>
        </w:rPr>
        <w:instrText xml:space="preserve"> </w:instrText>
      </w:r>
      <w:r w:rsidR="00F70E11" w:rsidRPr="00663E5D">
        <w:fldChar w:fldCharType="separate"/>
      </w:r>
      <w:r w:rsidR="00BF2A7B" w:rsidRPr="00BF2A7B">
        <w:rPr>
          <w:lang w:val="el-GR" w:eastAsia="el-GR"/>
        </w:rPr>
        <w:t>2.2.2</w:t>
      </w:r>
      <w:r w:rsidR="00F70E11" w:rsidRPr="00663E5D">
        <w:fldChar w:fldCharType="end"/>
      </w:r>
      <w:r w:rsidR="004A3382" w:rsidRPr="00663E5D">
        <w:rPr>
          <w:lang w:val="el-GR" w:eastAsia="el-GR"/>
        </w:rPr>
        <w:t xml:space="preserve"> της παρούσας </w:t>
      </w:r>
      <w:r w:rsidRPr="00663E5D">
        <w:rPr>
          <w:lang w:val="el-GR" w:eastAsia="el-GR"/>
        </w:rPr>
        <w:t>,</w:t>
      </w:r>
      <w:r w:rsidRPr="00603221">
        <w:rPr>
          <w:lang w:val="el-GR" w:eastAsia="el-GR"/>
        </w:rPr>
        <w:t xml:space="preserve"> </w:t>
      </w:r>
      <w:bookmarkEnd w:id="547"/>
      <w:r w:rsidRPr="00603221">
        <w:rPr>
          <w:lang w:val="el-GR" w:eastAsia="el-GR"/>
        </w:rPr>
        <w:t xml:space="preserve">με την προϋπόθεση ότι το σχετικό αίτημά σας θα μας υποβληθεί πριν από την ημερομηνία λήξης της. </w:t>
      </w:r>
    </w:p>
    <w:p w14:paraId="760F1B0E"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3C8DEE22" w14:textId="77777777" w:rsidR="009B6AAD" w:rsidRPr="00603221" w:rsidRDefault="009B6AAD" w:rsidP="00F82A8D">
      <w:pPr>
        <w:jc w:val="right"/>
        <w:rPr>
          <w:lang w:val="el-GR"/>
        </w:rPr>
      </w:pPr>
      <w:r w:rsidRPr="00603221">
        <w:rPr>
          <w:lang w:eastAsia="el-GR"/>
        </w:rPr>
        <w:t>(Εξουσιοδοτημένη υπογραφή)</w:t>
      </w:r>
    </w:p>
    <w:p w14:paraId="2BF5668B" w14:textId="77777777" w:rsidR="007A7DCA" w:rsidRPr="00603221" w:rsidRDefault="007A7DCA">
      <w:pPr>
        <w:suppressAutoHyphens w:val="0"/>
        <w:spacing w:after="0"/>
        <w:jc w:val="left"/>
        <w:rPr>
          <w:lang w:val="el-GR"/>
        </w:rPr>
      </w:pPr>
    </w:p>
    <w:p w14:paraId="006BB452" w14:textId="77777777" w:rsidR="007A7DCA" w:rsidRPr="00603221" w:rsidRDefault="007A7DCA">
      <w:pPr>
        <w:pStyle w:val="3"/>
        <w:numPr>
          <w:ilvl w:val="0"/>
          <w:numId w:val="8"/>
        </w:numPr>
        <w:rPr>
          <w:rFonts w:cs="Tahoma"/>
          <w:szCs w:val="22"/>
          <w:u w:val="single"/>
          <w:lang w:val="el-GR"/>
        </w:rPr>
      </w:pPr>
      <w:bookmarkStart w:id="548" w:name="_Toc97194389"/>
      <w:bookmarkStart w:id="549" w:name="_Toc97194493"/>
      <w:bookmarkStart w:id="550" w:name="_Toc147842297"/>
      <w:r w:rsidRPr="00603221">
        <w:rPr>
          <w:rFonts w:cs="Tahoma"/>
          <w:szCs w:val="22"/>
          <w:u w:val="single"/>
          <w:lang w:val="el-GR"/>
        </w:rPr>
        <w:lastRenderedPageBreak/>
        <w:t>Εγγυητική Επιστολή Καλής Εκτέλεσης</w:t>
      </w:r>
      <w:bookmarkEnd w:id="548"/>
      <w:bookmarkEnd w:id="549"/>
      <w:bookmarkEnd w:id="550"/>
      <w:r w:rsidRPr="00603221">
        <w:rPr>
          <w:rFonts w:cs="Tahoma"/>
          <w:szCs w:val="22"/>
          <w:u w:val="single"/>
          <w:lang w:val="el-GR"/>
        </w:rPr>
        <w:t xml:space="preserve"> </w:t>
      </w:r>
    </w:p>
    <w:p w14:paraId="3EF16EC1" w14:textId="77777777" w:rsidR="009B6AAD" w:rsidRPr="00603221" w:rsidRDefault="009B6AAD">
      <w:pPr>
        <w:suppressAutoHyphens w:val="0"/>
        <w:spacing w:after="0"/>
        <w:jc w:val="left"/>
        <w:rPr>
          <w:lang w:val="el-GR"/>
        </w:rPr>
      </w:pPr>
    </w:p>
    <w:p w14:paraId="4F32A819" w14:textId="77777777" w:rsidR="007A7DCA" w:rsidRPr="00603221" w:rsidRDefault="007A7DCA" w:rsidP="007A7DCA">
      <w:pPr>
        <w:rPr>
          <w:lang w:val="el-GR"/>
        </w:rPr>
      </w:pPr>
      <w:bookmarkStart w:id="551" w:name="_Toc336420407"/>
      <w:r w:rsidRPr="00603221">
        <w:rPr>
          <w:lang w:val="el-GR"/>
        </w:rPr>
        <w:t>ΕΚΔΟΤΗΣ (Πλήρης επωνυμία).......................................................................</w:t>
      </w:r>
      <w:bookmarkEnd w:id="551"/>
    </w:p>
    <w:p w14:paraId="65679F0C" w14:textId="77777777" w:rsidR="007A7DCA" w:rsidRPr="00603221" w:rsidRDefault="007A7DCA" w:rsidP="007A7DCA">
      <w:pPr>
        <w:jc w:val="right"/>
        <w:rPr>
          <w:lang w:val="el-GR"/>
        </w:rPr>
      </w:pPr>
      <w:r w:rsidRPr="00603221">
        <w:rPr>
          <w:lang w:val="el-GR"/>
        </w:rPr>
        <w:t>Ημερομηνία έκδοσης...........................</w:t>
      </w:r>
    </w:p>
    <w:p w14:paraId="534D72A3"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5D33CAE7" w14:textId="77777777" w:rsidR="00483953" w:rsidRPr="00603221" w:rsidRDefault="00483953" w:rsidP="00483953">
      <w:pPr>
        <w:rPr>
          <w:lang w:val="el-GR" w:eastAsia="el-GR"/>
        </w:rPr>
      </w:pPr>
      <w:r>
        <w:rPr>
          <w:color w:val="000000"/>
          <w:lang w:val="el-GR"/>
        </w:rPr>
        <w:t>Λεωφ. Συγγρού 194, 176 71 Καλλιθέα Αθήνα</w:t>
      </w:r>
    </w:p>
    <w:p w14:paraId="26FBEB24" w14:textId="77777777" w:rsidR="007A7DCA" w:rsidRPr="00603221" w:rsidRDefault="007A7DCA" w:rsidP="007A7DCA">
      <w:pPr>
        <w:rPr>
          <w:lang w:val="el-GR"/>
        </w:rPr>
      </w:pPr>
    </w:p>
    <w:p w14:paraId="29789B26" w14:textId="77777777" w:rsidR="007A7DCA" w:rsidRPr="00603221" w:rsidRDefault="007A7DCA" w:rsidP="007A7DCA">
      <w:pPr>
        <w:rPr>
          <w:lang w:val="el-GR"/>
        </w:rPr>
      </w:pPr>
      <w:r w:rsidRPr="00603221">
        <w:rPr>
          <w:lang w:val="el-GR"/>
        </w:rPr>
        <w:t xml:space="preserve">Εγγύηση μας υπ’ αριθμ. ……………….. ποσού ………………….……. ευρώ </w:t>
      </w:r>
    </w:p>
    <w:p w14:paraId="12E4B6D5"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6B46BB6E"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39151B1"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48F7A7FA"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5FF3EFE5"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2C47085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C18F8BB"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250AFE12"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C1ADBD"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6E330426"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36331380" w14:textId="0E27C34D" w:rsidR="007A7DCA" w:rsidRPr="00603221" w:rsidRDefault="007A7DCA" w:rsidP="007A7DCA">
      <w:pPr>
        <w:rPr>
          <w:lang w:val="el-GR"/>
        </w:rPr>
      </w:pPr>
      <w:r w:rsidRPr="00603221">
        <w:rPr>
          <w:lang w:val="el-GR"/>
        </w:rPr>
        <w:t xml:space="preserve">Η παρούσα ισχύει μέχρι και την ............... </w:t>
      </w:r>
      <w:bookmarkStart w:id="552"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496542746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BF2A7B" w:rsidRPr="00BF2A7B">
        <w:rPr>
          <w:b/>
          <w:lang w:val="el-GR"/>
        </w:rPr>
        <w:t>4.1</w:t>
      </w:r>
      <w:r w:rsidR="00F70E11">
        <w:fldChar w:fldCharType="end"/>
      </w:r>
      <w:r w:rsidR="00CA6082" w:rsidRPr="00603221">
        <w:rPr>
          <w:b/>
          <w:color w:val="000000" w:themeColor="text1"/>
          <w:lang w:val="el-GR"/>
        </w:rPr>
        <w:t xml:space="preserve"> της παρούσας</w:t>
      </w:r>
      <w:r w:rsidRPr="00603221">
        <w:rPr>
          <w:lang w:val="el-GR"/>
        </w:rPr>
        <w:t>)</w:t>
      </w:r>
    </w:p>
    <w:bookmarkEnd w:id="552"/>
    <w:p w14:paraId="607FEC57"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69AB374" w14:textId="77777777" w:rsidR="007A7DCA" w:rsidRPr="00603221" w:rsidRDefault="007A7DCA" w:rsidP="007A7DCA">
      <w:pPr>
        <w:jc w:val="right"/>
        <w:rPr>
          <w:lang w:val="el-GR"/>
        </w:rPr>
      </w:pPr>
    </w:p>
    <w:p w14:paraId="17E3278F" w14:textId="77777777" w:rsidR="007A7DCA" w:rsidRPr="00C622A6" w:rsidRDefault="007A7DCA" w:rsidP="007A7DCA">
      <w:pPr>
        <w:jc w:val="right"/>
        <w:rPr>
          <w:lang w:val="el-GR"/>
        </w:rPr>
      </w:pPr>
      <w:r w:rsidRPr="00C622A6">
        <w:rPr>
          <w:lang w:val="el-GR" w:eastAsia="el-GR"/>
        </w:rPr>
        <w:t>(Εξουσιοδοτημένη υπογραφή)</w:t>
      </w:r>
    </w:p>
    <w:p w14:paraId="00715831" w14:textId="77777777" w:rsidR="00DA2A67" w:rsidRPr="00603221" w:rsidRDefault="00DA2A67">
      <w:pPr>
        <w:suppressAutoHyphens w:val="0"/>
        <w:spacing w:after="0"/>
        <w:jc w:val="left"/>
        <w:rPr>
          <w:b/>
          <w:bCs/>
          <w:lang w:val="el-GR"/>
        </w:rPr>
      </w:pPr>
      <w:r w:rsidRPr="00603221">
        <w:rPr>
          <w:lang w:val="el-GR"/>
        </w:rPr>
        <w:br w:type="page"/>
      </w:r>
    </w:p>
    <w:p w14:paraId="17510EF8" w14:textId="77777777" w:rsidR="00E75240" w:rsidRPr="00A93898" w:rsidRDefault="00754574" w:rsidP="00CF1C2C">
      <w:pPr>
        <w:pStyle w:val="2"/>
        <w:numPr>
          <w:ilvl w:val="0"/>
          <w:numId w:val="0"/>
        </w:numPr>
        <w:ind w:left="576" w:hanging="576"/>
        <w:rPr>
          <w:rFonts w:cs="Tahoma"/>
          <w:lang w:val="el-GR"/>
        </w:rPr>
      </w:pPr>
      <w:bookmarkStart w:id="553" w:name="_Toc97194393"/>
      <w:bookmarkStart w:id="554" w:name="_Toc97194497"/>
      <w:bookmarkStart w:id="555" w:name="_Toc147842298"/>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53"/>
      <w:bookmarkEnd w:id="554"/>
      <w:bookmarkEnd w:id="555"/>
      <w:r w:rsidR="00E75240" w:rsidRPr="00A93898">
        <w:rPr>
          <w:rFonts w:cs="Tahoma"/>
          <w:lang w:val="el-GR"/>
        </w:rPr>
        <w:t xml:space="preserve"> </w:t>
      </w:r>
    </w:p>
    <w:p w14:paraId="1BB7F84B"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7BBD1D10"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2110DFC5"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F65487C"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B9A6E34"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3E827A5C"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2E9D017A"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584E67EE"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2F601A8"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2AA6EF6" w14:textId="77777777"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F6FA08C" w14:textId="77777777" w:rsidR="006C03D6" w:rsidRDefault="006C03D6">
      <w:pPr>
        <w:suppressAutoHyphens w:val="0"/>
        <w:spacing w:after="0"/>
        <w:jc w:val="left"/>
        <w:rPr>
          <w:lang w:val="el-GR"/>
        </w:rPr>
      </w:pPr>
      <w:r>
        <w:rPr>
          <w:lang w:val="el-GR"/>
        </w:rPr>
        <w:br w:type="page"/>
      </w:r>
    </w:p>
    <w:p w14:paraId="186ED1C9" w14:textId="77777777"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56" w:name="_Ref118477993"/>
      <w:bookmarkStart w:id="557" w:name="_Toc147842299"/>
      <w:bookmarkStart w:id="558"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56"/>
      <w:bookmarkEnd w:id="557"/>
      <w:r>
        <w:rPr>
          <w:lang w:val="el-GR"/>
        </w:rPr>
        <w:t xml:space="preserve"> </w:t>
      </w:r>
    </w:p>
    <w:p w14:paraId="6E72C4F6"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43FB135E"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1222DCA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5E78EFC0"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0929235"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71FFE5F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01258E4C"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18D0A632"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17848291"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5191AEB5"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w:t>
      </w:r>
      <w:r w:rsidRPr="00E532F8">
        <w:rPr>
          <w:lang w:val="el-GR"/>
        </w:rPr>
        <w:lastRenderedPageBreak/>
        <w:t>(συμπεριλαμβανομένων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5CE83686" w14:textId="77777777" w:rsidR="006C03D6" w:rsidRPr="00E532F8" w:rsidRDefault="006C03D6" w:rsidP="006C03D6">
      <w:pPr>
        <w:spacing w:line="276" w:lineRule="auto"/>
        <w:rPr>
          <w:lang w:val="el-GR"/>
        </w:rPr>
      </w:pPr>
    </w:p>
    <w:p w14:paraId="53808FE4"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58"/>
    <w:p w14:paraId="061CF62C" w14:textId="77777777" w:rsidR="006C03D6" w:rsidRPr="002A51E1" w:rsidRDefault="006C03D6" w:rsidP="006C03D6">
      <w:pPr>
        <w:rPr>
          <w:lang w:val="el-GR"/>
        </w:rPr>
      </w:pPr>
    </w:p>
    <w:p w14:paraId="201CAF62"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7DC5E" w14:textId="77777777" w:rsidR="00100711" w:rsidRDefault="00100711">
      <w:pPr>
        <w:spacing w:after="0"/>
      </w:pPr>
      <w:r>
        <w:separator/>
      </w:r>
    </w:p>
  </w:endnote>
  <w:endnote w:type="continuationSeparator" w:id="0">
    <w:p w14:paraId="2A3BF067" w14:textId="77777777" w:rsidR="00100711" w:rsidRDefault="0010071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sig w:usb0="00000081" w:usb1="00000000" w:usb2="00000000" w:usb3="00000000" w:csb0="00000008"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ED413C" w:rsidRPr="00A73BD3" w14:paraId="448956A2" w14:textId="77777777" w:rsidTr="003366E9">
      <w:tc>
        <w:tcPr>
          <w:tcW w:w="8747" w:type="dxa"/>
          <w:tcBorders>
            <w:top w:val="single" w:sz="4" w:space="0" w:color="auto"/>
          </w:tcBorders>
        </w:tcPr>
        <w:p w14:paraId="45173865" w14:textId="77777777" w:rsidR="00ED413C" w:rsidRPr="001E54F6" w:rsidRDefault="00ED413C"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26DB4240" w14:textId="77777777" w:rsidR="00ED413C" w:rsidRPr="001E54F6" w:rsidRDefault="00925B4A" w:rsidP="001E54F6">
          <w:pPr>
            <w:pStyle w:val="af2"/>
            <w:spacing w:after="0"/>
            <w:jc w:val="right"/>
            <w:rPr>
              <w:rStyle w:val="a3"/>
              <w:rFonts w:cs="Tahoma"/>
              <w:sz w:val="20"/>
            </w:rPr>
          </w:pPr>
          <w:r w:rsidRPr="001E54F6">
            <w:rPr>
              <w:rStyle w:val="a3"/>
              <w:rFonts w:cs="Tahoma"/>
              <w:sz w:val="20"/>
            </w:rPr>
            <w:fldChar w:fldCharType="begin"/>
          </w:r>
          <w:r w:rsidR="00ED413C" w:rsidRPr="001E54F6">
            <w:rPr>
              <w:rStyle w:val="a3"/>
              <w:rFonts w:cs="Tahoma"/>
              <w:sz w:val="20"/>
            </w:rPr>
            <w:instrText xml:space="preserve"> PAGE </w:instrText>
          </w:r>
          <w:r w:rsidRPr="001E54F6">
            <w:rPr>
              <w:rStyle w:val="a3"/>
              <w:rFonts w:cs="Tahoma"/>
              <w:sz w:val="20"/>
            </w:rPr>
            <w:fldChar w:fldCharType="separate"/>
          </w:r>
          <w:r w:rsidR="00BC0611">
            <w:rPr>
              <w:rStyle w:val="a3"/>
              <w:rFonts w:cs="Tahoma"/>
              <w:noProof/>
              <w:sz w:val="20"/>
            </w:rPr>
            <w:t>59</w:t>
          </w:r>
          <w:r w:rsidRPr="001E54F6">
            <w:rPr>
              <w:rStyle w:val="a3"/>
              <w:rFonts w:cs="Tahoma"/>
              <w:sz w:val="20"/>
            </w:rPr>
            <w:fldChar w:fldCharType="end"/>
          </w:r>
          <w:r w:rsidR="00ED413C" w:rsidRPr="001E54F6">
            <w:rPr>
              <w:rStyle w:val="a3"/>
              <w:rFonts w:cs="Tahoma"/>
              <w:sz w:val="20"/>
            </w:rPr>
            <w:t xml:space="preserve"> - </w:t>
          </w:r>
          <w:r w:rsidRPr="001E54F6">
            <w:rPr>
              <w:rStyle w:val="a3"/>
              <w:rFonts w:cs="Tahoma"/>
              <w:sz w:val="20"/>
            </w:rPr>
            <w:fldChar w:fldCharType="begin"/>
          </w:r>
          <w:r w:rsidR="00ED413C" w:rsidRPr="001E54F6">
            <w:rPr>
              <w:rStyle w:val="a3"/>
              <w:rFonts w:cs="Tahoma"/>
              <w:sz w:val="20"/>
            </w:rPr>
            <w:instrText xml:space="preserve"> NUMPAGES </w:instrText>
          </w:r>
          <w:r w:rsidRPr="001E54F6">
            <w:rPr>
              <w:rStyle w:val="a3"/>
              <w:rFonts w:cs="Tahoma"/>
              <w:sz w:val="20"/>
            </w:rPr>
            <w:fldChar w:fldCharType="separate"/>
          </w:r>
          <w:r w:rsidR="00BC0611">
            <w:rPr>
              <w:rStyle w:val="a3"/>
              <w:rFonts w:cs="Tahoma"/>
              <w:noProof/>
              <w:sz w:val="20"/>
            </w:rPr>
            <w:t>87</w:t>
          </w:r>
          <w:r w:rsidRPr="001E54F6">
            <w:rPr>
              <w:rStyle w:val="a3"/>
              <w:rFonts w:cs="Tahoma"/>
              <w:sz w:val="20"/>
            </w:rPr>
            <w:fldChar w:fldCharType="end"/>
          </w:r>
        </w:p>
      </w:tc>
    </w:tr>
  </w:tbl>
  <w:p w14:paraId="63CD6655" w14:textId="77777777" w:rsidR="00ED413C" w:rsidRPr="001D4D73" w:rsidRDefault="00ED413C">
    <w:pPr>
      <w:pStyle w:val="af2"/>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ED413C" w:rsidRPr="00994167" w14:paraId="4E6ED8A2" w14:textId="77777777" w:rsidTr="00F823E5">
      <w:trPr>
        <w:jc w:val="center"/>
      </w:trPr>
      <w:tc>
        <w:tcPr>
          <w:tcW w:w="8505" w:type="dxa"/>
          <w:tcBorders>
            <w:top w:val="single" w:sz="4" w:space="0" w:color="auto"/>
          </w:tcBorders>
        </w:tcPr>
        <w:p w14:paraId="40A281C8" w14:textId="77777777" w:rsidR="00ED413C" w:rsidRPr="00994167" w:rsidRDefault="00ED413C"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3559BB2F" w14:textId="77777777" w:rsidR="00ED413C" w:rsidRPr="00994167" w:rsidRDefault="00925B4A" w:rsidP="00994167">
          <w:pPr>
            <w:spacing w:after="0" w:line="288" w:lineRule="auto"/>
            <w:jc w:val="right"/>
            <w:rPr>
              <w:rFonts w:cs="Calibri"/>
              <w:szCs w:val="24"/>
              <w:lang w:val="el-GR"/>
            </w:rPr>
          </w:pPr>
          <w:r w:rsidRPr="00994167">
            <w:rPr>
              <w:rFonts w:cs="Calibri"/>
              <w:szCs w:val="24"/>
            </w:rPr>
            <w:fldChar w:fldCharType="begin"/>
          </w:r>
          <w:r w:rsidR="00ED413C" w:rsidRPr="00994167">
            <w:rPr>
              <w:rFonts w:cs="Calibri"/>
              <w:szCs w:val="24"/>
            </w:rPr>
            <w:instrText xml:space="preserve"> PAGE </w:instrText>
          </w:r>
          <w:r w:rsidRPr="00994167">
            <w:rPr>
              <w:rFonts w:cs="Calibri"/>
              <w:szCs w:val="24"/>
            </w:rPr>
            <w:fldChar w:fldCharType="separate"/>
          </w:r>
          <w:r w:rsidR="00BC0611">
            <w:rPr>
              <w:rFonts w:cs="Calibri"/>
              <w:noProof/>
              <w:szCs w:val="24"/>
            </w:rPr>
            <w:t>82</w:t>
          </w:r>
          <w:r w:rsidRPr="00994167">
            <w:rPr>
              <w:rFonts w:cs="Calibri"/>
              <w:szCs w:val="24"/>
            </w:rPr>
            <w:fldChar w:fldCharType="end"/>
          </w:r>
          <w:r w:rsidR="00ED413C" w:rsidRPr="00994167">
            <w:rPr>
              <w:rFonts w:cs="Calibri"/>
              <w:szCs w:val="24"/>
            </w:rPr>
            <w:t xml:space="preserve"> - </w:t>
          </w:r>
          <w:fldSimple w:instr=" NUMPAGES   \* MERGEFORMAT ">
            <w:r w:rsidR="00BC0611" w:rsidRPr="00BC0611">
              <w:rPr>
                <w:rFonts w:cs="Calibri"/>
                <w:noProof/>
                <w:szCs w:val="24"/>
              </w:rPr>
              <w:t>84</w:t>
            </w:r>
          </w:fldSimple>
        </w:p>
      </w:tc>
    </w:tr>
  </w:tbl>
  <w:p w14:paraId="0D79A189" w14:textId="77777777" w:rsidR="00ED413C" w:rsidRPr="001D4D73" w:rsidRDefault="00ED413C">
    <w:pPr>
      <w:pStyle w:val="af2"/>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853C1" w14:textId="77777777" w:rsidR="00ED413C" w:rsidRDefault="00ED413C">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ED413C" w:rsidRPr="00A73BD3" w14:paraId="79D23B32" w14:textId="77777777" w:rsidTr="003366E9">
      <w:tc>
        <w:tcPr>
          <w:tcW w:w="8747" w:type="dxa"/>
          <w:tcBorders>
            <w:top w:val="single" w:sz="4" w:space="0" w:color="auto"/>
          </w:tcBorders>
        </w:tcPr>
        <w:p w14:paraId="45C207DA" w14:textId="77777777" w:rsidR="00ED413C" w:rsidRPr="003329FF" w:rsidRDefault="00ED413C"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FB40FE3" w14:textId="77777777" w:rsidR="00ED413C" w:rsidRPr="003329FF" w:rsidRDefault="00925B4A" w:rsidP="003329FF">
          <w:pPr>
            <w:pStyle w:val="af2"/>
            <w:spacing w:after="0"/>
            <w:jc w:val="right"/>
            <w:rPr>
              <w:rStyle w:val="a3"/>
              <w:rFonts w:cs="Tahoma"/>
              <w:sz w:val="20"/>
            </w:rPr>
          </w:pPr>
          <w:r w:rsidRPr="003329FF">
            <w:rPr>
              <w:rStyle w:val="a3"/>
              <w:rFonts w:cs="Tahoma"/>
              <w:sz w:val="20"/>
            </w:rPr>
            <w:fldChar w:fldCharType="begin"/>
          </w:r>
          <w:r w:rsidR="00ED413C" w:rsidRPr="003329FF">
            <w:rPr>
              <w:rStyle w:val="a3"/>
              <w:rFonts w:cs="Tahoma"/>
              <w:sz w:val="20"/>
            </w:rPr>
            <w:instrText xml:space="preserve"> PAGE </w:instrText>
          </w:r>
          <w:r w:rsidRPr="003329FF">
            <w:rPr>
              <w:rStyle w:val="a3"/>
              <w:rFonts w:cs="Tahoma"/>
              <w:sz w:val="20"/>
            </w:rPr>
            <w:fldChar w:fldCharType="separate"/>
          </w:r>
          <w:r w:rsidR="00BC0611">
            <w:rPr>
              <w:rStyle w:val="a3"/>
              <w:rFonts w:cs="Tahoma"/>
              <w:noProof/>
              <w:sz w:val="20"/>
            </w:rPr>
            <w:t>87</w:t>
          </w:r>
          <w:r w:rsidRPr="003329FF">
            <w:rPr>
              <w:rStyle w:val="a3"/>
              <w:rFonts w:cs="Tahoma"/>
              <w:sz w:val="20"/>
            </w:rPr>
            <w:fldChar w:fldCharType="end"/>
          </w:r>
          <w:r w:rsidR="00ED413C" w:rsidRPr="003329FF">
            <w:rPr>
              <w:rStyle w:val="a3"/>
              <w:rFonts w:cs="Tahoma"/>
              <w:sz w:val="20"/>
            </w:rPr>
            <w:t xml:space="preserve"> - </w:t>
          </w:r>
          <w:r w:rsidRPr="003329FF">
            <w:rPr>
              <w:rStyle w:val="a3"/>
              <w:rFonts w:cs="Tahoma"/>
              <w:sz w:val="20"/>
            </w:rPr>
            <w:fldChar w:fldCharType="begin"/>
          </w:r>
          <w:r w:rsidR="00ED413C" w:rsidRPr="003329FF">
            <w:rPr>
              <w:rStyle w:val="a3"/>
              <w:rFonts w:cs="Tahoma"/>
              <w:sz w:val="20"/>
            </w:rPr>
            <w:instrText xml:space="preserve"> NUMPAGES </w:instrText>
          </w:r>
          <w:r w:rsidRPr="003329FF">
            <w:rPr>
              <w:rStyle w:val="a3"/>
              <w:rFonts w:cs="Tahoma"/>
              <w:sz w:val="20"/>
            </w:rPr>
            <w:fldChar w:fldCharType="separate"/>
          </w:r>
          <w:r w:rsidR="00BC0611">
            <w:rPr>
              <w:rStyle w:val="a3"/>
              <w:rFonts w:cs="Tahoma"/>
              <w:noProof/>
              <w:sz w:val="20"/>
            </w:rPr>
            <w:t>87</w:t>
          </w:r>
          <w:r w:rsidRPr="003329FF">
            <w:rPr>
              <w:rStyle w:val="a3"/>
              <w:rFonts w:cs="Tahoma"/>
              <w:sz w:val="20"/>
            </w:rPr>
            <w:fldChar w:fldCharType="end"/>
          </w:r>
        </w:p>
      </w:tc>
    </w:tr>
  </w:tbl>
  <w:p w14:paraId="1135F529" w14:textId="77777777" w:rsidR="00ED413C" w:rsidRDefault="00ED413C"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B000C" w14:textId="77777777" w:rsidR="00100711" w:rsidRDefault="00100711">
      <w:pPr>
        <w:spacing w:after="0"/>
      </w:pPr>
      <w:r>
        <w:separator/>
      </w:r>
    </w:p>
  </w:footnote>
  <w:footnote w:type="continuationSeparator" w:id="0">
    <w:p w14:paraId="7CA1926C" w14:textId="77777777" w:rsidR="00100711" w:rsidRDefault="00100711">
      <w:pPr>
        <w:spacing w:after="0"/>
      </w:pPr>
      <w:r>
        <w:continuationSeparator/>
      </w:r>
    </w:p>
  </w:footnote>
  <w:footnote w:id="1">
    <w:p w14:paraId="6B9502D0" w14:textId="77777777" w:rsidR="00ED413C" w:rsidRPr="006B2C94" w:rsidRDefault="00ED413C"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4E99D581" w14:textId="77777777" w:rsidR="00ED413C" w:rsidRPr="00BD65F6" w:rsidRDefault="00ED413C"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7EA09E16" w14:textId="77777777" w:rsidR="00ED413C" w:rsidRPr="005B2FD1" w:rsidRDefault="00ED413C"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4">
    <w:p w14:paraId="72DDA53B" w14:textId="77777777" w:rsidR="00ED413C" w:rsidRPr="006B2C94" w:rsidRDefault="00ED413C" w:rsidP="002B2F6A">
      <w:pPr>
        <w:pStyle w:val="af4"/>
        <w:rPr>
          <w:lang w:val="el-GR"/>
        </w:rPr>
      </w:pPr>
      <w:r>
        <w:rPr>
          <w:rStyle w:val="a4"/>
        </w:rPr>
        <w:footnoteRef/>
      </w:r>
      <w:r>
        <w:rPr>
          <w:lang w:val="el-GR"/>
        </w:rPr>
        <w:tab/>
        <w:t>Άρθρο 96, παρ. 7 του ν. 4412/2016</w:t>
      </w:r>
    </w:p>
  </w:footnote>
  <w:footnote w:id="5">
    <w:p w14:paraId="3C18B05C" w14:textId="77777777" w:rsidR="00ED413C" w:rsidRPr="009C1E20" w:rsidRDefault="00ED413C"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6">
    <w:p w14:paraId="1A3290DE" w14:textId="77777777" w:rsidR="00ED413C" w:rsidRPr="00F93782" w:rsidRDefault="00ED413C"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7">
    <w:p w14:paraId="20EC4727" w14:textId="77777777" w:rsidR="00ED413C" w:rsidRPr="00FF4138" w:rsidRDefault="00ED413C"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8">
    <w:p w14:paraId="237266FB" w14:textId="77777777" w:rsidR="00ED413C" w:rsidRPr="00C622A6" w:rsidRDefault="00ED413C" w:rsidP="005052FB">
      <w:pPr>
        <w:pStyle w:val="af4"/>
        <w:rPr>
          <w:ins w:id="373" w:author="Συντάκτης"/>
          <w:del w:id="374" w:author="Συντάκτης"/>
          <w:lang w:val="en-US"/>
        </w:rPr>
      </w:pPr>
      <w:r w:rsidRPr="00022C43">
        <w:rPr>
          <w:rStyle w:val="0"/>
        </w:rPr>
        <w:footnoteRef/>
      </w:r>
      <w:r w:rsidRPr="00C622A6">
        <w:rPr>
          <w:lang w:val="en-US"/>
        </w:rPr>
        <w:t xml:space="preserve">  </w:t>
      </w:r>
      <w:r w:rsidRPr="00C622A6">
        <w:rPr>
          <w:lang w:val="en-US"/>
        </w:rPr>
        <w:tab/>
      </w:r>
      <w:r>
        <w:rPr>
          <w:lang w:val="el-GR"/>
        </w:rPr>
        <w:t>Ά</w:t>
      </w:r>
      <w:r w:rsidRPr="00022C43">
        <w:rPr>
          <w:lang w:val="el-GR"/>
        </w:rPr>
        <w:t>ρθρο</w:t>
      </w:r>
      <w:r w:rsidRPr="00C622A6">
        <w:rPr>
          <w:lang w:val="en-US"/>
        </w:rPr>
        <w:t xml:space="preserve"> 205</w:t>
      </w:r>
      <w:r w:rsidRPr="00022C43">
        <w:rPr>
          <w:lang w:val="el-GR"/>
        </w:rPr>
        <w:t>Α</w:t>
      </w:r>
      <w:r w:rsidRPr="00C622A6">
        <w:rPr>
          <w:lang w:val="en-US"/>
        </w:rPr>
        <w:t xml:space="preserve"> </w:t>
      </w:r>
      <w:r w:rsidRPr="00022C43">
        <w:rPr>
          <w:lang w:val="el-GR"/>
        </w:rPr>
        <w:t>του</w:t>
      </w:r>
      <w:r w:rsidRPr="00C622A6">
        <w:rPr>
          <w:lang w:val="en-US"/>
        </w:rPr>
        <w:t xml:space="preserve"> </w:t>
      </w:r>
      <w:r w:rsidRPr="00022C43">
        <w:rPr>
          <w:lang w:val="el-GR"/>
        </w:rPr>
        <w:t>ν</w:t>
      </w:r>
      <w:r w:rsidRPr="00C622A6">
        <w:rPr>
          <w:lang w:val="en-US"/>
        </w:rPr>
        <w:t>. 4412/2016</w:t>
      </w:r>
    </w:p>
  </w:footnote>
  <w:footnote w:id="9">
    <w:p w14:paraId="76E56D6B" w14:textId="77777777" w:rsidR="00ED413C" w:rsidRPr="00EE7F42" w:rsidRDefault="00ED413C"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7FC1" w14:textId="77777777" w:rsidR="00ED413C" w:rsidRPr="00484BD1" w:rsidRDefault="00F111A0" w:rsidP="003E1CBC">
    <w:pPr>
      <w:pBdr>
        <w:bottom w:val="single" w:sz="4" w:space="1" w:color="auto"/>
      </w:pBdr>
      <w:rPr>
        <w:sz w:val="20"/>
        <w:szCs w:val="20"/>
        <w:lang w:val="el-GR"/>
      </w:rPr>
    </w:pPr>
    <w:r>
      <w:rPr>
        <w:sz w:val="20"/>
        <w:szCs w:val="20"/>
        <w:lang w:val="el-GR"/>
      </w:rPr>
      <w:t xml:space="preserve">Διακήρυξη </w:t>
    </w:r>
    <w:r w:rsidR="00ED413C" w:rsidRPr="006F0660">
      <w:rPr>
        <w:sz w:val="20"/>
        <w:szCs w:val="20"/>
        <w:lang w:val="el-GR"/>
      </w:rPr>
      <w:t>Ηλεκτρονικ</w:t>
    </w:r>
    <w:r w:rsidR="008E63A5">
      <w:rPr>
        <w:sz w:val="20"/>
        <w:szCs w:val="20"/>
        <w:lang w:val="el-GR"/>
      </w:rPr>
      <w:t>ού</w:t>
    </w:r>
    <w:r w:rsidR="00ED413C" w:rsidRPr="006F0660">
      <w:rPr>
        <w:sz w:val="20"/>
        <w:szCs w:val="20"/>
        <w:lang w:val="el-GR"/>
      </w:rPr>
      <w:t xml:space="preserve"> Ανοικτ</w:t>
    </w:r>
    <w:r w:rsidR="008E63A5">
      <w:rPr>
        <w:sz w:val="20"/>
        <w:szCs w:val="20"/>
        <w:lang w:val="el-GR"/>
      </w:rPr>
      <w:t xml:space="preserve">ού </w:t>
    </w:r>
    <w:r w:rsidR="00ED413C" w:rsidRPr="006F0660">
      <w:rPr>
        <w:sz w:val="20"/>
        <w:szCs w:val="20"/>
        <w:lang w:val="el-GR"/>
      </w:rPr>
      <w:t xml:space="preserve">Κάτω των Ορίων </w:t>
    </w:r>
    <w:r w:rsidR="008E63A5">
      <w:rPr>
        <w:sz w:val="20"/>
        <w:szCs w:val="20"/>
        <w:lang w:val="el-GR"/>
      </w:rPr>
      <w:t>Διαγωνισμού</w:t>
    </w:r>
    <w:r w:rsidR="00ED413C" w:rsidRPr="006F0660">
      <w:rPr>
        <w:sz w:val="20"/>
        <w:szCs w:val="20"/>
        <w:lang w:val="el-GR"/>
      </w:rPr>
      <w:t xml:space="preserve">για το Έργο </w:t>
    </w:r>
    <w:r w:rsidR="00ED413C" w:rsidRPr="00484BD1">
      <w:rPr>
        <w:b/>
        <w:bCs/>
        <w:sz w:val="20"/>
        <w:szCs w:val="20"/>
        <w:lang w:val="el-GR"/>
      </w:rPr>
      <w:t xml:space="preserve">«Τεχνικός Σύμβουλος σχεδιασμού και διαχείρισης του Προγράμματος </w:t>
    </w:r>
    <w:r w:rsidR="00ED413C" w:rsidRPr="00DF2DD4">
      <w:rPr>
        <w:b/>
        <w:bCs/>
        <w:sz w:val="20"/>
        <w:szCs w:val="20"/>
        <w:lang w:val="el-GR"/>
      </w:rPr>
      <w:t>«Υποστηρικτικά μέτρα των νέων ηλικίας δεκαοκτώ (18) και δεκαεννέα (19) ετών»(“Youth Pass”)»</w:t>
    </w:r>
    <w:r w:rsidR="00ED413C" w:rsidRPr="00484BD1">
      <w:rPr>
        <w:b/>
        <w:bCs/>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ED413C" w:rsidRPr="001B0251" w14:paraId="26CDA3D7" w14:textId="77777777" w:rsidTr="00F823E5">
      <w:trPr>
        <w:trHeight w:val="417"/>
      </w:trPr>
      <w:tc>
        <w:tcPr>
          <w:tcW w:w="3104" w:type="dxa"/>
          <w:vMerge w:val="restart"/>
          <w:tcBorders>
            <w:top w:val="nil"/>
            <w:left w:val="nil"/>
            <w:bottom w:val="nil"/>
            <w:right w:val="nil"/>
          </w:tcBorders>
        </w:tcPr>
        <w:p w14:paraId="5C19C3B1" w14:textId="77777777" w:rsidR="00ED413C" w:rsidRPr="00C82DB4" w:rsidRDefault="00ED413C" w:rsidP="00C82DB4">
          <w:pPr>
            <w:ind w:right="-442"/>
            <w:rPr>
              <w:rFonts w:ascii="Calibri" w:hAnsi="Calibri"/>
              <w:b/>
              <w:lang w:val="en-US" w:eastAsia="en-US"/>
            </w:rPr>
          </w:pPr>
          <w:r w:rsidRPr="00C82DB4">
            <w:rPr>
              <w:rFonts w:ascii="Calibri" w:hAnsi="Calibri"/>
              <w:b/>
              <w:noProof/>
              <w:lang w:eastAsia="en-GB"/>
            </w:rPr>
            <w:drawing>
              <wp:inline distT="0" distB="0" distL="0" distR="0" wp14:anchorId="1E0FA847" wp14:editId="59B76470">
                <wp:extent cx="1558925" cy="492125"/>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637551BD" w14:textId="77777777" w:rsidR="00ED413C" w:rsidRPr="00C82DB4" w:rsidRDefault="00ED413C"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ED413C" w:rsidRPr="00C82DB4" w14:paraId="03C07716" w14:textId="77777777" w:rsidTr="00F823E5">
      <w:tc>
        <w:tcPr>
          <w:tcW w:w="3104" w:type="dxa"/>
          <w:vMerge/>
          <w:tcBorders>
            <w:left w:val="nil"/>
            <w:bottom w:val="nil"/>
            <w:right w:val="nil"/>
          </w:tcBorders>
        </w:tcPr>
        <w:p w14:paraId="3A134353" w14:textId="77777777" w:rsidR="00ED413C" w:rsidRPr="00C82DB4" w:rsidRDefault="00ED413C" w:rsidP="00C82DB4">
          <w:pPr>
            <w:ind w:right="-442"/>
            <w:rPr>
              <w:rFonts w:ascii="Calibri" w:hAnsi="Calibri"/>
              <w:b/>
              <w:lang w:val="el-GR" w:eastAsia="en-US"/>
            </w:rPr>
          </w:pPr>
        </w:p>
      </w:tc>
      <w:tc>
        <w:tcPr>
          <w:tcW w:w="6426" w:type="dxa"/>
          <w:tcBorders>
            <w:left w:val="nil"/>
            <w:bottom w:val="nil"/>
            <w:right w:val="nil"/>
          </w:tcBorders>
          <w:vAlign w:val="center"/>
        </w:tcPr>
        <w:p w14:paraId="100AA74A" w14:textId="77777777" w:rsidR="00ED413C" w:rsidRPr="00C82DB4" w:rsidRDefault="00ED413C"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ED413C" w:rsidRPr="001B0251" w14:paraId="1B4E9B10" w14:textId="77777777" w:rsidTr="00F823E5">
      <w:trPr>
        <w:trHeight w:val="301"/>
      </w:trPr>
      <w:tc>
        <w:tcPr>
          <w:tcW w:w="3104" w:type="dxa"/>
          <w:vMerge/>
          <w:tcBorders>
            <w:left w:val="nil"/>
            <w:bottom w:val="nil"/>
            <w:right w:val="nil"/>
          </w:tcBorders>
        </w:tcPr>
        <w:p w14:paraId="09A5391F" w14:textId="77777777" w:rsidR="00ED413C" w:rsidRPr="00C82DB4" w:rsidRDefault="00ED413C" w:rsidP="00C82DB4">
          <w:pPr>
            <w:ind w:right="-442"/>
            <w:rPr>
              <w:rFonts w:ascii="Calibri" w:hAnsi="Calibri"/>
              <w:b/>
              <w:lang w:val="it-IT" w:eastAsia="en-US"/>
            </w:rPr>
          </w:pPr>
        </w:p>
      </w:tc>
      <w:tc>
        <w:tcPr>
          <w:tcW w:w="6426" w:type="dxa"/>
          <w:tcBorders>
            <w:top w:val="nil"/>
            <w:left w:val="nil"/>
            <w:bottom w:val="nil"/>
            <w:right w:val="nil"/>
          </w:tcBorders>
          <w:vAlign w:val="center"/>
        </w:tcPr>
        <w:p w14:paraId="228D2198" w14:textId="77777777" w:rsidR="00ED413C" w:rsidRPr="00C82DB4" w:rsidRDefault="00ED413C"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319F7C4C" w14:textId="77777777" w:rsidR="00ED413C" w:rsidRPr="006D3DA7" w:rsidRDefault="00ED413C" w:rsidP="006D3DA7">
    <w:pPr>
      <w:pStyle w:val="af3"/>
      <w:pBdr>
        <w:bottom w:val="single" w:sz="4" w:space="1" w:color="auto"/>
      </w:pBdr>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BEBF1" w14:textId="77777777" w:rsidR="00ED413C" w:rsidRPr="006D3DA7" w:rsidRDefault="008E63A5" w:rsidP="003E1CBC">
    <w:pPr>
      <w:pBdr>
        <w:bottom w:val="single" w:sz="4" w:space="1" w:color="auto"/>
      </w:pBdr>
      <w:rPr>
        <w:i/>
        <w:iCs/>
        <w:sz w:val="20"/>
        <w:lang w:val="el-GR"/>
      </w:rPr>
    </w:pPr>
    <w:r>
      <w:rPr>
        <w:sz w:val="20"/>
        <w:szCs w:val="20"/>
        <w:lang w:val="el-GR"/>
      </w:rPr>
      <w:t xml:space="preserve">Διακήρυξη </w:t>
    </w:r>
    <w:r w:rsidR="00ED413C" w:rsidRPr="006F0660">
      <w:rPr>
        <w:sz w:val="20"/>
        <w:szCs w:val="20"/>
        <w:lang w:val="el-GR"/>
      </w:rPr>
      <w:t>Ηλεκτρονικ</w:t>
    </w:r>
    <w:r>
      <w:rPr>
        <w:sz w:val="20"/>
        <w:szCs w:val="20"/>
        <w:lang w:val="el-GR"/>
      </w:rPr>
      <w:t>ού</w:t>
    </w:r>
    <w:r w:rsidR="00ED413C" w:rsidRPr="006F0660">
      <w:rPr>
        <w:sz w:val="20"/>
        <w:szCs w:val="20"/>
        <w:lang w:val="el-GR"/>
      </w:rPr>
      <w:t xml:space="preserve"> Ανοικτ</w:t>
    </w:r>
    <w:r>
      <w:rPr>
        <w:sz w:val="20"/>
        <w:szCs w:val="20"/>
        <w:lang w:val="el-GR"/>
      </w:rPr>
      <w:t>ού</w:t>
    </w:r>
    <w:r w:rsidR="00ED413C" w:rsidRPr="006F0660">
      <w:rPr>
        <w:sz w:val="20"/>
        <w:szCs w:val="20"/>
        <w:lang w:val="el-GR"/>
      </w:rPr>
      <w:t xml:space="preserve"> Κάτω των Ορίων </w:t>
    </w:r>
    <w:r>
      <w:rPr>
        <w:sz w:val="20"/>
        <w:szCs w:val="20"/>
        <w:lang w:val="el-GR"/>
      </w:rPr>
      <w:t xml:space="preserve">Διαγωνισμού </w:t>
    </w:r>
    <w:r w:rsidR="00ED413C" w:rsidRPr="006F0660">
      <w:rPr>
        <w:sz w:val="20"/>
        <w:szCs w:val="20"/>
        <w:lang w:val="el-GR"/>
      </w:rPr>
      <w:t xml:space="preserve">για το Έργο </w:t>
    </w:r>
    <w:r w:rsidR="00ED413C" w:rsidRPr="006F0660">
      <w:rPr>
        <w:b/>
        <w:bCs/>
        <w:sz w:val="20"/>
        <w:szCs w:val="20"/>
        <w:lang w:val="el-GR"/>
      </w:rPr>
      <w:t>«</w:t>
    </w:r>
    <w:r w:rsidR="00ED413C" w:rsidRPr="00484BD1">
      <w:rPr>
        <w:b/>
        <w:bCs/>
        <w:sz w:val="20"/>
        <w:szCs w:val="20"/>
        <w:lang w:val="el-GR"/>
      </w:rPr>
      <w:t xml:space="preserve">Τεχνικός Σύμβουλος σχεδιασμού και διαχείρισης του Προγράμματος </w:t>
    </w:r>
    <w:r w:rsidR="00ED413C" w:rsidRPr="00DF2DD4">
      <w:rPr>
        <w:b/>
        <w:bCs/>
        <w:sz w:val="20"/>
        <w:szCs w:val="20"/>
        <w:lang w:val="el-GR"/>
      </w:rPr>
      <w:t>«Υποστηρικτικά μέτρα των νέων ηλικίας δεκαοκτώ (18) και δεκαεννέα (19) ετών»(“Youth Pass”)»</w:t>
    </w:r>
    <w:r w:rsidR="00ED413C" w:rsidRPr="006F0660">
      <w:rPr>
        <w:b/>
        <w:bCs/>
        <w:iCs/>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C73BF" w14:textId="77777777" w:rsidR="00ED413C" w:rsidRPr="008316AA" w:rsidRDefault="00ED413C" w:rsidP="003E609D">
    <w:pPr>
      <w:pStyle w:val="af3"/>
      <w:pBdr>
        <w:bottom w:val="single" w:sz="4" w:space="1" w:color="auto"/>
      </w:pBdr>
      <w:rPr>
        <w:b/>
        <w:bCs/>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Pr="008316AA">
      <w:rPr>
        <w:b/>
        <w:bCs/>
        <w:i/>
        <w:iCs/>
        <w:sz w:val="20"/>
        <w:lang w:val="el-GR"/>
      </w:rPr>
      <w:t>«</w:t>
    </w:r>
    <w:r w:rsidRPr="008316AA">
      <w:rPr>
        <w:b/>
        <w:bCs/>
        <w:sz w:val="20"/>
        <w:szCs w:val="20"/>
        <w:lang w:val="el-GR"/>
      </w:rPr>
      <w:t xml:space="preserve">Τεχνικός Σύμβουλος σχεδιασμού και διαχείρισης του Προγράμματος </w:t>
    </w:r>
    <w:r w:rsidRPr="00DF2DD4">
      <w:rPr>
        <w:b/>
        <w:bCs/>
        <w:sz w:val="20"/>
        <w:szCs w:val="20"/>
        <w:lang w:val="el-GR"/>
      </w:rPr>
      <w:t>«Υποστηρικτικά μέτρα των νέων ηλικίας δεκαοκτώ (18) και δεκαεννέα (19) ετών»(“Youth Pass”)»</w:t>
    </w:r>
    <w:r w:rsidRPr="008316AA">
      <w:rPr>
        <w:b/>
        <w:bCs/>
        <w:sz w:val="20"/>
        <w:szCs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A362D" w14:textId="77777777" w:rsidR="00ED413C" w:rsidRPr="003E609D" w:rsidRDefault="00ED413C"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Pr="0084574E">
      <w:rPr>
        <w:b/>
        <w:bCs/>
        <w:i/>
        <w:iCs/>
        <w:sz w:val="20"/>
        <w:lang w:val="el-GR"/>
      </w:rPr>
      <w:t>«</w:t>
    </w:r>
    <w:r w:rsidRPr="0084574E">
      <w:rPr>
        <w:b/>
        <w:bCs/>
        <w:sz w:val="20"/>
        <w:szCs w:val="20"/>
        <w:lang w:val="el-GR"/>
      </w:rPr>
      <w:t xml:space="preserve">Τεχνικός Σύμβουλος σχεδιασμού και διαχείρισης του Προγράμματος </w:t>
    </w:r>
    <w:r w:rsidRPr="00DF2DD4">
      <w:rPr>
        <w:b/>
        <w:bCs/>
        <w:sz w:val="20"/>
        <w:szCs w:val="20"/>
        <w:lang w:val="el-GR"/>
      </w:rPr>
      <w:t>«Υποστηρικτικά μέτρα των νέων ηλικίας δεκαοκτώ (18) και δεκαεννέα (19) ετών»(“Youth Pass”)»»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B905" w14:textId="77777777" w:rsidR="00ED413C" w:rsidRPr="008316AA" w:rsidRDefault="00ED413C" w:rsidP="003E609D">
    <w:pPr>
      <w:pStyle w:val="af3"/>
      <w:pBdr>
        <w:bottom w:val="single" w:sz="4" w:space="1" w:color="auto"/>
      </w:pBdr>
      <w:rPr>
        <w:b/>
        <w:bCs/>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w:t>
    </w:r>
    <w:r>
      <w:rPr>
        <w:i/>
        <w:iCs/>
        <w:sz w:val="20"/>
        <w:lang w:val="el-GR"/>
      </w:rPr>
      <w:t xml:space="preserve"> </w:t>
    </w:r>
    <w:r w:rsidRPr="006E6191">
      <w:rPr>
        <w:i/>
        <w:iCs/>
        <w:sz w:val="20"/>
        <w:lang w:val="el-GR"/>
      </w:rPr>
      <w:t xml:space="preserve"> </w:t>
    </w:r>
    <w:r w:rsidRPr="008316AA">
      <w:rPr>
        <w:b/>
        <w:bCs/>
        <w:i/>
        <w:iCs/>
        <w:sz w:val="20"/>
        <w:lang w:val="el-GR"/>
      </w:rPr>
      <w:t>«</w:t>
    </w:r>
    <w:r w:rsidRPr="008316AA">
      <w:rPr>
        <w:b/>
        <w:bCs/>
        <w:sz w:val="20"/>
        <w:szCs w:val="20"/>
        <w:lang w:val="el-GR"/>
      </w:rPr>
      <w:t xml:space="preserve">Τεχνικός Σύμβουλος σχεδιασμού και διαχείρισης του Προγράμματος </w:t>
    </w:r>
    <w:r w:rsidRPr="00DF2DD4">
      <w:rPr>
        <w:b/>
        <w:bCs/>
        <w:sz w:val="20"/>
        <w:szCs w:val="20"/>
        <w:lang w:val="el-GR"/>
      </w:rPr>
      <w:t>«Υποστηρικτικά μέτρα των νέων ηλικίας δεκαοκτώ (18) και δεκαεννέα (19) ετών»(“Youth Pass”)»</w:t>
    </w:r>
    <w:r w:rsidRPr="008316AA">
      <w:rPr>
        <w:b/>
        <w:bCs/>
        <w:sz w:val="20"/>
        <w:szCs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61207A7"/>
    <w:multiLevelType w:val="hybridMultilevel"/>
    <w:tmpl w:val="53F66E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12340E9D"/>
    <w:multiLevelType w:val="multilevel"/>
    <w:tmpl w:val="3334AD20"/>
    <w:numStyleLink w:val="Style4"/>
  </w:abstractNum>
  <w:abstractNum w:abstractNumId="15" w15:restartNumberingAfterBreak="0">
    <w:nsid w:val="134B51FB"/>
    <w:multiLevelType w:val="hybridMultilevel"/>
    <w:tmpl w:val="0ECAD84E"/>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3A60D0"/>
    <w:multiLevelType w:val="hybridMultilevel"/>
    <w:tmpl w:val="C324C4E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3" w15:restartNumberingAfterBreak="0">
    <w:nsid w:val="2C2827E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6" w15:restartNumberingAfterBreak="0">
    <w:nsid w:val="2EA94DDE"/>
    <w:multiLevelType w:val="multilevel"/>
    <w:tmpl w:val="9014B92A"/>
    <w:lvl w:ilvl="0">
      <w:start w:val="1"/>
      <w:numFmt w:val="decimal"/>
      <w:lvlText w:val="%1."/>
      <w:lvlJc w:val="left"/>
      <w:pPr>
        <w:ind w:left="360" w:hanging="360"/>
      </w:pPr>
      <w:rPr>
        <w:b w:val="0"/>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7"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3FF26E96"/>
    <w:multiLevelType w:val="hybridMultilevel"/>
    <w:tmpl w:val="7D885E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0" w15:restartNumberingAfterBreak="0">
    <w:nsid w:val="418558FD"/>
    <w:multiLevelType w:val="hybridMultilevel"/>
    <w:tmpl w:val="4456EB4C"/>
    <w:lvl w:ilvl="0" w:tplc="55A6199E">
      <w:start w:val="2"/>
      <w:numFmt w:val="bullet"/>
      <w:lvlText w:val="-"/>
      <w:lvlJc w:val="left"/>
      <w:pPr>
        <w:ind w:left="360" w:hanging="360"/>
      </w:pPr>
      <w:rPr>
        <w:rFonts w:ascii="Calibri" w:eastAsia="Arial"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2185D57"/>
    <w:multiLevelType w:val="hybridMultilevel"/>
    <w:tmpl w:val="385C98A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3"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4" w15:restartNumberingAfterBreak="0">
    <w:nsid w:val="4C15773E"/>
    <w:multiLevelType w:val="hybridMultilevel"/>
    <w:tmpl w:val="C116DFA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0FE5C2F"/>
    <w:multiLevelType w:val="hybridMultilevel"/>
    <w:tmpl w:val="A516E776"/>
    <w:lvl w:ilvl="0" w:tplc="36968AEC">
      <w:start w:val="5"/>
      <w:numFmt w:val="bullet"/>
      <w:lvlText w:val="-"/>
      <w:lvlJc w:val="left"/>
      <w:pPr>
        <w:ind w:left="914" w:hanging="360"/>
      </w:pPr>
      <w:rPr>
        <w:rFonts w:ascii="Tahoma" w:eastAsiaTheme="minorHAnsi" w:hAnsi="Tahoma" w:cs="Tahom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7"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7B2198"/>
    <w:multiLevelType w:val="hybridMultilevel"/>
    <w:tmpl w:val="109687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1" w15:restartNumberingAfterBreak="0">
    <w:nsid w:val="5DD46311"/>
    <w:multiLevelType w:val="hybridMultilevel"/>
    <w:tmpl w:val="A910549E"/>
    <w:lvl w:ilvl="0" w:tplc="36968AEC">
      <w:start w:val="5"/>
      <w:numFmt w:val="bullet"/>
      <w:lvlText w:val="-"/>
      <w:lvlJc w:val="left"/>
      <w:pPr>
        <w:ind w:left="914" w:hanging="360"/>
      </w:pPr>
      <w:rPr>
        <w:rFonts w:ascii="Tahoma" w:eastAsiaTheme="minorHAnsi" w:hAnsi="Tahoma" w:cs="Tahom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15:restartNumberingAfterBreak="0">
    <w:nsid w:val="65C573B4"/>
    <w:multiLevelType w:val="multilevel"/>
    <w:tmpl w:val="468486A4"/>
    <w:lvl w:ilvl="0">
      <w:start w:val="1"/>
      <w:numFmt w:val="lowerRoman"/>
      <w:lvlText w:val="%1."/>
      <w:lvlJc w:val="right"/>
      <w:pPr>
        <w:tabs>
          <w:tab w:val="num" w:pos="630"/>
        </w:tabs>
        <w:ind w:left="630" w:hanging="360"/>
      </w:pPr>
    </w:lvl>
    <w:lvl w:ilvl="1">
      <w:start w:val="1"/>
      <w:numFmt w:val="lowerRoman"/>
      <w:lvlText w:val="%2."/>
      <w:lvlJc w:val="right"/>
      <w:pPr>
        <w:tabs>
          <w:tab w:val="num" w:pos="1350"/>
        </w:tabs>
        <w:ind w:left="1350" w:hanging="360"/>
      </w:pPr>
    </w:lvl>
    <w:lvl w:ilvl="2">
      <w:start w:val="1"/>
      <w:numFmt w:val="lowerRoman"/>
      <w:lvlText w:val="%3."/>
      <w:lvlJc w:val="right"/>
      <w:pPr>
        <w:tabs>
          <w:tab w:val="num" w:pos="2070"/>
        </w:tabs>
        <w:ind w:left="2070" w:hanging="360"/>
      </w:pPr>
    </w:lvl>
    <w:lvl w:ilvl="3">
      <w:start w:val="1"/>
      <w:numFmt w:val="lowerRoman"/>
      <w:lvlText w:val="%4."/>
      <w:lvlJc w:val="right"/>
      <w:pPr>
        <w:tabs>
          <w:tab w:val="num" w:pos="2790"/>
        </w:tabs>
        <w:ind w:left="2790" w:hanging="360"/>
      </w:pPr>
    </w:lvl>
    <w:lvl w:ilvl="4">
      <w:start w:val="1"/>
      <w:numFmt w:val="lowerRoman"/>
      <w:lvlText w:val="%5."/>
      <w:lvlJc w:val="right"/>
      <w:pPr>
        <w:tabs>
          <w:tab w:val="num" w:pos="3510"/>
        </w:tabs>
        <w:ind w:left="3510" w:hanging="360"/>
      </w:pPr>
    </w:lvl>
    <w:lvl w:ilvl="5">
      <w:start w:val="1"/>
      <w:numFmt w:val="lowerRoman"/>
      <w:lvlText w:val="%6."/>
      <w:lvlJc w:val="right"/>
      <w:pPr>
        <w:tabs>
          <w:tab w:val="num" w:pos="4230"/>
        </w:tabs>
        <w:ind w:left="4230" w:hanging="360"/>
      </w:pPr>
    </w:lvl>
    <w:lvl w:ilvl="6">
      <w:start w:val="1"/>
      <w:numFmt w:val="lowerRoman"/>
      <w:lvlText w:val="%7."/>
      <w:lvlJc w:val="right"/>
      <w:pPr>
        <w:tabs>
          <w:tab w:val="num" w:pos="4950"/>
        </w:tabs>
        <w:ind w:left="4950" w:hanging="360"/>
      </w:pPr>
    </w:lvl>
    <w:lvl w:ilvl="7">
      <w:start w:val="1"/>
      <w:numFmt w:val="lowerRoman"/>
      <w:lvlText w:val="%8."/>
      <w:lvlJc w:val="right"/>
      <w:pPr>
        <w:tabs>
          <w:tab w:val="num" w:pos="5670"/>
        </w:tabs>
        <w:ind w:left="5670" w:hanging="360"/>
      </w:pPr>
    </w:lvl>
    <w:lvl w:ilvl="8">
      <w:start w:val="1"/>
      <w:numFmt w:val="lowerRoman"/>
      <w:lvlText w:val="%9."/>
      <w:lvlJc w:val="right"/>
      <w:pPr>
        <w:tabs>
          <w:tab w:val="num" w:pos="6390"/>
        </w:tabs>
        <w:ind w:left="6390" w:hanging="360"/>
      </w:pPr>
    </w:lvl>
  </w:abstractNum>
  <w:abstractNum w:abstractNumId="43"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4"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A317AD7"/>
    <w:multiLevelType w:val="hybridMultilevel"/>
    <w:tmpl w:val="950ECEC4"/>
    <w:lvl w:ilvl="0" w:tplc="08090001">
      <w:start w:val="1"/>
      <w:numFmt w:val="bullet"/>
      <w:lvlText w:val=""/>
      <w:lvlJc w:val="left"/>
      <w:pPr>
        <w:ind w:left="360" w:hanging="360"/>
      </w:pPr>
      <w:rPr>
        <w:rFonts w:ascii="Symbol" w:hAnsi="Symbol" w:hint="default"/>
      </w:rPr>
    </w:lvl>
    <w:lvl w:ilvl="1" w:tplc="6756A8C2">
      <w:numFmt w:val="bullet"/>
      <w:lvlText w:val="-"/>
      <w:lvlJc w:val="left"/>
      <w:pPr>
        <w:ind w:left="720" w:hanging="360"/>
      </w:pPr>
      <w:rPr>
        <w:rFonts w:ascii="Calibri" w:eastAsia="Arial Unicode MS" w:hAnsi="Calibri" w:cs="Calibri"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0178706">
    <w:abstractNumId w:val="1"/>
  </w:num>
  <w:num w:numId="2" w16cid:durableId="1656765141">
    <w:abstractNumId w:val="3"/>
  </w:num>
  <w:num w:numId="3" w16cid:durableId="1055161201">
    <w:abstractNumId w:val="4"/>
  </w:num>
  <w:num w:numId="4" w16cid:durableId="241909515">
    <w:abstractNumId w:val="8"/>
  </w:num>
  <w:num w:numId="5" w16cid:durableId="75565288">
    <w:abstractNumId w:val="9"/>
  </w:num>
  <w:num w:numId="6" w16cid:durableId="2053574203">
    <w:abstractNumId w:val="45"/>
  </w:num>
  <w:num w:numId="7" w16cid:durableId="1244803626">
    <w:abstractNumId w:val="47"/>
  </w:num>
  <w:num w:numId="8" w16cid:durableId="1338193427">
    <w:abstractNumId w:val="20"/>
  </w:num>
  <w:num w:numId="9" w16cid:durableId="1880698250">
    <w:abstractNumId w:val="37"/>
  </w:num>
  <w:num w:numId="10" w16cid:durableId="1048526682">
    <w:abstractNumId w:val="25"/>
  </w:num>
  <w:num w:numId="11" w16cid:durableId="1050571526">
    <w:abstractNumId w:val="16"/>
  </w:num>
  <w:num w:numId="12" w16cid:durableId="1460955907">
    <w:abstractNumId w:val="44"/>
  </w:num>
  <w:num w:numId="13" w16cid:durableId="1767537069">
    <w:abstractNumId w:val="49"/>
  </w:num>
  <w:num w:numId="14" w16cid:durableId="1790395577">
    <w:abstractNumId w:val="33"/>
  </w:num>
  <w:num w:numId="15" w16cid:durableId="9528303">
    <w:abstractNumId w:val="18"/>
  </w:num>
  <w:num w:numId="16" w16cid:durableId="378822017">
    <w:abstractNumId w:val="29"/>
  </w:num>
  <w:num w:numId="17" w16cid:durableId="1958220882">
    <w:abstractNumId w:val="27"/>
  </w:num>
  <w:num w:numId="18" w16cid:durableId="1595743120">
    <w:abstractNumId w:val="14"/>
  </w:num>
  <w:num w:numId="19" w16cid:durableId="15041306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18855359">
    <w:abstractNumId w:val="21"/>
  </w:num>
  <w:num w:numId="21" w16cid:durableId="545068471">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2047756558">
    <w:abstractNumId w:val="32"/>
  </w:num>
  <w:num w:numId="23" w16cid:durableId="176583158">
    <w:abstractNumId w:val="35"/>
  </w:num>
  <w:num w:numId="24" w16cid:durableId="640502199">
    <w:abstractNumId w:val="43"/>
  </w:num>
  <w:num w:numId="25" w16cid:durableId="178979908">
    <w:abstractNumId w:val="48"/>
  </w:num>
  <w:num w:numId="26" w16cid:durableId="1720473827">
    <w:abstractNumId w:val="24"/>
  </w:num>
  <w:num w:numId="27" w16cid:durableId="1009059490">
    <w:abstractNumId w:val="19"/>
  </w:num>
  <w:num w:numId="28" w16cid:durableId="1462772848">
    <w:abstractNumId w:val="38"/>
  </w:num>
  <w:num w:numId="29" w16cid:durableId="996227690">
    <w:abstractNumId w:val="40"/>
  </w:num>
  <w:num w:numId="30" w16cid:durableId="891041865">
    <w:abstractNumId w:val="13"/>
  </w:num>
  <w:num w:numId="31" w16cid:durableId="2043087618">
    <w:abstractNumId w:val="17"/>
  </w:num>
  <w:num w:numId="32" w16cid:durableId="510678210">
    <w:abstractNumId w:val="12"/>
  </w:num>
  <w:num w:numId="33" w16cid:durableId="1299144218">
    <w:abstractNumId w:val="28"/>
  </w:num>
  <w:num w:numId="34" w16cid:durableId="1328947681">
    <w:abstractNumId w:val="39"/>
  </w:num>
  <w:num w:numId="35" w16cid:durableId="913930903">
    <w:abstractNumId w:val="34"/>
  </w:num>
  <w:num w:numId="36" w16cid:durableId="801654363">
    <w:abstractNumId w:val="30"/>
  </w:num>
  <w:num w:numId="37" w16cid:durableId="970983839">
    <w:abstractNumId w:val="22"/>
  </w:num>
  <w:num w:numId="38" w16cid:durableId="1810517586">
    <w:abstractNumId w:val="23"/>
  </w:num>
  <w:num w:numId="39" w16cid:durableId="136727107">
    <w:abstractNumId w:val="31"/>
  </w:num>
  <w:num w:numId="40" w16cid:durableId="1106390102">
    <w:abstractNumId w:val="15"/>
  </w:num>
  <w:num w:numId="41" w16cid:durableId="189496387">
    <w:abstractNumId w:val="17"/>
  </w:num>
  <w:num w:numId="42" w16cid:durableId="2076513261">
    <w:abstractNumId w:val="41"/>
  </w:num>
  <w:num w:numId="43" w16cid:durableId="2544866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9220953">
    <w:abstractNumId w:val="46"/>
  </w:num>
  <w:num w:numId="45" w16cid:durableId="1403144004">
    <w:abstractNumId w:val="36"/>
  </w:num>
  <w:num w:numId="46" w16cid:durableId="604925206">
    <w:abstractNumId w:val="25"/>
  </w:num>
  <w:num w:numId="47" w16cid:durableId="787628005">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removePersonalInformation/>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F3A5B"/>
    <w:rsid w:val="00000C8E"/>
    <w:rsid w:val="000042DE"/>
    <w:rsid w:val="00005F5C"/>
    <w:rsid w:val="000062FA"/>
    <w:rsid w:val="0000716D"/>
    <w:rsid w:val="0001217D"/>
    <w:rsid w:val="0001375B"/>
    <w:rsid w:val="00013A52"/>
    <w:rsid w:val="00014410"/>
    <w:rsid w:val="00014F48"/>
    <w:rsid w:val="000152A8"/>
    <w:rsid w:val="00015953"/>
    <w:rsid w:val="00015A9D"/>
    <w:rsid w:val="00015F06"/>
    <w:rsid w:val="00022569"/>
    <w:rsid w:val="000244B8"/>
    <w:rsid w:val="00025B9C"/>
    <w:rsid w:val="00025CD5"/>
    <w:rsid w:val="00026667"/>
    <w:rsid w:val="000268DF"/>
    <w:rsid w:val="0002765E"/>
    <w:rsid w:val="000303BF"/>
    <w:rsid w:val="000309DB"/>
    <w:rsid w:val="000326F6"/>
    <w:rsid w:val="00032A9F"/>
    <w:rsid w:val="00032BBA"/>
    <w:rsid w:val="0003389C"/>
    <w:rsid w:val="00033BA0"/>
    <w:rsid w:val="00034E19"/>
    <w:rsid w:val="00034FF1"/>
    <w:rsid w:val="00035295"/>
    <w:rsid w:val="00035C19"/>
    <w:rsid w:val="00036CBD"/>
    <w:rsid w:val="00037B97"/>
    <w:rsid w:val="00041C07"/>
    <w:rsid w:val="00042DB8"/>
    <w:rsid w:val="00042FE4"/>
    <w:rsid w:val="00043D44"/>
    <w:rsid w:val="00043F27"/>
    <w:rsid w:val="0004400B"/>
    <w:rsid w:val="00045DCF"/>
    <w:rsid w:val="00046044"/>
    <w:rsid w:val="00046293"/>
    <w:rsid w:val="0004724C"/>
    <w:rsid w:val="00047C57"/>
    <w:rsid w:val="0005104D"/>
    <w:rsid w:val="000527FB"/>
    <w:rsid w:val="0005488E"/>
    <w:rsid w:val="00055804"/>
    <w:rsid w:val="0005617B"/>
    <w:rsid w:val="00057BBA"/>
    <w:rsid w:val="00057F4A"/>
    <w:rsid w:val="000610D4"/>
    <w:rsid w:val="00061ADD"/>
    <w:rsid w:val="00061DF4"/>
    <w:rsid w:val="0006200C"/>
    <w:rsid w:val="000631F7"/>
    <w:rsid w:val="00063FB6"/>
    <w:rsid w:val="00064658"/>
    <w:rsid w:val="0006490A"/>
    <w:rsid w:val="000650A9"/>
    <w:rsid w:val="000653F1"/>
    <w:rsid w:val="00067067"/>
    <w:rsid w:val="000674D2"/>
    <w:rsid w:val="0006771D"/>
    <w:rsid w:val="000705D7"/>
    <w:rsid w:val="000706B1"/>
    <w:rsid w:val="00070731"/>
    <w:rsid w:val="0007182B"/>
    <w:rsid w:val="00072601"/>
    <w:rsid w:val="000730C1"/>
    <w:rsid w:val="000738BC"/>
    <w:rsid w:val="0007501F"/>
    <w:rsid w:val="0008087C"/>
    <w:rsid w:val="000820D4"/>
    <w:rsid w:val="00084419"/>
    <w:rsid w:val="00086782"/>
    <w:rsid w:val="00087FEA"/>
    <w:rsid w:val="00092ADB"/>
    <w:rsid w:val="00092F07"/>
    <w:rsid w:val="00094D2D"/>
    <w:rsid w:val="00095840"/>
    <w:rsid w:val="00096EDA"/>
    <w:rsid w:val="0009738D"/>
    <w:rsid w:val="000A4A55"/>
    <w:rsid w:val="000A60A0"/>
    <w:rsid w:val="000A7747"/>
    <w:rsid w:val="000B187C"/>
    <w:rsid w:val="000B1B55"/>
    <w:rsid w:val="000B236D"/>
    <w:rsid w:val="000B3A30"/>
    <w:rsid w:val="000B3BFB"/>
    <w:rsid w:val="000B5E68"/>
    <w:rsid w:val="000B5FE2"/>
    <w:rsid w:val="000B6F4E"/>
    <w:rsid w:val="000B7FA2"/>
    <w:rsid w:val="000C04E3"/>
    <w:rsid w:val="000C1AAF"/>
    <w:rsid w:val="000C4648"/>
    <w:rsid w:val="000C4B25"/>
    <w:rsid w:val="000C59AD"/>
    <w:rsid w:val="000C59AE"/>
    <w:rsid w:val="000C5D2B"/>
    <w:rsid w:val="000D2ED0"/>
    <w:rsid w:val="000D5FB8"/>
    <w:rsid w:val="000D6DFD"/>
    <w:rsid w:val="000D6E10"/>
    <w:rsid w:val="000D6E14"/>
    <w:rsid w:val="000E04A1"/>
    <w:rsid w:val="000E0B6C"/>
    <w:rsid w:val="000E12F1"/>
    <w:rsid w:val="000E178C"/>
    <w:rsid w:val="000E1C5E"/>
    <w:rsid w:val="000E2020"/>
    <w:rsid w:val="000E2462"/>
    <w:rsid w:val="000E27C3"/>
    <w:rsid w:val="000E27C6"/>
    <w:rsid w:val="000E2DA0"/>
    <w:rsid w:val="000E31B7"/>
    <w:rsid w:val="000E3C4E"/>
    <w:rsid w:val="000E4B2A"/>
    <w:rsid w:val="000E6B11"/>
    <w:rsid w:val="000E6DC6"/>
    <w:rsid w:val="000F0E29"/>
    <w:rsid w:val="000F1AC9"/>
    <w:rsid w:val="000F62F0"/>
    <w:rsid w:val="000F6FD9"/>
    <w:rsid w:val="000F7CF2"/>
    <w:rsid w:val="00100156"/>
    <w:rsid w:val="00100711"/>
    <w:rsid w:val="0010181E"/>
    <w:rsid w:val="00103061"/>
    <w:rsid w:val="00105242"/>
    <w:rsid w:val="00105367"/>
    <w:rsid w:val="00105FBE"/>
    <w:rsid w:val="001061A0"/>
    <w:rsid w:val="00111D5A"/>
    <w:rsid w:val="00114833"/>
    <w:rsid w:val="00115643"/>
    <w:rsid w:val="001159F5"/>
    <w:rsid w:val="001201B6"/>
    <w:rsid w:val="001202D5"/>
    <w:rsid w:val="00122891"/>
    <w:rsid w:val="00122A84"/>
    <w:rsid w:val="00123153"/>
    <w:rsid w:val="001253B5"/>
    <w:rsid w:val="00125BF8"/>
    <w:rsid w:val="0013037D"/>
    <w:rsid w:val="001308CC"/>
    <w:rsid w:val="00130942"/>
    <w:rsid w:val="001312AF"/>
    <w:rsid w:val="0013350B"/>
    <w:rsid w:val="00133814"/>
    <w:rsid w:val="00133E0F"/>
    <w:rsid w:val="00135A3A"/>
    <w:rsid w:val="00136CAB"/>
    <w:rsid w:val="00137A93"/>
    <w:rsid w:val="00137DAA"/>
    <w:rsid w:val="0014064C"/>
    <w:rsid w:val="00140781"/>
    <w:rsid w:val="00140CA7"/>
    <w:rsid w:val="00141E27"/>
    <w:rsid w:val="0014294D"/>
    <w:rsid w:val="00143040"/>
    <w:rsid w:val="0014507C"/>
    <w:rsid w:val="001452C0"/>
    <w:rsid w:val="00146631"/>
    <w:rsid w:val="00147AA3"/>
    <w:rsid w:val="00147B71"/>
    <w:rsid w:val="00151DC8"/>
    <w:rsid w:val="00153F0B"/>
    <w:rsid w:val="00154368"/>
    <w:rsid w:val="00154623"/>
    <w:rsid w:val="0015499C"/>
    <w:rsid w:val="00155375"/>
    <w:rsid w:val="0015675F"/>
    <w:rsid w:val="001575A8"/>
    <w:rsid w:val="00157F39"/>
    <w:rsid w:val="00160FCE"/>
    <w:rsid w:val="00163311"/>
    <w:rsid w:val="00163845"/>
    <w:rsid w:val="001649E0"/>
    <w:rsid w:val="001652F4"/>
    <w:rsid w:val="0016530B"/>
    <w:rsid w:val="00166662"/>
    <w:rsid w:val="00166AA6"/>
    <w:rsid w:val="00167F10"/>
    <w:rsid w:val="00170B30"/>
    <w:rsid w:val="00170CA8"/>
    <w:rsid w:val="001732D9"/>
    <w:rsid w:val="00175FFA"/>
    <w:rsid w:val="00177F66"/>
    <w:rsid w:val="001811C1"/>
    <w:rsid w:val="00181C40"/>
    <w:rsid w:val="00182529"/>
    <w:rsid w:val="001852F3"/>
    <w:rsid w:val="001859FA"/>
    <w:rsid w:val="00186621"/>
    <w:rsid w:val="001867FF"/>
    <w:rsid w:val="001869A5"/>
    <w:rsid w:val="00186BF5"/>
    <w:rsid w:val="00187D1B"/>
    <w:rsid w:val="00187D66"/>
    <w:rsid w:val="00194C49"/>
    <w:rsid w:val="00195A7F"/>
    <w:rsid w:val="00196E2A"/>
    <w:rsid w:val="001971AE"/>
    <w:rsid w:val="00197834"/>
    <w:rsid w:val="00197FD8"/>
    <w:rsid w:val="001A317F"/>
    <w:rsid w:val="001A61D3"/>
    <w:rsid w:val="001A6CEB"/>
    <w:rsid w:val="001B0251"/>
    <w:rsid w:val="001B0443"/>
    <w:rsid w:val="001B235A"/>
    <w:rsid w:val="001B2758"/>
    <w:rsid w:val="001B41E5"/>
    <w:rsid w:val="001B4860"/>
    <w:rsid w:val="001B55ED"/>
    <w:rsid w:val="001B56F1"/>
    <w:rsid w:val="001B585C"/>
    <w:rsid w:val="001B5981"/>
    <w:rsid w:val="001B5CA2"/>
    <w:rsid w:val="001B65F9"/>
    <w:rsid w:val="001C3012"/>
    <w:rsid w:val="001C4403"/>
    <w:rsid w:val="001C44A3"/>
    <w:rsid w:val="001C6408"/>
    <w:rsid w:val="001C673F"/>
    <w:rsid w:val="001D06AA"/>
    <w:rsid w:val="001D0C1B"/>
    <w:rsid w:val="001D0D7B"/>
    <w:rsid w:val="001D0F05"/>
    <w:rsid w:val="001D3CD2"/>
    <w:rsid w:val="001D4D73"/>
    <w:rsid w:val="001D6B30"/>
    <w:rsid w:val="001E0711"/>
    <w:rsid w:val="001E11F9"/>
    <w:rsid w:val="001E1AAB"/>
    <w:rsid w:val="001E1CF8"/>
    <w:rsid w:val="001E3887"/>
    <w:rsid w:val="001E38A4"/>
    <w:rsid w:val="001E3C20"/>
    <w:rsid w:val="001E4E76"/>
    <w:rsid w:val="001E54F6"/>
    <w:rsid w:val="001E5DE0"/>
    <w:rsid w:val="001E6103"/>
    <w:rsid w:val="001E64FE"/>
    <w:rsid w:val="001F11F8"/>
    <w:rsid w:val="001F40A2"/>
    <w:rsid w:val="001F4428"/>
    <w:rsid w:val="001F455A"/>
    <w:rsid w:val="001F500A"/>
    <w:rsid w:val="001F5F4A"/>
    <w:rsid w:val="00200224"/>
    <w:rsid w:val="00201A77"/>
    <w:rsid w:val="00201E03"/>
    <w:rsid w:val="00202AF8"/>
    <w:rsid w:val="00203D78"/>
    <w:rsid w:val="00205557"/>
    <w:rsid w:val="0020557B"/>
    <w:rsid w:val="00207A57"/>
    <w:rsid w:val="002124D4"/>
    <w:rsid w:val="0021350B"/>
    <w:rsid w:val="00213B08"/>
    <w:rsid w:val="0021432B"/>
    <w:rsid w:val="002145A1"/>
    <w:rsid w:val="00214DD7"/>
    <w:rsid w:val="0021584B"/>
    <w:rsid w:val="00215C1A"/>
    <w:rsid w:val="002165C3"/>
    <w:rsid w:val="00220C6B"/>
    <w:rsid w:val="00221291"/>
    <w:rsid w:val="00224795"/>
    <w:rsid w:val="0022772A"/>
    <w:rsid w:val="00231358"/>
    <w:rsid w:val="002333E4"/>
    <w:rsid w:val="002360CA"/>
    <w:rsid w:val="0023731E"/>
    <w:rsid w:val="002373E7"/>
    <w:rsid w:val="00240449"/>
    <w:rsid w:val="002419C3"/>
    <w:rsid w:val="0024279E"/>
    <w:rsid w:val="00243C69"/>
    <w:rsid w:val="00243F84"/>
    <w:rsid w:val="00244A68"/>
    <w:rsid w:val="00244E0C"/>
    <w:rsid w:val="0024503F"/>
    <w:rsid w:val="00245754"/>
    <w:rsid w:val="00246172"/>
    <w:rsid w:val="002464F1"/>
    <w:rsid w:val="00246973"/>
    <w:rsid w:val="0025005A"/>
    <w:rsid w:val="00250252"/>
    <w:rsid w:val="00250B80"/>
    <w:rsid w:val="00252398"/>
    <w:rsid w:val="00252498"/>
    <w:rsid w:val="00253F52"/>
    <w:rsid w:val="002548C3"/>
    <w:rsid w:val="002554B6"/>
    <w:rsid w:val="00255F74"/>
    <w:rsid w:val="002604B4"/>
    <w:rsid w:val="002616A3"/>
    <w:rsid w:val="00263C2C"/>
    <w:rsid w:val="00263FBB"/>
    <w:rsid w:val="002654F7"/>
    <w:rsid w:val="00265688"/>
    <w:rsid w:val="00270326"/>
    <w:rsid w:val="00272B7A"/>
    <w:rsid w:val="00272F1F"/>
    <w:rsid w:val="00274473"/>
    <w:rsid w:val="0027671A"/>
    <w:rsid w:val="002768B4"/>
    <w:rsid w:val="00277F8F"/>
    <w:rsid w:val="0028077E"/>
    <w:rsid w:val="00280B8B"/>
    <w:rsid w:val="00281EC3"/>
    <w:rsid w:val="00282306"/>
    <w:rsid w:val="002858E5"/>
    <w:rsid w:val="00286B99"/>
    <w:rsid w:val="0028724A"/>
    <w:rsid w:val="00290457"/>
    <w:rsid w:val="002906DD"/>
    <w:rsid w:val="00290B29"/>
    <w:rsid w:val="00294393"/>
    <w:rsid w:val="0029545C"/>
    <w:rsid w:val="00295C2E"/>
    <w:rsid w:val="00295F0C"/>
    <w:rsid w:val="00295FEE"/>
    <w:rsid w:val="0029613C"/>
    <w:rsid w:val="00296F4A"/>
    <w:rsid w:val="002A0196"/>
    <w:rsid w:val="002A0D47"/>
    <w:rsid w:val="002A332A"/>
    <w:rsid w:val="002A3476"/>
    <w:rsid w:val="002A36A1"/>
    <w:rsid w:val="002A37B5"/>
    <w:rsid w:val="002A4398"/>
    <w:rsid w:val="002A5438"/>
    <w:rsid w:val="002A63C2"/>
    <w:rsid w:val="002A65B3"/>
    <w:rsid w:val="002A75B5"/>
    <w:rsid w:val="002A7C7B"/>
    <w:rsid w:val="002B04BB"/>
    <w:rsid w:val="002B2EA7"/>
    <w:rsid w:val="002B2F6A"/>
    <w:rsid w:val="002B33C9"/>
    <w:rsid w:val="002B7D7E"/>
    <w:rsid w:val="002C263A"/>
    <w:rsid w:val="002C42F5"/>
    <w:rsid w:val="002C4383"/>
    <w:rsid w:val="002C50EB"/>
    <w:rsid w:val="002C7E9A"/>
    <w:rsid w:val="002D0CD6"/>
    <w:rsid w:val="002D0D70"/>
    <w:rsid w:val="002D1817"/>
    <w:rsid w:val="002D1A70"/>
    <w:rsid w:val="002D20D2"/>
    <w:rsid w:val="002D24F8"/>
    <w:rsid w:val="002D2A70"/>
    <w:rsid w:val="002D4295"/>
    <w:rsid w:val="002D42B9"/>
    <w:rsid w:val="002D63D3"/>
    <w:rsid w:val="002E1FDE"/>
    <w:rsid w:val="002E219D"/>
    <w:rsid w:val="002E3CAD"/>
    <w:rsid w:val="002E6472"/>
    <w:rsid w:val="002E6C04"/>
    <w:rsid w:val="002E73E8"/>
    <w:rsid w:val="002F15FA"/>
    <w:rsid w:val="002F2BED"/>
    <w:rsid w:val="002F2E92"/>
    <w:rsid w:val="002F337B"/>
    <w:rsid w:val="002F345D"/>
    <w:rsid w:val="002F5250"/>
    <w:rsid w:val="002F5759"/>
    <w:rsid w:val="002F59FE"/>
    <w:rsid w:val="002F6676"/>
    <w:rsid w:val="002F718F"/>
    <w:rsid w:val="002F74B3"/>
    <w:rsid w:val="003061E3"/>
    <w:rsid w:val="0030791E"/>
    <w:rsid w:val="003103DA"/>
    <w:rsid w:val="00310A95"/>
    <w:rsid w:val="0031166C"/>
    <w:rsid w:val="003122F8"/>
    <w:rsid w:val="0031232C"/>
    <w:rsid w:val="00312F18"/>
    <w:rsid w:val="00313255"/>
    <w:rsid w:val="00313E31"/>
    <w:rsid w:val="0031449B"/>
    <w:rsid w:val="00314687"/>
    <w:rsid w:val="00314AB5"/>
    <w:rsid w:val="0031527A"/>
    <w:rsid w:val="003153CD"/>
    <w:rsid w:val="0031590C"/>
    <w:rsid w:val="00317685"/>
    <w:rsid w:val="00317788"/>
    <w:rsid w:val="0032146B"/>
    <w:rsid w:val="003218ED"/>
    <w:rsid w:val="00322BC3"/>
    <w:rsid w:val="00325734"/>
    <w:rsid w:val="00325C93"/>
    <w:rsid w:val="003260E1"/>
    <w:rsid w:val="00331981"/>
    <w:rsid w:val="00332192"/>
    <w:rsid w:val="00332735"/>
    <w:rsid w:val="003329FF"/>
    <w:rsid w:val="0033462B"/>
    <w:rsid w:val="00334AD6"/>
    <w:rsid w:val="00334FCA"/>
    <w:rsid w:val="003352C8"/>
    <w:rsid w:val="003355E7"/>
    <w:rsid w:val="003366E9"/>
    <w:rsid w:val="00336E40"/>
    <w:rsid w:val="00341581"/>
    <w:rsid w:val="0034174C"/>
    <w:rsid w:val="0034186C"/>
    <w:rsid w:val="00341F4B"/>
    <w:rsid w:val="00341F6A"/>
    <w:rsid w:val="003423F4"/>
    <w:rsid w:val="00343BB2"/>
    <w:rsid w:val="00344FB9"/>
    <w:rsid w:val="0034647E"/>
    <w:rsid w:val="00346ADE"/>
    <w:rsid w:val="00346EFF"/>
    <w:rsid w:val="00347430"/>
    <w:rsid w:val="00352231"/>
    <w:rsid w:val="003528AF"/>
    <w:rsid w:val="0035781F"/>
    <w:rsid w:val="00357CEB"/>
    <w:rsid w:val="00362CDC"/>
    <w:rsid w:val="00363799"/>
    <w:rsid w:val="00365129"/>
    <w:rsid w:val="0036512D"/>
    <w:rsid w:val="00366319"/>
    <w:rsid w:val="0036645B"/>
    <w:rsid w:val="00367AD5"/>
    <w:rsid w:val="00370D99"/>
    <w:rsid w:val="00370EB2"/>
    <w:rsid w:val="00371877"/>
    <w:rsid w:val="00372204"/>
    <w:rsid w:val="00372DB8"/>
    <w:rsid w:val="00373B83"/>
    <w:rsid w:val="003744A8"/>
    <w:rsid w:val="00375FD8"/>
    <w:rsid w:val="00376A3A"/>
    <w:rsid w:val="00377A13"/>
    <w:rsid w:val="00380F25"/>
    <w:rsid w:val="003822A5"/>
    <w:rsid w:val="003844DC"/>
    <w:rsid w:val="00385477"/>
    <w:rsid w:val="003859F5"/>
    <w:rsid w:val="00387954"/>
    <w:rsid w:val="00390733"/>
    <w:rsid w:val="0039187D"/>
    <w:rsid w:val="00395A63"/>
    <w:rsid w:val="00395B4A"/>
    <w:rsid w:val="003967C9"/>
    <w:rsid w:val="003A0B33"/>
    <w:rsid w:val="003A109E"/>
    <w:rsid w:val="003A206A"/>
    <w:rsid w:val="003A4033"/>
    <w:rsid w:val="003A4D6C"/>
    <w:rsid w:val="003A58A3"/>
    <w:rsid w:val="003A5AAC"/>
    <w:rsid w:val="003B04C4"/>
    <w:rsid w:val="003B0E89"/>
    <w:rsid w:val="003B13AE"/>
    <w:rsid w:val="003B188D"/>
    <w:rsid w:val="003B211F"/>
    <w:rsid w:val="003B2FC7"/>
    <w:rsid w:val="003B3131"/>
    <w:rsid w:val="003B4D3A"/>
    <w:rsid w:val="003B51C3"/>
    <w:rsid w:val="003B5439"/>
    <w:rsid w:val="003C0732"/>
    <w:rsid w:val="003C0ACD"/>
    <w:rsid w:val="003C2BEF"/>
    <w:rsid w:val="003C5B37"/>
    <w:rsid w:val="003D0035"/>
    <w:rsid w:val="003D047E"/>
    <w:rsid w:val="003D0692"/>
    <w:rsid w:val="003D154A"/>
    <w:rsid w:val="003D1750"/>
    <w:rsid w:val="003D21DA"/>
    <w:rsid w:val="003D3032"/>
    <w:rsid w:val="003D34A6"/>
    <w:rsid w:val="003D5F3C"/>
    <w:rsid w:val="003D5F82"/>
    <w:rsid w:val="003D60E4"/>
    <w:rsid w:val="003E1CBC"/>
    <w:rsid w:val="003E1DB4"/>
    <w:rsid w:val="003E289C"/>
    <w:rsid w:val="003E3336"/>
    <w:rsid w:val="003E34BF"/>
    <w:rsid w:val="003E35FD"/>
    <w:rsid w:val="003E366C"/>
    <w:rsid w:val="003E4177"/>
    <w:rsid w:val="003E44A9"/>
    <w:rsid w:val="003E4A7B"/>
    <w:rsid w:val="003E5239"/>
    <w:rsid w:val="003E609D"/>
    <w:rsid w:val="003F02EE"/>
    <w:rsid w:val="003F0D9A"/>
    <w:rsid w:val="003F29C4"/>
    <w:rsid w:val="003F2A53"/>
    <w:rsid w:val="003F3008"/>
    <w:rsid w:val="003F49C8"/>
    <w:rsid w:val="003F52E7"/>
    <w:rsid w:val="003F5C11"/>
    <w:rsid w:val="003F6F09"/>
    <w:rsid w:val="003F7D30"/>
    <w:rsid w:val="00400357"/>
    <w:rsid w:val="004004AE"/>
    <w:rsid w:val="00401C3F"/>
    <w:rsid w:val="0040268E"/>
    <w:rsid w:val="00402DA7"/>
    <w:rsid w:val="0040438A"/>
    <w:rsid w:val="00405F8E"/>
    <w:rsid w:val="00407351"/>
    <w:rsid w:val="004076A7"/>
    <w:rsid w:val="00407A75"/>
    <w:rsid w:val="004119B6"/>
    <w:rsid w:val="0041248A"/>
    <w:rsid w:val="00413294"/>
    <w:rsid w:val="00413CF0"/>
    <w:rsid w:val="00414212"/>
    <w:rsid w:val="004143A0"/>
    <w:rsid w:val="004143F5"/>
    <w:rsid w:val="00414507"/>
    <w:rsid w:val="0041770C"/>
    <w:rsid w:val="00417984"/>
    <w:rsid w:val="00417A19"/>
    <w:rsid w:val="00421C3D"/>
    <w:rsid w:val="00422D27"/>
    <w:rsid w:val="004237F3"/>
    <w:rsid w:val="00423C09"/>
    <w:rsid w:val="004251B0"/>
    <w:rsid w:val="004255F2"/>
    <w:rsid w:val="00433D32"/>
    <w:rsid w:val="00433E35"/>
    <w:rsid w:val="004355E9"/>
    <w:rsid w:val="00437CE2"/>
    <w:rsid w:val="004415F3"/>
    <w:rsid w:val="00441D66"/>
    <w:rsid w:val="00442248"/>
    <w:rsid w:val="004443B1"/>
    <w:rsid w:val="00444F14"/>
    <w:rsid w:val="00451F31"/>
    <w:rsid w:val="004531A7"/>
    <w:rsid w:val="0045452D"/>
    <w:rsid w:val="004552CB"/>
    <w:rsid w:val="00456381"/>
    <w:rsid w:val="00457061"/>
    <w:rsid w:val="00457DC9"/>
    <w:rsid w:val="00460746"/>
    <w:rsid w:val="00461CF6"/>
    <w:rsid w:val="004629AE"/>
    <w:rsid w:val="0046383D"/>
    <w:rsid w:val="00465DC2"/>
    <w:rsid w:val="00465FA7"/>
    <w:rsid w:val="00467076"/>
    <w:rsid w:val="004717A5"/>
    <w:rsid w:val="0047223E"/>
    <w:rsid w:val="0047274B"/>
    <w:rsid w:val="0047394F"/>
    <w:rsid w:val="00473E78"/>
    <w:rsid w:val="004754F1"/>
    <w:rsid w:val="004819F3"/>
    <w:rsid w:val="00482B15"/>
    <w:rsid w:val="00482D88"/>
    <w:rsid w:val="00483340"/>
    <w:rsid w:val="004836C9"/>
    <w:rsid w:val="00483953"/>
    <w:rsid w:val="00483F87"/>
    <w:rsid w:val="00484BD1"/>
    <w:rsid w:val="00485456"/>
    <w:rsid w:val="0048569A"/>
    <w:rsid w:val="00485A0C"/>
    <w:rsid w:val="00485DD7"/>
    <w:rsid w:val="00486D17"/>
    <w:rsid w:val="00486E56"/>
    <w:rsid w:val="00487063"/>
    <w:rsid w:val="00487AA2"/>
    <w:rsid w:val="00487AA3"/>
    <w:rsid w:val="00490EA5"/>
    <w:rsid w:val="00493846"/>
    <w:rsid w:val="00493FAD"/>
    <w:rsid w:val="0049631E"/>
    <w:rsid w:val="004963E3"/>
    <w:rsid w:val="00497512"/>
    <w:rsid w:val="004977D9"/>
    <w:rsid w:val="00497991"/>
    <w:rsid w:val="00497D35"/>
    <w:rsid w:val="00497D93"/>
    <w:rsid w:val="004A1634"/>
    <w:rsid w:val="004A23B9"/>
    <w:rsid w:val="004A3382"/>
    <w:rsid w:val="004A3C7D"/>
    <w:rsid w:val="004A4285"/>
    <w:rsid w:val="004A5344"/>
    <w:rsid w:val="004A6155"/>
    <w:rsid w:val="004A70EC"/>
    <w:rsid w:val="004A7BC0"/>
    <w:rsid w:val="004B0064"/>
    <w:rsid w:val="004B162A"/>
    <w:rsid w:val="004B24A7"/>
    <w:rsid w:val="004B29C9"/>
    <w:rsid w:val="004B44F4"/>
    <w:rsid w:val="004B5E49"/>
    <w:rsid w:val="004B759E"/>
    <w:rsid w:val="004B7E25"/>
    <w:rsid w:val="004C145A"/>
    <w:rsid w:val="004C19BF"/>
    <w:rsid w:val="004C3844"/>
    <w:rsid w:val="004C3A66"/>
    <w:rsid w:val="004C3BBE"/>
    <w:rsid w:val="004C402D"/>
    <w:rsid w:val="004C4576"/>
    <w:rsid w:val="004C54F8"/>
    <w:rsid w:val="004C64D0"/>
    <w:rsid w:val="004C72B8"/>
    <w:rsid w:val="004D042A"/>
    <w:rsid w:val="004D0444"/>
    <w:rsid w:val="004D19FB"/>
    <w:rsid w:val="004D1C23"/>
    <w:rsid w:val="004D4856"/>
    <w:rsid w:val="004E084D"/>
    <w:rsid w:val="004E0B63"/>
    <w:rsid w:val="004E1D73"/>
    <w:rsid w:val="004E23FC"/>
    <w:rsid w:val="004E36A7"/>
    <w:rsid w:val="004E3D47"/>
    <w:rsid w:val="004E3E33"/>
    <w:rsid w:val="004E4A59"/>
    <w:rsid w:val="004E535D"/>
    <w:rsid w:val="004E5A48"/>
    <w:rsid w:val="004E704A"/>
    <w:rsid w:val="004E79B7"/>
    <w:rsid w:val="004E7E09"/>
    <w:rsid w:val="004F0985"/>
    <w:rsid w:val="004F101E"/>
    <w:rsid w:val="004F203B"/>
    <w:rsid w:val="004F34C6"/>
    <w:rsid w:val="004F5F72"/>
    <w:rsid w:val="004F7472"/>
    <w:rsid w:val="004F75FA"/>
    <w:rsid w:val="004F7C52"/>
    <w:rsid w:val="00501A34"/>
    <w:rsid w:val="00501C7A"/>
    <w:rsid w:val="0050219F"/>
    <w:rsid w:val="00504020"/>
    <w:rsid w:val="00505022"/>
    <w:rsid w:val="005052DB"/>
    <w:rsid w:val="005052FB"/>
    <w:rsid w:val="00505BF7"/>
    <w:rsid w:val="00507584"/>
    <w:rsid w:val="00510D76"/>
    <w:rsid w:val="005117CA"/>
    <w:rsid w:val="0051184D"/>
    <w:rsid w:val="00512083"/>
    <w:rsid w:val="00514AD8"/>
    <w:rsid w:val="00514DAC"/>
    <w:rsid w:val="005158F1"/>
    <w:rsid w:val="0051599E"/>
    <w:rsid w:val="0052106E"/>
    <w:rsid w:val="00523863"/>
    <w:rsid w:val="00523EEE"/>
    <w:rsid w:val="00523F26"/>
    <w:rsid w:val="005252D6"/>
    <w:rsid w:val="00525CFE"/>
    <w:rsid w:val="00527923"/>
    <w:rsid w:val="00527ABB"/>
    <w:rsid w:val="00527CB1"/>
    <w:rsid w:val="00527CC2"/>
    <w:rsid w:val="005314D0"/>
    <w:rsid w:val="00533BF0"/>
    <w:rsid w:val="00535BFB"/>
    <w:rsid w:val="00536181"/>
    <w:rsid w:val="00536584"/>
    <w:rsid w:val="0054025C"/>
    <w:rsid w:val="0054042A"/>
    <w:rsid w:val="00540A73"/>
    <w:rsid w:val="00542891"/>
    <w:rsid w:val="00543F6D"/>
    <w:rsid w:val="00544548"/>
    <w:rsid w:val="00544615"/>
    <w:rsid w:val="00544A26"/>
    <w:rsid w:val="005450AE"/>
    <w:rsid w:val="005452CE"/>
    <w:rsid w:val="00545346"/>
    <w:rsid w:val="00550040"/>
    <w:rsid w:val="005502CE"/>
    <w:rsid w:val="00550D8B"/>
    <w:rsid w:val="0055409C"/>
    <w:rsid w:val="005550B0"/>
    <w:rsid w:val="00556A23"/>
    <w:rsid w:val="00560C7F"/>
    <w:rsid w:val="0056194A"/>
    <w:rsid w:val="005632FF"/>
    <w:rsid w:val="00565241"/>
    <w:rsid w:val="00567706"/>
    <w:rsid w:val="005709FC"/>
    <w:rsid w:val="0057126B"/>
    <w:rsid w:val="00573F8E"/>
    <w:rsid w:val="00574DB6"/>
    <w:rsid w:val="0057514C"/>
    <w:rsid w:val="00576767"/>
    <w:rsid w:val="00580BCD"/>
    <w:rsid w:val="0058155F"/>
    <w:rsid w:val="005818CF"/>
    <w:rsid w:val="00582A95"/>
    <w:rsid w:val="0058394A"/>
    <w:rsid w:val="00585042"/>
    <w:rsid w:val="00585C8C"/>
    <w:rsid w:val="00586C4A"/>
    <w:rsid w:val="005875C2"/>
    <w:rsid w:val="00592BCD"/>
    <w:rsid w:val="00592F60"/>
    <w:rsid w:val="00594FE8"/>
    <w:rsid w:val="00596075"/>
    <w:rsid w:val="00597F8A"/>
    <w:rsid w:val="005A0ACC"/>
    <w:rsid w:val="005A1609"/>
    <w:rsid w:val="005A1CDF"/>
    <w:rsid w:val="005A1E91"/>
    <w:rsid w:val="005A3530"/>
    <w:rsid w:val="005A402F"/>
    <w:rsid w:val="005A4339"/>
    <w:rsid w:val="005A6D1D"/>
    <w:rsid w:val="005A6D30"/>
    <w:rsid w:val="005A74FF"/>
    <w:rsid w:val="005B1089"/>
    <w:rsid w:val="005B1D5A"/>
    <w:rsid w:val="005B2CE7"/>
    <w:rsid w:val="005B2FB9"/>
    <w:rsid w:val="005B4566"/>
    <w:rsid w:val="005B57E8"/>
    <w:rsid w:val="005B6E69"/>
    <w:rsid w:val="005C1119"/>
    <w:rsid w:val="005C3380"/>
    <w:rsid w:val="005C5855"/>
    <w:rsid w:val="005D123B"/>
    <w:rsid w:val="005D1542"/>
    <w:rsid w:val="005D1B15"/>
    <w:rsid w:val="005D22D7"/>
    <w:rsid w:val="005D2713"/>
    <w:rsid w:val="005D3218"/>
    <w:rsid w:val="005D3E33"/>
    <w:rsid w:val="005D3F14"/>
    <w:rsid w:val="005D47EF"/>
    <w:rsid w:val="005D5446"/>
    <w:rsid w:val="005D6014"/>
    <w:rsid w:val="005D675C"/>
    <w:rsid w:val="005D73ED"/>
    <w:rsid w:val="005D780B"/>
    <w:rsid w:val="005E433F"/>
    <w:rsid w:val="005E6559"/>
    <w:rsid w:val="005E7812"/>
    <w:rsid w:val="005E7CFF"/>
    <w:rsid w:val="005F1735"/>
    <w:rsid w:val="005F219A"/>
    <w:rsid w:val="005F6FEE"/>
    <w:rsid w:val="00600A42"/>
    <w:rsid w:val="00601749"/>
    <w:rsid w:val="00602A33"/>
    <w:rsid w:val="00603221"/>
    <w:rsid w:val="00603A43"/>
    <w:rsid w:val="00605A3F"/>
    <w:rsid w:val="00606D5A"/>
    <w:rsid w:val="00606EF6"/>
    <w:rsid w:val="00610F02"/>
    <w:rsid w:val="006116B0"/>
    <w:rsid w:val="006119DB"/>
    <w:rsid w:val="00611C19"/>
    <w:rsid w:val="006134D0"/>
    <w:rsid w:val="006137C2"/>
    <w:rsid w:val="00614898"/>
    <w:rsid w:val="00617281"/>
    <w:rsid w:val="00621A10"/>
    <w:rsid w:val="00621C15"/>
    <w:rsid w:val="00621EF0"/>
    <w:rsid w:val="00623457"/>
    <w:rsid w:val="00624353"/>
    <w:rsid w:val="006250CC"/>
    <w:rsid w:val="00626490"/>
    <w:rsid w:val="006266B1"/>
    <w:rsid w:val="00635DF7"/>
    <w:rsid w:val="0063694E"/>
    <w:rsid w:val="00636D5B"/>
    <w:rsid w:val="00641561"/>
    <w:rsid w:val="00641C65"/>
    <w:rsid w:val="0064201A"/>
    <w:rsid w:val="00643224"/>
    <w:rsid w:val="00643AB6"/>
    <w:rsid w:val="00644158"/>
    <w:rsid w:val="0064449A"/>
    <w:rsid w:val="00644670"/>
    <w:rsid w:val="006458F8"/>
    <w:rsid w:val="00646262"/>
    <w:rsid w:val="00647B24"/>
    <w:rsid w:val="0065188A"/>
    <w:rsid w:val="00651A97"/>
    <w:rsid w:val="00653F07"/>
    <w:rsid w:val="006559B4"/>
    <w:rsid w:val="006572C1"/>
    <w:rsid w:val="00657422"/>
    <w:rsid w:val="006607CE"/>
    <w:rsid w:val="00661F3B"/>
    <w:rsid w:val="00663E5D"/>
    <w:rsid w:val="00670CE5"/>
    <w:rsid w:val="00670E43"/>
    <w:rsid w:val="006712BB"/>
    <w:rsid w:val="006712BF"/>
    <w:rsid w:val="006719D5"/>
    <w:rsid w:val="00671CE2"/>
    <w:rsid w:val="006726E4"/>
    <w:rsid w:val="00672C9B"/>
    <w:rsid w:val="00672DE1"/>
    <w:rsid w:val="00673490"/>
    <w:rsid w:val="00675282"/>
    <w:rsid w:val="006755FB"/>
    <w:rsid w:val="0067607D"/>
    <w:rsid w:val="006771AF"/>
    <w:rsid w:val="00680005"/>
    <w:rsid w:val="00683114"/>
    <w:rsid w:val="00683307"/>
    <w:rsid w:val="006838F7"/>
    <w:rsid w:val="00683986"/>
    <w:rsid w:val="00685B7D"/>
    <w:rsid w:val="00685FDF"/>
    <w:rsid w:val="0068732F"/>
    <w:rsid w:val="00687D77"/>
    <w:rsid w:val="00687F93"/>
    <w:rsid w:val="00692A78"/>
    <w:rsid w:val="0069435C"/>
    <w:rsid w:val="00694974"/>
    <w:rsid w:val="00695491"/>
    <w:rsid w:val="00697532"/>
    <w:rsid w:val="006A1396"/>
    <w:rsid w:val="006A37AB"/>
    <w:rsid w:val="006A3CA8"/>
    <w:rsid w:val="006A656C"/>
    <w:rsid w:val="006A67B9"/>
    <w:rsid w:val="006A6A63"/>
    <w:rsid w:val="006A6AE4"/>
    <w:rsid w:val="006A7951"/>
    <w:rsid w:val="006A7CB6"/>
    <w:rsid w:val="006B06BF"/>
    <w:rsid w:val="006B2319"/>
    <w:rsid w:val="006B3489"/>
    <w:rsid w:val="006B55CD"/>
    <w:rsid w:val="006B6AD9"/>
    <w:rsid w:val="006B7B33"/>
    <w:rsid w:val="006C03D6"/>
    <w:rsid w:val="006C055E"/>
    <w:rsid w:val="006C086E"/>
    <w:rsid w:val="006C0D33"/>
    <w:rsid w:val="006C38D8"/>
    <w:rsid w:val="006C47C8"/>
    <w:rsid w:val="006C5FC6"/>
    <w:rsid w:val="006C61C1"/>
    <w:rsid w:val="006D17B0"/>
    <w:rsid w:val="006D3DA7"/>
    <w:rsid w:val="006D523A"/>
    <w:rsid w:val="006D5EF5"/>
    <w:rsid w:val="006D70E7"/>
    <w:rsid w:val="006D7378"/>
    <w:rsid w:val="006E092B"/>
    <w:rsid w:val="006E4901"/>
    <w:rsid w:val="006E4C2E"/>
    <w:rsid w:val="006E5AB3"/>
    <w:rsid w:val="006E5DB7"/>
    <w:rsid w:val="006E75EE"/>
    <w:rsid w:val="006E7ADD"/>
    <w:rsid w:val="006F0660"/>
    <w:rsid w:val="006F4131"/>
    <w:rsid w:val="006F430F"/>
    <w:rsid w:val="006F4821"/>
    <w:rsid w:val="006F691A"/>
    <w:rsid w:val="00701A59"/>
    <w:rsid w:val="00701BF0"/>
    <w:rsid w:val="00704D1F"/>
    <w:rsid w:val="007059C8"/>
    <w:rsid w:val="007060B5"/>
    <w:rsid w:val="007079D6"/>
    <w:rsid w:val="0071259E"/>
    <w:rsid w:val="0071303E"/>
    <w:rsid w:val="00715492"/>
    <w:rsid w:val="00716C59"/>
    <w:rsid w:val="007173E9"/>
    <w:rsid w:val="0071754A"/>
    <w:rsid w:val="007201B2"/>
    <w:rsid w:val="00720790"/>
    <w:rsid w:val="00720EE6"/>
    <w:rsid w:val="00722D14"/>
    <w:rsid w:val="00723994"/>
    <w:rsid w:val="00725FEA"/>
    <w:rsid w:val="0072750F"/>
    <w:rsid w:val="00730200"/>
    <w:rsid w:val="00730807"/>
    <w:rsid w:val="00730982"/>
    <w:rsid w:val="00730E2E"/>
    <w:rsid w:val="00730FB9"/>
    <w:rsid w:val="007340CA"/>
    <w:rsid w:val="00740870"/>
    <w:rsid w:val="0074334B"/>
    <w:rsid w:val="00743848"/>
    <w:rsid w:val="00745634"/>
    <w:rsid w:val="00747739"/>
    <w:rsid w:val="0075145D"/>
    <w:rsid w:val="0075191E"/>
    <w:rsid w:val="007531AA"/>
    <w:rsid w:val="00753820"/>
    <w:rsid w:val="007541C6"/>
    <w:rsid w:val="00754574"/>
    <w:rsid w:val="00754F62"/>
    <w:rsid w:val="00755711"/>
    <w:rsid w:val="0075574E"/>
    <w:rsid w:val="007574C4"/>
    <w:rsid w:val="00760738"/>
    <w:rsid w:val="00762389"/>
    <w:rsid w:val="007659ED"/>
    <w:rsid w:val="007662F0"/>
    <w:rsid w:val="00766AC6"/>
    <w:rsid w:val="00767047"/>
    <w:rsid w:val="00767D08"/>
    <w:rsid w:val="007702DC"/>
    <w:rsid w:val="00770BE5"/>
    <w:rsid w:val="00770F53"/>
    <w:rsid w:val="00772112"/>
    <w:rsid w:val="00772723"/>
    <w:rsid w:val="00773C9E"/>
    <w:rsid w:val="00773F41"/>
    <w:rsid w:val="00774C51"/>
    <w:rsid w:val="00777621"/>
    <w:rsid w:val="007800C1"/>
    <w:rsid w:val="00780173"/>
    <w:rsid w:val="007848FB"/>
    <w:rsid w:val="00784CFD"/>
    <w:rsid w:val="0078594A"/>
    <w:rsid w:val="00785F32"/>
    <w:rsid w:val="00786855"/>
    <w:rsid w:val="007876CF"/>
    <w:rsid w:val="007879F0"/>
    <w:rsid w:val="0079396E"/>
    <w:rsid w:val="00793D43"/>
    <w:rsid w:val="00796046"/>
    <w:rsid w:val="007A0404"/>
    <w:rsid w:val="007A0CF7"/>
    <w:rsid w:val="007A2205"/>
    <w:rsid w:val="007A29CC"/>
    <w:rsid w:val="007A36BD"/>
    <w:rsid w:val="007A3AC0"/>
    <w:rsid w:val="007A42C6"/>
    <w:rsid w:val="007A4366"/>
    <w:rsid w:val="007A778C"/>
    <w:rsid w:val="007A7DCA"/>
    <w:rsid w:val="007B024B"/>
    <w:rsid w:val="007B224F"/>
    <w:rsid w:val="007B3061"/>
    <w:rsid w:val="007B5925"/>
    <w:rsid w:val="007B62F5"/>
    <w:rsid w:val="007C009B"/>
    <w:rsid w:val="007C05F4"/>
    <w:rsid w:val="007C06F4"/>
    <w:rsid w:val="007C3D4C"/>
    <w:rsid w:val="007C4F19"/>
    <w:rsid w:val="007C6571"/>
    <w:rsid w:val="007C6DF1"/>
    <w:rsid w:val="007C6E3D"/>
    <w:rsid w:val="007D167A"/>
    <w:rsid w:val="007D2CC2"/>
    <w:rsid w:val="007D3A48"/>
    <w:rsid w:val="007D679C"/>
    <w:rsid w:val="007D69F3"/>
    <w:rsid w:val="007D6FE2"/>
    <w:rsid w:val="007D792E"/>
    <w:rsid w:val="007E000B"/>
    <w:rsid w:val="007E05F6"/>
    <w:rsid w:val="007E243D"/>
    <w:rsid w:val="007E2EB5"/>
    <w:rsid w:val="007E61C0"/>
    <w:rsid w:val="007E6DF3"/>
    <w:rsid w:val="007E6FDE"/>
    <w:rsid w:val="007E73F5"/>
    <w:rsid w:val="007E74EC"/>
    <w:rsid w:val="007F03FD"/>
    <w:rsid w:val="007F07A4"/>
    <w:rsid w:val="007F2C74"/>
    <w:rsid w:val="007F3E46"/>
    <w:rsid w:val="007F7282"/>
    <w:rsid w:val="007F7398"/>
    <w:rsid w:val="00801202"/>
    <w:rsid w:val="00801521"/>
    <w:rsid w:val="008017D5"/>
    <w:rsid w:val="008019A5"/>
    <w:rsid w:val="008037A6"/>
    <w:rsid w:val="00803EC4"/>
    <w:rsid w:val="008063A1"/>
    <w:rsid w:val="00806C9F"/>
    <w:rsid w:val="0080736B"/>
    <w:rsid w:val="00810EBB"/>
    <w:rsid w:val="00811DEB"/>
    <w:rsid w:val="00811DED"/>
    <w:rsid w:val="008129E2"/>
    <w:rsid w:val="0081422D"/>
    <w:rsid w:val="00814752"/>
    <w:rsid w:val="0081766D"/>
    <w:rsid w:val="00821852"/>
    <w:rsid w:val="0082284D"/>
    <w:rsid w:val="008246E5"/>
    <w:rsid w:val="00824E13"/>
    <w:rsid w:val="008277DE"/>
    <w:rsid w:val="00827C49"/>
    <w:rsid w:val="00827CEF"/>
    <w:rsid w:val="008302DE"/>
    <w:rsid w:val="008306FF"/>
    <w:rsid w:val="008316AA"/>
    <w:rsid w:val="0083219A"/>
    <w:rsid w:val="008338F0"/>
    <w:rsid w:val="00833988"/>
    <w:rsid w:val="00833A04"/>
    <w:rsid w:val="00833DEA"/>
    <w:rsid w:val="00837145"/>
    <w:rsid w:val="008376F9"/>
    <w:rsid w:val="008379CC"/>
    <w:rsid w:val="00840707"/>
    <w:rsid w:val="008413C1"/>
    <w:rsid w:val="00842CDC"/>
    <w:rsid w:val="00843142"/>
    <w:rsid w:val="00843444"/>
    <w:rsid w:val="0084469B"/>
    <w:rsid w:val="0084517C"/>
    <w:rsid w:val="0084574E"/>
    <w:rsid w:val="008457D8"/>
    <w:rsid w:val="00846082"/>
    <w:rsid w:val="00851280"/>
    <w:rsid w:val="00853A4C"/>
    <w:rsid w:val="00854F57"/>
    <w:rsid w:val="008617EB"/>
    <w:rsid w:val="00865C6A"/>
    <w:rsid w:val="00865C7D"/>
    <w:rsid w:val="00866D81"/>
    <w:rsid w:val="008679A7"/>
    <w:rsid w:val="00867A8D"/>
    <w:rsid w:val="008702D8"/>
    <w:rsid w:val="00871FEA"/>
    <w:rsid w:val="00872F65"/>
    <w:rsid w:val="0087631A"/>
    <w:rsid w:val="0087656E"/>
    <w:rsid w:val="0087763B"/>
    <w:rsid w:val="00877F68"/>
    <w:rsid w:val="008818C6"/>
    <w:rsid w:val="00881FDA"/>
    <w:rsid w:val="00882E06"/>
    <w:rsid w:val="00882E44"/>
    <w:rsid w:val="008833AE"/>
    <w:rsid w:val="00883EF7"/>
    <w:rsid w:val="0088463F"/>
    <w:rsid w:val="00885D8B"/>
    <w:rsid w:val="0088655F"/>
    <w:rsid w:val="00891776"/>
    <w:rsid w:val="008917A8"/>
    <w:rsid w:val="00892358"/>
    <w:rsid w:val="00892932"/>
    <w:rsid w:val="00893B0F"/>
    <w:rsid w:val="00893CDA"/>
    <w:rsid w:val="00893E05"/>
    <w:rsid w:val="00896B2E"/>
    <w:rsid w:val="008A116E"/>
    <w:rsid w:val="008A2615"/>
    <w:rsid w:val="008A3546"/>
    <w:rsid w:val="008A3DAA"/>
    <w:rsid w:val="008A3FC9"/>
    <w:rsid w:val="008A4C03"/>
    <w:rsid w:val="008B04E3"/>
    <w:rsid w:val="008B0FDC"/>
    <w:rsid w:val="008B18E4"/>
    <w:rsid w:val="008B41C9"/>
    <w:rsid w:val="008B4966"/>
    <w:rsid w:val="008B546A"/>
    <w:rsid w:val="008B685D"/>
    <w:rsid w:val="008B6FE1"/>
    <w:rsid w:val="008B7637"/>
    <w:rsid w:val="008C0BF3"/>
    <w:rsid w:val="008C3823"/>
    <w:rsid w:val="008C4A29"/>
    <w:rsid w:val="008C6F6A"/>
    <w:rsid w:val="008C7FFC"/>
    <w:rsid w:val="008D181B"/>
    <w:rsid w:val="008D1CFE"/>
    <w:rsid w:val="008D5706"/>
    <w:rsid w:val="008E0D9D"/>
    <w:rsid w:val="008E15CB"/>
    <w:rsid w:val="008E188D"/>
    <w:rsid w:val="008E18C3"/>
    <w:rsid w:val="008E2D6C"/>
    <w:rsid w:val="008E36D7"/>
    <w:rsid w:val="008E4236"/>
    <w:rsid w:val="008E43C4"/>
    <w:rsid w:val="008E444E"/>
    <w:rsid w:val="008E49C9"/>
    <w:rsid w:val="008E63A5"/>
    <w:rsid w:val="008F177C"/>
    <w:rsid w:val="008F1CDD"/>
    <w:rsid w:val="008F2472"/>
    <w:rsid w:val="008F30DE"/>
    <w:rsid w:val="008F3F57"/>
    <w:rsid w:val="008F4C61"/>
    <w:rsid w:val="008F5B72"/>
    <w:rsid w:val="008F63C5"/>
    <w:rsid w:val="008F6735"/>
    <w:rsid w:val="008F7E20"/>
    <w:rsid w:val="009006B5"/>
    <w:rsid w:val="00904DB8"/>
    <w:rsid w:val="00907FAD"/>
    <w:rsid w:val="009144E7"/>
    <w:rsid w:val="009152EB"/>
    <w:rsid w:val="00915939"/>
    <w:rsid w:val="00915C7C"/>
    <w:rsid w:val="00915DD9"/>
    <w:rsid w:val="00916110"/>
    <w:rsid w:val="009177D5"/>
    <w:rsid w:val="0092107C"/>
    <w:rsid w:val="00921082"/>
    <w:rsid w:val="00921670"/>
    <w:rsid w:val="00921D35"/>
    <w:rsid w:val="00922468"/>
    <w:rsid w:val="009237A9"/>
    <w:rsid w:val="00925636"/>
    <w:rsid w:val="00925868"/>
    <w:rsid w:val="00925B4A"/>
    <w:rsid w:val="00926354"/>
    <w:rsid w:val="00926E23"/>
    <w:rsid w:val="00930E97"/>
    <w:rsid w:val="009325D7"/>
    <w:rsid w:val="00932CAD"/>
    <w:rsid w:val="009331B5"/>
    <w:rsid w:val="00933266"/>
    <w:rsid w:val="00934091"/>
    <w:rsid w:val="009354F1"/>
    <w:rsid w:val="00937DE5"/>
    <w:rsid w:val="00937F52"/>
    <w:rsid w:val="00941CA2"/>
    <w:rsid w:val="00942D7E"/>
    <w:rsid w:val="009433B4"/>
    <w:rsid w:val="009449F8"/>
    <w:rsid w:val="009453B2"/>
    <w:rsid w:val="00946839"/>
    <w:rsid w:val="00947DDB"/>
    <w:rsid w:val="00947FD2"/>
    <w:rsid w:val="00950000"/>
    <w:rsid w:val="009502E1"/>
    <w:rsid w:val="0095061E"/>
    <w:rsid w:val="00950927"/>
    <w:rsid w:val="009520E2"/>
    <w:rsid w:val="00952126"/>
    <w:rsid w:val="00953D7B"/>
    <w:rsid w:val="00953E50"/>
    <w:rsid w:val="009549C5"/>
    <w:rsid w:val="00955BDD"/>
    <w:rsid w:val="00955C56"/>
    <w:rsid w:val="009560E9"/>
    <w:rsid w:val="009567C7"/>
    <w:rsid w:val="00957117"/>
    <w:rsid w:val="00957A03"/>
    <w:rsid w:val="0096190B"/>
    <w:rsid w:val="009649DC"/>
    <w:rsid w:val="00964D8C"/>
    <w:rsid w:val="009652BD"/>
    <w:rsid w:val="0096539B"/>
    <w:rsid w:val="009658D3"/>
    <w:rsid w:val="00966FED"/>
    <w:rsid w:val="00970864"/>
    <w:rsid w:val="009715CE"/>
    <w:rsid w:val="009732FC"/>
    <w:rsid w:val="00973355"/>
    <w:rsid w:val="00976CBB"/>
    <w:rsid w:val="00980FFC"/>
    <w:rsid w:val="0098350A"/>
    <w:rsid w:val="00983B09"/>
    <w:rsid w:val="00984A46"/>
    <w:rsid w:val="0098582F"/>
    <w:rsid w:val="00985ED9"/>
    <w:rsid w:val="00986151"/>
    <w:rsid w:val="00987460"/>
    <w:rsid w:val="009877DD"/>
    <w:rsid w:val="00990911"/>
    <w:rsid w:val="009914CC"/>
    <w:rsid w:val="00993706"/>
    <w:rsid w:val="00994167"/>
    <w:rsid w:val="00996C3E"/>
    <w:rsid w:val="00997953"/>
    <w:rsid w:val="009A0F79"/>
    <w:rsid w:val="009A19AF"/>
    <w:rsid w:val="009A1C0F"/>
    <w:rsid w:val="009A284F"/>
    <w:rsid w:val="009A2B17"/>
    <w:rsid w:val="009A3D76"/>
    <w:rsid w:val="009A3E22"/>
    <w:rsid w:val="009A5B91"/>
    <w:rsid w:val="009A656D"/>
    <w:rsid w:val="009A66CB"/>
    <w:rsid w:val="009B195F"/>
    <w:rsid w:val="009B1A8B"/>
    <w:rsid w:val="009B278A"/>
    <w:rsid w:val="009B5911"/>
    <w:rsid w:val="009B6AAD"/>
    <w:rsid w:val="009C0AFF"/>
    <w:rsid w:val="009C14A3"/>
    <w:rsid w:val="009C1885"/>
    <w:rsid w:val="009C1BEB"/>
    <w:rsid w:val="009C1F70"/>
    <w:rsid w:val="009C3C60"/>
    <w:rsid w:val="009C54A1"/>
    <w:rsid w:val="009C5EA6"/>
    <w:rsid w:val="009C6FF6"/>
    <w:rsid w:val="009D2D0A"/>
    <w:rsid w:val="009D3802"/>
    <w:rsid w:val="009D3BDA"/>
    <w:rsid w:val="009D5082"/>
    <w:rsid w:val="009E1A71"/>
    <w:rsid w:val="009E2028"/>
    <w:rsid w:val="009E25A5"/>
    <w:rsid w:val="009E2813"/>
    <w:rsid w:val="009E2949"/>
    <w:rsid w:val="009E35AB"/>
    <w:rsid w:val="009E3BD5"/>
    <w:rsid w:val="009E58E5"/>
    <w:rsid w:val="009F2455"/>
    <w:rsid w:val="009F473A"/>
    <w:rsid w:val="009F4A9B"/>
    <w:rsid w:val="009F688B"/>
    <w:rsid w:val="00A00118"/>
    <w:rsid w:val="00A01EC2"/>
    <w:rsid w:val="00A05069"/>
    <w:rsid w:val="00A06BE3"/>
    <w:rsid w:val="00A07192"/>
    <w:rsid w:val="00A12F7D"/>
    <w:rsid w:val="00A1703A"/>
    <w:rsid w:val="00A204F8"/>
    <w:rsid w:val="00A20DEF"/>
    <w:rsid w:val="00A22261"/>
    <w:rsid w:val="00A22456"/>
    <w:rsid w:val="00A22DAD"/>
    <w:rsid w:val="00A23DF2"/>
    <w:rsid w:val="00A23EAB"/>
    <w:rsid w:val="00A2526D"/>
    <w:rsid w:val="00A30F24"/>
    <w:rsid w:val="00A31B19"/>
    <w:rsid w:val="00A31B41"/>
    <w:rsid w:val="00A334BA"/>
    <w:rsid w:val="00A406A5"/>
    <w:rsid w:val="00A41B17"/>
    <w:rsid w:val="00A41E03"/>
    <w:rsid w:val="00A4342C"/>
    <w:rsid w:val="00A43B99"/>
    <w:rsid w:val="00A43E67"/>
    <w:rsid w:val="00A449C6"/>
    <w:rsid w:val="00A4737C"/>
    <w:rsid w:val="00A5214E"/>
    <w:rsid w:val="00A52A34"/>
    <w:rsid w:val="00A54AB4"/>
    <w:rsid w:val="00A5670E"/>
    <w:rsid w:val="00A57790"/>
    <w:rsid w:val="00A57BD8"/>
    <w:rsid w:val="00A57FE4"/>
    <w:rsid w:val="00A60B6C"/>
    <w:rsid w:val="00A6133A"/>
    <w:rsid w:val="00A6137F"/>
    <w:rsid w:val="00A613D1"/>
    <w:rsid w:val="00A61AA7"/>
    <w:rsid w:val="00A632B2"/>
    <w:rsid w:val="00A64408"/>
    <w:rsid w:val="00A651BA"/>
    <w:rsid w:val="00A6584E"/>
    <w:rsid w:val="00A659E1"/>
    <w:rsid w:val="00A66112"/>
    <w:rsid w:val="00A66378"/>
    <w:rsid w:val="00A66B44"/>
    <w:rsid w:val="00A70112"/>
    <w:rsid w:val="00A7258D"/>
    <w:rsid w:val="00A73BD3"/>
    <w:rsid w:val="00A7426F"/>
    <w:rsid w:val="00A74C33"/>
    <w:rsid w:val="00A75509"/>
    <w:rsid w:val="00A817FC"/>
    <w:rsid w:val="00A81B00"/>
    <w:rsid w:val="00A81D32"/>
    <w:rsid w:val="00A81E32"/>
    <w:rsid w:val="00A82C89"/>
    <w:rsid w:val="00A82E78"/>
    <w:rsid w:val="00A8382B"/>
    <w:rsid w:val="00A848D1"/>
    <w:rsid w:val="00A84B7D"/>
    <w:rsid w:val="00A84DDC"/>
    <w:rsid w:val="00A84FBC"/>
    <w:rsid w:val="00A8538B"/>
    <w:rsid w:val="00A85627"/>
    <w:rsid w:val="00A87CDA"/>
    <w:rsid w:val="00A9034C"/>
    <w:rsid w:val="00A90399"/>
    <w:rsid w:val="00A91316"/>
    <w:rsid w:val="00A932BD"/>
    <w:rsid w:val="00A93898"/>
    <w:rsid w:val="00A9669D"/>
    <w:rsid w:val="00A96A46"/>
    <w:rsid w:val="00A96DB2"/>
    <w:rsid w:val="00AA077B"/>
    <w:rsid w:val="00AA1BDA"/>
    <w:rsid w:val="00AA21D0"/>
    <w:rsid w:val="00AA2807"/>
    <w:rsid w:val="00AA2F17"/>
    <w:rsid w:val="00AA6688"/>
    <w:rsid w:val="00AB04E1"/>
    <w:rsid w:val="00AB0B86"/>
    <w:rsid w:val="00AB0E23"/>
    <w:rsid w:val="00AB12DA"/>
    <w:rsid w:val="00AB1716"/>
    <w:rsid w:val="00AB1983"/>
    <w:rsid w:val="00AB1DCF"/>
    <w:rsid w:val="00AB3462"/>
    <w:rsid w:val="00AB3750"/>
    <w:rsid w:val="00AB4EFC"/>
    <w:rsid w:val="00AB5447"/>
    <w:rsid w:val="00AB5D35"/>
    <w:rsid w:val="00AC1B9B"/>
    <w:rsid w:val="00AC27B1"/>
    <w:rsid w:val="00AC2E76"/>
    <w:rsid w:val="00AC3AFC"/>
    <w:rsid w:val="00AC5EFF"/>
    <w:rsid w:val="00AC6490"/>
    <w:rsid w:val="00AD2F7C"/>
    <w:rsid w:val="00AD3C9D"/>
    <w:rsid w:val="00AD3E33"/>
    <w:rsid w:val="00AD558F"/>
    <w:rsid w:val="00AD6824"/>
    <w:rsid w:val="00AD70BB"/>
    <w:rsid w:val="00AD76E6"/>
    <w:rsid w:val="00AD7DFB"/>
    <w:rsid w:val="00AE09AD"/>
    <w:rsid w:val="00AE1240"/>
    <w:rsid w:val="00AE21AF"/>
    <w:rsid w:val="00AE28D7"/>
    <w:rsid w:val="00AE32CA"/>
    <w:rsid w:val="00AE3E98"/>
    <w:rsid w:val="00AE5595"/>
    <w:rsid w:val="00AE5B7C"/>
    <w:rsid w:val="00AE5E46"/>
    <w:rsid w:val="00AE67AD"/>
    <w:rsid w:val="00AF20F1"/>
    <w:rsid w:val="00AF4A90"/>
    <w:rsid w:val="00AF6BC2"/>
    <w:rsid w:val="00AF7640"/>
    <w:rsid w:val="00AF7A8A"/>
    <w:rsid w:val="00B00DE1"/>
    <w:rsid w:val="00B01B8D"/>
    <w:rsid w:val="00B02D71"/>
    <w:rsid w:val="00B048E7"/>
    <w:rsid w:val="00B04AF3"/>
    <w:rsid w:val="00B04C97"/>
    <w:rsid w:val="00B05B5D"/>
    <w:rsid w:val="00B07864"/>
    <w:rsid w:val="00B07C02"/>
    <w:rsid w:val="00B10013"/>
    <w:rsid w:val="00B11217"/>
    <w:rsid w:val="00B1145F"/>
    <w:rsid w:val="00B1259E"/>
    <w:rsid w:val="00B143DA"/>
    <w:rsid w:val="00B16B8B"/>
    <w:rsid w:val="00B17018"/>
    <w:rsid w:val="00B20201"/>
    <w:rsid w:val="00B21041"/>
    <w:rsid w:val="00B21220"/>
    <w:rsid w:val="00B2164A"/>
    <w:rsid w:val="00B21B27"/>
    <w:rsid w:val="00B21E1B"/>
    <w:rsid w:val="00B21F56"/>
    <w:rsid w:val="00B22C3C"/>
    <w:rsid w:val="00B22F8D"/>
    <w:rsid w:val="00B23EC8"/>
    <w:rsid w:val="00B23FCC"/>
    <w:rsid w:val="00B256BC"/>
    <w:rsid w:val="00B305B0"/>
    <w:rsid w:val="00B3313C"/>
    <w:rsid w:val="00B33152"/>
    <w:rsid w:val="00B34884"/>
    <w:rsid w:val="00B3743C"/>
    <w:rsid w:val="00B3759B"/>
    <w:rsid w:val="00B37D0A"/>
    <w:rsid w:val="00B40363"/>
    <w:rsid w:val="00B40B33"/>
    <w:rsid w:val="00B411FF"/>
    <w:rsid w:val="00B42BA2"/>
    <w:rsid w:val="00B43BB4"/>
    <w:rsid w:val="00B44182"/>
    <w:rsid w:val="00B4685E"/>
    <w:rsid w:val="00B50C47"/>
    <w:rsid w:val="00B52059"/>
    <w:rsid w:val="00B530BB"/>
    <w:rsid w:val="00B53297"/>
    <w:rsid w:val="00B53859"/>
    <w:rsid w:val="00B55DB2"/>
    <w:rsid w:val="00B55E73"/>
    <w:rsid w:val="00B56A76"/>
    <w:rsid w:val="00B57D21"/>
    <w:rsid w:val="00B6066A"/>
    <w:rsid w:val="00B60E7A"/>
    <w:rsid w:val="00B6180B"/>
    <w:rsid w:val="00B622FA"/>
    <w:rsid w:val="00B62FEC"/>
    <w:rsid w:val="00B63602"/>
    <w:rsid w:val="00B64F94"/>
    <w:rsid w:val="00B6523D"/>
    <w:rsid w:val="00B65713"/>
    <w:rsid w:val="00B65D70"/>
    <w:rsid w:val="00B66786"/>
    <w:rsid w:val="00B7208E"/>
    <w:rsid w:val="00B736B9"/>
    <w:rsid w:val="00B739BB"/>
    <w:rsid w:val="00B765DD"/>
    <w:rsid w:val="00B802EF"/>
    <w:rsid w:val="00B8382F"/>
    <w:rsid w:val="00B83A61"/>
    <w:rsid w:val="00B842C8"/>
    <w:rsid w:val="00B84722"/>
    <w:rsid w:val="00B8528C"/>
    <w:rsid w:val="00B852FB"/>
    <w:rsid w:val="00B8545D"/>
    <w:rsid w:val="00B85DA7"/>
    <w:rsid w:val="00B86104"/>
    <w:rsid w:val="00B86703"/>
    <w:rsid w:val="00B8683B"/>
    <w:rsid w:val="00B86F1D"/>
    <w:rsid w:val="00B86F4B"/>
    <w:rsid w:val="00B90581"/>
    <w:rsid w:val="00B90B4B"/>
    <w:rsid w:val="00B9111A"/>
    <w:rsid w:val="00B92A37"/>
    <w:rsid w:val="00B94118"/>
    <w:rsid w:val="00B941FC"/>
    <w:rsid w:val="00B9437F"/>
    <w:rsid w:val="00B94EF9"/>
    <w:rsid w:val="00B958D2"/>
    <w:rsid w:val="00B96028"/>
    <w:rsid w:val="00B97398"/>
    <w:rsid w:val="00BA02D6"/>
    <w:rsid w:val="00BA0693"/>
    <w:rsid w:val="00BA1D8E"/>
    <w:rsid w:val="00BA2DC9"/>
    <w:rsid w:val="00BB14D1"/>
    <w:rsid w:val="00BB3801"/>
    <w:rsid w:val="00BB4613"/>
    <w:rsid w:val="00BB4F02"/>
    <w:rsid w:val="00BB555C"/>
    <w:rsid w:val="00BB5BD6"/>
    <w:rsid w:val="00BB63F6"/>
    <w:rsid w:val="00BC0611"/>
    <w:rsid w:val="00BC485D"/>
    <w:rsid w:val="00BC50F5"/>
    <w:rsid w:val="00BC5C8E"/>
    <w:rsid w:val="00BC6C9C"/>
    <w:rsid w:val="00BD0298"/>
    <w:rsid w:val="00BD15F9"/>
    <w:rsid w:val="00BD2017"/>
    <w:rsid w:val="00BD318C"/>
    <w:rsid w:val="00BD358F"/>
    <w:rsid w:val="00BD3F4C"/>
    <w:rsid w:val="00BD55C4"/>
    <w:rsid w:val="00BD5E53"/>
    <w:rsid w:val="00BD6D0B"/>
    <w:rsid w:val="00BE0328"/>
    <w:rsid w:val="00BE40FF"/>
    <w:rsid w:val="00BE6F4C"/>
    <w:rsid w:val="00BE73E8"/>
    <w:rsid w:val="00BE74F7"/>
    <w:rsid w:val="00BE779C"/>
    <w:rsid w:val="00BF1D2A"/>
    <w:rsid w:val="00BF2A40"/>
    <w:rsid w:val="00BF2A7B"/>
    <w:rsid w:val="00BF6024"/>
    <w:rsid w:val="00C00860"/>
    <w:rsid w:val="00C00AC3"/>
    <w:rsid w:val="00C0210C"/>
    <w:rsid w:val="00C066AE"/>
    <w:rsid w:val="00C103BA"/>
    <w:rsid w:val="00C1135D"/>
    <w:rsid w:val="00C12ADD"/>
    <w:rsid w:val="00C131D0"/>
    <w:rsid w:val="00C148B6"/>
    <w:rsid w:val="00C15414"/>
    <w:rsid w:val="00C15797"/>
    <w:rsid w:val="00C15B52"/>
    <w:rsid w:val="00C16D10"/>
    <w:rsid w:val="00C20660"/>
    <w:rsid w:val="00C20F40"/>
    <w:rsid w:val="00C23EE8"/>
    <w:rsid w:val="00C24419"/>
    <w:rsid w:val="00C25AFF"/>
    <w:rsid w:val="00C277E3"/>
    <w:rsid w:val="00C27CEC"/>
    <w:rsid w:val="00C31F94"/>
    <w:rsid w:val="00C32872"/>
    <w:rsid w:val="00C32AE0"/>
    <w:rsid w:val="00C33C73"/>
    <w:rsid w:val="00C345AF"/>
    <w:rsid w:val="00C34B9F"/>
    <w:rsid w:val="00C35C21"/>
    <w:rsid w:val="00C3643F"/>
    <w:rsid w:val="00C36FBE"/>
    <w:rsid w:val="00C40EC3"/>
    <w:rsid w:val="00C40FB9"/>
    <w:rsid w:val="00C4217E"/>
    <w:rsid w:val="00C442A6"/>
    <w:rsid w:val="00C50319"/>
    <w:rsid w:val="00C52DD2"/>
    <w:rsid w:val="00C535AC"/>
    <w:rsid w:val="00C54C91"/>
    <w:rsid w:val="00C570AF"/>
    <w:rsid w:val="00C5722A"/>
    <w:rsid w:val="00C5749E"/>
    <w:rsid w:val="00C57BFF"/>
    <w:rsid w:val="00C57CFE"/>
    <w:rsid w:val="00C60465"/>
    <w:rsid w:val="00C622A6"/>
    <w:rsid w:val="00C6427F"/>
    <w:rsid w:val="00C6622B"/>
    <w:rsid w:val="00C66EE2"/>
    <w:rsid w:val="00C673A6"/>
    <w:rsid w:val="00C70979"/>
    <w:rsid w:val="00C70B7E"/>
    <w:rsid w:val="00C71236"/>
    <w:rsid w:val="00C71722"/>
    <w:rsid w:val="00C718DB"/>
    <w:rsid w:val="00C72EC7"/>
    <w:rsid w:val="00C74072"/>
    <w:rsid w:val="00C7538D"/>
    <w:rsid w:val="00C77CBD"/>
    <w:rsid w:val="00C77D57"/>
    <w:rsid w:val="00C81258"/>
    <w:rsid w:val="00C82832"/>
    <w:rsid w:val="00C82DB4"/>
    <w:rsid w:val="00C8339C"/>
    <w:rsid w:val="00C837EE"/>
    <w:rsid w:val="00C843CA"/>
    <w:rsid w:val="00C84B11"/>
    <w:rsid w:val="00C86E94"/>
    <w:rsid w:val="00C87312"/>
    <w:rsid w:val="00C87C2F"/>
    <w:rsid w:val="00C908BD"/>
    <w:rsid w:val="00C90A04"/>
    <w:rsid w:val="00C91AA6"/>
    <w:rsid w:val="00C92505"/>
    <w:rsid w:val="00C93069"/>
    <w:rsid w:val="00C931A2"/>
    <w:rsid w:val="00C93CF5"/>
    <w:rsid w:val="00C94338"/>
    <w:rsid w:val="00C946E9"/>
    <w:rsid w:val="00C95ACA"/>
    <w:rsid w:val="00C960CF"/>
    <w:rsid w:val="00C9729F"/>
    <w:rsid w:val="00C9790A"/>
    <w:rsid w:val="00CA11FB"/>
    <w:rsid w:val="00CA1F25"/>
    <w:rsid w:val="00CA2027"/>
    <w:rsid w:val="00CA4C44"/>
    <w:rsid w:val="00CA50A3"/>
    <w:rsid w:val="00CA543A"/>
    <w:rsid w:val="00CA5BBB"/>
    <w:rsid w:val="00CA6082"/>
    <w:rsid w:val="00CA7AEF"/>
    <w:rsid w:val="00CA7CA9"/>
    <w:rsid w:val="00CB09B1"/>
    <w:rsid w:val="00CB1740"/>
    <w:rsid w:val="00CB27A7"/>
    <w:rsid w:val="00CB3073"/>
    <w:rsid w:val="00CB670F"/>
    <w:rsid w:val="00CC2818"/>
    <w:rsid w:val="00CC477D"/>
    <w:rsid w:val="00CC5353"/>
    <w:rsid w:val="00CC5F3F"/>
    <w:rsid w:val="00CD1C1F"/>
    <w:rsid w:val="00CD22D1"/>
    <w:rsid w:val="00CD2A7F"/>
    <w:rsid w:val="00CD3B0E"/>
    <w:rsid w:val="00CD3B97"/>
    <w:rsid w:val="00CD3BDA"/>
    <w:rsid w:val="00CD4F51"/>
    <w:rsid w:val="00CD5633"/>
    <w:rsid w:val="00CD776A"/>
    <w:rsid w:val="00CD7843"/>
    <w:rsid w:val="00CE0239"/>
    <w:rsid w:val="00CE12C7"/>
    <w:rsid w:val="00CE145E"/>
    <w:rsid w:val="00CE1C80"/>
    <w:rsid w:val="00CE2561"/>
    <w:rsid w:val="00CE3230"/>
    <w:rsid w:val="00CE55F2"/>
    <w:rsid w:val="00CE64F0"/>
    <w:rsid w:val="00CF092F"/>
    <w:rsid w:val="00CF0EAB"/>
    <w:rsid w:val="00CF1C2C"/>
    <w:rsid w:val="00CF3A5B"/>
    <w:rsid w:val="00CF3CCB"/>
    <w:rsid w:val="00CF6DA6"/>
    <w:rsid w:val="00CF74F2"/>
    <w:rsid w:val="00D00F43"/>
    <w:rsid w:val="00D04758"/>
    <w:rsid w:val="00D05559"/>
    <w:rsid w:val="00D05C7B"/>
    <w:rsid w:val="00D06422"/>
    <w:rsid w:val="00D06739"/>
    <w:rsid w:val="00D06965"/>
    <w:rsid w:val="00D06EDA"/>
    <w:rsid w:val="00D148A9"/>
    <w:rsid w:val="00D157B7"/>
    <w:rsid w:val="00D160E1"/>
    <w:rsid w:val="00D160EF"/>
    <w:rsid w:val="00D17DD0"/>
    <w:rsid w:val="00D204CA"/>
    <w:rsid w:val="00D2218E"/>
    <w:rsid w:val="00D22739"/>
    <w:rsid w:val="00D241A4"/>
    <w:rsid w:val="00D246C2"/>
    <w:rsid w:val="00D25C82"/>
    <w:rsid w:val="00D27608"/>
    <w:rsid w:val="00D30600"/>
    <w:rsid w:val="00D32087"/>
    <w:rsid w:val="00D322BC"/>
    <w:rsid w:val="00D3541D"/>
    <w:rsid w:val="00D370A8"/>
    <w:rsid w:val="00D37B8E"/>
    <w:rsid w:val="00D41480"/>
    <w:rsid w:val="00D415B7"/>
    <w:rsid w:val="00D4164C"/>
    <w:rsid w:val="00D41663"/>
    <w:rsid w:val="00D4298A"/>
    <w:rsid w:val="00D42C8A"/>
    <w:rsid w:val="00D44208"/>
    <w:rsid w:val="00D4442C"/>
    <w:rsid w:val="00D44A42"/>
    <w:rsid w:val="00D45D61"/>
    <w:rsid w:val="00D472F0"/>
    <w:rsid w:val="00D50CDE"/>
    <w:rsid w:val="00D50D14"/>
    <w:rsid w:val="00D51954"/>
    <w:rsid w:val="00D5279B"/>
    <w:rsid w:val="00D52D6B"/>
    <w:rsid w:val="00D54321"/>
    <w:rsid w:val="00D54636"/>
    <w:rsid w:val="00D547CD"/>
    <w:rsid w:val="00D54FB9"/>
    <w:rsid w:val="00D56132"/>
    <w:rsid w:val="00D6202B"/>
    <w:rsid w:val="00D62ABC"/>
    <w:rsid w:val="00D62BA6"/>
    <w:rsid w:val="00D63113"/>
    <w:rsid w:val="00D633BE"/>
    <w:rsid w:val="00D63CBA"/>
    <w:rsid w:val="00D670EE"/>
    <w:rsid w:val="00D705C7"/>
    <w:rsid w:val="00D70DF4"/>
    <w:rsid w:val="00D712DF"/>
    <w:rsid w:val="00D72C0C"/>
    <w:rsid w:val="00D743A6"/>
    <w:rsid w:val="00D75347"/>
    <w:rsid w:val="00D75A0F"/>
    <w:rsid w:val="00D76AD7"/>
    <w:rsid w:val="00D77616"/>
    <w:rsid w:val="00D820D3"/>
    <w:rsid w:val="00D82765"/>
    <w:rsid w:val="00D83E2D"/>
    <w:rsid w:val="00D85F6D"/>
    <w:rsid w:val="00D86293"/>
    <w:rsid w:val="00D873EA"/>
    <w:rsid w:val="00D87E8F"/>
    <w:rsid w:val="00D92E5F"/>
    <w:rsid w:val="00D9353E"/>
    <w:rsid w:val="00D9390F"/>
    <w:rsid w:val="00D93C0C"/>
    <w:rsid w:val="00D9608C"/>
    <w:rsid w:val="00DA0893"/>
    <w:rsid w:val="00DA0EE7"/>
    <w:rsid w:val="00DA1579"/>
    <w:rsid w:val="00DA2A67"/>
    <w:rsid w:val="00DA32CE"/>
    <w:rsid w:val="00DA360B"/>
    <w:rsid w:val="00DA4667"/>
    <w:rsid w:val="00DB024C"/>
    <w:rsid w:val="00DB125B"/>
    <w:rsid w:val="00DB13B2"/>
    <w:rsid w:val="00DB2700"/>
    <w:rsid w:val="00DB2BAF"/>
    <w:rsid w:val="00DB4A5E"/>
    <w:rsid w:val="00DB59CE"/>
    <w:rsid w:val="00DB5A15"/>
    <w:rsid w:val="00DB65C6"/>
    <w:rsid w:val="00DB6E4F"/>
    <w:rsid w:val="00DB7107"/>
    <w:rsid w:val="00DC11E3"/>
    <w:rsid w:val="00DC5139"/>
    <w:rsid w:val="00DC5735"/>
    <w:rsid w:val="00DC687B"/>
    <w:rsid w:val="00DD0F6F"/>
    <w:rsid w:val="00DD1A4B"/>
    <w:rsid w:val="00DD223D"/>
    <w:rsid w:val="00DD2BF2"/>
    <w:rsid w:val="00DD2EB2"/>
    <w:rsid w:val="00DD5DDD"/>
    <w:rsid w:val="00DD62BF"/>
    <w:rsid w:val="00DD65EE"/>
    <w:rsid w:val="00DD72A9"/>
    <w:rsid w:val="00DD7432"/>
    <w:rsid w:val="00DE03FC"/>
    <w:rsid w:val="00DE2EF3"/>
    <w:rsid w:val="00DE2F1D"/>
    <w:rsid w:val="00DE3099"/>
    <w:rsid w:val="00DE31C0"/>
    <w:rsid w:val="00DE4869"/>
    <w:rsid w:val="00DE4E97"/>
    <w:rsid w:val="00DE60EF"/>
    <w:rsid w:val="00DE6525"/>
    <w:rsid w:val="00DF02B0"/>
    <w:rsid w:val="00DF0C2D"/>
    <w:rsid w:val="00DF1040"/>
    <w:rsid w:val="00DF1C80"/>
    <w:rsid w:val="00DF2DD4"/>
    <w:rsid w:val="00DF2EE5"/>
    <w:rsid w:val="00DF3663"/>
    <w:rsid w:val="00DF4927"/>
    <w:rsid w:val="00DF551C"/>
    <w:rsid w:val="00DF6A45"/>
    <w:rsid w:val="00DF6A64"/>
    <w:rsid w:val="00E009C3"/>
    <w:rsid w:val="00E012D7"/>
    <w:rsid w:val="00E01F92"/>
    <w:rsid w:val="00E02986"/>
    <w:rsid w:val="00E03665"/>
    <w:rsid w:val="00E03D45"/>
    <w:rsid w:val="00E03D9F"/>
    <w:rsid w:val="00E049A1"/>
    <w:rsid w:val="00E05F03"/>
    <w:rsid w:val="00E05F3A"/>
    <w:rsid w:val="00E0686B"/>
    <w:rsid w:val="00E122D5"/>
    <w:rsid w:val="00E13273"/>
    <w:rsid w:val="00E1337D"/>
    <w:rsid w:val="00E1385D"/>
    <w:rsid w:val="00E14418"/>
    <w:rsid w:val="00E14FF7"/>
    <w:rsid w:val="00E15015"/>
    <w:rsid w:val="00E15F1E"/>
    <w:rsid w:val="00E167C9"/>
    <w:rsid w:val="00E167F1"/>
    <w:rsid w:val="00E17CF3"/>
    <w:rsid w:val="00E17EA6"/>
    <w:rsid w:val="00E2271E"/>
    <w:rsid w:val="00E256F9"/>
    <w:rsid w:val="00E30604"/>
    <w:rsid w:val="00E30ACC"/>
    <w:rsid w:val="00E30C75"/>
    <w:rsid w:val="00E32531"/>
    <w:rsid w:val="00E348B3"/>
    <w:rsid w:val="00E35B52"/>
    <w:rsid w:val="00E36548"/>
    <w:rsid w:val="00E403E0"/>
    <w:rsid w:val="00E4164C"/>
    <w:rsid w:val="00E4169B"/>
    <w:rsid w:val="00E41FE4"/>
    <w:rsid w:val="00E428EC"/>
    <w:rsid w:val="00E44F7C"/>
    <w:rsid w:val="00E45012"/>
    <w:rsid w:val="00E457A5"/>
    <w:rsid w:val="00E45842"/>
    <w:rsid w:val="00E45A90"/>
    <w:rsid w:val="00E4675B"/>
    <w:rsid w:val="00E46C13"/>
    <w:rsid w:val="00E47160"/>
    <w:rsid w:val="00E5020E"/>
    <w:rsid w:val="00E50CFE"/>
    <w:rsid w:val="00E51A16"/>
    <w:rsid w:val="00E536F5"/>
    <w:rsid w:val="00E53D8A"/>
    <w:rsid w:val="00E57533"/>
    <w:rsid w:val="00E633B9"/>
    <w:rsid w:val="00E6373E"/>
    <w:rsid w:val="00E64237"/>
    <w:rsid w:val="00E6489A"/>
    <w:rsid w:val="00E67229"/>
    <w:rsid w:val="00E7277B"/>
    <w:rsid w:val="00E72FB5"/>
    <w:rsid w:val="00E73849"/>
    <w:rsid w:val="00E75240"/>
    <w:rsid w:val="00E757DA"/>
    <w:rsid w:val="00E80F44"/>
    <w:rsid w:val="00E817D9"/>
    <w:rsid w:val="00E83D26"/>
    <w:rsid w:val="00E848F0"/>
    <w:rsid w:val="00E85F1B"/>
    <w:rsid w:val="00E87A4F"/>
    <w:rsid w:val="00E87EA9"/>
    <w:rsid w:val="00E90691"/>
    <w:rsid w:val="00E9143D"/>
    <w:rsid w:val="00E92CAD"/>
    <w:rsid w:val="00E931A1"/>
    <w:rsid w:val="00E942FD"/>
    <w:rsid w:val="00E95712"/>
    <w:rsid w:val="00E9706C"/>
    <w:rsid w:val="00E975FD"/>
    <w:rsid w:val="00E97689"/>
    <w:rsid w:val="00E97E4D"/>
    <w:rsid w:val="00EA086C"/>
    <w:rsid w:val="00EA090F"/>
    <w:rsid w:val="00EA149B"/>
    <w:rsid w:val="00EA24A6"/>
    <w:rsid w:val="00EA3400"/>
    <w:rsid w:val="00EA4BAC"/>
    <w:rsid w:val="00EA6A06"/>
    <w:rsid w:val="00EA7814"/>
    <w:rsid w:val="00EA7E9C"/>
    <w:rsid w:val="00EB0718"/>
    <w:rsid w:val="00EB0ADB"/>
    <w:rsid w:val="00EB11B7"/>
    <w:rsid w:val="00EB1543"/>
    <w:rsid w:val="00EB2712"/>
    <w:rsid w:val="00EB4107"/>
    <w:rsid w:val="00EB4B2B"/>
    <w:rsid w:val="00EB57EE"/>
    <w:rsid w:val="00EB68A5"/>
    <w:rsid w:val="00EB736E"/>
    <w:rsid w:val="00EC1471"/>
    <w:rsid w:val="00EC271F"/>
    <w:rsid w:val="00EC2CA4"/>
    <w:rsid w:val="00EC5F01"/>
    <w:rsid w:val="00EC638C"/>
    <w:rsid w:val="00EC678C"/>
    <w:rsid w:val="00EC71C5"/>
    <w:rsid w:val="00ED0CBA"/>
    <w:rsid w:val="00ED413C"/>
    <w:rsid w:val="00ED44A8"/>
    <w:rsid w:val="00ED4715"/>
    <w:rsid w:val="00ED783C"/>
    <w:rsid w:val="00EE109D"/>
    <w:rsid w:val="00EE1E0B"/>
    <w:rsid w:val="00EE2614"/>
    <w:rsid w:val="00EE2684"/>
    <w:rsid w:val="00EE40A0"/>
    <w:rsid w:val="00EE7F42"/>
    <w:rsid w:val="00EF0725"/>
    <w:rsid w:val="00EF2204"/>
    <w:rsid w:val="00EF6F6E"/>
    <w:rsid w:val="00F005B4"/>
    <w:rsid w:val="00F05738"/>
    <w:rsid w:val="00F07A67"/>
    <w:rsid w:val="00F10040"/>
    <w:rsid w:val="00F109E1"/>
    <w:rsid w:val="00F111A0"/>
    <w:rsid w:val="00F11417"/>
    <w:rsid w:val="00F148CE"/>
    <w:rsid w:val="00F152D3"/>
    <w:rsid w:val="00F1538B"/>
    <w:rsid w:val="00F158EB"/>
    <w:rsid w:val="00F1622E"/>
    <w:rsid w:val="00F205C3"/>
    <w:rsid w:val="00F21EE1"/>
    <w:rsid w:val="00F23046"/>
    <w:rsid w:val="00F242FC"/>
    <w:rsid w:val="00F24EB5"/>
    <w:rsid w:val="00F26D6D"/>
    <w:rsid w:val="00F30CA3"/>
    <w:rsid w:val="00F33E70"/>
    <w:rsid w:val="00F371B3"/>
    <w:rsid w:val="00F37A74"/>
    <w:rsid w:val="00F41119"/>
    <w:rsid w:val="00F41A21"/>
    <w:rsid w:val="00F41DF5"/>
    <w:rsid w:val="00F423FA"/>
    <w:rsid w:val="00F42E1F"/>
    <w:rsid w:val="00F43A71"/>
    <w:rsid w:val="00F4407D"/>
    <w:rsid w:val="00F457A7"/>
    <w:rsid w:val="00F50D0A"/>
    <w:rsid w:val="00F524BD"/>
    <w:rsid w:val="00F525CA"/>
    <w:rsid w:val="00F52CBD"/>
    <w:rsid w:val="00F5475A"/>
    <w:rsid w:val="00F573D8"/>
    <w:rsid w:val="00F6060F"/>
    <w:rsid w:val="00F60D4F"/>
    <w:rsid w:val="00F60DA7"/>
    <w:rsid w:val="00F60FF2"/>
    <w:rsid w:val="00F610B7"/>
    <w:rsid w:val="00F61494"/>
    <w:rsid w:val="00F61A10"/>
    <w:rsid w:val="00F62DB8"/>
    <w:rsid w:val="00F64037"/>
    <w:rsid w:val="00F66A19"/>
    <w:rsid w:val="00F70E11"/>
    <w:rsid w:val="00F72272"/>
    <w:rsid w:val="00F73196"/>
    <w:rsid w:val="00F745C2"/>
    <w:rsid w:val="00F76019"/>
    <w:rsid w:val="00F77E5B"/>
    <w:rsid w:val="00F80923"/>
    <w:rsid w:val="00F82263"/>
    <w:rsid w:val="00F823E5"/>
    <w:rsid w:val="00F82A8D"/>
    <w:rsid w:val="00F844B3"/>
    <w:rsid w:val="00F850FF"/>
    <w:rsid w:val="00F85BB2"/>
    <w:rsid w:val="00F86B7A"/>
    <w:rsid w:val="00F914D6"/>
    <w:rsid w:val="00F9267D"/>
    <w:rsid w:val="00F92D57"/>
    <w:rsid w:val="00F92F1A"/>
    <w:rsid w:val="00F94BDA"/>
    <w:rsid w:val="00F950F6"/>
    <w:rsid w:val="00F95B06"/>
    <w:rsid w:val="00F966BE"/>
    <w:rsid w:val="00F9746F"/>
    <w:rsid w:val="00F97A6E"/>
    <w:rsid w:val="00F97C41"/>
    <w:rsid w:val="00FA03E7"/>
    <w:rsid w:val="00FA06DD"/>
    <w:rsid w:val="00FA0A70"/>
    <w:rsid w:val="00FA0DA6"/>
    <w:rsid w:val="00FA1669"/>
    <w:rsid w:val="00FA1BBC"/>
    <w:rsid w:val="00FA1FF9"/>
    <w:rsid w:val="00FA2B14"/>
    <w:rsid w:val="00FA35DE"/>
    <w:rsid w:val="00FA46BA"/>
    <w:rsid w:val="00FA4CDD"/>
    <w:rsid w:val="00FA6962"/>
    <w:rsid w:val="00FA7283"/>
    <w:rsid w:val="00FB0168"/>
    <w:rsid w:val="00FB03E0"/>
    <w:rsid w:val="00FB0FA2"/>
    <w:rsid w:val="00FB3E29"/>
    <w:rsid w:val="00FB429E"/>
    <w:rsid w:val="00FB5021"/>
    <w:rsid w:val="00FB62E1"/>
    <w:rsid w:val="00FB65FD"/>
    <w:rsid w:val="00FB6863"/>
    <w:rsid w:val="00FC039B"/>
    <w:rsid w:val="00FC087C"/>
    <w:rsid w:val="00FC1693"/>
    <w:rsid w:val="00FC1B9E"/>
    <w:rsid w:val="00FC2696"/>
    <w:rsid w:val="00FC2B8A"/>
    <w:rsid w:val="00FC3085"/>
    <w:rsid w:val="00FC3100"/>
    <w:rsid w:val="00FC4AF3"/>
    <w:rsid w:val="00FC6E92"/>
    <w:rsid w:val="00FC7AD5"/>
    <w:rsid w:val="00FD0021"/>
    <w:rsid w:val="00FD09E7"/>
    <w:rsid w:val="00FD0DEB"/>
    <w:rsid w:val="00FD1EC4"/>
    <w:rsid w:val="00FD25A2"/>
    <w:rsid w:val="00FD26DD"/>
    <w:rsid w:val="00FD28E4"/>
    <w:rsid w:val="00FD3826"/>
    <w:rsid w:val="00FD40D7"/>
    <w:rsid w:val="00FD42A0"/>
    <w:rsid w:val="00FD7D0F"/>
    <w:rsid w:val="00FD7F96"/>
    <w:rsid w:val="00FE037B"/>
    <w:rsid w:val="00FE0D21"/>
    <w:rsid w:val="00FE1B6B"/>
    <w:rsid w:val="00FE1C26"/>
    <w:rsid w:val="00FE3134"/>
    <w:rsid w:val="00FE3AAE"/>
    <w:rsid w:val="00FE5D8C"/>
    <w:rsid w:val="00FF2022"/>
    <w:rsid w:val="00FF344D"/>
    <w:rsid w:val="00FF4A66"/>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5A3B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43F6D"/>
  </w:style>
  <w:style w:type="character" w:customStyle="1" w:styleId="WW8Num1z1">
    <w:name w:val="WW8Num1z1"/>
    <w:rsid w:val="00543F6D"/>
  </w:style>
  <w:style w:type="character" w:customStyle="1" w:styleId="WW8Num1z2">
    <w:name w:val="WW8Num1z2"/>
    <w:rsid w:val="00543F6D"/>
  </w:style>
  <w:style w:type="character" w:customStyle="1" w:styleId="WW8Num1z3">
    <w:name w:val="WW8Num1z3"/>
    <w:rsid w:val="00543F6D"/>
  </w:style>
  <w:style w:type="character" w:customStyle="1" w:styleId="WW8Num1z4">
    <w:name w:val="WW8Num1z4"/>
    <w:rsid w:val="00543F6D"/>
    <w:rPr>
      <w:rFonts w:ascii="Arial" w:hAnsi="Arial" w:cs="Times New Roman"/>
      <w:b w:val="0"/>
      <w:i w:val="0"/>
      <w:sz w:val="20"/>
      <w:szCs w:val="20"/>
    </w:rPr>
  </w:style>
  <w:style w:type="character" w:customStyle="1" w:styleId="WW8Num1z5">
    <w:name w:val="WW8Num1z5"/>
    <w:rsid w:val="00543F6D"/>
  </w:style>
  <w:style w:type="character" w:customStyle="1" w:styleId="WW8Num1z6">
    <w:name w:val="WW8Num1z6"/>
    <w:rsid w:val="00543F6D"/>
  </w:style>
  <w:style w:type="character" w:customStyle="1" w:styleId="WW8Num1z7">
    <w:name w:val="WW8Num1z7"/>
    <w:rsid w:val="00543F6D"/>
  </w:style>
  <w:style w:type="character" w:customStyle="1" w:styleId="WW8Num1z8">
    <w:name w:val="WW8Num1z8"/>
    <w:rsid w:val="00543F6D"/>
  </w:style>
  <w:style w:type="character" w:customStyle="1" w:styleId="WW8Num2z0">
    <w:name w:val="WW8Num2z0"/>
    <w:rsid w:val="00543F6D"/>
  </w:style>
  <w:style w:type="character" w:customStyle="1" w:styleId="WW8Num2z1">
    <w:name w:val="WW8Num2z1"/>
    <w:rsid w:val="00543F6D"/>
  </w:style>
  <w:style w:type="character" w:customStyle="1" w:styleId="WW8Num2z2">
    <w:name w:val="WW8Num2z2"/>
    <w:rsid w:val="00543F6D"/>
  </w:style>
  <w:style w:type="character" w:customStyle="1" w:styleId="WW8Num2z3">
    <w:name w:val="WW8Num2z3"/>
    <w:rsid w:val="00543F6D"/>
  </w:style>
  <w:style w:type="character" w:customStyle="1" w:styleId="WW8Num2z4">
    <w:name w:val="WW8Num2z4"/>
    <w:rsid w:val="00543F6D"/>
    <w:rPr>
      <w:rFonts w:ascii="Arial" w:hAnsi="Arial" w:cs="Times New Roman"/>
      <w:b w:val="0"/>
      <w:i w:val="0"/>
      <w:sz w:val="20"/>
      <w:szCs w:val="20"/>
    </w:rPr>
  </w:style>
  <w:style w:type="character" w:customStyle="1" w:styleId="WW8Num2z5">
    <w:name w:val="WW8Num2z5"/>
    <w:rsid w:val="00543F6D"/>
  </w:style>
  <w:style w:type="character" w:customStyle="1" w:styleId="WW8Num2z6">
    <w:name w:val="WW8Num2z6"/>
    <w:rsid w:val="00543F6D"/>
  </w:style>
  <w:style w:type="character" w:customStyle="1" w:styleId="WW8Num2z7">
    <w:name w:val="WW8Num2z7"/>
    <w:rsid w:val="00543F6D"/>
  </w:style>
  <w:style w:type="character" w:customStyle="1" w:styleId="WW8Num2z8">
    <w:name w:val="WW8Num2z8"/>
    <w:rsid w:val="00543F6D"/>
  </w:style>
  <w:style w:type="character" w:customStyle="1" w:styleId="WW8Num3z0">
    <w:name w:val="WW8Num3z0"/>
    <w:rsid w:val="00543F6D"/>
    <w:rPr>
      <w:rFonts w:ascii="Symbol" w:hAnsi="Symbol" w:cs="Symbol"/>
      <w:lang w:val="el-GR"/>
    </w:rPr>
  </w:style>
  <w:style w:type="character" w:customStyle="1" w:styleId="WW8Num4z0">
    <w:name w:val="WW8Num4z0"/>
    <w:rsid w:val="00543F6D"/>
    <w:rPr>
      <w:lang w:val="el-GR"/>
    </w:rPr>
  </w:style>
  <w:style w:type="character" w:customStyle="1" w:styleId="WW8Num5z0">
    <w:name w:val="WW8Num5z0"/>
    <w:rsid w:val="00543F6D"/>
    <w:rPr>
      <w:rFonts w:ascii="Webdings" w:hAnsi="Webdings" w:cs="Webdings"/>
      <w:color w:val="333399"/>
      <w:sz w:val="16"/>
    </w:rPr>
  </w:style>
  <w:style w:type="character" w:customStyle="1" w:styleId="WW8Num6z0">
    <w:name w:val="WW8Num6z0"/>
    <w:rsid w:val="00543F6D"/>
    <w:rPr>
      <w:rFonts w:ascii="Symbol" w:hAnsi="Symbol" w:cs="Symbol"/>
      <w:strike/>
      <w:color w:val="0070C0"/>
      <w:kern w:val="1"/>
      <w:position w:val="0"/>
      <w:sz w:val="24"/>
      <w:vertAlign w:val="baseline"/>
      <w:lang w:val="el-GR"/>
    </w:rPr>
  </w:style>
  <w:style w:type="character" w:customStyle="1" w:styleId="WW8Num7z0">
    <w:name w:val="WW8Num7z0"/>
    <w:rsid w:val="00543F6D"/>
    <w:rPr>
      <w:rFonts w:ascii="Symbol" w:hAnsi="Symbol" w:cs="Symbol"/>
      <w:shd w:val="clear" w:color="auto" w:fill="C0C0C0"/>
      <w:lang w:val="el-GR"/>
    </w:rPr>
  </w:style>
  <w:style w:type="character" w:customStyle="1" w:styleId="WW8Num8z0">
    <w:name w:val="WW8Num8z0"/>
    <w:rsid w:val="00543F6D"/>
    <w:rPr>
      <w:b/>
      <w:bCs/>
      <w:szCs w:val="22"/>
      <w:lang w:val="el-GR"/>
    </w:rPr>
  </w:style>
  <w:style w:type="character" w:customStyle="1" w:styleId="WW8Num8z1">
    <w:name w:val="WW8Num8z1"/>
    <w:rsid w:val="00543F6D"/>
  </w:style>
  <w:style w:type="character" w:customStyle="1" w:styleId="WW8Num8z2">
    <w:name w:val="WW8Num8z2"/>
    <w:rsid w:val="00543F6D"/>
  </w:style>
  <w:style w:type="character" w:customStyle="1" w:styleId="WW8Num8z3">
    <w:name w:val="WW8Num8z3"/>
    <w:rsid w:val="00543F6D"/>
  </w:style>
  <w:style w:type="character" w:customStyle="1" w:styleId="WW8Num8z4">
    <w:name w:val="WW8Num8z4"/>
    <w:rsid w:val="00543F6D"/>
  </w:style>
  <w:style w:type="character" w:customStyle="1" w:styleId="WW8Num8z5">
    <w:name w:val="WW8Num8z5"/>
    <w:rsid w:val="00543F6D"/>
  </w:style>
  <w:style w:type="character" w:customStyle="1" w:styleId="WW8Num8z6">
    <w:name w:val="WW8Num8z6"/>
    <w:rsid w:val="00543F6D"/>
  </w:style>
  <w:style w:type="character" w:customStyle="1" w:styleId="WW8Num8z7">
    <w:name w:val="WW8Num8z7"/>
    <w:rsid w:val="00543F6D"/>
  </w:style>
  <w:style w:type="character" w:customStyle="1" w:styleId="WW8Num8z8">
    <w:name w:val="WW8Num8z8"/>
    <w:rsid w:val="00543F6D"/>
  </w:style>
  <w:style w:type="character" w:customStyle="1" w:styleId="WW8Num9z0">
    <w:name w:val="WW8Num9z0"/>
    <w:rsid w:val="00543F6D"/>
    <w:rPr>
      <w:b/>
      <w:bCs/>
      <w:szCs w:val="22"/>
      <w:lang w:val="el-GR"/>
    </w:rPr>
  </w:style>
  <w:style w:type="character" w:customStyle="1" w:styleId="WW8Num9z1">
    <w:name w:val="WW8Num9z1"/>
    <w:rsid w:val="00543F6D"/>
    <w:rPr>
      <w:rFonts w:eastAsia="Calibri"/>
      <w:lang w:val="el-GR"/>
    </w:rPr>
  </w:style>
  <w:style w:type="character" w:customStyle="1" w:styleId="WW8Num9z2">
    <w:name w:val="WW8Num9z2"/>
    <w:rsid w:val="00543F6D"/>
  </w:style>
  <w:style w:type="character" w:customStyle="1" w:styleId="WW8Num9z3">
    <w:name w:val="WW8Num9z3"/>
    <w:rsid w:val="00543F6D"/>
  </w:style>
  <w:style w:type="character" w:customStyle="1" w:styleId="WW8Num9z4">
    <w:name w:val="WW8Num9z4"/>
    <w:rsid w:val="00543F6D"/>
  </w:style>
  <w:style w:type="character" w:customStyle="1" w:styleId="WW8Num9z5">
    <w:name w:val="WW8Num9z5"/>
    <w:rsid w:val="00543F6D"/>
  </w:style>
  <w:style w:type="character" w:customStyle="1" w:styleId="WW8Num9z6">
    <w:name w:val="WW8Num9z6"/>
    <w:rsid w:val="00543F6D"/>
  </w:style>
  <w:style w:type="character" w:customStyle="1" w:styleId="WW8Num9z7">
    <w:name w:val="WW8Num9z7"/>
    <w:rsid w:val="00543F6D"/>
  </w:style>
  <w:style w:type="character" w:customStyle="1" w:styleId="WW8Num9z8">
    <w:name w:val="WW8Num9z8"/>
    <w:rsid w:val="00543F6D"/>
  </w:style>
  <w:style w:type="character" w:customStyle="1" w:styleId="WW8Num10z0">
    <w:name w:val="WW8Num10z0"/>
    <w:rsid w:val="00543F6D"/>
    <w:rPr>
      <w:rFonts w:ascii="Symbol" w:hAnsi="Symbol" w:cs="OpenSymbol"/>
      <w:color w:val="5B9BD5"/>
    </w:rPr>
  </w:style>
  <w:style w:type="character" w:customStyle="1" w:styleId="WW8Num11z0">
    <w:name w:val="WW8Num11z0"/>
    <w:rsid w:val="00543F6D"/>
    <w:rPr>
      <w:rFonts w:ascii="Angsana New" w:hAnsi="Angsana New" w:cs="Angsana New" w:hint="default"/>
      <w:color w:val="000000"/>
      <w:kern w:val="1"/>
      <w:szCs w:val="22"/>
      <w:shd w:val="clear" w:color="auto" w:fill="FFFFFF"/>
      <w:lang w:val="el-GR"/>
    </w:rPr>
  </w:style>
  <w:style w:type="character" w:customStyle="1" w:styleId="WW8Num7z1">
    <w:name w:val="WW8Num7z1"/>
    <w:rsid w:val="00543F6D"/>
  </w:style>
  <w:style w:type="character" w:customStyle="1" w:styleId="WW8Num7z2">
    <w:name w:val="WW8Num7z2"/>
    <w:rsid w:val="00543F6D"/>
  </w:style>
  <w:style w:type="character" w:customStyle="1" w:styleId="WW8Num7z3">
    <w:name w:val="WW8Num7z3"/>
    <w:rsid w:val="00543F6D"/>
  </w:style>
  <w:style w:type="character" w:customStyle="1" w:styleId="WW8Num7z4">
    <w:name w:val="WW8Num7z4"/>
    <w:rsid w:val="00543F6D"/>
  </w:style>
  <w:style w:type="character" w:customStyle="1" w:styleId="WW8Num7z5">
    <w:name w:val="WW8Num7z5"/>
    <w:rsid w:val="00543F6D"/>
  </w:style>
  <w:style w:type="character" w:customStyle="1" w:styleId="WW8Num7z6">
    <w:name w:val="WW8Num7z6"/>
    <w:rsid w:val="00543F6D"/>
  </w:style>
  <w:style w:type="character" w:customStyle="1" w:styleId="WW8Num7z7">
    <w:name w:val="WW8Num7z7"/>
    <w:rsid w:val="00543F6D"/>
  </w:style>
  <w:style w:type="character" w:customStyle="1" w:styleId="WW8Num7z8">
    <w:name w:val="WW8Num7z8"/>
    <w:rsid w:val="00543F6D"/>
  </w:style>
  <w:style w:type="character" w:customStyle="1" w:styleId="WW8Num10z1">
    <w:name w:val="WW8Num10z1"/>
    <w:rsid w:val="00543F6D"/>
    <w:rPr>
      <w:rFonts w:ascii="Courier New" w:hAnsi="Courier New" w:cs="Courier New" w:hint="default"/>
    </w:rPr>
  </w:style>
  <w:style w:type="character" w:customStyle="1" w:styleId="WW8Num10z3">
    <w:name w:val="WW8Num10z3"/>
    <w:rsid w:val="00543F6D"/>
    <w:rPr>
      <w:rFonts w:ascii="Symbol" w:hAnsi="Symbol" w:cs="Symbol" w:hint="default"/>
    </w:rPr>
  </w:style>
  <w:style w:type="character" w:customStyle="1" w:styleId="WW8Num11z1">
    <w:name w:val="WW8Num11z1"/>
    <w:rsid w:val="00543F6D"/>
    <w:rPr>
      <w:rFonts w:ascii="Courier New" w:hAnsi="Courier New" w:cs="Courier New" w:hint="default"/>
    </w:rPr>
  </w:style>
  <w:style w:type="character" w:customStyle="1" w:styleId="WW8Num11z3">
    <w:name w:val="WW8Num11z3"/>
    <w:rsid w:val="00543F6D"/>
    <w:rPr>
      <w:rFonts w:ascii="Symbol" w:hAnsi="Symbol" w:cs="Symbol" w:hint="default"/>
    </w:rPr>
  </w:style>
  <w:style w:type="character" w:customStyle="1" w:styleId="WW8Num12z0">
    <w:name w:val="WW8Num12z0"/>
    <w:rsid w:val="00543F6D"/>
    <w:rPr>
      <w:rFonts w:ascii="Angsana New" w:hAnsi="Angsana New" w:cs="Angsana New" w:hint="default"/>
      <w:color w:val="000000"/>
      <w:kern w:val="1"/>
      <w:szCs w:val="22"/>
      <w:shd w:val="clear" w:color="auto" w:fill="FFFFFF"/>
      <w:lang w:val="el-GR"/>
    </w:rPr>
  </w:style>
  <w:style w:type="character" w:customStyle="1" w:styleId="WW8Num12z1">
    <w:name w:val="WW8Num12z1"/>
    <w:rsid w:val="00543F6D"/>
    <w:rPr>
      <w:rFonts w:ascii="Courier New" w:hAnsi="Courier New" w:cs="Courier New" w:hint="default"/>
    </w:rPr>
  </w:style>
  <w:style w:type="character" w:customStyle="1" w:styleId="WW8Num12z2">
    <w:name w:val="WW8Num12z2"/>
    <w:rsid w:val="00543F6D"/>
    <w:rPr>
      <w:rFonts w:ascii="Wingdings" w:hAnsi="Wingdings" w:cs="Wingdings" w:hint="default"/>
    </w:rPr>
  </w:style>
  <w:style w:type="character" w:customStyle="1" w:styleId="WW8Num12z3">
    <w:name w:val="WW8Num12z3"/>
    <w:rsid w:val="00543F6D"/>
    <w:rPr>
      <w:rFonts w:ascii="Symbol" w:hAnsi="Symbol" w:cs="Symbol" w:hint="default"/>
    </w:rPr>
  </w:style>
  <w:style w:type="character" w:customStyle="1" w:styleId="10">
    <w:name w:val="Προεπιλεγμένη γραμματοσειρά1"/>
    <w:rsid w:val="00543F6D"/>
  </w:style>
  <w:style w:type="character" w:customStyle="1" w:styleId="30">
    <w:name w:val="Προεπιλεγμένη γραμματοσειρά3"/>
    <w:rsid w:val="00543F6D"/>
  </w:style>
  <w:style w:type="character" w:customStyle="1" w:styleId="WW-DefaultParagraphFont">
    <w:name w:val="WW-Default Paragraph Font"/>
    <w:rsid w:val="00543F6D"/>
  </w:style>
  <w:style w:type="character" w:customStyle="1" w:styleId="WW8Num10z2">
    <w:name w:val="WW8Num10z2"/>
    <w:rsid w:val="00543F6D"/>
  </w:style>
  <w:style w:type="character" w:customStyle="1" w:styleId="WW8Num10z4">
    <w:name w:val="WW8Num10z4"/>
    <w:rsid w:val="00543F6D"/>
  </w:style>
  <w:style w:type="character" w:customStyle="1" w:styleId="WW8Num10z5">
    <w:name w:val="WW8Num10z5"/>
    <w:rsid w:val="00543F6D"/>
  </w:style>
  <w:style w:type="character" w:customStyle="1" w:styleId="WW8Num10z6">
    <w:name w:val="WW8Num10z6"/>
    <w:rsid w:val="00543F6D"/>
  </w:style>
  <w:style w:type="character" w:customStyle="1" w:styleId="WW8Num10z7">
    <w:name w:val="WW8Num10z7"/>
    <w:rsid w:val="00543F6D"/>
  </w:style>
  <w:style w:type="character" w:customStyle="1" w:styleId="WW8Num10z8">
    <w:name w:val="WW8Num10z8"/>
    <w:rsid w:val="00543F6D"/>
  </w:style>
  <w:style w:type="character" w:customStyle="1" w:styleId="DefaultParagraphFont2">
    <w:name w:val="Default Paragraph Font2"/>
    <w:rsid w:val="00543F6D"/>
  </w:style>
  <w:style w:type="character" w:customStyle="1" w:styleId="WW8Num11z2">
    <w:name w:val="WW8Num11z2"/>
    <w:rsid w:val="00543F6D"/>
  </w:style>
  <w:style w:type="character" w:customStyle="1" w:styleId="WW8Num11z4">
    <w:name w:val="WW8Num11z4"/>
    <w:rsid w:val="00543F6D"/>
  </w:style>
  <w:style w:type="character" w:customStyle="1" w:styleId="WW8Num11z5">
    <w:name w:val="WW8Num11z5"/>
    <w:rsid w:val="00543F6D"/>
  </w:style>
  <w:style w:type="character" w:customStyle="1" w:styleId="WW8Num11z6">
    <w:name w:val="WW8Num11z6"/>
    <w:rsid w:val="00543F6D"/>
  </w:style>
  <w:style w:type="character" w:customStyle="1" w:styleId="WW8Num11z7">
    <w:name w:val="WW8Num11z7"/>
    <w:rsid w:val="00543F6D"/>
  </w:style>
  <w:style w:type="character" w:customStyle="1" w:styleId="WW8Num11z8">
    <w:name w:val="WW8Num11z8"/>
    <w:rsid w:val="00543F6D"/>
  </w:style>
  <w:style w:type="character" w:customStyle="1" w:styleId="WW8Num12z4">
    <w:name w:val="WW8Num12z4"/>
    <w:rsid w:val="00543F6D"/>
  </w:style>
  <w:style w:type="character" w:customStyle="1" w:styleId="WW8Num12z5">
    <w:name w:val="WW8Num12z5"/>
    <w:rsid w:val="00543F6D"/>
  </w:style>
  <w:style w:type="character" w:customStyle="1" w:styleId="WW8Num12z6">
    <w:name w:val="WW8Num12z6"/>
    <w:rsid w:val="00543F6D"/>
  </w:style>
  <w:style w:type="character" w:customStyle="1" w:styleId="WW8Num12z7">
    <w:name w:val="WW8Num12z7"/>
    <w:rsid w:val="00543F6D"/>
  </w:style>
  <w:style w:type="character" w:customStyle="1" w:styleId="WW8Num12z8">
    <w:name w:val="WW8Num12z8"/>
    <w:rsid w:val="00543F6D"/>
  </w:style>
  <w:style w:type="character" w:customStyle="1" w:styleId="WW8Num13z0">
    <w:name w:val="WW8Num13z0"/>
    <w:rsid w:val="00543F6D"/>
    <w:rPr>
      <w:rFonts w:ascii="Symbol" w:hAnsi="Symbol" w:cs="OpenSymbol"/>
    </w:rPr>
  </w:style>
  <w:style w:type="character" w:customStyle="1" w:styleId="WW-DefaultParagraphFont1">
    <w:name w:val="WW-Default Paragraph Font1"/>
    <w:rsid w:val="00543F6D"/>
  </w:style>
  <w:style w:type="character" w:customStyle="1" w:styleId="WW8Num13z1">
    <w:name w:val="WW8Num13z1"/>
    <w:rsid w:val="00543F6D"/>
    <w:rPr>
      <w:rFonts w:eastAsia="Calibri"/>
      <w:lang w:val="el-GR"/>
    </w:rPr>
  </w:style>
  <w:style w:type="character" w:customStyle="1" w:styleId="WW8Num13z2">
    <w:name w:val="WW8Num13z2"/>
    <w:rsid w:val="00543F6D"/>
  </w:style>
  <w:style w:type="character" w:customStyle="1" w:styleId="WW8Num13z3">
    <w:name w:val="WW8Num13z3"/>
    <w:rsid w:val="00543F6D"/>
  </w:style>
  <w:style w:type="character" w:customStyle="1" w:styleId="WW8Num13z4">
    <w:name w:val="WW8Num13z4"/>
    <w:rsid w:val="00543F6D"/>
  </w:style>
  <w:style w:type="character" w:customStyle="1" w:styleId="WW8Num13z5">
    <w:name w:val="WW8Num13z5"/>
    <w:rsid w:val="00543F6D"/>
  </w:style>
  <w:style w:type="character" w:customStyle="1" w:styleId="WW8Num13z6">
    <w:name w:val="WW8Num13z6"/>
    <w:rsid w:val="00543F6D"/>
  </w:style>
  <w:style w:type="character" w:customStyle="1" w:styleId="WW8Num13z7">
    <w:name w:val="WW8Num13z7"/>
    <w:rsid w:val="00543F6D"/>
  </w:style>
  <w:style w:type="character" w:customStyle="1" w:styleId="WW8Num13z8">
    <w:name w:val="WW8Num13z8"/>
    <w:rsid w:val="00543F6D"/>
  </w:style>
  <w:style w:type="character" w:customStyle="1" w:styleId="WW8Num14z0">
    <w:name w:val="WW8Num14z0"/>
    <w:rsid w:val="00543F6D"/>
    <w:rPr>
      <w:rFonts w:ascii="Symbol" w:hAnsi="Symbol" w:cs="OpenSymbol"/>
    </w:rPr>
  </w:style>
  <w:style w:type="character" w:customStyle="1" w:styleId="WW8Num14z1">
    <w:name w:val="WW8Num14z1"/>
    <w:rsid w:val="00543F6D"/>
  </w:style>
  <w:style w:type="character" w:customStyle="1" w:styleId="WW8Num14z2">
    <w:name w:val="WW8Num14z2"/>
    <w:rsid w:val="00543F6D"/>
  </w:style>
  <w:style w:type="character" w:customStyle="1" w:styleId="WW8Num14z3">
    <w:name w:val="WW8Num14z3"/>
    <w:rsid w:val="00543F6D"/>
  </w:style>
  <w:style w:type="character" w:customStyle="1" w:styleId="WW8Num14z4">
    <w:name w:val="WW8Num14z4"/>
    <w:rsid w:val="00543F6D"/>
  </w:style>
  <w:style w:type="character" w:customStyle="1" w:styleId="WW8Num14z5">
    <w:name w:val="WW8Num14z5"/>
    <w:rsid w:val="00543F6D"/>
  </w:style>
  <w:style w:type="character" w:customStyle="1" w:styleId="WW8Num14z6">
    <w:name w:val="WW8Num14z6"/>
    <w:rsid w:val="00543F6D"/>
  </w:style>
  <w:style w:type="character" w:customStyle="1" w:styleId="WW8Num14z7">
    <w:name w:val="WW8Num14z7"/>
    <w:rsid w:val="00543F6D"/>
  </w:style>
  <w:style w:type="character" w:customStyle="1" w:styleId="WW8Num14z8">
    <w:name w:val="WW8Num14z8"/>
    <w:rsid w:val="00543F6D"/>
  </w:style>
  <w:style w:type="character" w:customStyle="1" w:styleId="WW8Num15z0">
    <w:name w:val="WW8Num15z0"/>
    <w:rsid w:val="00543F6D"/>
  </w:style>
  <w:style w:type="character" w:customStyle="1" w:styleId="WW8Num15z1">
    <w:name w:val="WW8Num15z1"/>
    <w:rsid w:val="00543F6D"/>
  </w:style>
  <w:style w:type="character" w:customStyle="1" w:styleId="WW8Num15z2">
    <w:name w:val="WW8Num15z2"/>
    <w:rsid w:val="00543F6D"/>
  </w:style>
  <w:style w:type="character" w:customStyle="1" w:styleId="WW8Num15z3">
    <w:name w:val="WW8Num15z3"/>
    <w:rsid w:val="00543F6D"/>
  </w:style>
  <w:style w:type="character" w:customStyle="1" w:styleId="WW8Num15z4">
    <w:name w:val="WW8Num15z4"/>
    <w:rsid w:val="00543F6D"/>
  </w:style>
  <w:style w:type="character" w:customStyle="1" w:styleId="WW8Num15z5">
    <w:name w:val="WW8Num15z5"/>
    <w:rsid w:val="00543F6D"/>
  </w:style>
  <w:style w:type="character" w:customStyle="1" w:styleId="WW8Num15z6">
    <w:name w:val="WW8Num15z6"/>
    <w:rsid w:val="00543F6D"/>
  </w:style>
  <w:style w:type="character" w:customStyle="1" w:styleId="WW8Num15z7">
    <w:name w:val="WW8Num15z7"/>
    <w:rsid w:val="00543F6D"/>
  </w:style>
  <w:style w:type="character" w:customStyle="1" w:styleId="WW8Num15z8">
    <w:name w:val="WW8Num15z8"/>
    <w:rsid w:val="00543F6D"/>
  </w:style>
  <w:style w:type="character" w:customStyle="1" w:styleId="WW8Num16z0">
    <w:name w:val="WW8Num16z0"/>
    <w:rsid w:val="00543F6D"/>
  </w:style>
  <w:style w:type="character" w:customStyle="1" w:styleId="WW8Num16z1">
    <w:name w:val="WW8Num16z1"/>
    <w:rsid w:val="00543F6D"/>
  </w:style>
  <w:style w:type="character" w:customStyle="1" w:styleId="WW8Num16z2">
    <w:name w:val="WW8Num16z2"/>
    <w:rsid w:val="00543F6D"/>
  </w:style>
  <w:style w:type="character" w:customStyle="1" w:styleId="WW8Num16z3">
    <w:name w:val="WW8Num16z3"/>
    <w:rsid w:val="00543F6D"/>
  </w:style>
  <w:style w:type="character" w:customStyle="1" w:styleId="WW8Num16z4">
    <w:name w:val="WW8Num16z4"/>
    <w:rsid w:val="00543F6D"/>
  </w:style>
  <w:style w:type="character" w:customStyle="1" w:styleId="WW8Num16z5">
    <w:name w:val="WW8Num16z5"/>
    <w:rsid w:val="00543F6D"/>
  </w:style>
  <w:style w:type="character" w:customStyle="1" w:styleId="WW8Num16z6">
    <w:name w:val="WW8Num16z6"/>
    <w:rsid w:val="00543F6D"/>
  </w:style>
  <w:style w:type="character" w:customStyle="1" w:styleId="WW8Num16z7">
    <w:name w:val="WW8Num16z7"/>
    <w:rsid w:val="00543F6D"/>
  </w:style>
  <w:style w:type="character" w:customStyle="1" w:styleId="WW8Num16z8">
    <w:name w:val="WW8Num16z8"/>
    <w:rsid w:val="00543F6D"/>
  </w:style>
  <w:style w:type="character" w:customStyle="1" w:styleId="WW-DefaultParagraphFont11">
    <w:name w:val="WW-Default Paragraph Font11"/>
    <w:rsid w:val="00543F6D"/>
  </w:style>
  <w:style w:type="character" w:customStyle="1" w:styleId="WW-DefaultParagraphFont111">
    <w:name w:val="WW-Default Paragraph Font111"/>
    <w:rsid w:val="00543F6D"/>
  </w:style>
  <w:style w:type="character" w:customStyle="1" w:styleId="WW-DefaultParagraphFont1111">
    <w:name w:val="WW-Default Paragraph Font1111"/>
    <w:rsid w:val="00543F6D"/>
  </w:style>
  <w:style w:type="character" w:customStyle="1" w:styleId="WW-DefaultParagraphFont11111">
    <w:name w:val="WW-Default Paragraph Font11111"/>
    <w:rsid w:val="00543F6D"/>
  </w:style>
  <w:style w:type="character" w:customStyle="1" w:styleId="WW-DefaultParagraphFont111111">
    <w:name w:val="WW-Default Paragraph Font111111"/>
    <w:rsid w:val="00543F6D"/>
  </w:style>
  <w:style w:type="character" w:customStyle="1" w:styleId="WW8Num17z0">
    <w:name w:val="WW8Num17z0"/>
    <w:rsid w:val="00543F6D"/>
  </w:style>
  <w:style w:type="character" w:customStyle="1" w:styleId="WW8Num17z1">
    <w:name w:val="WW8Num17z1"/>
    <w:rsid w:val="00543F6D"/>
  </w:style>
  <w:style w:type="character" w:customStyle="1" w:styleId="WW8Num17z2">
    <w:name w:val="WW8Num17z2"/>
    <w:rsid w:val="00543F6D"/>
  </w:style>
  <w:style w:type="character" w:customStyle="1" w:styleId="WW8Num17z3">
    <w:name w:val="WW8Num17z3"/>
    <w:rsid w:val="00543F6D"/>
  </w:style>
  <w:style w:type="character" w:customStyle="1" w:styleId="WW8Num17z4">
    <w:name w:val="WW8Num17z4"/>
    <w:rsid w:val="00543F6D"/>
  </w:style>
  <w:style w:type="character" w:customStyle="1" w:styleId="WW8Num17z5">
    <w:name w:val="WW8Num17z5"/>
    <w:rsid w:val="00543F6D"/>
  </w:style>
  <w:style w:type="character" w:customStyle="1" w:styleId="WW8Num17z6">
    <w:name w:val="WW8Num17z6"/>
    <w:rsid w:val="00543F6D"/>
  </w:style>
  <w:style w:type="character" w:customStyle="1" w:styleId="WW8Num17z7">
    <w:name w:val="WW8Num17z7"/>
    <w:rsid w:val="00543F6D"/>
  </w:style>
  <w:style w:type="character" w:customStyle="1" w:styleId="WW8Num17z8">
    <w:name w:val="WW8Num17z8"/>
    <w:rsid w:val="00543F6D"/>
  </w:style>
  <w:style w:type="character" w:customStyle="1" w:styleId="WW8Num18z0">
    <w:name w:val="WW8Num18z0"/>
    <w:rsid w:val="00543F6D"/>
  </w:style>
  <w:style w:type="character" w:customStyle="1" w:styleId="WW8Num18z1">
    <w:name w:val="WW8Num18z1"/>
    <w:rsid w:val="00543F6D"/>
  </w:style>
  <w:style w:type="character" w:customStyle="1" w:styleId="WW8Num18z2">
    <w:name w:val="WW8Num18z2"/>
    <w:rsid w:val="00543F6D"/>
  </w:style>
  <w:style w:type="character" w:customStyle="1" w:styleId="WW8Num18z3">
    <w:name w:val="WW8Num18z3"/>
    <w:rsid w:val="00543F6D"/>
  </w:style>
  <w:style w:type="character" w:customStyle="1" w:styleId="WW8Num18z4">
    <w:name w:val="WW8Num18z4"/>
    <w:rsid w:val="00543F6D"/>
  </w:style>
  <w:style w:type="character" w:customStyle="1" w:styleId="WW8Num18z5">
    <w:name w:val="WW8Num18z5"/>
    <w:rsid w:val="00543F6D"/>
  </w:style>
  <w:style w:type="character" w:customStyle="1" w:styleId="WW8Num18z6">
    <w:name w:val="WW8Num18z6"/>
    <w:rsid w:val="00543F6D"/>
  </w:style>
  <w:style w:type="character" w:customStyle="1" w:styleId="WW8Num18z7">
    <w:name w:val="WW8Num18z7"/>
    <w:rsid w:val="00543F6D"/>
  </w:style>
  <w:style w:type="character" w:customStyle="1" w:styleId="WW8Num18z8">
    <w:name w:val="WW8Num18z8"/>
    <w:rsid w:val="00543F6D"/>
  </w:style>
  <w:style w:type="character" w:customStyle="1" w:styleId="WW8Num3z1">
    <w:name w:val="WW8Num3z1"/>
    <w:rsid w:val="00543F6D"/>
  </w:style>
  <w:style w:type="character" w:customStyle="1" w:styleId="WW8Num3z2">
    <w:name w:val="WW8Num3z2"/>
    <w:rsid w:val="00543F6D"/>
  </w:style>
  <w:style w:type="character" w:customStyle="1" w:styleId="WW8Num3z3">
    <w:name w:val="WW8Num3z3"/>
    <w:rsid w:val="00543F6D"/>
  </w:style>
  <w:style w:type="character" w:customStyle="1" w:styleId="WW8Num3z4">
    <w:name w:val="WW8Num3z4"/>
    <w:rsid w:val="00543F6D"/>
    <w:rPr>
      <w:rFonts w:ascii="Arial" w:hAnsi="Arial" w:cs="Times New Roman"/>
      <w:b w:val="0"/>
      <w:i w:val="0"/>
      <w:sz w:val="20"/>
      <w:szCs w:val="20"/>
    </w:rPr>
  </w:style>
  <w:style w:type="character" w:customStyle="1" w:styleId="WW8Num3z5">
    <w:name w:val="WW8Num3z5"/>
    <w:rsid w:val="00543F6D"/>
  </w:style>
  <w:style w:type="character" w:customStyle="1" w:styleId="WW8Num3z6">
    <w:name w:val="WW8Num3z6"/>
    <w:rsid w:val="00543F6D"/>
  </w:style>
  <w:style w:type="character" w:customStyle="1" w:styleId="WW8Num3z7">
    <w:name w:val="WW8Num3z7"/>
    <w:rsid w:val="00543F6D"/>
  </w:style>
  <w:style w:type="character" w:customStyle="1" w:styleId="WW8Num3z8">
    <w:name w:val="WW8Num3z8"/>
    <w:rsid w:val="00543F6D"/>
  </w:style>
  <w:style w:type="character" w:customStyle="1" w:styleId="WW-DefaultParagraphFont1111111">
    <w:name w:val="WW-Default Paragraph Font1111111"/>
    <w:rsid w:val="00543F6D"/>
  </w:style>
  <w:style w:type="character" w:customStyle="1" w:styleId="WW-DefaultParagraphFont11111111">
    <w:name w:val="WW-Default Paragraph Font11111111"/>
    <w:rsid w:val="00543F6D"/>
  </w:style>
  <w:style w:type="character" w:customStyle="1" w:styleId="WW-DefaultParagraphFont111111111">
    <w:name w:val="WW-Default Paragraph Font111111111"/>
    <w:rsid w:val="00543F6D"/>
  </w:style>
  <w:style w:type="character" w:customStyle="1" w:styleId="WW-DefaultParagraphFont1111111111">
    <w:name w:val="WW-Default Paragraph Font1111111111"/>
    <w:rsid w:val="00543F6D"/>
  </w:style>
  <w:style w:type="character" w:customStyle="1" w:styleId="20">
    <w:name w:val="Προεπιλεγμένη γραμματοσειρά2"/>
    <w:rsid w:val="00543F6D"/>
  </w:style>
  <w:style w:type="character" w:customStyle="1" w:styleId="WW8Num19z0">
    <w:name w:val="WW8Num19z0"/>
    <w:rsid w:val="00543F6D"/>
    <w:rPr>
      <w:rFonts w:ascii="Calibri" w:hAnsi="Calibri" w:cs="Calibri"/>
    </w:rPr>
  </w:style>
  <w:style w:type="character" w:customStyle="1" w:styleId="WW8Num19z1">
    <w:name w:val="WW8Num19z1"/>
    <w:rsid w:val="00543F6D"/>
  </w:style>
  <w:style w:type="character" w:customStyle="1" w:styleId="WW8Num20z0">
    <w:name w:val="WW8Num20z0"/>
    <w:rsid w:val="00543F6D"/>
    <w:rPr>
      <w:rFonts w:ascii="Calibri" w:eastAsia="Calibri" w:hAnsi="Calibri" w:cs="Times New Roman"/>
    </w:rPr>
  </w:style>
  <w:style w:type="character" w:customStyle="1" w:styleId="WW8Num20z1">
    <w:name w:val="WW8Num20z1"/>
    <w:rsid w:val="00543F6D"/>
    <w:rPr>
      <w:rFonts w:ascii="Courier New" w:hAnsi="Courier New" w:cs="Courier New"/>
    </w:rPr>
  </w:style>
  <w:style w:type="character" w:customStyle="1" w:styleId="WW8Num20z2">
    <w:name w:val="WW8Num20z2"/>
    <w:rsid w:val="00543F6D"/>
    <w:rPr>
      <w:rFonts w:ascii="Wingdings" w:hAnsi="Wingdings" w:cs="Wingdings"/>
    </w:rPr>
  </w:style>
  <w:style w:type="character" w:customStyle="1" w:styleId="WW8Num20z3">
    <w:name w:val="WW8Num20z3"/>
    <w:rsid w:val="00543F6D"/>
    <w:rPr>
      <w:rFonts w:ascii="Symbol" w:hAnsi="Symbol" w:cs="Symbol"/>
    </w:rPr>
  </w:style>
  <w:style w:type="character" w:customStyle="1" w:styleId="WW-DefaultParagraphFont11111111111">
    <w:name w:val="WW-Default Paragraph Font11111111111"/>
    <w:rsid w:val="00543F6D"/>
  </w:style>
  <w:style w:type="character" w:customStyle="1" w:styleId="WW8Num19z2">
    <w:name w:val="WW8Num19z2"/>
    <w:rsid w:val="00543F6D"/>
  </w:style>
  <w:style w:type="character" w:customStyle="1" w:styleId="WW8Num19z3">
    <w:name w:val="WW8Num19z3"/>
    <w:rsid w:val="00543F6D"/>
  </w:style>
  <w:style w:type="character" w:customStyle="1" w:styleId="WW8Num19z4">
    <w:name w:val="WW8Num19z4"/>
    <w:rsid w:val="00543F6D"/>
  </w:style>
  <w:style w:type="character" w:customStyle="1" w:styleId="WW8Num19z5">
    <w:name w:val="WW8Num19z5"/>
    <w:rsid w:val="00543F6D"/>
  </w:style>
  <w:style w:type="character" w:customStyle="1" w:styleId="WW8Num19z6">
    <w:name w:val="WW8Num19z6"/>
    <w:rsid w:val="00543F6D"/>
  </w:style>
  <w:style w:type="character" w:customStyle="1" w:styleId="WW8Num19z7">
    <w:name w:val="WW8Num19z7"/>
    <w:rsid w:val="00543F6D"/>
  </w:style>
  <w:style w:type="character" w:customStyle="1" w:styleId="WW8Num19z8">
    <w:name w:val="WW8Num19z8"/>
    <w:rsid w:val="00543F6D"/>
  </w:style>
  <w:style w:type="character" w:customStyle="1" w:styleId="WW8Num20z4">
    <w:name w:val="WW8Num20z4"/>
    <w:rsid w:val="00543F6D"/>
  </w:style>
  <w:style w:type="character" w:customStyle="1" w:styleId="WW8Num20z5">
    <w:name w:val="WW8Num20z5"/>
    <w:rsid w:val="00543F6D"/>
  </w:style>
  <w:style w:type="character" w:customStyle="1" w:styleId="WW8Num20z6">
    <w:name w:val="WW8Num20z6"/>
    <w:rsid w:val="00543F6D"/>
  </w:style>
  <w:style w:type="character" w:customStyle="1" w:styleId="WW8Num20z7">
    <w:name w:val="WW8Num20z7"/>
    <w:rsid w:val="00543F6D"/>
  </w:style>
  <w:style w:type="character" w:customStyle="1" w:styleId="WW8Num20z8">
    <w:name w:val="WW8Num20z8"/>
    <w:rsid w:val="00543F6D"/>
  </w:style>
  <w:style w:type="character" w:customStyle="1" w:styleId="WW-DefaultParagraphFont111111111111">
    <w:name w:val="WW-Default Paragraph Font111111111111"/>
    <w:rsid w:val="00543F6D"/>
  </w:style>
  <w:style w:type="character" w:customStyle="1" w:styleId="WW-DefaultParagraphFont1111111111111">
    <w:name w:val="WW-Default Paragraph Font1111111111111"/>
    <w:rsid w:val="00543F6D"/>
  </w:style>
  <w:style w:type="character" w:customStyle="1" w:styleId="WW8Num21z0">
    <w:name w:val="WW8Num21z0"/>
    <w:rsid w:val="00543F6D"/>
    <w:rPr>
      <w:rFonts w:ascii="Calibri" w:eastAsia="Times New Roman" w:hAnsi="Calibri" w:cs="Calibri"/>
    </w:rPr>
  </w:style>
  <w:style w:type="character" w:customStyle="1" w:styleId="WW8Num21z1">
    <w:name w:val="WW8Num21z1"/>
    <w:rsid w:val="00543F6D"/>
    <w:rPr>
      <w:rFonts w:ascii="Courier New" w:hAnsi="Courier New" w:cs="Courier New"/>
    </w:rPr>
  </w:style>
  <w:style w:type="character" w:customStyle="1" w:styleId="WW8Num21z2">
    <w:name w:val="WW8Num21z2"/>
    <w:rsid w:val="00543F6D"/>
    <w:rPr>
      <w:rFonts w:ascii="Wingdings" w:hAnsi="Wingdings" w:cs="Wingdings"/>
    </w:rPr>
  </w:style>
  <w:style w:type="character" w:customStyle="1" w:styleId="WW8Num21z3">
    <w:name w:val="WW8Num21z3"/>
    <w:rsid w:val="00543F6D"/>
    <w:rPr>
      <w:rFonts w:ascii="Symbol" w:hAnsi="Symbol" w:cs="Symbol"/>
    </w:rPr>
  </w:style>
  <w:style w:type="character" w:customStyle="1" w:styleId="WW8Num22z0">
    <w:name w:val="WW8Num22z0"/>
    <w:rsid w:val="00543F6D"/>
    <w:rPr>
      <w:rFonts w:ascii="Symbol" w:hAnsi="Symbol" w:cs="Symbol"/>
    </w:rPr>
  </w:style>
  <w:style w:type="character" w:customStyle="1" w:styleId="WW8Num22z1">
    <w:name w:val="WW8Num22z1"/>
    <w:rsid w:val="00543F6D"/>
    <w:rPr>
      <w:rFonts w:ascii="Courier New" w:hAnsi="Courier New" w:cs="Courier New"/>
    </w:rPr>
  </w:style>
  <w:style w:type="character" w:customStyle="1" w:styleId="WW8Num22z2">
    <w:name w:val="WW8Num22z2"/>
    <w:rsid w:val="00543F6D"/>
    <w:rPr>
      <w:rFonts w:ascii="Wingdings" w:hAnsi="Wingdings" w:cs="Wingdings"/>
    </w:rPr>
  </w:style>
  <w:style w:type="character" w:customStyle="1" w:styleId="WW8Num23z0">
    <w:name w:val="WW8Num23z0"/>
    <w:rsid w:val="00543F6D"/>
    <w:rPr>
      <w:rFonts w:ascii="Calibri" w:eastAsia="Times New Roman" w:hAnsi="Calibri" w:cs="Calibri"/>
    </w:rPr>
  </w:style>
  <w:style w:type="character" w:customStyle="1" w:styleId="WW8Num23z1">
    <w:name w:val="WW8Num23z1"/>
    <w:rsid w:val="00543F6D"/>
    <w:rPr>
      <w:rFonts w:ascii="Courier New" w:hAnsi="Courier New" w:cs="Courier New"/>
    </w:rPr>
  </w:style>
  <w:style w:type="character" w:customStyle="1" w:styleId="WW8Num23z2">
    <w:name w:val="WW8Num23z2"/>
    <w:rsid w:val="00543F6D"/>
    <w:rPr>
      <w:rFonts w:ascii="Wingdings" w:hAnsi="Wingdings" w:cs="Wingdings"/>
    </w:rPr>
  </w:style>
  <w:style w:type="character" w:customStyle="1" w:styleId="WW8Num23z3">
    <w:name w:val="WW8Num23z3"/>
    <w:rsid w:val="00543F6D"/>
    <w:rPr>
      <w:rFonts w:ascii="Symbol" w:hAnsi="Symbol" w:cs="Symbol"/>
    </w:rPr>
  </w:style>
  <w:style w:type="character" w:customStyle="1" w:styleId="WW8Num24z0">
    <w:name w:val="WW8Num24z0"/>
    <w:rsid w:val="00543F6D"/>
    <w:rPr>
      <w:rFonts w:ascii="Symbol" w:hAnsi="Symbol" w:cs="Symbol"/>
      <w:strike/>
      <w:color w:val="0070C0"/>
      <w:position w:val="0"/>
      <w:sz w:val="24"/>
      <w:vertAlign w:val="baseline"/>
      <w:lang w:val="el-GR"/>
    </w:rPr>
  </w:style>
  <w:style w:type="character" w:customStyle="1" w:styleId="WW8Num24z1">
    <w:name w:val="WW8Num24z1"/>
    <w:rsid w:val="00543F6D"/>
    <w:rPr>
      <w:rFonts w:ascii="Courier New" w:hAnsi="Courier New" w:cs="Courier New"/>
    </w:rPr>
  </w:style>
  <w:style w:type="character" w:customStyle="1" w:styleId="WW8Num24z2">
    <w:name w:val="WW8Num24z2"/>
    <w:rsid w:val="00543F6D"/>
    <w:rPr>
      <w:rFonts w:ascii="Wingdings" w:hAnsi="Wingdings" w:cs="Wingdings"/>
    </w:rPr>
  </w:style>
  <w:style w:type="character" w:customStyle="1" w:styleId="WW8Num25z0">
    <w:name w:val="WW8Num25z0"/>
    <w:rsid w:val="00543F6D"/>
    <w:rPr>
      <w:rFonts w:ascii="Symbol" w:hAnsi="Symbol" w:cs="Symbol"/>
    </w:rPr>
  </w:style>
  <w:style w:type="character" w:customStyle="1" w:styleId="WW8Num25z1">
    <w:name w:val="WW8Num25z1"/>
    <w:rsid w:val="00543F6D"/>
    <w:rPr>
      <w:rFonts w:ascii="Courier New" w:hAnsi="Courier New" w:cs="Courier New"/>
    </w:rPr>
  </w:style>
  <w:style w:type="character" w:customStyle="1" w:styleId="WW8Num25z2">
    <w:name w:val="WW8Num25z2"/>
    <w:rsid w:val="00543F6D"/>
    <w:rPr>
      <w:rFonts w:ascii="Wingdings" w:hAnsi="Wingdings" w:cs="Wingdings"/>
    </w:rPr>
  </w:style>
  <w:style w:type="character" w:customStyle="1" w:styleId="WW8Num26z0">
    <w:name w:val="WW8Num26z0"/>
    <w:rsid w:val="00543F6D"/>
    <w:rPr>
      <w:rFonts w:ascii="Symbol" w:hAnsi="Symbol" w:cs="Symbol"/>
    </w:rPr>
  </w:style>
  <w:style w:type="character" w:customStyle="1" w:styleId="WW8Num26z1">
    <w:name w:val="WW8Num26z1"/>
    <w:rsid w:val="00543F6D"/>
    <w:rPr>
      <w:rFonts w:ascii="Courier New" w:hAnsi="Courier New" w:cs="Courier New"/>
    </w:rPr>
  </w:style>
  <w:style w:type="character" w:customStyle="1" w:styleId="WW8Num26z2">
    <w:name w:val="WW8Num26z2"/>
    <w:rsid w:val="00543F6D"/>
    <w:rPr>
      <w:rFonts w:ascii="Wingdings" w:hAnsi="Wingdings" w:cs="Wingdings"/>
    </w:rPr>
  </w:style>
  <w:style w:type="character" w:customStyle="1" w:styleId="WW8Num27z0">
    <w:name w:val="WW8Num27z0"/>
    <w:rsid w:val="00543F6D"/>
    <w:rPr>
      <w:rFonts w:ascii="Calibri" w:eastAsia="Times New Roman" w:hAnsi="Calibri" w:cs="Calibri"/>
    </w:rPr>
  </w:style>
  <w:style w:type="character" w:customStyle="1" w:styleId="WW8Num27z1">
    <w:name w:val="WW8Num27z1"/>
    <w:rsid w:val="00543F6D"/>
    <w:rPr>
      <w:rFonts w:ascii="Courier New" w:hAnsi="Courier New" w:cs="Courier New"/>
    </w:rPr>
  </w:style>
  <w:style w:type="character" w:customStyle="1" w:styleId="WW8Num27z2">
    <w:name w:val="WW8Num27z2"/>
    <w:rsid w:val="00543F6D"/>
    <w:rPr>
      <w:rFonts w:ascii="Wingdings" w:hAnsi="Wingdings" w:cs="Wingdings"/>
    </w:rPr>
  </w:style>
  <w:style w:type="character" w:customStyle="1" w:styleId="WW8Num27z3">
    <w:name w:val="WW8Num27z3"/>
    <w:rsid w:val="00543F6D"/>
    <w:rPr>
      <w:rFonts w:ascii="Symbol" w:hAnsi="Symbol" w:cs="Symbol"/>
    </w:rPr>
  </w:style>
  <w:style w:type="character" w:customStyle="1" w:styleId="WW8Num28z0">
    <w:name w:val="WW8Num28z0"/>
    <w:rsid w:val="00543F6D"/>
    <w:rPr>
      <w:rFonts w:ascii="Symbol" w:hAnsi="Symbol" w:cs="Symbol"/>
    </w:rPr>
  </w:style>
  <w:style w:type="character" w:customStyle="1" w:styleId="WW8Num28z1">
    <w:name w:val="WW8Num28z1"/>
    <w:rsid w:val="00543F6D"/>
    <w:rPr>
      <w:rFonts w:ascii="Courier New" w:hAnsi="Courier New" w:cs="Courier New"/>
    </w:rPr>
  </w:style>
  <w:style w:type="character" w:customStyle="1" w:styleId="WW8Num28z2">
    <w:name w:val="WW8Num28z2"/>
    <w:rsid w:val="00543F6D"/>
    <w:rPr>
      <w:rFonts w:ascii="Wingdings" w:hAnsi="Wingdings" w:cs="Wingdings"/>
    </w:rPr>
  </w:style>
  <w:style w:type="character" w:customStyle="1" w:styleId="WW8Num29z0">
    <w:name w:val="WW8Num29z0"/>
    <w:rsid w:val="00543F6D"/>
    <w:rPr>
      <w:rFonts w:ascii="Calibri" w:eastAsia="Times New Roman" w:hAnsi="Calibri" w:cs="Calibri"/>
    </w:rPr>
  </w:style>
  <w:style w:type="character" w:customStyle="1" w:styleId="WW8Num29z1">
    <w:name w:val="WW8Num29z1"/>
    <w:rsid w:val="00543F6D"/>
    <w:rPr>
      <w:rFonts w:ascii="Courier New" w:hAnsi="Courier New" w:cs="Courier New"/>
    </w:rPr>
  </w:style>
  <w:style w:type="character" w:customStyle="1" w:styleId="WW8Num29z2">
    <w:name w:val="WW8Num29z2"/>
    <w:rsid w:val="00543F6D"/>
    <w:rPr>
      <w:rFonts w:ascii="Wingdings" w:hAnsi="Wingdings" w:cs="Wingdings"/>
    </w:rPr>
  </w:style>
  <w:style w:type="character" w:customStyle="1" w:styleId="WW8Num29z3">
    <w:name w:val="WW8Num29z3"/>
    <w:rsid w:val="00543F6D"/>
    <w:rPr>
      <w:rFonts w:ascii="Symbol" w:hAnsi="Symbol" w:cs="Symbol"/>
    </w:rPr>
  </w:style>
  <w:style w:type="character" w:customStyle="1" w:styleId="WW8Num30z0">
    <w:name w:val="WW8Num30z0"/>
    <w:rsid w:val="00543F6D"/>
    <w:rPr>
      <w:rFonts w:ascii="Symbol" w:hAnsi="Symbol" w:cs="Symbol"/>
      <w:shd w:val="clear" w:color="auto" w:fill="FFFF00"/>
    </w:rPr>
  </w:style>
  <w:style w:type="character" w:customStyle="1" w:styleId="WW8Num30z1">
    <w:name w:val="WW8Num30z1"/>
    <w:rsid w:val="00543F6D"/>
    <w:rPr>
      <w:rFonts w:ascii="Courier New" w:hAnsi="Courier New" w:cs="Courier New"/>
    </w:rPr>
  </w:style>
  <w:style w:type="character" w:customStyle="1" w:styleId="WW8Num30z2">
    <w:name w:val="WW8Num30z2"/>
    <w:rsid w:val="00543F6D"/>
    <w:rPr>
      <w:rFonts w:ascii="Wingdings" w:hAnsi="Wingdings" w:cs="Wingdings"/>
    </w:rPr>
  </w:style>
  <w:style w:type="character" w:customStyle="1" w:styleId="WW8Num31z0">
    <w:name w:val="WW8Num31z0"/>
    <w:rsid w:val="00543F6D"/>
    <w:rPr>
      <w:rFonts w:cs="Times New Roman"/>
    </w:rPr>
  </w:style>
  <w:style w:type="character" w:customStyle="1" w:styleId="WW8Num32z0">
    <w:name w:val="WW8Num32z0"/>
    <w:rsid w:val="00543F6D"/>
  </w:style>
  <w:style w:type="character" w:customStyle="1" w:styleId="WW8Num32z1">
    <w:name w:val="WW8Num32z1"/>
    <w:rsid w:val="00543F6D"/>
  </w:style>
  <w:style w:type="character" w:customStyle="1" w:styleId="WW8Num32z2">
    <w:name w:val="WW8Num32z2"/>
    <w:rsid w:val="00543F6D"/>
  </w:style>
  <w:style w:type="character" w:customStyle="1" w:styleId="WW8Num32z3">
    <w:name w:val="WW8Num32z3"/>
    <w:rsid w:val="00543F6D"/>
  </w:style>
  <w:style w:type="character" w:customStyle="1" w:styleId="WW8Num32z4">
    <w:name w:val="WW8Num32z4"/>
    <w:rsid w:val="00543F6D"/>
  </w:style>
  <w:style w:type="character" w:customStyle="1" w:styleId="WW8Num32z5">
    <w:name w:val="WW8Num32z5"/>
    <w:rsid w:val="00543F6D"/>
  </w:style>
  <w:style w:type="character" w:customStyle="1" w:styleId="WW8Num32z6">
    <w:name w:val="WW8Num32z6"/>
    <w:rsid w:val="00543F6D"/>
  </w:style>
  <w:style w:type="character" w:customStyle="1" w:styleId="WW8Num32z7">
    <w:name w:val="WW8Num32z7"/>
    <w:rsid w:val="00543F6D"/>
  </w:style>
  <w:style w:type="character" w:customStyle="1" w:styleId="WW8Num32z8">
    <w:name w:val="WW8Num32z8"/>
    <w:rsid w:val="00543F6D"/>
  </w:style>
  <w:style w:type="character" w:customStyle="1" w:styleId="WW8Num33z0">
    <w:name w:val="WW8Num33z0"/>
    <w:rsid w:val="00543F6D"/>
    <w:rPr>
      <w:rFonts w:ascii="Symbol" w:eastAsia="Calibri" w:hAnsi="Symbol" w:cs="Symbol"/>
    </w:rPr>
  </w:style>
  <w:style w:type="character" w:customStyle="1" w:styleId="WW8Num33z1">
    <w:name w:val="WW8Num33z1"/>
    <w:rsid w:val="00543F6D"/>
    <w:rPr>
      <w:rFonts w:ascii="Courier New" w:hAnsi="Courier New" w:cs="Courier New"/>
    </w:rPr>
  </w:style>
  <w:style w:type="character" w:customStyle="1" w:styleId="WW8Num33z2">
    <w:name w:val="WW8Num33z2"/>
    <w:rsid w:val="00543F6D"/>
    <w:rPr>
      <w:rFonts w:ascii="Wingdings" w:hAnsi="Wingdings" w:cs="Wingdings"/>
    </w:rPr>
  </w:style>
  <w:style w:type="character" w:customStyle="1" w:styleId="WW8Num34z0">
    <w:name w:val="WW8Num34z0"/>
    <w:rsid w:val="00543F6D"/>
    <w:rPr>
      <w:rFonts w:ascii="Symbol" w:hAnsi="Symbol" w:cs="Symbol"/>
    </w:rPr>
  </w:style>
  <w:style w:type="character" w:customStyle="1" w:styleId="WW8Num34z1">
    <w:name w:val="WW8Num34z1"/>
    <w:rsid w:val="00543F6D"/>
    <w:rPr>
      <w:rFonts w:ascii="Courier New" w:hAnsi="Courier New" w:cs="Courier New"/>
    </w:rPr>
  </w:style>
  <w:style w:type="character" w:customStyle="1" w:styleId="WW8Num34z2">
    <w:name w:val="WW8Num34z2"/>
    <w:rsid w:val="00543F6D"/>
    <w:rPr>
      <w:rFonts w:ascii="Wingdings" w:hAnsi="Wingdings" w:cs="Wingdings"/>
    </w:rPr>
  </w:style>
  <w:style w:type="character" w:customStyle="1" w:styleId="WW8Num35z0">
    <w:name w:val="WW8Num35z0"/>
    <w:rsid w:val="00543F6D"/>
    <w:rPr>
      <w:rFonts w:ascii="Calibri" w:eastAsia="Times New Roman" w:hAnsi="Calibri" w:cs="Calibri"/>
    </w:rPr>
  </w:style>
  <w:style w:type="character" w:customStyle="1" w:styleId="WW8Num35z1">
    <w:name w:val="WW8Num35z1"/>
    <w:rsid w:val="00543F6D"/>
    <w:rPr>
      <w:rFonts w:ascii="Courier New" w:hAnsi="Courier New" w:cs="Courier New"/>
    </w:rPr>
  </w:style>
  <w:style w:type="character" w:customStyle="1" w:styleId="WW8Num35z2">
    <w:name w:val="WW8Num35z2"/>
    <w:rsid w:val="00543F6D"/>
    <w:rPr>
      <w:rFonts w:ascii="Wingdings" w:hAnsi="Wingdings" w:cs="Wingdings"/>
    </w:rPr>
  </w:style>
  <w:style w:type="character" w:customStyle="1" w:styleId="WW8Num35z3">
    <w:name w:val="WW8Num35z3"/>
    <w:rsid w:val="00543F6D"/>
    <w:rPr>
      <w:rFonts w:ascii="Symbol" w:hAnsi="Symbol" w:cs="Symbol"/>
    </w:rPr>
  </w:style>
  <w:style w:type="character" w:customStyle="1" w:styleId="WW8Num36z0">
    <w:name w:val="WW8Num36z0"/>
    <w:rsid w:val="00543F6D"/>
    <w:rPr>
      <w:lang w:val="el-GR"/>
    </w:rPr>
  </w:style>
  <w:style w:type="character" w:customStyle="1" w:styleId="WW8Num36z1">
    <w:name w:val="WW8Num36z1"/>
    <w:rsid w:val="00543F6D"/>
  </w:style>
  <w:style w:type="character" w:customStyle="1" w:styleId="WW8Num36z2">
    <w:name w:val="WW8Num36z2"/>
    <w:rsid w:val="00543F6D"/>
  </w:style>
  <w:style w:type="character" w:customStyle="1" w:styleId="WW8Num36z3">
    <w:name w:val="WW8Num36z3"/>
    <w:rsid w:val="00543F6D"/>
  </w:style>
  <w:style w:type="character" w:customStyle="1" w:styleId="WW8Num36z4">
    <w:name w:val="WW8Num36z4"/>
    <w:rsid w:val="00543F6D"/>
  </w:style>
  <w:style w:type="character" w:customStyle="1" w:styleId="WW8Num36z5">
    <w:name w:val="WW8Num36z5"/>
    <w:rsid w:val="00543F6D"/>
  </w:style>
  <w:style w:type="character" w:customStyle="1" w:styleId="WW8Num36z6">
    <w:name w:val="WW8Num36z6"/>
    <w:rsid w:val="00543F6D"/>
  </w:style>
  <w:style w:type="character" w:customStyle="1" w:styleId="WW8Num36z7">
    <w:name w:val="WW8Num36z7"/>
    <w:rsid w:val="00543F6D"/>
  </w:style>
  <w:style w:type="character" w:customStyle="1" w:styleId="WW8Num36z8">
    <w:name w:val="WW8Num36z8"/>
    <w:rsid w:val="00543F6D"/>
  </w:style>
  <w:style w:type="character" w:customStyle="1" w:styleId="WW8Num37z0">
    <w:name w:val="WW8Num37z0"/>
    <w:rsid w:val="00543F6D"/>
    <w:rPr>
      <w:rFonts w:ascii="Calibri" w:eastAsia="Times New Roman" w:hAnsi="Calibri" w:cs="Calibri"/>
    </w:rPr>
  </w:style>
  <w:style w:type="character" w:customStyle="1" w:styleId="WW8Num37z1">
    <w:name w:val="WW8Num37z1"/>
    <w:rsid w:val="00543F6D"/>
    <w:rPr>
      <w:rFonts w:ascii="Courier New" w:hAnsi="Courier New" w:cs="Courier New"/>
    </w:rPr>
  </w:style>
  <w:style w:type="character" w:customStyle="1" w:styleId="WW8Num37z2">
    <w:name w:val="WW8Num37z2"/>
    <w:rsid w:val="00543F6D"/>
    <w:rPr>
      <w:rFonts w:ascii="Wingdings" w:hAnsi="Wingdings" w:cs="Wingdings"/>
    </w:rPr>
  </w:style>
  <w:style w:type="character" w:customStyle="1" w:styleId="WW8Num37z3">
    <w:name w:val="WW8Num37z3"/>
    <w:rsid w:val="00543F6D"/>
    <w:rPr>
      <w:rFonts w:ascii="Symbol" w:hAnsi="Symbol" w:cs="Symbol"/>
    </w:rPr>
  </w:style>
  <w:style w:type="character" w:customStyle="1" w:styleId="WW8Num38z0">
    <w:name w:val="WW8Num38z0"/>
    <w:rsid w:val="00543F6D"/>
  </w:style>
  <w:style w:type="character" w:customStyle="1" w:styleId="WW8Num38z1">
    <w:name w:val="WW8Num38z1"/>
    <w:rsid w:val="00543F6D"/>
  </w:style>
  <w:style w:type="character" w:customStyle="1" w:styleId="WW8Num38z2">
    <w:name w:val="WW8Num38z2"/>
    <w:rsid w:val="00543F6D"/>
  </w:style>
  <w:style w:type="character" w:customStyle="1" w:styleId="WW8Num38z3">
    <w:name w:val="WW8Num38z3"/>
    <w:rsid w:val="00543F6D"/>
  </w:style>
  <w:style w:type="character" w:customStyle="1" w:styleId="WW8Num38z4">
    <w:name w:val="WW8Num38z4"/>
    <w:rsid w:val="00543F6D"/>
  </w:style>
  <w:style w:type="character" w:customStyle="1" w:styleId="WW8Num38z5">
    <w:name w:val="WW8Num38z5"/>
    <w:rsid w:val="00543F6D"/>
  </w:style>
  <w:style w:type="character" w:customStyle="1" w:styleId="WW8Num38z6">
    <w:name w:val="WW8Num38z6"/>
    <w:rsid w:val="00543F6D"/>
  </w:style>
  <w:style w:type="character" w:customStyle="1" w:styleId="WW8Num38z7">
    <w:name w:val="WW8Num38z7"/>
    <w:rsid w:val="00543F6D"/>
  </w:style>
  <w:style w:type="character" w:customStyle="1" w:styleId="WW8Num38z8">
    <w:name w:val="WW8Num38z8"/>
    <w:rsid w:val="00543F6D"/>
  </w:style>
  <w:style w:type="character" w:customStyle="1" w:styleId="WW-DefaultParagraphFont11111111111111">
    <w:name w:val="WW-Default Paragraph Font11111111111111"/>
    <w:rsid w:val="00543F6D"/>
  </w:style>
  <w:style w:type="character" w:customStyle="1" w:styleId="WW8Num4z1">
    <w:name w:val="WW8Num4z1"/>
    <w:rsid w:val="00543F6D"/>
    <w:rPr>
      <w:rFonts w:cs="Times New Roman"/>
    </w:rPr>
  </w:style>
  <w:style w:type="character" w:customStyle="1" w:styleId="WW8Num5z1">
    <w:name w:val="WW8Num5z1"/>
    <w:rsid w:val="00543F6D"/>
    <w:rPr>
      <w:rFonts w:cs="Times New Roman"/>
    </w:rPr>
  </w:style>
  <w:style w:type="character" w:customStyle="1" w:styleId="WW8Num6z1">
    <w:name w:val="WW8Num6z1"/>
    <w:rsid w:val="00543F6D"/>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543F6D"/>
  </w:style>
  <w:style w:type="character" w:customStyle="1" w:styleId="WW8Num29z5">
    <w:name w:val="WW8Num29z5"/>
    <w:rsid w:val="00543F6D"/>
  </w:style>
  <w:style w:type="character" w:customStyle="1" w:styleId="WW8Num29z6">
    <w:name w:val="WW8Num29z6"/>
    <w:rsid w:val="00543F6D"/>
  </w:style>
  <w:style w:type="character" w:customStyle="1" w:styleId="WW8Num29z7">
    <w:name w:val="WW8Num29z7"/>
    <w:rsid w:val="00543F6D"/>
  </w:style>
  <w:style w:type="character" w:customStyle="1" w:styleId="WW8Num29z8">
    <w:name w:val="WW8Num29z8"/>
    <w:rsid w:val="00543F6D"/>
  </w:style>
  <w:style w:type="character" w:customStyle="1" w:styleId="WW8Num30z3">
    <w:name w:val="WW8Num30z3"/>
    <w:rsid w:val="00543F6D"/>
    <w:rPr>
      <w:rFonts w:ascii="Symbol" w:hAnsi="Symbol" w:cs="Symbol"/>
    </w:rPr>
  </w:style>
  <w:style w:type="character" w:customStyle="1" w:styleId="WW8Num31z1">
    <w:name w:val="WW8Num31z1"/>
    <w:rsid w:val="00543F6D"/>
  </w:style>
  <w:style w:type="character" w:customStyle="1" w:styleId="WW8Num31z2">
    <w:name w:val="WW8Num31z2"/>
    <w:rsid w:val="00543F6D"/>
  </w:style>
  <w:style w:type="character" w:customStyle="1" w:styleId="WW8Num31z3">
    <w:name w:val="WW8Num31z3"/>
    <w:rsid w:val="00543F6D"/>
  </w:style>
  <w:style w:type="character" w:customStyle="1" w:styleId="WW8Num31z4">
    <w:name w:val="WW8Num31z4"/>
    <w:rsid w:val="00543F6D"/>
  </w:style>
  <w:style w:type="character" w:customStyle="1" w:styleId="WW8Num31z5">
    <w:name w:val="WW8Num31z5"/>
    <w:rsid w:val="00543F6D"/>
  </w:style>
  <w:style w:type="character" w:customStyle="1" w:styleId="WW8Num31z6">
    <w:name w:val="WW8Num31z6"/>
    <w:rsid w:val="00543F6D"/>
  </w:style>
  <w:style w:type="character" w:customStyle="1" w:styleId="WW8Num31z7">
    <w:name w:val="WW8Num31z7"/>
    <w:rsid w:val="00543F6D"/>
  </w:style>
  <w:style w:type="character" w:customStyle="1" w:styleId="WW8Num31z8">
    <w:name w:val="WW8Num31z8"/>
    <w:rsid w:val="00543F6D"/>
  </w:style>
  <w:style w:type="character" w:customStyle="1" w:styleId="WW8Num39z0">
    <w:name w:val="WW8Num39z0"/>
    <w:rsid w:val="00543F6D"/>
    <w:rPr>
      <w:rFonts w:ascii="Calibri" w:eastAsia="Times New Roman" w:hAnsi="Calibri" w:cs="Calibri"/>
    </w:rPr>
  </w:style>
  <w:style w:type="character" w:customStyle="1" w:styleId="WW8Num39z1">
    <w:name w:val="WW8Num39z1"/>
    <w:rsid w:val="00543F6D"/>
    <w:rPr>
      <w:rFonts w:ascii="Courier New" w:hAnsi="Courier New" w:cs="Courier New"/>
    </w:rPr>
  </w:style>
  <w:style w:type="character" w:customStyle="1" w:styleId="WW8Num39z2">
    <w:name w:val="WW8Num39z2"/>
    <w:rsid w:val="00543F6D"/>
    <w:rPr>
      <w:rFonts w:ascii="Wingdings" w:hAnsi="Wingdings" w:cs="Wingdings"/>
    </w:rPr>
  </w:style>
  <w:style w:type="character" w:customStyle="1" w:styleId="WW8Num39z3">
    <w:name w:val="WW8Num39z3"/>
    <w:rsid w:val="00543F6D"/>
    <w:rPr>
      <w:rFonts w:ascii="Symbol" w:hAnsi="Symbol" w:cs="Symbol"/>
    </w:rPr>
  </w:style>
  <w:style w:type="character" w:customStyle="1" w:styleId="WW8Num40z0">
    <w:name w:val="WW8Num40z0"/>
    <w:rsid w:val="00543F6D"/>
    <w:rPr>
      <w:rFonts w:ascii="Symbol" w:hAnsi="Symbol" w:cs="Symbol"/>
    </w:rPr>
  </w:style>
  <w:style w:type="character" w:customStyle="1" w:styleId="WW8Num40z1">
    <w:name w:val="WW8Num40z1"/>
    <w:rsid w:val="00543F6D"/>
    <w:rPr>
      <w:rFonts w:ascii="Courier New" w:hAnsi="Courier New" w:cs="Courier New"/>
    </w:rPr>
  </w:style>
  <w:style w:type="character" w:customStyle="1" w:styleId="WW8Num40z2">
    <w:name w:val="WW8Num40z2"/>
    <w:rsid w:val="00543F6D"/>
    <w:rPr>
      <w:rFonts w:ascii="Wingdings" w:hAnsi="Wingdings" w:cs="Wingdings"/>
    </w:rPr>
  </w:style>
  <w:style w:type="character" w:customStyle="1" w:styleId="WW8Num41z0">
    <w:name w:val="WW8Num41z0"/>
    <w:rsid w:val="00543F6D"/>
    <w:rPr>
      <w:rFonts w:ascii="Arial" w:hAnsi="Arial" w:cs="Times New Roman"/>
      <w:b/>
      <w:i w:val="0"/>
      <w:sz w:val="20"/>
      <w:szCs w:val="20"/>
    </w:rPr>
  </w:style>
  <w:style w:type="character" w:customStyle="1" w:styleId="WW8Num41z1">
    <w:name w:val="WW8Num41z1"/>
    <w:rsid w:val="00543F6D"/>
    <w:rPr>
      <w:rFonts w:cs="Times New Roman"/>
    </w:rPr>
  </w:style>
  <w:style w:type="character" w:customStyle="1" w:styleId="WW8Num41z2">
    <w:name w:val="WW8Num41z2"/>
    <w:rsid w:val="00543F6D"/>
    <w:rPr>
      <w:rFonts w:ascii="Arial" w:hAnsi="Arial" w:cs="Times New Roman"/>
      <w:b w:val="0"/>
      <w:i w:val="0"/>
    </w:rPr>
  </w:style>
  <w:style w:type="character" w:customStyle="1" w:styleId="WW8Num41z3">
    <w:name w:val="WW8Num41z3"/>
    <w:rsid w:val="00543F6D"/>
    <w:rPr>
      <w:rFonts w:ascii="Arial" w:hAnsi="Arial" w:cs="Times New Roman"/>
      <w:b w:val="0"/>
      <w:i w:val="0"/>
      <w:sz w:val="20"/>
      <w:szCs w:val="20"/>
    </w:rPr>
  </w:style>
  <w:style w:type="character" w:customStyle="1" w:styleId="DefaultParagraphFont1">
    <w:name w:val="Default Paragraph Font1"/>
    <w:rsid w:val="00543F6D"/>
  </w:style>
  <w:style w:type="character" w:customStyle="1" w:styleId="Heading1Char">
    <w:name w:val="Heading 1 Char"/>
    <w:rsid w:val="00543F6D"/>
    <w:rPr>
      <w:rFonts w:ascii="Arial" w:hAnsi="Arial" w:cs="Arial"/>
      <w:b/>
      <w:bCs/>
      <w:color w:val="333399"/>
      <w:sz w:val="28"/>
      <w:szCs w:val="32"/>
      <w:lang w:val="en-US"/>
    </w:rPr>
  </w:style>
  <w:style w:type="character" w:customStyle="1" w:styleId="Heading2Char">
    <w:name w:val="Heading 2 Char"/>
    <w:rsid w:val="00543F6D"/>
    <w:rPr>
      <w:rFonts w:ascii="Arial" w:hAnsi="Arial" w:cs="Arial"/>
      <w:b/>
      <w:color w:val="002060"/>
      <w:sz w:val="24"/>
      <w:szCs w:val="22"/>
      <w:lang w:val="en-GB"/>
    </w:rPr>
  </w:style>
  <w:style w:type="character" w:customStyle="1" w:styleId="Heading5Char">
    <w:name w:val="Heading 5 Char"/>
    <w:rsid w:val="00543F6D"/>
    <w:rPr>
      <w:rFonts w:ascii="Calibri" w:eastAsia="Times New Roman" w:hAnsi="Calibri" w:cs="Times New Roman"/>
      <w:b/>
      <w:bCs/>
      <w:i/>
      <w:iCs/>
      <w:sz w:val="26"/>
      <w:szCs w:val="26"/>
      <w:lang w:val="en-GB"/>
    </w:rPr>
  </w:style>
  <w:style w:type="character" w:customStyle="1" w:styleId="DateChar">
    <w:name w:val="Date Char"/>
    <w:rsid w:val="00543F6D"/>
    <w:rPr>
      <w:sz w:val="24"/>
      <w:szCs w:val="24"/>
      <w:lang w:val="en-GB"/>
    </w:rPr>
  </w:style>
  <w:style w:type="character" w:customStyle="1" w:styleId="FooterChar">
    <w:name w:val="Footer Char"/>
    <w:rsid w:val="00543F6D"/>
    <w:rPr>
      <w:rFonts w:eastAsia="MS Mincho" w:cs="Times New Roman"/>
      <w:sz w:val="24"/>
      <w:szCs w:val="24"/>
      <w:lang w:val="en-US" w:eastAsia="ja-JP"/>
    </w:rPr>
  </w:style>
  <w:style w:type="character" w:customStyle="1" w:styleId="CommentReference1">
    <w:name w:val="Comment Reference1"/>
    <w:rsid w:val="00543F6D"/>
    <w:rPr>
      <w:sz w:val="16"/>
    </w:rPr>
  </w:style>
  <w:style w:type="character" w:styleId="-">
    <w:name w:val="Hyperlink"/>
    <w:uiPriority w:val="99"/>
    <w:rsid w:val="00543F6D"/>
    <w:rPr>
      <w:color w:val="0000FF"/>
      <w:u w:val="single"/>
    </w:rPr>
  </w:style>
  <w:style w:type="character" w:customStyle="1" w:styleId="HeaderChar">
    <w:name w:val="Header Char"/>
    <w:aliases w:val="hd Char"/>
    <w:rsid w:val="00543F6D"/>
    <w:rPr>
      <w:rFonts w:cs="Times New Roman"/>
      <w:sz w:val="24"/>
      <w:szCs w:val="24"/>
      <w:lang w:val="en-GB"/>
    </w:rPr>
  </w:style>
  <w:style w:type="character" w:styleId="a3">
    <w:name w:val="page number"/>
    <w:rsid w:val="00543F6D"/>
    <w:rPr>
      <w:rFonts w:cs="Times New Roman"/>
    </w:rPr>
  </w:style>
  <w:style w:type="character" w:customStyle="1" w:styleId="BalloonTextChar">
    <w:name w:val="Balloon Text Char"/>
    <w:rsid w:val="00543F6D"/>
    <w:rPr>
      <w:rFonts w:ascii="Tahoma" w:hAnsi="Tahoma" w:cs="Tahoma"/>
      <w:sz w:val="16"/>
      <w:szCs w:val="16"/>
      <w:lang w:val="en-GB"/>
    </w:rPr>
  </w:style>
  <w:style w:type="character" w:customStyle="1" w:styleId="CommentTextChar">
    <w:name w:val="Comment Text Char"/>
    <w:uiPriority w:val="99"/>
    <w:rsid w:val="00543F6D"/>
    <w:rPr>
      <w:rFonts w:cs="Times New Roman"/>
      <w:lang w:val="en-GB"/>
    </w:rPr>
  </w:style>
  <w:style w:type="character" w:customStyle="1" w:styleId="CommentSubjectChar">
    <w:name w:val="Comment Subject Char"/>
    <w:rsid w:val="00543F6D"/>
    <w:rPr>
      <w:rFonts w:cs="Times New Roman"/>
      <w:b/>
      <w:bCs/>
      <w:lang w:val="en-GB"/>
    </w:rPr>
  </w:style>
  <w:style w:type="character" w:customStyle="1" w:styleId="BodyTextChar">
    <w:name w:val="Body Text Char"/>
    <w:rsid w:val="00543F6D"/>
    <w:rPr>
      <w:rFonts w:cs="Times New Roman"/>
      <w:sz w:val="24"/>
      <w:szCs w:val="24"/>
      <w:lang w:val="en-GB"/>
    </w:rPr>
  </w:style>
  <w:style w:type="character" w:customStyle="1" w:styleId="11">
    <w:name w:val="Κείμενο κράτησης θέσης1"/>
    <w:rsid w:val="00543F6D"/>
    <w:rPr>
      <w:rFonts w:cs="Times New Roman"/>
      <w:color w:val="808080"/>
    </w:rPr>
  </w:style>
  <w:style w:type="character" w:customStyle="1" w:styleId="a4">
    <w:name w:val="Χαρακτήρες υποσημείωσης"/>
    <w:rsid w:val="00543F6D"/>
    <w:rPr>
      <w:rFonts w:cs="Times New Roman"/>
      <w:vertAlign w:val="superscript"/>
    </w:rPr>
  </w:style>
  <w:style w:type="character" w:customStyle="1" w:styleId="FootnoteTextChar">
    <w:name w:val="Footnote Text Char"/>
    <w:rsid w:val="00543F6D"/>
    <w:rPr>
      <w:rFonts w:ascii="Calibri" w:hAnsi="Calibri" w:cs="Times New Roman"/>
    </w:rPr>
  </w:style>
  <w:style w:type="character" w:customStyle="1" w:styleId="Heading3Char">
    <w:name w:val="Heading 3 Char"/>
    <w:rsid w:val="00543F6D"/>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543F6D"/>
    <w:rPr>
      <w:rFonts w:ascii="Arial" w:hAnsi="Arial" w:cs="Arial"/>
      <w:b/>
      <w:bCs/>
      <w:color w:val="333399"/>
      <w:sz w:val="28"/>
      <w:szCs w:val="32"/>
      <w:lang w:val="en-US"/>
    </w:rPr>
  </w:style>
  <w:style w:type="character" w:customStyle="1" w:styleId="Style1Char">
    <w:name w:val="Style1 Char"/>
    <w:rsid w:val="00543F6D"/>
    <w:rPr>
      <w:rFonts w:ascii="Calibri" w:hAnsi="Calibri" w:cs="Calibri"/>
      <w:b/>
      <w:bCs/>
      <w:color w:val="333399"/>
      <w:sz w:val="40"/>
      <w:szCs w:val="40"/>
      <w:lang w:val="en-US"/>
    </w:rPr>
  </w:style>
  <w:style w:type="character" w:customStyle="1" w:styleId="ContentsChar">
    <w:name w:val="Contents Char"/>
    <w:rsid w:val="00543F6D"/>
    <w:rPr>
      <w:rFonts w:ascii="Calibri" w:hAnsi="Calibri" w:cs="Calibri"/>
      <w:b/>
      <w:bCs/>
      <w:color w:val="333399"/>
      <w:sz w:val="28"/>
      <w:szCs w:val="32"/>
      <w:lang w:val="en-US"/>
    </w:rPr>
  </w:style>
  <w:style w:type="character" w:customStyle="1" w:styleId="EndnoteTextChar">
    <w:name w:val="Endnote Text Char"/>
    <w:rsid w:val="00543F6D"/>
    <w:rPr>
      <w:rFonts w:ascii="Calibri" w:hAnsi="Calibri" w:cs="Calibri"/>
      <w:lang w:val="en-GB"/>
    </w:rPr>
  </w:style>
  <w:style w:type="character" w:customStyle="1" w:styleId="a5">
    <w:name w:val="Χαρακτήρες σημείωσης τέλους"/>
    <w:rsid w:val="00543F6D"/>
    <w:rPr>
      <w:vertAlign w:val="superscript"/>
    </w:rPr>
  </w:style>
  <w:style w:type="character" w:customStyle="1" w:styleId="FootnoteReference2">
    <w:name w:val="Footnote Reference2"/>
    <w:rsid w:val="00543F6D"/>
    <w:rPr>
      <w:vertAlign w:val="superscript"/>
    </w:rPr>
  </w:style>
  <w:style w:type="character" w:customStyle="1" w:styleId="EndnoteReference1">
    <w:name w:val="Endnote Reference1"/>
    <w:rsid w:val="00543F6D"/>
    <w:rPr>
      <w:vertAlign w:val="superscript"/>
    </w:rPr>
  </w:style>
  <w:style w:type="character" w:customStyle="1" w:styleId="a6">
    <w:name w:val="Κουκκίδες"/>
    <w:rsid w:val="00543F6D"/>
    <w:rPr>
      <w:rFonts w:ascii="OpenSymbol" w:eastAsia="OpenSymbol" w:hAnsi="OpenSymbol" w:cs="OpenSymbol"/>
    </w:rPr>
  </w:style>
  <w:style w:type="character" w:styleId="a7">
    <w:name w:val="Strong"/>
    <w:qFormat/>
    <w:rsid w:val="00543F6D"/>
    <w:rPr>
      <w:b/>
      <w:bCs/>
    </w:rPr>
  </w:style>
  <w:style w:type="character" w:customStyle="1" w:styleId="12">
    <w:name w:val="Προεπιλεγμένη γραμματοσειρά1"/>
    <w:rsid w:val="00543F6D"/>
  </w:style>
  <w:style w:type="character" w:customStyle="1" w:styleId="a8">
    <w:name w:val="Σύμβολο υποσημείωσης"/>
    <w:rsid w:val="00543F6D"/>
    <w:rPr>
      <w:vertAlign w:val="superscript"/>
    </w:rPr>
  </w:style>
  <w:style w:type="character" w:styleId="a9">
    <w:name w:val="Emphasis"/>
    <w:qFormat/>
    <w:rsid w:val="00543F6D"/>
    <w:rPr>
      <w:i/>
      <w:iCs/>
    </w:rPr>
  </w:style>
  <w:style w:type="character" w:customStyle="1" w:styleId="aa">
    <w:name w:val="Χαρακτήρες αρίθμησης"/>
    <w:rsid w:val="00543F6D"/>
  </w:style>
  <w:style w:type="character" w:customStyle="1" w:styleId="normalwithoutspacingChar">
    <w:name w:val="normal_without_spacing Char"/>
    <w:rsid w:val="00543F6D"/>
    <w:rPr>
      <w:rFonts w:ascii="Calibri" w:hAnsi="Calibri" w:cs="Calibri"/>
      <w:sz w:val="22"/>
      <w:szCs w:val="24"/>
    </w:rPr>
  </w:style>
  <w:style w:type="character" w:customStyle="1" w:styleId="FootnoteTextChar1">
    <w:name w:val="Footnote Text Char1"/>
    <w:rsid w:val="00543F6D"/>
    <w:rPr>
      <w:rFonts w:ascii="Calibri" w:hAnsi="Calibri" w:cs="Calibri"/>
      <w:lang w:val="en-IE" w:eastAsia="zh-CN"/>
    </w:rPr>
  </w:style>
  <w:style w:type="character" w:customStyle="1" w:styleId="foothangingChar">
    <w:name w:val="foot_hanging Char"/>
    <w:rsid w:val="00543F6D"/>
    <w:rPr>
      <w:rFonts w:ascii="Calibri" w:hAnsi="Calibri" w:cs="Calibri"/>
      <w:sz w:val="18"/>
      <w:szCs w:val="18"/>
      <w:lang w:val="en-IE" w:eastAsia="zh-CN"/>
    </w:rPr>
  </w:style>
  <w:style w:type="character" w:customStyle="1" w:styleId="HTMLPreformattedChar">
    <w:name w:val="HTML Preformatted Char"/>
    <w:rsid w:val="00543F6D"/>
    <w:rPr>
      <w:rFonts w:ascii="Courier New" w:hAnsi="Courier New" w:cs="Courier New"/>
    </w:rPr>
  </w:style>
  <w:style w:type="character" w:customStyle="1" w:styleId="apple-converted-space">
    <w:name w:val="apple-converted-space"/>
    <w:basedOn w:val="WW-DefaultParagraphFont11111111111111"/>
    <w:rsid w:val="00543F6D"/>
  </w:style>
  <w:style w:type="character" w:customStyle="1" w:styleId="BodyTextIndent3Char">
    <w:name w:val="Body Text Indent 3 Char"/>
    <w:rsid w:val="00543F6D"/>
    <w:rPr>
      <w:rFonts w:ascii="Calibri" w:hAnsi="Calibri" w:cs="Calibri"/>
      <w:sz w:val="16"/>
      <w:szCs w:val="16"/>
      <w:lang w:val="en-GB"/>
    </w:rPr>
  </w:style>
  <w:style w:type="character" w:customStyle="1" w:styleId="WW-FootnoteReference">
    <w:name w:val="WW-Footnote Reference"/>
    <w:rsid w:val="00543F6D"/>
    <w:rPr>
      <w:vertAlign w:val="superscript"/>
    </w:rPr>
  </w:style>
  <w:style w:type="character" w:customStyle="1" w:styleId="WW-EndnoteReference">
    <w:name w:val="WW-Endnote Reference"/>
    <w:rsid w:val="00543F6D"/>
    <w:rPr>
      <w:vertAlign w:val="superscript"/>
    </w:rPr>
  </w:style>
  <w:style w:type="character" w:customStyle="1" w:styleId="FootnoteReference1">
    <w:name w:val="Footnote Reference1"/>
    <w:rsid w:val="00543F6D"/>
    <w:rPr>
      <w:vertAlign w:val="superscript"/>
    </w:rPr>
  </w:style>
  <w:style w:type="character" w:customStyle="1" w:styleId="FootnoteTextChar2">
    <w:name w:val="Footnote Text Char2"/>
    <w:rsid w:val="00543F6D"/>
    <w:rPr>
      <w:rFonts w:ascii="Calibri" w:hAnsi="Calibri" w:cs="Calibri"/>
      <w:sz w:val="18"/>
      <w:lang w:val="en-IE" w:eastAsia="zh-CN"/>
    </w:rPr>
  </w:style>
  <w:style w:type="character" w:customStyle="1" w:styleId="foothangingChar1">
    <w:name w:val="foot_hanging Char1"/>
    <w:rsid w:val="00543F6D"/>
    <w:rPr>
      <w:rFonts w:ascii="Calibri" w:hAnsi="Calibri" w:cs="Calibri"/>
      <w:sz w:val="18"/>
      <w:szCs w:val="18"/>
      <w:lang w:val="en-IE" w:eastAsia="zh-CN"/>
    </w:rPr>
  </w:style>
  <w:style w:type="character" w:customStyle="1" w:styleId="footersChar">
    <w:name w:val="footers Char"/>
    <w:basedOn w:val="foothangingChar1"/>
    <w:rsid w:val="00543F6D"/>
    <w:rPr>
      <w:rFonts w:ascii="Calibri" w:hAnsi="Calibri" w:cs="Calibri"/>
      <w:sz w:val="18"/>
      <w:szCs w:val="18"/>
      <w:lang w:val="en-IE" w:eastAsia="zh-CN"/>
    </w:rPr>
  </w:style>
  <w:style w:type="character" w:customStyle="1" w:styleId="CommentTextChar1">
    <w:name w:val="Comment Text Char1"/>
    <w:rsid w:val="00543F6D"/>
    <w:rPr>
      <w:rFonts w:ascii="Calibri" w:hAnsi="Calibri" w:cs="Calibri"/>
      <w:lang w:val="en-GB" w:eastAsia="zh-CN"/>
    </w:rPr>
  </w:style>
  <w:style w:type="character" w:customStyle="1" w:styleId="HTMLPreformattedChar1">
    <w:name w:val="HTML Preformatted Char1"/>
    <w:rsid w:val="00543F6D"/>
    <w:rPr>
      <w:rFonts w:ascii="Courier New" w:hAnsi="Courier New" w:cs="Courier New"/>
      <w:lang w:eastAsia="zh-CN"/>
    </w:rPr>
  </w:style>
  <w:style w:type="character" w:customStyle="1" w:styleId="BodyText3Char">
    <w:name w:val="Body Text 3 Char"/>
    <w:rsid w:val="00543F6D"/>
    <w:rPr>
      <w:rFonts w:ascii="Calibri" w:hAnsi="Calibri" w:cs="Calibri"/>
      <w:sz w:val="16"/>
      <w:szCs w:val="16"/>
      <w:lang w:val="en-GB" w:eastAsia="zh-CN"/>
    </w:rPr>
  </w:style>
  <w:style w:type="character" w:customStyle="1" w:styleId="WW-FootnoteReference1">
    <w:name w:val="WW-Footnote Reference1"/>
    <w:rsid w:val="00543F6D"/>
    <w:rPr>
      <w:vertAlign w:val="superscript"/>
    </w:rPr>
  </w:style>
  <w:style w:type="character" w:customStyle="1" w:styleId="WW-EndnoteReference1">
    <w:name w:val="WW-Endnote Reference1"/>
    <w:rsid w:val="00543F6D"/>
    <w:rPr>
      <w:vertAlign w:val="superscript"/>
    </w:rPr>
  </w:style>
  <w:style w:type="character" w:customStyle="1" w:styleId="WW-FootnoteReference2">
    <w:name w:val="WW-Footnote Reference2"/>
    <w:rsid w:val="00543F6D"/>
    <w:rPr>
      <w:vertAlign w:val="superscript"/>
    </w:rPr>
  </w:style>
  <w:style w:type="character" w:customStyle="1" w:styleId="WW-EndnoteReference2">
    <w:name w:val="WW-Endnote Reference2"/>
    <w:rsid w:val="00543F6D"/>
    <w:rPr>
      <w:vertAlign w:val="superscript"/>
    </w:rPr>
  </w:style>
  <w:style w:type="character" w:customStyle="1" w:styleId="FootnoteTextChar3">
    <w:name w:val="Footnote Text Char3"/>
    <w:rsid w:val="00543F6D"/>
    <w:rPr>
      <w:rFonts w:ascii="Calibri" w:hAnsi="Calibri" w:cs="Calibri"/>
      <w:sz w:val="18"/>
      <w:lang w:val="en-IE" w:eastAsia="zh-CN"/>
    </w:rPr>
  </w:style>
  <w:style w:type="character" w:customStyle="1" w:styleId="foothangingChar2">
    <w:name w:val="foot_hanging Char2"/>
    <w:rsid w:val="00543F6D"/>
    <w:rPr>
      <w:rFonts w:ascii="Calibri" w:hAnsi="Calibri" w:cs="Calibri"/>
      <w:sz w:val="18"/>
      <w:szCs w:val="18"/>
      <w:lang w:val="en-IE" w:eastAsia="zh-CN"/>
    </w:rPr>
  </w:style>
  <w:style w:type="character" w:customStyle="1" w:styleId="footersChar1">
    <w:name w:val="footers Char1"/>
    <w:basedOn w:val="foothangingChar2"/>
    <w:rsid w:val="00543F6D"/>
    <w:rPr>
      <w:rFonts w:ascii="Calibri" w:hAnsi="Calibri" w:cs="Calibri"/>
      <w:sz w:val="18"/>
      <w:szCs w:val="18"/>
      <w:lang w:val="en-IE" w:eastAsia="zh-CN"/>
    </w:rPr>
  </w:style>
  <w:style w:type="character" w:customStyle="1" w:styleId="foootChar">
    <w:name w:val="fooot Char"/>
    <w:basedOn w:val="footersChar1"/>
    <w:rsid w:val="00543F6D"/>
    <w:rPr>
      <w:rFonts w:ascii="Calibri" w:hAnsi="Calibri" w:cs="Calibri"/>
      <w:sz w:val="18"/>
      <w:szCs w:val="18"/>
      <w:lang w:val="en-IE" w:eastAsia="zh-CN"/>
    </w:rPr>
  </w:style>
  <w:style w:type="character" w:customStyle="1" w:styleId="13">
    <w:name w:val="Παραπομπή υποσημείωσης1"/>
    <w:rsid w:val="00543F6D"/>
    <w:rPr>
      <w:vertAlign w:val="superscript"/>
    </w:rPr>
  </w:style>
  <w:style w:type="character" w:customStyle="1" w:styleId="14">
    <w:name w:val="Παραπομπή σημείωσης τέλους1"/>
    <w:rsid w:val="00543F6D"/>
    <w:rPr>
      <w:vertAlign w:val="superscript"/>
    </w:rPr>
  </w:style>
  <w:style w:type="character" w:customStyle="1" w:styleId="Char">
    <w:name w:val="Κείμενο πλαισίου Char"/>
    <w:rsid w:val="00543F6D"/>
    <w:rPr>
      <w:rFonts w:ascii="Tahoma" w:hAnsi="Tahoma" w:cs="Tahoma"/>
      <w:sz w:val="16"/>
      <w:szCs w:val="16"/>
      <w:lang w:val="en-GB"/>
    </w:rPr>
  </w:style>
  <w:style w:type="character" w:customStyle="1" w:styleId="15">
    <w:name w:val="Παραπομπή σχολίου1"/>
    <w:rsid w:val="00543F6D"/>
    <w:rPr>
      <w:sz w:val="16"/>
      <w:szCs w:val="16"/>
    </w:rPr>
  </w:style>
  <w:style w:type="character" w:customStyle="1" w:styleId="Char0">
    <w:name w:val="Κείμενο σχολίου Char"/>
    <w:rsid w:val="00543F6D"/>
    <w:rPr>
      <w:rFonts w:ascii="Calibri" w:hAnsi="Calibri" w:cs="Calibri"/>
      <w:lang w:val="en-GB"/>
    </w:rPr>
  </w:style>
  <w:style w:type="character" w:customStyle="1" w:styleId="Char1">
    <w:name w:val="Θέμα σχολίου Char"/>
    <w:rsid w:val="00543F6D"/>
    <w:rPr>
      <w:rFonts w:ascii="Calibri" w:hAnsi="Calibri" w:cs="Calibri"/>
      <w:b/>
      <w:bCs/>
      <w:lang w:val="en-GB"/>
    </w:rPr>
  </w:style>
  <w:style w:type="character" w:customStyle="1" w:styleId="-HTMLChar">
    <w:name w:val="Προ-διαμορφωμένο HTML Char"/>
    <w:rsid w:val="00543F6D"/>
    <w:rPr>
      <w:rFonts w:ascii="Courier New" w:eastAsia="Times New Roman" w:hAnsi="Courier New" w:cs="Courier New"/>
    </w:rPr>
  </w:style>
  <w:style w:type="character" w:customStyle="1" w:styleId="WW-FootnoteReference3">
    <w:name w:val="WW-Footnote Reference3"/>
    <w:rsid w:val="00543F6D"/>
    <w:rPr>
      <w:vertAlign w:val="superscript"/>
    </w:rPr>
  </w:style>
  <w:style w:type="character" w:customStyle="1" w:styleId="WW-EndnoteReference3">
    <w:name w:val="WW-Endnote Reference3"/>
    <w:rsid w:val="00543F6D"/>
    <w:rPr>
      <w:vertAlign w:val="superscript"/>
    </w:rPr>
  </w:style>
  <w:style w:type="character" w:customStyle="1" w:styleId="WW-FootnoteReference4">
    <w:name w:val="WW-Footnote Reference4"/>
    <w:rsid w:val="00543F6D"/>
    <w:rPr>
      <w:vertAlign w:val="superscript"/>
    </w:rPr>
  </w:style>
  <w:style w:type="character" w:customStyle="1" w:styleId="WW-EndnoteReference4">
    <w:name w:val="WW-Endnote Reference4"/>
    <w:rsid w:val="00543F6D"/>
    <w:rPr>
      <w:vertAlign w:val="superscript"/>
    </w:rPr>
  </w:style>
  <w:style w:type="character" w:customStyle="1" w:styleId="WW-FootnoteReference5">
    <w:name w:val="WW-Footnote Reference5"/>
    <w:rsid w:val="00543F6D"/>
    <w:rPr>
      <w:vertAlign w:val="superscript"/>
    </w:rPr>
  </w:style>
  <w:style w:type="character" w:customStyle="1" w:styleId="WW-EndnoteReference5">
    <w:name w:val="WW-Endnote Reference5"/>
    <w:rsid w:val="00543F6D"/>
    <w:rPr>
      <w:vertAlign w:val="superscript"/>
    </w:rPr>
  </w:style>
  <w:style w:type="character" w:customStyle="1" w:styleId="WW-FootnoteReference6">
    <w:name w:val="WW-Footnote Reference6"/>
    <w:rsid w:val="00543F6D"/>
    <w:rPr>
      <w:vertAlign w:val="superscript"/>
    </w:rPr>
  </w:style>
  <w:style w:type="character" w:styleId="-0">
    <w:name w:val="FollowedHyperlink"/>
    <w:rsid w:val="00543F6D"/>
    <w:rPr>
      <w:color w:val="800000"/>
      <w:u w:val="single"/>
    </w:rPr>
  </w:style>
  <w:style w:type="character" w:customStyle="1" w:styleId="WW-EndnoteReference6">
    <w:name w:val="WW-Endnote Reference6"/>
    <w:rsid w:val="00543F6D"/>
    <w:rPr>
      <w:vertAlign w:val="superscript"/>
    </w:rPr>
  </w:style>
  <w:style w:type="character" w:customStyle="1" w:styleId="WW-FootnoteReference7">
    <w:name w:val="WW-Footnote Reference7"/>
    <w:rsid w:val="00543F6D"/>
    <w:rPr>
      <w:vertAlign w:val="superscript"/>
    </w:rPr>
  </w:style>
  <w:style w:type="character" w:customStyle="1" w:styleId="WW-EndnoteReference7">
    <w:name w:val="WW-Endnote Reference7"/>
    <w:rsid w:val="00543F6D"/>
    <w:rPr>
      <w:vertAlign w:val="superscript"/>
    </w:rPr>
  </w:style>
  <w:style w:type="character" w:customStyle="1" w:styleId="WW-FootnoteReference8">
    <w:name w:val="WW-Footnote Reference8"/>
    <w:rsid w:val="00543F6D"/>
    <w:rPr>
      <w:vertAlign w:val="superscript"/>
    </w:rPr>
  </w:style>
  <w:style w:type="character" w:customStyle="1" w:styleId="WW-EndnoteReference8">
    <w:name w:val="WW-Endnote Reference8"/>
    <w:rsid w:val="00543F6D"/>
    <w:rPr>
      <w:vertAlign w:val="superscript"/>
    </w:rPr>
  </w:style>
  <w:style w:type="character" w:customStyle="1" w:styleId="WW-FootnoteReference9">
    <w:name w:val="WW-Footnote Reference9"/>
    <w:rsid w:val="00543F6D"/>
    <w:rPr>
      <w:vertAlign w:val="superscript"/>
    </w:rPr>
  </w:style>
  <w:style w:type="character" w:customStyle="1" w:styleId="WW-EndnoteReference9">
    <w:name w:val="WW-Endnote Reference9"/>
    <w:rsid w:val="00543F6D"/>
    <w:rPr>
      <w:vertAlign w:val="superscript"/>
    </w:rPr>
  </w:style>
  <w:style w:type="character" w:customStyle="1" w:styleId="WW-FootnoteReference10">
    <w:name w:val="WW-Footnote Reference10"/>
    <w:rsid w:val="00543F6D"/>
    <w:rPr>
      <w:vertAlign w:val="superscript"/>
    </w:rPr>
  </w:style>
  <w:style w:type="character" w:customStyle="1" w:styleId="WW-EndnoteReference10">
    <w:name w:val="WW-Endnote Reference10"/>
    <w:rsid w:val="00543F6D"/>
    <w:rPr>
      <w:vertAlign w:val="superscript"/>
    </w:rPr>
  </w:style>
  <w:style w:type="character" w:customStyle="1" w:styleId="WW-FootnoteReference11">
    <w:name w:val="WW-Footnote Reference11"/>
    <w:rsid w:val="00543F6D"/>
    <w:rPr>
      <w:vertAlign w:val="superscript"/>
    </w:rPr>
  </w:style>
  <w:style w:type="character" w:customStyle="1" w:styleId="WW-EndnoteReference11">
    <w:name w:val="WW-Endnote Reference11"/>
    <w:rsid w:val="00543F6D"/>
    <w:rPr>
      <w:vertAlign w:val="superscript"/>
    </w:rPr>
  </w:style>
  <w:style w:type="character" w:customStyle="1" w:styleId="WW-FootnoteReference12">
    <w:name w:val="WW-Footnote Reference12"/>
    <w:rsid w:val="00543F6D"/>
    <w:rPr>
      <w:vertAlign w:val="superscript"/>
    </w:rPr>
  </w:style>
  <w:style w:type="character" w:customStyle="1" w:styleId="WW-EndnoteReference12">
    <w:name w:val="WW-Endnote Reference12"/>
    <w:rsid w:val="00543F6D"/>
    <w:rPr>
      <w:vertAlign w:val="superscript"/>
    </w:rPr>
  </w:style>
  <w:style w:type="character" w:customStyle="1" w:styleId="WW-FootnoteReference13">
    <w:name w:val="WW-Footnote Reference13"/>
    <w:rsid w:val="00543F6D"/>
    <w:rPr>
      <w:vertAlign w:val="superscript"/>
    </w:rPr>
  </w:style>
  <w:style w:type="character" w:customStyle="1" w:styleId="WW-EndnoteReference13">
    <w:name w:val="WW-Endnote Reference13"/>
    <w:rsid w:val="00543F6D"/>
    <w:rPr>
      <w:vertAlign w:val="superscript"/>
    </w:rPr>
  </w:style>
  <w:style w:type="character" w:customStyle="1" w:styleId="22">
    <w:name w:val="Παραπομπή υποσημείωσης2"/>
    <w:rsid w:val="00543F6D"/>
    <w:rPr>
      <w:vertAlign w:val="superscript"/>
    </w:rPr>
  </w:style>
  <w:style w:type="character" w:customStyle="1" w:styleId="23">
    <w:name w:val="Παραπομπή σημείωσης τέλους2"/>
    <w:rsid w:val="00543F6D"/>
    <w:rPr>
      <w:vertAlign w:val="superscript"/>
    </w:rPr>
  </w:style>
  <w:style w:type="character" w:customStyle="1" w:styleId="24">
    <w:name w:val="Παραπομπή υποσημείωσης2"/>
    <w:rsid w:val="00543F6D"/>
    <w:rPr>
      <w:vertAlign w:val="superscript"/>
    </w:rPr>
  </w:style>
  <w:style w:type="character" w:customStyle="1" w:styleId="25">
    <w:name w:val="Παραπομπή σημείωσης τέλους2"/>
    <w:rsid w:val="00543F6D"/>
    <w:rPr>
      <w:vertAlign w:val="superscript"/>
    </w:rPr>
  </w:style>
  <w:style w:type="character" w:customStyle="1" w:styleId="WW-FootnoteReference14">
    <w:name w:val="WW-Footnote Reference14"/>
    <w:rsid w:val="00543F6D"/>
    <w:rPr>
      <w:vertAlign w:val="superscript"/>
    </w:rPr>
  </w:style>
  <w:style w:type="character" w:customStyle="1" w:styleId="WW-EndnoteReference14">
    <w:name w:val="WW-Endnote Reference14"/>
    <w:rsid w:val="00543F6D"/>
    <w:rPr>
      <w:vertAlign w:val="superscript"/>
    </w:rPr>
  </w:style>
  <w:style w:type="character" w:styleId="ab">
    <w:name w:val="footnote reference"/>
    <w:aliases w:val="Footnote symbol,Footnote reference number,note TESI"/>
    <w:uiPriority w:val="99"/>
    <w:rsid w:val="00543F6D"/>
    <w:rPr>
      <w:vertAlign w:val="superscript"/>
    </w:rPr>
  </w:style>
  <w:style w:type="character" w:styleId="ac">
    <w:name w:val="endnote reference"/>
    <w:rsid w:val="00543F6D"/>
    <w:rPr>
      <w:vertAlign w:val="superscript"/>
    </w:rPr>
  </w:style>
  <w:style w:type="paragraph" w:customStyle="1" w:styleId="ad">
    <w:name w:val="Επικεφαλίδα"/>
    <w:basedOn w:val="a"/>
    <w:next w:val="ae"/>
    <w:rsid w:val="00543F6D"/>
    <w:pPr>
      <w:keepNext/>
      <w:spacing w:before="240"/>
    </w:pPr>
    <w:rPr>
      <w:rFonts w:ascii="Liberation Sans" w:eastAsia="Microsoft YaHei" w:hAnsi="Liberation Sans" w:cs="Mangal"/>
      <w:sz w:val="28"/>
      <w:szCs w:val="28"/>
    </w:rPr>
  </w:style>
  <w:style w:type="paragraph" w:styleId="ae">
    <w:name w:val="Body Text"/>
    <w:basedOn w:val="a"/>
    <w:rsid w:val="00543F6D"/>
    <w:pPr>
      <w:spacing w:after="240"/>
    </w:pPr>
  </w:style>
  <w:style w:type="paragraph" w:styleId="af">
    <w:name w:val="List"/>
    <w:basedOn w:val="ae"/>
    <w:rsid w:val="00543F6D"/>
    <w:rPr>
      <w:rFonts w:cs="Mangal"/>
    </w:rPr>
  </w:style>
  <w:style w:type="paragraph" w:styleId="af0">
    <w:name w:val="caption"/>
    <w:basedOn w:val="a"/>
    <w:qFormat/>
    <w:rsid w:val="00543F6D"/>
    <w:pPr>
      <w:suppressLineNumbers/>
      <w:spacing w:before="120"/>
    </w:pPr>
    <w:rPr>
      <w:rFonts w:cs="Mangal"/>
      <w:i/>
      <w:iCs/>
      <w:sz w:val="24"/>
    </w:rPr>
  </w:style>
  <w:style w:type="paragraph" w:customStyle="1" w:styleId="af1">
    <w:name w:val="Ευρετήριο"/>
    <w:basedOn w:val="a"/>
    <w:rsid w:val="00543F6D"/>
    <w:pPr>
      <w:suppressLineNumbers/>
    </w:pPr>
    <w:rPr>
      <w:rFonts w:cs="Mangal"/>
    </w:rPr>
  </w:style>
  <w:style w:type="paragraph" w:customStyle="1" w:styleId="16">
    <w:name w:val="Λεζάντα1"/>
    <w:basedOn w:val="a"/>
    <w:rsid w:val="00543F6D"/>
    <w:pPr>
      <w:suppressLineNumbers/>
      <w:spacing w:before="120"/>
    </w:pPr>
    <w:rPr>
      <w:rFonts w:cs="Mangal"/>
      <w:i/>
      <w:iCs/>
      <w:sz w:val="24"/>
    </w:rPr>
  </w:style>
  <w:style w:type="paragraph" w:customStyle="1" w:styleId="26">
    <w:name w:val="Λεζάντα2"/>
    <w:basedOn w:val="a"/>
    <w:rsid w:val="00543F6D"/>
    <w:pPr>
      <w:suppressLineNumbers/>
      <w:spacing w:before="120"/>
    </w:pPr>
    <w:rPr>
      <w:rFonts w:cs="Mangal"/>
      <w:i/>
      <w:iCs/>
      <w:sz w:val="24"/>
    </w:rPr>
  </w:style>
  <w:style w:type="paragraph" w:customStyle="1" w:styleId="Caption1">
    <w:name w:val="Caption1"/>
    <w:basedOn w:val="a"/>
    <w:rsid w:val="00543F6D"/>
    <w:pPr>
      <w:suppressLineNumbers/>
      <w:spacing w:before="120"/>
    </w:pPr>
    <w:rPr>
      <w:rFonts w:cs="Mangal"/>
      <w:i/>
      <w:iCs/>
      <w:sz w:val="24"/>
    </w:rPr>
  </w:style>
  <w:style w:type="paragraph" w:customStyle="1" w:styleId="WW-Caption">
    <w:name w:val="WW-Caption"/>
    <w:basedOn w:val="a"/>
    <w:rsid w:val="00543F6D"/>
    <w:pPr>
      <w:suppressLineNumbers/>
      <w:spacing w:before="120"/>
    </w:pPr>
    <w:rPr>
      <w:rFonts w:cs="Mangal"/>
      <w:i/>
      <w:iCs/>
      <w:sz w:val="24"/>
    </w:rPr>
  </w:style>
  <w:style w:type="paragraph" w:customStyle="1" w:styleId="WW-Caption1">
    <w:name w:val="WW-Caption1"/>
    <w:basedOn w:val="a"/>
    <w:rsid w:val="00543F6D"/>
    <w:pPr>
      <w:suppressLineNumbers/>
      <w:spacing w:before="120"/>
    </w:pPr>
    <w:rPr>
      <w:rFonts w:cs="Mangal"/>
      <w:i/>
      <w:iCs/>
      <w:sz w:val="24"/>
    </w:rPr>
  </w:style>
  <w:style w:type="paragraph" w:customStyle="1" w:styleId="WW-Caption11">
    <w:name w:val="WW-Caption11"/>
    <w:basedOn w:val="a"/>
    <w:rsid w:val="00543F6D"/>
    <w:pPr>
      <w:suppressLineNumbers/>
      <w:spacing w:before="120"/>
    </w:pPr>
    <w:rPr>
      <w:rFonts w:cs="Mangal"/>
      <w:i/>
      <w:iCs/>
      <w:sz w:val="24"/>
    </w:rPr>
  </w:style>
  <w:style w:type="paragraph" w:customStyle="1" w:styleId="WW-Caption111">
    <w:name w:val="WW-Caption111"/>
    <w:basedOn w:val="a"/>
    <w:rsid w:val="00543F6D"/>
    <w:pPr>
      <w:suppressLineNumbers/>
      <w:spacing w:before="120"/>
    </w:pPr>
    <w:rPr>
      <w:rFonts w:cs="Mangal"/>
      <w:i/>
      <w:iCs/>
      <w:sz w:val="24"/>
    </w:rPr>
  </w:style>
  <w:style w:type="paragraph" w:customStyle="1" w:styleId="WW-Caption1111">
    <w:name w:val="WW-Caption1111"/>
    <w:basedOn w:val="a"/>
    <w:rsid w:val="00543F6D"/>
    <w:pPr>
      <w:suppressLineNumbers/>
      <w:spacing w:before="120"/>
    </w:pPr>
    <w:rPr>
      <w:rFonts w:cs="Mangal"/>
      <w:i/>
      <w:iCs/>
      <w:sz w:val="24"/>
    </w:rPr>
  </w:style>
  <w:style w:type="paragraph" w:customStyle="1" w:styleId="WW-Caption11111">
    <w:name w:val="WW-Caption11111"/>
    <w:basedOn w:val="a"/>
    <w:rsid w:val="00543F6D"/>
    <w:pPr>
      <w:suppressLineNumbers/>
      <w:spacing w:before="120"/>
    </w:pPr>
    <w:rPr>
      <w:rFonts w:cs="Mangal"/>
      <w:i/>
      <w:iCs/>
      <w:sz w:val="24"/>
    </w:rPr>
  </w:style>
  <w:style w:type="paragraph" w:customStyle="1" w:styleId="WW-Caption111111">
    <w:name w:val="WW-Caption111111"/>
    <w:basedOn w:val="a"/>
    <w:rsid w:val="00543F6D"/>
    <w:pPr>
      <w:suppressLineNumbers/>
      <w:spacing w:before="120"/>
    </w:pPr>
    <w:rPr>
      <w:rFonts w:cs="Mangal"/>
      <w:i/>
      <w:iCs/>
      <w:sz w:val="24"/>
    </w:rPr>
  </w:style>
  <w:style w:type="paragraph" w:customStyle="1" w:styleId="WW-Caption1111111">
    <w:name w:val="WW-Caption1111111"/>
    <w:basedOn w:val="a"/>
    <w:rsid w:val="00543F6D"/>
    <w:pPr>
      <w:suppressLineNumbers/>
      <w:spacing w:before="120"/>
    </w:pPr>
    <w:rPr>
      <w:rFonts w:cs="Mangal"/>
      <w:i/>
      <w:iCs/>
      <w:sz w:val="24"/>
    </w:rPr>
  </w:style>
  <w:style w:type="paragraph" w:customStyle="1" w:styleId="WW-Caption11111111">
    <w:name w:val="WW-Caption11111111"/>
    <w:basedOn w:val="a"/>
    <w:rsid w:val="00543F6D"/>
    <w:pPr>
      <w:suppressLineNumbers/>
      <w:spacing w:before="120"/>
    </w:pPr>
    <w:rPr>
      <w:rFonts w:cs="Mangal"/>
      <w:i/>
      <w:iCs/>
      <w:sz w:val="24"/>
    </w:rPr>
  </w:style>
  <w:style w:type="paragraph" w:customStyle="1" w:styleId="WW-Caption111111111">
    <w:name w:val="WW-Caption111111111"/>
    <w:basedOn w:val="a"/>
    <w:rsid w:val="00543F6D"/>
    <w:pPr>
      <w:suppressLineNumbers/>
      <w:spacing w:before="120"/>
    </w:pPr>
    <w:rPr>
      <w:rFonts w:cs="Mangal"/>
      <w:i/>
      <w:iCs/>
      <w:sz w:val="24"/>
    </w:rPr>
  </w:style>
  <w:style w:type="paragraph" w:customStyle="1" w:styleId="WW-Caption1111111111">
    <w:name w:val="WW-Caption1111111111"/>
    <w:basedOn w:val="a"/>
    <w:rsid w:val="00543F6D"/>
    <w:pPr>
      <w:suppressLineNumbers/>
      <w:spacing w:before="120"/>
    </w:pPr>
    <w:rPr>
      <w:rFonts w:cs="Mangal"/>
      <w:i/>
      <w:iCs/>
      <w:sz w:val="24"/>
    </w:rPr>
  </w:style>
  <w:style w:type="paragraph" w:customStyle="1" w:styleId="17">
    <w:name w:val="Λεζάντα1"/>
    <w:basedOn w:val="a"/>
    <w:rsid w:val="00543F6D"/>
    <w:pPr>
      <w:suppressLineNumbers/>
      <w:spacing w:before="120"/>
    </w:pPr>
    <w:rPr>
      <w:rFonts w:cs="Mangal"/>
      <w:i/>
      <w:iCs/>
      <w:sz w:val="24"/>
    </w:rPr>
  </w:style>
  <w:style w:type="paragraph" w:customStyle="1" w:styleId="WW-Caption11111111111">
    <w:name w:val="WW-Caption11111111111"/>
    <w:basedOn w:val="a"/>
    <w:rsid w:val="00543F6D"/>
    <w:pPr>
      <w:suppressLineNumbers/>
      <w:spacing w:before="120"/>
    </w:pPr>
    <w:rPr>
      <w:rFonts w:cs="Mangal"/>
      <w:i/>
      <w:iCs/>
      <w:sz w:val="24"/>
    </w:rPr>
  </w:style>
  <w:style w:type="paragraph" w:customStyle="1" w:styleId="WW-Caption111111111111">
    <w:name w:val="WW-Caption111111111111"/>
    <w:basedOn w:val="a"/>
    <w:rsid w:val="00543F6D"/>
    <w:pPr>
      <w:suppressLineNumbers/>
      <w:spacing w:before="120"/>
    </w:pPr>
    <w:rPr>
      <w:rFonts w:cs="Mangal"/>
      <w:i/>
      <w:iCs/>
      <w:sz w:val="24"/>
    </w:rPr>
  </w:style>
  <w:style w:type="paragraph" w:customStyle="1" w:styleId="WW-Caption1111111111111">
    <w:name w:val="WW-Caption1111111111111"/>
    <w:basedOn w:val="a"/>
    <w:rsid w:val="00543F6D"/>
    <w:pPr>
      <w:suppressLineNumbers/>
      <w:spacing w:before="120"/>
    </w:pPr>
    <w:rPr>
      <w:rFonts w:cs="Mangal"/>
      <w:i/>
      <w:iCs/>
      <w:sz w:val="24"/>
    </w:rPr>
  </w:style>
  <w:style w:type="paragraph" w:customStyle="1" w:styleId="WW-Caption11111111111111">
    <w:name w:val="WW-Caption11111111111111"/>
    <w:basedOn w:val="a"/>
    <w:rsid w:val="00543F6D"/>
    <w:pPr>
      <w:suppressLineNumbers/>
      <w:spacing w:before="120"/>
    </w:pPr>
    <w:rPr>
      <w:rFonts w:cs="Mangal"/>
      <w:i/>
      <w:iCs/>
      <w:sz w:val="24"/>
    </w:rPr>
  </w:style>
  <w:style w:type="paragraph" w:customStyle="1" w:styleId="Bullet">
    <w:name w:val="Bullet"/>
    <w:basedOn w:val="a"/>
    <w:rsid w:val="00543F6D"/>
    <w:pPr>
      <w:numPr>
        <w:numId w:val="2"/>
      </w:numPr>
      <w:spacing w:after="100"/>
    </w:pPr>
    <w:rPr>
      <w:rFonts w:eastAsia="MS Mincho"/>
      <w:lang w:val="en-US" w:eastAsia="ja-JP"/>
    </w:rPr>
  </w:style>
  <w:style w:type="paragraph" w:customStyle="1" w:styleId="18">
    <w:name w:val="Ημερομηνία1"/>
    <w:basedOn w:val="a"/>
    <w:next w:val="a"/>
    <w:rsid w:val="00543F6D"/>
    <w:pPr>
      <w:spacing w:after="100"/>
    </w:pPr>
    <w:rPr>
      <w:rFonts w:eastAsia="MS Mincho"/>
      <w:lang w:val="en-US" w:eastAsia="ja-JP"/>
    </w:rPr>
  </w:style>
  <w:style w:type="paragraph" w:customStyle="1" w:styleId="DocTitle">
    <w:name w:val="Doc Title"/>
    <w:basedOn w:val="1"/>
    <w:rsid w:val="00543F6D"/>
  </w:style>
  <w:style w:type="paragraph" w:customStyle="1" w:styleId="inserttext">
    <w:name w:val="insert text"/>
    <w:basedOn w:val="a"/>
    <w:rsid w:val="00543F6D"/>
    <w:pPr>
      <w:spacing w:after="100"/>
      <w:ind w:left="794"/>
    </w:pPr>
    <w:rPr>
      <w:rFonts w:eastAsia="MS Mincho"/>
      <w:lang w:val="en-US" w:eastAsia="ja-JP"/>
    </w:rPr>
  </w:style>
  <w:style w:type="paragraph" w:styleId="af2">
    <w:name w:val="footer"/>
    <w:basedOn w:val="a"/>
    <w:rsid w:val="00543F6D"/>
    <w:pPr>
      <w:spacing w:after="100"/>
    </w:pPr>
    <w:rPr>
      <w:rFonts w:eastAsia="MS Mincho"/>
      <w:lang w:val="en-US" w:eastAsia="ja-JP"/>
    </w:rPr>
  </w:style>
  <w:style w:type="paragraph" w:styleId="af3">
    <w:name w:val="header"/>
    <w:aliases w:val="hd,ho,header odd,Header Titlos Prosforas"/>
    <w:basedOn w:val="a"/>
    <w:rsid w:val="00543F6D"/>
  </w:style>
  <w:style w:type="paragraph" w:customStyle="1" w:styleId="19">
    <w:name w:val="Κείμενο πλαισίου1"/>
    <w:basedOn w:val="a"/>
    <w:rsid w:val="00543F6D"/>
    <w:rPr>
      <w:sz w:val="16"/>
      <w:szCs w:val="16"/>
    </w:rPr>
  </w:style>
  <w:style w:type="paragraph" w:customStyle="1" w:styleId="CommentText1">
    <w:name w:val="Comment Text1"/>
    <w:basedOn w:val="a"/>
    <w:rsid w:val="00543F6D"/>
    <w:rPr>
      <w:sz w:val="20"/>
      <w:szCs w:val="20"/>
    </w:rPr>
  </w:style>
  <w:style w:type="paragraph" w:customStyle="1" w:styleId="CommentSubject1">
    <w:name w:val="Comment Subject1"/>
    <w:basedOn w:val="CommentText1"/>
    <w:next w:val="CommentText1"/>
    <w:rsid w:val="00543F6D"/>
    <w:rPr>
      <w:b/>
      <w:bCs/>
    </w:rPr>
  </w:style>
  <w:style w:type="paragraph" w:customStyle="1" w:styleId="1a">
    <w:name w:val="Αναθεώρηση1"/>
    <w:rsid w:val="00543F6D"/>
    <w:pPr>
      <w:suppressAutoHyphens/>
    </w:pPr>
    <w:rPr>
      <w:sz w:val="24"/>
      <w:szCs w:val="24"/>
      <w:lang w:val="en-GB" w:eastAsia="zh-CN"/>
    </w:rPr>
  </w:style>
  <w:style w:type="paragraph" w:customStyle="1" w:styleId="western">
    <w:name w:val="western"/>
    <w:basedOn w:val="a"/>
    <w:rsid w:val="00543F6D"/>
    <w:pPr>
      <w:spacing w:before="280" w:after="200"/>
    </w:pPr>
    <w:rPr>
      <w:rFonts w:ascii="Arial Unicode MS" w:eastAsia="Arial Unicode MS" w:hAnsi="Arial Unicode MS" w:cs="Arial Unicode MS"/>
    </w:rPr>
  </w:style>
  <w:style w:type="paragraph" w:customStyle="1" w:styleId="1b">
    <w:name w:val="Παράγραφος λίστας1"/>
    <w:basedOn w:val="a"/>
    <w:rsid w:val="00543F6D"/>
    <w:pPr>
      <w:spacing w:after="200"/>
      <w:ind w:left="720"/>
      <w:contextualSpacing/>
    </w:pPr>
  </w:style>
  <w:style w:type="paragraph" w:styleId="af4">
    <w:name w:val="footnote text"/>
    <w:basedOn w:val="a"/>
    <w:link w:val="Char2"/>
    <w:rsid w:val="00543F6D"/>
    <w:pPr>
      <w:spacing w:after="0"/>
      <w:ind w:left="425" w:hanging="425"/>
    </w:pPr>
    <w:rPr>
      <w:sz w:val="18"/>
      <w:szCs w:val="20"/>
      <w:lang w:val="en-IE"/>
    </w:rPr>
  </w:style>
  <w:style w:type="paragraph" w:styleId="1c">
    <w:name w:val="toc 1"/>
    <w:basedOn w:val="a"/>
    <w:next w:val="a"/>
    <w:uiPriority w:val="39"/>
    <w:rsid w:val="00543F6D"/>
    <w:pPr>
      <w:spacing w:before="120"/>
      <w:jc w:val="left"/>
    </w:pPr>
    <w:rPr>
      <w:b/>
      <w:bCs/>
      <w:caps/>
      <w:sz w:val="20"/>
      <w:szCs w:val="20"/>
    </w:rPr>
  </w:style>
  <w:style w:type="paragraph" w:styleId="28">
    <w:name w:val="toc 2"/>
    <w:basedOn w:val="a"/>
    <w:next w:val="a"/>
    <w:uiPriority w:val="39"/>
    <w:rsid w:val="00543F6D"/>
    <w:pPr>
      <w:spacing w:after="0"/>
      <w:ind w:left="220"/>
      <w:jc w:val="left"/>
    </w:pPr>
    <w:rPr>
      <w:smallCaps/>
      <w:sz w:val="20"/>
      <w:szCs w:val="20"/>
    </w:rPr>
  </w:style>
  <w:style w:type="paragraph" w:styleId="31">
    <w:name w:val="toc 3"/>
    <w:basedOn w:val="a"/>
    <w:next w:val="a"/>
    <w:uiPriority w:val="39"/>
    <w:rsid w:val="00543F6D"/>
    <w:pPr>
      <w:spacing w:after="0"/>
      <w:ind w:left="440"/>
      <w:jc w:val="left"/>
    </w:pPr>
    <w:rPr>
      <w:i/>
      <w:iCs/>
      <w:sz w:val="20"/>
      <w:szCs w:val="20"/>
    </w:rPr>
  </w:style>
  <w:style w:type="paragraph" w:styleId="40">
    <w:name w:val="toc 4"/>
    <w:basedOn w:val="a"/>
    <w:next w:val="a"/>
    <w:uiPriority w:val="39"/>
    <w:rsid w:val="00543F6D"/>
    <w:pPr>
      <w:spacing w:after="0"/>
      <w:ind w:left="660"/>
      <w:jc w:val="left"/>
    </w:pPr>
    <w:rPr>
      <w:sz w:val="18"/>
      <w:szCs w:val="18"/>
    </w:rPr>
  </w:style>
  <w:style w:type="paragraph" w:styleId="50">
    <w:name w:val="toc 5"/>
    <w:basedOn w:val="a"/>
    <w:next w:val="a"/>
    <w:uiPriority w:val="39"/>
    <w:rsid w:val="00543F6D"/>
    <w:pPr>
      <w:spacing w:after="0"/>
      <w:ind w:left="880"/>
      <w:jc w:val="left"/>
    </w:pPr>
    <w:rPr>
      <w:sz w:val="18"/>
      <w:szCs w:val="18"/>
    </w:rPr>
  </w:style>
  <w:style w:type="paragraph" w:styleId="60">
    <w:name w:val="toc 6"/>
    <w:basedOn w:val="a"/>
    <w:next w:val="a"/>
    <w:uiPriority w:val="39"/>
    <w:rsid w:val="00543F6D"/>
    <w:pPr>
      <w:spacing w:after="0"/>
      <w:ind w:left="1100"/>
      <w:jc w:val="left"/>
    </w:pPr>
    <w:rPr>
      <w:sz w:val="18"/>
      <w:szCs w:val="18"/>
    </w:rPr>
  </w:style>
  <w:style w:type="paragraph" w:styleId="70">
    <w:name w:val="toc 7"/>
    <w:basedOn w:val="a"/>
    <w:next w:val="a"/>
    <w:uiPriority w:val="39"/>
    <w:rsid w:val="00543F6D"/>
    <w:pPr>
      <w:spacing w:after="0"/>
      <w:ind w:left="1320"/>
      <w:jc w:val="left"/>
    </w:pPr>
    <w:rPr>
      <w:sz w:val="18"/>
      <w:szCs w:val="18"/>
    </w:rPr>
  </w:style>
  <w:style w:type="paragraph" w:styleId="80">
    <w:name w:val="toc 8"/>
    <w:basedOn w:val="a"/>
    <w:next w:val="a"/>
    <w:uiPriority w:val="39"/>
    <w:rsid w:val="00543F6D"/>
    <w:pPr>
      <w:spacing w:after="0"/>
      <w:ind w:left="1540"/>
      <w:jc w:val="left"/>
    </w:pPr>
    <w:rPr>
      <w:sz w:val="18"/>
      <w:szCs w:val="18"/>
    </w:rPr>
  </w:style>
  <w:style w:type="paragraph" w:styleId="90">
    <w:name w:val="toc 9"/>
    <w:basedOn w:val="a"/>
    <w:next w:val="a"/>
    <w:uiPriority w:val="39"/>
    <w:rsid w:val="00543F6D"/>
    <w:pPr>
      <w:spacing w:after="0"/>
      <w:ind w:left="1760"/>
      <w:jc w:val="left"/>
    </w:pPr>
    <w:rPr>
      <w:sz w:val="18"/>
      <w:szCs w:val="18"/>
    </w:rPr>
  </w:style>
  <w:style w:type="paragraph" w:customStyle="1" w:styleId="Style1">
    <w:name w:val="Style1"/>
    <w:basedOn w:val="DocTitle"/>
    <w:rsid w:val="00543F6D"/>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543F6D"/>
    <w:rPr>
      <w:rFonts w:ascii="Calibri" w:hAnsi="Calibri" w:cs="Calibri"/>
      <w:lang w:val="el-GR"/>
    </w:rPr>
  </w:style>
  <w:style w:type="paragraph" w:styleId="af5">
    <w:name w:val="endnote text"/>
    <w:basedOn w:val="a"/>
    <w:link w:val="Char3"/>
    <w:rsid w:val="00543F6D"/>
    <w:rPr>
      <w:sz w:val="20"/>
      <w:szCs w:val="20"/>
    </w:rPr>
  </w:style>
  <w:style w:type="paragraph" w:customStyle="1" w:styleId="Default">
    <w:name w:val="Default"/>
    <w:rsid w:val="00543F6D"/>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543F6D"/>
  </w:style>
  <w:style w:type="paragraph" w:styleId="af7">
    <w:name w:val="Body Text Indent"/>
    <w:basedOn w:val="a"/>
    <w:rsid w:val="00543F6D"/>
    <w:pPr>
      <w:ind w:firstLine="1134"/>
    </w:pPr>
    <w:rPr>
      <w:rFonts w:ascii="Arial" w:hAnsi="Arial" w:cs="Arial"/>
    </w:rPr>
  </w:style>
  <w:style w:type="paragraph" w:customStyle="1" w:styleId="normalwithoutspacing">
    <w:name w:val="normal_without_spacing"/>
    <w:basedOn w:val="a"/>
    <w:rsid w:val="00543F6D"/>
    <w:pPr>
      <w:spacing w:after="60"/>
    </w:pPr>
    <w:rPr>
      <w:lang w:val="el-GR"/>
    </w:rPr>
  </w:style>
  <w:style w:type="paragraph" w:customStyle="1" w:styleId="foothanging">
    <w:name w:val="foot_hanging"/>
    <w:basedOn w:val="af4"/>
    <w:rsid w:val="00543F6D"/>
    <w:pPr>
      <w:ind w:left="426" w:hanging="426"/>
    </w:pPr>
    <w:rPr>
      <w:szCs w:val="18"/>
    </w:rPr>
  </w:style>
  <w:style w:type="paragraph" w:customStyle="1" w:styleId="-HTML1">
    <w:name w:val="Προ-διαμορφωμένο HTML1"/>
    <w:basedOn w:val="a"/>
    <w:rsid w:val="00543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543F6D"/>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543F6D"/>
    <w:pPr>
      <w:suppressAutoHyphens w:val="0"/>
      <w:spacing w:line="312" w:lineRule="auto"/>
      <w:ind w:left="283"/>
    </w:pPr>
    <w:rPr>
      <w:rFonts w:cs="Times New Roman"/>
      <w:sz w:val="16"/>
      <w:szCs w:val="16"/>
    </w:rPr>
  </w:style>
  <w:style w:type="paragraph" w:customStyle="1" w:styleId="1d">
    <w:name w:val="Χωρίς διάστιχο1"/>
    <w:rsid w:val="00543F6D"/>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543F6D"/>
    <w:pPr>
      <w:suppressLineNumbers/>
    </w:pPr>
  </w:style>
  <w:style w:type="paragraph" w:customStyle="1" w:styleId="af9">
    <w:name w:val="Επικεφαλίδα πίνακα"/>
    <w:basedOn w:val="af8"/>
    <w:rsid w:val="00543F6D"/>
    <w:pPr>
      <w:jc w:val="center"/>
    </w:pPr>
    <w:rPr>
      <w:b/>
      <w:bCs/>
    </w:rPr>
  </w:style>
  <w:style w:type="paragraph" w:customStyle="1" w:styleId="footers">
    <w:name w:val="footers"/>
    <w:basedOn w:val="foothanging"/>
    <w:rsid w:val="00543F6D"/>
  </w:style>
  <w:style w:type="paragraph" w:customStyle="1" w:styleId="Standard">
    <w:name w:val="Standard"/>
    <w:rsid w:val="00543F6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543F6D"/>
    <w:pPr>
      <w:spacing w:after="120"/>
    </w:pPr>
  </w:style>
  <w:style w:type="paragraph" w:customStyle="1" w:styleId="Footnote">
    <w:name w:val="Footnote"/>
    <w:basedOn w:val="Standard"/>
    <w:rsid w:val="00543F6D"/>
    <w:pPr>
      <w:suppressLineNumbers/>
      <w:ind w:left="283" w:hanging="283"/>
    </w:pPr>
    <w:rPr>
      <w:sz w:val="20"/>
      <w:szCs w:val="20"/>
    </w:rPr>
  </w:style>
  <w:style w:type="paragraph" w:customStyle="1" w:styleId="311">
    <w:name w:val="Σώμα κείμενου 31"/>
    <w:basedOn w:val="a"/>
    <w:rsid w:val="00543F6D"/>
    <w:rPr>
      <w:sz w:val="16"/>
      <w:szCs w:val="16"/>
    </w:rPr>
  </w:style>
  <w:style w:type="paragraph" w:customStyle="1" w:styleId="fooot">
    <w:name w:val="fooot"/>
    <w:basedOn w:val="footers"/>
    <w:rsid w:val="00543F6D"/>
  </w:style>
  <w:style w:type="paragraph" w:styleId="afa">
    <w:name w:val="Balloon Text"/>
    <w:basedOn w:val="a"/>
    <w:rsid w:val="00543F6D"/>
    <w:pPr>
      <w:spacing w:after="0"/>
    </w:pPr>
    <w:rPr>
      <w:sz w:val="16"/>
      <w:szCs w:val="16"/>
    </w:rPr>
  </w:style>
  <w:style w:type="paragraph" w:customStyle="1" w:styleId="1e">
    <w:name w:val="Κείμενο σχολίου1"/>
    <w:basedOn w:val="a"/>
    <w:rsid w:val="00543F6D"/>
    <w:rPr>
      <w:sz w:val="20"/>
      <w:szCs w:val="20"/>
    </w:rPr>
  </w:style>
  <w:style w:type="paragraph" w:styleId="afb">
    <w:name w:val="annotation subject"/>
    <w:basedOn w:val="1e"/>
    <w:next w:val="1e"/>
    <w:rsid w:val="00543F6D"/>
    <w:rPr>
      <w:b/>
      <w:bCs/>
    </w:rPr>
  </w:style>
  <w:style w:type="paragraph" w:styleId="-HTML">
    <w:name w:val="HTML Preformatted"/>
    <w:basedOn w:val="a"/>
    <w:uiPriority w:val="99"/>
    <w:rsid w:val="00543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543F6D"/>
    <w:pPr>
      <w:suppressAutoHyphens/>
    </w:pPr>
    <w:rPr>
      <w:rFonts w:ascii="Calibri" w:hAnsi="Calibri" w:cs="Calibri"/>
      <w:sz w:val="22"/>
      <w:szCs w:val="24"/>
      <w:lang w:val="en-GB" w:eastAsia="zh-CN"/>
    </w:rPr>
  </w:style>
  <w:style w:type="paragraph" w:customStyle="1" w:styleId="21">
    <w:name w:val="Λίστα με κουκκίδες 21"/>
    <w:basedOn w:val="a"/>
    <w:rsid w:val="00543F6D"/>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543F6D"/>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5"/>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f">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character" w:customStyle="1" w:styleId="29">
    <w:name w:val="Ανεπίλυτη αναφορά2"/>
    <w:basedOn w:val="a0"/>
    <w:uiPriority w:val="99"/>
    <w:semiHidden/>
    <w:unhideWhenUsed/>
    <w:rsid w:val="002A4398"/>
    <w:rPr>
      <w:color w:val="605E5C"/>
      <w:shd w:val="clear" w:color="auto" w:fill="E1DFDD"/>
    </w:rPr>
  </w:style>
  <w:style w:type="character" w:styleId="aff5">
    <w:name w:val="Unresolved Mention"/>
    <w:basedOn w:val="a0"/>
    <w:uiPriority w:val="99"/>
    <w:semiHidden/>
    <w:unhideWhenUsed/>
    <w:rsid w:val="004531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11874923">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3550728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19909790">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736733604">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897810330">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51147261">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21" Type="http://schemas.openxmlformats.org/officeDocument/2006/relationships/hyperlink" Target="http://www.eaadhsy.gr/"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www.mindigital.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aadhsy.gr/n4412/n4412fulltextlinks.html" TargetMode="Externa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yperlink" Target="http://www.mindigital.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www.hsppa.gr/" TargetMode="External"/><Relationship Id="rId27" Type="http://schemas.openxmlformats.org/officeDocument/2006/relationships/hyperlink" Target="http://www.eaadhsy.gr/n4412/art79a" TargetMode="External"/><Relationship Id="rId30" Type="http://schemas.openxmlformats.org/officeDocument/2006/relationships/hyperlink" Target="http://www.mindigital.gr" TargetMode="External"/><Relationship Id="rId35" Type="http://schemas.openxmlformats.org/officeDocument/2006/relationships/header" Target="header6.xml"/><Relationship Id="rId8" Type="http://schemas.openxmlformats.org/officeDocument/2006/relationships/header" Target="head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FE404C-55FC-43A3-84F9-6B289EF5B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88</Pages>
  <Words>35423</Words>
  <Characters>201914</Characters>
  <Application>Microsoft Office Word</Application>
  <DocSecurity>0</DocSecurity>
  <Lines>1682</Lines>
  <Paragraphs>473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2023-01-11T08:09:00Z</dcterms:created>
  <dcterms:modified xsi:type="dcterms:W3CDTF">2023-10-11T07:21:00Z</dcterms:modified>
</cp:coreProperties>
</file>