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6D5D63E" w14:textId="77777777" w:rsidR="000B4031" w:rsidRDefault="000B4031" w:rsidP="00B771A7">
      <w:pPr>
        <w:spacing w:line="252" w:lineRule="auto"/>
        <w:jc w:val="center"/>
        <w:rPr>
          <w:b/>
          <w:sz w:val="32"/>
          <w:szCs w:val="32"/>
          <w:lang w:val="el-GR"/>
        </w:rPr>
      </w:pPr>
      <w:r>
        <w:rPr>
          <w:b/>
          <w:sz w:val="32"/>
          <w:szCs w:val="32"/>
          <w:lang w:val="el-GR"/>
        </w:rPr>
        <w:t>Διακήρυξη</w:t>
      </w:r>
    </w:p>
    <w:p w14:paraId="7488CB35" w14:textId="77777777" w:rsidR="000B4031" w:rsidRDefault="000B4031" w:rsidP="00B771A7">
      <w:pPr>
        <w:spacing w:line="252" w:lineRule="auto"/>
        <w:jc w:val="center"/>
        <w:rPr>
          <w:b/>
          <w:sz w:val="32"/>
          <w:szCs w:val="32"/>
          <w:lang w:val="el-GR"/>
        </w:rPr>
      </w:pPr>
      <w:r>
        <w:rPr>
          <w:b/>
          <w:sz w:val="32"/>
          <w:szCs w:val="32"/>
          <w:lang w:val="el-GR"/>
        </w:rPr>
        <w:t>Ηλεκτρονικού Ανοικτού Κάτω των Ορίων Διαγωνισμού</w:t>
      </w:r>
    </w:p>
    <w:p w14:paraId="3EE8A36B" w14:textId="77777777" w:rsidR="000B4031" w:rsidRDefault="000B4031" w:rsidP="00B771A7">
      <w:pPr>
        <w:spacing w:line="252" w:lineRule="auto"/>
        <w:jc w:val="center"/>
        <w:rPr>
          <w:b/>
          <w:sz w:val="32"/>
          <w:szCs w:val="32"/>
          <w:lang w:val="el-GR"/>
        </w:rPr>
      </w:pPr>
      <w:r>
        <w:rPr>
          <w:b/>
          <w:sz w:val="32"/>
          <w:szCs w:val="32"/>
          <w:lang w:val="el-GR"/>
        </w:rPr>
        <w:t>για το Έργο</w:t>
      </w:r>
    </w:p>
    <w:p w14:paraId="7DD220C0" w14:textId="58F29A41" w:rsidR="000B4031" w:rsidRPr="00D30E95" w:rsidRDefault="000B4031" w:rsidP="000B4031">
      <w:pPr>
        <w:jc w:val="center"/>
        <w:rPr>
          <w:b/>
          <w:sz w:val="32"/>
          <w:szCs w:val="32"/>
          <w:lang w:val="el-GR"/>
        </w:rPr>
      </w:pPr>
      <w:bookmarkStart w:id="0" w:name="_Hlk113878102"/>
      <w:r>
        <w:rPr>
          <w:b/>
          <w:sz w:val="32"/>
          <w:szCs w:val="32"/>
          <w:lang w:val="el-GR"/>
        </w:rPr>
        <w:t>«</w:t>
      </w:r>
      <w:r w:rsidRPr="00D30E95">
        <w:rPr>
          <w:b/>
          <w:sz w:val="32"/>
          <w:szCs w:val="32"/>
          <w:lang w:val="el-GR"/>
        </w:rPr>
        <w:t>Παροχή υπηρεσιών Ανεξάρτητου Ελεγκτή σύμφωνα με το Εγχειρίδιο Διαδικασιών Συστήματος Διαχείρισης και Ελέγχου (ΣΔΕ) όπως αυτό εκάστοτε ισχύει έργων που υλοποίει η «Κοινωνία της Πληροφορίας Μ.Α.Ε.» χρηματοδοτούμενων από το Ταμείο Ανάκαμψης και Ανθεκτικότητας</w:t>
      </w:r>
      <w:r>
        <w:rPr>
          <w:b/>
          <w:sz w:val="32"/>
          <w:szCs w:val="32"/>
          <w:lang w:val="el-GR"/>
        </w:rPr>
        <w:t>»</w:t>
      </w:r>
    </w:p>
    <w:bookmarkEnd w:id="0"/>
    <w:p w14:paraId="5D1D2ECC" w14:textId="77777777" w:rsidR="003C0732" w:rsidRPr="001F1E46" w:rsidRDefault="003C0732" w:rsidP="00C82832">
      <w:pPr>
        <w:rPr>
          <w:lang w:val="el-GR"/>
        </w:rPr>
      </w:pPr>
    </w:p>
    <w:p w14:paraId="17111A3F" w14:textId="77777777" w:rsidR="000B4031" w:rsidRPr="001F1E46" w:rsidRDefault="000B4031" w:rsidP="00C82832">
      <w:pPr>
        <w:rPr>
          <w:lang w:val="el-GR"/>
        </w:rPr>
      </w:pPr>
    </w:p>
    <w:tbl>
      <w:tblPr>
        <w:tblW w:w="9628" w:type="dxa"/>
        <w:tblLook w:val="01E0" w:firstRow="1" w:lastRow="1" w:firstColumn="1" w:lastColumn="1" w:noHBand="0" w:noVBand="0"/>
      </w:tblPr>
      <w:tblGrid>
        <w:gridCol w:w="3330"/>
        <w:gridCol w:w="4002"/>
        <w:gridCol w:w="2296"/>
      </w:tblGrid>
      <w:tr w:rsidR="000B4031" w:rsidRPr="00310424" w14:paraId="227C6639" w14:textId="77777777" w:rsidTr="00B771A7">
        <w:trPr>
          <w:trHeight w:val="1244"/>
        </w:trPr>
        <w:tc>
          <w:tcPr>
            <w:tcW w:w="33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A1AFF07" w14:textId="77777777" w:rsidR="000B4031" w:rsidRDefault="000B4031" w:rsidP="00B771A7">
            <w:pPr>
              <w:spacing w:line="252" w:lineRule="auto"/>
              <w:jc w:val="right"/>
              <w:rPr>
                <w:b/>
                <w:color w:val="000000"/>
              </w:rPr>
            </w:pPr>
            <w:r>
              <w:rPr>
                <w:b/>
                <w:color w:val="000000"/>
                <w:lang w:val="el-GR"/>
              </w:rPr>
              <w:t>Προϋπολογισμός -Εκτιμώμενη αξία σύμβασης</w:t>
            </w:r>
            <w:r>
              <w:rPr>
                <w:b/>
                <w:color w:val="000000"/>
              </w:rPr>
              <w:t>:</w:t>
            </w:r>
          </w:p>
          <w:p w14:paraId="08B67BF9" w14:textId="77777777" w:rsidR="000B4031" w:rsidRDefault="000B4031" w:rsidP="00B771A7">
            <w:pPr>
              <w:spacing w:line="252" w:lineRule="auto"/>
              <w:jc w:val="right"/>
              <w:rPr>
                <w:b/>
                <w:color w:val="000000"/>
              </w:rPr>
            </w:pPr>
          </w:p>
        </w:tc>
        <w:tc>
          <w:tcPr>
            <w:tcW w:w="62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BBEBD6C" w14:textId="77777777" w:rsidR="000B4031" w:rsidRPr="00CD21B3" w:rsidRDefault="000B4031" w:rsidP="00B771A7">
            <w:pPr>
              <w:pStyle w:val="TabletextChar"/>
              <w:spacing w:line="252" w:lineRule="auto"/>
              <w:rPr>
                <w:rFonts w:cs="Tahoma"/>
                <w:sz w:val="22"/>
                <w:szCs w:val="22"/>
              </w:rPr>
            </w:pPr>
            <w:r w:rsidRPr="00CD21B3">
              <w:rPr>
                <w:rFonts w:cs="Tahoma"/>
                <w:sz w:val="22"/>
                <w:szCs w:val="22"/>
              </w:rPr>
              <w:t>Προϋπολογισμός Έργου - εκτιμώμενη αξία σύμβασης:</w:t>
            </w:r>
          </w:p>
          <w:p w14:paraId="3F75BA64" w14:textId="3E295202" w:rsidR="000B4031" w:rsidRPr="007E3973" w:rsidRDefault="000B4031" w:rsidP="00B771A7">
            <w:pPr>
              <w:pStyle w:val="TabletextChar"/>
              <w:spacing w:line="252" w:lineRule="auto"/>
              <w:jc w:val="both"/>
              <w:rPr>
                <w:rFonts w:cs="Tahoma"/>
                <w:color w:val="000000"/>
                <w:szCs w:val="22"/>
                <w:highlight w:val="cyan"/>
              </w:rPr>
            </w:pPr>
            <w:bookmarkStart w:id="1" w:name="_Hlk140054587"/>
            <w:r w:rsidRPr="00CD21B3">
              <w:rPr>
                <w:rFonts w:cs="Tahoma"/>
                <w:bCs/>
                <w:color w:val="000000"/>
                <w:sz w:val="22"/>
                <w:szCs w:val="22"/>
              </w:rPr>
              <w:t xml:space="preserve">Διακόσιες Χιλιάδες Ευρώ </w:t>
            </w:r>
            <w:r w:rsidRPr="00CD21B3">
              <w:rPr>
                <w:rFonts w:cs="Tahoma"/>
                <w:b/>
                <w:color w:val="000000"/>
                <w:sz w:val="22"/>
                <w:szCs w:val="22"/>
              </w:rPr>
              <w:t>(€200.000,00)</w:t>
            </w:r>
            <w:r w:rsidRPr="00CD21B3">
              <w:rPr>
                <w:rFonts w:cs="Tahoma"/>
                <w:color w:val="000000"/>
                <w:sz w:val="22"/>
                <w:szCs w:val="22"/>
              </w:rPr>
              <w:t xml:space="preserve"> μη περιλαμβανομένου </w:t>
            </w:r>
            <w:r w:rsidRPr="00CD21B3">
              <w:rPr>
                <w:rFonts w:cs="Tahoma"/>
                <w:sz w:val="22"/>
                <w:szCs w:val="22"/>
              </w:rPr>
              <w:t>ΦΠΑ - Προϋπολογισμός με ΦΠΑ</w:t>
            </w:r>
            <w:r w:rsidRPr="00CD21B3">
              <w:rPr>
                <w:rFonts w:cs="Tahoma"/>
                <w:bCs/>
                <w:color w:val="000000"/>
                <w:sz w:val="22"/>
                <w:szCs w:val="22"/>
              </w:rPr>
              <w:t xml:space="preserve"> Διακόσιες σαράντα οκτώ Χιλιάδες Ευρώ</w:t>
            </w:r>
            <w:r w:rsidRPr="00CD21B3">
              <w:rPr>
                <w:rFonts w:cs="Tahoma"/>
                <w:bCs/>
                <w:sz w:val="22"/>
                <w:szCs w:val="22"/>
              </w:rPr>
              <w:t xml:space="preserve"> </w:t>
            </w:r>
            <w:r w:rsidRPr="00CD21B3">
              <w:rPr>
                <w:rFonts w:cs="Tahoma"/>
                <w:b/>
                <w:sz w:val="22"/>
                <w:szCs w:val="22"/>
              </w:rPr>
              <w:t xml:space="preserve">(€248.000,00) </w:t>
            </w:r>
            <w:r w:rsidRPr="00CD21B3">
              <w:rPr>
                <w:rFonts w:cs="Tahoma"/>
                <w:color w:val="000000"/>
                <w:sz w:val="22"/>
                <w:szCs w:val="22"/>
              </w:rPr>
              <w:t xml:space="preserve">- ΦΠΑ 24% </w:t>
            </w:r>
            <w:r w:rsidRPr="00CD21B3">
              <w:rPr>
                <w:rFonts w:cs="Tahoma"/>
                <w:bCs/>
                <w:color w:val="000000"/>
                <w:sz w:val="22"/>
                <w:szCs w:val="22"/>
              </w:rPr>
              <w:t xml:space="preserve">σαράντα οκτώ Χιλιάδες Ευρώ </w:t>
            </w:r>
            <w:r w:rsidRPr="00CD21B3">
              <w:rPr>
                <w:rFonts w:cs="Tahoma"/>
                <w:b/>
                <w:color w:val="000000"/>
                <w:sz w:val="22"/>
                <w:szCs w:val="22"/>
              </w:rPr>
              <w:t>(€48.000,00)</w:t>
            </w:r>
            <w:bookmarkEnd w:id="1"/>
          </w:p>
        </w:tc>
      </w:tr>
      <w:tr w:rsidR="000B4031" w:rsidRPr="00310424" w14:paraId="3DADB72B" w14:textId="77777777" w:rsidTr="00B771A7">
        <w:tc>
          <w:tcPr>
            <w:tcW w:w="33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96A4EA8" w14:textId="77777777" w:rsidR="000B4031" w:rsidRDefault="000B4031" w:rsidP="00B771A7">
            <w:pPr>
              <w:spacing w:line="252" w:lineRule="auto"/>
              <w:jc w:val="right"/>
              <w:rPr>
                <w:b/>
                <w:color w:val="000000"/>
                <w:highlight w:val="cyan"/>
              </w:rPr>
            </w:pPr>
            <w:r>
              <w:rPr>
                <w:b/>
                <w:color w:val="000000"/>
                <w:lang w:val="en-US"/>
              </w:rPr>
              <w:t>CPV</w:t>
            </w:r>
            <w:r>
              <w:rPr>
                <w:b/>
                <w:color w:val="000000"/>
              </w:rPr>
              <w:t>:</w:t>
            </w:r>
          </w:p>
        </w:tc>
        <w:tc>
          <w:tcPr>
            <w:tcW w:w="62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E58547B" w14:textId="77777777" w:rsidR="000B4031" w:rsidRPr="00F3183A" w:rsidRDefault="000B4031" w:rsidP="00B771A7">
            <w:pPr>
              <w:rPr>
                <w:lang w:val="el-GR"/>
              </w:rPr>
            </w:pPr>
            <w:r w:rsidRPr="008B45D3">
              <w:rPr>
                <w:b/>
                <w:bCs/>
                <w:lang w:val="el-GR"/>
              </w:rPr>
              <w:t>71317000-3</w:t>
            </w:r>
            <w:r>
              <w:rPr>
                <w:b/>
                <w:bCs/>
                <w:lang w:val="el-GR"/>
              </w:rPr>
              <w:t xml:space="preserve"> -</w:t>
            </w:r>
            <w:r w:rsidRPr="008B45D3">
              <w:rPr>
                <w:b/>
                <w:bCs/>
                <w:lang w:val="el-GR"/>
              </w:rPr>
              <w:t xml:space="preserve"> </w:t>
            </w:r>
            <w:r w:rsidRPr="008B45D3">
              <w:rPr>
                <w:lang w:val="el-GR"/>
              </w:rPr>
              <w:t>Υπηρεσίες παροχής συμβουλών σχετιζόμενες με τον έλεγχο και την  προστασία από κινδύνους</w:t>
            </w:r>
          </w:p>
        </w:tc>
      </w:tr>
      <w:tr w:rsidR="000B4031" w:rsidRPr="00310424" w14:paraId="00D7A06F" w14:textId="77777777" w:rsidTr="00B771A7">
        <w:tc>
          <w:tcPr>
            <w:tcW w:w="33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C58C735" w14:textId="77777777" w:rsidR="000B4031" w:rsidRDefault="000B4031" w:rsidP="00B771A7">
            <w:pPr>
              <w:spacing w:line="252" w:lineRule="auto"/>
              <w:jc w:val="right"/>
              <w:rPr>
                <w:b/>
                <w:color w:val="000000"/>
              </w:rPr>
            </w:pPr>
            <w:r>
              <w:rPr>
                <w:b/>
                <w:color w:val="000000"/>
                <w:lang w:val="el-GR"/>
              </w:rPr>
              <w:t>Κριτήριο</w:t>
            </w:r>
            <w:r>
              <w:rPr>
                <w:b/>
                <w:color w:val="000000"/>
              </w:rPr>
              <w:t xml:space="preserve"> </w:t>
            </w:r>
            <w:r>
              <w:rPr>
                <w:b/>
                <w:color w:val="000000"/>
                <w:lang w:val="el-GR"/>
              </w:rPr>
              <w:t>Ανάθεσης</w:t>
            </w:r>
            <w:r>
              <w:rPr>
                <w:b/>
                <w:color w:val="000000"/>
              </w:rPr>
              <w:t>:</w:t>
            </w:r>
          </w:p>
        </w:tc>
        <w:tc>
          <w:tcPr>
            <w:tcW w:w="62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4DF2D40" w14:textId="77777777" w:rsidR="000B4031" w:rsidRPr="00F3183A" w:rsidRDefault="000B4031" w:rsidP="00B771A7">
            <w:pPr>
              <w:spacing w:line="252" w:lineRule="auto"/>
              <w:rPr>
                <w:b/>
                <w:color w:val="000000"/>
                <w:lang w:val="el-GR"/>
              </w:rPr>
            </w:pPr>
            <w:bookmarkStart w:id="2" w:name="_Hlk113618349"/>
            <w:r>
              <w:rPr>
                <w:b/>
                <w:color w:val="000000"/>
                <w:lang w:val="el-GR"/>
              </w:rPr>
              <w:t>Η</w:t>
            </w:r>
            <w:r w:rsidRPr="00C22B85">
              <w:rPr>
                <w:b/>
                <w:color w:val="000000"/>
                <w:lang w:val="el-GR"/>
              </w:rPr>
              <w:t xml:space="preserve"> πλέον συμφέρουσα από οικονομική άποψη προσφορά</w:t>
            </w:r>
            <w:r>
              <w:rPr>
                <w:b/>
                <w:color w:val="000000"/>
                <w:lang w:val="el-GR"/>
              </w:rPr>
              <w:t xml:space="preserve"> </w:t>
            </w:r>
            <w:r w:rsidRPr="00C22B85">
              <w:rPr>
                <w:b/>
                <w:color w:val="000000"/>
                <w:lang w:val="el-GR"/>
              </w:rPr>
              <w:t xml:space="preserve">βάσει τιμής  </w:t>
            </w:r>
            <w:bookmarkEnd w:id="2"/>
          </w:p>
        </w:tc>
      </w:tr>
      <w:tr w:rsidR="000B4031" w14:paraId="6B7D00EC" w14:textId="77777777" w:rsidTr="00B771A7">
        <w:tc>
          <w:tcPr>
            <w:tcW w:w="33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B326DEE" w14:textId="77777777" w:rsidR="000B4031" w:rsidRDefault="000B4031" w:rsidP="00B771A7">
            <w:pPr>
              <w:spacing w:line="252" w:lineRule="auto"/>
              <w:jc w:val="right"/>
              <w:rPr>
                <w:b/>
                <w:color w:val="000000"/>
              </w:rPr>
            </w:pPr>
            <w:r>
              <w:rPr>
                <w:b/>
                <w:color w:val="000000"/>
                <w:lang w:val="el-GR"/>
              </w:rPr>
              <w:t>Ημερομηνία</w:t>
            </w:r>
            <w:r>
              <w:rPr>
                <w:b/>
                <w:color w:val="000000"/>
              </w:rPr>
              <w:t xml:space="preserve"> </w:t>
            </w:r>
            <w:r>
              <w:rPr>
                <w:b/>
                <w:color w:val="000000"/>
                <w:lang w:val="el-GR"/>
              </w:rPr>
              <w:t>Διενέργειας</w:t>
            </w:r>
            <w:r>
              <w:rPr>
                <w:b/>
                <w:color w:val="000000"/>
              </w:rPr>
              <w:t>:</w:t>
            </w:r>
          </w:p>
        </w:tc>
        <w:tc>
          <w:tcPr>
            <w:tcW w:w="62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8B038BB" w14:textId="3C6943D6" w:rsidR="000B4031" w:rsidRPr="00577D80" w:rsidRDefault="00310424" w:rsidP="00B771A7">
            <w:pPr>
              <w:spacing w:line="252" w:lineRule="auto"/>
              <w:rPr>
                <w:bCs/>
                <w:color w:val="000000"/>
              </w:rPr>
            </w:pPr>
            <w:r w:rsidRPr="00310424">
              <w:rPr>
                <w:b/>
                <w:bCs/>
                <w:color w:val="000000"/>
                <w:lang w:val="en-US"/>
              </w:rPr>
              <w:t>10</w:t>
            </w:r>
            <w:r w:rsidR="000B4031" w:rsidRPr="00310424">
              <w:rPr>
                <w:b/>
                <w:bCs/>
                <w:color w:val="000000"/>
                <w:lang w:val="el-GR"/>
              </w:rPr>
              <w:t>-</w:t>
            </w:r>
            <w:r w:rsidRPr="00310424">
              <w:rPr>
                <w:b/>
                <w:bCs/>
                <w:color w:val="000000"/>
                <w:lang w:val="en-US"/>
              </w:rPr>
              <w:t>08</w:t>
            </w:r>
            <w:r w:rsidR="000B4031" w:rsidRPr="00310424">
              <w:rPr>
                <w:b/>
                <w:bCs/>
                <w:color w:val="000000"/>
                <w:lang w:val="el-GR"/>
              </w:rPr>
              <w:t>-</w:t>
            </w:r>
            <w:r w:rsidR="00BE7D9C" w:rsidRPr="00310424">
              <w:rPr>
                <w:b/>
                <w:bCs/>
                <w:color w:val="000000"/>
                <w:lang w:val="el-GR"/>
              </w:rPr>
              <w:t>2023</w:t>
            </w:r>
          </w:p>
        </w:tc>
      </w:tr>
      <w:tr w:rsidR="000B4031" w14:paraId="15346DC9" w14:textId="77777777" w:rsidTr="00B771A7">
        <w:tc>
          <w:tcPr>
            <w:tcW w:w="73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5995745" w14:textId="77777777" w:rsidR="000B4031" w:rsidRDefault="000B4031" w:rsidP="00B771A7">
            <w:pPr>
              <w:spacing w:line="252" w:lineRule="auto"/>
              <w:jc w:val="right"/>
              <w:rPr>
                <w:b/>
                <w:color w:val="000000"/>
                <w:highlight w:val="yellow"/>
              </w:rPr>
            </w:pPr>
            <w:r>
              <w:rPr>
                <w:b/>
                <w:color w:val="000000"/>
                <w:lang w:val="el-GR"/>
              </w:rPr>
              <w:t>Ημερομηνία Ανάρτησης στο</w:t>
            </w:r>
            <w:r>
              <w:rPr>
                <w:b/>
                <w:color w:val="000000"/>
              </w:rPr>
              <w:t xml:space="preserve"> ΚΗΜΔΗΣ</w:t>
            </w:r>
          </w:p>
        </w:tc>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6B5BD85" w14:textId="4CE9045D" w:rsidR="000B4031" w:rsidRPr="00310424" w:rsidRDefault="00310424" w:rsidP="00B771A7">
            <w:pPr>
              <w:spacing w:line="252" w:lineRule="auto"/>
              <w:rPr>
                <w:bCs/>
                <w:color w:val="000000"/>
              </w:rPr>
            </w:pPr>
            <w:r w:rsidRPr="00310424">
              <w:rPr>
                <w:b/>
                <w:bCs/>
                <w:color w:val="000000"/>
                <w:lang w:val="en-US"/>
              </w:rPr>
              <w:t>26</w:t>
            </w:r>
            <w:r w:rsidR="000B4031" w:rsidRPr="00310424">
              <w:rPr>
                <w:b/>
                <w:bCs/>
                <w:color w:val="000000"/>
                <w:lang w:val="el-GR"/>
              </w:rPr>
              <w:t>-</w:t>
            </w:r>
            <w:r w:rsidRPr="00310424">
              <w:rPr>
                <w:b/>
                <w:bCs/>
                <w:color w:val="000000"/>
                <w:lang w:val="en-US"/>
              </w:rPr>
              <w:t>07</w:t>
            </w:r>
            <w:r w:rsidR="000B4031" w:rsidRPr="00310424">
              <w:rPr>
                <w:b/>
                <w:bCs/>
                <w:color w:val="000000"/>
                <w:lang w:val="el-GR"/>
              </w:rPr>
              <w:t>-202</w:t>
            </w:r>
            <w:r w:rsidR="00BE7D9C" w:rsidRPr="00310424">
              <w:rPr>
                <w:b/>
                <w:bCs/>
                <w:color w:val="000000"/>
                <w:lang w:val="el-GR"/>
              </w:rPr>
              <w:t>3</w:t>
            </w:r>
          </w:p>
        </w:tc>
      </w:tr>
      <w:tr w:rsidR="000B4031" w14:paraId="48289842" w14:textId="77777777" w:rsidTr="00B771A7">
        <w:tc>
          <w:tcPr>
            <w:tcW w:w="73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7648307" w14:textId="77777777" w:rsidR="000B4031" w:rsidRDefault="000B4031" w:rsidP="00B771A7">
            <w:pPr>
              <w:spacing w:line="252" w:lineRule="auto"/>
              <w:jc w:val="right"/>
              <w:rPr>
                <w:b/>
                <w:color w:val="000000"/>
                <w:highlight w:val="yellow"/>
              </w:rPr>
            </w:pPr>
            <w:r>
              <w:rPr>
                <w:b/>
                <w:color w:val="000000"/>
                <w:lang w:val="el-GR"/>
              </w:rPr>
              <w:t>Ημερομηνία Ανάρτησης στο</w:t>
            </w:r>
            <w:r>
              <w:rPr>
                <w:b/>
                <w:color w:val="000000"/>
              </w:rPr>
              <w:t xml:space="preserve"> ΕΣΗΔΗΣ</w:t>
            </w:r>
          </w:p>
        </w:tc>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6035034" w14:textId="22EA4ADC" w:rsidR="000B4031" w:rsidRPr="00310424" w:rsidRDefault="00310424" w:rsidP="00B771A7">
            <w:pPr>
              <w:spacing w:line="252" w:lineRule="auto"/>
              <w:rPr>
                <w:bCs/>
                <w:lang w:val="el-GR"/>
              </w:rPr>
            </w:pPr>
            <w:r w:rsidRPr="00310424">
              <w:rPr>
                <w:b/>
                <w:bCs/>
                <w:color w:val="000000"/>
                <w:lang w:val="en-US"/>
              </w:rPr>
              <w:t>26</w:t>
            </w:r>
            <w:r w:rsidRPr="00310424">
              <w:rPr>
                <w:b/>
                <w:bCs/>
                <w:color w:val="000000"/>
                <w:lang w:val="el-GR"/>
              </w:rPr>
              <w:t>-</w:t>
            </w:r>
            <w:r w:rsidRPr="00310424">
              <w:rPr>
                <w:b/>
                <w:bCs/>
                <w:color w:val="000000"/>
                <w:lang w:val="en-US"/>
              </w:rPr>
              <w:t>07</w:t>
            </w:r>
            <w:r w:rsidRPr="00310424">
              <w:rPr>
                <w:b/>
                <w:bCs/>
                <w:color w:val="000000"/>
                <w:lang w:val="el-GR"/>
              </w:rPr>
              <w:t>-2023</w:t>
            </w:r>
          </w:p>
        </w:tc>
      </w:tr>
      <w:tr w:rsidR="000B4031" w:rsidRPr="0021590A" w14:paraId="6104CE33" w14:textId="77777777" w:rsidTr="00B771A7">
        <w:tc>
          <w:tcPr>
            <w:tcW w:w="73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865ECC0" w14:textId="77777777" w:rsidR="000B4031" w:rsidRDefault="000B4031" w:rsidP="00B771A7">
            <w:pPr>
              <w:spacing w:line="252" w:lineRule="auto"/>
              <w:jc w:val="right"/>
              <w:rPr>
                <w:b/>
                <w:color w:val="000000"/>
                <w:lang w:val="el-GR"/>
              </w:rPr>
            </w:pPr>
            <w:r>
              <w:rPr>
                <w:b/>
                <w:color w:val="000000"/>
                <w:lang w:val="el-GR"/>
              </w:rPr>
              <w:t xml:space="preserve">Ημερομηνία Ανάρτησης στον Διαδικτυακό τόπο της Αναθέτουσας Αρχής </w:t>
            </w:r>
            <w:r>
              <w:rPr>
                <w:b/>
                <w:color w:val="000000"/>
              </w:rPr>
              <w:t>www</w:t>
            </w:r>
            <w:r>
              <w:rPr>
                <w:b/>
                <w:color w:val="000000"/>
                <w:lang w:val="el-GR"/>
              </w:rPr>
              <w:t>.</w:t>
            </w:r>
            <w:proofErr w:type="spellStart"/>
            <w:r>
              <w:rPr>
                <w:b/>
                <w:color w:val="000000"/>
              </w:rPr>
              <w:t>ktpae</w:t>
            </w:r>
            <w:proofErr w:type="spellEnd"/>
            <w:r>
              <w:rPr>
                <w:b/>
                <w:color w:val="000000"/>
                <w:lang w:val="el-GR"/>
              </w:rPr>
              <w:t>.</w:t>
            </w:r>
            <w:r>
              <w:rPr>
                <w:b/>
                <w:color w:val="000000"/>
              </w:rPr>
              <w:t>gr</w:t>
            </w:r>
          </w:p>
        </w:tc>
        <w:tc>
          <w:tcPr>
            <w:tcW w:w="22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938543F" w14:textId="5ACAF24D" w:rsidR="000B4031" w:rsidRPr="00310424" w:rsidRDefault="00310424" w:rsidP="00B771A7">
            <w:pPr>
              <w:spacing w:line="252" w:lineRule="auto"/>
              <w:rPr>
                <w:b/>
                <w:bCs/>
                <w:lang w:val="el-GR"/>
              </w:rPr>
            </w:pPr>
            <w:r w:rsidRPr="00310424">
              <w:rPr>
                <w:b/>
                <w:bCs/>
                <w:color w:val="000000"/>
                <w:lang w:val="en-US"/>
              </w:rPr>
              <w:t>26</w:t>
            </w:r>
            <w:r w:rsidRPr="00310424">
              <w:rPr>
                <w:b/>
                <w:bCs/>
                <w:color w:val="000000"/>
                <w:lang w:val="el-GR"/>
              </w:rPr>
              <w:t>-</w:t>
            </w:r>
            <w:r w:rsidRPr="00310424">
              <w:rPr>
                <w:b/>
                <w:bCs/>
                <w:color w:val="000000"/>
                <w:lang w:val="en-US"/>
              </w:rPr>
              <w:t>07</w:t>
            </w:r>
            <w:r w:rsidRPr="00310424">
              <w:rPr>
                <w:b/>
                <w:bCs/>
                <w:color w:val="000000"/>
                <w:lang w:val="el-GR"/>
              </w:rPr>
              <w:t>-2023</w:t>
            </w:r>
          </w:p>
        </w:tc>
      </w:tr>
    </w:tbl>
    <w:p w14:paraId="605C2597" w14:textId="77777777" w:rsidR="000B4031" w:rsidRDefault="000B4031" w:rsidP="00C82832"/>
    <w:p w14:paraId="43993189" w14:textId="77777777" w:rsidR="00C82832" w:rsidRDefault="00C82832" w:rsidP="00C82832"/>
    <w:p w14:paraId="670E1E0C" w14:textId="77777777" w:rsidR="00C82832" w:rsidRDefault="00C82832" w:rsidP="00C82832"/>
    <w:p w14:paraId="23A3A4ED" w14:textId="77777777" w:rsidR="00C82832" w:rsidRDefault="00C82832" w:rsidP="00C82832"/>
    <w:p w14:paraId="57FAE785" w14:textId="77777777" w:rsidR="00BE0328" w:rsidRPr="0031449B" w:rsidRDefault="00BE0328" w:rsidP="00C82832">
      <w:pPr>
        <w:rPr>
          <w:b/>
          <w:bCs/>
          <w:lang w:val="el-GR"/>
        </w:rPr>
      </w:pPr>
    </w:p>
    <w:p w14:paraId="4F90C7D6" w14:textId="77777777" w:rsidR="00BE0328" w:rsidRPr="0031449B" w:rsidRDefault="00BE0328" w:rsidP="00C82832">
      <w:pPr>
        <w:rPr>
          <w:lang w:val="el-GR"/>
        </w:rPr>
      </w:pPr>
    </w:p>
    <w:p w14:paraId="7977E91A" w14:textId="77777777"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3" w:name="_Toc375058496"/>
      <w:bookmarkStart w:id="4" w:name="_Toc418166314"/>
      <w:bookmarkStart w:id="5" w:name="_Toc97194254"/>
      <w:bookmarkStart w:id="6" w:name="_Toc97194401"/>
      <w:r w:rsidRPr="00FE037B">
        <w:rPr>
          <w:rFonts w:ascii="Tahoma" w:hAnsi="Tahoma" w:cs="Tahoma"/>
          <w:sz w:val="22"/>
          <w:szCs w:val="22"/>
        </w:rPr>
        <w:lastRenderedPageBreak/>
        <w:t>ΓΕΝΙΚΕΣ ΠΛΗΡΟΦΟΡΙΕΣ</w:t>
      </w:r>
      <w:bookmarkEnd w:id="3"/>
      <w:bookmarkEnd w:id="4"/>
      <w:bookmarkEnd w:id="5"/>
      <w:bookmarkEnd w:id="6"/>
    </w:p>
    <w:tbl>
      <w:tblPr>
        <w:tblW w:w="9855" w:type="dxa"/>
        <w:tblLook w:val="01E0" w:firstRow="1" w:lastRow="1" w:firstColumn="1" w:lastColumn="1" w:noHBand="0" w:noVBand="0"/>
      </w:tblPr>
      <w:tblGrid>
        <w:gridCol w:w="3708"/>
        <w:gridCol w:w="6147"/>
      </w:tblGrid>
      <w:tr w:rsidR="000B4031" w14:paraId="7599FA3B" w14:textId="77777777" w:rsidTr="00B771A7">
        <w:trPr>
          <w:tblHeader/>
        </w:trPr>
        <w:tc>
          <w:tcPr>
            <w:tcW w:w="985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0E0E0"/>
            <w:vAlign w:val="center"/>
          </w:tcPr>
          <w:p w14:paraId="076CD7A8" w14:textId="77777777" w:rsidR="000B4031" w:rsidRDefault="000B4031" w:rsidP="00B771A7">
            <w:pPr>
              <w:pStyle w:val="Heading3"/>
              <w:spacing w:before="0" w:after="120" w:line="252" w:lineRule="auto"/>
              <w:ind w:left="0" w:firstLine="0"/>
              <w:rPr>
                <w:rFonts w:cs="Tahoma"/>
                <w:szCs w:val="22"/>
                <w:lang w:val="el-GR"/>
              </w:rPr>
            </w:pPr>
            <w:bookmarkStart w:id="7" w:name="_Toc139981011"/>
            <w:bookmarkStart w:id="8" w:name="_Toc139985554"/>
            <w:r>
              <w:rPr>
                <w:rFonts w:cs="Tahoma"/>
                <w:szCs w:val="22"/>
                <w:lang w:val="el-GR"/>
              </w:rPr>
              <w:t>Συνοπτικά στοιχεία Έργου</w:t>
            </w:r>
            <w:bookmarkEnd w:id="7"/>
            <w:bookmarkEnd w:id="8"/>
          </w:p>
        </w:tc>
      </w:tr>
      <w:tr w:rsidR="000B4031" w:rsidRPr="00310424" w14:paraId="1AC44191" w14:textId="77777777" w:rsidTr="00B771A7">
        <w:tc>
          <w:tcPr>
            <w:tcW w:w="3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219E19" w14:textId="77777777" w:rsidR="000B4031" w:rsidRDefault="000B4031" w:rsidP="00B771A7">
            <w:pPr>
              <w:pStyle w:val="TabletextChar"/>
              <w:spacing w:line="252" w:lineRule="auto"/>
              <w:rPr>
                <w:rFonts w:cs="Tahoma"/>
                <w:b/>
                <w:sz w:val="22"/>
                <w:szCs w:val="22"/>
              </w:rPr>
            </w:pPr>
            <w:r>
              <w:rPr>
                <w:rFonts w:cs="Tahoma"/>
                <w:b/>
                <w:sz w:val="22"/>
                <w:szCs w:val="22"/>
              </w:rPr>
              <w:t>ΤΙΤΛΟΣ ΕΡΓΟΥ</w:t>
            </w:r>
          </w:p>
        </w:tc>
        <w:tc>
          <w:tcPr>
            <w:tcW w:w="6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BAF7E1" w14:textId="77777777" w:rsidR="000B4031" w:rsidRPr="00324736" w:rsidRDefault="000B4031" w:rsidP="00B771A7">
            <w:pPr>
              <w:rPr>
                <w:rFonts w:eastAsia="Tahoma"/>
                <w:color w:val="000000"/>
                <w:lang w:val="el-GR"/>
              </w:rPr>
            </w:pPr>
            <w:r w:rsidRPr="00347F5A">
              <w:rPr>
                <w:rFonts w:eastAsia="Tahoma"/>
                <w:color w:val="000000"/>
                <w:lang w:val="el-GR"/>
              </w:rPr>
              <w:t>«Παροχή υπηρεσιών Ανεξάρτητου Ελεγκτή σύμφωνα με το Εγχειρίδιο Διαδικασιών Συστήματος Διαχείρισης και Ελέγχου (ΣΔΕ) όπως αυτό εκάστοτε ισχύει έργων που υλοποίει η «Κοινωνία της Πληροφορίας Μ.Α.Ε.» χρηματοδοτούμενων από το Ταμείο Ανάκαμψης και Ανθεκτικότητας»</w:t>
            </w:r>
          </w:p>
        </w:tc>
      </w:tr>
      <w:tr w:rsidR="000B4031" w14:paraId="61004CD5" w14:textId="77777777" w:rsidTr="00B771A7">
        <w:tc>
          <w:tcPr>
            <w:tcW w:w="3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140E72" w14:textId="77777777" w:rsidR="000B4031" w:rsidRDefault="000B4031" w:rsidP="00B771A7">
            <w:pPr>
              <w:pStyle w:val="TabletextChar"/>
              <w:spacing w:line="252" w:lineRule="auto"/>
              <w:rPr>
                <w:rFonts w:cs="Tahoma"/>
                <w:b/>
                <w:sz w:val="22"/>
                <w:szCs w:val="22"/>
              </w:rPr>
            </w:pPr>
            <w:r>
              <w:rPr>
                <w:rFonts w:cs="Tahoma"/>
                <w:b/>
                <w:sz w:val="22"/>
                <w:szCs w:val="22"/>
              </w:rPr>
              <w:t>ΑΝΑΘΕΤΟΥΣΑ ΑΡΧΗ</w:t>
            </w:r>
          </w:p>
        </w:tc>
        <w:tc>
          <w:tcPr>
            <w:tcW w:w="6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7B2325" w14:textId="77777777" w:rsidR="000B4031" w:rsidRDefault="000B4031" w:rsidP="00B771A7">
            <w:pPr>
              <w:pStyle w:val="TabletextChar"/>
              <w:spacing w:line="252" w:lineRule="auto"/>
              <w:rPr>
                <w:rFonts w:cs="Tahoma"/>
                <w:b/>
                <w:bCs/>
                <w:sz w:val="22"/>
                <w:szCs w:val="22"/>
              </w:rPr>
            </w:pPr>
            <w:r>
              <w:rPr>
                <w:rFonts w:cs="Tahoma"/>
                <w:b/>
                <w:bCs/>
                <w:sz w:val="22"/>
                <w:szCs w:val="22"/>
              </w:rPr>
              <w:t xml:space="preserve">«Κοινωνία της Πληροφορίας </w:t>
            </w:r>
            <w:r>
              <w:rPr>
                <w:rFonts w:cs="Tahoma"/>
                <w:b/>
                <w:bCs/>
                <w:sz w:val="22"/>
                <w:szCs w:val="22"/>
                <w:lang w:val="en-US"/>
              </w:rPr>
              <w:t>M</w:t>
            </w:r>
            <w:r>
              <w:rPr>
                <w:rFonts w:cs="Tahoma"/>
                <w:b/>
                <w:bCs/>
                <w:sz w:val="22"/>
                <w:szCs w:val="22"/>
              </w:rPr>
              <w:t xml:space="preserve">.Α.Ε.» (ΚτΠ </w:t>
            </w:r>
            <w:r>
              <w:rPr>
                <w:rFonts w:cs="Tahoma"/>
                <w:b/>
                <w:bCs/>
                <w:sz w:val="22"/>
                <w:szCs w:val="22"/>
                <w:lang w:val="en-US"/>
              </w:rPr>
              <w:t>M.</w:t>
            </w:r>
            <w:r>
              <w:rPr>
                <w:rFonts w:cs="Tahoma"/>
                <w:b/>
                <w:bCs/>
                <w:sz w:val="22"/>
                <w:szCs w:val="22"/>
              </w:rPr>
              <w:t>Α.Ε.)</w:t>
            </w:r>
          </w:p>
        </w:tc>
      </w:tr>
      <w:tr w:rsidR="000B4031" w14:paraId="480F764A" w14:textId="77777777" w:rsidTr="00B771A7">
        <w:tc>
          <w:tcPr>
            <w:tcW w:w="3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907419" w14:textId="77777777" w:rsidR="000B4031" w:rsidRDefault="000B4031" w:rsidP="00B771A7">
            <w:pPr>
              <w:pStyle w:val="TabletextChar"/>
              <w:spacing w:line="252" w:lineRule="auto"/>
              <w:rPr>
                <w:rFonts w:cs="Tahoma"/>
                <w:b/>
                <w:sz w:val="22"/>
                <w:szCs w:val="22"/>
              </w:rPr>
            </w:pPr>
            <w:r>
              <w:rPr>
                <w:rFonts w:cs="Tahoma"/>
                <w:b/>
                <w:sz w:val="22"/>
                <w:szCs w:val="22"/>
              </w:rPr>
              <w:t>ΦΟΡΕΑΣ ΛΕΙΤΟΥΡΓΙΑΣ</w:t>
            </w:r>
          </w:p>
        </w:tc>
        <w:tc>
          <w:tcPr>
            <w:tcW w:w="61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C2D26D" w14:textId="77777777" w:rsidR="000B4031" w:rsidRDefault="000B4031" w:rsidP="00B771A7">
            <w:pPr>
              <w:rPr>
                <w:highlight w:val="yellow"/>
                <w:lang w:val="el-GR"/>
              </w:rPr>
            </w:pPr>
            <w:r w:rsidRPr="00A565FF">
              <w:rPr>
                <w:b/>
                <w:bCs/>
                <w:lang w:val="el-GR"/>
              </w:rPr>
              <w:t xml:space="preserve">«Κοινωνία της Πληροφορίας </w:t>
            </w:r>
            <w:r>
              <w:rPr>
                <w:b/>
                <w:bCs/>
                <w:lang w:val="en-US"/>
              </w:rPr>
              <w:t>M</w:t>
            </w:r>
            <w:r w:rsidRPr="00A565FF">
              <w:rPr>
                <w:b/>
                <w:bCs/>
                <w:lang w:val="el-GR"/>
              </w:rPr>
              <w:t xml:space="preserve">.Α.Ε.» </w:t>
            </w:r>
            <w:r>
              <w:rPr>
                <w:b/>
                <w:bCs/>
              </w:rPr>
              <w:t xml:space="preserve">(ΚτΠ </w:t>
            </w:r>
            <w:r>
              <w:rPr>
                <w:b/>
                <w:bCs/>
                <w:lang w:val="en-US"/>
              </w:rPr>
              <w:t>M.</w:t>
            </w:r>
            <w:r>
              <w:rPr>
                <w:b/>
                <w:bCs/>
              </w:rPr>
              <w:t>Α.Ε.)</w:t>
            </w:r>
          </w:p>
        </w:tc>
      </w:tr>
      <w:tr w:rsidR="000B4031" w14:paraId="2224F246" w14:textId="77777777" w:rsidTr="00B771A7">
        <w:tc>
          <w:tcPr>
            <w:tcW w:w="3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39D4CB" w14:textId="77777777" w:rsidR="000B4031" w:rsidRDefault="000B4031" w:rsidP="00B771A7">
            <w:pPr>
              <w:pStyle w:val="TabletextChar"/>
              <w:spacing w:line="252" w:lineRule="auto"/>
              <w:rPr>
                <w:rFonts w:cs="Tahoma"/>
                <w:b/>
                <w:sz w:val="22"/>
                <w:szCs w:val="22"/>
              </w:rPr>
            </w:pPr>
            <w:r>
              <w:rPr>
                <w:rFonts w:cs="Tahoma"/>
                <w:b/>
                <w:sz w:val="22"/>
                <w:szCs w:val="22"/>
              </w:rPr>
              <w:t>ΚΥΡΙΟΣ ΤΟΥ ΕΡΓΟΥ</w:t>
            </w:r>
          </w:p>
        </w:tc>
        <w:tc>
          <w:tcPr>
            <w:tcW w:w="61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A53668" w14:textId="77777777" w:rsidR="000B4031" w:rsidRDefault="000B4031" w:rsidP="00B771A7">
            <w:pPr>
              <w:rPr>
                <w:highlight w:val="yellow"/>
              </w:rPr>
            </w:pPr>
            <w:r w:rsidRPr="00A565FF">
              <w:rPr>
                <w:b/>
                <w:bCs/>
                <w:lang w:val="el-GR"/>
              </w:rPr>
              <w:t xml:space="preserve">«Κοινωνία της Πληροφορίας </w:t>
            </w:r>
            <w:r>
              <w:rPr>
                <w:b/>
                <w:bCs/>
                <w:lang w:val="en-US"/>
              </w:rPr>
              <w:t>M</w:t>
            </w:r>
            <w:r w:rsidRPr="00A565FF">
              <w:rPr>
                <w:b/>
                <w:bCs/>
                <w:lang w:val="el-GR"/>
              </w:rPr>
              <w:t xml:space="preserve">.Α.Ε.» </w:t>
            </w:r>
            <w:r>
              <w:rPr>
                <w:b/>
                <w:bCs/>
              </w:rPr>
              <w:t xml:space="preserve">(ΚτΠ </w:t>
            </w:r>
            <w:r>
              <w:rPr>
                <w:b/>
                <w:bCs/>
                <w:lang w:val="en-US"/>
              </w:rPr>
              <w:t>M.</w:t>
            </w:r>
            <w:r>
              <w:rPr>
                <w:b/>
                <w:bCs/>
              </w:rPr>
              <w:t>Α.Ε.)</w:t>
            </w:r>
          </w:p>
        </w:tc>
      </w:tr>
      <w:tr w:rsidR="000B4031" w14:paraId="6DC95DB2" w14:textId="77777777" w:rsidTr="00B771A7">
        <w:tc>
          <w:tcPr>
            <w:tcW w:w="3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6F2DA2" w14:textId="77777777" w:rsidR="000B4031" w:rsidRDefault="000B4031" w:rsidP="00B771A7">
            <w:pPr>
              <w:pStyle w:val="TabletextChar"/>
              <w:spacing w:line="252" w:lineRule="auto"/>
              <w:rPr>
                <w:rFonts w:cs="Tahoma"/>
                <w:b/>
                <w:sz w:val="22"/>
                <w:szCs w:val="22"/>
              </w:rPr>
            </w:pPr>
            <w:r>
              <w:rPr>
                <w:rFonts w:cs="Tahoma"/>
                <w:b/>
                <w:sz w:val="22"/>
                <w:szCs w:val="22"/>
              </w:rPr>
              <w:t>ΦΟΡΕΑΣ ΧΡΗΜΑΤΟΔΟΤΗΣΗΣ</w:t>
            </w:r>
          </w:p>
        </w:tc>
        <w:tc>
          <w:tcPr>
            <w:tcW w:w="61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36A7A0" w14:textId="77777777" w:rsidR="000B4031" w:rsidRDefault="000B4031" w:rsidP="00B771A7">
            <w:pPr>
              <w:rPr>
                <w:highlight w:val="yellow"/>
              </w:rPr>
            </w:pPr>
            <w:r w:rsidRPr="00A565FF">
              <w:rPr>
                <w:b/>
                <w:bCs/>
                <w:lang w:val="el-GR"/>
              </w:rPr>
              <w:t xml:space="preserve">«Κοινωνία της Πληροφορίας </w:t>
            </w:r>
            <w:r>
              <w:rPr>
                <w:b/>
                <w:bCs/>
                <w:lang w:val="en-US"/>
              </w:rPr>
              <w:t>M</w:t>
            </w:r>
            <w:r w:rsidRPr="00A565FF">
              <w:rPr>
                <w:b/>
                <w:bCs/>
                <w:lang w:val="el-GR"/>
              </w:rPr>
              <w:t xml:space="preserve">.Α.Ε.» </w:t>
            </w:r>
            <w:r>
              <w:rPr>
                <w:b/>
                <w:bCs/>
              </w:rPr>
              <w:t xml:space="preserve">(ΚτΠ </w:t>
            </w:r>
            <w:r>
              <w:rPr>
                <w:b/>
                <w:bCs/>
                <w:lang w:val="en-US"/>
              </w:rPr>
              <w:t>M.</w:t>
            </w:r>
            <w:r>
              <w:rPr>
                <w:b/>
                <w:bCs/>
              </w:rPr>
              <w:t>Α.Ε.)</w:t>
            </w:r>
          </w:p>
        </w:tc>
      </w:tr>
      <w:tr w:rsidR="000B4031" w:rsidRPr="00310424" w14:paraId="678D5423" w14:textId="77777777" w:rsidTr="00B771A7">
        <w:tc>
          <w:tcPr>
            <w:tcW w:w="3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1C54D2" w14:textId="77777777" w:rsidR="000B4031" w:rsidRDefault="000B4031" w:rsidP="00B771A7">
            <w:pPr>
              <w:pStyle w:val="TabletextChar"/>
              <w:spacing w:line="252" w:lineRule="auto"/>
              <w:rPr>
                <w:rFonts w:cs="Tahoma"/>
                <w:b/>
                <w:sz w:val="22"/>
                <w:szCs w:val="22"/>
              </w:rPr>
            </w:pPr>
            <w:r>
              <w:rPr>
                <w:rFonts w:cs="Tahoma"/>
                <w:b/>
                <w:sz w:val="22"/>
                <w:szCs w:val="22"/>
              </w:rPr>
              <w:t>ΤΟΠΟΣ ΠΑΡΑΔΟΣΗΣ – ΤΟΠΟΣ ΠΑΡΟΧΗΣ ΥΠΗΡΕΣΙΩΝ</w:t>
            </w:r>
          </w:p>
        </w:tc>
        <w:tc>
          <w:tcPr>
            <w:tcW w:w="6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EEF081" w14:textId="77777777" w:rsidR="000B4031" w:rsidRPr="002C1EF0" w:rsidRDefault="000B4031" w:rsidP="00B771A7">
            <w:pPr>
              <w:pStyle w:val="TabletextChar"/>
              <w:spacing w:line="252" w:lineRule="auto"/>
              <w:rPr>
                <w:rFonts w:cs="Tahoma"/>
                <w:bCs/>
                <w:sz w:val="22"/>
                <w:szCs w:val="22"/>
              </w:rPr>
            </w:pPr>
            <w:r w:rsidRPr="002C1EF0">
              <w:rPr>
                <w:rFonts w:cs="Tahoma"/>
                <w:b/>
                <w:bCs/>
                <w:sz w:val="22"/>
                <w:szCs w:val="22"/>
              </w:rPr>
              <w:t xml:space="preserve">Η έδρα της «Κοινωνίας της Πληροφορίας </w:t>
            </w:r>
            <w:r w:rsidRPr="002C1EF0">
              <w:rPr>
                <w:rFonts w:cs="Tahoma"/>
                <w:b/>
                <w:bCs/>
                <w:sz w:val="22"/>
                <w:szCs w:val="22"/>
                <w:lang w:val="en-US"/>
              </w:rPr>
              <w:t>M</w:t>
            </w:r>
            <w:r w:rsidRPr="002C1EF0">
              <w:rPr>
                <w:rFonts w:cs="Tahoma"/>
                <w:b/>
                <w:bCs/>
                <w:sz w:val="22"/>
                <w:szCs w:val="22"/>
              </w:rPr>
              <w:t xml:space="preserve">.Α.Ε.» (ΚτΠ </w:t>
            </w:r>
            <w:r w:rsidRPr="002C1EF0">
              <w:rPr>
                <w:rFonts w:cs="Tahoma"/>
                <w:b/>
                <w:bCs/>
                <w:sz w:val="22"/>
                <w:szCs w:val="22"/>
                <w:lang w:val="en-US"/>
              </w:rPr>
              <w:t>M</w:t>
            </w:r>
            <w:r w:rsidRPr="002C1EF0">
              <w:rPr>
                <w:rFonts w:cs="Tahoma"/>
                <w:b/>
                <w:bCs/>
                <w:sz w:val="22"/>
                <w:szCs w:val="22"/>
              </w:rPr>
              <w:t>.Α.Ε.) – Λεωφόρος Συγγρού 194</w:t>
            </w:r>
          </w:p>
        </w:tc>
      </w:tr>
      <w:tr w:rsidR="000B4031" w:rsidRPr="00310424" w14:paraId="7B408886" w14:textId="77777777" w:rsidTr="00B771A7">
        <w:tc>
          <w:tcPr>
            <w:tcW w:w="3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E1A34C" w14:textId="77777777" w:rsidR="000B4031" w:rsidRDefault="000B4031" w:rsidP="00B771A7">
            <w:pPr>
              <w:pStyle w:val="TabletextChar"/>
              <w:spacing w:line="252" w:lineRule="auto"/>
              <w:rPr>
                <w:rFonts w:cs="Tahoma"/>
                <w:b/>
                <w:sz w:val="22"/>
                <w:szCs w:val="22"/>
              </w:rPr>
            </w:pPr>
            <w:r>
              <w:rPr>
                <w:rFonts w:cs="Tahoma"/>
                <w:b/>
                <w:sz w:val="22"/>
                <w:szCs w:val="22"/>
              </w:rPr>
              <w:t>ΕΙΔΟΣ ΣΥΜΒΑΣΗΣ</w:t>
            </w:r>
          </w:p>
        </w:tc>
        <w:tc>
          <w:tcPr>
            <w:tcW w:w="6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42799E" w14:textId="77777777" w:rsidR="000B4031" w:rsidRDefault="000B4031" w:rsidP="00B771A7">
            <w:pPr>
              <w:rPr>
                <w:lang w:val="el-GR"/>
              </w:rPr>
            </w:pPr>
            <w:bookmarkStart w:id="9" w:name="_Hlk113618174"/>
            <w:r w:rsidRPr="008B45D3">
              <w:rPr>
                <w:b/>
                <w:bCs/>
                <w:lang w:val="el-GR"/>
              </w:rPr>
              <w:t>71317000-3</w:t>
            </w:r>
            <w:r>
              <w:rPr>
                <w:b/>
                <w:bCs/>
                <w:lang w:val="el-GR"/>
              </w:rPr>
              <w:t xml:space="preserve"> -</w:t>
            </w:r>
            <w:r w:rsidRPr="008B45D3">
              <w:rPr>
                <w:b/>
                <w:bCs/>
                <w:lang w:val="el-GR"/>
              </w:rPr>
              <w:t xml:space="preserve"> </w:t>
            </w:r>
            <w:r w:rsidRPr="008B45D3">
              <w:rPr>
                <w:lang w:val="el-GR"/>
              </w:rPr>
              <w:t>Υπηρεσίες παροχής συμβουλών σχετιζόμενες με τον έλεγχο και την  προστασία από κινδύνους</w:t>
            </w:r>
            <w:bookmarkEnd w:id="9"/>
          </w:p>
        </w:tc>
      </w:tr>
      <w:tr w:rsidR="000B4031" w:rsidRPr="00310424" w14:paraId="6CF2FBE1" w14:textId="77777777" w:rsidTr="00B771A7">
        <w:tc>
          <w:tcPr>
            <w:tcW w:w="3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C26CB2" w14:textId="77777777" w:rsidR="000B4031" w:rsidRDefault="000B4031" w:rsidP="00B771A7">
            <w:pPr>
              <w:pStyle w:val="TabletextChar"/>
              <w:spacing w:line="252" w:lineRule="auto"/>
              <w:rPr>
                <w:rFonts w:cs="Tahoma"/>
                <w:b/>
                <w:sz w:val="22"/>
                <w:szCs w:val="22"/>
              </w:rPr>
            </w:pPr>
            <w:r>
              <w:rPr>
                <w:rFonts w:cs="Tahoma"/>
                <w:b/>
                <w:sz w:val="22"/>
                <w:szCs w:val="22"/>
              </w:rPr>
              <w:t>ΕΙΔΟΣ ΔΙΑΔΙΚΑΣΙΑΣ</w:t>
            </w:r>
          </w:p>
        </w:tc>
        <w:tc>
          <w:tcPr>
            <w:tcW w:w="6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D0D7C8" w14:textId="77777777" w:rsidR="000B4031" w:rsidRDefault="000B4031" w:rsidP="00B771A7">
            <w:pPr>
              <w:pStyle w:val="TabletextChar"/>
              <w:spacing w:line="252" w:lineRule="auto"/>
              <w:jc w:val="both"/>
              <w:rPr>
                <w:rFonts w:cs="Tahoma"/>
                <w:szCs w:val="22"/>
              </w:rPr>
            </w:pPr>
            <w:r w:rsidRPr="00A565FF">
              <w:rPr>
                <w:rFonts w:cs="Tahoma"/>
                <w:sz w:val="22"/>
                <w:szCs w:val="22"/>
              </w:rPr>
              <w:t xml:space="preserve">Η πλέον συμφέρουσα από οικονομική άποψη προσφορά βάσει τιμής  </w:t>
            </w:r>
          </w:p>
        </w:tc>
      </w:tr>
      <w:tr w:rsidR="000B4031" w:rsidRPr="00310424" w14:paraId="6D65FDC0" w14:textId="77777777" w:rsidTr="00B771A7">
        <w:tc>
          <w:tcPr>
            <w:tcW w:w="3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B5D9FA" w14:textId="77777777" w:rsidR="000B4031" w:rsidRDefault="000B4031" w:rsidP="00B771A7">
            <w:pPr>
              <w:pStyle w:val="TabletextChar"/>
              <w:spacing w:line="252" w:lineRule="auto"/>
              <w:rPr>
                <w:rFonts w:cs="Tahoma"/>
                <w:b/>
                <w:sz w:val="22"/>
                <w:szCs w:val="22"/>
              </w:rPr>
            </w:pPr>
            <w:r>
              <w:rPr>
                <w:rFonts w:cs="Tahoma"/>
                <w:b/>
                <w:sz w:val="22"/>
                <w:szCs w:val="22"/>
              </w:rPr>
              <w:t>ΠΡΟΥΠΟΛΟΓΙΣΜΟΣ – ΕΚΤΙΜΩΜΕΝΗ ΑΞΙΑ ΣΥΜΒΑΣΗΣ</w:t>
            </w:r>
          </w:p>
        </w:tc>
        <w:tc>
          <w:tcPr>
            <w:tcW w:w="6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7833C0" w14:textId="77777777" w:rsidR="000B4031" w:rsidRPr="007E3973" w:rsidRDefault="000B4031" w:rsidP="00B771A7">
            <w:pPr>
              <w:pStyle w:val="TabletextChar"/>
              <w:spacing w:line="252" w:lineRule="auto"/>
              <w:jc w:val="both"/>
              <w:rPr>
                <w:rFonts w:cs="Tahoma"/>
                <w:color w:val="000000"/>
                <w:sz w:val="22"/>
                <w:szCs w:val="22"/>
                <w:highlight w:val="cyan"/>
              </w:rPr>
            </w:pPr>
            <w:r w:rsidRPr="00CD21B3">
              <w:rPr>
                <w:rFonts w:cs="Tahoma"/>
                <w:bCs/>
                <w:color w:val="000000"/>
                <w:sz w:val="22"/>
                <w:szCs w:val="22"/>
              </w:rPr>
              <w:t xml:space="preserve">Διακόσιες Χιλιάδες Ευρώ </w:t>
            </w:r>
            <w:r w:rsidRPr="00CD21B3">
              <w:rPr>
                <w:rFonts w:cs="Tahoma"/>
                <w:b/>
                <w:color w:val="000000"/>
                <w:sz w:val="22"/>
                <w:szCs w:val="22"/>
              </w:rPr>
              <w:t>(€200.000,00)</w:t>
            </w:r>
            <w:r w:rsidRPr="00CD21B3">
              <w:rPr>
                <w:rFonts w:cs="Tahoma"/>
                <w:color w:val="000000"/>
                <w:sz w:val="22"/>
                <w:szCs w:val="22"/>
              </w:rPr>
              <w:t xml:space="preserve"> μη περιλαμβανομένου </w:t>
            </w:r>
            <w:r w:rsidRPr="00CD21B3">
              <w:rPr>
                <w:rFonts w:cs="Tahoma"/>
                <w:sz w:val="22"/>
                <w:szCs w:val="22"/>
              </w:rPr>
              <w:t>ΦΠΑ - Προϋπολογισμός με ΦΠΑ</w:t>
            </w:r>
            <w:r w:rsidRPr="00CD21B3">
              <w:rPr>
                <w:rFonts w:cs="Tahoma"/>
                <w:bCs/>
                <w:color w:val="000000"/>
                <w:sz w:val="22"/>
                <w:szCs w:val="22"/>
              </w:rPr>
              <w:t xml:space="preserve"> Διακόσιες σαράντα οκτώ Χιλιάδες Ευρώ</w:t>
            </w:r>
            <w:r w:rsidRPr="00CD21B3">
              <w:rPr>
                <w:rFonts w:cs="Tahoma"/>
                <w:bCs/>
                <w:sz w:val="22"/>
                <w:szCs w:val="22"/>
              </w:rPr>
              <w:t xml:space="preserve"> </w:t>
            </w:r>
            <w:r w:rsidRPr="00CD21B3">
              <w:rPr>
                <w:rFonts w:cs="Tahoma"/>
                <w:b/>
                <w:sz w:val="22"/>
                <w:szCs w:val="22"/>
              </w:rPr>
              <w:t>(€</w:t>
            </w:r>
            <w:bookmarkStart w:id="10" w:name="_Hlk141083707"/>
            <w:r w:rsidRPr="00CD21B3">
              <w:rPr>
                <w:rFonts w:cs="Tahoma"/>
                <w:b/>
                <w:sz w:val="22"/>
                <w:szCs w:val="22"/>
              </w:rPr>
              <w:t>248.000,00</w:t>
            </w:r>
            <w:bookmarkEnd w:id="10"/>
            <w:r w:rsidRPr="00CD21B3">
              <w:rPr>
                <w:rFonts w:cs="Tahoma"/>
                <w:b/>
                <w:sz w:val="22"/>
                <w:szCs w:val="22"/>
              </w:rPr>
              <w:t xml:space="preserve">) </w:t>
            </w:r>
            <w:r w:rsidRPr="00CD21B3">
              <w:rPr>
                <w:rFonts w:cs="Tahoma"/>
                <w:color w:val="000000"/>
                <w:sz w:val="22"/>
                <w:szCs w:val="22"/>
              </w:rPr>
              <w:t xml:space="preserve">- ΦΠΑ 24% </w:t>
            </w:r>
            <w:r w:rsidRPr="00CD21B3">
              <w:rPr>
                <w:rFonts w:cs="Tahoma"/>
                <w:bCs/>
                <w:color w:val="000000"/>
                <w:sz w:val="22"/>
                <w:szCs w:val="22"/>
              </w:rPr>
              <w:t xml:space="preserve">σαράντα οκτώ Χιλιάδες Ευρώ </w:t>
            </w:r>
            <w:proofErr w:type="spellStart"/>
            <w:r w:rsidRPr="00CD21B3">
              <w:rPr>
                <w:rFonts w:cs="Tahoma"/>
                <w:bCs/>
                <w:color w:val="000000"/>
                <w:sz w:val="22"/>
                <w:szCs w:val="22"/>
              </w:rPr>
              <w:t>Ευρώ</w:t>
            </w:r>
            <w:proofErr w:type="spellEnd"/>
            <w:r w:rsidRPr="00CD21B3">
              <w:rPr>
                <w:rFonts w:cs="Tahoma"/>
                <w:bCs/>
                <w:sz w:val="22"/>
                <w:szCs w:val="22"/>
              </w:rPr>
              <w:t xml:space="preserve"> </w:t>
            </w:r>
            <w:r w:rsidRPr="00CD21B3">
              <w:rPr>
                <w:rFonts w:cs="Tahoma"/>
                <w:b/>
                <w:color w:val="000000"/>
                <w:sz w:val="22"/>
                <w:szCs w:val="22"/>
              </w:rPr>
              <w:t>(€</w:t>
            </w:r>
            <w:bookmarkStart w:id="11" w:name="_Hlk141083726"/>
            <w:r w:rsidRPr="00CD21B3">
              <w:rPr>
                <w:rFonts w:cs="Tahoma"/>
                <w:b/>
                <w:color w:val="000000"/>
                <w:sz w:val="22"/>
                <w:szCs w:val="22"/>
              </w:rPr>
              <w:t>48.000,00</w:t>
            </w:r>
            <w:bookmarkEnd w:id="11"/>
            <w:r w:rsidRPr="00CD21B3">
              <w:rPr>
                <w:rFonts w:cs="Tahoma"/>
                <w:b/>
                <w:color w:val="000000"/>
                <w:sz w:val="22"/>
                <w:szCs w:val="22"/>
              </w:rPr>
              <w:t>)</w:t>
            </w:r>
          </w:p>
        </w:tc>
      </w:tr>
      <w:tr w:rsidR="000B4031" w:rsidRPr="00310424" w14:paraId="245315FD" w14:textId="77777777" w:rsidTr="00B771A7">
        <w:tc>
          <w:tcPr>
            <w:tcW w:w="3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C4A702" w14:textId="77777777" w:rsidR="000B4031" w:rsidRDefault="000B4031" w:rsidP="00B771A7">
            <w:pPr>
              <w:pStyle w:val="TabletextChar"/>
              <w:spacing w:line="252" w:lineRule="auto"/>
              <w:rPr>
                <w:rFonts w:cs="Tahoma"/>
                <w:b/>
                <w:sz w:val="22"/>
                <w:szCs w:val="22"/>
              </w:rPr>
            </w:pPr>
            <w:r>
              <w:rPr>
                <w:rFonts w:cs="Tahoma"/>
                <w:b/>
                <w:sz w:val="22"/>
                <w:szCs w:val="22"/>
              </w:rPr>
              <w:t>ΧΡΗΜΑΤΟΔΟΤΗΣΗ ΕΡΓΟΥ</w:t>
            </w:r>
          </w:p>
        </w:tc>
        <w:tc>
          <w:tcPr>
            <w:tcW w:w="6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47E619" w14:textId="77777777" w:rsidR="000B4031" w:rsidRPr="007E3973" w:rsidRDefault="000B4031" w:rsidP="00B771A7">
            <w:pPr>
              <w:pStyle w:val="TabletextChar"/>
              <w:spacing w:line="252" w:lineRule="auto"/>
              <w:jc w:val="both"/>
              <w:rPr>
                <w:rFonts w:cs="Tahoma"/>
                <w:sz w:val="22"/>
                <w:szCs w:val="22"/>
                <w:highlight w:val="cyan"/>
              </w:rPr>
            </w:pPr>
            <w:r w:rsidRPr="00F8675B">
              <w:rPr>
                <w:rFonts w:cs="Tahoma"/>
                <w:sz w:val="22"/>
                <w:szCs w:val="22"/>
              </w:rPr>
              <w:t>Η δαπάνη θα καλυφθεί από την από έκτακτη επιχορήγηση της Κοινωνίας της Πληροφορίας Μ.Α.Ε. 2023-2025, σε βάρος της πίστωσης του Προϋπολογισμού εξόδων του Υπουργείου Ψηφιακής Διακυβέρνησης, υπό φορέα 1053-501-0000000 και Α.Λ.Ε. 2310889001.</w:t>
            </w:r>
          </w:p>
        </w:tc>
      </w:tr>
      <w:tr w:rsidR="000B4031" w14:paraId="3D5A9063" w14:textId="77777777" w:rsidTr="00B771A7">
        <w:tc>
          <w:tcPr>
            <w:tcW w:w="3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7F5AA3" w14:textId="77777777" w:rsidR="000B4031" w:rsidRDefault="000B4031" w:rsidP="00B771A7">
            <w:pPr>
              <w:pStyle w:val="TabletextChar"/>
              <w:spacing w:line="252" w:lineRule="auto"/>
              <w:rPr>
                <w:rFonts w:cs="Tahoma"/>
                <w:b/>
                <w:sz w:val="22"/>
                <w:szCs w:val="22"/>
              </w:rPr>
            </w:pPr>
            <w:r>
              <w:rPr>
                <w:rFonts w:cs="Tahoma"/>
                <w:b/>
                <w:sz w:val="22"/>
                <w:szCs w:val="22"/>
              </w:rPr>
              <w:t xml:space="preserve">ΔΙΑΡΚΕΙΑ ΣΥΜΒΑΣΗΣ </w:t>
            </w:r>
          </w:p>
        </w:tc>
        <w:tc>
          <w:tcPr>
            <w:tcW w:w="6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C4DCE2" w14:textId="77777777" w:rsidR="000B4031" w:rsidRPr="007E3973" w:rsidRDefault="000B4031" w:rsidP="00B771A7">
            <w:pPr>
              <w:spacing w:line="252" w:lineRule="auto"/>
              <w:rPr>
                <w:highlight w:val="cyan"/>
                <w:lang w:val="el-GR"/>
              </w:rPr>
            </w:pPr>
            <w:r w:rsidRPr="00084740">
              <w:rPr>
                <w:lang w:val="el-GR"/>
              </w:rPr>
              <w:t>Δώδεκα (12)</w:t>
            </w:r>
            <w:r w:rsidRPr="00084740">
              <w:t xml:space="preserve"> </w:t>
            </w:r>
            <w:r w:rsidRPr="00084740">
              <w:rPr>
                <w:lang w:val="el-GR"/>
              </w:rPr>
              <w:t xml:space="preserve">μήνες </w:t>
            </w:r>
          </w:p>
        </w:tc>
      </w:tr>
      <w:tr w:rsidR="000B4031" w14:paraId="67DBF262" w14:textId="77777777" w:rsidTr="00B771A7">
        <w:trPr>
          <w:trHeight w:val="287"/>
        </w:trPr>
        <w:tc>
          <w:tcPr>
            <w:tcW w:w="3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61E7FA" w14:textId="77777777" w:rsidR="000B4031" w:rsidRDefault="000B4031" w:rsidP="00B771A7">
            <w:pPr>
              <w:pStyle w:val="TabletextChar"/>
              <w:spacing w:line="252" w:lineRule="auto"/>
              <w:rPr>
                <w:rFonts w:cs="Tahoma"/>
                <w:b/>
                <w:sz w:val="22"/>
                <w:szCs w:val="22"/>
              </w:rPr>
            </w:pPr>
            <w:r>
              <w:rPr>
                <w:rFonts w:cs="Tahoma"/>
                <w:b/>
                <w:sz w:val="22"/>
                <w:szCs w:val="22"/>
              </w:rPr>
              <w:t>ΗΜΕΡΟΜΗΝΙΑ ΔΙΑΚΗΡΥΞΗΣ</w:t>
            </w:r>
          </w:p>
        </w:tc>
        <w:tc>
          <w:tcPr>
            <w:tcW w:w="61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0D3CA3" w14:textId="40A99CE1" w:rsidR="000B4031" w:rsidRPr="00310424" w:rsidRDefault="00310424" w:rsidP="00B771A7">
            <w:pPr>
              <w:spacing w:line="252" w:lineRule="auto"/>
              <w:rPr>
                <w:b/>
                <w:lang w:val="el-GR"/>
              </w:rPr>
            </w:pPr>
            <w:r w:rsidRPr="00310424">
              <w:rPr>
                <w:b/>
                <w:bCs/>
                <w:color w:val="000000"/>
                <w:lang w:val="en-US"/>
              </w:rPr>
              <w:t>24</w:t>
            </w:r>
            <w:r w:rsidR="000B4031" w:rsidRPr="00310424">
              <w:rPr>
                <w:b/>
                <w:bCs/>
                <w:color w:val="000000"/>
                <w:lang w:val="el-GR"/>
              </w:rPr>
              <w:t>-</w:t>
            </w:r>
            <w:r w:rsidRPr="00310424">
              <w:rPr>
                <w:b/>
                <w:bCs/>
                <w:color w:val="000000"/>
                <w:lang w:val="en-US"/>
              </w:rPr>
              <w:t>07</w:t>
            </w:r>
            <w:r w:rsidR="000B4031" w:rsidRPr="00310424">
              <w:rPr>
                <w:b/>
                <w:bCs/>
                <w:color w:val="000000"/>
                <w:lang w:val="el-GR"/>
              </w:rPr>
              <w:t>-202</w:t>
            </w:r>
            <w:r w:rsidR="006D0203" w:rsidRPr="00310424">
              <w:rPr>
                <w:b/>
                <w:bCs/>
                <w:color w:val="000000"/>
                <w:lang w:val="el-GR"/>
              </w:rPr>
              <w:t>3</w:t>
            </w:r>
          </w:p>
        </w:tc>
      </w:tr>
      <w:tr w:rsidR="000B4031" w:rsidRPr="0021590A" w14:paraId="0AEDF28C" w14:textId="77777777" w:rsidTr="00B771A7">
        <w:tc>
          <w:tcPr>
            <w:tcW w:w="3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EE8A24" w14:textId="77777777" w:rsidR="000B4031" w:rsidRDefault="000B4031" w:rsidP="00B771A7">
            <w:pPr>
              <w:pStyle w:val="TabletextChar"/>
              <w:spacing w:line="252" w:lineRule="auto"/>
              <w:rPr>
                <w:rFonts w:cs="Tahoma"/>
                <w:b/>
                <w:sz w:val="22"/>
                <w:szCs w:val="22"/>
              </w:rPr>
            </w:pPr>
            <w:r>
              <w:rPr>
                <w:rFonts w:cs="Tahoma"/>
                <w:b/>
                <w:sz w:val="22"/>
                <w:szCs w:val="22"/>
              </w:rPr>
              <w:t>ΠΡΟΘΕΣΜΙΑ ΓΙΑ ΥΠΟΒΟΛΗ ΔΙΕΥΚΡΙΝΙΣΕΩΝ ΕΠΙ ΤΩΝ ΟΡΩΝ ΤΗΣ ΔΙΑΚΗΡΥΞΗΣ</w:t>
            </w:r>
          </w:p>
        </w:tc>
        <w:tc>
          <w:tcPr>
            <w:tcW w:w="61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36808A" w14:textId="1D23FEE7" w:rsidR="000B4031" w:rsidRPr="00310424" w:rsidRDefault="00310424" w:rsidP="00B771A7">
            <w:pPr>
              <w:spacing w:line="252" w:lineRule="auto"/>
              <w:rPr>
                <w:lang w:val="el-GR"/>
              </w:rPr>
            </w:pPr>
            <w:r w:rsidRPr="00310424">
              <w:rPr>
                <w:b/>
                <w:bCs/>
                <w:color w:val="000000"/>
                <w:lang w:val="en-US"/>
              </w:rPr>
              <w:t>01</w:t>
            </w:r>
            <w:r w:rsidR="000B4031" w:rsidRPr="00310424">
              <w:rPr>
                <w:b/>
                <w:bCs/>
                <w:color w:val="000000"/>
                <w:lang w:val="el-GR"/>
              </w:rPr>
              <w:t>-</w:t>
            </w:r>
            <w:r w:rsidRPr="00310424">
              <w:rPr>
                <w:b/>
                <w:bCs/>
                <w:color w:val="000000"/>
                <w:lang w:val="en-US"/>
              </w:rPr>
              <w:t>08</w:t>
            </w:r>
            <w:r w:rsidR="000B4031" w:rsidRPr="00310424">
              <w:rPr>
                <w:b/>
                <w:bCs/>
                <w:color w:val="000000"/>
                <w:lang w:val="el-GR"/>
              </w:rPr>
              <w:t>-202</w:t>
            </w:r>
            <w:r w:rsidR="006D0203" w:rsidRPr="00310424">
              <w:rPr>
                <w:b/>
                <w:bCs/>
                <w:color w:val="000000"/>
                <w:lang w:val="el-GR"/>
              </w:rPr>
              <w:t>3</w:t>
            </w:r>
          </w:p>
        </w:tc>
      </w:tr>
      <w:tr w:rsidR="000B4031" w:rsidRPr="0021590A" w14:paraId="1207517A" w14:textId="77777777" w:rsidTr="00B771A7">
        <w:tc>
          <w:tcPr>
            <w:tcW w:w="3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7E921D" w14:textId="77777777" w:rsidR="000B4031" w:rsidRDefault="000B4031" w:rsidP="00B771A7">
            <w:pPr>
              <w:pStyle w:val="TabletextChar"/>
              <w:spacing w:line="252" w:lineRule="auto"/>
              <w:rPr>
                <w:rFonts w:cs="Tahoma"/>
                <w:b/>
                <w:sz w:val="22"/>
                <w:szCs w:val="22"/>
              </w:rPr>
            </w:pPr>
            <w:r>
              <w:rPr>
                <w:rFonts w:cs="Tahoma"/>
                <w:b/>
                <w:sz w:val="22"/>
                <w:szCs w:val="22"/>
              </w:rPr>
              <w:t>ΗΜΕΡΟΜΗΝΙΑ ΈΝΑΡΞΗΣ ΗΛΕΚΤΡΟΝΙΚΗΣ ΥΠΟΒΟΛΗΣ ΠΡΟΣΦΟΡΩΝ</w:t>
            </w:r>
          </w:p>
        </w:tc>
        <w:tc>
          <w:tcPr>
            <w:tcW w:w="61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B857A6" w14:textId="3157AB11" w:rsidR="000B4031" w:rsidRPr="00310424" w:rsidRDefault="00310424" w:rsidP="00B771A7">
            <w:pPr>
              <w:spacing w:line="252" w:lineRule="auto"/>
              <w:rPr>
                <w:b/>
                <w:color w:val="000000"/>
                <w:lang w:val="el-GR"/>
              </w:rPr>
            </w:pPr>
            <w:r w:rsidRPr="00310424">
              <w:rPr>
                <w:b/>
                <w:bCs/>
                <w:color w:val="000000"/>
                <w:lang w:val="en-US"/>
              </w:rPr>
              <w:t>26</w:t>
            </w:r>
            <w:r w:rsidR="000B4031" w:rsidRPr="00310424">
              <w:rPr>
                <w:b/>
                <w:bCs/>
                <w:color w:val="000000"/>
                <w:lang w:val="el-GR"/>
              </w:rPr>
              <w:t>-</w:t>
            </w:r>
            <w:r w:rsidRPr="00310424">
              <w:rPr>
                <w:b/>
                <w:bCs/>
                <w:color w:val="000000"/>
                <w:lang w:val="en-US"/>
              </w:rPr>
              <w:t>07</w:t>
            </w:r>
            <w:r w:rsidR="000B4031" w:rsidRPr="00310424">
              <w:rPr>
                <w:b/>
                <w:bCs/>
                <w:color w:val="000000"/>
                <w:lang w:val="el-GR"/>
              </w:rPr>
              <w:t>-202</w:t>
            </w:r>
            <w:r w:rsidR="006D0203" w:rsidRPr="00310424">
              <w:rPr>
                <w:b/>
                <w:bCs/>
                <w:color w:val="000000"/>
                <w:lang w:val="el-GR"/>
              </w:rPr>
              <w:t>3</w:t>
            </w:r>
          </w:p>
        </w:tc>
      </w:tr>
      <w:tr w:rsidR="000B4031" w:rsidRPr="00310424" w14:paraId="32BA7363" w14:textId="77777777" w:rsidTr="00B771A7">
        <w:tc>
          <w:tcPr>
            <w:tcW w:w="3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CD6473" w14:textId="77777777" w:rsidR="000B4031" w:rsidRDefault="000B4031" w:rsidP="00B771A7">
            <w:pPr>
              <w:pStyle w:val="TabletextChar"/>
              <w:spacing w:line="252" w:lineRule="auto"/>
              <w:rPr>
                <w:rFonts w:cs="Tahoma"/>
                <w:b/>
                <w:sz w:val="22"/>
                <w:szCs w:val="22"/>
              </w:rPr>
            </w:pPr>
            <w:r>
              <w:rPr>
                <w:rFonts w:cs="Tahoma"/>
                <w:b/>
                <w:sz w:val="22"/>
                <w:szCs w:val="22"/>
              </w:rPr>
              <w:t xml:space="preserve">ΚΑΤΑΛΗΚΤΙΚΗ ΗΜΕΡΟΜΗΝΙΑ ΚΑΙ ΩΡΑ ΥΠΟΒΟΛΗΣ </w:t>
            </w:r>
            <w:r>
              <w:rPr>
                <w:rFonts w:cs="Tahoma"/>
                <w:b/>
                <w:sz w:val="22"/>
                <w:szCs w:val="22"/>
              </w:rPr>
              <w:lastRenderedPageBreak/>
              <w:t>ΠΡΟΣΦΟΡΩΝ</w:t>
            </w:r>
          </w:p>
        </w:tc>
        <w:tc>
          <w:tcPr>
            <w:tcW w:w="6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937349" w14:textId="6573601B" w:rsidR="000B4031" w:rsidRPr="00310424" w:rsidRDefault="00310424" w:rsidP="00B771A7">
            <w:pPr>
              <w:spacing w:line="252" w:lineRule="auto"/>
              <w:jc w:val="left"/>
              <w:rPr>
                <w:lang w:val="el-GR"/>
              </w:rPr>
            </w:pPr>
            <w:r w:rsidRPr="00310424">
              <w:rPr>
                <w:b/>
                <w:bCs/>
                <w:color w:val="000000"/>
                <w:lang w:val="en-US"/>
              </w:rPr>
              <w:lastRenderedPageBreak/>
              <w:t>10</w:t>
            </w:r>
            <w:r w:rsidR="000B4031" w:rsidRPr="00310424">
              <w:rPr>
                <w:b/>
                <w:bCs/>
                <w:color w:val="000000"/>
                <w:lang w:val="el-GR"/>
              </w:rPr>
              <w:t>-</w:t>
            </w:r>
            <w:r w:rsidRPr="00310424">
              <w:rPr>
                <w:b/>
                <w:bCs/>
                <w:color w:val="000000"/>
                <w:lang w:val="en-US"/>
              </w:rPr>
              <w:t>08</w:t>
            </w:r>
            <w:r w:rsidR="000B4031" w:rsidRPr="00310424">
              <w:rPr>
                <w:b/>
                <w:bCs/>
                <w:color w:val="000000"/>
                <w:lang w:val="el-GR"/>
              </w:rPr>
              <w:t>-202</w:t>
            </w:r>
            <w:r w:rsidR="006D0203" w:rsidRPr="00310424">
              <w:rPr>
                <w:b/>
                <w:bCs/>
                <w:color w:val="000000"/>
                <w:lang w:val="el-GR"/>
              </w:rPr>
              <w:t>3</w:t>
            </w:r>
            <w:r w:rsidR="000B4031" w:rsidRPr="00310424">
              <w:rPr>
                <w:b/>
                <w:bCs/>
                <w:color w:val="000000"/>
                <w:lang w:val="el-GR"/>
              </w:rPr>
              <w:t xml:space="preserve"> και ώρα </w:t>
            </w:r>
            <w:r w:rsidRPr="00310424">
              <w:rPr>
                <w:b/>
                <w:bCs/>
                <w:color w:val="000000"/>
                <w:lang w:val="en-US"/>
              </w:rPr>
              <w:t>14</w:t>
            </w:r>
            <w:r w:rsidR="000B4031" w:rsidRPr="00310424">
              <w:rPr>
                <w:b/>
                <w:bCs/>
                <w:color w:val="000000"/>
                <w:lang w:val="el-GR"/>
              </w:rPr>
              <w:t>:00</w:t>
            </w:r>
          </w:p>
        </w:tc>
      </w:tr>
      <w:tr w:rsidR="000B4031" w:rsidRPr="00310424" w14:paraId="5BDAC027" w14:textId="77777777" w:rsidTr="00B771A7">
        <w:tc>
          <w:tcPr>
            <w:tcW w:w="3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E97BD3" w14:textId="77777777" w:rsidR="000B4031" w:rsidRDefault="000B4031" w:rsidP="00B771A7">
            <w:pPr>
              <w:pStyle w:val="TabletextChar"/>
              <w:spacing w:line="252" w:lineRule="auto"/>
              <w:rPr>
                <w:rFonts w:cs="Tahoma"/>
                <w:b/>
                <w:sz w:val="22"/>
                <w:szCs w:val="22"/>
              </w:rPr>
            </w:pPr>
            <w:r>
              <w:rPr>
                <w:rFonts w:cs="Tahoma"/>
                <w:b/>
                <w:sz w:val="22"/>
                <w:szCs w:val="22"/>
              </w:rPr>
              <w:t>ΤΟΠΟΣ</w:t>
            </w:r>
            <w:r>
              <w:rPr>
                <w:rFonts w:cs="Tahoma"/>
                <w:b/>
                <w:sz w:val="22"/>
                <w:szCs w:val="22"/>
                <w:lang w:val="en-US"/>
              </w:rPr>
              <w:t xml:space="preserve"> </w:t>
            </w:r>
            <w:r>
              <w:rPr>
                <w:rFonts w:cs="Tahoma"/>
                <w:b/>
                <w:sz w:val="22"/>
                <w:szCs w:val="22"/>
              </w:rPr>
              <w:t>&amp; ΤΡΟΠΟΣ ΚΑΤΑΘΕΣΗΣ ΠΡΟΣΦΟΡΩΝ</w:t>
            </w:r>
          </w:p>
        </w:tc>
        <w:tc>
          <w:tcPr>
            <w:tcW w:w="6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4025D7" w14:textId="77777777" w:rsidR="000B4031" w:rsidRDefault="000B4031" w:rsidP="00B771A7">
            <w:pPr>
              <w:spacing w:line="252" w:lineRule="auto"/>
              <w:jc w:val="left"/>
              <w:rPr>
                <w:color w:val="000000"/>
                <w:lang w:val="el-GR"/>
              </w:rPr>
            </w:pPr>
            <w:r>
              <w:rPr>
                <w:color w:val="000000"/>
                <w:lang w:val="el-GR"/>
              </w:rPr>
              <w:t>Ηλεκτρονική Υποβολή:</w:t>
            </w:r>
          </w:p>
          <w:p w14:paraId="0CF8A14B" w14:textId="77777777" w:rsidR="000B4031" w:rsidRDefault="000B4031" w:rsidP="00B771A7">
            <w:pPr>
              <w:spacing w:line="252" w:lineRule="auto"/>
              <w:jc w:val="left"/>
              <w:rPr>
                <w:color w:val="000000"/>
                <w:lang w:val="el-GR"/>
              </w:rPr>
            </w:pPr>
            <w:r>
              <w:rPr>
                <w:color w:val="000000"/>
                <w:lang w:val="el-GR"/>
              </w:rPr>
              <w:t xml:space="preserve">Στη διαδικτυακή πύλη </w:t>
            </w:r>
            <w:r>
              <w:rPr>
                <w:lang w:val="en-US"/>
              </w:rPr>
              <w:t>www</w:t>
            </w:r>
            <w:r>
              <w:rPr>
                <w:lang w:val="el-GR"/>
              </w:rPr>
              <w:t>.</w:t>
            </w:r>
            <w:proofErr w:type="spellStart"/>
            <w:r>
              <w:rPr>
                <w:lang w:val="en-US"/>
              </w:rPr>
              <w:t>promitheus</w:t>
            </w:r>
            <w:proofErr w:type="spellEnd"/>
            <w:r>
              <w:rPr>
                <w:lang w:val="el-GR"/>
              </w:rPr>
              <w:t>.</w:t>
            </w:r>
            <w:r>
              <w:rPr>
                <w:lang w:val="en-US"/>
              </w:rPr>
              <w:t>gov</w:t>
            </w:r>
            <w:r>
              <w:rPr>
                <w:lang w:val="el-GR"/>
              </w:rPr>
              <w:t>.</w:t>
            </w:r>
            <w:r>
              <w:rPr>
                <w:lang w:val="en-US"/>
              </w:rPr>
              <w:t>gr</w:t>
            </w:r>
            <w:r>
              <w:rPr>
                <w:color w:val="0000FF"/>
                <w:lang w:val="el-GR"/>
              </w:rPr>
              <w:t xml:space="preserve"> </w:t>
            </w:r>
            <w:r>
              <w:rPr>
                <w:color w:val="000000"/>
                <w:lang w:val="el-GR"/>
              </w:rPr>
              <w:t>του</w:t>
            </w:r>
          </w:p>
          <w:p w14:paraId="39507B36" w14:textId="77777777" w:rsidR="000B4031" w:rsidRDefault="000B4031" w:rsidP="00B771A7">
            <w:pPr>
              <w:spacing w:line="252" w:lineRule="auto"/>
              <w:jc w:val="left"/>
              <w:rPr>
                <w:color w:val="000000"/>
                <w:lang w:val="el-GR"/>
              </w:rPr>
            </w:pPr>
            <w:r>
              <w:rPr>
                <w:color w:val="000000"/>
                <w:lang w:val="el-GR"/>
              </w:rPr>
              <w:t>Εθνικού Συστήματος Ηλεκτρονικών Δημοσίων Συμβάσεων</w:t>
            </w:r>
          </w:p>
          <w:p w14:paraId="5F938C99" w14:textId="77777777" w:rsidR="000B4031" w:rsidRDefault="000B4031" w:rsidP="00B771A7">
            <w:pPr>
              <w:spacing w:line="252" w:lineRule="auto"/>
              <w:jc w:val="left"/>
              <w:rPr>
                <w:color w:val="000000"/>
                <w:lang w:val="el-GR"/>
              </w:rPr>
            </w:pPr>
            <w:r>
              <w:rPr>
                <w:color w:val="000000"/>
                <w:lang w:val="el-GR"/>
              </w:rPr>
              <w:t>(ΕΣΗΔΗΣ) (ηλεκτρονική μορφή)</w:t>
            </w:r>
          </w:p>
          <w:p w14:paraId="3A85BC73" w14:textId="77777777" w:rsidR="000B4031" w:rsidRDefault="000B4031" w:rsidP="00B771A7">
            <w:pPr>
              <w:spacing w:line="252" w:lineRule="auto"/>
              <w:jc w:val="left"/>
              <w:rPr>
                <w:lang w:val="el-GR"/>
              </w:rPr>
            </w:pPr>
            <w:r>
              <w:rPr>
                <w:color w:val="000000"/>
                <w:lang w:val="el-GR"/>
              </w:rPr>
              <w:t>Έντυπη Υποβολή:</w:t>
            </w:r>
          </w:p>
          <w:p w14:paraId="379B4CB6" w14:textId="77777777" w:rsidR="000B4031" w:rsidRDefault="000B4031" w:rsidP="00B771A7">
            <w:pPr>
              <w:spacing w:line="252" w:lineRule="auto"/>
              <w:jc w:val="left"/>
              <w:rPr>
                <w:lang w:val="el-GR"/>
              </w:rPr>
            </w:pPr>
            <w:r>
              <w:rPr>
                <w:color w:val="000000"/>
                <w:lang w:val="el-GR"/>
              </w:rPr>
              <w:t>Η έδρα της ΚτΠ Μ.Α.Ε.</w:t>
            </w:r>
          </w:p>
        </w:tc>
      </w:tr>
      <w:tr w:rsidR="000B4031" w:rsidRPr="0021590A" w14:paraId="23EADAD1" w14:textId="77777777" w:rsidTr="00B771A7">
        <w:tc>
          <w:tcPr>
            <w:tcW w:w="3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0A706E" w14:textId="77777777" w:rsidR="000B4031" w:rsidRDefault="000B4031" w:rsidP="00B771A7">
            <w:pPr>
              <w:pStyle w:val="TabletextChar"/>
              <w:spacing w:line="252" w:lineRule="auto"/>
              <w:rPr>
                <w:rFonts w:cs="Tahoma"/>
                <w:b/>
                <w:sz w:val="22"/>
                <w:szCs w:val="22"/>
              </w:rPr>
            </w:pPr>
            <w:r>
              <w:rPr>
                <w:rFonts w:cs="Tahoma"/>
                <w:b/>
                <w:sz w:val="22"/>
                <w:szCs w:val="22"/>
              </w:rPr>
              <w:t>ΗΜΕΡΟΜΗΝΙΑ ΑΝΑΡΤΗΣΗΣ ΣΤΗ ΔΙΑΔΙΚΤΥΑΚΗ ΠΥΛΗ ΤΟΥ ΕΣΗΔΗΣ</w:t>
            </w:r>
          </w:p>
        </w:tc>
        <w:tc>
          <w:tcPr>
            <w:tcW w:w="61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882B1E" w14:textId="685D378E" w:rsidR="000B4031" w:rsidRPr="00310424" w:rsidRDefault="00310424" w:rsidP="00B771A7">
            <w:pPr>
              <w:spacing w:line="252" w:lineRule="auto"/>
              <w:rPr>
                <w:b/>
                <w:bCs/>
                <w:lang w:val="el-GR"/>
              </w:rPr>
            </w:pPr>
            <w:r w:rsidRPr="00310424">
              <w:rPr>
                <w:b/>
                <w:bCs/>
                <w:color w:val="000000"/>
                <w:lang w:val="en-US"/>
              </w:rPr>
              <w:t>26</w:t>
            </w:r>
            <w:r w:rsidR="000B4031" w:rsidRPr="00310424">
              <w:rPr>
                <w:b/>
                <w:bCs/>
                <w:color w:val="000000"/>
                <w:lang w:val="el-GR"/>
              </w:rPr>
              <w:t>-</w:t>
            </w:r>
            <w:r w:rsidRPr="00310424">
              <w:rPr>
                <w:b/>
                <w:bCs/>
                <w:color w:val="000000"/>
                <w:lang w:val="en-US"/>
              </w:rPr>
              <w:t>07</w:t>
            </w:r>
            <w:r w:rsidR="000B4031" w:rsidRPr="00310424">
              <w:rPr>
                <w:b/>
                <w:bCs/>
                <w:color w:val="000000"/>
                <w:lang w:val="el-GR"/>
              </w:rPr>
              <w:t>-202</w:t>
            </w:r>
            <w:r w:rsidR="006D0203" w:rsidRPr="00310424">
              <w:rPr>
                <w:b/>
                <w:bCs/>
                <w:color w:val="000000"/>
                <w:lang w:val="el-GR"/>
              </w:rPr>
              <w:t>3</w:t>
            </w:r>
          </w:p>
        </w:tc>
      </w:tr>
      <w:tr w:rsidR="000B4031" w:rsidRPr="00310424" w14:paraId="2F05CC06" w14:textId="77777777" w:rsidTr="00B771A7">
        <w:tc>
          <w:tcPr>
            <w:tcW w:w="3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D95141" w14:textId="77777777" w:rsidR="000B4031" w:rsidRDefault="000B4031" w:rsidP="00B771A7">
            <w:pPr>
              <w:pStyle w:val="TabletextChar"/>
              <w:spacing w:line="252" w:lineRule="auto"/>
              <w:rPr>
                <w:rFonts w:cs="Tahoma"/>
                <w:b/>
                <w:sz w:val="22"/>
                <w:szCs w:val="22"/>
              </w:rPr>
            </w:pPr>
            <w:r>
              <w:rPr>
                <w:rFonts w:cs="Tahoma"/>
                <w:b/>
                <w:sz w:val="22"/>
                <w:szCs w:val="22"/>
              </w:rPr>
              <w:t>ΗΜΕΡΟΜΗΝΙΑ ΚΑΙ ΩΡΑ ΑΠΟΣΦΡΑΓΙΣΗΣ ΠΡΟΣΦΟΡΩΝ</w:t>
            </w:r>
          </w:p>
        </w:tc>
        <w:tc>
          <w:tcPr>
            <w:tcW w:w="61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0EEF79" w14:textId="33372958" w:rsidR="000B4031" w:rsidRPr="00310424" w:rsidRDefault="00310424" w:rsidP="00B771A7">
            <w:pPr>
              <w:spacing w:line="252" w:lineRule="auto"/>
              <w:rPr>
                <w:bCs/>
                <w:lang w:val="el-GR"/>
              </w:rPr>
            </w:pPr>
            <w:r w:rsidRPr="00310424">
              <w:rPr>
                <w:b/>
                <w:bCs/>
                <w:color w:val="000000"/>
                <w:lang w:val="en-US"/>
              </w:rPr>
              <w:t>1</w:t>
            </w:r>
            <w:r w:rsidR="000023D8">
              <w:rPr>
                <w:b/>
                <w:bCs/>
                <w:color w:val="000000"/>
                <w:lang w:val="en-US"/>
              </w:rPr>
              <w:t>7</w:t>
            </w:r>
            <w:r w:rsidR="000B4031" w:rsidRPr="00310424">
              <w:rPr>
                <w:b/>
                <w:bCs/>
                <w:color w:val="000000"/>
                <w:lang w:val="el-GR"/>
              </w:rPr>
              <w:t>-</w:t>
            </w:r>
            <w:r w:rsidRPr="00310424">
              <w:rPr>
                <w:b/>
                <w:bCs/>
                <w:color w:val="000000"/>
                <w:lang w:val="en-US"/>
              </w:rPr>
              <w:t>08</w:t>
            </w:r>
            <w:r w:rsidR="000B4031" w:rsidRPr="00310424">
              <w:rPr>
                <w:b/>
                <w:bCs/>
                <w:color w:val="000000"/>
                <w:lang w:val="el-GR"/>
              </w:rPr>
              <w:t>-202</w:t>
            </w:r>
            <w:r w:rsidR="006D0203" w:rsidRPr="00310424">
              <w:rPr>
                <w:b/>
                <w:bCs/>
                <w:color w:val="000000"/>
                <w:lang w:val="el-GR"/>
              </w:rPr>
              <w:t>3</w:t>
            </w:r>
            <w:r w:rsidR="000B4031" w:rsidRPr="00310424">
              <w:rPr>
                <w:b/>
                <w:bCs/>
                <w:color w:val="000000"/>
                <w:lang w:val="el-GR"/>
              </w:rPr>
              <w:t xml:space="preserve"> και ώρα </w:t>
            </w:r>
            <w:r w:rsidRPr="00310424">
              <w:rPr>
                <w:b/>
                <w:bCs/>
                <w:color w:val="000000"/>
                <w:lang w:val="en-US"/>
              </w:rPr>
              <w:t>14</w:t>
            </w:r>
            <w:r w:rsidR="000B4031" w:rsidRPr="00310424">
              <w:rPr>
                <w:b/>
                <w:bCs/>
                <w:color w:val="000000"/>
                <w:lang w:val="el-GR"/>
              </w:rPr>
              <w:t>:00</w:t>
            </w:r>
          </w:p>
        </w:tc>
      </w:tr>
    </w:tbl>
    <w:p w14:paraId="0BC867E1" w14:textId="2245DAB6" w:rsidR="008E18C3" w:rsidRDefault="000B4031" w:rsidP="000B4031">
      <w:pPr>
        <w:tabs>
          <w:tab w:val="center" w:pos="5049"/>
        </w:tabs>
        <w:autoSpaceDE w:val="0"/>
        <w:autoSpaceDN w:val="0"/>
        <w:adjustRightInd w:val="0"/>
        <w:ind w:right="-460"/>
        <w:rPr>
          <w:b/>
          <w:bCs/>
          <w:color w:val="333399"/>
          <w:lang w:val="el-GR"/>
        </w:rPr>
      </w:pPr>
      <w:r>
        <w:rPr>
          <w:b/>
          <w:bCs/>
          <w:color w:val="333399"/>
          <w:lang w:val="el-GR"/>
        </w:rPr>
        <w:tab/>
      </w:r>
    </w:p>
    <w:p w14:paraId="744106BB" w14:textId="77777777" w:rsidR="000B4031" w:rsidRPr="000B4031" w:rsidRDefault="000B4031" w:rsidP="000B4031">
      <w:pPr>
        <w:rPr>
          <w:lang w:val="el-GR"/>
        </w:rPr>
        <w:sectPr w:rsidR="000B4031" w:rsidRPr="000B4031" w:rsidSect="00DF02B0">
          <w:headerReference w:type="default" r:id="rId8"/>
          <w:footerReference w:type="default" r:id="rId9"/>
          <w:headerReference w:type="first" r:id="rId10"/>
          <w:footerReference w:type="first" r:id="rId11"/>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7DAC3CD3" w14:textId="77777777"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2290EE04" w14:textId="28CCE5A6" w:rsidR="001F1E46" w:rsidRDefault="00340CC1">
          <w:pPr>
            <w:pStyle w:val="TOC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r>
            <w:fldChar w:fldCharType="begin"/>
          </w:r>
          <w:r w:rsidR="005D6014">
            <w:instrText xml:space="preserve"> TOC \o "1-7" \h \z \u </w:instrText>
          </w:r>
          <w:r>
            <w:fldChar w:fldCharType="separate"/>
          </w:r>
          <w:hyperlink w:anchor="_Toc139985554" w:history="1">
            <w:r w:rsidR="001F1E46" w:rsidRPr="008D1A2B">
              <w:rPr>
                <w:rStyle w:val="Hyperlink"/>
                <w:noProof/>
                <w:lang w:val="el-GR"/>
              </w:rPr>
              <w:t>1.1.1</w:t>
            </w:r>
            <w:r w:rsidR="001F1E46">
              <w:rPr>
                <w:rFonts w:asciiTheme="minorHAnsi" w:eastAsiaTheme="minorEastAsia" w:hAnsiTheme="minorHAnsi" w:cstheme="minorBidi"/>
                <w:i w:val="0"/>
                <w:iCs w:val="0"/>
                <w:noProof/>
                <w:kern w:val="2"/>
                <w:sz w:val="22"/>
                <w:szCs w:val="22"/>
                <w:lang w:val="el-GR" w:eastAsia="el-GR"/>
                <w14:ligatures w14:val="standardContextual"/>
              </w:rPr>
              <w:tab/>
            </w:r>
            <w:r w:rsidR="001F1E46" w:rsidRPr="008D1A2B">
              <w:rPr>
                <w:rStyle w:val="Hyperlink"/>
                <w:noProof/>
                <w:lang w:val="el-GR"/>
              </w:rPr>
              <w:t>Συνοπτικά στ</w:t>
            </w:r>
            <w:r w:rsidR="001F1E46" w:rsidRPr="008D1A2B">
              <w:rPr>
                <w:rStyle w:val="Hyperlink"/>
                <w:noProof/>
                <w:lang w:val="el-GR"/>
              </w:rPr>
              <w:t>ο</w:t>
            </w:r>
            <w:r w:rsidR="001F1E46" w:rsidRPr="008D1A2B">
              <w:rPr>
                <w:rStyle w:val="Hyperlink"/>
                <w:noProof/>
                <w:lang w:val="el-GR"/>
              </w:rPr>
              <w:t>ιχεία Έργου</w:t>
            </w:r>
            <w:r w:rsidR="001F1E46">
              <w:rPr>
                <w:noProof/>
                <w:webHidden/>
              </w:rPr>
              <w:tab/>
            </w:r>
            <w:r w:rsidR="001F1E46">
              <w:rPr>
                <w:noProof/>
                <w:webHidden/>
              </w:rPr>
              <w:fldChar w:fldCharType="begin"/>
            </w:r>
            <w:r w:rsidR="001F1E46">
              <w:rPr>
                <w:noProof/>
                <w:webHidden/>
              </w:rPr>
              <w:instrText xml:space="preserve"> PAGEREF _Toc139985554 \h </w:instrText>
            </w:r>
            <w:r w:rsidR="001F1E46">
              <w:rPr>
                <w:noProof/>
                <w:webHidden/>
              </w:rPr>
            </w:r>
            <w:r w:rsidR="001F1E46">
              <w:rPr>
                <w:noProof/>
                <w:webHidden/>
              </w:rPr>
              <w:fldChar w:fldCharType="separate"/>
            </w:r>
            <w:r w:rsidR="00AD6C1A">
              <w:rPr>
                <w:noProof/>
                <w:webHidden/>
              </w:rPr>
              <w:t>2</w:t>
            </w:r>
            <w:r w:rsidR="001F1E46">
              <w:rPr>
                <w:noProof/>
                <w:webHidden/>
              </w:rPr>
              <w:fldChar w:fldCharType="end"/>
            </w:r>
          </w:hyperlink>
        </w:p>
        <w:p w14:paraId="2D07E0E7" w14:textId="379E3A23" w:rsidR="001F1E46" w:rsidRDefault="00AD6C1A">
          <w:pPr>
            <w:pStyle w:val="TOC1"/>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39985555" w:history="1">
            <w:r w:rsidR="001F1E46" w:rsidRPr="008D1A2B">
              <w:rPr>
                <w:rStyle w:val="Hyperlink"/>
                <w:noProof/>
                <w:lang w:val="el-GR"/>
              </w:rPr>
              <w:t>1.</w:t>
            </w:r>
            <w:r w:rsidR="001F1E46">
              <w:rPr>
                <w:rFonts w:asciiTheme="minorHAnsi" w:eastAsiaTheme="minorEastAsia" w:hAnsiTheme="minorHAnsi" w:cstheme="minorBidi"/>
                <w:b w:val="0"/>
                <w:bCs w:val="0"/>
                <w:caps w:val="0"/>
                <w:noProof/>
                <w:kern w:val="2"/>
                <w:sz w:val="22"/>
                <w:szCs w:val="22"/>
                <w:lang w:val="el-GR" w:eastAsia="el-GR"/>
                <w14:ligatures w14:val="standardContextual"/>
              </w:rPr>
              <w:tab/>
            </w:r>
            <w:r w:rsidR="001F1E46" w:rsidRPr="008D1A2B">
              <w:rPr>
                <w:rStyle w:val="Hyperlink"/>
                <w:noProof/>
                <w:lang w:val="el-GR"/>
              </w:rPr>
              <w:t>ΑΝΑΘΕΤΟΥΣΑ ΑΡΧΗ ΚΑΙ ΑΝΤΙΚΕΙΜΕΝΟ ΣΥΜΒΑΣΗΣ</w:t>
            </w:r>
            <w:r w:rsidR="001F1E46">
              <w:rPr>
                <w:noProof/>
                <w:webHidden/>
              </w:rPr>
              <w:tab/>
            </w:r>
            <w:r w:rsidR="001F1E46">
              <w:rPr>
                <w:noProof/>
                <w:webHidden/>
              </w:rPr>
              <w:fldChar w:fldCharType="begin"/>
            </w:r>
            <w:r w:rsidR="001F1E46">
              <w:rPr>
                <w:noProof/>
                <w:webHidden/>
              </w:rPr>
              <w:instrText xml:space="preserve"> PAGEREF _Toc139985555 \h </w:instrText>
            </w:r>
            <w:r w:rsidR="001F1E46">
              <w:rPr>
                <w:noProof/>
                <w:webHidden/>
              </w:rPr>
            </w:r>
            <w:r w:rsidR="001F1E46">
              <w:rPr>
                <w:noProof/>
                <w:webHidden/>
              </w:rPr>
              <w:fldChar w:fldCharType="separate"/>
            </w:r>
            <w:r>
              <w:rPr>
                <w:noProof/>
                <w:webHidden/>
              </w:rPr>
              <w:t>6</w:t>
            </w:r>
            <w:r w:rsidR="001F1E46">
              <w:rPr>
                <w:noProof/>
                <w:webHidden/>
              </w:rPr>
              <w:fldChar w:fldCharType="end"/>
            </w:r>
          </w:hyperlink>
        </w:p>
        <w:p w14:paraId="224BC268" w14:textId="5E364A97" w:rsidR="001F1E46" w:rsidRDefault="00AD6C1A">
          <w:pPr>
            <w:pStyle w:val="TOC2"/>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9985556" w:history="1">
            <w:r w:rsidR="001F1E46" w:rsidRPr="008D1A2B">
              <w:rPr>
                <w:rStyle w:val="Hyperlink"/>
                <w:noProof/>
                <w:lang w:val="el-GR"/>
              </w:rPr>
              <w:t>1.1</w:t>
            </w:r>
            <w:r w:rsidR="001F1E46">
              <w:rPr>
                <w:rFonts w:asciiTheme="minorHAnsi" w:eastAsiaTheme="minorEastAsia" w:hAnsiTheme="minorHAnsi" w:cstheme="minorBidi"/>
                <w:smallCaps w:val="0"/>
                <w:noProof/>
                <w:kern w:val="2"/>
                <w:sz w:val="22"/>
                <w:szCs w:val="22"/>
                <w:lang w:val="el-GR" w:eastAsia="el-GR"/>
                <w14:ligatures w14:val="standardContextual"/>
              </w:rPr>
              <w:tab/>
            </w:r>
            <w:r w:rsidR="001F1E46" w:rsidRPr="008D1A2B">
              <w:rPr>
                <w:rStyle w:val="Hyperlink"/>
                <w:noProof/>
                <w:lang w:val="el-GR"/>
              </w:rPr>
              <w:t>Στοιχεία Αναθέτουσας Αρχής</w:t>
            </w:r>
            <w:r w:rsidR="001F1E46">
              <w:rPr>
                <w:noProof/>
                <w:webHidden/>
              </w:rPr>
              <w:tab/>
            </w:r>
            <w:r w:rsidR="001F1E46">
              <w:rPr>
                <w:noProof/>
                <w:webHidden/>
              </w:rPr>
              <w:fldChar w:fldCharType="begin"/>
            </w:r>
            <w:r w:rsidR="001F1E46">
              <w:rPr>
                <w:noProof/>
                <w:webHidden/>
              </w:rPr>
              <w:instrText xml:space="preserve"> PAGEREF _Toc139985556 \h </w:instrText>
            </w:r>
            <w:r w:rsidR="001F1E46">
              <w:rPr>
                <w:noProof/>
                <w:webHidden/>
              </w:rPr>
            </w:r>
            <w:r w:rsidR="001F1E46">
              <w:rPr>
                <w:noProof/>
                <w:webHidden/>
              </w:rPr>
              <w:fldChar w:fldCharType="separate"/>
            </w:r>
            <w:r>
              <w:rPr>
                <w:noProof/>
                <w:webHidden/>
              </w:rPr>
              <w:t>6</w:t>
            </w:r>
            <w:r w:rsidR="001F1E46">
              <w:rPr>
                <w:noProof/>
                <w:webHidden/>
              </w:rPr>
              <w:fldChar w:fldCharType="end"/>
            </w:r>
          </w:hyperlink>
        </w:p>
        <w:p w14:paraId="4F6DC401" w14:textId="0029562A" w:rsidR="001F1E46" w:rsidRDefault="00AD6C1A">
          <w:pPr>
            <w:pStyle w:val="TOC2"/>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9985557" w:history="1">
            <w:r w:rsidR="001F1E46" w:rsidRPr="008D1A2B">
              <w:rPr>
                <w:rStyle w:val="Hyperlink"/>
                <w:noProof/>
                <w:lang w:val="el-GR"/>
              </w:rPr>
              <w:t>1.2</w:t>
            </w:r>
            <w:r w:rsidR="001F1E46">
              <w:rPr>
                <w:rFonts w:asciiTheme="minorHAnsi" w:eastAsiaTheme="minorEastAsia" w:hAnsiTheme="minorHAnsi" w:cstheme="minorBidi"/>
                <w:smallCaps w:val="0"/>
                <w:noProof/>
                <w:kern w:val="2"/>
                <w:sz w:val="22"/>
                <w:szCs w:val="22"/>
                <w:lang w:val="el-GR" w:eastAsia="el-GR"/>
                <w14:ligatures w14:val="standardContextual"/>
              </w:rPr>
              <w:tab/>
            </w:r>
            <w:r w:rsidR="001F1E46" w:rsidRPr="008D1A2B">
              <w:rPr>
                <w:rStyle w:val="Hyperlink"/>
                <w:noProof/>
                <w:lang w:val="el-GR"/>
              </w:rPr>
              <w:t>Στοιχεία Διαδικασίας - Χρηματοδότηση</w:t>
            </w:r>
            <w:r w:rsidR="001F1E46">
              <w:rPr>
                <w:noProof/>
                <w:webHidden/>
              </w:rPr>
              <w:tab/>
            </w:r>
            <w:r w:rsidR="001F1E46">
              <w:rPr>
                <w:noProof/>
                <w:webHidden/>
              </w:rPr>
              <w:fldChar w:fldCharType="begin"/>
            </w:r>
            <w:r w:rsidR="001F1E46">
              <w:rPr>
                <w:noProof/>
                <w:webHidden/>
              </w:rPr>
              <w:instrText xml:space="preserve"> PAGEREF _Toc139985557 \h </w:instrText>
            </w:r>
            <w:r w:rsidR="001F1E46">
              <w:rPr>
                <w:noProof/>
                <w:webHidden/>
              </w:rPr>
            </w:r>
            <w:r w:rsidR="001F1E46">
              <w:rPr>
                <w:noProof/>
                <w:webHidden/>
              </w:rPr>
              <w:fldChar w:fldCharType="separate"/>
            </w:r>
            <w:r>
              <w:rPr>
                <w:noProof/>
                <w:webHidden/>
              </w:rPr>
              <w:t>6</w:t>
            </w:r>
            <w:r w:rsidR="001F1E46">
              <w:rPr>
                <w:noProof/>
                <w:webHidden/>
              </w:rPr>
              <w:fldChar w:fldCharType="end"/>
            </w:r>
          </w:hyperlink>
        </w:p>
        <w:p w14:paraId="41054B5B" w14:textId="1308FAB6" w:rsidR="001F1E46" w:rsidRDefault="00AD6C1A">
          <w:pPr>
            <w:pStyle w:val="TOC2"/>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9985558" w:history="1">
            <w:r w:rsidR="001F1E46" w:rsidRPr="008D1A2B">
              <w:rPr>
                <w:rStyle w:val="Hyperlink"/>
                <w:noProof/>
                <w:lang w:val="el-GR"/>
              </w:rPr>
              <w:t>1.3</w:t>
            </w:r>
            <w:r w:rsidR="001F1E46">
              <w:rPr>
                <w:rFonts w:asciiTheme="minorHAnsi" w:eastAsiaTheme="minorEastAsia" w:hAnsiTheme="minorHAnsi" w:cstheme="minorBidi"/>
                <w:smallCaps w:val="0"/>
                <w:noProof/>
                <w:kern w:val="2"/>
                <w:sz w:val="22"/>
                <w:szCs w:val="22"/>
                <w:lang w:val="el-GR" w:eastAsia="el-GR"/>
                <w14:ligatures w14:val="standardContextual"/>
              </w:rPr>
              <w:tab/>
            </w:r>
            <w:r w:rsidR="001F1E46" w:rsidRPr="008D1A2B">
              <w:rPr>
                <w:rStyle w:val="Hyperlink"/>
                <w:noProof/>
                <w:lang w:val="el-GR"/>
              </w:rPr>
              <w:t>Συνοπτική Περιγραφή φυσικού και οικονομικού αντικειμένου της σύμβασης</w:t>
            </w:r>
            <w:r w:rsidR="001F1E46">
              <w:rPr>
                <w:noProof/>
                <w:webHidden/>
              </w:rPr>
              <w:tab/>
            </w:r>
            <w:r w:rsidR="001F1E46">
              <w:rPr>
                <w:noProof/>
                <w:webHidden/>
              </w:rPr>
              <w:fldChar w:fldCharType="begin"/>
            </w:r>
            <w:r w:rsidR="001F1E46">
              <w:rPr>
                <w:noProof/>
                <w:webHidden/>
              </w:rPr>
              <w:instrText xml:space="preserve"> PAGEREF _Toc139985558 \h </w:instrText>
            </w:r>
            <w:r w:rsidR="001F1E46">
              <w:rPr>
                <w:noProof/>
                <w:webHidden/>
              </w:rPr>
            </w:r>
            <w:r w:rsidR="001F1E46">
              <w:rPr>
                <w:noProof/>
                <w:webHidden/>
              </w:rPr>
              <w:fldChar w:fldCharType="separate"/>
            </w:r>
            <w:r>
              <w:rPr>
                <w:noProof/>
                <w:webHidden/>
              </w:rPr>
              <w:t>7</w:t>
            </w:r>
            <w:r w:rsidR="001F1E46">
              <w:rPr>
                <w:noProof/>
                <w:webHidden/>
              </w:rPr>
              <w:fldChar w:fldCharType="end"/>
            </w:r>
          </w:hyperlink>
        </w:p>
        <w:p w14:paraId="0328B89B" w14:textId="04312A5F" w:rsidR="001F1E46" w:rsidRDefault="00AD6C1A">
          <w:pPr>
            <w:pStyle w:val="TOC2"/>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9985559" w:history="1">
            <w:r w:rsidR="001F1E46" w:rsidRPr="008D1A2B">
              <w:rPr>
                <w:rStyle w:val="Hyperlink"/>
                <w:noProof/>
                <w:lang w:val="el-GR"/>
              </w:rPr>
              <w:t>1.4</w:t>
            </w:r>
            <w:r w:rsidR="001F1E46">
              <w:rPr>
                <w:rFonts w:asciiTheme="minorHAnsi" w:eastAsiaTheme="minorEastAsia" w:hAnsiTheme="minorHAnsi" w:cstheme="minorBidi"/>
                <w:smallCaps w:val="0"/>
                <w:noProof/>
                <w:kern w:val="2"/>
                <w:sz w:val="22"/>
                <w:szCs w:val="22"/>
                <w:lang w:val="el-GR" w:eastAsia="el-GR"/>
                <w14:ligatures w14:val="standardContextual"/>
              </w:rPr>
              <w:tab/>
            </w:r>
            <w:r w:rsidR="001F1E46" w:rsidRPr="008D1A2B">
              <w:rPr>
                <w:rStyle w:val="Hyperlink"/>
                <w:noProof/>
                <w:lang w:val="el-GR"/>
              </w:rPr>
              <w:t>Θεσμικό πλαίσιο</w:t>
            </w:r>
            <w:r w:rsidR="001F1E46">
              <w:rPr>
                <w:noProof/>
                <w:webHidden/>
              </w:rPr>
              <w:tab/>
            </w:r>
            <w:r w:rsidR="001F1E46">
              <w:rPr>
                <w:noProof/>
                <w:webHidden/>
              </w:rPr>
              <w:fldChar w:fldCharType="begin"/>
            </w:r>
            <w:r w:rsidR="001F1E46">
              <w:rPr>
                <w:noProof/>
                <w:webHidden/>
              </w:rPr>
              <w:instrText xml:space="preserve"> PAGEREF _Toc139985559 \h </w:instrText>
            </w:r>
            <w:r w:rsidR="001F1E46">
              <w:rPr>
                <w:noProof/>
                <w:webHidden/>
              </w:rPr>
            </w:r>
            <w:r w:rsidR="001F1E46">
              <w:rPr>
                <w:noProof/>
                <w:webHidden/>
              </w:rPr>
              <w:fldChar w:fldCharType="separate"/>
            </w:r>
            <w:r>
              <w:rPr>
                <w:noProof/>
                <w:webHidden/>
              </w:rPr>
              <w:t>8</w:t>
            </w:r>
            <w:r w:rsidR="001F1E46">
              <w:rPr>
                <w:noProof/>
                <w:webHidden/>
              </w:rPr>
              <w:fldChar w:fldCharType="end"/>
            </w:r>
          </w:hyperlink>
        </w:p>
        <w:p w14:paraId="4C3EBDEB" w14:textId="61143CF1" w:rsidR="001F1E46" w:rsidRDefault="00AD6C1A">
          <w:pPr>
            <w:pStyle w:val="TOC2"/>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9985560" w:history="1">
            <w:r w:rsidR="001F1E46" w:rsidRPr="008D1A2B">
              <w:rPr>
                <w:rStyle w:val="Hyperlink"/>
                <w:noProof/>
                <w:lang w:val="el-GR"/>
              </w:rPr>
              <w:t>1.5</w:t>
            </w:r>
            <w:r w:rsidR="001F1E46">
              <w:rPr>
                <w:rFonts w:asciiTheme="minorHAnsi" w:eastAsiaTheme="minorEastAsia" w:hAnsiTheme="minorHAnsi" w:cstheme="minorBidi"/>
                <w:smallCaps w:val="0"/>
                <w:noProof/>
                <w:kern w:val="2"/>
                <w:sz w:val="22"/>
                <w:szCs w:val="22"/>
                <w:lang w:val="el-GR" w:eastAsia="el-GR"/>
                <w14:ligatures w14:val="standardContextual"/>
              </w:rPr>
              <w:tab/>
            </w:r>
            <w:r w:rsidR="001F1E46" w:rsidRPr="008D1A2B">
              <w:rPr>
                <w:rStyle w:val="Hyperlink"/>
                <w:noProof/>
                <w:lang w:val="el-GR"/>
              </w:rPr>
              <w:t>Προθεσμία παραλαβής προσφορών και διενέργεια διαγωνισμού</w:t>
            </w:r>
            <w:r w:rsidR="001F1E46">
              <w:rPr>
                <w:noProof/>
                <w:webHidden/>
              </w:rPr>
              <w:tab/>
            </w:r>
            <w:r w:rsidR="001F1E46">
              <w:rPr>
                <w:noProof/>
                <w:webHidden/>
              </w:rPr>
              <w:fldChar w:fldCharType="begin"/>
            </w:r>
            <w:r w:rsidR="001F1E46">
              <w:rPr>
                <w:noProof/>
                <w:webHidden/>
              </w:rPr>
              <w:instrText xml:space="preserve"> PAGEREF _Toc139985560 \h </w:instrText>
            </w:r>
            <w:r w:rsidR="001F1E46">
              <w:rPr>
                <w:noProof/>
                <w:webHidden/>
              </w:rPr>
            </w:r>
            <w:r w:rsidR="001F1E46">
              <w:rPr>
                <w:noProof/>
                <w:webHidden/>
              </w:rPr>
              <w:fldChar w:fldCharType="separate"/>
            </w:r>
            <w:r>
              <w:rPr>
                <w:noProof/>
                <w:webHidden/>
              </w:rPr>
              <w:t>11</w:t>
            </w:r>
            <w:r w:rsidR="001F1E46">
              <w:rPr>
                <w:noProof/>
                <w:webHidden/>
              </w:rPr>
              <w:fldChar w:fldCharType="end"/>
            </w:r>
          </w:hyperlink>
        </w:p>
        <w:p w14:paraId="1E08AF46" w14:textId="2F960FCB" w:rsidR="001F1E46" w:rsidRDefault="00AD6C1A">
          <w:pPr>
            <w:pStyle w:val="TOC2"/>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9985561" w:history="1">
            <w:r w:rsidR="001F1E46" w:rsidRPr="008D1A2B">
              <w:rPr>
                <w:rStyle w:val="Hyperlink"/>
                <w:noProof/>
                <w:lang w:val="el-GR"/>
              </w:rPr>
              <w:t>1.6</w:t>
            </w:r>
            <w:r w:rsidR="001F1E46">
              <w:rPr>
                <w:rFonts w:asciiTheme="minorHAnsi" w:eastAsiaTheme="minorEastAsia" w:hAnsiTheme="minorHAnsi" w:cstheme="minorBidi"/>
                <w:smallCaps w:val="0"/>
                <w:noProof/>
                <w:kern w:val="2"/>
                <w:sz w:val="22"/>
                <w:szCs w:val="22"/>
                <w:lang w:val="el-GR" w:eastAsia="el-GR"/>
                <w14:ligatures w14:val="standardContextual"/>
              </w:rPr>
              <w:tab/>
            </w:r>
            <w:r w:rsidR="001F1E46" w:rsidRPr="008D1A2B">
              <w:rPr>
                <w:rStyle w:val="Hyperlink"/>
                <w:noProof/>
                <w:lang w:val="el-GR"/>
              </w:rPr>
              <w:t>Δημοσιότητα</w:t>
            </w:r>
            <w:r w:rsidR="001F1E46">
              <w:rPr>
                <w:noProof/>
                <w:webHidden/>
              </w:rPr>
              <w:tab/>
            </w:r>
            <w:r w:rsidR="001F1E46">
              <w:rPr>
                <w:noProof/>
                <w:webHidden/>
              </w:rPr>
              <w:fldChar w:fldCharType="begin"/>
            </w:r>
            <w:r w:rsidR="001F1E46">
              <w:rPr>
                <w:noProof/>
                <w:webHidden/>
              </w:rPr>
              <w:instrText xml:space="preserve"> PAGEREF _Toc139985561 \h </w:instrText>
            </w:r>
            <w:r w:rsidR="001F1E46">
              <w:rPr>
                <w:noProof/>
                <w:webHidden/>
              </w:rPr>
            </w:r>
            <w:r w:rsidR="001F1E46">
              <w:rPr>
                <w:noProof/>
                <w:webHidden/>
              </w:rPr>
              <w:fldChar w:fldCharType="separate"/>
            </w:r>
            <w:r>
              <w:rPr>
                <w:noProof/>
                <w:webHidden/>
              </w:rPr>
              <w:t>11</w:t>
            </w:r>
            <w:r w:rsidR="001F1E46">
              <w:rPr>
                <w:noProof/>
                <w:webHidden/>
              </w:rPr>
              <w:fldChar w:fldCharType="end"/>
            </w:r>
          </w:hyperlink>
        </w:p>
        <w:p w14:paraId="4E38E52C" w14:textId="39608DCF" w:rsidR="001F1E46" w:rsidRDefault="00AD6C1A">
          <w:pPr>
            <w:pStyle w:val="TOC2"/>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9985562" w:history="1">
            <w:r w:rsidR="001F1E46" w:rsidRPr="008D1A2B">
              <w:rPr>
                <w:rStyle w:val="Hyperlink"/>
                <w:noProof/>
                <w:lang w:val="el-GR"/>
              </w:rPr>
              <w:t>1.7</w:t>
            </w:r>
            <w:r w:rsidR="001F1E46">
              <w:rPr>
                <w:rFonts w:asciiTheme="minorHAnsi" w:eastAsiaTheme="minorEastAsia" w:hAnsiTheme="minorHAnsi" w:cstheme="minorBidi"/>
                <w:smallCaps w:val="0"/>
                <w:noProof/>
                <w:kern w:val="2"/>
                <w:sz w:val="22"/>
                <w:szCs w:val="22"/>
                <w:lang w:val="el-GR" w:eastAsia="el-GR"/>
                <w14:ligatures w14:val="standardContextual"/>
              </w:rPr>
              <w:tab/>
            </w:r>
            <w:r w:rsidR="001F1E46" w:rsidRPr="008D1A2B">
              <w:rPr>
                <w:rStyle w:val="Hyperlink"/>
                <w:noProof/>
                <w:lang w:val="el-GR"/>
              </w:rPr>
              <w:t>Αρχές εφαρμοζόμενες στη διαδικασία σύναψης</w:t>
            </w:r>
            <w:r w:rsidR="001F1E46">
              <w:rPr>
                <w:noProof/>
                <w:webHidden/>
              </w:rPr>
              <w:tab/>
            </w:r>
            <w:r w:rsidR="001F1E46">
              <w:rPr>
                <w:noProof/>
                <w:webHidden/>
              </w:rPr>
              <w:fldChar w:fldCharType="begin"/>
            </w:r>
            <w:r w:rsidR="001F1E46">
              <w:rPr>
                <w:noProof/>
                <w:webHidden/>
              </w:rPr>
              <w:instrText xml:space="preserve"> PAGEREF _Toc139985562 \h </w:instrText>
            </w:r>
            <w:r w:rsidR="001F1E46">
              <w:rPr>
                <w:noProof/>
                <w:webHidden/>
              </w:rPr>
            </w:r>
            <w:r w:rsidR="001F1E46">
              <w:rPr>
                <w:noProof/>
                <w:webHidden/>
              </w:rPr>
              <w:fldChar w:fldCharType="separate"/>
            </w:r>
            <w:r>
              <w:rPr>
                <w:noProof/>
                <w:webHidden/>
              </w:rPr>
              <w:t>11</w:t>
            </w:r>
            <w:r w:rsidR="001F1E46">
              <w:rPr>
                <w:noProof/>
                <w:webHidden/>
              </w:rPr>
              <w:fldChar w:fldCharType="end"/>
            </w:r>
          </w:hyperlink>
        </w:p>
        <w:p w14:paraId="77BCB388" w14:textId="0293253E" w:rsidR="001F1E46" w:rsidRDefault="00AD6C1A">
          <w:pPr>
            <w:pStyle w:val="TOC1"/>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39985563" w:history="1">
            <w:r w:rsidR="001F1E46" w:rsidRPr="008D1A2B">
              <w:rPr>
                <w:rStyle w:val="Hyperlink"/>
                <w:noProof/>
              </w:rPr>
              <w:t>2.</w:t>
            </w:r>
            <w:r w:rsidR="001F1E46">
              <w:rPr>
                <w:rFonts w:asciiTheme="minorHAnsi" w:eastAsiaTheme="minorEastAsia" w:hAnsiTheme="minorHAnsi" w:cstheme="minorBidi"/>
                <w:b w:val="0"/>
                <w:bCs w:val="0"/>
                <w:caps w:val="0"/>
                <w:noProof/>
                <w:kern w:val="2"/>
                <w:sz w:val="22"/>
                <w:szCs w:val="22"/>
                <w:lang w:val="el-GR" w:eastAsia="el-GR"/>
                <w14:ligatures w14:val="standardContextual"/>
              </w:rPr>
              <w:tab/>
            </w:r>
            <w:r w:rsidR="001F1E46" w:rsidRPr="008D1A2B">
              <w:rPr>
                <w:rStyle w:val="Hyperlink"/>
                <w:noProof/>
              </w:rPr>
              <w:t>ΓΕΝΙΚΟΙ ΚΑΙ ΕΙΔΙΚΟΙ ΟΡΟΙ ΣΥΜΜΕΤΟΧΗΣ</w:t>
            </w:r>
            <w:r w:rsidR="001F1E46">
              <w:rPr>
                <w:noProof/>
                <w:webHidden/>
              </w:rPr>
              <w:tab/>
            </w:r>
            <w:r w:rsidR="001F1E46">
              <w:rPr>
                <w:noProof/>
                <w:webHidden/>
              </w:rPr>
              <w:fldChar w:fldCharType="begin"/>
            </w:r>
            <w:r w:rsidR="001F1E46">
              <w:rPr>
                <w:noProof/>
                <w:webHidden/>
              </w:rPr>
              <w:instrText xml:space="preserve"> PAGEREF _Toc139985563 \h </w:instrText>
            </w:r>
            <w:r w:rsidR="001F1E46">
              <w:rPr>
                <w:noProof/>
                <w:webHidden/>
              </w:rPr>
            </w:r>
            <w:r w:rsidR="001F1E46">
              <w:rPr>
                <w:noProof/>
                <w:webHidden/>
              </w:rPr>
              <w:fldChar w:fldCharType="separate"/>
            </w:r>
            <w:r>
              <w:rPr>
                <w:noProof/>
                <w:webHidden/>
              </w:rPr>
              <w:t>12</w:t>
            </w:r>
            <w:r w:rsidR="001F1E46">
              <w:rPr>
                <w:noProof/>
                <w:webHidden/>
              </w:rPr>
              <w:fldChar w:fldCharType="end"/>
            </w:r>
          </w:hyperlink>
        </w:p>
        <w:p w14:paraId="1D404D7D" w14:textId="79B0D7FF" w:rsidR="001F1E46" w:rsidRDefault="00AD6C1A">
          <w:pPr>
            <w:pStyle w:val="TOC2"/>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9985564" w:history="1">
            <w:r w:rsidR="001F1E46" w:rsidRPr="008D1A2B">
              <w:rPr>
                <w:rStyle w:val="Hyperlink"/>
                <w:noProof/>
                <w:lang w:val="el-GR"/>
              </w:rPr>
              <w:t>2.1</w:t>
            </w:r>
            <w:r w:rsidR="001F1E46">
              <w:rPr>
                <w:rFonts w:asciiTheme="minorHAnsi" w:eastAsiaTheme="minorEastAsia" w:hAnsiTheme="minorHAnsi" w:cstheme="minorBidi"/>
                <w:smallCaps w:val="0"/>
                <w:noProof/>
                <w:kern w:val="2"/>
                <w:sz w:val="22"/>
                <w:szCs w:val="22"/>
                <w:lang w:val="el-GR" w:eastAsia="el-GR"/>
                <w14:ligatures w14:val="standardContextual"/>
              </w:rPr>
              <w:tab/>
            </w:r>
            <w:r w:rsidR="001F1E46" w:rsidRPr="008D1A2B">
              <w:rPr>
                <w:rStyle w:val="Hyperlink"/>
                <w:noProof/>
                <w:lang w:val="el-GR"/>
              </w:rPr>
              <w:t>Γενικές Πληροφορίες</w:t>
            </w:r>
            <w:r w:rsidR="001F1E46">
              <w:rPr>
                <w:noProof/>
                <w:webHidden/>
              </w:rPr>
              <w:tab/>
            </w:r>
            <w:r w:rsidR="001F1E46">
              <w:rPr>
                <w:noProof/>
                <w:webHidden/>
              </w:rPr>
              <w:fldChar w:fldCharType="begin"/>
            </w:r>
            <w:r w:rsidR="001F1E46">
              <w:rPr>
                <w:noProof/>
                <w:webHidden/>
              </w:rPr>
              <w:instrText xml:space="preserve"> PAGEREF _Toc139985564 \h </w:instrText>
            </w:r>
            <w:r w:rsidR="001F1E46">
              <w:rPr>
                <w:noProof/>
                <w:webHidden/>
              </w:rPr>
            </w:r>
            <w:r w:rsidR="001F1E46">
              <w:rPr>
                <w:noProof/>
                <w:webHidden/>
              </w:rPr>
              <w:fldChar w:fldCharType="separate"/>
            </w:r>
            <w:r>
              <w:rPr>
                <w:noProof/>
                <w:webHidden/>
              </w:rPr>
              <w:t>12</w:t>
            </w:r>
            <w:r w:rsidR="001F1E46">
              <w:rPr>
                <w:noProof/>
                <w:webHidden/>
              </w:rPr>
              <w:fldChar w:fldCharType="end"/>
            </w:r>
          </w:hyperlink>
        </w:p>
        <w:p w14:paraId="46E9693C" w14:textId="1AB892EC" w:rsidR="001F1E46" w:rsidRDefault="00AD6C1A">
          <w:pPr>
            <w:pStyle w:val="TOC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9985565" w:history="1">
            <w:r w:rsidR="001F1E46" w:rsidRPr="008D1A2B">
              <w:rPr>
                <w:rStyle w:val="Hyperlink"/>
                <w:noProof/>
                <w:lang w:val="el-GR"/>
              </w:rPr>
              <w:t>2.1.1</w:t>
            </w:r>
            <w:r w:rsidR="001F1E46">
              <w:rPr>
                <w:rFonts w:asciiTheme="minorHAnsi" w:eastAsiaTheme="minorEastAsia" w:hAnsiTheme="minorHAnsi" w:cstheme="minorBidi"/>
                <w:i w:val="0"/>
                <w:iCs w:val="0"/>
                <w:noProof/>
                <w:kern w:val="2"/>
                <w:sz w:val="22"/>
                <w:szCs w:val="22"/>
                <w:lang w:val="el-GR" w:eastAsia="el-GR"/>
                <w14:ligatures w14:val="standardContextual"/>
              </w:rPr>
              <w:tab/>
            </w:r>
            <w:r w:rsidR="001F1E46" w:rsidRPr="008D1A2B">
              <w:rPr>
                <w:rStyle w:val="Hyperlink"/>
                <w:noProof/>
                <w:lang w:val="el-GR"/>
              </w:rPr>
              <w:t>Έγγραφα της σύμβασης</w:t>
            </w:r>
            <w:r w:rsidR="001F1E46">
              <w:rPr>
                <w:noProof/>
                <w:webHidden/>
              </w:rPr>
              <w:tab/>
            </w:r>
            <w:r w:rsidR="001F1E46">
              <w:rPr>
                <w:noProof/>
                <w:webHidden/>
              </w:rPr>
              <w:fldChar w:fldCharType="begin"/>
            </w:r>
            <w:r w:rsidR="001F1E46">
              <w:rPr>
                <w:noProof/>
                <w:webHidden/>
              </w:rPr>
              <w:instrText xml:space="preserve"> PAGEREF _Toc139985565 \h </w:instrText>
            </w:r>
            <w:r w:rsidR="001F1E46">
              <w:rPr>
                <w:noProof/>
                <w:webHidden/>
              </w:rPr>
            </w:r>
            <w:r w:rsidR="001F1E46">
              <w:rPr>
                <w:noProof/>
                <w:webHidden/>
              </w:rPr>
              <w:fldChar w:fldCharType="separate"/>
            </w:r>
            <w:r>
              <w:rPr>
                <w:noProof/>
                <w:webHidden/>
              </w:rPr>
              <w:t>12</w:t>
            </w:r>
            <w:r w:rsidR="001F1E46">
              <w:rPr>
                <w:noProof/>
                <w:webHidden/>
              </w:rPr>
              <w:fldChar w:fldCharType="end"/>
            </w:r>
          </w:hyperlink>
        </w:p>
        <w:p w14:paraId="0376FED0" w14:textId="4AE556DE" w:rsidR="001F1E46" w:rsidRDefault="00AD6C1A">
          <w:pPr>
            <w:pStyle w:val="TOC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9985566" w:history="1">
            <w:r w:rsidR="001F1E46" w:rsidRPr="008D1A2B">
              <w:rPr>
                <w:rStyle w:val="Hyperlink"/>
                <w:noProof/>
                <w:lang w:val="el-GR"/>
              </w:rPr>
              <w:t>2.1.2</w:t>
            </w:r>
            <w:r w:rsidR="001F1E46">
              <w:rPr>
                <w:rFonts w:asciiTheme="minorHAnsi" w:eastAsiaTheme="minorEastAsia" w:hAnsiTheme="minorHAnsi" w:cstheme="minorBidi"/>
                <w:i w:val="0"/>
                <w:iCs w:val="0"/>
                <w:noProof/>
                <w:kern w:val="2"/>
                <w:sz w:val="22"/>
                <w:szCs w:val="22"/>
                <w:lang w:val="el-GR" w:eastAsia="el-GR"/>
                <w14:ligatures w14:val="standardContextual"/>
              </w:rPr>
              <w:tab/>
            </w:r>
            <w:r w:rsidR="001F1E46" w:rsidRPr="008D1A2B">
              <w:rPr>
                <w:rStyle w:val="Hyperlink"/>
                <w:noProof/>
                <w:lang w:val="el-GR"/>
              </w:rPr>
              <w:t>Επικοινωνία – Πρόσβαση στα έγγραφα της Σύμβασης</w:t>
            </w:r>
            <w:r w:rsidR="001F1E46">
              <w:rPr>
                <w:noProof/>
                <w:webHidden/>
              </w:rPr>
              <w:tab/>
            </w:r>
            <w:r w:rsidR="001F1E46">
              <w:rPr>
                <w:noProof/>
                <w:webHidden/>
              </w:rPr>
              <w:fldChar w:fldCharType="begin"/>
            </w:r>
            <w:r w:rsidR="001F1E46">
              <w:rPr>
                <w:noProof/>
                <w:webHidden/>
              </w:rPr>
              <w:instrText xml:space="preserve"> PAGEREF _Toc139985566 \h </w:instrText>
            </w:r>
            <w:r w:rsidR="001F1E46">
              <w:rPr>
                <w:noProof/>
                <w:webHidden/>
              </w:rPr>
            </w:r>
            <w:r w:rsidR="001F1E46">
              <w:rPr>
                <w:noProof/>
                <w:webHidden/>
              </w:rPr>
              <w:fldChar w:fldCharType="separate"/>
            </w:r>
            <w:r>
              <w:rPr>
                <w:noProof/>
                <w:webHidden/>
              </w:rPr>
              <w:t>12</w:t>
            </w:r>
            <w:r w:rsidR="001F1E46">
              <w:rPr>
                <w:noProof/>
                <w:webHidden/>
              </w:rPr>
              <w:fldChar w:fldCharType="end"/>
            </w:r>
          </w:hyperlink>
        </w:p>
        <w:p w14:paraId="071A2724" w14:textId="1AC665E3" w:rsidR="001F1E46" w:rsidRDefault="00AD6C1A">
          <w:pPr>
            <w:pStyle w:val="TOC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9985567" w:history="1">
            <w:r w:rsidR="001F1E46" w:rsidRPr="008D1A2B">
              <w:rPr>
                <w:rStyle w:val="Hyperlink"/>
                <w:noProof/>
                <w:lang w:val="el-GR"/>
              </w:rPr>
              <w:t>2.1.3</w:t>
            </w:r>
            <w:r w:rsidR="001F1E46">
              <w:rPr>
                <w:rFonts w:asciiTheme="minorHAnsi" w:eastAsiaTheme="minorEastAsia" w:hAnsiTheme="minorHAnsi" w:cstheme="minorBidi"/>
                <w:i w:val="0"/>
                <w:iCs w:val="0"/>
                <w:noProof/>
                <w:kern w:val="2"/>
                <w:sz w:val="22"/>
                <w:szCs w:val="22"/>
                <w:lang w:val="el-GR" w:eastAsia="el-GR"/>
                <w14:ligatures w14:val="standardContextual"/>
              </w:rPr>
              <w:tab/>
            </w:r>
            <w:r w:rsidR="001F1E46" w:rsidRPr="008D1A2B">
              <w:rPr>
                <w:rStyle w:val="Hyperlink"/>
                <w:noProof/>
                <w:lang w:val="el-GR"/>
              </w:rPr>
              <w:t>Παροχή Διευκρινίσεων</w:t>
            </w:r>
            <w:r w:rsidR="001F1E46">
              <w:rPr>
                <w:noProof/>
                <w:webHidden/>
              </w:rPr>
              <w:tab/>
            </w:r>
            <w:r w:rsidR="001F1E46">
              <w:rPr>
                <w:noProof/>
                <w:webHidden/>
              </w:rPr>
              <w:fldChar w:fldCharType="begin"/>
            </w:r>
            <w:r w:rsidR="001F1E46">
              <w:rPr>
                <w:noProof/>
                <w:webHidden/>
              </w:rPr>
              <w:instrText xml:space="preserve"> PAGEREF _Toc139985567 \h </w:instrText>
            </w:r>
            <w:r w:rsidR="001F1E46">
              <w:rPr>
                <w:noProof/>
                <w:webHidden/>
              </w:rPr>
            </w:r>
            <w:r w:rsidR="001F1E46">
              <w:rPr>
                <w:noProof/>
                <w:webHidden/>
              </w:rPr>
              <w:fldChar w:fldCharType="separate"/>
            </w:r>
            <w:r>
              <w:rPr>
                <w:noProof/>
                <w:webHidden/>
              </w:rPr>
              <w:t>12</w:t>
            </w:r>
            <w:r w:rsidR="001F1E46">
              <w:rPr>
                <w:noProof/>
                <w:webHidden/>
              </w:rPr>
              <w:fldChar w:fldCharType="end"/>
            </w:r>
          </w:hyperlink>
        </w:p>
        <w:p w14:paraId="115C3EB0" w14:textId="473EADF8" w:rsidR="001F1E46" w:rsidRDefault="00AD6C1A">
          <w:pPr>
            <w:pStyle w:val="TOC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9985568" w:history="1">
            <w:r w:rsidR="001F1E46" w:rsidRPr="008D1A2B">
              <w:rPr>
                <w:rStyle w:val="Hyperlink"/>
                <w:noProof/>
                <w:lang w:val="el-GR"/>
              </w:rPr>
              <w:t>2.1.4</w:t>
            </w:r>
            <w:r w:rsidR="001F1E46">
              <w:rPr>
                <w:rFonts w:asciiTheme="minorHAnsi" w:eastAsiaTheme="minorEastAsia" w:hAnsiTheme="minorHAnsi" w:cstheme="minorBidi"/>
                <w:i w:val="0"/>
                <w:iCs w:val="0"/>
                <w:noProof/>
                <w:kern w:val="2"/>
                <w:sz w:val="22"/>
                <w:szCs w:val="22"/>
                <w:lang w:val="el-GR" w:eastAsia="el-GR"/>
                <w14:ligatures w14:val="standardContextual"/>
              </w:rPr>
              <w:tab/>
            </w:r>
            <w:r w:rsidR="001F1E46" w:rsidRPr="008D1A2B">
              <w:rPr>
                <w:rStyle w:val="Hyperlink"/>
                <w:noProof/>
                <w:lang w:val="el-GR"/>
              </w:rPr>
              <w:t>Γλώσσα</w:t>
            </w:r>
            <w:r w:rsidR="001F1E46">
              <w:rPr>
                <w:noProof/>
                <w:webHidden/>
              </w:rPr>
              <w:tab/>
            </w:r>
            <w:r w:rsidR="001F1E46">
              <w:rPr>
                <w:noProof/>
                <w:webHidden/>
              </w:rPr>
              <w:fldChar w:fldCharType="begin"/>
            </w:r>
            <w:r w:rsidR="001F1E46">
              <w:rPr>
                <w:noProof/>
                <w:webHidden/>
              </w:rPr>
              <w:instrText xml:space="preserve"> PAGEREF _Toc139985568 \h </w:instrText>
            </w:r>
            <w:r w:rsidR="001F1E46">
              <w:rPr>
                <w:noProof/>
                <w:webHidden/>
              </w:rPr>
            </w:r>
            <w:r w:rsidR="001F1E46">
              <w:rPr>
                <w:noProof/>
                <w:webHidden/>
              </w:rPr>
              <w:fldChar w:fldCharType="separate"/>
            </w:r>
            <w:r>
              <w:rPr>
                <w:noProof/>
                <w:webHidden/>
              </w:rPr>
              <w:t>13</w:t>
            </w:r>
            <w:r w:rsidR="001F1E46">
              <w:rPr>
                <w:noProof/>
                <w:webHidden/>
              </w:rPr>
              <w:fldChar w:fldCharType="end"/>
            </w:r>
          </w:hyperlink>
        </w:p>
        <w:p w14:paraId="1ADD98AB" w14:textId="302180FE" w:rsidR="001F1E46" w:rsidRDefault="00AD6C1A">
          <w:pPr>
            <w:pStyle w:val="TOC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9985569" w:history="1">
            <w:r w:rsidR="001F1E46" w:rsidRPr="008D1A2B">
              <w:rPr>
                <w:rStyle w:val="Hyperlink"/>
                <w:noProof/>
                <w:lang w:val="el-GR"/>
              </w:rPr>
              <w:t>2.1.5</w:t>
            </w:r>
            <w:r w:rsidR="001F1E46">
              <w:rPr>
                <w:rFonts w:asciiTheme="minorHAnsi" w:eastAsiaTheme="minorEastAsia" w:hAnsiTheme="minorHAnsi" w:cstheme="minorBidi"/>
                <w:i w:val="0"/>
                <w:iCs w:val="0"/>
                <w:noProof/>
                <w:kern w:val="2"/>
                <w:sz w:val="22"/>
                <w:szCs w:val="22"/>
                <w:lang w:val="el-GR" w:eastAsia="el-GR"/>
                <w14:ligatures w14:val="standardContextual"/>
              </w:rPr>
              <w:tab/>
            </w:r>
            <w:r w:rsidR="001F1E46" w:rsidRPr="008D1A2B">
              <w:rPr>
                <w:rStyle w:val="Hyperlink"/>
                <w:noProof/>
                <w:lang w:val="el-GR"/>
              </w:rPr>
              <w:t>Εγγυήσεις</w:t>
            </w:r>
            <w:r w:rsidR="001F1E46">
              <w:rPr>
                <w:noProof/>
                <w:webHidden/>
              </w:rPr>
              <w:tab/>
            </w:r>
            <w:r w:rsidR="001F1E46">
              <w:rPr>
                <w:noProof/>
                <w:webHidden/>
              </w:rPr>
              <w:fldChar w:fldCharType="begin"/>
            </w:r>
            <w:r w:rsidR="001F1E46">
              <w:rPr>
                <w:noProof/>
                <w:webHidden/>
              </w:rPr>
              <w:instrText xml:space="preserve"> PAGEREF _Toc139985569 \h </w:instrText>
            </w:r>
            <w:r w:rsidR="001F1E46">
              <w:rPr>
                <w:noProof/>
                <w:webHidden/>
              </w:rPr>
            </w:r>
            <w:r w:rsidR="001F1E46">
              <w:rPr>
                <w:noProof/>
                <w:webHidden/>
              </w:rPr>
              <w:fldChar w:fldCharType="separate"/>
            </w:r>
            <w:r>
              <w:rPr>
                <w:noProof/>
                <w:webHidden/>
              </w:rPr>
              <w:t>13</w:t>
            </w:r>
            <w:r w:rsidR="001F1E46">
              <w:rPr>
                <w:noProof/>
                <w:webHidden/>
              </w:rPr>
              <w:fldChar w:fldCharType="end"/>
            </w:r>
          </w:hyperlink>
        </w:p>
        <w:p w14:paraId="42368A79" w14:textId="0D5C7747" w:rsidR="001F1E46" w:rsidRDefault="00AD6C1A">
          <w:pPr>
            <w:pStyle w:val="TOC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9985570" w:history="1">
            <w:r w:rsidR="001F1E46" w:rsidRPr="008D1A2B">
              <w:rPr>
                <w:rStyle w:val="Hyperlink"/>
                <w:noProof/>
                <w:lang w:val="el-GR"/>
              </w:rPr>
              <w:t>2.1.6</w:t>
            </w:r>
            <w:r w:rsidR="001F1E46">
              <w:rPr>
                <w:rFonts w:asciiTheme="minorHAnsi" w:eastAsiaTheme="minorEastAsia" w:hAnsiTheme="minorHAnsi" w:cstheme="minorBidi"/>
                <w:i w:val="0"/>
                <w:iCs w:val="0"/>
                <w:noProof/>
                <w:kern w:val="2"/>
                <w:sz w:val="22"/>
                <w:szCs w:val="22"/>
                <w:lang w:val="el-GR" w:eastAsia="el-GR"/>
                <w14:ligatures w14:val="standardContextual"/>
              </w:rPr>
              <w:tab/>
            </w:r>
            <w:r w:rsidR="001F1E46" w:rsidRPr="008D1A2B">
              <w:rPr>
                <w:rStyle w:val="Hyperlink"/>
                <w:noProof/>
                <w:lang w:val="el-GR"/>
              </w:rPr>
              <w:t>Προστασία Προσωπικών Δεδομένων</w:t>
            </w:r>
            <w:r w:rsidR="001F1E46">
              <w:rPr>
                <w:noProof/>
                <w:webHidden/>
              </w:rPr>
              <w:tab/>
            </w:r>
            <w:r w:rsidR="001F1E46">
              <w:rPr>
                <w:noProof/>
                <w:webHidden/>
              </w:rPr>
              <w:fldChar w:fldCharType="begin"/>
            </w:r>
            <w:r w:rsidR="001F1E46">
              <w:rPr>
                <w:noProof/>
                <w:webHidden/>
              </w:rPr>
              <w:instrText xml:space="preserve"> PAGEREF _Toc139985570 \h </w:instrText>
            </w:r>
            <w:r w:rsidR="001F1E46">
              <w:rPr>
                <w:noProof/>
                <w:webHidden/>
              </w:rPr>
            </w:r>
            <w:r w:rsidR="001F1E46">
              <w:rPr>
                <w:noProof/>
                <w:webHidden/>
              </w:rPr>
              <w:fldChar w:fldCharType="separate"/>
            </w:r>
            <w:r>
              <w:rPr>
                <w:noProof/>
                <w:webHidden/>
              </w:rPr>
              <w:t>14</w:t>
            </w:r>
            <w:r w:rsidR="001F1E46">
              <w:rPr>
                <w:noProof/>
                <w:webHidden/>
              </w:rPr>
              <w:fldChar w:fldCharType="end"/>
            </w:r>
          </w:hyperlink>
        </w:p>
        <w:p w14:paraId="416B2032" w14:textId="728EA2A4" w:rsidR="001F1E46" w:rsidRDefault="00AD6C1A">
          <w:pPr>
            <w:pStyle w:val="TOC2"/>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9985571" w:history="1">
            <w:r w:rsidR="001F1E46" w:rsidRPr="008D1A2B">
              <w:rPr>
                <w:rStyle w:val="Hyperlink"/>
                <w:noProof/>
                <w:lang w:val="el-GR"/>
              </w:rPr>
              <w:t>2.2</w:t>
            </w:r>
            <w:r w:rsidR="001F1E46">
              <w:rPr>
                <w:rFonts w:asciiTheme="minorHAnsi" w:eastAsiaTheme="minorEastAsia" w:hAnsiTheme="minorHAnsi" w:cstheme="minorBidi"/>
                <w:smallCaps w:val="0"/>
                <w:noProof/>
                <w:kern w:val="2"/>
                <w:sz w:val="22"/>
                <w:szCs w:val="22"/>
                <w:lang w:val="el-GR" w:eastAsia="el-GR"/>
                <w14:ligatures w14:val="standardContextual"/>
              </w:rPr>
              <w:tab/>
            </w:r>
            <w:r w:rsidR="001F1E46" w:rsidRPr="008D1A2B">
              <w:rPr>
                <w:rStyle w:val="Hyperlink"/>
                <w:noProof/>
                <w:lang w:val="el-GR"/>
              </w:rPr>
              <w:t>Δικαίωμα Συμμετοχής - Κριτήρια Ποιοτικής Επιλογής</w:t>
            </w:r>
            <w:r w:rsidR="001F1E46">
              <w:rPr>
                <w:noProof/>
                <w:webHidden/>
              </w:rPr>
              <w:tab/>
            </w:r>
            <w:r w:rsidR="001F1E46">
              <w:rPr>
                <w:noProof/>
                <w:webHidden/>
              </w:rPr>
              <w:fldChar w:fldCharType="begin"/>
            </w:r>
            <w:r w:rsidR="001F1E46">
              <w:rPr>
                <w:noProof/>
                <w:webHidden/>
              </w:rPr>
              <w:instrText xml:space="preserve"> PAGEREF _Toc139985571 \h </w:instrText>
            </w:r>
            <w:r w:rsidR="001F1E46">
              <w:rPr>
                <w:noProof/>
                <w:webHidden/>
              </w:rPr>
            </w:r>
            <w:r w:rsidR="001F1E46">
              <w:rPr>
                <w:noProof/>
                <w:webHidden/>
              </w:rPr>
              <w:fldChar w:fldCharType="separate"/>
            </w:r>
            <w:r>
              <w:rPr>
                <w:noProof/>
                <w:webHidden/>
              </w:rPr>
              <w:t>15</w:t>
            </w:r>
            <w:r w:rsidR="001F1E46">
              <w:rPr>
                <w:noProof/>
                <w:webHidden/>
              </w:rPr>
              <w:fldChar w:fldCharType="end"/>
            </w:r>
          </w:hyperlink>
        </w:p>
        <w:p w14:paraId="45BEE8A5" w14:textId="2A627629" w:rsidR="001F1E46" w:rsidRDefault="00AD6C1A">
          <w:pPr>
            <w:pStyle w:val="TOC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9985572" w:history="1">
            <w:r w:rsidR="001F1E46" w:rsidRPr="008D1A2B">
              <w:rPr>
                <w:rStyle w:val="Hyperlink"/>
                <w:noProof/>
                <w:lang w:val="el-GR"/>
              </w:rPr>
              <w:t>2.2.1</w:t>
            </w:r>
            <w:r w:rsidR="001F1E46">
              <w:rPr>
                <w:rFonts w:asciiTheme="minorHAnsi" w:eastAsiaTheme="minorEastAsia" w:hAnsiTheme="minorHAnsi" w:cstheme="minorBidi"/>
                <w:i w:val="0"/>
                <w:iCs w:val="0"/>
                <w:noProof/>
                <w:kern w:val="2"/>
                <w:sz w:val="22"/>
                <w:szCs w:val="22"/>
                <w:lang w:val="el-GR" w:eastAsia="el-GR"/>
                <w14:ligatures w14:val="standardContextual"/>
              </w:rPr>
              <w:tab/>
            </w:r>
            <w:r w:rsidR="001F1E46" w:rsidRPr="008D1A2B">
              <w:rPr>
                <w:rStyle w:val="Hyperlink"/>
                <w:noProof/>
                <w:lang w:val="el-GR"/>
              </w:rPr>
              <w:t>Δικαιούμενοι συμμετοχής</w:t>
            </w:r>
            <w:r w:rsidR="001F1E46">
              <w:rPr>
                <w:noProof/>
                <w:webHidden/>
              </w:rPr>
              <w:tab/>
            </w:r>
            <w:r w:rsidR="001F1E46">
              <w:rPr>
                <w:noProof/>
                <w:webHidden/>
              </w:rPr>
              <w:fldChar w:fldCharType="begin"/>
            </w:r>
            <w:r w:rsidR="001F1E46">
              <w:rPr>
                <w:noProof/>
                <w:webHidden/>
              </w:rPr>
              <w:instrText xml:space="preserve"> PAGEREF _Toc139985572 \h </w:instrText>
            </w:r>
            <w:r w:rsidR="001F1E46">
              <w:rPr>
                <w:noProof/>
                <w:webHidden/>
              </w:rPr>
            </w:r>
            <w:r w:rsidR="001F1E46">
              <w:rPr>
                <w:noProof/>
                <w:webHidden/>
              </w:rPr>
              <w:fldChar w:fldCharType="separate"/>
            </w:r>
            <w:r>
              <w:rPr>
                <w:noProof/>
                <w:webHidden/>
              </w:rPr>
              <w:t>15</w:t>
            </w:r>
            <w:r w:rsidR="001F1E46">
              <w:rPr>
                <w:noProof/>
                <w:webHidden/>
              </w:rPr>
              <w:fldChar w:fldCharType="end"/>
            </w:r>
          </w:hyperlink>
        </w:p>
        <w:p w14:paraId="47EFCA8C" w14:textId="4116B92C" w:rsidR="001F1E46" w:rsidRDefault="00AD6C1A">
          <w:pPr>
            <w:pStyle w:val="TOC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9985573" w:history="1">
            <w:r w:rsidR="001F1E46" w:rsidRPr="008D1A2B">
              <w:rPr>
                <w:rStyle w:val="Hyperlink"/>
                <w:noProof/>
                <w:lang w:val="el-GR"/>
              </w:rPr>
              <w:t>2.2.2</w:t>
            </w:r>
            <w:r w:rsidR="001F1E46">
              <w:rPr>
                <w:rFonts w:asciiTheme="minorHAnsi" w:eastAsiaTheme="minorEastAsia" w:hAnsiTheme="minorHAnsi" w:cstheme="minorBidi"/>
                <w:i w:val="0"/>
                <w:iCs w:val="0"/>
                <w:noProof/>
                <w:kern w:val="2"/>
                <w:sz w:val="22"/>
                <w:szCs w:val="22"/>
                <w:lang w:val="el-GR" w:eastAsia="el-GR"/>
                <w14:ligatures w14:val="standardContextual"/>
              </w:rPr>
              <w:tab/>
            </w:r>
            <w:r w:rsidR="001F1E46" w:rsidRPr="008D1A2B">
              <w:rPr>
                <w:rStyle w:val="Hyperlink"/>
                <w:noProof/>
                <w:lang w:val="el-GR"/>
              </w:rPr>
              <w:t>Εγγύηση συμμετοχής</w:t>
            </w:r>
            <w:r w:rsidR="001F1E46">
              <w:rPr>
                <w:noProof/>
                <w:webHidden/>
              </w:rPr>
              <w:tab/>
            </w:r>
            <w:r w:rsidR="001F1E46">
              <w:rPr>
                <w:noProof/>
                <w:webHidden/>
              </w:rPr>
              <w:fldChar w:fldCharType="begin"/>
            </w:r>
            <w:r w:rsidR="001F1E46">
              <w:rPr>
                <w:noProof/>
                <w:webHidden/>
              </w:rPr>
              <w:instrText xml:space="preserve"> PAGEREF _Toc139985573 \h </w:instrText>
            </w:r>
            <w:r w:rsidR="001F1E46">
              <w:rPr>
                <w:noProof/>
                <w:webHidden/>
              </w:rPr>
            </w:r>
            <w:r w:rsidR="001F1E46">
              <w:rPr>
                <w:noProof/>
                <w:webHidden/>
              </w:rPr>
              <w:fldChar w:fldCharType="separate"/>
            </w:r>
            <w:r>
              <w:rPr>
                <w:noProof/>
                <w:webHidden/>
              </w:rPr>
              <w:t>16</w:t>
            </w:r>
            <w:r w:rsidR="001F1E46">
              <w:rPr>
                <w:noProof/>
                <w:webHidden/>
              </w:rPr>
              <w:fldChar w:fldCharType="end"/>
            </w:r>
          </w:hyperlink>
        </w:p>
        <w:p w14:paraId="553A3712" w14:textId="3D911143" w:rsidR="001F1E46" w:rsidRDefault="00AD6C1A">
          <w:pPr>
            <w:pStyle w:val="TOC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9985574" w:history="1">
            <w:r w:rsidR="001F1E46" w:rsidRPr="008D1A2B">
              <w:rPr>
                <w:rStyle w:val="Hyperlink"/>
                <w:noProof/>
                <w:lang w:val="el-GR"/>
              </w:rPr>
              <w:t>2.2.3</w:t>
            </w:r>
            <w:r w:rsidR="001F1E46">
              <w:rPr>
                <w:rFonts w:asciiTheme="minorHAnsi" w:eastAsiaTheme="minorEastAsia" w:hAnsiTheme="minorHAnsi" w:cstheme="minorBidi"/>
                <w:i w:val="0"/>
                <w:iCs w:val="0"/>
                <w:noProof/>
                <w:kern w:val="2"/>
                <w:sz w:val="22"/>
                <w:szCs w:val="22"/>
                <w:lang w:val="el-GR" w:eastAsia="el-GR"/>
                <w14:ligatures w14:val="standardContextual"/>
              </w:rPr>
              <w:tab/>
            </w:r>
            <w:r w:rsidR="001F1E46" w:rsidRPr="008D1A2B">
              <w:rPr>
                <w:rStyle w:val="Hyperlink"/>
                <w:noProof/>
                <w:lang w:val="el-GR"/>
              </w:rPr>
              <w:t>Λόγοι αποκλεισμού</w:t>
            </w:r>
            <w:r w:rsidR="001F1E46">
              <w:rPr>
                <w:noProof/>
                <w:webHidden/>
              </w:rPr>
              <w:tab/>
            </w:r>
            <w:r w:rsidR="001F1E46">
              <w:rPr>
                <w:noProof/>
                <w:webHidden/>
              </w:rPr>
              <w:fldChar w:fldCharType="begin"/>
            </w:r>
            <w:r w:rsidR="001F1E46">
              <w:rPr>
                <w:noProof/>
                <w:webHidden/>
              </w:rPr>
              <w:instrText xml:space="preserve"> PAGEREF _Toc139985574 \h </w:instrText>
            </w:r>
            <w:r w:rsidR="001F1E46">
              <w:rPr>
                <w:noProof/>
                <w:webHidden/>
              </w:rPr>
            </w:r>
            <w:r w:rsidR="001F1E46">
              <w:rPr>
                <w:noProof/>
                <w:webHidden/>
              </w:rPr>
              <w:fldChar w:fldCharType="separate"/>
            </w:r>
            <w:r>
              <w:rPr>
                <w:noProof/>
                <w:webHidden/>
              </w:rPr>
              <w:t>17</w:t>
            </w:r>
            <w:r w:rsidR="001F1E46">
              <w:rPr>
                <w:noProof/>
                <w:webHidden/>
              </w:rPr>
              <w:fldChar w:fldCharType="end"/>
            </w:r>
          </w:hyperlink>
        </w:p>
        <w:p w14:paraId="355FA20E" w14:textId="787BFA33" w:rsidR="001F1E46" w:rsidRDefault="00AD6C1A">
          <w:pPr>
            <w:pStyle w:val="TOC3"/>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9985575" w:history="1">
            <w:r w:rsidR="001F1E46" w:rsidRPr="008D1A2B">
              <w:rPr>
                <w:rStyle w:val="Hyperlink"/>
                <w:noProof/>
                <w:lang w:val="el-GR"/>
              </w:rPr>
              <w:t>Κριτήρια Ποιοτικής Επιλογής &amp; αποδεικτά στοιχεία</w:t>
            </w:r>
            <w:r w:rsidR="001F1E46">
              <w:rPr>
                <w:noProof/>
                <w:webHidden/>
              </w:rPr>
              <w:tab/>
            </w:r>
            <w:r w:rsidR="001F1E46">
              <w:rPr>
                <w:noProof/>
                <w:webHidden/>
              </w:rPr>
              <w:fldChar w:fldCharType="begin"/>
            </w:r>
            <w:r w:rsidR="001F1E46">
              <w:rPr>
                <w:noProof/>
                <w:webHidden/>
              </w:rPr>
              <w:instrText xml:space="preserve"> PAGEREF _Toc139985575 \h </w:instrText>
            </w:r>
            <w:r w:rsidR="001F1E46">
              <w:rPr>
                <w:noProof/>
                <w:webHidden/>
              </w:rPr>
            </w:r>
            <w:r w:rsidR="001F1E46">
              <w:rPr>
                <w:noProof/>
                <w:webHidden/>
              </w:rPr>
              <w:fldChar w:fldCharType="separate"/>
            </w:r>
            <w:r>
              <w:rPr>
                <w:noProof/>
                <w:webHidden/>
              </w:rPr>
              <w:t>21</w:t>
            </w:r>
            <w:r w:rsidR="001F1E46">
              <w:rPr>
                <w:noProof/>
                <w:webHidden/>
              </w:rPr>
              <w:fldChar w:fldCharType="end"/>
            </w:r>
          </w:hyperlink>
        </w:p>
        <w:p w14:paraId="30D8B7DF" w14:textId="253DCB70" w:rsidR="001F1E46" w:rsidRDefault="00AD6C1A">
          <w:pPr>
            <w:pStyle w:val="TOC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9985576" w:history="1">
            <w:r w:rsidR="001F1E46" w:rsidRPr="008D1A2B">
              <w:rPr>
                <w:rStyle w:val="Hyperlink"/>
                <w:noProof/>
                <w:lang w:val="el-GR"/>
              </w:rPr>
              <w:t>2.2.4</w:t>
            </w:r>
            <w:r w:rsidR="001F1E46">
              <w:rPr>
                <w:rFonts w:asciiTheme="minorHAnsi" w:eastAsiaTheme="minorEastAsia" w:hAnsiTheme="minorHAnsi" w:cstheme="minorBidi"/>
                <w:i w:val="0"/>
                <w:iCs w:val="0"/>
                <w:noProof/>
                <w:kern w:val="2"/>
                <w:sz w:val="22"/>
                <w:szCs w:val="22"/>
                <w:lang w:val="el-GR" w:eastAsia="el-GR"/>
                <w14:ligatures w14:val="standardContextual"/>
              </w:rPr>
              <w:tab/>
            </w:r>
            <w:r w:rsidR="001F1E46" w:rsidRPr="008D1A2B">
              <w:rPr>
                <w:rStyle w:val="Hyperlink"/>
                <w:noProof/>
                <w:lang w:val="el-GR"/>
              </w:rPr>
              <w:t>Καταλληλόλητα άσκησης επαγγελματικής δραστηριότητας</w:t>
            </w:r>
            <w:r w:rsidR="001F1E46">
              <w:rPr>
                <w:noProof/>
                <w:webHidden/>
              </w:rPr>
              <w:tab/>
            </w:r>
            <w:r w:rsidR="001F1E46">
              <w:rPr>
                <w:noProof/>
                <w:webHidden/>
              </w:rPr>
              <w:fldChar w:fldCharType="begin"/>
            </w:r>
            <w:r w:rsidR="001F1E46">
              <w:rPr>
                <w:noProof/>
                <w:webHidden/>
              </w:rPr>
              <w:instrText xml:space="preserve"> PAGEREF _Toc139985576 \h </w:instrText>
            </w:r>
            <w:r w:rsidR="001F1E46">
              <w:rPr>
                <w:noProof/>
                <w:webHidden/>
              </w:rPr>
            </w:r>
            <w:r w:rsidR="001F1E46">
              <w:rPr>
                <w:noProof/>
                <w:webHidden/>
              </w:rPr>
              <w:fldChar w:fldCharType="separate"/>
            </w:r>
            <w:r>
              <w:rPr>
                <w:noProof/>
                <w:webHidden/>
              </w:rPr>
              <w:t>21</w:t>
            </w:r>
            <w:r w:rsidR="001F1E46">
              <w:rPr>
                <w:noProof/>
                <w:webHidden/>
              </w:rPr>
              <w:fldChar w:fldCharType="end"/>
            </w:r>
          </w:hyperlink>
        </w:p>
        <w:p w14:paraId="0512B61D" w14:textId="2715E61D" w:rsidR="001F1E46" w:rsidRDefault="00AD6C1A">
          <w:pPr>
            <w:pStyle w:val="TOC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9985577" w:history="1">
            <w:r w:rsidR="001F1E46" w:rsidRPr="008D1A2B">
              <w:rPr>
                <w:rStyle w:val="Hyperlink"/>
                <w:noProof/>
                <w:lang w:val="el-GR"/>
              </w:rPr>
              <w:t>2.2.5</w:t>
            </w:r>
            <w:r w:rsidR="001F1E46">
              <w:rPr>
                <w:rFonts w:asciiTheme="minorHAnsi" w:eastAsiaTheme="minorEastAsia" w:hAnsiTheme="minorHAnsi" w:cstheme="minorBidi"/>
                <w:i w:val="0"/>
                <w:iCs w:val="0"/>
                <w:noProof/>
                <w:kern w:val="2"/>
                <w:sz w:val="22"/>
                <w:szCs w:val="22"/>
                <w:lang w:val="el-GR" w:eastAsia="el-GR"/>
                <w14:ligatures w14:val="standardContextual"/>
              </w:rPr>
              <w:tab/>
            </w:r>
            <w:r w:rsidR="001F1E46" w:rsidRPr="008D1A2B">
              <w:rPr>
                <w:rStyle w:val="Hyperlink"/>
                <w:noProof/>
                <w:lang w:val="el-GR"/>
              </w:rPr>
              <w:t>Οικονομική και χρηματοοικονομική επάρκεια</w:t>
            </w:r>
            <w:r w:rsidR="001F1E46">
              <w:rPr>
                <w:noProof/>
                <w:webHidden/>
              </w:rPr>
              <w:tab/>
            </w:r>
            <w:r w:rsidR="001F1E46">
              <w:rPr>
                <w:noProof/>
                <w:webHidden/>
              </w:rPr>
              <w:fldChar w:fldCharType="begin"/>
            </w:r>
            <w:r w:rsidR="001F1E46">
              <w:rPr>
                <w:noProof/>
                <w:webHidden/>
              </w:rPr>
              <w:instrText xml:space="preserve"> PAGEREF _Toc139985577 \h </w:instrText>
            </w:r>
            <w:r w:rsidR="001F1E46">
              <w:rPr>
                <w:noProof/>
                <w:webHidden/>
              </w:rPr>
            </w:r>
            <w:r w:rsidR="001F1E46">
              <w:rPr>
                <w:noProof/>
                <w:webHidden/>
              </w:rPr>
              <w:fldChar w:fldCharType="separate"/>
            </w:r>
            <w:r>
              <w:rPr>
                <w:noProof/>
                <w:webHidden/>
              </w:rPr>
              <w:t>21</w:t>
            </w:r>
            <w:r w:rsidR="001F1E46">
              <w:rPr>
                <w:noProof/>
                <w:webHidden/>
              </w:rPr>
              <w:fldChar w:fldCharType="end"/>
            </w:r>
          </w:hyperlink>
        </w:p>
        <w:p w14:paraId="39E130AE" w14:textId="6DE94C8B" w:rsidR="001F1E46" w:rsidRDefault="00AD6C1A">
          <w:pPr>
            <w:pStyle w:val="TOC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9985578" w:history="1">
            <w:r w:rsidR="001F1E46" w:rsidRPr="008D1A2B">
              <w:rPr>
                <w:rStyle w:val="Hyperlink"/>
                <w:noProof/>
                <w:lang w:val="el-GR"/>
              </w:rPr>
              <w:t>2.2.6</w:t>
            </w:r>
            <w:r w:rsidR="001F1E46">
              <w:rPr>
                <w:rFonts w:asciiTheme="minorHAnsi" w:eastAsiaTheme="minorEastAsia" w:hAnsiTheme="minorHAnsi" w:cstheme="minorBidi"/>
                <w:i w:val="0"/>
                <w:iCs w:val="0"/>
                <w:noProof/>
                <w:kern w:val="2"/>
                <w:sz w:val="22"/>
                <w:szCs w:val="22"/>
                <w:lang w:val="el-GR" w:eastAsia="el-GR"/>
                <w14:ligatures w14:val="standardContextual"/>
              </w:rPr>
              <w:tab/>
            </w:r>
            <w:r w:rsidR="001F1E46" w:rsidRPr="008D1A2B">
              <w:rPr>
                <w:rStyle w:val="Hyperlink"/>
                <w:noProof/>
                <w:lang w:val="el-GR"/>
              </w:rPr>
              <w:t>Τεχνική και επαγγελματική ικανότητα</w:t>
            </w:r>
            <w:r w:rsidR="001F1E46">
              <w:rPr>
                <w:noProof/>
                <w:webHidden/>
              </w:rPr>
              <w:tab/>
            </w:r>
            <w:r w:rsidR="001F1E46">
              <w:rPr>
                <w:noProof/>
                <w:webHidden/>
              </w:rPr>
              <w:fldChar w:fldCharType="begin"/>
            </w:r>
            <w:r w:rsidR="001F1E46">
              <w:rPr>
                <w:noProof/>
                <w:webHidden/>
              </w:rPr>
              <w:instrText xml:space="preserve"> PAGEREF _Toc139985578 \h </w:instrText>
            </w:r>
            <w:r w:rsidR="001F1E46">
              <w:rPr>
                <w:noProof/>
                <w:webHidden/>
              </w:rPr>
            </w:r>
            <w:r w:rsidR="001F1E46">
              <w:rPr>
                <w:noProof/>
                <w:webHidden/>
              </w:rPr>
              <w:fldChar w:fldCharType="separate"/>
            </w:r>
            <w:r>
              <w:rPr>
                <w:noProof/>
                <w:webHidden/>
              </w:rPr>
              <w:t>22</w:t>
            </w:r>
            <w:r w:rsidR="001F1E46">
              <w:rPr>
                <w:noProof/>
                <w:webHidden/>
              </w:rPr>
              <w:fldChar w:fldCharType="end"/>
            </w:r>
          </w:hyperlink>
        </w:p>
        <w:p w14:paraId="0F155B41" w14:textId="365555AE" w:rsidR="001F1E46" w:rsidRDefault="00AD6C1A">
          <w:pPr>
            <w:pStyle w:val="TOC4"/>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39985579" w:history="1">
            <w:r w:rsidR="001F1E46" w:rsidRPr="008D1A2B">
              <w:rPr>
                <w:rStyle w:val="Hyperlink"/>
                <w:noProof/>
                <w:lang w:val="el-GR" w:eastAsia="en-US"/>
              </w:rPr>
              <w:t>2.2.6.1</w:t>
            </w:r>
            <w:r w:rsidR="001F1E46">
              <w:rPr>
                <w:rFonts w:asciiTheme="minorHAnsi" w:eastAsiaTheme="minorEastAsia" w:hAnsiTheme="minorHAnsi" w:cstheme="minorBidi"/>
                <w:noProof/>
                <w:kern w:val="2"/>
                <w:sz w:val="22"/>
                <w:szCs w:val="22"/>
                <w:lang w:val="el-GR" w:eastAsia="el-GR"/>
                <w14:ligatures w14:val="standardContextual"/>
              </w:rPr>
              <w:tab/>
            </w:r>
            <w:r w:rsidR="001F1E46" w:rsidRPr="008D1A2B">
              <w:rPr>
                <w:rStyle w:val="Hyperlink"/>
                <w:noProof/>
                <w:lang w:val="el-GR" w:eastAsia="en-US"/>
              </w:rPr>
              <w:t>Επαγγελματική Ικανότητα – Ομάδα Έργου</w:t>
            </w:r>
            <w:r w:rsidR="001F1E46">
              <w:rPr>
                <w:noProof/>
                <w:webHidden/>
              </w:rPr>
              <w:tab/>
            </w:r>
            <w:r w:rsidR="001F1E46">
              <w:rPr>
                <w:noProof/>
                <w:webHidden/>
              </w:rPr>
              <w:fldChar w:fldCharType="begin"/>
            </w:r>
            <w:r w:rsidR="001F1E46">
              <w:rPr>
                <w:noProof/>
                <w:webHidden/>
              </w:rPr>
              <w:instrText xml:space="preserve"> PAGEREF _Toc139985579 \h </w:instrText>
            </w:r>
            <w:r w:rsidR="001F1E46">
              <w:rPr>
                <w:noProof/>
                <w:webHidden/>
              </w:rPr>
            </w:r>
            <w:r w:rsidR="001F1E46">
              <w:rPr>
                <w:noProof/>
                <w:webHidden/>
              </w:rPr>
              <w:fldChar w:fldCharType="separate"/>
            </w:r>
            <w:r>
              <w:rPr>
                <w:noProof/>
                <w:webHidden/>
              </w:rPr>
              <w:t>22</w:t>
            </w:r>
            <w:r w:rsidR="001F1E46">
              <w:rPr>
                <w:noProof/>
                <w:webHidden/>
              </w:rPr>
              <w:fldChar w:fldCharType="end"/>
            </w:r>
          </w:hyperlink>
        </w:p>
        <w:p w14:paraId="415A9080" w14:textId="4F926364" w:rsidR="001F1E46" w:rsidRDefault="00AD6C1A">
          <w:pPr>
            <w:pStyle w:val="TOC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9985580" w:history="1">
            <w:r w:rsidR="001F1E46" w:rsidRPr="008D1A2B">
              <w:rPr>
                <w:rStyle w:val="Hyperlink"/>
                <w:noProof/>
                <w:lang w:val="el-GR"/>
              </w:rPr>
              <w:t>2.2.7</w:t>
            </w:r>
            <w:r w:rsidR="001F1E46">
              <w:rPr>
                <w:rFonts w:asciiTheme="minorHAnsi" w:eastAsiaTheme="minorEastAsia" w:hAnsiTheme="minorHAnsi" w:cstheme="minorBidi"/>
                <w:i w:val="0"/>
                <w:iCs w:val="0"/>
                <w:noProof/>
                <w:kern w:val="2"/>
                <w:sz w:val="22"/>
                <w:szCs w:val="22"/>
                <w:lang w:val="el-GR" w:eastAsia="el-GR"/>
                <w14:ligatures w14:val="standardContextual"/>
              </w:rPr>
              <w:tab/>
            </w:r>
            <w:r w:rsidR="001F1E46" w:rsidRPr="008D1A2B">
              <w:rPr>
                <w:rStyle w:val="Hyperlink"/>
                <w:noProof/>
                <w:lang w:val="el-GR"/>
              </w:rPr>
              <w:t>Πρότυπα διασφάλισης ποιότητας και πρότυπα περιβαλλοντικής διαχείρισης</w:t>
            </w:r>
            <w:r w:rsidR="001F1E46">
              <w:rPr>
                <w:noProof/>
                <w:webHidden/>
              </w:rPr>
              <w:tab/>
            </w:r>
            <w:r w:rsidR="001F1E46">
              <w:rPr>
                <w:noProof/>
                <w:webHidden/>
              </w:rPr>
              <w:fldChar w:fldCharType="begin"/>
            </w:r>
            <w:r w:rsidR="001F1E46">
              <w:rPr>
                <w:noProof/>
                <w:webHidden/>
              </w:rPr>
              <w:instrText xml:space="preserve"> PAGEREF _Toc139985580 \h </w:instrText>
            </w:r>
            <w:r w:rsidR="001F1E46">
              <w:rPr>
                <w:noProof/>
                <w:webHidden/>
              </w:rPr>
            </w:r>
            <w:r w:rsidR="001F1E46">
              <w:rPr>
                <w:noProof/>
                <w:webHidden/>
              </w:rPr>
              <w:fldChar w:fldCharType="separate"/>
            </w:r>
            <w:r>
              <w:rPr>
                <w:noProof/>
                <w:webHidden/>
              </w:rPr>
              <w:t>23</w:t>
            </w:r>
            <w:r w:rsidR="001F1E46">
              <w:rPr>
                <w:noProof/>
                <w:webHidden/>
              </w:rPr>
              <w:fldChar w:fldCharType="end"/>
            </w:r>
          </w:hyperlink>
        </w:p>
        <w:p w14:paraId="4A6647B4" w14:textId="00373096" w:rsidR="001F1E46" w:rsidRDefault="00AD6C1A">
          <w:pPr>
            <w:pStyle w:val="TOC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9985581" w:history="1">
            <w:r w:rsidR="001F1E46" w:rsidRPr="008D1A2B">
              <w:rPr>
                <w:rStyle w:val="Hyperlink"/>
                <w:noProof/>
                <w:lang w:val="el-GR"/>
              </w:rPr>
              <w:t>2.2.8</w:t>
            </w:r>
            <w:r w:rsidR="001F1E46">
              <w:rPr>
                <w:rFonts w:asciiTheme="minorHAnsi" w:eastAsiaTheme="minorEastAsia" w:hAnsiTheme="minorHAnsi" w:cstheme="minorBidi"/>
                <w:i w:val="0"/>
                <w:iCs w:val="0"/>
                <w:noProof/>
                <w:kern w:val="2"/>
                <w:sz w:val="22"/>
                <w:szCs w:val="22"/>
                <w:lang w:val="el-GR" w:eastAsia="el-GR"/>
                <w14:ligatures w14:val="standardContextual"/>
              </w:rPr>
              <w:tab/>
            </w:r>
            <w:r w:rsidR="001F1E46" w:rsidRPr="008D1A2B">
              <w:rPr>
                <w:rStyle w:val="Hyperlink"/>
                <w:noProof/>
                <w:lang w:val="el-GR"/>
              </w:rPr>
              <w:t>Στήριξη στην ικανότητα τρίτων – Υπεργολαβία</w:t>
            </w:r>
            <w:r w:rsidR="001F1E46">
              <w:rPr>
                <w:noProof/>
                <w:webHidden/>
              </w:rPr>
              <w:tab/>
            </w:r>
            <w:r w:rsidR="001F1E46">
              <w:rPr>
                <w:noProof/>
                <w:webHidden/>
              </w:rPr>
              <w:fldChar w:fldCharType="begin"/>
            </w:r>
            <w:r w:rsidR="001F1E46">
              <w:rPr>
                <w:noProof/>
                <w:webHidden/>
              </w:rPr>
              <w:instrText xml:space="preserve"> PAGEREF _Toc139985581 \h </w:instrText>
            </w:r>
            <w:r w:rsidR="001F1E46">
              <w:rPr>
                <w:noProof/>
                <w:webHidden/>
              </w:rPr>
            </w:r>
            <w:r w:rsidR="001F1E46">
              <w:rPr>
                <w:noProof/>
                <w:webHidden/>
              </w:rPr>
              <w:fldChar w:fldCharType="separate"/>
            </w:r>
            <w:r>
              <w:rPr>
                <w:noProof/>
                <w:webHidden/>
              </w:rPr>
              <w:t>23</w:t>
            </w:r>
            <w:r w:rsidR="001F1E46">
              <w:rPr>
                <w:noProof/>
                <w:webHidden/>
              </w:rPr>
              <w:fldChar w:fldCharType="end"/>
            </w:r>
          </w:hyperlink>
        </w:p>
        <w:p w14:paraId="50D9AFFD" w14:textId="66866622" w:rsidR="001F1E46" w:rsidRDefault="00AD6C1A">
          <w:pPr>
            <w:pStyle w:val="TOC4"/>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39985582" w:history="1">
            <w:r w:rsidR="001F1E46" w:rsidRPr="008D1A2B">
              <w:rPr>
                <w:rStyle w:val="Hyperlink"/>
                <w:noProof/>
                <w:lang w:val="el-GR"/>
              </w:rPr>
              <w:t>2.2.8.1</w:t>
            </w:r>
            <w:r w:rsidR="001F1E46">
              <w:rPr>
                <w:rFonts w:asciiTheme="minorHAnsi" w:eastAsiaTheme="minorEastAsia" w:hAnsiTheme="minorHAnsi" w:cstheme="minorBidi"/>
                <w:noProof/>
                <w:kern w:val="2"/>
                <w:sz w:val="22"/>
                <w:szCs w:val="22"/>
                <w:lang w:val="el-GR" w:eastAsia="el-GR"/>
                <w14:ligatures w14:val="standardContextual"/>
              </w:rPr>
              <w:tab/>
            </w:r>
            <w:r w:rsidR="001F1E46" w:rsidRPr="008D1A2B">
              <w:rPr>
                <w:rStyle w:val="Hyperlink"/>
                <w:noProof/>
                <w:lang w:val="el-GR"/>
              </w:rPr>
              <w:t>Στήριξη στην ικανότητα τρίτων</w:t>
            </w:r>
            <w:r w:rsidR="001F1E46">
              <w:rPr>
                <w:noProof/>
                <w:webHidden/>
              </w:rPr>
              <w:tab/>
            </w:r>
            <w:r w:rsidR="001F1E46">
              <w:rPr>
                <w:noProof/>
                <w:webHidden/>
              </w:rPr>
              <w:fldChar w:fldCharType="begin"/>
            </w:r>
            <w:r w:rsidR="001F1E46">
              <w:rPr>
                <w:noProof/>
                <w:webHidden/>
              </w:rPr>
              <w:instrText xml:space="preserve"> PAGEREF _Toc139985582 \h </w:instrText>
            </w:r>
            <w:r w:rsidR="001F1E46">
              <w:rPr>
                <w:noProof/>
                <w:webHidden/>
              </w:rPr>
            </w:r>
            <w:r w:rsidR="001F1E46">
              <w:rPr>
                <w:noProof/>
                <w:webHidden/>
              </w:rPr>
              <w:fldChar w:fldCharType="separate"/>
            </w:r>
            <w:r>
              <w:rPr>
                <w:noProof/>
                <w:webHidden/>
              </w:rPr>
              <w:t>23</w:t>
            </w:r>
            <w:r w:rsidR="001F1E46">
              <w:rPr>
                <w:noProof/>
                <w:webHidden/>
              </w:rPr>
              <w:fldChar w:fldCharType="end"/>
            </w:r>
          </w:hyperlink>
        </w:p>
        <w:p w14:paraId="4A415074" w14:textId="6DCC244C" w:rsidR="001F1E46" w:rsidRDefault="00AD6C1A">
          <w:pPr>
            <w:pStyle w:val="TOC4"/>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39985583" w:history="1">
            <w:r w:rsidR="001F1E46" w:rsidRPr="008D1A2B">
              <w:rPr>
                <w:rStyle w:val="Hyperlink"/>
                <w:noProof/>
                <w:lang w:val="el-GR"/>
              </w:rPr>
              <w:t>2.2.8.2</w:t>
            </w:r>
            <w:r w:rsidR="001F1E46">
              <w:rPr>
                <w:rFonts w:asciiTheme="minorHAnsi" w:eastAsiaTheme="minorEastAsia" w:hAnsiTheme="minorHAnsi" w:cstheme="minorBidi"/>
                <w:noProof/>
                <w:kern w:val="2"/>
                <w:sz w:val="22"/>
                <w:szCs w:val="22"/>
                <w:lang w:val="el-GR" w:eastAsia="el-GR"/>
                <w14:ligatures w14:val="standardContextual"/>
              </w:rPr>
              <w:tab/>
            </w:r>
            <w:r w:rsidR="001F1E46" w:rsidRPr="008D1A2B">
              <w:rPr>
                <w:rStyle w:val="Hyperlink"/>
                <w:noProof/>
                <w:lang w:val="el-GR"/>
              </w:rPr>
              <w:t>Υπεργολαβία</w:t>
            </w:r>
            <w:r w:rsidR="001F1E46">
              <w:rPr>
                <w:noProof/>
                <w:webHidden/>
              </w:rPr>
              <w:tab/>
            </w:r>
            <w:r w:rsidR="001F1E46">
              <w:rPr>
                <w:noProof/>
                <w:webHidden/>
              </w:rPr>
              <w:fldChar w:fldCharType="begin"/>
            </w:r>
            <w:r w:rsidR="001F1E46">
              <w:rPr>
                <w:noProof/>
                <w:webHidden/>
              </w:rPr>
              <w:instrText xml:space="preserve"> PAGEREF _Toc139985583 \h </w:instrText>
            </w:r>
            <w:r w:rsidR="001F1E46">
              <w:rPr>
                <w:noProof/>
                <w:webHidden/>
              </w:rPr>
            </w:r>
            <w:r w:rsidR="001F1E46">
              <w:rPr>
                <w:noProof/>
                <w:webHidden/>
              </w:rPr>
              <w:fldChar w:fldCharType="separate"/>
            </w:r>
            <w:r>
              <w:rPr>
                <w:noProof/>
                <w:webHidden/>
              </w:rPr>
              <w:t>24</w:t>
            </w:r>
            <w:r w:rsidR="001F1E46">
              <w:rPr>
                <w:noProof/>
                <w:webHidden/>
              </w:rPr>
              <w:fldChar w:fldCharType="end"/>
            </w:r>
          </w:hyperlink>
        </w:p>
        <w:p w14:paraId="46B86049" w14:textId="57D00CBE" w:rsidR="001F1E46" w:rsidRDefault="00AD6C1A">
          <w:pPr>
            <w:pStyle w:val="TOC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9985584" w:history="1">
            <w:r w:rsidR="001F1E46" w:rsidRPr="008D1A2B">
              <w:rPr>
                <w:rStyle w:val="Hyperlink"/>
                <w:noProof/>
                <w:lang w:val="el-GR"/>
              </w:rPr>
              <w:t>2.2.9</w:t>
            </w:r>
            <w:r w:rsidR="001F1E46">
              <w:rPr>
                <w:rFonts w:asciiTheme="minorHAnsi" w:eastAsiaTheme="minorEastAsia" w:hAnsiTheme="minorHAnsi" w:cstheme="minorBidi"/>
                <w:i w:val="0"/>
                <w:iCs w:val="0"/>
                <w:noProof/>
                <w:kern w:val="2"/>
                <w:sz w:val="22"/>
                <w:szCs w:val="22"/>
                <w:lang w:val="el-GR" w:eastAsia="el-GR"/>
                <w14:ligatures w14:val="standardContextual"/>
              </w:rPr>
              <w:tab/>
            </w:r>
            <w:r w:rsidR="001F1E46" w:rsidRPr="008D1A2B">
              <w:rPr>
                <w:rStyle w:val="Hyperlink"/>
                <w:noProof/>
                <w:lang w:val="el-GR"/>
              </w:rPr>
              <w:t>Κανόνες απόδειξης ποιοτικής επιλογής</w:t>
            </w:r>
            <w:r w:rsidR="001F1E46">
              <w:rPr>
                <w:noProof/>
                <w:webHidden/>
              </w:rPr>
              <w:tab/>
            </w:r>
            <w:r w:rsidR="001F1E46">
              <w:rPr>
                <w:noProof/>
                <w:webHidden/>
              </w:rPr>
              <w:fldChar w:fldCharType="begin"/>
            </w:r>
            <w:r w:rsidR="001F1E46">
              <w:rPr>
                <w:noProof/>
                <w:webHidden/>
              </w:rPr>
              <w:instrText xml:space="preserve"> PAGEREF _Toc139985584 \h </w:instrText>
            </w:r>
            <w:r w:rsidR="001F1E46">
              <w:rPr>
                <w:noProof/>
                <w:webHidden/>
              </w:rPr>
            </w:r>
            <w:r w:rsidR="001F1E46">
              <w:rPr>
                <w:noProof/>
                <w:webHidden/>
              </w:rPr>
              <w:fldChar w:fldCharType="separate"/>
            </w:r>
            <w:r>
              <w:rPr>
                <w:noProof/>
                <w:webHidden/>
              </w:rPr>
              <w:t>24</w:t>
            </w:r>
            <w:r w:rsidR="001F1E46">
              <w:rPr>
                <w:noProof/>
                <w:webHidden/>
              </w:rPr>
              <w:fldChar w:fldCharType="end"/>
            </w:r>
          </w:hyperlink>
        </w:p>
        <w:p w14:paraId="2A52AACF" w14:textId="1B63FC85" w:rsidR="001F1E46" w:rsidRDefault="00AD6C1A">
          <w:pPr>
            <w:pStyle w:val="TOC4"/>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39985585" w:history="1">
            <w:r w:rsidR="001F1E46" w:rsidRPr="008D1A2B">
              <w:rPr>
                <w:rStyle w:val="Hyperlink"/>
                <w:noProof/>
                <w:lang w:val="el-GR"/>
              </w:rPr>
              <w:t>2.2.9.1</w:t>
            </w:r>
            <w:r w:rsidR="001F1E46">
              <w:rPr>
                <w:rFonts w:asciiTheme="minorHAnsi" w:eastAsiaTheme="minorEastAsia" w:hAnsiTheme="minorHAnsi" w:cstheme="minorBidi"/>
                <w:noProof/>
                <w:kern w:val="2"/>
                <w:sz w:val="22"/>
                <w:szCs w:val="22"/>
                <w:lang w:val="el-GR" w:eastAsia="el-GR"/>
                <w14:ligatures w14:val="standardContextual"/>
              </w:rPr>
              <w:tab/>
            </w:r>
            <w:r w:rsidR="001F1E46" w:rsidRPr="008D1A2B">
              <w:rPr>
                <w:rStyle w:val="Hyperlink"/>
                <w:noProof/>
                <w:lang w:val="el-GR"/>
              </w:rPr>
              <w:t>Προκαταρκτική απόδειξη κατά την υποβολή προσφορών</w:t>
            </w:r>
            <w:r w:rsidR="001F1E46">
              <w:rPr>
                <w:noProof/>
                <w:webHidden/>
              </w:rPr>
              <w:tab/>
            </w:r>
            <w:r w:rsidR="001F1E46">
              <w:rPr>
                <w:noProof/>
                <w:webHidden/>
              </w:rPr>
              <w:fldChar w:fldCharType="begin"/>
            </w:r>
            <w:r w:rsidR="001F1E46">
              <w:rPr>
                <w:noProof/>
                <w:webHidden/>
              </w:rPr>
              <w:instrText xml:space="preserve"> PAGEREF _Toc139985585 \h </w:instrText>
            </w:r>
            <w:r w:rsidR="001F1E46">
              <w:rPr>
                <w:noProof/>
                <w:webHidden/>
              </w:rPr>
            </w:r>
            <w:r w:rsidR="001F1E46">
              <w:rPr>
                <w:noProof/>
                <w:webHidden/>
              </w:rPr>
              <w:fldChar w:fldCharType="separate"/>
            </w:r>
            <w:r>
              <w:rPr>
                <w:noProof/>
                <w:webHidden/>
              </w:rPr>
              <w:t>24</w:t>
            </w:r>
            <w:r w:rsidR="001F1E46">
              <w:rPr>
                <w:noProof/>
                <w:webHidden/>
              </w:rPr>
              <w:fldChar w:fldCharType="end"/>
            </w:r>
          </w:hyperlink>
        </w:p>
        <w:p w14:paraId="406F9C51" w14:textId="25502CB8" w:rsidR="001F1E46" w:rsidRDefault="00AD6C1A">
          <w:pPr>
            <w:pStyle w:val="TOC4"/>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39985586" w:history="1">
            <w:r w:rsidR="001F1E46" w:rsidRPr="008D1A2B">
              <w:rPr>
                <w:rStyle w:val="Hyperlink"/>
                <w:noProof/>
                <w:lang w:val="el-GR"/>
              </w:rPr>
              <w:t>2.2.9.2</w:t>
            </w:r>
            <w:r w:rsidR="001F1E46">
              <w:rPr>
                <w:rFonts w:asciiTheme="minorHAnsi" w:eastAsiaTheme="minorEastAsia" w:hAnsiTheme="minorHAnsi" w:cstheme="minorBidi"/>
                <w:noProof/>
                <w:kern w:val="2"/>
                <w:sz w:val="22"/>
                <w:szCs w:val="22"/>
                <w:lang w:val="el-GR" w:eastAsia="el-GR"/>
                <w14:ligatures w14:val="standardContextual"/>
              </w:rPr>
              <w:tab/>
            </w:r>
            <w:r w:rsidR="001F1E46" w:rsidRPr="008D1A2B">
              <w:rPr>
                <w:rStyle w:val="Hyperlink"/>
                <w:noProof/>
                <w:lang w:val="el-GR"/>
              </w:rPr>
              <w:t>Αποδεικτικά μέσα - Δικαιολογητικά προσωρινού αναδόχου</w:t>
            </w:r>
            <w:r w:rsidR="001F1E46">
              <w:rPr>
                <w:noProof/>
                <w:webHidden/>
              </w:rPr>
              <w:tab/>
            </w:r>
            <w:r w:rsidR="001F1E46">
              <w:rPr>
                <w:noProof/>
                <w:webHidden/>
              </w:rPr>
              <w:fldChar w:fldCharType="begin"/>
            </w:r>
            <w:r w:rsidR="001F1E46">
              <w:rPr>
                <w:noProof/>
                <w:webHidden/>
              </w:rPr>
              <w:instrText xml:space="preserve"> PAGEREF _Toc139985586 \h </w:instrText>
            </w:r>
            <w:r w:rsidR="001F1E46">
              <w:rPr>
                <w:noProof/>
                <w:webHidden/>
              </w:rPr>
            </w:r>
            <w:r w:rsidR="001F1E46">
              <w:rPr>
                <w:noProof/>
                <w:webHidden/>
              </w:rPr>
              <w:fldChar w:fldCharType="separate"/>
            </w:r>
            <w:r>
              <w:rPr>
                <w:noProof/>
                <w:webHidden/>
              </w:rPr>
              <w:t>26</w:t>
            </w:r>
            <w:r w:rsidR="001F1E46">
              <w:rPr>
                <w:noProof/>
                <w:webHidden/>
              </w:rPr>
              <w:fldChar w:fldCharType="end"/>
            </w:r>
          </w:hyperlink>
        </w:p>
        <w:p w14:paraId="14CCB675" w14:textId="48E837C6" w:rsidR="001F1E46" w:rsidRDefault="00AD6C1A">
          <w:pPr>
            <w:pStyle w:val="TOC2"/>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9985587" w:history="1">
            <w:r w:rsidR="001F1E46" w:rsidRPr="008D1A2B">
              <w:rPr>
                <w:rStyle w:val="Hyperlink"/>
                <w:noProof/>
                <w:lang w:val="el-GR"/>
              </w:rPr>
              <w:t>2.3</w:t>
            </w:r>
            <w:r w:rsidR="001F1E46">
              <w:rPr>
                <w:rFonts w:asciiTheme="minorHAnsi" w:eastAsiaTheme="minorEastAsia" w:hAnsiTheme="minorHAnsi" w:cstheme="minorBidi"/>
                <w:smallCaps w:val="0"/>
                <w:noProof/>
                <w:kern w:val="2"/>
                <w:sz w:val="22"/>
                <w:szCs w:val="22"/>
                <w:lang w:val="el-GR" w:eastAsia="el-GR"/>
                <w14:ligatures w14:val="standardContextual"/>
              </w:rPr>
              <w:tab/>
            </w:r>
            <w:r w:rsidR="001F1E46" w:rsidRPr="008D1A2B">
              <w:rPr>
                <w:rStyle w:val="Hyperlink"/>
                <w:noProof/>
                <w:lang w:val="el-GR"/>
              </w:rPr>
              <w:t>Κριτήρια Ανάθεσης</w:t>
            </w:r>
            <w:r w:rsidR="001F1E46">
              <w:rPr>
                <w:noProof/>
                <w:webHidden/>
              </w:rPr>
              <w:tab/>
            </w:r>
            <w:r w:rsidR="001F1E46">
              <w:rPr>
                <w:noProof/>
                <w:webHidden/>
              </w:rPr>
              <w:fldChar w:fldCharType="begin"/>
            </w:r>
            <w:r w:rsidR="001F1E46">
              <w:rPr>
                <w:noProof/>
                <w:webHidden/>
              </w:rPr>
              <w:instrText xml:space="preserve"> PAGEREF _Toc139985587 \h </w:instrText>
            </w:r>
            <w:r w:rsidR="001F1E46">
              <w:rPr>
                <w:noProof/>
                <w:webHidden/>
              </w:rPr>
            </w:r>
            <w:r w:rsidR="001F1E46">
              <w:rPr>
                <w:noProof/>
                <w:webHidden/>
              </w:rPr>
              <w:fldChar w:fldCharType="separate"/>
            </w:r>
            <w:r>
              <w:rPr>
                <w:noProof/>
                <w:webHidden/>
              </w:rPr>
              <w:t>35</w:t>
            </w:r>
            <w:r w:rsidR="001F1E46">
              <w:rPr>
                <w:noProof/>
                <w:webHidden/>
              </w:rPr>
              <w:fldChar w:fldCharType="end"/>
            </w:r>
          </w:hyperlink>
        </w:p>
        <w:p w14:paraId="0C80509E" w14:textId="7FD607EB" w:rsidR="001F1E46" w:rsidRDefault="00AD6C1A">
          <w:pPr>
            <w:pStyle w:val="TOC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9985588" w:history="1">
            <w:r w:rsidR="001F1E46" w:rsidRPr="008D1A2B">
              <w:rPr>
                <w:rStyle w:val="Hyperlink"/>
                <w:noProof/>
                <w:lang w:val="el-GR"/>
              </w:rPr>
              <w:t>2.3.1</w:t>
            </w:r>
            <w:r w:rsidR="001F1E46">
              <w:rPr>
                <w:rFonts w:asciiTheme="minorHAnsi" w:eastAsiaTheme="minorEastAsia" w:hAnsiTheme="minorHAnsi" w:cstheme="minorBidi"/>
                <w:i w:val="0"/>
                <w:iCs w:val="0"/>
                <w:noProof/>
                <w:kern w:val="2"/>
                <w:sz w:val="22"/>
                <w:szCs w:val="22"/>
                <w:lang w:val="el-GR" w:eastAsia="el-GR"/>
                <w14:ligatures w14:val="standardContextual"/>
              </w:rPr>
              <w:tab/>
            </w:r>
            <w:r w:rsidR="001F1E46" w:rsidRPr="008D1A2B">
              <w:rPr>
                <w:rStyle w:val="Hyperlink"/>
                <w:noProof/>
                <w:lang w:val="el-GR"/>
              </w:rPr>
              <w:t>Κριτήριο ανάθεσης</w:t>
            </w:r>
            <w:r w:rsidR="001F1E46">
              <w:rPr>
                <w:noProof/>
                <w:webHidden/>
              </w:rPr>
              <w:tab/>
            </w:r>
            <w:r w:rsidR="001F1E46">
              <w:rPr>
                <w:noProof/>
                <w:webHidden/>
              </w:rPr>
              <w:fldChar w:fldCharType="begin"/>
            </w:r>
            <w:r w:rsidR="001F1E46">
              <w:rPr>
                <w:noProof/>
                <w:webHidden/>
              </w:rPr>
              <w:instrText xml:space="preserve"> PAGEREF _Toc139985588 \h </w:instrText>
            </w:r>
            <w:r w:rsidR="001F1E46">
              <w:rPr>
                <w:noProof/>
                <w:webHidden/>
              </w:rPr>
            </w:r>
            <w:r w:rsidR="001F1E46">
              <w:rPr>
                <w:noProof/>
                <w:webHidden/>
              </w:rPr>
              <w:fldChar w:fldCharType="separate"/>
            </w:r>
            <w:r>
              <w:rPr>
                <w:noProof/>
                <w:webHidden/>
              </w:rPr>
              <w:t>35</w:t>
            </w:r>
            <w:r w:rsidR="001F1E46">
              <w:rPr>
                <w:noProof/>
                <w:webHidden/>
              </w:rPr>
              <w:fldChar w:fldCharType="end"/>
            </w:r>
          </w:hyperlink>
        </w:p>
        <w:p w14:paraId="31A17406" w14:textId="3E243D4B" w:rsidR="001F1E46" w:rsidRDefault="00AD6C1A">
          <w:pPr>
            <w:pStyle w:val="TOC2"/>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9985589" w:history="1">
            <w:r w:rsidR="001F1E46" w:rsidRPr="008D1A2B">
              <w:rPr>
                <w:rStyle w:val="Hyperlink"/>
                <w:noProof/>
                <w:lang w:val="el-GR"/>
              </w:rPr>
              <w:t>2.4</w:t>
            </w:r>
            <w:r w:rsidR="001F1E46">
              <w:rPr>
                <w:rFonts w:asciiTheme="minorHAnsi" w:eastAsiaTheme="minorEastAsia" w:hAnsiTheme="minorHAnsi" w:cstheme="minorBidi"/>
                <w:smallCaps w:val="0"/>
                <w:noProof/>
                <w:kern w:val="2"/>
                <w:sz w:val="22"/>
                <w:szCs w:val="22"/>
                <w:lang w:val="el-GR" w:eastAsia="el-GR"/>
                <w14:ligatures w14:val="standardContextual"/>
              </w:rPr>
              <w:tab/>
            </w:r>
            <w:r w:rsidR="001F1E46" w:rsidRPr="008D1A2B">
              <w:rPr>
                <w:rStyle w:val="Hyperlink"/>
                <w:noProof/>
                <w:lang w:val="el-GR"/>
              </w:rPr>
              <w:t>Κατάρτιση - Περιεχόμενο Προσφορών</w:t>
            </w:r>
            <w:r w:rsidR="001F1E46">
              <w:rPr>
                <w:noProof/>
                <w:webHidden/>
              </w:rPr>
              <w:tab/>
            </w:r>
            <w:r w:rsidR="001F1E46">
              <w:rPr>
                <w:noProof/>
                <w:webHidden/>
              </w:rPr>
              <w:fldChar w:fldCharType="begin"/>
            </w:r>
            <w:r w:rsidR="001F1E46">
              <w:rPr>
                <w:noProof/>
                <w:webHidden/>
              </w:rPr>
              <w:instrText xml:space="preserve"> PAGEREF _Toc139985589 \h </w:instrText>
            </w:r>
            <w:r w:rsidR="001F1E46">
              <w:rPr>
                <w:noProof/>
                <w:webHidden/>
              </w:rPr>
            </w:r>
            <w:r w:rsidR="001F1E46">
              <w:rPr>
                <w:noProof/>
                <w:webHidden/>
              </w:rPr>
              <w:fldChar w:fldCharType="separate"/>
            </w:r>
            <w:r>
              <w:rPr>
                <w:noProof/>
                <w:webHidden/>
              </w:rPr>
              <w:t>35</w:t>
            </w:r>
            <w:r w:rsidR="001F1E46">
              <w:rPr>
                <w:noProof/>
                <w:webHidden/>
              </w:rPr>
              <w:fldChar w:fldCharType="end"/>
            </w:r>
          </w:hyperlink>
        </w:p>
        <w:p w14:paraId="19ECCD9E" w14:textId="11B22075" w:rsidR="001F1E46" w:rsidRDefault="00AD6C1A">
          <w:pPr>
            <w:pStyle w:val="TOC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9985590" w:history="1">
            <w:r w:rsidR="001F1E46" w:rsidRPr="008D1A2B">
              <w:rPr>
                <w:rStyle w:val="Hyperlink"/>
                <w:noProof/>
                <w:lang w:val="el-GR"/>
              </w:rPr>
              <w:t>2.4.1</w:t>
            </w:r>
            <w:r w:rsidR="001F1E46">
              <w:rPr>
                <w:rFonts w:asciiTheme="minorHAnsi" w:eastAsiaTheme="minorEastAsia" w:hAnsiTheme="minorHAnsi" w:cstheme="minorBidi"/>
                <w:i w:val="0"/>
                <w:iCs w:val="0"/>
                <w:noProof/>
                <w:kern w:val="2"/>
                <w:sz w:val="22"/>
                <w:szCs w:val="22"/>
                <w:lang w:val="el-GR" w:eastAsia="el-GR"/>
                <w14:ligatures w14:val="standardContextual"/>
              </w:rPr>
              <w:tab/>
            </w:r>
            <w:r w:rsidR="001F1E46" w:rsidRPr="008D1A2B">
              <w:rPr>
                <w:rStyle w:val="Hyperlink"/>
                <w:noProof/>
                <w:lang w:val="el-GR"/>
              </w:rPr>
              <w:t>Γενικοί όροι υποβολής προσφορών</w:t>
            </w:r>
            <w:r w:rsidR="001F1E46">
              <w:rPr>
                <w:noProof/>
                <w:webHidden/>
              </w:rPr>
              <w:tab/>
            </w:r>
            <w:r w:rsidR="001F1E46">
              <w:rPr>
                <w:noProof/>
                <w:webHidden/>
              </w:rPr>
              <w:fldChar w:fldCharType="begin"/>
            </w:r>
            <w:r w:rsidR="001F1E46">
              <w:rPr>
                <w:noProof/>
                <w:webHidden/>
              </w:rPr>
              <w:instrText xml:space="preserve"> PAGEREF _Toc139985590 \h </w:instrText>
            </w:r>
            <w:r w:rsidR="001F1E46">
              <w:rPr>
                <w:noProof/>
                <w:webHidden/>
              </w:rPr>
            </w:r>
            <w:r w:rsidR="001F1E46">
              <w:rPr>
                <w:noProof/>
                <w:webHidden/>
              </w:rPr>
              <w:fldChar w:fldCharType="separate"/>
            </w:r>
            <w:r>
              <w:rPr>
                <w:noProof/>
                <w:webHidden/>
              </w:rPr>
              <w:t>35</w:t>
            </w:r>
            <w:r w:rsidR="001F1E46">
              <w:rPr>
                <w:noProof/>
                <w:webHidden/>
              </w:rPr>
              <w:fldChar w:fldCharType="end"/>
            </w:r>
          </w:hyperlink>
        </w:p>
        <w:p w14:paraId="2C98EC28" w14:textId="37C1657D" w:rsidR="001F1E46" w:rsidRDefault="00AD6C1A">
          <w:pPr>
            <w:pStyle w:val="TOC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9985591" w:history="1">
            <w:r w:rsidR="001F1E46" w:rsidRPr="008D1A2B">
              <w:rPr>
                <w:rStyle w:val="Hyperlink"/>
                <w:noProof/>
                <w:lang w:val="el-GR"/>
              </w:rPr>
              <w:t>2.4.2</w:t>
            </w:r>
            <w:r w:rsidR="001F1E46">
              <w:rPr>
                <w:rFonts w:asciiTheme="minorHAnsi" w:eastAsiaTheme="minorEastAsia" w:hAnsiTheme="minorHAnsi" w:cstheme="minorBidi"/>
                <w:i w:val="0"/>
                <w:iCs w:val="0"/>
                <w:noProof/>
                <w:kern w:val="2"/>
                <w:sz w:val="22"/>
                <w:szCs w:val="22"/>
                <w:lang w:val="el-GR" w:eastAsia="el-GR"/>
                <w14:ligatures w14:val="standardContextual"/>
              </w:rPr>
              <w:tab/>
            </w:r>
            <w:r w:rsidR="001F1E46" w:rsidRPr="008D1A2B">
              <w:rPr>
                <w:rStyle w:val="Hyperlink"/>
                <w:noProof/>
                <w:lang w:val="el-GR"/>
              </w:rPr>
              <w:t>Χρόνος και Τρόπος υποβολής προσφορών</w:t>
            </w:r>
            <w:r w:rsidR="001F1E46">
              <w:rPr>
                <w:noProof/>
                <w:webHidden/>
              </w:rPr>
              <w:tab/>
            </w:r>
            <w:r w:rsidR="001F1E46">
              <w:rPr>
                <w:noProof/>
                <w:webHidden/>
              </w:rPr>
              <w:fldChar w:fldCharType="begin"/>
            </w:r>
            <w:r w:rsidR="001F1E46">
              <w:rPr>
                <w:noProof/>
                <w:webHidden/>
              </w:rPr>
              <w:instrText xml:space="preserve"> PAGEREF _Toc139985591 \h </w:instrText>
            </w:r>
            <w:r w:rsidR="001F1E46">
              <w:rPr>
                <w:noProof/>
                <w:webHidden/>
              </w:rPr>
            </w:r>
            <w:r w:rsidR="001F1E46">
              <w:rPr>
                <w:noProof/>
                <w:webHidden/>
              </w:rPr>
              <w:fldChar w:fldCharType="separate"/>
            </w:r>
            <w:r>
              <w:rPr>
                <w:noProof/>
                <w:webHidden/>
              </w:rPr>
              <w:t>35</w:t>
            </w:r>
            <w:r w:rsidR="001F1E46">
              <w:rPr>
                <w:noProof/>
                <w:webHidden/>
              </w:rPr>
              <w:fldChar w:fldCharType="end"/>
            </w:r>
          </w:hyperlink>
        </w:p>
        <w:p w14:paraId="01A8987F" w14:textId="0B3A036A" w:rsidR="001F1E46" w:rsidRDefault="00AD6C1A">
          <w:pPr>
            <w:pStyle w:val="TOC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9985592" w:history="1">
            <w:r w:rsidR="001F1E46" w:rsidRPr="008D1A2B">
              <w:rPr>
                <w:rStyle w:val="Hyperlink"/>
                <w:noProof/>
                <w:lang w:val="el-GR"/>
              </w:rPr>
              <w:t>2.4.3</w:t>
            </w:r>
            <w:r w:rsidR="001F1E46">
              <w:rPr>
                <w:rFonts w:asciiTheme="minorHAnsi" w:eastAsiaTheme="minorEastAsia" w:hAnsiTheme="minorHAnsi" w:cstheme="minorBidi"/>
                <w:i w:val="0"/>
                <w:iCs w:val="0"/>
                <w:noProof/>
                <w:kern w:val="2"/>
                <w:sz w:val="22"/>
                <w:szCs w:val="22"/>
                <w:lang w:val="el-GR" w:eastAsia="el-GR"/>
                <w14:ligatures w14:val="standardContextual"/>
              </w:rPr>
              <w:tab/>
            </w:r>
            <w:r w:rsidR="001F1E46" w:rsidRPr="008D1A2B">
              <w:rPr>
                <w:rStyle w:val="Hyperlink"/>
                <w:noProof/>
                <w:lang w:val="el-GR"/>
              </w:rPr>
              <w:t>Περιεχόμενα Φακέλου «Δικαιολογητικά Συμμετοχής - Τεχνική Προσφορά»</w:t>
            </w:r>
            <w:r w:rsidR="001F1E46">
              <w:rPr>
                <w:noProof/>
                <w:webHidden/>
              </w:rPr>
              <w:tab/>
            </w:r>
            <w:r w:rsidR="001F1E46">
              <w:rPr>
                <w:noProof/>
                <w:webHidden/>
              </w:rPr>
              <w:fldChar w:fldCharType="begin"/>
            </w:r>
            <w:r w:rsidR="001F1E46">
              <w:rPr>
                <w:noProof/>
                <w:webHidden/>
              </w:rPr>
              <w:instrText xml:space="preserve"> PAGEREF _Toc139985592 \h </w:instrText>
            </w:r>
            <w:r w:rsidR="001F1E46">
              <w:rPr>
                <w:noProof/>
                <w:webHidden/>
              </w:rPr>
            </w:r>
            <w:r w:rsidR="001F1E46">
              <w:rPr>
                <w:noProof/>
                <w:webHidden/>
              </w:rPr>
              <w:fldChar w:fldCharType="separate"/>
            </w:r>
            <w:r>
              <w:rPr>
                <w:noProof/>
                <w:webHidden/>
              </w:rPr>
              <w:t>38</w:t>
            </w:r>
            <w:r w:rsidR="001F1E46">
              <w:rPr>
                <w:noProof/>
                <w:webHidden/>
              </w:rPr>
              <w:fldChar w:fldCharType="end"/>
            </w:r>
          </w:hyperlink>
        </w:p>
        <w:p w14:paraId="3BEEEB12" w14:textId="141FD51A" w:rsidR="001F1E46" w:rsidRDefault="00AD6C1A">
          <w:pPr>
            <w:pStyle w:val="TOC4"/>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39985593" w:history="1">
            <w:r w:rsidR="001F1E46" w:rsidRPr="008D1A2B">
              <w:rPr>
                <w:rStyle w:val="Hyperlink"/>
                <w:noProof/>
              </w:rPr>
              <w:t>2.4.3.1</w:t>
            </w:r>
            <w:r w:rsidR="001F1E46">
              <w:rPr>
                <w:rFonts w:asciiTheme="minorHAnsi" w:eastAsiaTheme="minorEastAsia" w:hAnsiTheme="minorHAnsi" w:cstheme="minorBidi"/>
                <w:noProof/>
                <w:kern w:val="2"/>
                <w:sz w:val="22"/>
                <w:szCs w:val="22"/>
                <w:lang w:val="el-GR" w:eastAsia="el-GR"/>
                <w14:ligatures w14:val="standardContextual"/>
              </w:rPr>
              <w:tab/>
            </w:r>
            <w:r w:rsidR="001F1E46" w:rsidRPr="008D1A2B">
              <w:rPr>
                <w:rStyle w:val="Hyperlink"/>
                <w:noProof/>
              </w:rPr>
              <w:t>Δικαιολογητικά Συμμετοχής</w:t>
            </w:r>
            <w:r w:rsidR="001F1E46">
              <w:rPr>
                <w:noProof/>
                <w:webHidden/>
              </w:rPr>
              <w:tab/>
            </w:r>
            <w:r w:rsidR="001F1E46">
              <w:rPr>
                <w:noProof/>
                <w:webHidden/>
              </w:rPr>
              <w:fldChar w:fldCharType="begin"/>
            </w:r>
            <w:r w:rsidR="001F1E46">
              <w:rPr>
                <w:noProof/>
                <w:webHidden/>
              </w:rPr>
              <w:instrText xml:space="preserve"> PAGEREF _Toc139985593 \h </w:instrText>
            </w:r>
            <w:r w:rsidR="001F1E46">
              <w:rPr>
                <w:noProof/>
                <w:webHidden/>
              </w:rPr>
            </w:r>
            <w:r w:rsidR="001F1E46">
              <w:rPr>
                <w:noProof/>
                <w:webHidden/>
              </w:rPr>
              <w:fldChar w:fldCharType="separate"/>
            </w:r>
            <w:r>
              <w:rPr>
                <w:noProof/>
                <w:webHidden/>
              </w:rPr>
              <w:t>38</w:t>
            </w:r>
            <w:r w:rsidR="001F1E46">
              <w:rPr>
                <w:noProof/>
                <w:webHidden/>
              </w:rPr>
              <w:fldChar w:fldCharType="end"/>
            </w:r>
          </w:hyperlink>
        </w:p>
        <w:p w14:paraId="57BCEE73" w14:textId="203D1671" w:rsidR="001F1E46" w:rsidRDefault="00AD6C1A">
          <w:pPr>
            <w:pStyle w:val="TOC4"/>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39985594" w:history="1">
            <w:r w:rsidR="001F1E46" w:rsidRPr="008D1A2B">
              <w:rPr>
                <w:rStyle w:val="Hyperlink"/>
                <w:noProof/>
                <w:lang w:val="el-GR"/>
              </w:rPr>
              <w:t>2.4.3.2</w:t>
            </w:r>
            <w:r w:rsidR="001F1E46">
              <w:rPr>
                <w:rFonts w:asciiTheme="minorHAnsi" w:eastAsiaTheme="minorEastAsia" w:hAnsiTheme="minorHAnsi" w:cstheme="minorBidi"/>
                <w:noProof/>
                <w:kern w:val="2"/>
                <w:sz w:val="22"/>
                <w:szCs w:val="22"/>
                <w:lang w:val="el-GR" w:eastAsia="el-GR"/>
                <w14:ligatures w14:val="standardContextual"/>
              </w:rPr>
              <w:tab/>
            </w:r>
            <w:r w:rsidR="001F1E46" w:rsidRPr="008D1A2B">
              <w:rPr>
                <w:rStyle w:val="Hyperlink"/>
                <w:noProof/>
                <w:lang w:val="el-GR"/>
              </w:rPr>
              <w:t>Τεχνική Προσφορά</w:t>
            </w:r>
            <w:r w:rsidR="001F1E46">
              <w:rPr>
                <w:noProof/>
                <w:webHidden/>
              </w:rPr>
              <w:tab/>
            </w:r>
            <w:r w:rsidR="001F1E46">
              <w:rPr>
                <w:noProof/>
                <w:webHidden/>
              </w:rPr>
              <w:fldChar w:fldCharType="begin"/>
            </w:r>
            <w:r w:rsidR="001F1E46">
              <w:rPr>
                <w:noProof/>
                <w:webHidden/>
              </w:rPr>
              <w:instrText xml:space="preserve"> PAGEREF _Toc139985594 \h </w:instrText>
            </w:r>
            <w:r w:rsidR="001F1E46">
              <w:rPr>
                <w:noProof/>
                <w:webHidden/>
              </w:rPr>
            </w:r>
            <w:r w:rsidR="001F1E46">
              <w:rPr>
                <w:noProof/>
                <w:webHidden/>
              </w:rPr>
              <w:fldChar w:fldCharType="separate"/>
            </w:r>
            <w:r>
              <w:rPr>
                <w:noProof/>
                <w:webHidden/>
              </w:rPr>
              <w:t>40</w:t>
            </w:r>
            <w:r w:rsidR="001F1E46">
              <w:rPr>
                <w:noProof/>
                <w:webHidden/>
              </w:rPr>
              <w:fldChar w:fldCharType="end"/>
            </w:r>
          </w:hyperlink>
        </w:p>
        <w:p w14:paraId="0614A013" w14:textId="305E531C" w:rsidR="001F1E46" w:rsidRDefault="00AD6C1A">
          <w:pPr>
            <w:pStyle w:val="TOC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9985595" w:history="1">
            <w:r w:rsidR="001F1E46" w:rsidRPr="008D1A2B">
              <w:rPr>
                <w:rStyle w:val="Hyperlink"/>
                <w:noProof/>
                <w:lang w:val="el-GR"/>
              </w:rPr>
              <w:t>2.4.4</w:t>
            </w:r>
            <w:r w:rsidR="001F1E46">
              <w:rPr>
                <w:rFonts w:asciiTheme="minorHAnsi" w:eastAsiaTheme="minorEastAsia" w:hAnsiTheme="minorHAnsi" w:cstheme="minorBidi"/>
                <w:i w:val="0"/>
                <w:iCs w:val="0"/>
                <w:noProof/>
                <w:kern w:val="2"/>
                <w:sz w:val="22"/>
                <w:szCs w:val="22"/>
                <w:lang w:val="el-GR" w:eastAsia="el-GR"/>
                <w14:ligatures w14:val="standardContextual"/>
              </w:rPr>
              <w:tab/>
            </w:r>
            <w:r w:rsidR="001F1E46" w:rsidRPr="008D1A2B">
              <w:rPr>
                <w:rStyle w:val="Hyperlink"/>
                <w:noProof/>
                <w:lang w:val="el-GR"/>
              </w:rPr>
              <w:t>Περιεχόμενα Φακέλου «Οικονομική Προσφορά» / Τρόπος σύνταξης και υποβολής οικονομικών προσφορών</w:t>
            </w:r>
            <w:r w:rsidR="001F1E46">
              <w:rPr>
                <w:noProof/>
                <w:webHidden/>
              </w:rPr>
              <w:tab/>
            </w:r>
            <w:r w:rsidR="001F1E46">
              <w:rPr>
                <w:noProof/>
                <w:webHidden/>
              </w:rPr>
              <w:fldChar w:fldCharType="begin"/>
            </w:r>
            <w:r w:rsidR="001F1E46">
              <w:rPr>
                <w:noProof/>
                <w:webHidden/>
              </w:rPr>
              <w:instrText xml:space="preserve"> PAGEREF _Toc139985595 \h </w:instrText>
            </w:r>
            <w:r w:rsidR="001F1E46">
              <w:rPr>
                <w:noProof/>
                <w:webHidden/>
              </w:rPr>
            </w:r>
            <w:r w:rsidR="001F1E46">
              <w:rPr>
                <w:noProof/>
                <w:webHidden/>
              </w:rPr>
              <w:fldChar w:fldCharType="separate"/>
            </w:r>
            <w:r>
              <w:rPr>
                <w:noProof/>
                <w:webHidden/>
              </w:rPr>
              <w:t>41</w:t>
            </w:r>
            <w:r w:rsidR="001F1E46">
              <w:rPr>
                <w:noProof/>
                <w:webHidden/>
              </w:rPr>
              <w:fldChar w:fldCharType="end"/>
            </w:r>
          </w:hyperlink>
        </w:p>
        <w:p w14:paraId="604DBAC3" w14:textId="00BEDE64" w:rsidR="001F1E46" w:rsidRDefault="00AD6C1A">
          <w:pPr>
            <w:pStyle w:val="TOC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9985596" w:history="1">
            <w:r w:rsidR="001F1E46" w:rsidRPr="008D1A2B">
              <w:rPr>
                <w:rStyle w:val="Hyperlink"/>
                <w:noProof/>
                <w:lang w:val="el-GR"/>
              </w:rPr>
              <w:t>2.4.5</w:t>
            </w:r>
            <w:r w:rsidR="001F1E46">
              <w:rPr>
                <w:rFonts w:asciiTheme="minorHAnsi" w:eastAsiaTheme="minorEastAsia" w:hAnsiTheme="minorHAnsi" w:cstheme="minorBidi"/>
                <w:i w:val="0"/>
                <w:iCs w:val="0"/>
                <w:noProof/>
                <w:kern w:val="2"/>
                <w:sz w:val="22"/>
                <w:szCs w:val="22"/>
                <w:lang w:val="el-GR" w:eastAsia="el-GR"/>
                <w14:ligatures w14:val="standardContextual"/>
              </w:rPr>
              <w:tab/>
            </w:r>
            <w:r w:rsidR="001F1E46" w:rsidRPr="008D1A2B">
              <w:rPr>
                <w:rStyle w:val="Hyperlink"/>
                <w:noProof/>
                <w:lang w:val="el-GR"/>
              </w:rPr>
              <w:t>Χρόνος ισχύος των προσφορών</w:t>
            </w:r>
            <w:r w:rsidR="001F1E46">
              <w:rPr>
                <w:noProof/>
                <w:webHidden/>
              </w:rPr>
              <w:tab/>
            </w:r>
            <w:r w:rsidR="001F1E46">
              <w:rPr>
                <w:noProof/>
                <w:webHidden/>
              </w:rPr>
              <w:fldChar w:fldCharType="begin"/>
            </w:r>
            <w:r w:rsidR="001F1E46">
              <w:rPr>
                <w:noProof/>
                <w:webHidden/>
              </w:rPr>
              <w:instrText xml:space="preserve"> PAGEREF _Toc139985596 \h </w:instrText>
            </w:r>
            <w:r w:rsidR="001F1E46">
              <w:rPr>
                <w:noProof/>
                <w:webHidden/>
              </w:rPr>
            </w:r>
            <w:r w:rsidR="001F1E46">
              <w:rPr>
                <w:noProof/>
                <w:webHidden/>
              </w:rPr>
              <w:fldChar w:fldCharType="separate"/>
            </w:r>
            <w:r>
              <w:rPr>
                <w:noProof/>
                <w:webHidden/>
              </w:rPr>
              <w:t>41</w:t>
            </w:r>
            <w:r w:rsidR="001F1E46">
              <w:rPr>
                <w:noProof/>
                <w:webHidden/>
              </w:rPr>
              <w:fldChar w:fldCharType="end"/>
            </w:r>
          </w:hyperlink>
        </w:p>
        <w:p w14:paraId="2102BE15" w14:textId="2ED77577" w:rsidR="001F1E46" w:rsidRDefault="00AD6C1A">
          <w:pPr>
            <w:pStyle w:val="TOC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9985597" w:history="1">
            <w:r w:rsidR="001F1E46" w:rsidRPr="008D1A2B">
              <w:rPr>
                <w:rStyle w:val="Hyperlink"/>
                <w:noProof/>
                <w:lang w:val="el-GR"/>
              </w:rPr>
              <w:t>2.4.6</w:t>
            </w:r>
            <w:r w:rsidR="001F1E46">
              <w:rPr>
                <w:rFonts w:asciiTheme="minorHAnsi" w:eastAsiaTheme="minorEastAsia" w:hAnsiTheme="minorHAnsi" w:cstheme="minorBidi"/>
                <w:i w:val="0"/>
                <w:iCs w:val="0"/>
                <w:noProof/>
                <w:kern w:val="2"/>
                <w:sz w:val="22"/>
                <w:szCs w:val="22"/>
                <w:lang w:val="el-GR" w:eastAsia="el-GR"/>
                <w14:ligatures w14:val="standardContextual"/>
              </w:rPr>
              <w:tab/>
            </w:r>
            <w:r w:rsidR="001F1E46" w:rsidRPr="008D1A2B">
              <w:rPr>
                <w:rStyle w:val="Hyperlink"/>
                <w:noProof/>
                <w:lang w:val="el-GR"/>
              </w:rPr>
              <w:t>Λόγοι απόρριψης προσφορών</w:t>
            </w:r>
            <w:r w:rsidR="001F1E46">
              <w:rPr>
                <w:noProof/>
                <w:webHidden/>
              </w:rPr>
              <w:tab/>
            </w:r>
            <w:r w:rsidR="001F1E46">
              <w:rPr>
                <w:noProof/>
                <w:webHidden/>
              </w:rPr>
              <w:fldChar w:fldCharType="begin"/>
            </w:r>
            <w:r w:rsidR="001F1E46">
              <w:rPr>
                <w:noProof/>
                <w:webHidden/>
              </w:rPr>
              <w:instrText xml:space="preserve"> PAGEREF _Toc139985597 \h </w:instrText>
            </w:r>
            <w:r w:rsidR="001F1E46">
              <w:rPr>
                <w:noProof/>
                <w:webHidden/>
              </w:rPr>
            </w:r>
            <w:r w:rsidR="001F1E46">
              <w:rPr>
                <w:noProof/>
                <w:webHidden/>
              </w:rPr>
              <w:fldChar w:fldCharType="separate"/>
            </w:r>
            <w:r>
              <w:rPr>
                <w:noProof/>
                <w:webHidden/>
              </w:rPr>
              <w:t>42</w:t>
            </w:r>
            <w:r w:rsidR="001F1E46">
              <w:rPr>
                <w:noProof/>
                <w:webHidden/>
              </w:rPr>
              <w:fldChar w:fldCharType="end"/>
            </w:r>
          </w:hyperlink>
        </w:p>
        <w:p w14:paraId="0142ED0C" w14:textId="21D88C78" w:rsidR="001F1E46" w:rsidRDefault="00AD6C1A">
          <w:pPr>
            <w:pStyle w:val="TOC1"/>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39985598" w:history="1">
            <w:r w:rsidR="001F1E46" w:rsidRPr="008D1A2B">
              <w:rPr>
                <w:rStyle w:val="Hyperlink"/>
                <w:noProof/>
              </w:rPr>
              <w:t>3.</w:t>
            </w:r>
            <w:r w:rsidR="001F1E46">
              <w:rPr>
                <w:rFonts w:asciiTheme="minorHAnsi" w:eastAsiaTheme="minorEastAsia" w:hAnsiTheme="minorHAnsi" w:cstheme="minorBidi"/>
                <w:b w:val="0"/>
                <w:bCs w:val="0"/>
                <w:caps w:val="0"/>
                <w:noProof/>
                <w:kern w:val="2"/>
                <w:sz w:val="22"/>
                <w:szCs w:val="22"/>
                <w:lang w:val="el-GR" w:eastAsia="el-GR"/>
                <w14:ligatures w14:val="standardContextual"/>
              </w:rPr>
              <w:tab/>
            </w:r>
            <w:r w:rsidR="001F1E46" w:rsidRPr="008D1A2B">
              <w:rPr>
                <w:rStyle w:val="Hyperlink"/>
                <w:noProof/>
              </w:rPr>
              <w:t>ΔΙΕΝΕΡΓΕΙΑ ΔΙΑΔΙΚΑΣΙΑΣ - ΑΞΙΟΛΟΓΗΣΗ ΠΡΟΣΦΟΡΩΝ</w:t>
            </w:r>
            <w:r w:rsidR="001F1E46">
              <w:rPr>
                <w:noProof/>
                <w:webHidden/>
              </w:rPr>
              <w:tab/>
            </w:r>
            <w:r w:rsidR="001F1E46">
              <w:rPr>
                <w:noProof/>
                <w:webHidden/>
              </w:rPr>
              <w:fldChar w:fldCharType="begin"/>
            </w:r>
            <w:r w:rsidR="001F1E46">
              <w:rPr>
                <w:noProof/>
                <w:webHidden/>
              </w:rPr>
              <w:instrText xml:space="preserve"> PAGEREF _Toc139985598 \h </w:instrText>
            </w:r>
            <w:r w:rsidR="001F1E46">
              <w:rPr>
                <w:noProof/>
                <w:webHidden/>
              </w:rPr>
            </w:r>
            <w:r w:rsidR="001F1E46">
              <w:rPr>
                <w:noProof/>
                <w:webHidden/>
              </w:rPr>
              <w:fldChar w:fldCharType="separate"/>
            </w:r>
            <w:r>
              <w:rPr>
                <w:noProof/>
                <w:webHidden/>
              </w:rPr>
              <w:t>44</w:t>
            </w:r>
            <w:r w:rsidR="001F1E46">
              <w:rPr>
                <w:noProof/>
                <w:webHidden/>
              </w:rPr>
              <w:fldChar w:fldCharType="end"/>
            </w:r>
          </w:hyperlink>
        </w:p>
        <w:p w14:paraId="7F8C886C" w14:textId="6DAFF3BF" w:rsidR="001F1E46" w:rsidRDefault="00AD6C1A">
          <w:pPr>
            <w:pStyle w:val="TOC2"/>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9985599" w:history="1">
            <w:r w:rsidR="001F1E46" w:rsidRPr="008D1A2B">
              <w:rPr>
                <w:rStyle w:val="Hyperlink"/>
                <w:noProof/>
                <w:lang w:val="el-GR"/>
              </w:rPr>
              <w:t>3.1</w:t>
            </w:r>
            <w:r w:rsidR="001F1E46">
              <w:rPr>
                <w:rFonts w:asciiTheme="minorHAnsi" w:eastAsiaTheme="minorEastAsia" w:hAnsiTheme="minorHAnsi" w:cstheme="minorBidi"/>
                <w:smallCaps w:val="0"/>
                <w:noProof/>
                <w:kern w:val="2"/>
                <w:sz w:val="22"/>
                <w:szCs w:val="22"/>
                <w:lang w:val="el-GR" w:eastAsia="el-GR"/>
                <w14:ligatures w14:val="standardContextual"/>
              </w:rPr>
              <w:tab/>
            </w:r>
            <w:r w:rsidR="001F1E46" w:rsidRPr="008D1A2B">
              <w:rPr>
                <w:rStyle w:val="Hyperlink"/>
                <w:noProof/>
                <w:lang w:val="el-GR"/>
              </w:rPr>
              <w:t>Αποσφράγιση και αξιολόγηση προσφορών</w:t>
            </w:r>
            <w:r w:rsidR="001F1E46">
              <w:rPr>
                <w:noProof/>
                <w:webHidden/>
              </w:rPr>
              <w:tab/>
            </w:r>
            <w:r w:rsidR="001F1E46">
              <w:rPr>
                <w:noProof/>
                <w:webHidden/>
              </w:rPr>
              <w:fldChar w:fldCharType="begin"/>
            </w:r>
            <w:r w:rsidR="001F1E46">
              <w:rPr>
                <w:noProof/>
                <w:webHidden/>
              </w:rPr>
              <w:instrText xml:space="preserve"> PAGEREF _Toc139985599 \h </w:instrText>
            </w:r>
            <w:r w:rsidR="001F1E46">
              <w:rPr>
                <w:noProof/>
                <w:webHidden/>
              </w:rPr>
            </w:r>
            <w:r w:rsidR="001F1E46">
              <w:rPr>
                <w:noProof/>
                <w:webHidden/>
              </w:rPr>
              <w:fldChar w:fldCharType="separate"/>
            </w:r>
            <w:r>
              <w:rPr>
                <w:noProof/>
                <w:webHidden/>
              </w:rPr>
              <w:t>44</w:t>
            </w:r>
            <w:r w:rsidR="001F1E46">
              <w:rPr>
                <w:noProof/>
                <w:webHidden/>
              </w:rPr>
              <w:fldChar w:fldCharType="end"/>
            </w:r>
          </w:hyperlink>
        </w:p>
        <w:p w14:paraId="4D5A97BD" w14:textId="76E7FD5D" w:rsidR="001F1E46" w:rsidRDefault="00AD6C1A">
          <w:pPr>
            <w:pStyle w:val="TOC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9985600" w:history="1">
            <w:r w:rsidR="001F1E46" w:rsidRPr="008D1A2B">
              <w:rPr>
                <w:rStyle w:val="Hyperlink"/>
                <w:noProof/>
                <w:lang w:val="el-GR"/>
              </w:rPr>
              <w:t>3.1.1</w:t>
            </w:r>
            <w:r w:rsidR="001F1E46">
              <w:rPr>
                <w:rFonts w:asciiTheme="minorHAnsi" w:eastAsiaTheme="minorEastAsia" w:hAnsiTheme="minorHAnsi" w:cstheme="minorBidi"/>
                <w:i w:val="0"/>
                <w:iCs w:val="0"/>
                <w:noProof/>
                <w:kern w:val="2"/>
                <w:sz w:val="22"/>
                <w:szCs w:val="22"/>
                <w:lang w:val="el-GR" w:eastAsia="el-GR"/>
                <w14:ligatures w14:val="standardContextual"/>
              </w:rPr>
              <w:tab/>
            </w:r>
            <w:r w:rsidR="001F1E46" w:rsidRPr="008D1A2B">
              <w:rPr>
                <w:rStyle w:val="Hyperlink"/>
                <w:noProof/>
                <w:lang w:val="el-GR"/>
              </w:rPr>
              <w:t>Ηλεκτρονική αποσφράγιση προσφορών</w:t>
            </w:r>
            <w:r w:rsidR="001F1E46">
              <w:rPr>
                <w:noProof/>
                <w:webHidden/>
              </w:rPr>
              <w:tab/>
            </w:r>
            <w:r w:rsidR="001F1E46">
              <w:rPr>
                <w:noProof/>
                <w:webHidden/>
              </w:rPr>
              <w:fldChar w:fldCharType="begin"/>
            </w:r>
            <w:r w:rsidR="001F1E46">
              <w:rPr>
                <w:noProof/>
                <w:webHidden/>
              </w:rPr>
              <w:instrText xml:space="preserve"> PAGEREF _Toc139985600 \h </w:instrText>
            </w:r>
            <w:r w:rsidR="001F1E46">
              <w:rPr>
                <w:noProof/>
                <w:webHidden/>
              </w:rPr>
            </w:r>
            <w:r w:rsidR="001F1E46">
              <w:rPr>
                <w:noProof/>
                <w:webHidden/>
              </w:rPr>
              <w:fldChar w:fldCharType="separate"/>
            </w:r>
            <w:r>
              <w:rPr>
                <w:noProof/>
                <w:webHidden/>
              </w:rPr>
              <w:t>44</w:t>
            </w:r>
            <w:r w:rsidR="001F1E46">
              <w:rPr>
                <w:noProof/>
                <w:webHidden/>
              </w:rPr>
              <w:fldChar w:fldCharType="end"/>
            </w:r>
          </w:hyperlink>
        </w:p>
        <w:p w14:paraId="277C0075" w14:textId="5810D77B" w:rsidR="001F1E46" w:rsidRDefault="00AD6C1A">
          <w:pPr>
            <w:pStyle w:val="TOC4"/>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39985601" w:history="1">
            <w:r w:rsidR="001F1E46" w:rsidRPr="008D1A2B">
              <w:rPr>
                <w:rStyle w:val="Hyperlink"/>
                <w:noProof/>
                <w:lang w:val="el-GR"/>
              </w:rPr>
              <w:t>3.1.2</w:t>
            </w:r>
            <w:r w:rsidR="001F1E46">
              <w:rPr>
                <w:rFonts w:asciiTheme="minorHAnsi" w:eastAsiaTheme="minorEastAsia" w:hAnsiTheme="minorHAnsi" w:cstheme="minorBidi"/>
                <w:noProof/>
                <w:kern w:val="2"/>
                <w:sz w:val="22"/>
                <w:szCs w:val="22"/>
                <w:lang w:val="el-GR" w:eastAsia="el-GR"/>
                <w14:ligatures w14:val="standardContextual"/>
              </w:rPr>
              <w:tab/>
            </w:r>
            <w:r w:rsidR="001F1E46" w:rsidRPr="008D1A2B">
              <w:rPr>
                <w:rStyle w:val="Hyperlink"/>
                <w:noProof/>
                <w:lang w:val="el-GR"/>
              </w:rPr>
              <w:t>Αξιολόγηση προσφορών</w:t>
            </w:r>
            <w:r w:rsidR="001F1E46">
              <w:rPr>
                <w:noProof/>
                <w:webHidden/>
              </w:rPr>
              <w:tab/>
            </w:r>
            <w:r w:rsidR="001F1E46">
              <w:rPr>
                <w:noProof/>
                <w:webHidden/>
              </w:rPr>
              <w:fldChar w:fldCharType="begin"/>
            </w:r>
            <w:r w:rsidR="001F1E46">
              <w:rPr>
                <w:noProof/>
                <w:webHidden/>
              </w:rPr>
              <w:instrText xml:space="preserve"> PAGEREF _Toc139985601 \h </w:instrText>
            </w:r>
            <w:r w:rsidR="001F1E46">
              <w:rPr>
                <w:noProof/>
                <w:webHidden/>
              </w:rPr>
            </w:r>
            <w:r w:rsidR="001F1E46">
              <w:rPr>
                <w:noProof/>
                <w:webHidden/>
              </w:rPr>
              <w:fldChar w:fldCharType="separate"/>
            </w:r>
            <w:r>
              <w:rPr>
                <w:noProof/>
                <w:webHidden/>
              </w:rPr>
              <w:t>44</w:t>
            </w:r>
            <w:r w:rsidR="001F1E46">
              <w:rPr>
                <w:noProof/>
                <w:webHidden/>
              </w:rPr>
              <w:fldChar w:fldCharType="end"/>
            </w:r>
          </w:hyperlink>
        </w:p>
        <w:p w14:paraId="5B2A5754" w14:textId="19D0DE72" w:rsidR="001F1E46" w:rsidRDefault="00AD6C1A">
          <w:pPr>
            <w:pStyle w:val="TOC2"/>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9985602" w:history="1">
            <w:r w:rsidR="001F1E46" w:rsidRPr="008D1A2B">
              <w:rPr>
                <w:rStyle w:val="Hyperlink"/>
                <w:noProof/>
                <w:lang w:val="el-GR"/>
              </w:rPr>
              <w:t>3.2</w:t>
            </w:r>
            <w:r w:rsidR="001F1E46">
              <w:rPr>
                <w:rFonts w:asciiTheme="minorHAnsi" w:eastAsiaTheme="minorEastAsia" w:hAnsiTheme="minorHAnsi" w:cstheme="minorBidi"/>
                <w:smallCaps w:val="0"/>
                <w:noProof/>
                <w:kern w:val="2"/>
                <w:sz w:val="22"/>
                <w:szCs w:val="22"/>
                <w:lang w:val="el-GR" w:eastAsia="el-GR"/>
                <w14:ligatures w14:val="standardContextual"/>
              </w:rPr>
              <w:tab/>
            </w:r>
            <w:r w:rsidR="001F1E46" w:rsidRPr="008D1A2B">
              <w:rPr>
                <w:rStyle w:val="Hyperlink"/>
                <w:noProof/>
                <w:lang w:val="el-GR"/>
              </w:rPr>
              <w:t>Πρόσκληση υποβολής δικαιολογητικών προσωρινού αναδόχου - Δικαιολογητικά προσωρινού αναδόχου</w:t>
            </w:r>
            <w:r w:rsidR="001F1E46">
              <w:rPr>
                <w:noProof/>
                <w:webHidden/>
              </w:rPr>
              <w:tab/>
            </w:r>
            <w:r w:rsidR="001F1E46">
              <w:rPr>
                <w:noProof/>
                <w:webHidden/>
              </w:rPr>
              <w:fldChar w:fldCharType="begin"/>
            </w:r>
            <w:r w:rsidR="001F1E46">
              <w:rPr>
                <w:noProof/>
                <w:webHidden/>
              </w:rPr>
              <w:instrText xml:space="preserve"> PAGEREF _Toc139985602 \h </w:instrText>
            </w:r>
            <w:r w:rsidR="001F1E46">
              <w:rPr>
                <w:noProof/>
                <w:webHidden/>
              </w:rPr>
            </w:r>
            <w:r w:rsidR="001F1E46">
              <w:rPr>
                <w:noProof/>
                <w:webHidden/>
              </w:rPr>
              <w:fldChar w:fldCharType="separate"/>
            </w:r>
            <w:r>
              <w:rPr>
                <w:noProof/>
                <w:webHidden/>
              </w:rPr>
              <w:t>45</w:t>
            </w:r>
            <w:r w:rsidR="001F1E46">
              <w:rPr>
                <w:noProof/>
                <w:webHidden/>
              </w:rPr>
              <w:fldChar w:fldCharType="end"/>
            </w:r>
          </w:hyperlink>
        </w:p>
        <w:p w14:paraId="02650EA8" w14:textId="7D63BDAD" w:rsidR="001F1E46" w:rsidRDefault="00AD6C1A">
          <w:pPr>
            <w:pStyle w:val="TOC2"/>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9985603" w:history="1">
            <w:r w:rsidR="001F1E46" w:rsidRPr="008D1A2B">
              <w:rPr>
                <w:rStyle w:val="Hyperlink"/>
                <w:noProof/>
                <w:lang w:val="el-GR"/>
              </w:rPr>
              <w:t>3.3</w:t>
            </w:r>
            <w:r w:rsidR="001F1E46">
              <w:rPr>
                <w:rFonts w:asciiTheme="minorHAnsi" w:eastAsiaTheme="minorEastAsia" w:hAnsiTheme="minorHAnsi" w:cstheme="minorBidi"/>
                <w:smallCaps w:val="0"/>
                <w:noProof/>
                <w:kern w:val="2"/>
                <w:sz w:val="22"/>
                <w:szCs w:val="22"/>
                <w:lang w:val="el-GR" w:eastAsia="el-GR"/>
                <w14:ligatures w14:val="standardContextual"/>
              </w:rPr>
              <w:tab/>
            </w:r>
            <w:r w:rsidR="001F1E46" w:rsidRPr="008D1A2B">
              <w:rPr>
                <w:rStyle w:val="Hyperlink"/>
                <w:noProof/>
                <w:lang w:val="el-GR"/>
              </w:rPr>
              <w:t>Κατακύρωση - σύναψη σύμβασης</w:t>
            </w:r>
            <w:r w:rsidR="001F1E46">
              <w:rPr>
                <w:noProof/>
                <w:webHidden/>
              </w:rPr>
              <w:tab/>
            </w:r>
            <w:r w:rsidR="001F1E46">
              <w:rPr>
                <w:noProof/>
                <w:webHidden/>
              </w:rPr>
              <w:fldChar w:fldCharType="begin"/>
            </w:r>
            <w:r w:rsidR="001F1E46">
              <w:rPr>
                <w:noProof/>
                <w:webHidden/>
              </w:rPr>
              <w:instrText xml:space="preserve"> PAGEREF _Toc139985603 \h </w:instrText>
            </w:r>
            <w:r w:rsidR="001F1E46">
              <w:rPr>
                <w:noProof/>
                <w:webHidden/>
              </w:rPr>
            </w:r>
            <w:r w:rsidR="001F1E46">
              <w:rPr>
                <w:noProof/>
                <w:webHidden/>
              </w:rPr>
              <w:fldChar w:fldCharType="separate"/>
            </w:r>
            <w:r>
              <w:rPr>
                <w:noProof/>
                <w:webHidden/>
              </w:rPr>
              <w:t>47</w:t>
            </w:r>
            <w:r w:rsidR="001F1E46">
              <w:rPr>
                <w:noProof/>
                <w:webHidden/>
              </w:rPr>
              <w:fldChar w:fldCharType="end"/>
            </w:r>
          </w:hyperlink>
        </w:p>
        <w:p w14:paraId="79EFEE09" w14:textId="5678D6A5" w:rsidR="001F1E46" w:rsidRDefault="00AD6C1A">
          <w:pPr>
            <w:pStyle w:val="TOC2"/>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9985604" w:history="1">
            <w:r w:rsidR="001F1E46" w:rsidRPr="008D1A2B">
              <w:rPr>
                <w:rStyle w:val="Hyperlink"/>
                <w:noProof/>
                <w:lang w:val="el-GR"/>
              </w:rPr>
              <w:t>3.4</w:t>
            </w:r>
            <w:r w:rsidR="001F1E46">
              <w:rPr>
                <w:rFonts w:asciiTheme="minorHAnsi" w:eastAsiaTheme="minorEastAsia" w:hAnsiTheme="minorHAnsi" w:cstheme="minorBidi"/>
                <w:smallCaps w:val="0"/>
                <w:noProof/>
                <w:kern w:val="2"/>
                <w:sz w:val="22"/>
                <w:szCs w:val="22"/>
                <w:lang w:val="el-GR" w:eastAsia="el-GR"/>
                <w14:ligatures w14:val="standardContextual"/>
              </w:rPr>
              <w:tab/>
            </w:r>
            <w:r w:rsidR="001F1E46" w:rsidRPr="008D1A2B">
              <w:rPr>
                <w:rStyle w:val="Hyperlink"/>
                <w:noProof/>
                <w:lang w:val="el-GR"/>
              </w:rPr>
              <w:t>Προδικαστικές Προσφυγές - Προσωρινή και Οριστική Δικαστική Προστασία</w:t>
            </w:r>
            <w:r w:rsidR="001F1E46">
              <w:rPr>
                <w:noProof/>
                <w:webHidden/>
              </w:rPr>
              <w:tab/>
            </w:r>
            <w:r w:rsidR="001F1E46">
              <w:rPr>
                <w:noProof/>
                <w:webHidden/>
              </w:rPr>
              <w:fldChar w:fldCharType="begin"/>
            </w:r>
            <w:r w:rsidR="001F1E46">
              <w:rPr>
                <w:noProof/>
                <w:webHidden/>
              </w:rPr>
              <w:instrText xml:space="preserve"> PAGEREF _Toc139985604 \h </w:instrText>
            </w:r>
            <w:r w:rsidR="001F1E46">
              <w:rPr>
                <w:noProof/>
                <w:webHidden/>
              </w:rPr>
            </w:r>
            <w:r w:rsidR="001F1E46">
              <w:rPr>
                <w:noProof/>
                <w:webHidden/>
              </w:rPr>
              <w:fldChar w:fldCharType="separate"/>
            </w:r>
            <w:r>
              <w:rPr>
                <w:noProof/>
                <w:webHidden/>
              </w:rPr>
              <w:t>49</w:t>
            </w:r>
            <w:r w:rsidR="001F1E46">
              <w:rPr>
                <w:noProof/>
                <w:webHidden/>
              </w:rPr>
              <w:fldChar w:fldCharType="end"/>
            </w:r>
          </w:hyperlink>
        </w:p>
        <w:p w14:paraId="048BD985" w14:textId="5019BBFC" w:rsidR="001F1E46" w:rsidRDefault="00AD6C1A">
          <w:pPr>
            <w:pStyle w:val="TOC2"/>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9985605" w:history="1">
            <w:r w:rsidR="001F1E46" w:rsidRPr="008D1A2B">
              <w:rPr>
                <w:rStyle w:val="Hyperlink"/>
                <w:noProof/>
                <w:lang w:val="el-GR"/>
              </w:rPr>
              <w:t>3.5</w:t>
            </w:r>
            <w:r w:rsidR="001F1E46">
              <w:rPr>
                <w:rFonts w:asciiTheme="minorHAnsi" w:eastAsiaTheme="minorEastAsia" w:hAnsiTheme="minorHAnsi" w:cstheme="minorBidi"/>
                <w:smallCaps w:val="0"/>
                <w:noProof/>
                <w:kern w:val="2"/>
                <w:sz w:val="22"/>
                <w:szCs w:val="22"/>
                <w:lang w:val="el-GR" w:eastAsia="el-GR"/>
                <w14:ligatures w14:val="standardContextual"/>
              </w:rPr>
              <w:tab/>
            </w:r>
            <w:r w:rsidR="001F1E46" w:rsidRPr="008D1A2B">
              <w:rPr>
                <w:rStyle w:val="Hyperlink"/>
                <w:noProof/>
                <w:lang w:val="el-GR"/>
              </w:rPr>
              <w:t>Ματαίωση Διαδικασίας</w:t>
            </w:r>
            <w:r w:rsidR="001F1E46">
              <w:rPr>
                <w:noProof/>
                <w:webHidden/>
              </w:rPr>
              <w:tab/>
            </w:r>
            <w:r w:rsidR="001F1E46">
              <w:rPr>
                <w:noProof/>
                <w:webHidden/>
              </w:rPr>
              <w:fldChar w:fldCharType="begin"/>
            </w:r>
            <w:r w:rsidR="001F1E46">
              <w:rPr>
                <w:noProof/>
                <w:webHidden/>
              </w:rPr>
              <w:instrText xml:space="preserve"> PAGEREF _Toc139985605 \h </w:instrText>
            </w:r>
            <w:r w:rsidR="001F1E46">
              <w:rPr>
                <w:noProof/>
                <w:webHidden/>
              </w:rPr>
            </w:r>
            <w:r w:rsidR="001F1E46">
              <w:rPr>
                <w:noProof/>
                <w:webHidden/>
              </w:rPr>
              <w:fldChar w:fldCharType="separate"/>
            </w:r>
            <w:r>
              <w:rPr>
                <w:noProof/>
                <w:webHidden/>
              </w:rPr>
              <w:t>52</w:t>
            </w:r>
            <w:r w:rsidR="001F1E46">
              <w:rPr>
                <w:noProof/>
                <w:webHidden/>
              </w:rPr>
              <w:fldChar w:fldCharType="end"/>
            </w:r>
          </w:hyperlink>
        </w:p>
        <w:p w14:paraId="04246C4E" w14:textId="67408CF2" w:rsidR="001F1E46" w:rsidRDefault="00AD6C1A">
          <w:pPr>
            <w:pStyle w:val="TOC1"/>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39985606" w:history="1">
            <w:r w:rsidR="001F1E46" w:rsidRPr="008D1A2B">
              <w:rPr>
                <w:rStyle w:val="Hyperlink"/>
                <w:noProof/>
              </w:rPr>
              <w:t>4.</w:t>
            </w:r>
            <w:r w:rsidR="001F1E46">
              <w:rPr>
                <w:rFonts w:asciiTheme="minorHAnsi" w:eastAsiaTheme="minorEastAsia" w:hAnsiTheme="minorHAnsi" w:cstheme="minorBidi"/>
                <w:b w:val="0"/>
                <w:bCs w:val="0"/>
                <w:caps w:val="0"/>
                <w:noProof/>
                <w:kern w:val="2"/>
                <w:sz w:val="22"/>
                <w:szCs w:val="22"/>
                <w:lang w:val="el-GR" w:eastAsia="el-GR"/>
                <w14:ligatures w14:val="standardContextual"/>
              </w:rPr>
              <w:tab/>
            </w:r>
            <w:r w:rsidR="001F1E46" w:rsidRPr="008D1A2B">
              <w:rPr>
                <w:rStyle w:val="Hyperlink"/>
                <w:noProof/>
              </w:rPr>
              <w:t>ΟΡΟΙ ΕΚΤΕΛΕΣΗΣ ΤΗΣ ΣΥΜΒΑΣΗΣ</w:t>
            </w:r>
            <w:r w:rsidR="001F1E46">
              <w:rPr>
                <w:noProof/>
                <w:webHidden/>
              </w:rPr>
              <w:tab/>
            </w:r>
            <w:r w:rsidR="001F1E46">
              <w:rPr>
                <w:noProof/>
                <w:webHidden/>
              </w:rPr>
              <w:fldChar w:fldCharType="begin"/>
            </w:r>
            <w:r w:rsidR="001F1E46">
              <w:rPr>
                <w:noProof/>
                <w:webHidden/>
              </w:rPr>
              <w:instrText xml:space="preserve"> PAGEREF _Toc139985606 \h </w:instrText>
            </w:r>
            <w:r w:rsidR="001F1E46">
              <w:rPr>
                <w:noProof/>
                <w:webHidden/>
              </w:rPr>
            </w:r>
            <w:r w:rsidR="001F1E46">
              <w:rPr>
                <w:noProof/>
                <w:webHidden/>
              </w:rPr>
              <w:fldChar w:fldCharType="separate"/>
            </w:r>
            <w:r>
              <w:rPr>
                <w:noProof/>
                <w:webHidden/>
              </w:rPr>
              <w:t>53</w:t>
            </w:r>
            <w:r w:rsidR="001F1E46">
              <w:rPr>
                <w:noProof/>
                <w:webHidden/>
              </w:rPr>
              <w:fldChar w:fldCharType="end"/>
            </w:r>
          </w:hyperlink>
        </w:p>
        <w:p w14:paraId="045BAD87" w14:textId="7780C2EE" w:rsidR="001F1E46" w:rsidRDefault="00AD6C1A">
          <w:pPr>
            <w:pStyle w:val="TOC2"/>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9985607" w:history="1">
            <w:r w:rsidR="001F1E46" w:rsidRPr="008D1A2B">
              <w:rPr>
                <w:rStyle w:val="Hyperlink"/>
                <w:noProof/>
                <w:lang w:val="el-GR"/>
              </w:rPr>
              <w:t>4.1</w:t>
            </w:r>
            <w:r w:rsidR="001F1E46">
              <w:rPr>
                <w:rFonts w:asciiTheme="minorHAnsi" w:eastAsiaTheme="minorEastAsia" w:hAnsiTheme="minorHAnsi" w:cstheme="minorBidi"/>
                <w:smallCaps w:val="0"/>
                <w:noProof/>
                <w:kern w:val="2"/>
                <w:sz w:val="22"/>
                <w:szCs w:val="22"/>
                <w:lang w:val="el-GR" w:eastAsia="el-GR"/>
                <w14:ligatures w14:val="standardContextual"/>
              </w:rPr>
              <w:tab/>
            </w:r>
            <w:r w:rsidR="001F1E46" w:rsidRPr="008D1A2B">
              <w:rPr>
                <w:rStyle w:val="Hyperlink"/>
                <w:noProof/>
                <w:lang w:val="el-GR"/>
              </w:rPr>
              <w:t>Εγγυήσεις (καλής εκτέλεσης)</w:t>
            </w:r>
            <w:r w:rsidR="001F1E46">
              <w:rPr>
                <w:noProof/>
                <w:webHidden/>
              </w:rPr>
              <w:tab/>
            </w:r>
            <w:r w:rsidR="001F1E46">
              <w:rPr>
                <w:noProof/>
                <w:webHidden/>
              </w:rPr>
              <w:fldChar w:fldCharType="begin"/>
            </w:r>
            <w:r w:rsidR="001F1E46">
              <w:rPr>
                <w:noProof/>
                <w:webHidden/>
              </w:rPr>
              <w:instrText xml:space="preserve"> PAGEREF _Toc139985607 \h </w:instrText>
            </w:r>
            <w:r w:rsidR="001F1E46">
              <w:rPr>
                <w:noProof/>
                <w:webHidden/>
              </w:rPr>
            </w:r>
            <w:r w:rsidR="001F1E46">
              <w:rPr>
                <w:noProof/>
                <w:webHidden/>
              </w:rPr>
              <w:fldChar w:fldCharType="separate"/>
            </w:r>
            <w:r>
              <w:rPr>
                <w:noProof/>
                <w:webHidden/>
              </w:rPr>
              <w:t>53</w:t>
            </w:r>
            <w:r w:rsidR="001F1E46">
              <w:rPr>
                <w:noProof/>
                <w:webHidden/>
              </w:rPr>
              <w:fldChar w:fldCharType="end"/>
            </w:r>
          </w:hyperlink>
        </w:p>
        <w:p w14:paraId="4C1CC891" w14:textId="57C6CF78" w:rsidR="001F1E46" w:rsidRDefault="00AD6C1A">
          <w:pPr>
            <w:pStyle w:val="TOC2"/>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9985608" w:history="1">
            <w:r w:rsidR="001F1E46" w:rsidRPr="008D1A2B">
              <w:rPr>
                <w:rStyle w:val="Hyperlink"/>
                <w:noProof/>
                <w:lang w:val="el-GR"/>
              </w:rPr>
              <w:t>4.2</w:t>
            </w:r>
            <w:r w:rsidR="001F1E46">
              <w:rPr>
                <w:rFonts w:asciiTheme="minorHAnsi" w:eastAsiaTheme="minorEastAsia" w:hAnsiTheme="minorHAnsi" w:cstheme="minorBidi"/>
                <w:smallCaps w:val="0"/>
                <w:noProof/>
                <w:kern w:val="2"/>
                <w:sz w:val="22"/>
                <w:szCs w:val="22"/>
                <w:lang w:val="el-GR" w:eastAsia="el-GR"/>
                <w14:ligatures w14:val="standardContextual"/>
              </w:rPr>
              <w:tab/>
            </w:r>
            <w:r w:rsidR="001F1E46" w:rsidRPr="008D1A2B">
              <w:rPr>
                <w:rStyle w:val="Hyperlink"/>
                <w:noProof/>
                <w:lang w:val="el-GR"/>
              </w:rPr>
              <w:t>Συμβατικό πλαίσιο – Εφαρμοστέα νομοθεσία</w:t>
            </w:r>
            <w:r w:rsidR="001F1E46">
              <w:rPr>
                <w:noProof/>
                <w:webHidden/>
              </w:rPr>
              <w:tab/>
            </w:r>
            <w:r w:rsidR="001F1E46">
              <w:rPr>
                <w:noProof/>
                <w:webHidden/>
              </w:rPr>
              <w:fldChar w:fldCharType="begin"/>
            </w:r>
            <w:r w:rsidR="001F1E46">
              <w:rPr>
                <w:noProof/>
                <w:webHidden/>
              </w:rPr>
              <w:instrText xml:space="preserve"> PAGEREF _Toc139985608 \h </w:instrText>
            </w:r>
            <w:r w:rsidR="001F1E46">
              <w:rPr>
                <w:noProof/>
                <w:webHidden/>
              </w:rPr>
            </w:r>
            <w:r w:rsidR="001F1E46">
              <w:rPr>
                <w:noProof/>
                <w:webHidden/>
              </w:rPr>
              <w:fldChar w:fldCharType="separate"/>
            </w:r>
            <w:r>
              <w:rPr>
                <w:noProof/>
                <w:webHidden/>
              </w:rPr>
              <w:t>53</w:t>
            </w:r>
            <w:r w:rsidR="001F1E46">
              <w:rPr>
                <w:noProof/>
                <w:webHidden/>
              </w:rPr>
              <w:fldChar w:fldCharType="end"/>
            </w:r>
          </w:hyperlink>
        </w:p>
        <w:p w14:paraId="0747492E" w14:textId="2AFD05F5" w:rsidR="001F1E46" w:rsidRDefault="00AD6C1A">
          <w:pPr>
            <w:pStyle w:val="TOC2"/>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9985609" w:history="1">
            <w:r w:rsidR="001F1E46" w:rsidRPr="008D1A2B">
              <w:rPr>
                <w:rStyle w:val="Hyperlink"/>
                <w:noProof/>
                <w:lang w:val="el-GR"/>
              </w:rPr>
              <w:t>4.3</w:t>
            </w:r>
            <w:r w:rsidR="001F1E46">
              <w:rPr>
                <w:rFonts w:asciiTheme="minorHAnsi" w:eastAsiaTheme="minorEastAsia" w:hAnsiTheme="minorHAnsi" w:cstheme="minorBidi"/>
                <w:smallCaps w:val="0"/>
                <w:noProof/>
                <w:kern w:val="2"/>
                <w:sz w:val="22"/>
                <w:szCs w:val="22"/>
                <w:lang w:val="el-GR" w:eastAsia="el-GR"/>
                <w14:ligatures w14:val="standardContextual"/>
              </w:rPr>
              <w:tab/>
            </w:r>
            <w:r w:rsidR="001F1E46" w:rsidRPr="008D1A2B">
              <w:rPr>
                <w:rStyle w:val="Hyperlink"/>
                <w:noProof/>
                <w:lang w:val="el-GR"/>
              </w:rPr>
              <w:t>Όροι εκτέλεσης της σύμβασης</w:t>
            </w:r>
            <w:r w:rsidR="001F1E46">
              <w:rPr>
                <w:noProof/>
                <w:webHidden/>
              </w:rPr>
              <w:tab/>
            </w:r>
            <w:r w:rsidR="001F1E46">
              <w:rPr>
                <w:noProof/>
                <w:webHidden/>
              </w:rPr>
              <w:fldChar w:fldCharType="begin"/>
            </w:r>
            <w:r w:rsidR="001F1E46">
              <w:rPr>
                <w:noProof/>
                <w:webHidden/>
              </w:rPr>
              <w:instrText xml:space="preserve"> PAGEREF _Toc139985609 \h </w:instrText>
            </w:r>
            <w:r w:rsidR="001F1E46">
              <w:rPr>
                <w:noProof/>
                <w:webHidden/>
              </w:rPr>
            </w:r>
            <w:r w:rsidR="001F1E46">
              <w:rPr>
                <w:noProof/>
                <w:webHidden/>
              </w:rPr>
              <w:fldChar w:fldCharType="separate"/>
            </w:r>
            <w:r>
              <w:rPr>
                <w:noProof/>
                <w:webHidden/>
              </w:rPr>
              <w:t>54</w:t>
            </w:r>
            <w:r w:rsidR="001F1E46">
              <w:rPr>
                <w:noProof/>
                <w:webHidden/>
              </w:rPr>
              <w:fldChar w:fldCharType="end"/>
            </w:r>
          </w:hyperlink>
        </w:p>
        <w:p w14:paraId="54CF2FC5" w14:textId="1BA709A9" w:rsidR="001F1E46" w:rsidRDefault="00AD6C1A">
          <w:pPr>
            <w:pStyle w:val="TOC2"/>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9985610" w:history="1">
            <w:r w:rsidR="001F1E46" w:rsidRPr="008D1A2B">
              <w:rPr>
                <w:rStyle w:val="Hyperlink"/>
                <w:noProof/>
                <w:lang w:val="el-GR"/>
              </w:rPr>
              <w:t>4.4</w:t>
            </w:r>
            <w:r w:rsidR="001F1E46">
              <w:rPr>
                <w:rFonts w:asciiTheme="minorHAnsi" w:eastAsiaTheme="minorEastAsia" w:hAnsiTheme="minorHAnsi" w:cstheme="minorBidi"/>
                <w:smallCaps w:val="0"/>
                <w:noProof/>
                <w:kern w:val="2"/>
                <w:sz w:val="22"/>
                <w:szCs w:val="22"/>
                <w:lang w:val="el-GR" w:eastAsia="el-GR"/>
                <w14:ligatures w14:val="standardContextual"/>
              </w:rPr>
              <w:tab/>
            </w:r>
            <w:r w:rsidR="001F1E46" w:rsidRPr="008D1A2B">
              <w:rPr>
                <w:rStyle w:val="Hyperlink"/>
                <w:noProof/>
                <w:lang w:val="el-GR"/>
              </w:rPr>
              <w:t>Υπεργολαβία</w:t>
            </w:r>
            <w:r w:rsidR="001F1E46">
              <w:rPr>
                <w:noProof/>
                <w:webHidden/>
              </w:rPr>
              <w:tab/>
            </w:r>
            <w:r w:rsidR="001F1E46">
              <w:rPr>
                <w:noProof/>
                <w:webHidden/>
              </w:rPr>
              <w:fldChar w:fldCharType="begin"/>
            </w:r>
            <w:r w:rsidR="001F1E46">
              <w:rPr>
                <w:noProof/>
                <w:webHidden/>
              </w:rPr>
              <w:instrText xml:space="preserve"> PAGEREF _Toc139985610 \h </w:instrText>
            </w:r>
            <w:r w:rsidR="001F1E46">
              <w:rPr>
                <w:noProof/>
                <w:webHidden/>
              </w:rPr>
            </w:r>
            <w:r w:rsidR="001F1E46">
              <w:rPr>
                <w:noProof/>
                <w:webHidden/>
              </w:rPr>
              <w:fldChar w:fldCharType="separate"/>
            </w:r>
            <w:r>
              <w:rPr>
                <w:noProof/>
                <w:webHidden/>
              </w:rPr>
              <w:t>57</w:t>
            </w:r>
            <w:r w:rsidR="001F1E46">
              <w:rPr>
                <w:noProof/>
                <w:webHidden/>
              </w:rPr>
              <w:fldChar w:fldCharType="end"/>
            </w:r>
          </w:hyperlink>
        </w:p>
        <w:p w14:paraId="2B686C0A" w14:textId="5C29161F" w:rsidR="001F1E46" w:rsidRDefault="00AD6C1A">
          <w:pPr>
            <w:pStyle w:val="TOC2"/>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9985611" w:history="1">
            <w:r w:rsidR="001F1E46" w:rsidRPr="008D1A2B">
              <w:rPr>
                <w:rStyle w:val="Hyperlink"/>
                <w:noProof/>
                <w:lang w:val="el-GR"/>
              </w:rPr>
              <w:t>4.5</w:t>
            </w:r>
            <w:r w:rsidR="001F1E46">
              <w:rPr>
                <w:rFonts w:asciiTheme="minorHAnsi" w:eastAsiaTheme="minorEastAsia" w:hAnsiTheme="minorHAnsi" w:cstheme="minorBidi"/>
                <w:smallCaps w:val="0"/>
                <w:noProof/>
                <w:kern w:val="2"/>
                <w:sz w:val="22"/>
                <w:szCs w:val="22"/>
                <w:lang w:val="el-GR" w:eastAsia="el-GR"/>
                <w14:ligatures w14:val="standardContextual"/>
              </w:rPr>
              <w:tab/>
            </w:r>
            <w:r w:rsidR="001F1E46" w:rsidRPr="008D1A2B">
              <w:rPr>
                <w:rStyle w:val="Hyperlink"/>
                <w:noProof/>
                <w:lang w:val="el-GR"/>
              </w:rPr>
              <w:t>Τροποποίηση σύμβασης κατά τη διάρκειά της</w:t>
            </w:r>
            <w:r w:rsidR="001F1E46">
              <w:rPr>
                <w:noProof/>
                <w:webHidden/>
              </w:rPr>
              <w:tab/>
            </w:r>
            <w:r w:rsidR="001F1E46">
              <w:rPr>
                <w:noProof/>
                <w:webHidden/>
              </w:rPr>
              <w:fldChar w:fldCharType="begin"/>
            </w:r>
            <w:r w:rsidR="001F1E46">
              <w:rPr>
                <w:noProof/>
                <w:webHidden/>
              </w:rPr>
              <w:instrText xml:space="preserve"> PAGEREF _Toc139985611 \h </w:instrText>
            </w:r>
            <w:r w:rsidR="001F1E46">
              <w:rPr>
                <w:noProof/>
                <w:webHidden/>
              </w:rPr>
            </w:r>
            <w:r w:rsidR="001F1E46">
              <w:rPr>
                <w:noProof/>
                <w:webHidden/>
              </w:rPr>
              <w:fldChar w:fldCharType="separate"/>
            </w:r>
            <w:r>
              <w:rPr>
                <w:noProof/>
                <w:webHidden/>
              </w:rPr>
              <w:t>57</w:t>
            </w:r>
            <w:r w:rsidR="001F1E46">
              <w:rPr>
                <w:noProof/>
                <w:webHidden/>
              </w:rPr>
              <w:fldChar w:fldCharType="end"/>
            </w:r>
          </w:hyperlink>
        </w:p>
        <w:p w14:paraId="60057C72" w14:textId="26E8478C" w:rsidR="001F1E46" w:rsidRDefault="00AD6C1A">
          <w:pPr>
            <w:pStyle w:val="TOC4"/>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39985612" w:history="1">
            <w:r w:rsidR="001F1E46" w:rsidRPr="008D1A2B">
              <w:rPr>
                <w:rStyle w:val="Hyperlink"/>
                <w:noProof/>
                <w:lang w:val="el-GR"/>
              </w:rPr>
              <w:t>4.5.1.</w:t>
            </w:r>
            <w:r w:rsidR="001F1E46">
              <w:rPr>
                <w:rFonts w:asciiTheme="minorHAnsi" w:eastAsiaTheme="minorEastAsia" w:hAnsiTheme="minorHAnsi" w:cstheme="minorBidi"/>
                <w:noProof/>
                <w:kern w:val="2"/>
                <w:sz w:val="22"/>
                <w:szCs w:val="22"/>
                <w:lang w:val="el-GR" w:eastAsia="el-GR"/>
                <w14:ligatures w14:val="standardContextual"/>
              </w:rPr>
              <w:tab/>
            </w:r>
            <w:r w:rsidR="001F1E46" w:rsidRPr="008D1A2B">
              <w:rPr>
                <w:rStyle w:val="Hyperlink"/>
                <w:noProof/>
                <w:lang w:val="el-GR"/>
              </w:rPr>
              <w:t>Υποκατάσταση Αναδόχου</w:t>
            </w:r>
            <w:r w:rsidR="001F1E46">
              <w:rPr>
                <w:noProof/>
                <w:webHidden/>
              </w:rPr>
              <w:tab/>
            </w:r>
            <w:r w:rsidR="001F1E46">
              <w:rPr>
                <w:noProof/>
                <w:webHidden/>
              </w:rPr>
              <w:fldChar w:fldCharType="begin"/>
            </w:r>
            <w:r w:rsidR="001F1E46">
              <w:rPr>
                <w:noProof/>
                <w:webHidden/>
              </w:rPr>
              <w:instrText xml:space="preserve"> PAGEREF _Toc139985612 \h </w:instrText>
            </w:r>
            <w:r w:rsidR="001F1E46">
              <w:rPr>
                <w:noProof/>
                <w:webHidden/>
              </w:rPr>
            </w:r>
            <w:r w:rsidR="001F1E46">
              <w:rPr>
                <w:noProof/>
                <w:webHidden/>
              </w:rPr>
              <w:fldChar w:fldCharType="separate"/>
            </w:r>
            <w:r>
              <w:rPr>
                <w:noProof/>
                <w:webHidden/>
              </w:rPr>
              <w:t>58</w:t>
            </w:r>
            <w:r w:rsidR="001F1E46">
              <w:rPr>
                <w:noProof/>
                <w:webHidden/>
              </w:rPr>
              <w:fldChar w:fldCharType="end"/>
            </w:r>
          </w:hyperlink>
        </w:p>
        <w:p w14:paraId="4D83FFD3" w14:textId="7B4783A1" w:rsidR="001F1E46" w:rsidRDefault="00AD6C1A">
          <w:pPr>
            <w:pStyle w:val="TOC4"/>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39985613" w:history="1">
            <w:r w:rsidR="001F1E46" w:rsidRPr="008D1A2B">
              <w:rPr>
                <w:rStyle w:val="Hyperlink"/>
                <w:noProof/>
                <w:lang w:val="el-GR"/>
              </w:rPr>
              <w:t>4.5.2.</w:t>
            </w:r>
            <w:r w:rsidR="001F1E46">
              <w:rPr>
                <w:rFonts w:asciiTheme="minorHAnsi" w:eastAsiaTheme="minorEastAsia" w:hAnsiTheme="minorHAnsi" w:cstheme="minorBidi"/>
                <w:noProof/>
                <w:kern w:val="2"/>
                <w:sz w:val="22"/>
                <w:szCs w:val="22"/>
                <w:lang w:val="el-GR" w:eastAsia="el-GR"/>
                <w14:ligatures w14:val="standardContextual"/>
              </w:rPr>
              <w:tab/>
            </w:r>
            <w:r w:rsidR="001F1E46" w:rsidRPr="008D1A2B">
              <w:rPr>
                <w:rStyle w:val="Hyperlink"/>
                <w:noProof/>
                <w:lang w:val="el-GR"/>
              </w:rPr>
              <w:t>Τροποποιήσεις ήσσονος αξίας</w:t>
            </w:r>
            <w:r w:rsidR="001F1E46">
              <w:rPr>
                <w:noProof/>
                <w:webHidden/>
              </w:rPr>
              <w:tab/>
            </w:r>
            <w:r w:rsidR="001F1E46">
              <w:rPr>
                <w:noProof/>
                <w:webHidden/>
              </w:rPr>
              <w:fldChar w:fldCharType="begin"/>
            </w:r>
            <w:r w:rsidR="001F1E46">
              <w:rPr>
                <w:noProof/>
                <w:webHidden/>
              </w:rPr>
              <w:instrText xml:space="preserve"> PAGEREF _Toc139985613 \h </w:instrText>
            </w:r>
            <w:r w:rsidR="001F1E46">
              <w:rPr>
                <w:noProof/>
                <w:webHidden/>
              </w:rPr>
            </w:r>
            <w:r w:rsidR="001F1E46">
              <w:rPr>
                <w:noProof/>
                <w:webHidden/>
              </w:rPr>
              <w:fldChar w:fldCharType="separate"/>
            </w:r>
            <w:r>
              <w:rPr>
                <w:noProof/>
                <w:webHidden/>
              </w:rPr>
              <w:t>58</w:t>
            </w:r>
            <w:r w:rsidR="001F1E46">
              <w:rPr>
                <w:noProof/>
                <w:webHidden/>
              </w:rPr>
              <w:fldChar w:fldCharType="end"/>
            </w:r>
          </w:hyperlink>
        </w:p>
        <w:p w14:paraId="5BFA1665" w14:textId="4F5A865F" w:rsidR="001F1E46" w:rsidRDefault="00AD6C1A">
          <w:pPr>
            <w:pStyle w:val="TOC2"/>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9985614" w:history="1">
            <w:r w:rsidR="001F1E46" w:rsidRPr="008D1A2B">
              <w:rPr>
                <w:rStyle w:val="Hyperlink"/>
                <w:noProof/>
                <w:lang w:val="el-GR"/>
              </w:rPr>
              <w:t>4.6</w:t>
            </w:r>
            <w:r w:rsidR="001F1E46">
              <w:rPr>
                <w:rFonts w:asciiTheme="minorHAnsi" w:eastAsiaTheme="minorEastAsia" w:hAnsiTheme="minorHAnsi" w:cstheme="minorBidi"/>
                <w:smallCaps w:val="0"/>
                <w:noProof/>
                <w:kern w:val="2"/>
                <w:sz w:val="22"/>
                <w:szCs w:val="22"/>
                <w:lang w:val="el-GR" w:eastAsia="el-GR"/>
                <w14:ligatures w14:val="standardContextual"/>
              </w:rPr>
              <w:tab/>
            </w:r>
            <w:r w:rsidR="001F1E46" w:rsidRPr="008D1A2B">
              <w:rPr>
                <w:rStyle w:val="Hyperlink"/>
                <w:noProof/>
                <w:lang w:val="el-GR"/>
              </w:rPr>
              <w:t>Δικαίωμα μονομερούς λύσης της σύμβασης</w:t>
            </w:r>
            <w:r w:rsidR="001F1E46">
              <w:rPr>
                <w:noProof/>
                <w:webHidden/>
              </w:rPr>
              <w:tab/>
            </w:r>
            <w:r w:rsidR="001F1E46">
              <w:rPr>
                <w:noProof/>
                <w:webHidden/>
              </w:rPr>
              <w:fldChar w:fldCharType="begin"/>
            </w:r>
            <w:r w:rsidR="001F1E46">
              <w:rPr>
                <w:noProof/>
                <w:webHidden/>
              </w:rPr>
              <w:instrText xml:space="preserve"> PAGEREF _Toc139985614 \h </w:instrText>
            </w:r>
            <w:r w:rsidR="001F1E46">
              <w:rPr>
                <w:noProof/>
                <w:webHidden/>
              </w:rPr>
            </w:r>
            <w:r w:rsidR="001F1E46">
              <w:rPr>
                <w:noProof/>
                <w:webHidden/>
              </w:rPr>
              <w:fldChar w:fldCharType="separate"/>
            </w:r>
            <w:r>
              <w:rPr>
                <w:noProof/>
                <w:webHidden/>
              </w:rPr>
              <w:t>58</w:t>
            </w:r>
            <w:r w:rsidR="001F1E46">
              <w:rPr>
                <w:noProof/>
                <w:webHidden/>
              </w:rPr>
              <w:fldChar w:fldCharType="end"/>
            </w:r>
          </w:hyperlink>
        </w:p>
        <w:p w14:paraId="243A0B3E" w14:textId="19E84349" w:rsidR="001F1E46" w:rsidRDefault="00AD6C1A">
          <w:pPr>
            <w:pStyle w:val="TOC1"/>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39985615" w:history="1">
            <w:r w:rsidR="001F1E46" w:rsidRPr="008D1A2B">
              <w:rPr>
                <w:rStyle w:val="Hyperlink"/>
                <w:noProof/>
                <w:lang w:val="el-GR"/>
              </w:rPr>
              <w:t>5.</w:t>
            </w:r>
            <w:r w:rsidR="001F1E46">
              <w:rPr>
                <w:rFonts w:asciiTheme="minorHAnsi" w:eastAsiaTheme="minorEastAsia" w:hAnsiTheme="minorHAnsi" w:cstheme="minorBidi"/>
                <w:b w:val="0"/>
                <w:bCs w:val="0"/>
                <w:caps w:val="0"/>
                <w:noProof/>
                <w:kern w:val="2"/>
                <w:sz w:val="22"/>
                <w:szCs w:val="22"/>
                <w:lang w:val="el-GR" w:eastAsia="el-GR"/>
                <w14:ligatures w14:val="standardContextual"/>
              </w:rPr>
              <w:tab/>
            </w:r>
            <w:r w:rsidR="001F1E46" w:rsidRPr="008D1A2B">
              <w:rPr>
                <w:rStyle w:val="Hyperlink"/>
                <w:noProof/>
                <w:lang w:val="el-GR"/>
              </w:rPr>
              <w:t>ΕΙΔΙΚΟΙ ΟΡΟΙ ΕΚΤΕΛΕΣΗΣ ΤΗΣ ΣΥΜΒΑΣΗΣ</w:t>
            </w:r>
            <w:r w:rsidR="001F1E46">
              <w:rPr>
                <w:noProof/>
                <w:webHidden/>
              </w:rPr>
              <w:tab/>
            </w:r>
            <w:r w:rsidR="001F1E46">
              <w:rPr>
                <w:noProof/>
                <w:webHidden/>
              </w:rPr>
              <w:fldChar w:fldCharType="begin"/>
            </w:r>
            <w:r w:rsidR="001F1E46">
              <w:rPr>
                <w:noProof/>
                <w:webHidden/>
              </w:rPr>
              <w:instrText xml:space="preserve"> PAGEREF _Toc139985615 \h </w:instrText>
            </w:r>
            <w:r w:rsidR="001F1E46">
              <w:rPr>
                <w:noProof/>
                <w:webHidden/>
              </w:rPr>
            </w:r>
            <w:r w:rsidR="001F1E46">
              <w:rPr>
                <w:noProof/>
                <w:webHidden/>
              </w:rPr>
              <w:fldChar w:fldCharType="separate"/>
            </w:r>
            <w:r>
              <w:rPr>
                <w:noProof/>
                <w:webHidden/>
              </w:rPr>
              <w:t>60</w:t>
            </w:r>
            <w:r w:rsidR="001F1E46">
              <w:rPr>
                <w:noProof/>
                <w:webHidden/>
              </w:rPr>
              <w:fldChar w:fldCharType="end"/>
            </w:r>
          </w:hyperlink>
        </w:p>
        <w:p w14:paraId="61CE083D" w14:textId="4552BD57" w:rsidR="001F1E46" w:rsidRDefault="00AD6C1A">
          <w:pPr>
            <w:pStyle w:val="TOC2"/>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9985616" w:history="1">
            <w:r w:rsidR="001F1E46" w:rsidRPr="008D1A2B">
              <w:rPr>
                <w:rStyle w:val="Hyperlink"/>
                <w:noProof/>
                <w:lang w:val="el-GR"/>
              </w:rPr>
              <w:t>5.1</w:t>
            </w:r>
            <w:r w:rsidR="001F1E46">
              <w:rPr>
                <w:rFonts w:asciiTheme="minorHAnsi" w:eastAsiaTheme="minorEastAsia" w:hAnsiTheme="minorHAnsi" w:cstheme="minorBidi"/>
                <w:smallCaps w:val="0"/>
                <w:noProof/>
                <w:kern w:val="2"/>
                <w:sz w:val="22"/>
                <w:szCs w:val="22"/>
                <w:lang w:val="el-GR" w:eastAsia="el-GR"/>
                <w14:ligatures w14:val="standardContextual"/>
              </w:rPr>
              <w:tab/>
            </w:r>
            <w:r w:rsidR="001F1E46" w:rsidRPr="008D1A2B">
              <w:rPr>
                <w:rStyle w:val="Hyperlink"/>
                <w:noProof/>
                <w:lang w:val="el-GR"/>
              </w:rPr>
              <w:t>Τρόπος πληρωμής</w:t>
            </w:r>
            <w:r w:rsidR="001F1E46">
              <w:rPr>
                <w:noProof/>
                <w:webHidden/>
              </w:rPr>
              <w:tab/>
            </w:r>
            <w:r w:rsidR="001F1E46">
              <w:rPr>
                <w:noProof/>
                <w:webHidden/>
              </w:rPr>
              <w:fldChar w:fldCharType="begin"/>
            </w:r>
            <w:r w:rsidR="001F1E46">
              <w:rPr>
                <w:noProof/>
                <w:webHidden/>
              </w:rPr>
              <w:instrText xml:space="preserve"> PAGEREF _Toc139985616 \h </w:instrText>
            </w:r>
            <w:r w:rsidR="001F1E46">
              <w:rPr>
                <w:noProof/>
                <w:webHidden/>
              </w:rPr>
            </w:r>
            <w:r w:rsidR="001F1E46">
              <w:rPr>
                <w:noProof/>
                <w:webHidden/>
              </w:rPr>
              <w:fldChar w:fldCharType="separate"/>
            </w:r>
            <w:r>
              <w:rPr>
                <w:noProof/>
                <w:webHidden/>
              </w:rPr>
              <w:t>60</w:t>
            </w:r>
            <w:r w:rsidR="001F1E46">
              <w:rPr>
                <w:noProof/>
                <w:webHidden/>
              </w:rPr>
              <w:fldChar w:fldCharType="end"/>
            </w:r>
          </w:hyperlink>
        </w:p>
        <w:p w14:paraId="381EE746" w14:textId="514F47BE" w:rsidR="001F1E46" w:rsidRDefault="00AD6C1A">
          <w:pPr>
            <w:pStyle w:val="TOC2"/>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9985617" w:history="1">
            <w:r w:rsidR="001F1E46" w:rsidRPr="008D1A2B">
              <w:rPr>
                <w:rStyle w:val="Hyperlink"/>
                <w:noProof/>
                <w:lang w:val="el-GR"/>
              </w:rPr>
              <w:t>5.2</w:t>
            </w:r>
            <w:r w:rsidR="001F1E46">
              <w:rPr>
                <w:rFonts w:asciiTheme="minorHAnsi" w:eastAsiaTheme="minorEastAsia" w:hAnsiTheme="minorHAnsi" w:cstheme="minorBidi"/>
                <w:smallCaps w:val="0"/>
                <w:noProof/>
                <w:kern w:val="2"/>
                <w:sz w:val="22"/>
                <w:szCs w:val="22"/>
                <w:lang w:val="el-GR" w:eastAsia="el-GR"/>
                <w14:ligatures w14:val="standardContextual"/>
              </w:rPr>
              <w:tab/>
            </w:r>
            <w:r w:rsidR="001F1E46" w:rsidRPr="008D1A2B">
              <w:rPr>
                <w:rStyle w:val="Hyperlink"/>
                <w:noProof/>
                <w:lang w:val="el-GR"/>
              </w:rPr>
              <w:t>Κήρυξη οικονομικού φορέα έκπτωτου - Κυρώσεις</w:t>
            </w:r>
            <w:r w:rsidR="001F1E46">
              <w:rPr>
                <w:noProof/>
                <w:webHidden/>
              </w:rPr>
              <w:tab/>
            </w:r>
            <w:r w:rsidR="001F1E46">
              <w:rPr>
                <w:noProof/>
                <w:webHidden/>
              </w:rPr>
              <w:fldChar w:fldCharType="begin"/>
            </w:r>
            <w:r w:rsidR="001F1E46">
              <w:rPr>
                <w:noProof/>
                <w:webHidden/>
              </w:rPr>
              <w:instrText xml:space="preserve"> PAGEREF _Toc139985617 \h </w:instrText>
            </w:r>
            <w:r w:rsidR="001F1E46">
              <w:rPr>
                <w:noProof/>
                <w:webHidden/>
              </w:rPr>
            </w:r>
            <w:r w:rsidR="001F1E46">
              <w:rPr>
                <w:noProof/>
                <w:webHidden/>
              </w:rPr>
              <w:fldChar w:fldCharType="separate"/>
            </w:r>
            <w:r>
              <w:rPr>
                <w:noProof/>
                <w:webHidden/>
              </w:rPr>
              <w:t>60</w:t>
            </w:r>
            <w:r w:rsidR="001F1E46">
              <w:rPr>
                <w:noProof/>
                <w:webHidden/>
              </w:rPr>
              <w:fldChar w:fldCharType="end"/>
            </w:r>
          </w:hyperlink>
        </w:p>
        <w:p w14:paraId="149B3D7A" w14:textId="7231C286" w:rsidR="001F1E46" w:rsidRDefault="00AD6C1A">
          <w:pPr>
            <w:pStyle w:val="TOC2"/>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9985618" w:history="1">
            <w:r w:rsidR="001F1E46" w:rsidRPr="008D1A2B">
              <w:rPr>
                <w:rStyle w:val="Hyperlink"/>
                <w:noProof/>
                <w:lang w:val="el-GR"/>
              </w:rPr>
              <w:t>5.3</w:t>
            </w:r>
            <w:r w:rsidR="001F1E46">
              <w:rPr>
                <w:rFonts w:asciiTheme="minorHAnsi" w:eastAsiaTheme="minorEastAsia" w:hAnsiTheme="minorHAnsi" w:cstheme="minorBidi"/>
                <w:smallCaps w:val="0"/>
                <w:noProof/>
                <w:kern w:val="2"/>
                <w:sz w:val="22"/>
                <w:szCs w:val="22"/>
                <w:lang w:val="el-GR" w:eastAsia="el-GR"/>
                <w14:ligatures w14:val="standardContextual"/>
              </w:rPr>
              <w:tab/>
            </w:r>
            <w:r w:rsidR="001F1E46" w:rsidRPr="008D1A2B">
              <w:rPr>
                <w:rStyle w:val="Hyperlink"/>
                <w:noProof/>
                <w:lang w:val="el-GR"/>
              </w:rPr>
              <w:t>Διοικητικές προσφυγές κατά τη διαδικασία εκτέλεσης</w:t>
            </w:r>
            <w:r w:rsidR="001F1E46">
              <w:rPr>
                <w:noProof/>
                <w:webHidden/>
              </w:rPr>
              <w:tab/>
            </w:r>
            <w:r w:rsidR="001F1E46">
              <w:rPr>
                <w:noProof/>
                <w:webHidden/>
              </w:rPr>
              <w:fldChar w:fldCharType="begin"/>
            </w:r>
            <w:r w:rsidR="001F1E46">
              <w:rPr>
                <w:noProof/>
                <w:webHidden/>
              </w:rPr>
              <w:instrText xml:space="preserve"> PAGEREF _Toc139985618 \h </w:instrText>
            </w:r>
            <w:r w:rsidR="001F1E46">
              <w:rPr>
                <w:noProof/>
                <w:webHidden/>
              </w:rPr>
            </w:r>
            <w:r w:rsidR="001F1E46">
              <w:rPr>
                <w:noProof/>
                <w:webHidden/>
              </w:rPr>
              <w:fldChar w:fldCharType="separate"/>
            </w:r>
            <w:r>
              <w:rPr>
                <w:noProof/>
                <w:webHidden/>
              </w:rPr>
              <w:t>62</w:t>
            </w:r>
            <w:r w:rsidR="001F1E46">
              <w:rPr>
                <w:noProof/>
                <w:webHidden/>
              </w:rPr>
              <w:fldChar w:fldCharType="end"/>
            </w:r>
          </w:hyperlink>
        </w:p>
        <w:p w14:paraId="22922B04" w14:textId="021A49FE" w:rsidR="001F1E46" w:rsidRDefault="00AD6C1A">
          <w:pPr>
            <w:pStyle w:val="TOC2"/>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9985619" w:history="1">
            <w:r w:rsidR="001F1E46" w:rsidRPr="008D1A2B">
              <w:rPr>
                <w:rStyle w:val="Hyperlink"/>
                <w:noProof/>
                <w:lang w:val="el-GR"/>
              </w:rPr>
              <w:t>5.4</w:t>
            </w:r>
            <w:r w:rsidR="001F1E46">
              <w:rPr>
                <w:rFonts w:asciiTheme="minorHAnsi" w:eastAsiaTheme="minorEastAsia" w:hAnsiTheme="minorHAnsi" w:cstheme="minorBidi"/>
                <w:smallCaps w:val="0"/>
                <w:noProof/>
                <w:kern w:val="2"/>
                <w:sz w:val="22"/>
                <w:szCs w:val="22"/>
                <w:lang w:val="el-GR" w:eastAsia="el-GR"/>
                <w14:ligatures w14:val="standardContextual"/>
              </w:rPr>
              <w:tab/>
            </w:r>
            <w:r w:rsidR="001F1E46" w:rsidRPr="008D1A2B">
              <w:rPr>
                <w:rStyle w:val="Hyperlink"/>
                <w:noProof/>
                <w:lang w:val="el-GR"/>
              </w:rPr>
              <w:t>Δικαστική επίλυση διαφορών</w:t>
            </w:r>
            <w:r w:rsidR="001F1E46">
              <w:rPr>
                <w:noProof/>
                <w:webHidden/>
              </w:rPr>
              <w:tab/>
            </w:r>
            <w:r w:rsidR="001F1E46">
              <w:rPr>
                <w:noProof/>
                <w:webHidden/>
              </w:rPr>
              <w:fldChar w:fldCharType="begin"/>
            </w:r>
            <w:r w:rsidR="001F1E46">
              <w:rPr>
                <w:noProof/>
                <w:webHidden/>
              </w:rPr>
              <w:instrText xml:space="preserve"> PAGEREF _Toc139985619 \h </w:instrText>
            </w:r>
            <w:r w:rsidR="001F1E46">
              <w:rPr>
                <w:noProof/>
                <w:webHidden/>
              </w:rPr>
            </w:r>
            <w:r w:rsidR="001F1E46">
              <w:rPr>
                <w:noProof/>
                <w:webHidden/>
              </w:rPr>
              <w:fldChar w:fldCharType="separate"/>
            </w:r>
            <w:r>
              <w:rPr>
                <w:noProof/>
                <w:webHidden/>
              </w:rPr>
              <w:t>62</w:t>
            </w:r>
            <w:r w:rsidR="001F1E46">
              <w:rPr>
                <w:noProof/>
                <w:webHidden/>
              </w:rPr>
              <w:fldChar w:fldCharType="end"/>
            </w:r>
          </w:hyperlink>
        </w:p>
        <w:p w14:paraId="5C890D0C" w14:textId="08D5D94B" w:rsidR="001F1E46" w:rsidRDefault="00AD6C1A">
          <w:pPr>
            <w:pStyle w:val="TOC1"/>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39985620" w:history="1">
            <w:r w:rsidR="001F1E46" w:rsidRPr="008D1A2B">
              <w:rPr>
                <w:rStyle w:val="Hyperlink"/>
                <w:noProof/>
              </w:rPr>
              <w:t>6.</w:t>
            </w:r>
            <w:r w:rsidR="001F1E46">
              <w:rPr>
                <w:rFonts w:asciiTheme="minorHAnsi" w:eastAsiaTheme="minorEastAsia" w:hAnsiTheme="minorHAnsi" w:cstheme="minorBidi"/>
                <w:b w:val="0"/>
                <w:bCs w:val="0"/>
                <w:caps w:val="0"/>
                <w:noProof/>
                <w:kern w:val="2"/>
                <w:sz w:val="22"/>
                <w:szCs w:val="22"/>
                <w:lang w:val="el-GR" w:eastAsia="el-GR"/>
                <w14:ligatures w14:val="standardContextual"/>
              </w:rPr>
              <w:tab/>
            </w:r>
            <w:r w:rsidR="001F1E46" w:rsidRPr="008D1A2B">
              <w:rPr>
                <w:rStyle w:val="Hyperlink"/>
                <w:noProof/>
              </w:rPr>
              <w:t>ΧΡΟΝΟΣ ΚΑΙ ΤΡΟΠΟΣ ΕΚΤΕΛΕΣΗΣ</w:t>
            </w:r>
            <w:r w:rsidR="001F1E46">
              <w:rPr>
                <w:noProof/>
                <w:webHidden/>
              </w:rPr>
              <w:tab/>
            </w:r>
            <w:r w:rsidR="001F1E46">
              <w:rPr>
                <w:noProof/>
                <w:webHidden/>
              </w:rPr>
              <w:fldChar w:fldCharType="begin"/>
            </w:r>
            <w:r w:rsidR="001F1E46">
              <w:rPr>
                <w:noProof/>
                <w:webHidden/>
              </w:rPr>
              <w:instrText xml:space="preserve"> PAGEREF _Toc139985620 \h </w:instrText>
            </w:r>
            <w:r w:rsidR="001F1E46">
              <w:rPr>
                <w:noProof/>
                <w:webHidden/>
              </w:rPr>
            </w:r>
            <w:r w:rsidR="001F1E46">
              <w:rPr>
                <w:noProof/>
                <w:webHidden/>
              </w:rPr>
              <w:fldChar w:fldCharType="separate"/>
            </w:r>
            <w:r>
              <w:rPr>
                <w:noProof/>
                <w:webHidden/>
              </w:rPr>
              <w:t>63</w:t>
            </w:r>
            <w:r w:rsidR="001F1E46">
              <w:rPr>
                <w:noProof/>
                <w:webHidden/>
              </w:rPr>
              <w:fldChar w:fldCharType="end"/>
            </w:r>
          </w:hyperlink>
        </w:p>
        <w:p w14:paraId="10C661F9" w14:textId="39017718" w:rsidR="001F1E46" w:rsidRDefault="00AD6C1A">
          <w:pPr>
            <w:pStyle w:val="TOC2"/>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9985621" w:history="1">
            <w:r w:rsidR="001F1E46" w:rsidRPr="008D1A2B">
              <w:rPr>
                <w:rStyle w:val="Hyperlink"/>
                <w:noProof/>
                <w:lang w:val="el-GR"/>
              </w:rPr>
              <w:t>6.1</w:t>
            </w:r>
            <w:r w:rsidR="001F1E46">
              <w:rPr>
                <w:rFonts w:asciiTheme="minorHAnsi" w:eastAsiaTheme="minorEastAsia" w:hAnsiTheme="minorHAnsi" w:cstheme="minorBidi"/>
                <w:smallCaps w:val="0"/>
                <w:noProof/>
                <w:kern w:val="2"/>
                <w:sz w:val="22"/>
                <w:szCs w:val="22"/>
                <w:lang w:val="el-GR" w:eastAsia="el-GR"/>
                <w14:ligatures w14:val="standardContextual"/>
              </w:rPr>
              <w:tab/>
            </w:r>
            <w:r w:rsidR="001F1E46" w:rsidRPr="008D1A2B">
              <w:rPr>
                <w:rStyle w:val="Hyperlink"/>
                <w:noProof/>
                <w:lang w:val="el-GR"/>
              </w:rPr>
              <w:t>Παρακολούθηση της σύμβασης</w:t>
            </w:r>
            <w:r w:rsidR="001F1E46">
              <w:rPr>
                <w:noProof/>
                <w:webHidden/>
              </w:rPr>
              <w:tab/>
            </w:r>
            <w:r w:rsidR="001F1E46">
              <w:rPr>
                <w:noProof/>
                <w:webHidden/>
              </w:rPr>
              <w:fldChar w:fldCharType="begin"/>
            </w:r>
            <w:r w:rsidR="001F1E46">
              <w:rPr>
                <w:noProof/>
                <w:webHidden/>
              </w:rPr>
              <w:instrText xml:space="preserve"> PAGEREF _Toc139985621 \h </w:instrText>
            </w:r>
            <w:r w:rsidR="001F1E46">
              <w:rPr>
                <w:noProof/>
                <w:webHidden/>
              </w:rPr>
            </w:r>
            <w:r w:rsidR="001F1E46">
              <w:rPr>
                <w:noProof/>
                <w:webHidden/>
              </w:rPr>
              <w:fldChar w:fldCharType="separate"/>
            </w:r>
            <w:r>
              <w:rPr>
                <w:noProof/>
                <w:webHidden/>
              </w:rPr>
              <w:t>63</w:t>
            </w:r>
            <w:r w:rsidR="001F1E46">
              <w:rPr>
                <w:noProof/>
                <w:webHidden/>
              </w:rPr>
              <w:fldChar w:fldCharType="end"/>
            </w:r>
          </w:hyperlink>
        </w:p>
        <w:p w14:paraId="25A9546B" w14:textId="011D37B8" w:rsidR="001F1E46" w:rsidRDefault="00AD6C1A">
          <w:pPr>
            <w:pStyle w:val="TOC2"/>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9985622" w:history="1">
            <w:r w:rsidR="001F1E46" w:rsidRPr="008D1A2B">
              <w:rPr>
                <w:rStyle w:val="Hyperlink"/>
                <w:noProof/>
                <w:lang w:val="el-GR"/>
              </w:rPr>
              <w:t>6.2</w:t>
            </w:r>
            <w:r w:rsidR="001F1E46">
              <w:rPr>
                <w:rFonts w:asciiTheme="minorHAnsi" w:eastAsiaTheme="minorEastAsia" w:hAnsiTheme="minorHAnsi" w:cstheme="minorBidi"/>
                <w:smallCaps w:val="0"/>
                <w:noProof/>
                <w:kern w:val="2"/>
                <w:sz w:val="22"/>
                <w:szCs w:val="22"/>
                <w:lang w:val="el-GR" w:eastAsia="el-GR"/>
                <w14:ligatures w14:val="standardContextual"/>
              </w:rPr>
              <w:tab/>
            </w:r>
            <w:r w:rsidR="001F1E46" w:rsidRPr="008D1A2B">
              <w:rPr>
                <w:rStyle w:val="Hyperlink"/>
                <w:noProof/>
                <w:lang w:val="el-GR"/>
              </w:rPr>
              <w:t>Διάρκεια σύμβασης</w:t>
            </w:r>
            <w:r w:rsidR="001F1E46">
              <w:rPr>
                <w:noProof/>
                <w:webHidden/>
              </w:rPr>
              <w:tab/>
            </w:r>
            <w:r w:rsidR="001F1E46">
              <w:rPr>
                <w:noProof/>
                <w:webHidden/>
              </w:rPr>
              <w:fldChar w:fldCharType="begin"/>
            </w:r>
            <w:r w:rsidR="001F1E46">
              <w:rPr>
                <w:noProof/>
                <w:webHidden/>
              </w:rPr>
              <w:instrText xml:space="preserve"> PAGEREF _Toc139985622 \h </w:instrText>
            </w:r>
            <w:r w:rsidR="001F1E46">
              <w:rPr>
                <w:noProof/>
                <w:webHidden/>
              </w:rPr>
            </w:r>
            <w:r w:rsidR="001F1E46">
              <w:rPr>
                <w:noProof/>
                <w:webHidden/>
              </w:rPr>
              <w:fldChar w:fldCharType="separate"/>
            </w:r>
            <w:r>
              <w:rPr>
                <w:noProof/>
                <w:webHidden/>
              </w:rPr>
              <w:t>63</w:t>
            </w:r>
            <w:r w:rsidR="001F1E46">
              <w:rPr>
                <w:noProof/>
                <w:webHidden/>
              </w:rPr>
              <w:fldChar w:fldCharType="end"/>
            </w:r>
          </w:hyperlink>
        </w:p>
        <w:p w14:paraId="6C1840DE" w14:textId="6F0588D0" w:rsidR="001F1E46" w:rsidRDefault="00AD6C1A">
          <w:pPr>
            <w:pStyle w:val="TOC2"/>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9985623" w:history="1">
            <w:r w:rsidR="001F1E46" w:rsidRPr="008D1A2B">
              <w:rPr>
                <w:rStyle w:val="Hyperlink"/>
                <w:noProof/>
                <w:lang w:val="el-GR"/>
              </w:rPr>
              <w:t>6.3</w:t>
            </w:r>
            <w:r w:rsidR="001F1E46">
              <w:rPr>
                <w:rFonts w:asciiTheme="minorHAnsi" w:eastAsiaTheme="minorEastAsia" w:hAnsiTheme="minorHAnsi" w:cstheme="minorBidi"/>
                <w:smallCaps w:val="0"/>
                <w:noProof/>
                <w:kern w:val="2"/>
                <w:sz w:val="22"/>
                <w:szCs w:val="22"/>
                <w:lang w:val="el-GR" w:eastAsia="el-GR"/>
                <w14:ligatures w14:val="standardContextual"/>
              </w:rPr>
              <w:tab/>
            </w:r>
            <w:r w:rsidR="001F1E46" w:rsidRPr="008D1A2B">
              <w:rPr>
                <w:rStyle w:val="Hyperlink"/>
                <w:noProof/>
                <w:lang w:val="el-GR"/>
              </w:rPr>
              <w:t>Παραλαβή του αντικειμένου της σύμβασης</w:t>
            </w:r>
            <w:r w:rsidR="001F1E46">
              <w:rPr>
                <w:noProof/>
                <w:webHidden/>
              </w:rPr>
              <w:tab/>
            </w:r>
            <w:r w:rsidR="001F1E46">
              <w:rPr>
                <w:noProof/>
                <w:webHidden/>
              </w:rPr>
              <w:fldChar w:fldCharType="begin"/>
            </w:r>
            <w:r w:rsidR="001F1E46">
              <w:rPr>
                <w:noProof/>
                <w:webHidden/>
              </w:rPr>
              <w:instrText xml:space="preserve"> PAGEREF _Toc139985623 \h </w:instrText>
            </w:r>
            <w:r w:rsidR="001F1E46">
              <w:rPr>
                <w:noProof/>
                <w:webHidden/>
              </w:rPr>
            </w:r>
            <w:r w:rsidR="001F1E46">
              <w:rPr>
                <w:noProof/>
                <w:webHidden/>
              </w:rPr>
              <w:fldChar w:fldCharType="separate"/>
            </w:r>
            <w:r>
              <w:rPr>
                <w:noProof/>
                <w:webHidden/>
              </w:rPr>
              <w:t>63</w:t>
            </w:r>
            <w:r w:rsidR="001F1E46">
              <w:rPr>
                <w:noProof/>
                <w:webHidden/>
              </w:rPr>
              <w:fldChar w:fldCharType="end"/>
            </w:r>
          </w:hyperlink>
        </w:p>
        <w:p w14:paraId="797D8718" w14:textId="3D414706" w:rsidR="001F1E46" w:rsidRDefault="00AD6C1A">
          <w:pPr>
            <w:pStyle w:val="TOC2"/>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9985624" w:history="1">
            <w:r w:rsidR="001F1E46" w:rsidRPr="008D1A2B">
              <w:rPr>
                <w:rStyle w:val="Hyperlink"/>
                <w:noProof/>
                <w:lang w:val="el-GR"/>
              </w:rPr>
              <w:t>6.4</w:t>
            </w:r>
            <w:r w:rsidR="001F1E46">
              <w:rPr>
                <w:rFonts w:asciiTheme="minorHAnsi" w:eastAsiaTheme="minorEastAsia" w:hAnsiTheme="minorHAnsi" w:cstheme="minorBidi"/>
                <w:smallCaps w:val="0"/>
                <w:noProof/>
                <w:kern w:val="2"/>
                <w:sz w:val="22"/>
                <w:szCs w:val="22"/>
                <w:lang w:val="el-GR" w:eastAsia="el-GR"/>
                <w14:ligatures w14:val="standardContextual"/>
              </w:rPr>
              <w:tab/>
            </w:r>
            <w:r w:rsidR="001F1E46" w:rsidRPr="008D1A2B">
              <w:rPr>
                <w:rStyle w:val="Hyperlink"/>
                <w:noProof/>
                <w:lang w:val="el-GR"/>
              </w:rPr>
              <w:t>Απόρριψη παραδοτέων – Αντικατάσταση</w:t>
            </w:r>
            <w:r w:rsidR="001F1E46">
              <w:rPr>
                <w:noProof/>
                <w:webHidden/>
              </w:rPr>
              <w:tab/>
            </w:r>
            <w:r w:rsidR="001F1E46">
              <w:rPr>
                <w:noProof/>
                <w:webHidden/>
              </w:rPr>
              <w:fldChar w:fldCharType="begin"/>
            </w:r>
            <w:r w:rsidR="001F1E46">
              <w:rPr>
                <w:noProof/>
                <w:webHidden/>
              </w:rPr>
              <w:instrText xml:space="preserve"> PAGEREF _Toc139985624 \h </w:instrText>
            </w:r>
            <w:r w:rsidR="001F1E46">
              <w:rPr>
                <w:noProof/>
                <w:webHidden/>
              </w:rPr>
            </w:r>
            <w:r w:rsidR="001F1E46">
              <w:rPr>
                <w:noProof/>
                <w:webHidden/>
              </w:rPr>
              <w:fldChar w:fldCharType="separate"/>
            </w:r>
            <w:r>
              <w:rPr>
                <w:noProof/>
                <w:webHidden/>
              </w:rPr>
              <w:t>65</w:t>
            </w:r>
            <w:r w:rsidR="001F1E46">
              <w:rPr>
                <w:noProof/>
                <w:webHidden/>
              </w:rPr>
              <w:fldChar w:fldCharType="end"/>
            </w:r>
          </w:hyperlink>
        </w:p>
        <w:p w14:paraId="5FB4AD10" w14:textId="3DC79E83" w:rsidR="001F1E46" w:rsidRDefault="00AD6C1A">
          <w:pPr>
            <w:pStyle w:val="TOC2"/>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9985625" w:history="1">
            <w:r w:rsidR="001F1E46" w:rsidRPr="008D1A2B">
              <w:rPr>
                <w:rStyle w:val="Hyperlink"/>
                <w:noProof/>
                <w:lang w:val="el-GR"/>
              </w:rPr>
              <w:t>6.5</w:t>
            </w:r>
            <w:r w:rsidR="001F1E46">
              <w:rPr>
                <w:rFonts w:asciiTheme="minorHAnsi" w:eastAsiaTheme="minorEastAsia" w:hAnsiTheme="minorHAnsi" w:cstheme="minorBidi"/>
                <w:smallCaps w:val="0"/>
                <w:noProof/>
                <w:kern w:val="2"/>
                <w:sz w:val="22"/>
                <w:szCs w:val="22"/>
                <w:lang w:val="el-GR" w:eastAsia="el-GR"/>
                <w14:ligatures w14:val="standardContextual"/>
              </w:rPr>
              <w:tab/>
            </w:r>
            <w:r w:rsidR="001F1E46" w:rsidRPr="008D1A2B">
              <w:rPr>
                <w:rStyle w:val="Hyperlink"/>
                <w:noProof/>
                <w:lang w:val="el-GR"/>
              </w:rPr>
              <w:t>Αναπροσαρμογή τιμής</w:t>
            </w:r>
            <w:r w:rsidR="001F1E46">
              <w:rPr>
                <w:noProof/>
                <w:webHidden/>
              </w:rPr>
              <w:tab/>
            </w:r>
            <w:r w:rsidR="001F1E46">
              <w:rPr>
                <w:noProof/>
                <w:webHidden/>
              </w:rPr>
              <w:fldChar w:fldCharType="begin"/>
            </w:r>
            <w:r w:rsidR="001F1E46">
              <w:rPr>
                <w:noProof/>
                <w:webHidden/>
              </w:rPr>
              <w:instrText xml:space="preserve"> PAGEREF _Toc139985625 \h </w:instrText>
            </w:r>
            <w:r w:rsidR="001F1E46">
              <w:rPr>
                <w:noProof/>
                <w:webHidden/>
              </w:rPr>
            </w:r>
            <w:r w:rsidR="001F1E46">
              <w:rPr>
                <w:noProof/>
                <w:webHidden/>
              </w:rPr>
              <w:fldChar w:fldCharType="separate"/>
            </w:r>
            <w:r>
              <w:rPr>
                <w:noProof/>
                <w:webHidden/>
              </w:rPr>
              <w:t>66</w:t>
            </w:r>
            <w:r w:rsidR="001F1E46">
              <w:rPr>
                <w:noProof/>
                <w:webHidden/>
              </w:rPr>
              <w:fldChar w:fldCharType="end"/>
            </w:r>
          </w:hyperlink>
        </w:p>
        <w:p w14:paraId="316016B4" w14:textId="0BE066E3" w:rsidR="001F1E46" w:rsidRDefault="00AD6C1A">
          <w:pPr>
            <w:pStyle w:val="TOC1"/>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39985626" w:history="1">
            <w:r w:rsidR="001F1E46" w:rsidRPr="008D1A2B">
              <w:rPr>
                <w:rStyle w:val="Hyperlink"/>
                <w:noProof/>
              </w:rPr>
              <w:t>7.</w:t>
            </w:r>
            <w:r w:rsidR="001F1E46">
              <w:rPr>
                <w:rFonts w:asciiTheme="minorHAnsi" w:eastAsiaTheme="minorEastAsia" w:hAnsiTheme="minorHAnsi" w:cstheme="minorBidi"/>
                <w:b w:val="0"/>
                <w:bCs w:val="0"/>
                <w:caps w:val="0"/>
                <w:noProof/>
                <w:kern w:val="2"/>
                <w:sz w:val="22"/>
                <w:szCs w:val="22"/>
                <w:lang w:val="el-GR" w:eastAsia="el-GR"/>
                <w14:ligatures w14:val="standardContextual"/>
              </w:rPr>
              <w:tab/>
            </w:r>
            <w:r w:rsidR="001F1E46" w:rsidRPr="008D1A2B">
              <w:rPr>
                <w:rStyle w:val="Hyperlink"/>
                <w:noProof/>
              </w:rPr>
              <w:t>ΠΑΡΑΡΤΗΜΑΤΑ</w:t>
            </w:r>
            <w:r w:rsidR="001F1E46">
              <w:rPr>
                <w:noProof/>
                <w:webHidden/>
              </w:rPr>
              <w:tab/>
            </w:r>
            <w:r w:rsidR="001F1E46">
              <w:rPr>
                <w:noProof/>
                <w:webHidden/>
              </w:rPr>
              <w:fldChar w:fldCharType="begin"/>
            </w:r>
            <w:r w:rsidR="001F1E46">
              <w:rPr>
                <w:noProof/>
                <w:webHidden/>
              </w:rPr>
              <w:instrText xml:space="preserve"> PAGEREF _Toc139985626 \h </w:instrText>
            </w:r>
            <w:r w:rsidR="001F1E46">
              <w:rPr>
                <w:noProof/>
                <w:webHidden/>
              </w:rPr>
            </w:r>
            <w:r w:rsidR="001F1E46">
              <w:rPr>
                <w:noProof/>
                <w:webHidden/>
              </w:rPr>
              <w:fldChar w:fldCharType="separate"/>
            </w:r>
            <w:r>
              <w:rPr>
                <w:noProof/>
                <w:webHidden/>
              </w:rPr>
              <w:t>67</w:t>
            </w:r>
            <w:r w:rsidR="001F1E46">
              <w:rPr>
                <w:noProof/>
                <w:webHidden/>
              </w:rPr>
              <w:fldChar w:fldCharType="end"/>
            </w:r>
          </w:hyperlink>
        </w:p>
        <w:p w14:paraId="4E53D3B4" w14:textId="0216A8A2" w:rsidR="001F1E46" w:rsidRDefault="00AD6C1A">
          <w:pPr>
            <w:pStyle w:val="TOC2"/>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9985627" w:history="1">
            <w:r w:rsidR="001F1E46" w:rsidRPr="008D1A2B">
              <w:rPr>
                <w:rStyle w:val="Hyperlink"/>
                <w:noProof/>
                <w:lang w:val="el-GR"/>
              </w:rPr>
              <w:t>ΠΑΡΑΡΤΗΜΑ Ι – Αναλυ</w:t>
            </w:r>
            <w:r w:rsidR="001F1E46" w:rsidRPr="008D1A2B">
              <w:rPr>
                <w:rStyle w:val="Hyperlink"/>
                <w:noProof/>
                <w:lang w:val="el-GR"/>
              </w:rPr>
              <w:t>τ</w:t>
            </w:r>
            <w:r w:rsidR="001F1E46" w:rsidRPr="008D1A2B">
              <w:rPr>
                <w:rStyle w:val="Hyperlink"/>
                <w:noProof/>
                <w:lang w:val="el-GR"/>
              </w:rPr>
              <w:t>ική Περιγραφή Φυσικού και Οικονομικού Αντικειμένου της Σύμβασης</w:t>
            </w:r>
            <w:r w:rsidR="001F1E46">
              <w:rPr>
                <w:noProof/>
                <w:webHidden/>
              </w:rPr>
              <w:tab/>
            </w:r>
            <w:r w:rsidR="001F1E46">
              <w:rPr>
                <w:noProof/>
                <w:webHidden/>
              </w:rPr>
              <w:fldChar w:fldCharType="begin"/>
            </w:r>
            <w:r w:rsidR="001F1E46">
              <w:rPr>
                <w:noProof/>
                <w:webHidden/>
              </w:rPr>
              <w:instrText xml:space="preserve"> PAGEREF _Toc139985627 \h </w:instrText>
            </w:r>
            <w:r w:rsidR="001F1E46">
              <w:rPr>
                <w:noProof/>
                <w:webHidden/>
              </w:rPr>
            </w:r>
            <w:r w:rsidR="001F1E46">
              <w:rPr>
                <w:noProof/>
                <w:webHidden/>
              </w:rPr>
              <w:fldChar w:fldCharType="separate"/>
            </w:r>
            <w:r>
              <w:rPr>
                <w:noProof/>
                <w:webHidden/>
              </w:rPr>
              <w:t>67</w:t>
            </w:r>
            <w:r w:rsidR="001F1E46">
              <w:rPr>
                <w:noProof/>
                <w:webHidden/>
              </w:rPr>
              <w:fldChar w:fldCharType="end"/>
            </w:r>
          </w:hyperlink>
        </w:p>
        <w:p w14:paraId="00ED71D8" w14:textId="2A4B0422" w:rsidR="001F1E46" w:rsidRDefault="00AD6C1A">
          <w:pPr>
            <w:pStyle w:val="TOC4"/>
            <w:tabs>
              <w:tab w:val="left" w:pos="110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39985628" w:history="1">
            <w:r w:rsidR="001F1E46" w:rsidRPr="008D1A2B">
              <w:rPr>
                <w:rStyle w:val="Hyperlink"/>
                <w:rFonts w:eastAsia="SimSun"/>
                <w:noProof/>
                <w:lang w:val="el-GR"/>
              </w:rPr>
              <w:t>1.</w:t>
            </w:r>
            <w:r w:rsidR="001F1E46">
              <w:rPr>
                <w:rFonts w:asciiTheme="minorHAnsi" w:eastAsiaTheme="minorEastAsia" w:hAnsiTheme="minorHAnsi" w:cstheme="minorBidi"/>
                <w:noProof/>
                <w:kern w:val="2"/>
                <w:sz w:val="22"/>
                <w:szCs w:val="22"/>
                <w:lang w:val="el-GR" w:eastAsia="el-GR"/>
                <w14:ligatures w14:val="standardContextual"/>
              </w:rPr>
              <w:tab/>
            </w:r>
            <w:r w:rsidR="001F1E46" w:rsidRPr="008D1A2B">
              <w:rPr>
                <w:rStyle w:val="Hyperlink"/>
                <w:noProof/>
                <w:lang w:val="el-GR"/>
              </w:rPr>
              <w:t>ΠΕΡΙΓΡΑΦΗ ΦΥΣΙΚΟΥ ΑΝΤΙΚΕΙΜΕΝΟΥ ΤΗΣ ΣΥΜΒΑΣΗΣ</w:t>
            </w:r>
            <w:r w:rsidR="001F1E46">
              <w:rPr>
                <w:noProof/>
                <w:webHidden/>
              </w:rPr>
              <w:tab/>
            </w:r>
            <w:r w:rsidR="001F1E46">
              <w:rPr>
                <w:noProof/>
                <w:webHidden/>
              </w:rPr>
              <w:fldChar w:fldCharType="begin"/>
            </w:r>
            <w:r w:rsidR="001F1E46">
              <w:rPr>
                <w:noProof/>
                <w:webHidden/>
              </w:rPr>
              <w:instrText xml:space="preserve"> PAGEREF _Toc139985628 \h </w:instrText>
            </w:r>
            <w:r w:rsidR="001F1E46">
              <w:rPr>
                <w:noProof/>
                <w:webHidden/>
              </w:rPr>
            </w:r>
            <w:r w:rsidR="001F1E46">
              <w:rPr>
                <w:noProof/>
                <w:webHidden/>
              </w:rPr>
              <w:fldChar w:fldCharType="separate"/>
            </w:r>
            <w:r>
              <w:rPr>
                <w:noProof/>
                <w:webHidden/>
              </w:rPr>
              <w:t>67</w:t>
            </w:r>
            <w:r w:rsidR="001F1E46">
              <w:rPr>
                <w:noProof/>
                <w:webHidden/>
              </w:rPr>
              <w:fldChar w:fldCharType="end"/>
            </w:r>
          </w:hyperlink>
        </w:p>
        <w:p w14:paraId="30350997" w14:textId="28C4AC7F" w:rsidR="001F1E46" w:rsidRDefault="00AD6C1A">
          <w:pPr>
            <w:pStyle w:val="TOC4"/>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39985629" w:history="1">
            <w:r w:rsidR="001F1E46" w:rsidRPr="008D1A2B">
              <w:rPr>
                <w:rStyle w:val="Hyperlink"/>
                <w:rFonts w:eastAsia="SimSun"/>
                <w:noProof/>
                <w:lang w:val="el-GR"/>
              </w:rPr>
              <w:t>1.1.</w:t>
            </w:r>
            <w:r w:rsidR="001F1E46">
              <w:rPr>
                <w:rFonts w:asciiTheme="minorHAnsi" w:eastAsiaTheme="minorEastAsia" w:hAnsiTheme="minorHAnsi" w:cstheme="minorBidi"/>
                <w:noProof/>
                <w:kern w:val="2"/>
                <w:sz w:val="22"/>
                <w:szCs w:val="22"/>
                <w:lang w:val="el-GR" w:eastAsia="el-GR"/>
                <w14:ligatures w14:val="standardContextual"/>
              </w:rPr>
              <w:tab/>
            </w:r>
            <w:r w:rsidR="001F1E46" w:rsidRPr="008D1A2B">
              <w:rPr>
                <w:rStyle w:val="Hyperlink"/>
                <w:rFonts w:eastAsia="SimSun"/>
                <w:noProof/>
                <w:lang w:val="el-GR"/>
              </w:rPr>
              <w:t>ΠΕΡΙΒΑΛΛΟΝ ΤΗΣ ΣΥΜΒΑΣΗΣ</w:t>
            </w:r>
            <w:r w:rsidR="001F1E46">
              <w:rPr>
                <w:noProof/>
                <w:webHidden/>
              </w:rPr>
              <w:tab/>
            </w:r>
            <w:r w:rsidR="001F1E46">
              <w:rPr>
                <w:noProof/>
                <w:webHidden/>
              </w:rPr>
              <w:fldChar w:fldCharType="begin"/>
            </w:r>
            <w:r w:rsidR="001F1E46">
              <w:rPr>
                <w:noProof/>
                <w:webHidden/>
              </w:rPr>
              <w:instrText xml:space="preserve"> PAGEREF _Toc139985629 \h </w:instrText>
            </w:r>
            <w:r w:rsidR="001F1E46">
              <w:rPr>
                <w:noProof/>
                <w:webHidden/>
              </w:rPr>
            </w:r>
            <w:r w:rsidR="001F1E46">
              <w:rPr>
                <w:noProof/>
                <w:webHidden/>
              </w:rPr>
              <w:fldChar w:fldCharType="separate"/>
            </w:r>
            <w:r>
              <w:rPr>
                <w:noProof/>
                <w:webHidden/>
              </w:rPr>
              <w:t>67</w:t>
            </w:r>
            <w:r w:rsidR="001F1E46">
              <w:rPr>
                <w:noProof/>
                <w:webHidden/>
              </w:rPr>
              <w:fldChar w:fldCharType="end"/>
            </w:r>
          </w:hyperlink>
        </w:p>
        <w:p w14:paraId="7DBDC071" w14:textId="3AC20F6C" w:rsidR="001F1E46" w:rsidRDefault="00AD6C1A">
          <w:pPr>
            <w:pStyle w:val="TOC4"/>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39985630" w:history="1">
            <w:r w:rsidR="001F1E46" w:rsidRPr="008D1A2B">
              <w:rPr>
                <w:rStyle w:val="Hyperlink"/>
                <w:rFonts w:eastAsia="SimSun"/>
                <w:noProof/>
                <w:lang w:val="el-GR"/>
              </w:rPr>
              <w:t>1.1.1.</w:t>
            </w:r>
            <w:r w:rsidR="001F1E46">
              <w:rPr>
                <w:rFonts w:asciiTheme="minorHAnsi" w:eastAsiaTheme="minorEastAsia" w:hAnsiTheme="minorHAnsi" w:cstheme="minorBidi"/>
                <w:noProof/>
                <w:kern w:val="2"/>
                <w:sz w:val="22"/>
                <w:szCs w:val="22"/>
                <w:lang w:val="el-GR" w:eastAsia="el-GR"/>
                <w14:ligatures w14:val="standardContextual"/>
              </w:rPr>
              <w:tab/>
            </w:r>
            <w:r w:rsidR="001F1E46" w:rsidRPr="008D1A2B">
              <w:rPr>
                <w:rStyle w:val="Hyperlink"/>
                <w:rFonts w:eastAsia="SimSun"/>
                <w:noProof/>
                <w:lang w:val="el-GR"/>
              </w:rPr>
              <w:t>Φορέας Διαχείρισης και Φορέας Υλοποίησης – Αναθέτουσα Αρχή</w:t>
            </w:r>
            <w:r w:rsidR="001F1E46">
              <w:rPr>
                <w:noProof/>
                <w:webHidden/>
              </w:rPr>
              <w:tab/>
            </w:r>
            <w:r w:rsidR="001F1E46">
              <w:rPr>
                <w:noProof/>
                <w:webHidden/>
              </w:rPr>
              <w:fldChar w:fldCharType="begin"/>
            </w:r>
            <w:r w:rsidR="001F1E46">
              <w:rPr>
                <w:noProof/>
                <w:webHidden/>
              </w:rPr>
              <w:instrText xml:space="preserve"> PAGEREF _Toc139985630 \h </w:instrText>
            </w:r>
            <w:r w:rsidR="001F1E46">
              <w:rPr>
                <w:noProof/>
                <w:webHidden/>
              </w:rPr>
            </w:r>
            <w:r w:rsidR="001F1E46">
              <w:rPr>
                <w:noProof/>
                <w:webHidden/>
              </w:rPr>
              <w:fldChar w:fldCharType="separate"/>
            </w:r>
            <w:r>
              <w:rPr>
                <w:noProof/>
                <w:webHidden/>
              </w:rPr>
              <w:t>67</w:t>
            </w:r>
            <w:r w:rsidR="001F1E46">
              <w:rPr>
                <w:noProof/>
                <w:webHidden/>
              </w:rPr>
              <w:fldChar w:fldCharType="end"/>
            </w:r>
          </w:hyperlink>
        </w:p>
        <w:p w14:paraId="738CAB8B" w14:textId="5DEF64BA" w:rsidR="001F1E46" w:rsidRDefault="00AD6C1A">
          <w:pPr>
            <w:pStyle w:val="TOC4"/>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39985631" w:history="1">
            <w:r w:rsidR="001F1E46" w:rsidRPr="008D1A2B">
              <w:rPr>
                <w:rStyle w:val="Hyperlink"/>
                <w:rFonts w:eastAsia="SimSun"/>
                <w:noProof/>
                <w:lang w:val="el-GR"/>
              </w:rPr>
              <w:t>1.1.2.</w:t>
            </w:r>
            <w:r w:rsidR="001F1E46">
              <w:rPr>
                <w:rFonts w:asciiTheme="minorHAnsi" w:eastAsiaTheme="minorEastAsia" w:hAnsiTheme="minorHAnsi" w:cstheme="minorBidi"/>
                <w:noProof/>
                <w:kern w:val="2"/>
                <w:sz w:val="22"/>
                <w:szCs w:val="22"/>
                <w:lang w:val="el-GR" w:eastAsia="el-GR"/>
                <w14:ligatures w14:val="standardContextual"/>
              </w:rPr>
              <w:tab/>
            </w:r>
            <w:r w:rsidR="001F1E46" w:rsidRPr="008D1A2B">
              <w:rPr>
                <w:rStyle w:val="Hyperlink"/>
                <w:rFonts w:eastAsia="SimSun"/>
                <w:noProof/>
                <w:lang w:val="el-GR"/>
              </w:rPr>
              <w:t>Αναθέτουσα Αρχή ως Φορέας Υλοποίησης Έργων του Ταμείου Ανάκαμψης – Παρούσα Κατάσταση – Αναγκαιότητα Υλοποίησης</w:t>
            </w:r>
            <w:r w:rsidR="001F1E46">
              <w:rPr>
                <w:noProof/>
                <w:webHidden/>
              </w:rPr>
              <w:tab/>
            </w:r>
            <w:r w:rsidR="001F1E46">
              <w:rPr>
                <w:noProof/>
                <w:webHidden/>
              </w:rPr>
              <w:fldChar w:fldCharType="begin"/>
            </w:r>
            <w:r w:rsidR="001F1E46">
              <w:rPr>
                <w:noProof/>
                <w:webHidden/>
              </w:rPr>
              <w:instrText xml:space="preserve"> PAGEREF _Toc139985631 \h </w:instrText>
            </w:r>
            <w:r w:rsidR="001F1E46">
              <w:rPr>
                <w:noProof/>
                <w:webHidden/>
              </w:rPr>
            </w:r>
            <w:r w:rsidR="001F1E46">
              <w:rPr>
                <w:noProof/>
                <w:webHidden/>
              </w:rPr>
              <w:fldChar w:fldCharType="separate"/>
            </w:r>
            <w:r>
              <w:rPr>
                <w:noProof/>
                <w:webHidden/>
              </w:rPr>
              <w:t>69</w:t>
            </w:r>
            <w:r w:rsidR="001F1E46">
              <w:rPr>
                <w:noProof/>
                <w:webHidden/>
              </w:rPr>
              <w:fldChar w:fldCharType="end"/>
            </w:r>
          </w:hyperlink>
        </w:p>
        <w:p w14:paraId="769DD8B9" w14:textId="1F18BBF5" w:rsidR="001F1E46" w:rsidRDefault="00AD6C1A">
          <w:pPr>
            <w:pStyle w:val="TOC4"/>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39985632" w:history="1">
            <w:r w:rsidR="001F1E46" w:rsidRPr="008D1A2B">
              <w:rPr>
                <w:rStyle w:val="Hyperlink"/>
                <w:rFonts w:eastAsia="SimSun"/>
                <w:noProof/>
                <w:lang w:val="el-GR"/>
              </w:rPr>
              <w:t>1.2.</w:t>
            </w:r>
            <w:r w:rsidR="001F1E46">
              <w:rPr>
                <w:rFonts w:asciiTheme="minorHAnsi" w:eastAsiaTheme="minorEastAsia" w:hAnsiTheme="minorHAnsi" w:cstheme="minorBidi"/>
                <w:noProof/>
                <w:kern w:val="2"/>
                <w:sz w:val="22"/>
                <w:szCs w:val="22"/>
                <w:lang w:val="el-GR" w:eastAsia="el-GR"/>
                <w14:ligatures w14:val="standardContextual"/>
              </w:rPr>
              <w:tab/>
            </w:r>
            <w:r w:rsidR="001F1E46" w:rsidRPr="008D1A2B">
              <w:rPr>
                <w:rStyle w:val="Hyperlink"/>
                <w:rFonts w:eastAsia="SimSun"/>
                <w:noProof/>
                <w:lang w:val="el-GR"/>
              </w:rPr>
              <w:t>ΑΝΤΙΚΕΙΜΕΝΟ ΤΗΣ ΣΥΜΒΑΣΗΣ</w:t>
            </w:r>
            <w:r w:rsidR="001F1E46">
              <w:rPr>
                <w:noProof/>
                <w:webHidden/>
              </w:rPr>
              <w:tab/>
            </w:r>
            <w:r w:rsidR="001F1E46">
              <w:rPr>
                <w:noProof/>
                <w:webHidden/>
              </w:rPr>
              <w:fldChar w:fldCharType="begin"/>
            </w:r>
            <w:r w:rsidR="001F1E46">
              <w:rPr>
                <w:noProof/>
                <w:webHidden/>
              </w:rPr>
              <w:instrText xml:space="preserve"> PAGEREF _Toc139985632 \h </w:instrText>
            </w:r>
            <w:r w:rsidR="001F1E46">
              <w:rPr>
                <w:noProof/>
                <w:webHidden/>
              </w:rPr>
            </w:r>
            <w:r w:rsidR="001F1E46">
              <w:rPr>
                <w:noProof/>
                <w:webHidden/>
              </w:rPr>
              <w:fldChar w:fldCharType="separate"/>
            </w:r>
            <w:r>
              <w:rPr>
                <w:noProof/>
                <w:webHidden/>
              </w:rPr>
              <w:t>71</w:t>
            </w:r>
            <w:r w:rsidR="001F1E46">
              <w:rPr>
                <w:noProof/>
                <w:webHidden/>
              </w:rPr>
              <w:fldChar w:fldCharType="end"/>
            </w:r>
          </w:hyperlink>
        </w:p>
        <w:p w14:paraId="20901A55" w14:textId="0314D7B0" w:rsidR="001F1E46" w:rsidRDefault="00AD6C1A">
          <w:pPr>
            <w:pStyle w:val="TOC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9985633" w:history="1">
            <w:r w:rsidR="001F1E46" w:rsidRPr="008D1A2B">
              <w:rPr>
                <w:rStyle w:val="Hyperlink"/>
                <w:rFonts w:ascii="Calibri" w:hAnsi="Calibri" w:cs="Calibri"/>
                <w:noProof/>
              </w:rPr>
              <w:t>7.1.1</w:t>
            </w:r>
            <w:r w:rsidR="001F1E46">
              <w:rPr>
                <w:rFonts w:asciiTheme="minorHAnsi" w:eastAsiaTheme="minorEastAsia" w:hAnsiTheme="minorHAnsi" w:cstheme="minorBidi"/>
                <w:i w:val="0"/>
                <w:iCs w:val="0"/>
                <w:noProof/>
                <w:kern w:val="2"/>
                <w:sz w:val="22"/>
                <w:szCs w:val="22"/>
                <w:lang w:val="el-GR" w:eastAsia="el-GR"/>
                <w14:ligatures w14:val="standardContextual"/>
              </w:rPr>
              <w:tab/>
            </w:r>
            <w:r w:rsidR="001F1E46" w:rsidRPr="008D1A2B">
              <w:rPr>
                <w:rStyle w:val="Hyperlink"/>
                <w:rFonts w:ascii="Calibri" w:hAnsi="Calibri" w:cs="Calibri"/>
                <w:noProof/>
                <w:vertAlign w:val="superscript"/>
              </w:rPr>
              <w:t>(</w:t>
            </w:r>
            <w:r w:rsidR="001F1E46" w:rsidRPr="008D1A2B">
              <w:rPr>
                <w:rStyle w:val="Hyperlink"/>
                <w:rFonts w:ascii="Calibri" w:hAnsi="Calibri" w:cs="Calibri"/>
                <w:noProof/>
              </w:rPr>
              <w:t>άρθρο 8 Ν.1599/1986)</w:t>
            </w:r>
            <w:r w:rsidR="001F1E46">
              <w:rPr>
                <w:noProof/>
                <w:webHidden/>
              </w:rPr>
              <w:tab/>
            </w:r>
            <w:r w:rsidR="001F1E46">
              <w:rPr>
                <w:noProof/>
                <w:webHidden/>
              </w:rPr>
              <w:fldChar w:fldCharType="begin"/>
            </w:r>
            <w:r w:rsidR="001F1E46">
              <w:rPr>
                <w:noProof/>
                <w:webHidden/>
              </w:rPr>
              <w:instrText xml:space="preserve"> PAGEREF _Toc139985633 \h </w:instrText>
            </w:r>
            <w:r w:rsidR="001F1E46">
              <w:rPr>
                <w:noProof/>
                <w:webHidden/>
              </w:rPr>
            </w:r>
            <w:r w:rsidR="001F1E46">
              <w:rPr>
                <w:noProof/>
                <w:webHidden/>
              </w:rPr>
              <w:fldChar w:fldCharType="separate"/>
            </w:r>
            <w:r>
              <w:rPr>
                <w:noProof/>
                <w:webHidden/>
              </w:rPr>
              <w:t>101</w:t>
            </w:r>
            <w:r w:rsidR="001F1E46">
              <w:rPr>
                <w:noProof/>
                <w:webHidden/>
              </w:rPr>
              <w:fldChar w:fldCharType="end"/>
            </w:r>
          </w:hyperlink>
        </w:p>
        <w:p w14:paraId="534F02B9" w14:textId="7BC56F5A" w:rsidR="001F1E46" w:rsidRDefault="00AD6C1A">
          <w:pPr>
            <w:pStyle w:val="TOC2"/>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9985634" w:history="1">
            <w:r w:rsidR="001F1E46" w:rsidRPr="008D1A2B">
              <w:rPr>
                <w:rStyle w:val="Hyperlink"/>
                <w:noProof/>
                <w:lang w:val="el-GR"/>
              </w:rPr>
              <w:t>ΠΑΡΑΡΤΗΜΑ ΙΙ – ΕΥΡΩΠΑΙΚΟ ΕΝΙΑΙΟ ΕΓΓΡΑΦΟ ΣΥΜΒΑΣΗΣ (ΕΕΕΣ)</w:t>
            </w:r>
            <w:r w:rsidR="001F1E46">
              <w:rPr>
                <w:noProof/>
                <w:webHidden/>
              </w:rPr>
              <w:tab/>
            </w:r>
            <w:r w:rsidR="001F1E46">
              <w:rPr>
                <w:noProof/>
                <w:webHidden/>
              </w:rPr>
              <w:fldChar w:fldCharType="begin"/>
            </w:r>
            <w:r w:rsidR="001F1E46">
              <w:rPr>
                <w:noProof/>
                <w:webHidden/>
              </w:rPr>
              <w:instrText xml:space="preserve"> PAGEREF _Toc139985634 \h </w:instrText>
            </w:r>
            <w:r w:rsidR="001F1E46">
              <w:rPr>
                <w:noProof/>
                <w:webHidden/>
              </w:rPr>
            </w:r>
            <w:r w:rsidR="001F1E46">
              <w:rPr>
                <w:noProof/>
                <w:webHidden/>
              </w:rPr>
              <w:fldChar w:fldCharType="separate"/>
            </w:r>
            <w:r>
              <w:rPr>
                <w:noProof/>
                <w:webHidden/>
              </w:rPr>
              <w:t>105</w:t>
            </w:r>
            <w:r w:rsidR="001F1E46">
              <w:rPr>
                <w:noProof/>
                <w:webHidden/>
              </w:rPr>
              <w:fldChar w:fldCharType="end"/>
            </w:r>
          </w:hyperlink>
        </w:p>
        <w:p w14:paraId="192856DD" w14:textId="2383E3DC" w:rsidR="001F1E46" w:rsidRDefault="00AD6C1A">
          <w:pPr>
            <w:pStyle w:val="TOC4"/>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39985635" w:history="1">
            <w:r w:rsidR="001F1E46" w:rsidRPr="008D1A2B">
              <w:rPr>
                <w:rStyle w:val="Hyperlink"/>
                <w:noProof/>
                <w:lang w:val="el-GR"/>
              </w:rPr>
              <w:t>ΕΥΡΩΠΑΙΚΟ ΕΝΙΑΙΟ ΕΓΓΡΑΦΟ ΣΥΜΒΑΣΗΣ (ΕΕΕΣ)</w:t>
            </w:r>
            <w:r w:rsidR="001F1E46">
              <w:rPr>
                <w:noProof/>
                <w:webHidden/>
              </w:rPr>
              <w:tab/>
            </w:r>
            <w:r w:rsidR="001F1E46">
              <w:rPr>
                <w:noProof/>
                <w:webHidden/>
              </w:rPr>
              <w:fldChar w:fldCharType="begin"/>
            </w:r>
            <w:r w:rsidR="001F1E46">
              <w:rPr>
                <w:noProof/>
                <w:webHidden/>
              </w:rPr>
              <w:instrText xml:space="preserve"> PAGEREF _Toc139985635 \h </w:instrText>
            </w:r>
            <w:r w:rsidR="001F1E46">
              <w:rPr>
                <w:noProof/>
                <w:webHidden/>
              </w:rPr>
            </w:r>
            <w:r w:rsidR="001F1E46">
              <w:rPr>
                <w:noProof/>
                <w:webHidden/>
              </w:rPr>
              <w:fldChar w:fldCharType="separate"/>
            </w:r>
            <w:r>
              <w:rPr>
                <w:noProof/>
                <w:webHidden/>
              </w:rPr>
              <w:t>105</w:t>
            </w:r>
            <w:r w:rsidR="001F1E46">
              <w:rPr>
                <w:noProof/>
                <w:webHidden/>
              </w:rPr>
              <w:fldChar w:fldCharType="end"/>
            </w:r>
          </w:hyperlink>
        </w:p>
        <w:p w14:paraId="3B992617" w14:textId="62197F21" w:rsidR="001F1E46" w:rsidRDefault="00AD6C1A">
          <w:pPr>
            <w:pStyle w:val="TOC2"/>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9985636" w:history="1">
            <w:r w:rsidR="001F1E46" w:rsidRPr="008D1A2B">
              <w:rPr>
                <w:rStyle w:val="Hyperlink"/>
                <w:noProof/>
                <w:lang w:val="el-GR"/>
              </w:rPr>
              <w:t xml:space="preserve">ΠΑΡΑΡΤΗΜΑ </w:t>
            </w:r>
            <w:r w:rsidR="001F1E46" w:rsidRPr="008D1A2B">
              <w:rPr>
                <w:rStyle w:val="Hyperlink"/>
                <w:noProof/>
                <w:lang w:val="en-US"/>
              </w:rPr>
              <w:t>III</w:t>
            </w:r>
            <w:r w:rsidR="001F1E46" w:rsidRPr="008D1A2B">
              <w:rPr>
                <w:rStyle w:val="Hyperlink"/>
                <w:noProof/>
                <w:lang w:val="el-GR"/>
              </w:rPr>
              <w:t xml:space="preserve"> – Υπόδειγμα Βιογραφικού Σημειώματος</w:t>
            </w:r>
            <w:r w:rsidR="001F1E46">
              <w:rPr>
                <w:noProof/>
                <w:webHidden/>
              </w:rPr>
              <w:tab/>
            </w:r>
            <w:r w:rsidR="001F1E46">
              <w:rPr>
                <w:noProof/>
                <w:webHidden/>
              </w:rPr>
              <w:fldChar w:fldCharType="begin"/>
            </w:r>
            <w:r w:rsidR="001F1E46">
              <w:rPr>
                <w:noProof/>
                <w:webHidden/>
              </w:rPr>
              <w:instrText xml:space="preserve"> PAGEREF _Toc139985636 \h </w:instrText>
            </w:r>
            <w:r w:rsidR="001F1E46">
              <w:rPr>
                <w:noProof/>
                <w:webHidden/>
              </w:rPr>
            </w:r>
            <w:r w:rsidR="001F1E46">
              <w:rPr>
                <w:noProof/>
                <w:webHidden/>
              </w:rPr>
              <w:fldChar w:fldCharType="separate"/>
            </w:r>
            <w:r>
              <w:rPr>
                <w:noProof/>
                <w:webHidden/>
              </w:rPr>
              <w:t>106</w:t>
            </w:r>
            <w:r w:rsidR="001F1E46">
              <w:rPr>
                <w:noProof/>
                <w:webHidden/>
              </w:rPr>
              <w:fldChar w:fldCharType="end"/>
            </w:r>
          </w:hyperlink>
        </w:p>
        <w:p w14:paraId="7D5716F8" w14:textId="2ED4E975" w:rsidR="001F1E46" w:rsidRDefault="00AD6C1A">
          <w:pPr>
            <w:pStyle w:val="TOC2"/>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9985637" w:history="1">
            <w:r w:rsidR="001F1E46" w:rsidRPr="008D1A2B">
              <w:rPr>
                <w:rStyle w:val="Hyperlink"/>
                <w:noProof/>
                <w:lang w:val="el-GR"/>
              </w:rPr>
              <w:t xml:space="preserve">ΠΑΡΑΡΤΗΜΑ </w:t>
            </w:r>
            <w:r w:rsidR="001F1E46" w:rsidRPr="008D1A2B">
              <w:rPr>
                <w:rStyle w:val="Hyperlink"/>
                <w:noProof/>
              </w:rPr>
              <w:t>IV</w:t>
            </w:r>
            <w:r w:rsidR="001F1E46" w:rsidRPr="008D1A2B">
              <w:rPr>
                <w:rStyle w:val="Hyperlink"/>
                <w:noProof/>
                <w:lang w:val="el-GR"/>
              </w:rPr>
              <w:t xml:space="preserve"> – Υπόδειγμα Τεχνικής Προσφοράς</w:t>
            </w:r>
            <w:r w:rsidR="001F1E46">
              <w:rPr>
                <w:noProof/>
                <w:webHidden/>
              </w:rPr>
              <w:tab/>
            </w:r>
            <w:r w:rsidR="001F1E46">
              <w:rPr>
                <w:noProof/>
                <w:webHidden/>
              </w:rPr>
              <w:fldChar w:fldCharType="begin"/>
            </w:r>
            <w:r w:rsidR="001F1E46">
              <w:rPr>
                <w:noProof/>
                <w:webHidden/>
              </w:rPr>
              <w:instrText xml:space="preserve"> PAGEREF _Toc139985637 \h </w:instrText>
            </w:r>
            <w:r w:rsidR="001F1E46">
              <w:rPr>
                <w:noProof/>
                <w:webHidden/>
              </w:rPr>
            </w:r>
            <w:r w:rsidR="001F1E46">
              <w:rPr>
                <w:noProof/>
                <w:webHidden/>
              </w:rPr>
              <w:fldChar w:fldCharType="separate"/>
            </w:r>
            <w:r>
              <w:rPr>
                <w:noProof/>
                <w:webHidden/>
              </w:rPr>
              <w:t>109</w:t>
            </w:r>
            <w:r w:rsidR="001F1E46">
              <w:rPr>
                <w:noProof/>
                <w:webHidden/>
              </w:rPr>
              <w:fldChar w:fldCharType="end"/>
            </w:r>
          </w:hyperlink>
        </w:p>
        <w:p w14:paraId="11192766" w14:textId="3FDD5ACF" w:rsidR="001F1E46" w:rsidRDefault="00AD6C1A">
          <w:pPr>
            <w:pStyle w:val="TOC2"/>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9985638" w:history="1">
            <w:r w:rsidR="001F1E46" w:rsidRPr="008D1A2B">
              <w:rPr>
                <w:rStyle w:val="Hyperlink"/>
                <w:noProof/>
                <w:lang w:val="el-GR"/>
              </w:rPr>
              <w:t xml:space="preserve">ΠΑΡΑΡΤΗΜΑ </w:t>
            </w:r>
            <w:r w:rsidR="001F1E46" w:rsidRPr="008D1A2B">
              <w:rPr>
                <w:rStyle w:val="Hyperlink"/>
                <w:noProof/>
              </w:rPr>
              <w:t>V</w:t>
            </w:r>
            <w:r w:rsidR="001F1E46" w:rsidRPr="008D1A2B">
              <w:rPr>
                <w:rStyle w:val="Hyperlink"/>
                <w:noProof/>
                <w:lang w:val="el-GR"/>
              </w:rPr>
              <w:t xml:space="preserve"> – Υπόδειγμα Οικονομικής Προσφοράς</w:t>
            </w:r>
            <w:r w:rsidR="001F1E46">
              <w:rPr>
                <w:noProof/>
                <w:webHidden/>
              </w:rPr>
              <w:tab/>
            </w:r>
            <w:r w:rsidR="001F1E46">
              <w:rPr>
                <w:noProof/>
                <w:webHidden/>
              </w:rPr>
              <w:fldChar w:fldCharType="begin"/>
            </w:r>
            <w:r w:rsidR="001F1E46">
              <w:rPr>
                <w:noProof/>
                <w:webHidden/>
              </w:rPr>
              <w:instrText xml:space="preserve"> PAGEREF _Toc139985638 \h </w:instrText>
            </w:r>
            <w:r w:rsidR="001F1E46">
              <w:rPr>
                <w:noProof/>
                <w:webHidden/>
              </w:rPr>
            </w:r>
            <w:r w:rsidR="001F1E46">
              <w:rPr>
                <w:noProof/>
                <w:webHidden/>
              </w:rPr>
              <w:fldChar w:fldCharType="separate"/>
            </w:r>
            <w:r>
              <w:rPr>
                <w:noProof/>
                <w:webHidden/>
              </w:rPr>
              <w:t>110</w:t>
            </w:r>
            <w:r w:rsidR="001F1E46">
              <w:rPr>
                <w:noProof/>
                <w:webHidden/>
              </w:rPr>
              <w:fldChar w:fldCharType="end"/>
            </w:r>
          </w:hyperlink>
        </w:p>
        <w:p w14:paraId="0D093EE9" w14:textId="354747EF" w:rsidR="001F1E46" w:rsidRDefault="00AD6C1A">
          <w:pPr>
            <w:pStyle w:val="TOC2"/>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9985639" w:history="1">
            <w:r w:rsidR="001F1E46" w:rsidRPr="008D1A2B">
              <w:rPr>
                <w:rStyle w:val="Hyperlink"/>
                <w:noProof/>
                <w:lang w:val="el-GR"/>
              </w:rPr>
              <w:t xml:space="preserve">ΠΑΡΑΡΤΗΜΑ </w:t>
            </w:r>
            <w:r w:rsidR="001F1E46" w:rsidRPr="008D1A2B">
              <w:rPr>
                <w:rStyle w:val="Hyperlink"/>
                <w:noProof/>
              </w:rPr>
              <w:t>V</w:t>
            </w:r>
            <w:r w:rsidR="001F1E46" w:rsidRPr="008D1A2B">
              <w:rPr>
                <w:rStyle w:val="Hyperlink"/>
                <w:noProof/>
                <w:lang w:val="el-GR"/>
              </w:rPr>
              <w:t>Ι – Άλλες Δηλώσεις</w:t>
            </w:r>
            <w:r w:rsidR="001F1E46">
              <w:rPr>
                <w:noProof/>
                <w:webHidden/>
              </w:rPr>
              <w:tab/>
            </w:r>
            <w:r w:rsidR="001F1E46">
              <w:rPr>
                <w:noProof/>
                <w:webHidden/>
              </w:rPr>
              <w:fldChar w:fldCharType="begin"/>
            </w:r>
            <w:r w:rsidR="001F1E46">
              <w:rPr>
                <w:noProof/>
                <w:webHidden/>
              </w:rPr>
              <w:instrText xml:space="preserve"> PAGEREF _Toc139985639 \h </w:instrText>
            </w:r>
            <w:r w:rsidR="001F1E46">
              <w:rPr>
                <w:noProof/>
                <w:webHidden/>
              </w:rPr>
            </w:r>
            <w:r w:rsidR="001F1E46">
              <w:rPr>
                <w:noProof/>
                <w:webHidden/>
              </w:rPr>
              <w:fldChar w:fldCharType="separate"/>
            </w:r>
            <w:r>
              <w:rPr>
                <w:noProof/>
                <w:webHidden/>
              </w:rPr>
              <w:t>111</w:t>
            </w:r>
            <w:r w:rsidR="001F1E46">
              <w:rPr>
                <w:noProof/>
                <w:webHidden/>
              </w:rPr>
              <w:fldChar w:fldCharType="end"/>
            </w:r>
          </w:hyperlink>
        </w:p>
        <w:p w14:paraId="36BF35BB" w14:textId="1F0513E0" w:rsidR="001F1E46" w:rsidRDefault="00AD6C1A">
          <w:pPr>
            <w:pStyle w:val="TOC2"/>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9985640" w:history="1">
            <w:r w:rsidR="001F1E46" w:rsidRPr="008D1A2B">
              <w:rPr>
                <w:rStyle w:val="Hyperlink"/>
                <w:noProof/>
                <w:lang w:val="el-GR"/>
              </w:rPr>
              <w:t xml:space="preserve">ΠΑΡΑΡΤΗΜΑ </w:t>
            </w:r>
            <w:r w:rsidR="001F1E46" w:rsidRPr="008D1A2B">
              <w:rPr>
                <w:rStyle w:val="Hyperlink"/>
                <w:noProof/>
              </w:rPr>
              <w:t>VII</w:t>
            </w:r>
            <w:r w:rsidR="001F1E46" w:rsidRPr="008D1A2B">
              <w:rPr>
                <w:rStyle w:val="Hyperlink"/>
                <w:noProof/>
                <w:lang w:val="el-GR"/>
              </w:rPr>
              <w:t xml:space="preserve"> – Υποδείγματα Εγγυητικών Επιστολών</w:t>
            </w:r>
            <w:r w:rsidR="001F1E46">
              <w:rPr>
                <w:noProof/>
                <w:webHidden/>
              </w:rPr>
              <w:tab/>
            </w:r>
            <w:r w:rsidR="001F1E46">
              <w:rPr>
                <w:noProof/>
                <w:webHidden/>
              </w:rPr>
              <w:fldChar w:fldCharType="begin"/>
            </w:r>
            <w:r w:rsidR="001F1E46">
              <w:rPr>
                <w:noProof/>
                <w:webHidden/>
              </w:rPr>
              <w:instrText xml:space="preserve"> PAGEREF _Toc139985640 \h </w:instrText>
            </w:r>
            <w:r w:rsidR="001F1E46">
              <w:rPr>
                <w:noProof/>
                <w:webHidden/>
              </w:rPr>
            </w:r>
            <w:r w:rsidR="001F1E46">
              <w:rPr>
                <w:noProof/>
                <w:webHidden/>
              </w:rPr>
              <w:fldChar w:fldCharType="separate"/>
            </w:r>
            <w:r>
              <w:rPr>
                <w:noProof/>
                <w:webHidden/>
              </w:rPr>
              <w:t>112</w:t>
            </w:r>
            <w:r w:rsidR="001F1E46">
              <w:rPr>
                <w:noProof/>
                <w:webHidden/>
              </w:rPr>
              <w:fldChar w:fldCharType="end"/>
            </w:r>
          </w:hyperlink>
        </w:p>
        <w:p w14:paraId="607D0C8A" w14:textId="2469CA14" w:rsidR="001F1E46" w:rsidRDefault="00AD6C1A">
          <w:pPr>
            <w:pStyle w:val="TOC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9985641" w:history="1">
            <w:r w:rsidR="001F1E46" w:rsidRPr="008D1A2B">
              <w:rPr>
                <w:rStyle w:val="Hyperlink"/>
                <w:noProof/>
                <w:lang w:val="el-GR"/>
              </w:rPr>
              <w:t>I.</w:t>
            </w:r>
            <w:r w:rsidR="001F1E46">
              <w:rPr>
                <w:rFonts w:asciiTheme="minorHAnsi" w:eastAsiaTheme="minorEastAsia" w:hAnsiTheme="minorHAnsi" w:cstheme="minorBidi"/>
                <w:i w:val="0"/>
                <w:iCs w:val="0"/>
                <w:noProof/>
                <w:kern w:val="2"/>
                <w:sz w:val="22"/>
                <w:szCs w:val="22"/>
                <w:lang w:val="el-GR" w:eastAsia="el-GR"/>
                <w14:ligatures w14:val="standardContextual"/>
              </w:rPr>
              <w:tab/>
            </w:r>
            <w:r w:rsidR="001F1E46" w:rsidRPr="008D1A2B">
              <w:rPr>
                <w:rStyle w:val="Hyperlink"/>
                <w:noProof/>
                <w:lang w:val="el-GR"/>
              </w:rPr>
              <w:t>Εγγυητική Επιστολή Συμμετοχής</w:t>
            </w:r>
            <w:r w:rsidR="001F1E46">
              <w:rPr>
                <w:noProof/>
                <w:webHidden/>
              </w:rPr>
              <w:tab/>
            </w:r>
            <w:r w:rsidR="001F1E46">
              <w:rPr>
                <w:noProof/>
                <w:webHidden/>
              </w:rPr>
              <w:fldChar w:fldCharType="begin"/>
            </w:r>
            <w:r w:rsidR="001F1E46">
              <w:rPr>
                <w:noProof/>
                <w:webHidden/>
              </w:rPr>
              <w:instrText xml:space="preserve"> PAGEREF _Toc139985641 \h </w:instrText>
            </w:r>
            <w:r w:rsidR="001F1E46">
              <w:rPr>
                <w:noProof/>
                <w:webHidden/>
              </w:rPr>
            </w:r>
            <w:r w:rsidR="001F1E46">
              <w:rPr>
                <w:noProof/>
                <w:webHidden/>
              </w:rPr>
              <w:fldChar w:fldCharType="separate"/>
            </w:r>
            <w:r>
              <w:rPr>
                <w:noProof/>
                <w:webHidden/>
              </w:rPr>
              <w:t>112</w:t>
            </w:r>
            <w:r w:rsidR="001F1E46">
              <w:rPr>
                <w:noProof/>
                <w:webHidden/>
              </w:rPr>
              <w:fldChar w:fldCharType="end"/>
            </w:r>
          </w:hyperlink>
        </w:p>
        <w:p w14:paraId="38570085" w14:textId="2F1B04ED" w:rsidR="001F1E46" w:rsidRDefault="00AD6C1A">
          <w:pPr>
            <w:pStyle w:val="TOC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39985642" w:history="1">
            <w:r w:rsidR="001F1E46" w:rsidRPr="008D1A2B">
              <w:rPr>
                <w:rStyle w:val="Hyperlink"/>
                <w:noProof/>
                <w:lang w:val="el-GR"/>
              </w:rPr>
              <w:t>II.</w:t>
            </w:r>
            <w:r w:rsidR="001F1E46">
              <w:rPr>
                <w:rFonts w:asciiTheme="minorHAnsi" w:eastAsiaTheme="minorEastAsia" w:hAnsiTheme="minorHAnsi" w:cstheme="minorBidi"/>
                <w:i w:val="0"/>
                <w:iCs w:val="0"/>
                <w:noProof/>
                <w:kern w:val="2"/>
                <w:sz w:val="22"/>
                <w:szCs w:val="22"/>
                <w:lang w:val="el-GR" w:eastAsia="el-GR"/>
                <w14:ligatures w14:val="standardContextual"/>
              </w:rPr>
              <w:tab/>
            </w:r>
            <w:r w:rsidR="001F1E46" w:rsidRPr="008D1A2B">
              <w:rPr>
                <w:rStyle w:val="Hyperlink"/>
                <w:noProof/>
                <w:lang w:val="el-GR"/>
              </w:rPr>
              <w:t>Εγγυητική Επιστολή Καλής Εκτέλεσης</w:t>
            </w:r>
            <w:r w:rsidR="001F1E46">
              <w:rPr>
                <w:noProof/>
                <w:webHidden/>
              </w:rPr>
              <w:tab/>
            </w:r>
            <w:r w:rsidR="001F1E46">
              <w:rPr>
                <w:noProof/>
                <w:webHidden/>
              </w:rPr>
              <w:fldChar w:fldCharType="begin"/>
            </w:r>
            <w:r w:rsidR="001F1E46">
              <w:rPr>
                <w:noProof/>
                <w:webHidden/>
              </w:rPr>
              <w:instrText xml:space="preserve"> PAGEREF _Toc139985642 \h </w:instrText>
            </w:r>
            <w:r w:rsidR="001F1E46">
              <w:rPr>
                <w:noProof/>
                <w:webHidden/>
              </w:rPr>
            </w:r>
            <w:r w:rsidR="001F1E46">
              <w:rPr>
                <w:noProof/>
                <w:webHidden/>
              </w:rPr>
              <w:fldChar w:fldCharType="separate"/>
            </w:r>
            <w:r>
              <w:rPr>
                <w:noProof/>
                <w:webHidden/>
              </w:rPr>
              <w:t>113</w:t>
            </w:r>
            <w:r w:rsidR="001F1E46">
              <w:rPr>
                <w:noProof/>
                <w:webHidden/>
              </w:rPr>
              <w:fldChar w:fldCharType="end"/>
            </w:r>
          </w:hyperlink>
        </w:p>
        <w:p w14:paraId="7CBBC7DA" w14:textId="0FA744CF" w:rsidR="001F1E46" w:rsidRDefault="00AD6C1A">
          <w:pPr>
            <w:pStyle w:val="TOC2"/>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39985643" w:history="1">
            <w:r w:rsidR="001F1E46" w:rsidRPr="008D1A2B">
              <w:rPr>
                <w:rStyle w:val="Hyperlink"/>
                <w:noProof/>
                <w:lang w:val="el-GR"/>
              </w:rPr>
              <w:t xml:space="preserve">ΠΑΡΑΡΤΗΜΑ </w:t>
            </w:r>
            <w:r w:rsidR="001F1E46" w:rsidRPr="008D1A2B">
              <w:rPr>
                <w:rStyle w:val="Hyperlink"/>
                <w:noProof/>
                <w:lang w:val="en-US"/>
              </w:rPr>
              <w:t>VIII</w:t>
            </w:r>
            <w:r w:rsidR="001F1E46" w:rsidRPr="008D1A2B">
              <w:rPr>
                <w:rStyle w:val="Hyperlink"/>
                <w:noProof/>
                <w:lang w:val="el-GR"/>
              </w:rPr>
              <w:t>– ΕΝΗΜΕΡΩΣΗ ΓΙΑ ΤΗΝ ΕΠΕΞΕΡΓΑΣΙΑ ΠΡΟΣΩΠΙΚΩΝ ΔΕΔΟΜΕΝΩΝ</w:t>
            </w:r>
            <w:r w:rsidR="001F1E46">
              <w:rPr>
                <w:noProof/>
                <w:webHidden/>
              </w:rPr>
              <w:tab/>
            </w:r>
            <w:r w:rsidR="001F1E46">
              <w:rPr>
                <w:noProof/>
                <w:webHidden/>
              </w:rPr>
              <w:fldChar w:fldCharType="begin"/>
            </w:r>
            <w:r w:rsidR="001F1E46">
              <w:rPr>
                <w:noProof/>
                <w:webHidden/>
              </w:rPr>
              <w:instrText xml:space="preserve"> PAGEREF _Toc139985643 \h </w:instrText>
            </w:r>
            <w:r w:rsidR="001F1E46">
              <w:rPr>
                <w:noProof/>
                <w:webHidden/>
              </w:rPr>
            </w:r>
            <w:r w:rsidR="001F1E46">
              <w:rPr>
                <w:noProof/>
                <w:webHidden/>
              </w:rPr>
              <w:fldChar w:fldCharType="separate"/>
            </w:r>
            <w:r>
              <w:rPr>
                <w:noProof/>
                <w:webHidden/>
              </w:rPr>
              <w:t>114</w:t>
            </w:r>
            <w:r w:rsidR="001F1E46">
              <w:rPr>
                <w:noProof/>
                <w:webHidden/>
              </w:rPr>
              <w:fldChar w:fldCharType="end"/>
            </w:r>
          </w:hyperlink>
        </w:p>
        <w:p w14:paraId="1F0A628B" w14:textId="4AEEF8B8" w:rsidR="00A81D32" w:rsidRDefault="00340CC1">
          <w:r>
            <w:rPr>
              <w:b/>
              <w:bCs/>
              <w:caps/>
              <w:sz w:val="20"/>
              <w:szCs w:val="20"/>
            </w:rPr>
            <w:fldChar w:fldCharType="end"/>
          </w:r>
        </w:p>
      </w:sdtContent>
    </w:sdt>
    <w:p w14:paraId="1C5D6BEB" w14:textId="77777777" w:rsidR="008338F0" w:rsidRPr="003329FF" w:rsidRDefault="003355E7" w:rsidP="00E82AF0">
      <w:pPr>
        <w:pStyle w:val="Heading1"/>
        <w:numPr>
          <w:ilvl w:val="0"/>
          <w:numId w:val="13"/>
        </w:numPr>
        <w:rPr>
          <w:lang w:val="el-GR"/>
        </w:rPr>
      </w:pPr>
      <w:bookmarkStart w:id="13" w:name="_Toc97194404"/>
      <w:bookmarkStart w:id="14" w:name="_Toc139985555"/>
      <w:r w:rsidRPr="003329FF">
        <w:rPr>
          <w:lang w:val="el-GR"/>
        </w:rPr>
        <w:lastRenderedPageBreak/>
        <w:t>ΑΝΑΘΕΤΟΥΣΑ ΑΡΧΗ ΚΑΙ ΑΝΤΙΚΕΙΜΕΝΟ ΣΥΜΒΑΣΗΣ</w:t>
      </w:r>
      <w:bookmarkEnd w:id="13"/>
      <w:bookmarkEnd w:id="14"/>
    </w:p>
    <w:p w14:paraId="4701DB3B" w14:textId="77777777" w:rsidR="008338F0" w:rsidRPr="0032146B" w:rsidRDefault="003355E7" w:rsidP="00E82AF0">
      <w:pPr>
        <w:pStyle w:val="Heading2"/>
        <w:numPr>
          <w:ilvl w:val="1"/>
          <w:numId w:val="14"/>
        </w:numPr>
        <w:rPr>
          <w:lang w:val="el-GR"/>
        </w:rPr>
      </w:pPr>
      <w:bookmarkStart w:id="15" w:name="_Toc97194256"/>
      <w:bookmarkStart w:id="16" w:name="_Toc97194405"/>
      <w:bookmarkStart w:id="17" w:name="_Toc139985556"/>
      <w:r w:rsidRPr="0032146B">
        <w:rPr>
          <w:lang w:val="el-GR"/>
        </w:rPr>
        <w:t>Στοιχεία Αναθέτουσας Αρχής</w:t>
      </w:r>
      <w:bookmarkEnd w:id="15"/>
      <w:bookmarkEnd w:id="16"/>
      <w:bookmarkEnd w:id="17"/>
      <w:r w:rsidRPr="0032146B">
        <w:rPr>
          <w:lang w:val="el-GR"/>
        </w:rPr>
        <w:t xml:space="preserve"> </w:t>
      </w:r>
    </w:p>
    <w:p w14:paraId="2D443D80"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310424" w14:paraId="52639577" w14:textId="77777777">
        <w:tc>
          <w:tcPr>
            <w:tcW w:w="5245" w:type="dxa"/>
            <w:tcBorders>
              <w:top w:val="single" w:sz="4" w:space="0" w:color="000000"/>
              <w:left w:val="single" w:sz="4" w:space="0" w:color="000000"/>
              <w:bottom w:val="single" w:sz="4" w:space="0" w:color="000000"/>
            </w:tcBorders>
            <w:shd w:val="clear" w:color="auto" w:fill="auto"/>
          </w:tcPr>
          <w:p w14:paraId="2DF833E3"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5EB63E2"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6E14695D" w14:textId="77777777">
        <w:tc>
          <w:tcPr>
            <w:tcW w:w="5245" w:type="dxa"/>
            <w:tcBorders>
              <w:top w:val="single" w:sz="4" w:space="0" w:color="000000"/>
              <w:left w:val="single" w:sz="4" w:space="0" w:color="000000"/>
              <w:bottom w:val="single" w:sz="4" w:space="0" w:color="000000"/>
            </w:tcBorders>
            <w:shd w:val="clear" w:color="auto" w:fill="auto"/>
          </w:tcPr>
          <w:p w14:paraId="5169D131" w14:textId="77777777" w:rsidR="004D0444" w:rsidRPr="00EF0725" w:rsidRDefault="004D0444" w:rsidP="004D0444">
            <w:pPr>
              <w:pStyle w:val="normalwithoutspacing"/>
              <w:rPr>
                <w:lang w:val="en-US"/>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38B3245" w14:textId="77777777" w:rsidR="004D0444" w:rsidRPr="00603221" w:rsidRDefault="004D0444" w:rsidP="004D0444">
            <w:pPr>
              <w:pStyle w:val="normalwithoutspacing"/>
              <w:snapToGrid w:val="0"/>
            </w:pPr>
            <w:r w:rsidRPr="00782EAD">
              <w:t>999983307</w:t>
            </w:r>
          </w:p>
        </w:tc>
      </w:tr>
      <w:tr w:rsidR="004D0444" w:rsidRPr="004D0444" w14:paraId="2D5B9923" w14:textId="77777777">
        <w:tc>
          <w:tcPr>
            <w:tcW w:w="5245" w:type="dxa"/>
            <w:tcBorders>
              <w:top w:val="single" w:sz="4" w:space="0" w:color="000000"/>
              <w:left w:val="single" w:sz="4" w:space="0" w:color="000000"/>
              <w:bottom w:val="single" w:sz="4" w:space="0" w:color="000000"/>
            </w:tcBorders>
            <w:shd w:val="clear" w:color="auto" w:fill="auto"/>
          </w:tcPr>
          <w:p w14:paraId="201B0EFF"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91B0A01" w14:textId="77777777" w:rsidR="004D0444" w:rsidRPr="00603221" w:rsidRDefault="004D0444" w:rsidP="004D0444">
            <w:pPr>
              <w:pStyle w:val="normalwithoutspacing"/>
              <w:snapToGrid w:val="0"/>
            </w:pPr>
            <w:r w:rsidRPr="00782EAD">
              <w:t>1053.E00553.00005</w:t>
            </w:r>
          </w:p>
        </w:tc>
      </w:tr>
      <w:tr w:rsidR="008338F0" w:rsidRPr="00DF02B0" w14:paraId="617A1E14" w14:textId="77777777">
        <w:tc>
          <w:tcPr>
            <w:tcW w:w="5245" w:type="dxa"/>
            <w:tcBorders>
              <w:top w:val="single" w:sz="4" w:space="0" w:color="000000"/>
              <w:left w:val="single" w:sz="4" w:space="0" w:color="000000"/>
              <w:bottom w:val="single" w:sz="4" w:space="0" w:color="000000"/>
            </w:tcBorders>
            <w:shd w:val="clear" w:color="auto" w:fill="auto"/>
          </w:tcPr>
          <w:p w14:paraId="2E0EA636"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30B3EF0" w14:textId="77777777" w:rsidR="008338F0" w:rsidRPr="00372204" w:rsidRDefault="00372204" w:rsidP="007D3A48">
            <w:pPr>
              <w:pStyle w:val="normalwithoutspacing"/>
              <w:snapToGrid w:val="0"/>
            </w:pPr>
            <w:proofErr w:type="spellStart"/>
            <w:r>
              <w:t>Λεωφ</w:t>
            </w:r>
            <w:proofErr w:type="spellEnd"/>
            <w:r>
              <w:t>. Συγγρού 194</w:t>
            </w:r>
          </w:p>
        </w:tc>
      </w:tr>
      <w:tr w:rsidR="008338F0" w:rsidRPr="00DF02B0" w14:paraId="1937C4EF" w14:textId="77777777">
        <w:tc>
          <w:tcPr>
            <w:tcW w:w="5245" w:type="dxa"/>
            <w:tcBorders>
              <w:top w:val="single" w:sz="4" w:space="0" w:color="000000"/>
              <w:left w:val="single" w:sz="4" w:space="0" w:color="000000"/>
              <w:bottom w:val="single" w:sz="4" w:space="0" w:color="000000"/>
            </w:tcBorders>
            <w:shd w:val="clear" w:color="auto" w:fill="auto"/>
          </w:tcPr>
          <w:p w14:paraId="24E0DB82"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51C678" w14:textId="77777777" w:rsidR="008338F0" w:rsidRPr="00603221" w:rsidRDefault="00372204">
            <w:pPr>
              <w:pStyle w:val="normalwithoutspacing"/>
              <w:snapToGrid w:val="0"/>
            </w:pPr>
            <w:r>
              <w:t>Καλλιθέα</w:t>
            </w:r>
          </w:p>
        </w:tc>
      </w:tr>
      <w:tr w:rsidR="008338F0" w:rsidRPr="00DF02B0" w14:paraId="6F6608D2" w14:textId="77777777">
        <w:tc>
          <w:tcPr>
            <w:tcW w:w="5245" w:type="dxa"/>
            <w:tcBorders>
              <w:top w:val="single" w:sz="4" w:space="0" w:color="000000"/>
              <w:left w:val="single" w:sz="4" w:space="0" w:color="000000"/>
              <w:bottom w:val="single" w:sz="4" w:space="0" w:color="000000"/>
            </w:tcBorders>
            <w:shd w:val="clear" w:color="auto" w:fill="auto"/>
          </w:tcPr>
          <w:p w14:paraId="0B8AC86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63737D6" w14:textId="77777777" w:rsidR="008338F0" w:rsidRPr="00603221" w:rsidRDefault="00372204">
            <w:pPr>
              <w:pStyle w:val="normalwithoutspacing"/>
              <w:snapToGrid w:val="0"/>
            </w:pPr>
            <w:r>
              <w:t>176</w:t>
            </w:r>
            <w:r w:rsidRPr="00603221">
              <w:t xml:space="preserve"> </w:t>
            </w:r>
            <w:r>
              <w:t>71</w:t>
            </w:r>
          </w:p>
        </w:tc>
      </w:tr>
      <w:tr w:rsidR="008338F0" w:rsidRPr="00DF02B0" w14:paraId="0B5C310C" w14:textId="77777777">
        <w:tc>
          <w:tcPr>
            <w:tcW w:w="5245" w:type="dxa"/>
            <w:tcBorders>
              <w:top w:val="single" w:sz="4" w:space="0" w:color="000000"/>
              <w:left w:val="single" w:sz="4" w:space="0" w:color="000000"/>
              <w:bottom w:val="single" w:sz="4" w:space="0" w:color="000000"/>
            </w:tcBorders>
            <w:shd w:val="clear" w:color="auto" w:fill="auto"/>
          </w:tcPr>
          <w:p w14:paraId="386D58B3" w14:textId="77777777"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5F0A0F8" w14:textId="77777777" w:rsidR="008338F0" w:rsidRPr="00603221" w:rsidRDefault="007D3A48">
            <w:pPr>
              <w:pStyle w:val="normalwithoutspacing"/>
              <w:snapToGrid w:val="0"/>
              <w:rPr>
                <w:lang w:val="en-US"/>
              </w:rPr>
            </w:pPr>
            <w:r w:rsidRPr="00603221">
              <w:t>ΕΛΛΑΔΑ</w:t>
            </w:r>
          </w:p>
        </w:tc>
      </w:tr>
      <w:tr w:rsidR="008338F0" w:rsidRPr="00DF02B0" w14:paraId="1E347AC1" w14:textId="77777777">
        <w:tc>
          <w:tcPr>
            <w:tcW w:w="5245" w:type="dxa"/>
            <w:tcBorders>
              <w:top w:val="single" w:sz="4" w:space="0" w:color="000000"/>
              <w:left w:val="single" w:sz="4" w:space="0" w:color="000000"/>
              <w:bottom w:val="single" w:sz="4" w:space="0" w:color="000000"/>
            </w:tcBorders>
            <w:shd w:val="clear" w:color="auto" w:fill="auto"/>
          </w:tcPr>
          <w:p w14:paraId="6AD262DD" w14:textId="77777777"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279965" w14:textId="77777777" w:rsidR="008338F0" w:rsidRPr="00603221" w:rsidRDefault="0036512D">
            <w:pPr>
              <w:pStyle w:val="normalwithoutspacing"/>
              <w:snapToGrid w:val="0"/>
              <w:rPr>
                <w:lang w:val="de-DE"/>
              </w:rPr>
            </w:pPr>
            <w:r w:rsidRPr="003329FF">
              <w:t>GR 300</w:t>
            </w:r>
          </w:p>
        </w:tc>
      </w:tr>
      <w:tr w:rsidR="008338F0" w:rsidRPr="00DF02B0" w14:paraId="675F159D" w14:textId="77777777">
        <w:tc>
          <w:tcPr>
            <w:tcW w:w="5245" w:type="dxa"/>
            <w:tcBorders>
              <w:top w:val="single" w:sz="4" w:space="0" w:color="000000"/>
              <w:left w:val="single" w:sz="4" w:space="0" w:color="000000"/>
              <w:bottom w:val="single" w:sz="4" w:space="0" w:color="000000"/>
            </w:tcBorders>
            <w:shd w:val="clear" w:color="auto" w:fill="auto"/>
          </w:tcPr>
          <w:p w14:paraId="5E560764"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56679E5" w14:textId="77777777" w:rsidR="008338F0" w:rsidRPr="00603221" w:rsidRDefault="00865C7D">
            <w:pPr>
              <w:pStyle w:val="normalwithoutspacing"/>
              <w:snapToGrid w:val="0"/>
              <w:rPr>
                <w:lang w:val="en-US"/>
              </w:rPr>
            </w:pPr>
            <w:r w:rsidRPr="00603221">
              <w:rPr>
                <w:lang w:val="en-US"/>
              </w:rPr>
              <w:t>213 1300700</w:t>
            </w:r>
          </w:p>
        </w:tc>
      </w:tr>
      <w:tr w:rsidR="008338F0" w:rsidRPr="00DF02B0" w14:paraId="28378F93" w14:textId="77777777">
        <w:tc>
          <w:tcPr>
            <w:tcW w:w="5245" w:type="dxa"/>
            <w:tcBorders>
              <w:top w:val="single" w:sz="4" w:space="0" w:color="000000"/>
              <w:left w:val="single" w:sz="4" w:space="0" w:color="000000"/>
              <w:bottom w:val="single" w:sz="4" w:space="0" w:color="000000"/>
            </w:tcBorders>
            <w:shd w:val="clear" w:color="auto" w:fill="auto"/>
          </w:tcPr>
          <w:p w14:paraId="45CD168E"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7E71C5A" w14:textId="77777777" w:rsidR="008338F0" w:rsidRPr="00603221" w:rsidRDefault="00865C7D">
            <w:pPr>
              <w:pStyle w:val="normalwithoutspacing"/>
              <w:snapToGrid w:val="0"/>
              <w:rPr>
                <w:lang w:val="en-US"/>
              </w:rPr>
            </w:pPr>
            <w:r w:rsidRPr="00603221">
              <w:rPr>
                <w:lang w:val="en-US"/>
              </w:rPr>
              <w:t>213 1300801</w:t>
            </w:r>
          </w:p>
        </w:tc>
      </w:tr>
      <w:tr w:rsidR="008338F0" w:rsidRPr="00DF02B0" w14:paraId="3E0753A2" w14:textId="77777777" w:rsidTr="00607DE2">
        <w:trPr>
          <w:trHeight w:val="474"/>
        </w:trPr>
        <w:tc>
          <w:tcPr>
            <w:tcW w:w="5245" w:type="dxa"/>
            <w:tcBorders>
              <w:top w:val="single" w:sz="4" w:space="0" w:color="000000"/>
              <w:left w:val="single" w:sz="4" w:space="0" w:color="000000"/>
              <w:bottom w:val="single" w:sz="4" w:space="0" w:color="000000"/>
            </w:tcBorders>
            <w:shd w:val="clear" w:color="auto" w:fill="auto"/>
          </w:tcPr>
          <w:p w14:paraId="768BBCF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9DC286A" w14:textId="77777777" w:rsidR="008338F0" w:rsidRPr="00603221" w:rsidRDefault="00AD6C1A">
            <w:pPr>
              <w:pStyle w:val="normalwithoutspacing"/>
              <w:snapToGrid w:val="0"/>
              <w:rPr>
                <w:lang w:val="en-US"/>
              </w:rPr>
            </w:pPr>
            <w:hyperlink r:id="rId12" w:history="1">
              <w:r w:rsidR="00E817D9" w:rsidRPr="00D009BC">
                <w:rPr>
                  <w:rStyle w:val="Hyperlink"/>
                  <w:lang w:val="en-US"/>
                </w:rPr>
                <w:t>info@ktpae.gr</w:t>
              </w:r>
            </w:hyperlink>
          </w:p>
        </w:tc>
      </w:tr>
      <w:tr w:rsidR="008338F0" w:rsidRPr="00DF02B0" w14:paraId="5BE202B4" w14:textId="77777777">
        <w:tc>
          <w:tcPr>
            <w:tcW w:w="5245" w:type="dxa"/>
            <w:tcBorders>
              <w:top w:val="single" w:sz="4" w:space="0" w:color="000000"/>
              <w:left w:val="single" w:sz="4" w:space="0" w:color="000000"/>
              <w:bottom w:val="single" w:sz="4" w:space="0" w:color="000000"/>
            </w:tcBorders>
            <w:shd w:val="clear" w:color="auto" w:fill="auto"/>
          </w:tcPr>
          <w:p w14:paraId="3A20419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2824D74" w14:textId="260F41B3" w:rsidR="008338F0" w:rsidRPr="004A6BAF" w:rsidRDefault="004A6BAF">
            <w:pPr>
              <w:pStyle w:val="normalwithoutspacing"/>
              <w:snapToGrid w:val="0"/>
              <w:rPr>
                <w:highlight w:val="magenta"/>
              </w:rPr>
            </w:pPr>
            <w:r w:rsidRPr="004A6BAF">
              <w:t>Δώρα Σπύρου</w:t>
            </w:r>
          </w:p>
        </w:tc>
      </w:tr>
      <w:tr w:rsidR="008338F0" w:rsidRPr="00DF02B0" w14:paraId="28499CBF" w14:textId="77777777">
        <w:tc>
          <w:tcPr>
            <w:tcW w:w="5245" w:type="dxa"/>
            <w:tcBorders>
              <w:top w:val="single" w:sz="4" w:space="0" w:color="000000"/>
              <w:left w:val="single" w:sz="4" w:space="0" w:color="000000"/>
              <w:bottom w:val="single" w:sz="4" w:space="0" w:color="000000"/>
            </w:tcBorders>
            <w:shd w:val="clear" w:color="auto" w:fill="auto"/>
          </w:tcPr>
          <w:p w14:paraId="088E89A4"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F42FF51" w14:textId="77777777" w:rsidR="008338F0" w:rsidRPr="00603221" w:rsidRDefault="00AD6C1A">
            <w:pPr>
              <w:pStyle w:val="normalwithoutspacing"/>
              <w:snapToGrid w:val="0"/>
            </w:pPr>
            <w:hyperlink r:id="rId13" w:history="1">
              <w:r w:rsidR="00E817D9" w:rsidRPr="00D009BC">
                <w:rPr>
                  <w:rStyle w:val="Hyperlink"/>
                </w:rPr>
                <w:t>http://www.ktpae.gr</w:t>
              </w:r>
            </w:hyperlink>
          </w:p>
        </w:tc>
      </w:tr>
      <w:tr w:rsidR="008338F0" w:rsidRPr="00D72C0C" w14:paraId="51DBC366" w14:textId="77777777">
        <w:tc>
          <w:tcPr>
            <w:tcW w:w="5245" w:type="dxa"/>
            <w:tcBorders>
              <w:top w:val="single" w:sz="4" w:space="0" w:color="000000"/>
              <w:left w:val="single" w:sz="4" w:space="0" w:color="000000"/>
              <w:bottom w:val="single" w:sz="4" w:space="0" w:color="000000"/>
            </w:tcBorders>
            <w:shd w:val="clear" w:color="auto" w:fill="auto"/>
          </w:tcPr>
          <w:p w14:paraId="2B0F0874"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AC42566" w14:textId="618449A1" w:rsidR="008338F0" w:rsidRPr="00603221" w:rsidRDefault="00AD6C1A">
            <w:pPr>
              <w:pStyle w:val="normalwithoutspacing"/>
              <w:snapToGrid w:val="0"/>
            </w:pPr>
            <w:hyperlink r:id="rId14" w:history="1">
              <w:r w:rsidR="005C1BA7" w:rsidRPr="009B7841">
                <w:rPr>
                  <w:rStyle w:val="Hyperlink"/>
                </w:rPr>
                <w:t>https://www.ktpae.gr/</w:t>
              </w:r>
            </w:hyperlink>
            <w:r w:rsidR="005C1BA7">
              <w:t xml:space="preserve"> </w:t>
            </w:r>
          </w:p>
        </w:tc>
      </w:tr>
    </w:tbl>
    <w:p w14:paraId="76E3F7F1" w14:textId="77777777" w:rsidR="008338F0" w:rsidRPr="00B46BF2" w:rsidRDefault="008338F0">
      <w:pPr>
        <w:pStyle w:val="normalwithoutspacing"/>
        <w:rPr>
          <w:lang w:val="en-US"/>
        </w:rPr>
      </w:pPr>
    </w:p>
    <w:p w14:paraId="22ABDB3A" w14:textId="77777777" w:rsidR="008338F0" w:rsidRPr="00603221" w:rsidRDefault="003355E7">
      <w:pPr>
        <w:pStyle w:val="normalwithoutspacing"/>
      </w:pPr>
      <w:r w:rsidRPr="00603221">
        <w:rPr>
          <w:b/>
        </w:rPr>
        <w:t xml:space="preserve">Είδος Αναθέτουσας Αρχής </w:t>
      </w:r>
    </w:p>
    <w:p w14:paraId="36061185" w14:textId="77777777" w:rsidR="008338F0" w:rsidRPr="00603221" w:rsidRDefault="003355E7">
      <w:pPr>
        <w:pStyle w:val="normalwithoutspacing"/>
        <w:rPr>
          <w:rFonts w:eastAsia="Calibri"/>
        </w:rPr>
      </w:pPr>
      <w:r w:rsidRPr="00603221">
        <w:t>Η Αναθέτουσα Αρχή είναι</w:t>
      </w:r>
      <w:r w:rsidR="00E1337D"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w:t>
      </w:r>
      <w:proofErr w:type="spellStart"/>
      <w:r w:rsidR="00DB2700" w:rsidRPr="00603221">
        <w:t>Υποτομέας</w:t>
      </w:r>
      <w:proofErr w:type="spellEnd"/>
      <w:r w:rsidR="00DB2700" w:rsidRPr="00603221">
        <w:t xml:space="preserve"> Νομικά Πρόσωπα Κεντρικής Κυβέρνησης και Δημόσιες Επιχειρήσεις</w:t>
      </w:r>
      <w:r w:rsidR="000D2259">
        <w:t>.</w:t>
      </w:r>
    </w:p>
    <w:p w14:paraId="21DADFCE" w14:textId="77777777" w:rsidR="006F0660" w:rsidRDefault="006F0660">
      <w:pPr>
        <w:pStyle w:val="normalwithoutspacing"/>
        <w:rPr>
          <w:b/>
        </w:rPr>
      </w:pPr>
    </w:p>
    <w:p w14:paraId="64C8960F" w14:textId="77777777" w:rsidR="008338F0" w:rsidRPr="00603221" w:rsidRDefault="003355E7">
      <w:pPr>
        <w:pStyle w:val="normalwithoutspacing"/>
      </w:pPr>
      <w:r w:rsidRPr="00603221">
        <w:rPr>
          <w:b/>
        </w:rPr>
        <w:t>Κύρια δραστηριότητα Α.Α.</w:t>
      </w:r>
    </w:p>
    <w:p w14:paraId="7E31AE70"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52FDFB98"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0D2259">
        <w:t>.</w:t>
      </w:r>
      <w:r w:rsidRPr="00603221">
        <w:t xml:space="preserve"> </w:t>
      </w:r>
    </w:p>
    <w:p w14:paraId="74A9C843" w14:textId="77777777" w:rsidR="006F0660" w:rsidRDefault="006F0660" w:rsidP="00D157B7">
      <w:pPr>
        <w:suppressAutoHyphens w:val="0"/>
        <w:spacing w:after="0"/>
        <w:jc w:val="left"/>
        <w:rPr>
          <w:b/>
          <w:lang w:val="el-GR"/>
        </w:rPr>
      </w:pPr>
    </w:p>
    <w:p w14:paraId="3074AE92"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0759F72D" w14:textId="77777777" w:rsidR="002E1FDE" w:rsidRDefault="003355E7" w:rsidP="002E1FDE">
      <w:pPr>
        <w:pStyle w:val="normalwithoutspacing"/>
        <w:ind w:left="567" w:hanging="567"/>
        <w:rPr>
          <w:rStyle w:val="Hyperlink"/>
        </w:rPr>
      </w:pPr>
      <w:r w:rsidRPr="00603221">
        <w:t>α)</w:t>
      </w:r>
      <w:r w:rsidRPr="00603221">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t xml:space="preserve"> και μέσω της διαδικτυακής πύλης της Αναθέτουσας Αρχής </w:t>
      </w:r>
      <w:hyperlink r:id="rId15" w:history="1">
        <w:r w:rsidR="00154623" w:rsidRPr="009344C5">
          <w:rPr>
            <w:rStyle w:val="Hyperlink"/>
          </w:rPr>
          <w:t>http://www.ktpae.gr</w:t>
        </w:r>
      </w:hyperlink>
    </w:p>
    <w:p w14:paraId="216C2E8D" w14:textId="77777777" w:rsidR="00154623" w:rsidRPr="00603221" w:rsidRDefault="006F0660" w:rsidP="006F0660">
      <w:pPr>
        <w:pStyle w:val="normalwithoutspacing"/>
        <w:ind w:left="567" w:hanging="567"/>
      </w:pPr>
      <w:r w:rsidRPr="00EF0725">
        <w:t xml:space="preserve">β) </w:t>
      </w:r>
      <w:r>
        <w:t xml:space="preserve">     </w:t>
      </w:r>
      <w:r w:rsidR="00154623" w:rsidRPr="00154623">
        <w:t>Κάθε είδους επικοινωνία και ανταλλαγή πληροφοριών πραγματοποιείται μέσω της διαδικτυακής πύλης www.promitheus.gov.gr του Ε.Σ.Η.ΔΗ.Σ.</w:t>
      </w:r>
    </w:p>
    <w:p w14:paraId="4E428959" w14:textId="77777777" w:rsidR="008338F0" w:rsidRDefault="006F0660">
      <w:pPr>
        <w:pStyle w:val="normalwithoutspacing"/>
        <w:ind w:left="567" w:hanging="567"/>
        <w:rPr>
          <w:color w:val="000000"/>
          <w:shd w:val="clear" w:color="auto" w:fill="FFFFFF"/>
        </w:rPr>
      </w:pPr>
      <w:r>
        <w:t>γ</w:t>
      </w:r>
      <w:r w:rsidR="003355E7" w:rsidRPr="00603221">
        <w:t>)</w:t>
      </w:r>
      <w:r w:rsidR="003355E7" w:rsidRPr="00603221">
        <w:tab/>
        <w:t xml:space="preserve">Οι προσφορές πρέπει να υποβάλλονται ηλεκτρονικά στην διεύθυνση : </w:t>
      </w:r>
      <w:hyperlink r:id="rId16" w:history="1">
        <w:r w:rsidR="003355E7" w:rsidRPr="00603221">
          <w:rPr>
            <w:rStyle w:val="Hyperlink"/>
            <w:shd w:val="clear" w:color="auto" w:fill="FFFFFF"/>
          </w:rPr>
          <w:t>www.promitheus.gov.gr</w:t>
        </w:r>
      </w:hyperlink>
      <w:r w:rsidR="003355E7" w:rsidRPr="00603221">
        <w:rPr>
          <w:color w:val="000000"/>
          <w:shd w:val="clear" w:color="auto" w:fill="FFFFFF"/>
        </w:rPr>
        <w:t xml:space="preserve"> </w:t>
      </w:r>
    </w:p>
    <w:p w14:paraId="699C0906" w14:textId="77777777" w:rsidR="002E1FDE" w:rsidRPr="00603221" w:rsidRDefault="002E1FDE" w:rsidP="00FD40D7">
      <w:pPr>
        <w:pStyle w:val="normalwithoutspacing"/>
      </w:pPr>
    </w:p>
    <w:p w14:paraId="22132863" w14:textId="77777777" w:rsidR="008338F0" w:rsidRPr="00603221" w:rsidRDefault="003355E7" w:rsidP="003A109E">
      <w:pPr>
        <w:pStyle w:val="Heading2"/>
        <w:rPr>
          <w:rFonts w:cs="Tahoma"/>
          <w:lang w:val="el-GR"/>
        </w:rPr>
      </w:pPr>
      <w:bookmarkStart w:id="18" w:name="_Ref89085315"/>
      <w:bookmarkStart w:id="19" w:name="_Toc97194257"/>
      <w:bookmarkStart w:id="20" w:name="_Toc97194406"/>
      <w:bookmarkStart w:id="21" w:name="_Toc139985557"/>
      <w:r w:rsidRPr="00603221">
        <w:rPr>
          <w:rFonts w:cs="Tahoma"/>
          <w:lang w:val="el-GR"/>
        </w:rPr>
        <w:t>Στοιχεία Διαδικασίας - Χρηματοδότηση</w:t>
      </w:r>
      <w:bookmarkEnd w:id="18"/>
      <w:bookmarkEnd w:id="19"/>
      <w:bookmarkEnd w:id="20"/>
      <w:bookmarkEnd w:id="21"/>
    </w:p>
    <w:p w14:paraId="54012572" w14:textId="77777777" w:rsidR="008338F0" w:rsidRPr="00603221" w:rsidRDefault="003355E7">
      <w:pPr>
        <w:rPr>
          <w:lang w:val="el-GR"/>
        </w:rPr>
      </w:pPr>
      <w:r w:rsidRPr="00603221">
        <w:rPr>
          <w:b/>
          <w:lang w:val="el-GR"/>
        </w:rPr>
        <w:t xml:space="preserve">Είδος διαδικασίας </w:t>
      </w:r>
    </w:p>
    <w:p w14:paraId="4B066B31" w14:textId="77777777" w:rsidR="008338F0" w:rsidRPr="00603221" w:rsidRDefault="003355E7">
      <w:pPr>
        <w:pStyle w:val="normalwithoutspacing"/>
        <w:rPr>
          <w:lang w:eastAsia="el-GR"/>
        </w:rPr>
      </w:pPr>
      <w:r w:rsidRPr="00603221">
        <w:t>Ο διαγωνισμός θα διεξαχθεί με την ανοικτή διαδικασία του άρθρου 27 του ν. 4412/16</w:t>
      </w:r>
      <w:r w:rsidR="006F0660">
        <w:t xml:space="preserve"> όπως ισχύει</w:t>
      </w:r>
      <w:r w:rsidRPr="00603221">
        <w:t xml:space="preserve">. </w:t>
      </w:r>
    </w:p>
    <w:p w14:paraId="504B1C67" w14:textId="77777777" w:rsidR="008338F0" w:rsidRPr="00603221" w:rsidRDefault="008338F0">
      <w:pPr>
        <w:pStyle w:val="normalwithoutspacing"/>
      </w:pPr>
    </w:p>
    <w:p w14:paraId="4FE8355C" w14:textId="77777777" w:rsidR="00E338EB" w:rsidRDefault="00E338EB" w:rsidP="00E338EB">
      <w:pPr>
        <w:pStyle w:val="normalwithoutspacing"/>
        <w:spacing w:after="120" w:line="252" w:lineRule="auto"/>
      </w:pPr>
      <w:bookmarkStart w:id="22" w:name="_Hlk129166241"/>
      <w:r>
        <w:rPr>
          <w:b/>
        </w:rPr>
        <w:t>Χρηματοδότηση της σύμβασης</w:t>
      </w:r>
    </w:p>
    <w:p w14:paraId="1A53E41D" w14:textId="77777777" w:rsidR="00E338EB" w:rsidRPr="00155B45" w:rsidRDefault="00E338EB" w:rsidP="00E338EB">
      <w:pPr>
        <w:pStyle w:val="normalwithoutspacing"/>
        <w:spacing w:after="120" w:line="252" w:lineRule="auto"/>
        <w:rPr>
          <w:strike/>
        </w:rPr>
      </w:pPr>
      <w:r>
        <w:t>Φορέας Χ</w:t>
      </w:r>
      <w:r w:rsidRPr="00155B45">
        <w:t>ρηματοδότησης της παρούσας σύμβασης είναι</w:t>
      </w:r>
      <w:r>
        <w:t xml:space="preserve"> </w:t>
      </w:r>
      <w:r w:rsidRPr="00056979">
        <w:t xml:space="preserve">το </w:t>
      </w:r>
      <w:r w:rsidRPr="00056979">
        <w:rPr>
          <w:bCs/>
        </w:rPr>
        <w:t>Υπουργείο Ψηφιακής Διακυβέρνησης</w:t>
      </w:r>
      <w:r w:rsidRPr="00056979">
        <w:t>.</w:t>
      </w:r>
      <w:r w:rsidRPr="00155B45">
        <w:t xml:space="preserve"> </w:t>
      </w:r>
    </w:p>
    <w:p w14:paraId="1F62F046" w14:textId="77777777" w:rsidR="00E338EB" w:rsidRDefault="00E338EB" w:rsidP="00E338EB">
      <w:pPr>
        <w:pStyle w:val="normalwithoutspacing"/>
        <w:spacing w:after="120" w:line="252" w:lineRule="auto"/>
        <w:rPr>
          <w:rFonts w:eastAsia="Tahoma"/>
          <w:color w:val="000000" w:themeColor="text1"/>
        </w:rPr>
      </w:pPr>
      <w:r w:rsidRPr="00F8675B">
        <w:rPr>
          <w:rFonts w:eastAsia="Tahoma"/>
          <w:color w:val="000000" w:themeColor="text1"/>
        </w:rPr>
        <w:t>Η δαπάνη θα καλυφθεί από την από έκτακτη επιχορήγηση της Κοινωνίας της Πληροφορίας Μ.Α.Ε. 2023-2025, σε βάρος της πίστωσης του Προϋπολογισμού εξόδων του Υπουργείου Ψηφιακής Διακυβέρνησης, υπό φορέα 1053-501-0000000 και Α.Λ.Ε. 2310889001.</w:t>
      </w:r>
    </w:p>
    <w:bookmarkEnd w:id="22"/>
    <w:p w14:paraId="2BEA6A71" w14:textId="77777777" w:rsidR="008338F0" w:rsidRPr="00603221" w:rsidRDefault="003355E7" w:rsidP="003A109E">
      <w:pPr>
        <w:pStyle w:val="Heading2"/>
        <w:rPr>
          <w:rFonts w:cs="Tahoma"/>
          <w:lang w:val="el-GR"/>
        </w:rPr>
      </w:pPr>
      <w:r w:rsidRPr="00603221">
        <w:rPr>
          <w:rFonts w:cs="Tahoma"/>
          <w:lang w:val="el-GR"/>
        </w:rPr>
        <w:tab/>
      </w:r>
      <w:bookmarkStart w:id="23" w:name="_Toc97194258"/>
      <w:bookmarkStart w:id="24" w:name="_Toc97194407"/>
      <w:bookmarkStart w:id="25" w:name="_Toc139985558"/>
      <w:r w:rsidRPr="00603221">
        <w:rPr>
          <w:rFonts w:cs="Tahoma"/>
          <w:lang w:val="el-GR"/>
        </w:rPr>
        <w:t>Συνοπτική Περιγραφή φυσικού και οικονομικού αντικειμένου της σύμβασης</w:t>
      </w:r>
      <w:bookmarkEnd w:id="23"/>
      <w:bookmarkEnd w:id="24"/>
      <w:bookmarkEnd w:id="25"/>
      <w:r w:rsidRPr="00603221">
        <w:rPr>
          <w:rFonts w:cs="Tahoma"/>
          <w:lang w:val="el-GR"/>
        </w:rPr>
        <w:t xml:space="preserve"> </w:t>
      </w:r>
    </w:p>
    <w:p w14:paraId="4A436458" w14:textId="77777777" w:rsidR="00E338EB" w:rsidRDefault="00E338EB" w:rsidP="00E338EB">
      <w:pPr>
        <w:suppressAutoHyphens w:val="0"/>
        <w:spacing w:after="91" w:line="236" w:lineRule="auto"/>
        <w:rPr>
          <w:rFonts w:eastAsia="Calibri"/>
          <w:lang w:val="el-GR"/>
        </w:rPr>
      </w:pPr>
      <w:bookmarkStart w:id="26" w:name="_Hlk123829316"/>
    </w:p>
    <w:p w14:paraId="7E971920" w14:textId="5735E948" w:rsidR="00E338EB" w:rsidRPr="00E338EB" w:rsidRDefault="00E338EB" w:rsidP="00E338EB">
      <w:pPr>
        <w:suppressAutoHyphens w:val="0"/>
        <w:spacing w:after="91" w:line="236" w:lineRule="auto"/>
        <w:rPr>
          <w:rFonts w:eastAsia="Calibri"/>
          <w:lang w:val="el-GR"/>
        </w:rPr>
      </w:pPr>
      <w:r w:rsidRPr="00E338EB">
        <w:rPr>
          <w:rFonts w:eastAsiaTheme="minorEastAsia"/>
          <w:color w:val="000000"/>
          <w:lang w:val="el-GR"/>
        </w:rPr>
        <w:t>Αντικείμενο του έργου αποτελεί η παροχή υπηρεσιών Ανεξάρτητου Ελεγκτή, σύμφωνα με το Εγχειρίδιο Διαδικασιών Συστήματος Διαχείρισης και Ελέγχου (ΣΔΕ), έργων που υλοποίει η «Κοινωνία της Πληροφορίας Μ.Α.Ε.» χρηματοδοτούμενων από το Ταμείο Ανάκαμψης και Ανθεκτικότητας.</w:t>
      </w:r>
    </w:p>
    <w:p w14:paraId="05ABCF26" w14:textId="77777777" w:rsidR="00E338EB" w:rsidRPr="00E338EB" w:rsidRDefault="00E338EB" w:rsidP="00E338EB">
      <w:pPr>
        <w:rPr>
          <w:lang w:val="el-GR"/>
        </w:rPr>
      </w:pPr>
      <w:r w:rsidRPr="00E338EB">
        <w:rPr>
          <w:lang w:val="el-GR"/>
        </w:rPr>
        <w:t xml:space="preserve">Οι παρεχόμενες υπηρεσίες κατατάσσονται στους ακόλουθους κωδικούς του Κοινού Λεξιλογίου δημοσίων συμβάσεων (CPV): </w:t>
      </w:r>
      <w:r w:rsidRPr="00E338EB">
        <w:rPr>
          <w:b/>
          <w:bCs/>
          <w:lang w:val="el-GR"/>
        </w:rPr>
        <w:t xml:space="preserve">71317000-3 - </w:t>
      </w:r>
      <w:r w:rsidRPr="00E338EB">
        <w:rPr>
          <w:lang w:val="el-GR"/>
        </w:rPr>
        <w:t>Υπηρεσίες παροχής συμβουλών σχετιζόμενες με τον έλεγχο και την  προστασία από κινδύνους.</w:t>
      </w:r>
    </w:p>
    <w:p w14:paraId="2B369549" w14:textId="77777777" w:rsidR="00E338EB" w:rsidRPr="00E338EB" w:rsidRDefault="00E338EB" w:rsidP="00E338EB">
      <w:pPr>
        <w:spacing w:line="252" w:lineRule="auto"/>
        <w:rPr>
          <w:lang w:val="el-GR"/>
        </w:rPr>
      </w:pPr>
      <w:r w:rsidRPr="00E338EB">
        <w:rPr>
          <w:lang w:val="el-GR"/>
        </w:rPr>
        <w:t xml:space="preserve">Το αντικείμενο της παρούσας σύμβασης δεν υποδιαιρείται σε τμήματα. </w:t>
      </w:r>
    </w:p>
    <w:p w14:paraId="6809D900" w14:textId="77777777" w:rsidR="00E338EB" w:rsidRPr="00E338EB" w:rsidRDefault="00E338EB" w:rsidP="00E338EB">
      <w:pPr>
        <w:spacing w:line="252" w:lineRule="auto"/>
        <w:rPr>
          <w:lang w:val="el-GR"/>
        </w:rPr>
      </w:pPr>
      <w:r w:rsidRPr="00E338EB">
        <w:rPr>
          <w:lang w:val="el-GR"/>
        </w:rPr>
        <w:t>Προσφορές γίνονται αποδεκτές για το σύνολο των υπηρεσιών που περιγράφονται.</w:t>
      </w:r>
    </w:p>
    <w:p w14:paraId="5CD6B9C7" w14:textId="77777777" w:rsidR="00E338EB" w:rsidRPr="00E338EB" w:rsidRDefault="00E338EB" w:rsidP="00E338EB">
      <w:pPr>
        <w:pStyle w:val="normalwithoutspacing"/>
        <w:spacing w:line="252" w:lineRule="auto"/>
        <w:rPr>
          <w:b/>
          <w:bCs/>
        </w:rPr>
      </w:pPr>
      <w:r w:rsidRPr="00E338EB">
        <w:t>Η εκτιμώμενη αξία της σύμβασης ανέρχεται στο ποσό των δ</w:t>
      </w:r>
      <w:r w:rsidRPr="00E338EB">
        <w:rPr>
          <w:bCs/>
          <w:color w:val="000000"/>
        </w:rPr>
        <w:t>ιακοσίων χιλιάδων Ευρώ (€200.000,00) μη περιλαμβανομένου ΦΠΑ - Προϋπολογισμός με ΦΠΑ: Διακόσιες σαράντα οκτώ Χιλιάδες Ευρώ (€248.000,00) - ΦΠΑ 24%: σαράντα οκτώ Χιλιάδες Ευρώ (€48.000,00)</w:t>
      </w:r>
    </w:p>
    <w:p w14:paraId="34A1ECE6" w14:textId="77777777" w:rsidR="00E338EB" w:rsidRPr="00E338EB" w:rsidRDefault="00E338EB" w:rsidP="00E338EB">
      <w:pPr>
        <w:pStyle w:val="normalwithoutspacing"/>
        <w:spacing w:after="120" w:line="252" w:lineRule="auto"/>
      </w:pPr>
      <w:r w:rsidRPr="00E338EB">
        <w:t xml:space="preserve">Η διάρκεια της σύμβασης ορίζεται σε </w:t>
      </w:r>
      <w:r w:rsidRPr="00E338EB">
        <w:rPr>
          <w:b/>
        </w:rPr>
        <w:t>δώδεκα (12) μήνες.</w:t>
      </w:r>
    </w:p>
    <w:p w14:paraId="4309F2B8" w14:textId="548A22C3" w:rsidR="00E338EB" w:rsidRPr="00E338EB" w:rsidRDefault="00E338EB" w:rsidP="00E338EB">
      <w:pPr>
        <w:pStyle w:val="normalwithoutspacing"/>
        <w:spacing w:after="120" w:line="252" w:lineRule="auto"/>
      </w:pPr>
      <w:r w:rsidRPr="00365854">
        <w:t>Σε περίπτωση που δεν αναλωθεί το συμβατικό τίμημα εντός της διάρκειας της σύμβασης ως αυτή ορίζεται στην παρούσα,  η αναθέτουσα αρχή δύναται να παρατείνει τη διάρκεια αυτής έως δώδεκα (12) μήνες για το υπολειπόμενο συμβατικό τίμημα, γεγονός που δικαιολογείται από τη φύση του έργου ως αυτό περιγράφεται στην παρούσα.</w:t>
      </w:r>
      <w:r w:rsidR="00365854" w:rsidRPr="00365854">
        <w:t xml:space="preserve"> Σε κάθε περίπτωση ο Ανάδοχος δικαιούται μόνον την αμοιβή για τις </w:t>
      </w:r>
      <w:proofErr w:type="spellStart"/>
      <w:r w:rsidR="00365854" w:rsidRPr="00365854">
        <w:t>παρασχεθείσες</w:t>
      </w:r>
      <w:proofErr w:type="spellEnd"/>
      <w:r w:rsidR="00365854" w:rsidRPr="00365854">
        <w:t xml:space="preserve"> έως τη λήξη της σύμβασης υπηρεσίες σύμφωνα με τα ειδικότερα οριζόμενα στην παρούσα και παραιτείται ρητά, ανέκκλητα και ανεπιφύλακτα από την αναζήτηση του υπολοίπου </w:t>
      </w:r>
      <w:r w:rsidR="00365854">
        <w:t xml:space="preserve">της συμβατικής </w:t>
      </w:r>
      <w:r w:rsidR="00365854" w:rsidRPr="00365854">
        <w:t>αμοιβής και οποιασδήποτε μορφής αποζημίωσης.</w:t>
      </w:r>
    </w:p>
    <w:p w14:paraId="6FB15B67" w14:textId="77777777" w:rsidR="00E338EB" w:rsidRPr="00E338EB" w:rsidRDefault="00E338EB" w:rsidP="00E338EB">
      <w:pPr>
        <w:pStyle w:val="normalwithoutspacing"/>
        <w:spacing w:after="120" w:line="252" w:lineRule="auto"/>
      </w:pPr>
      <w:r w:rsidRPr="00E338EB">
        <w:t xml:space="preserve">Αναλυτική περιγραφή του φυσικού και οικονομικού αντικειμένου της σύμβασης δίδεται στο ΠΑΡΑΡΤΗΜΑ Ι ή σε κάθε άλλο περιγραφικό έγγραφο της παρούσας διακήρυξης. </w:t>
      </w:r>
    </w:p>
    <w:p w14:paraId="020C611A" w14:textId="77777777" w:rsidR="00E338EB" w:rsidRPr="00E338EB" w:rsidRDefault="00E338EB" w:rsidP="00E338EB">
      <w:pPr>
        <w:pStyle w:val="normalwithoutspacing"/>
        <w:spacing w:after="120" w:line="252" w:lineRule="auto"/>
      </w:pPr>
      <w:r w:rsidRPr="00E338EB">
        <w:t>Η σύμβαση θα ανατεθεί με το κριτήριο την πλέον συμφέρουσα από οικονομική άποψη προσφορά βάσει τιμής.</w:t>
      </w:r>
    </w:p>
    <w:p w14:paraId="62B0BB7B" w14:textId="77777777" w:rsidR="00E338EB" w:rsidRPr="001F1E46" w:rsidRDefault="00E338EB" w:rsidP="00E338EB">
      <w:pPr>
        <w:suppressAutoHyphens w:val="0"/>
        <w:spacing w:after="91" w:line="236" w:lineRule="auto"/>
        <w:rPr>
          <w:rFonts w:eastAsia="Calibri"/>
          <w:lang w:val="el-GR"/>
        </w:rPr>
      </w:pPr>
    </w:p>
    <w:p w14:paraId="18F3DF57" w14:textId="77777777" w:rsidR="00E338EB" w:rsidRDefault="00E338EB" w:rsidP="00E338EB">
      <w:pPr>
        <w:suppressAutoHyphens w:val="0"/>
        <w:spacing w:after="91" w:line="236" w:lineRule="auto"/>
        <w:rPr>
          <w:rFonts w:eastAsia="Calibri"/>
          <w:lang w:val="el-GR"/>
        </w:rPr>
      </w:pPr>
    </w:p>
    <w:p w14:paraId="72831223" w14:textId="77777777" w:rsidR="00E338EB" w:rsidRDefault="00E338EB" w:rsidP="00E338EB">
      <w:pPr>
        <w:suppressAutoHyphens w:val="0"/>
        <w:spacing w:after="91" w:line="236" w:lineRule="auto"/>
        <w:rPr>
          <w:rFonts w:eastAsia="Calibri"/>
          <w:lang w:val="el-GR"/>
        </w:rPr>
      </w:pPr>
    </w:p>
    <w:p w14:paraId="43CB13BC" w14:textId="77777777" w:rsidR="007B27BB" w:rsidRDefault="007B27BB" w:rsidP="00E338EB">
      <w:pPr>
        <w:suppressAutoHyphens w:val="0"/>
        <w:spacing w:after="91" w:line="236" w:lineRule="auto"/>
        <w:rPr>
          <w:rFonts w:eastAsia="Calibri"/>
          <w:lang w:val="el-GR"/>
        </w:rPr>
      </w:pPr>
    </w:p>
    <w:p w14:paraId="628FFDD2" w14:textId="77777777" w:rsidR="007B27BB" w:rsidRDefault="007B27BB" w:rsidP="00E338EB">
      <w:pPr>
        <w:suppressAutoHyphens w:val="0"/>
        <w:spacing w:after="91" w:line="236" w:lineRule="auto"/>
        <w:rPr>
          <w:rFonts w:eastAsia="Calibri"/>
          <w:lang w:val="el-GR"/>
        </w:rPr>
      </w:pPr>
    </w:p>
    <w:p w14:paraId="01F4B540" w14:textId="77777777" w:rsidR="007B27BB" w:rsidRDefault="007B27BB" w:rsidP="00E338EB">
      <w:pPr>
        <w:suppressAutoHyphens w:val="0"/>
        <w:spacing w:after="91" w:line="236" w:lineRule="auto"/>
        <w:rPr>
          <w:rFonts w:eastAsia="Calibri"/>
          <w:lang w:val="el-GR"/>
        </w:rPr>
      </w:pPr>
    </w:p>
    <w:p w14:paraId="7FC9E730" w14:textId="77777777" w:rsidR="007B27BB" w:rsidRDefault="007B27BB" w:rsidP="00E338EB">
      <w:pPr>
        <w:suppressAutoHyphens w:val="0"/>
        <w:spacing w:after="91" w:line="236" w:lineRule="auto"/>
        <w:rPr>
          <w:rFonts w:eastAsia="Calibri"/>
          <w:lang w:val="el-GR"/>
        </w:rPr>
      </w:pPr>
    </w:p>
    <w:p w14:paraId="2F372CE0" w14:textId="77777777" w:rsidR="007B27BB" w:rsidRDefault="007B27BB" w:rsidP="00E338EB">
      <w:pPr>
        <w:suppressAutoHyphens w:val="0"/>
        <w:spacing w:after="91" w:line="236" w:lineRule="auto"/>
        <w:rPr>
          <w:rFonts w:eastAsia="Calibri"/>
          <w:lang w:val="el-GR"/>
        </w:rPr>
      </w:pPr>
    </w:p>
    <w:p w14:paraId="4512D5FF" w14:textId="77777777" w:rsidR="00E338EB" w:rsidRDefault="00E338EB" w:rsidP="00E338EB">
      <w:pPr>
        <w:suppressAutoHyphens w:val="0"/>
        <w:spacing w:after="91" w:line="236" w:lineRule="auto"/>
        <w:rPr>
          <w:rFonts w:eastAsia="Calibri"/>
          <w:lang w:val="el-GR"/>
        </w:rPr>
      </w:pPr>
    </w:p>
    <w:p w14:paraId="0B2762D9" w14:textId="2018FCF2" w:rsidR="008338F0" w:rsidRPr="00603221" w:rsidRDefault="003355E7" w:rsidP="003A109E">
      <w:pPr>
        <w:pStyle w:val="Heading2"/>
        <w:rPr>
          <w:rFonts w:cs="Tahoma"/>
          <w:lang w:val="el-GR"/>
        </w:rPr>
      </w:pPr>
      <w:bookmarkStart w:id="27" w:name="_Toc97194259"/>
      <w:bookmarkStart w:id="28" w:name="_Toc97194408"/>
      <w:bookmarkStart w:id="29" w:name="_Toc139985559"/>
      <w:bookmarkEnd w:id="26"/>
      <w:r w:rsidRPr="00603221">
        <w:rPr>
          <w:rFonts w:cs="Tahoma"/>
          <w:lang w:val="el-GR"/>
        </w:rPr>
        <w:t>Θεσμικό πλαίσιο</w:t>
      </w:r>
      <w:bookmarkEnd w:id="27"/>
      <w:bookmarkEnd w:id="28"/>
      <w:bookmarkEnd w:id="29"/>
      <w:r w:rsidRPr="00603221">
        <w:rPr>
          <w:rFonts w:cs="Tahoma"/>
          <w:lang w:val="el-GR"/>
        </w:rPr>
        <w:t xml:space="preserve"> </w:t>
      </w:r>
    </w:p>
    <w:p w14:paraId="47CF8E69" w14:textId="47540C43" w:rsidR="00442D00" w:rsidRDefault="00AA6688" w:rsidP="00AA6688">
      <w:pPr>
        <w:tabs>
          <w:tab w:val="left" w:pos="284"/>
        </w:tabs>
        <w:rPr>
          <w:lang w:val="el-GR"/>
        </w:rPr>
      </w:pPr>
      <w:r w:rsidRPr="00603221">
        <w:rPr>
          <w:lang w:val="el-GR"/>
        </w:rPr>
        <w:t xml:space="preserve">Η ανάθεση και εκτέλεση της σύμβασης διέπεται από την κείμενη νομοθεσία και τις </w:t>
      </w:r>
      <w:proofErr w:type="spellStart"/>
      <w:r w:rsidRPr="00603221">
        <w:rPr>
          <w:lang w:val="el-GR"/>
        </w:rPr>
        <w:t>κατ</w:t>
      </w:r>
      <w:proofErr w:type="spellEnd"/>
      <w:r w:rsidRPr="00603221">
        <w:rPr>
          <w:lang w:val="el-GR"/>
        </w:rPr>
        <w:t xml:space="preserve">΄ εξουσιοδότηση αυτής </w:t>
      </w:r>
      <w:proofErr w:type="spellStart"/>
      <w:r w:rsidRPr="00603221">
        <w:rPr>
          <w:lang w:val="el-GR"/>
        </w:rPr>
        <w:t>εκδοθείσες</w:t>
      </w:r>
      <w:proofErr w:type="spellEnd"/>
      <w:r w:rsidRPr="00603221">
        <w:rPr>
          <w:lang w:val="el-GR"/>
        </w:rPr>
        <w:t xml:space="preserve"> κανονιστικές πράξεις, όπως ισχύουν και ιδίως:</w:t>
      </w:r>
    </w:p>
    <w:p w14:paraId="02EA4681" w14:textId="77777777" w:rsidR="00F57072" w:rsidRPr="00F57072" w:rsidRDefault="00F57072" w:rsidP="00E82AF0">
      <w:pPr>
        <w:numPr>
          <w:ilvl w:val="0"/>
          <w:numId w:val="18"/>
        </w:numPr>
        <w:suppressAutoHyphens w:val="0"/>
        <w:spacing w:before="120"/>
        <w:ind w:left="426" w:hanging="427"/>
        <w:rPr>
          <w:bCs/>
          <w:lang w:val="el-GR"/>
        </w:rPr>
      </w:pPr>
      <w:r w:rsidRPr="00F57072">
        <w:rPr>
          <w:bCs/>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36/Α/09-03-2021).</w:t>
      </w:r>
    </w:p>
    <w:p w14:paraId="709F70CB" w14:textId="77777777" w:rsidR="00F57072" w:rsidRPr="00F57072" w:rsidRDefault="00F57072" w:rsidP="00E82AF0">
      <w:pPr>
        <w:numPr>
          <w:ilvl w:val="0"/>
          <w:numId w:val="18"/>
        </w:numPr>
        <w:suppressAutoHyphens w:val="0"/>
        <w:spacing w:before="120"/>
        <w:ind w:left="426" w:hanging="427"/>
        <w:rPr>
          <w:bCs/>
          <w:lang w:val="el-GR"/>
        </w:rPr>
      </w:pPr>
      <w:r w:rsidRPr="00F57072">
        <w:rPr>
          <w:bCs/>
          <w:lang w:val="el-GR"/>
        </w:rPr>
        <w:t xml:space="preserve">Την με </w:t>
      </w:r>
      <w:proofErr w:type="spellStart"/>
      <w:r w:rsidRPr="00F57072">
        <w:rPr>
          <w:bCs/>
          <w:lang w:val="el-GR"/>
        </w:rPr>
        <w:t>Αρ</w:t>
      </w:r>
      <w:proofErr w:type="spellEnd"/>
      <w:r w:rsidRPr="00F57072">
        <w:rPr>
          <w:bCs/>
          <w:lang w:val="el-GR"/>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2FB702DA" w14:textId="77777777" w:rsidR="00F57072" w:rsidRPr="00F57072" w:rsidRDefault="00F57072" w:rsidP="00E82AF0">
      <w:pPr>
        <w:numPr>
          <w:ilvl w:val="0"/>
          <w:numId w:val="18"/>
        </w:numPr>
        <w:suppressAutoHyphens w:val="0"/>
        <w:spacing w:before="120"/>
        <w:ind w:left="426" w:hanging="427"/>
        <w:rPr>
          <w:bCs/>
          <w:lang w:val="el-GR"/>
        </w:rPr>
      </w:pPr>
      <w:r w:rsidRPr="00F57072">
        <w:rPr>
          <w:bCs/>
          <w:lang w:val="el-GR"/>
        </w:rPr>
        <w:t xml:space="preserve">Την με </w:t>
      </w:r>
      <w:proofErr w:type="spellStart"/>
      <w:r w:rsidRPr="00F57072">
        <w:rPr>
          <w:bCs/>
          <w:lang w:val="el-GR"/>
        </w:rPr>
        <w:t>Αρ</w:t>
      </w:r>
      <w:proofErr w:type="spellEnd"/>
      <w:r w:rsidRPr="00F57072">
        <w:rPr>
          <w:bCs/>
          <w:lang w:val="el-GR"/>
        </w:rPr>
        <w:t>.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1AF52D5B" w14:textId="77777777" w:rsidR="00F57072" w:rsidRPr="00F57072" w:rsidRDefault="00F57072" w:rsidP="00E82AF0">
      <w:pPr>
        <w:numPr>
          <w:ilvl w:val="0"/>
          <w:numId w:val="18"/>
        </w:numPr>
        <w:suppressAutoHyphens w:val="0"/>
        <w:spacing w:before="120"/>
        <w:ind w:left="426" w:hanging="427"/>
        <w:rPr>
          <w:bCs/>
          <w:lang w:val="el-GR"/>
        </w:rPr>
      </w:pPr>
      <w:r w:rsidRPr="00F57072">
        <w:rPr>
          <w:bCs/>
          <w:lang w:val="el-GR"/>
        </w:rPr>
        <w:t xml:space="preserve">Την </w:t>
      </w:r>
      <w:proofErr w:type="spellStart"/>
      <w:r w:rsidRPr="00F57072">
        <w:rPr>
          <w:bCs/>
          <w:lang w:val="el-GR"/>
        </w:rPr>
        <w:t>Αριθμ</w:t>
      </w:r>
      <w:proofErr w:type="spellEnd"/>
      <w:r w:rsidRPr="00F57072">
        <w:rPr>
          <w:bCs/>
          <w:lang w:val="el-GR"/>
        </w:rPr>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4AD9AC76" w14:textId="77777777" w:rsidR="00F57072" w:rsidRPr="00F57072" w:rsidRDefault="00F57072" w:rsidP="00E82AF0">
      <w:pPr>
        <w:numPr>
          <w:ilvl w:val="0"/>
          <w:numId w:val="18"/>
        </w:numPr>
        <w:suppressAutoHyphens w:val="0"/>
        <w:spacing w:before="120"/>
        <w:ind w:left="426" w:hanging="427"/>
        <w:rPr>
          <w:bCs/>
          <w:lang w:val="el-GR"/>
        </w:rPr>
      </w:pPr>
      <w:r w:rsidRPr="00F57072">
        <w:rPr>
          <w:bCs/>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1BBA11BF" w14:textId="77777777" w:rsidR="00F57072" w:rsidRPr="00F57072" w:rsidRDefault="00F57072" w:rsidP="00E82AF0">
      <w:pPr>
        <w:numPr>
          <w:ilvl w:val="0"/>
          <w:numId w:val="18"/>
        </w:numPr>
        <w:suppressAutoHyphens w:val="0"/>
        <w:spacing w:before="120"/>
        <w:ind w:left="426" w:hanging="427"/>
        <w:rPr>
          <w:bCs/>
          <w:lang w:val="el-GR"/>
        </w:rPr>
      </w:pPr>
      <w:r w:rsidRPr="00F57072">
        <w:rPr>
          <w:bCs/>
          <w:lang w:val="el-GR"/>
        </w:rPr>
        <w:t>Τον Ν. 4635/2019 «Επενδύω στην Ελλάδα και άλλες διατάξεις» (ΦΕΚ 167/Α/30-10-2019).</w:t>
      </w:r>
    </w:p>
    <w:p w14:paraId="4C478EEC" w14:textId="77777777" w:rsidR="00F57072" w:rsidRPr="00F57072" w:rsidRDefault="00F57072" w:rsidP="00E82AF0">
      <w:pPr>
        <w:numPr>
          <w:ilvl w:val="0"/>
          <w:numId w:val="18"/>
        </w:numPr>
        <w:suppressAutoHyphens w:val="0"/>
        <w:spacing w:before="120"/>
        <w:ind w:left="426" w:hanging="427"/>
        <w:rPr>
          <w:bCs/>
          <w:lang w:val="el-GR"/>
        </w:rPr>
      </w:pPr>
      <w:r w:rsidRPr="00F57072">
        <w:rPr>
          <w:bCs/>
          <w:lang w:val="el-GR"/>
        </w:rPr>
        <w:t>Τον Ν.2859/2000 «Κύρωση Κώδικα Φόρου Προστιθέμενης Αξίας» (248/Α/07-11-2000), όπως τροποποιήθηκε και ισχύει.</w:t>
      </w:r>
    </w:p>
    <w:p w14:paraId="7042D8F6" w14:textId="77777777" w:rsidR="00F57072" w:rsidRPr="00F57072" w:rsidRDefault="00F57072" w:rsidP="00E82AF0">
      <w:pPr>
        <w:numPr>
          <w:ilvl w:val="0"/>
          <w:numId w:val="18"/>
        </w:numPr>
        <w:suppressAutoHyphens w:val="0"/>
        <w:spacing w:before="120"/>
        <w:ind w:left="426" w:hanging="427"/>
        <w:rPr>
          <w:bCs/>
          <w:lang w:val="el-GR"/>
        </w:rPr>
      </w:pPr>
      <w:r w:rsidRPr="00F57072">
        <w:rPr>
          <w:bCs/>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4F8A3E6B" w14:textId="77777777" w:rsidR="00F57072" w:rsidRPr="00F57072" w:rsidRDefault="00F57072" w:rsidP="00E82AF0">
      <w:pPr>
        <w:numPr>
          <w:ilvl w:val="0"/>
          <w:numId w:val="18"/>
        </w:numPr>
        <w:suppressAutoHyphens w:val="0"/>
        <w:spacing w:before="120"/>
        <w:ind w:left="426" w:hanging="427"/>
        <w:rPr>
          <w:bCs/>
          <w:lang w:val="el-GR"/>
        </w:rPr>
      </w:pPr>
      <w:r w:rsidRPr="00F57072">
        <w:rPr>
          <w:bCs/>
          <w:lang w:val="el-GR"/>
        </w:rPr>
        <w:t>Τον Ν. 4152/2013 «Επείγοντα μέτρα εφαρμογής των νόμων 4046/2012, 4093/2012 και 4127/2013» (ΦΕΚ 107/Α/09-05-2013).</w:t>
      </w:r>
    </w:p>
    <w:p w14:paraId="05895BD4" w14:textId="77777777" w:rsidR="00F57072" w:rsidRPr="00F57072" w:rsidRDefault="00F57072" w:rsidP="00E82AF0">
      <w:pPr>
        <w:numPr>
          <w:ilvl w:val="0"/>
          <w:numId w:val="18"/>
        </w:numPr>
        <w:suppressAutoHyphens w:val="0"/>
        <w:spacing w:before="120"/>
        <w:ind w:left="426" w:hanging="427"/>
        <w:rPr>
          <w:bCs/>
          <w:lang w:val="el-GR"/>
        </w:rPr>
      </w:pPr>
      <w:r w:rsidRPr="00F57072">
        <w:rPr>
          <w:bCs/>
          <w:lang w:val="el-GR"/>
        </w:rPr>
        <w:t xml:space="preserve">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w:t>
      </w:r>
      <w:proofErr w:type="spellStart"/>
      <w:r w:rsidRPr="00F57072">
        <w:rPr>
          <w:bCs/>
          <w:lang w:val="el-GR"/>
        </w:rPr>
        <w:t>Προπτωχευτική</w:t>
      </w:r>
      <w:proofErr w:type="spellEnd"/>
      <w:r w:rsidRPr="00F57072">
        <w:rPr>
          <w:bCs/>
          <w:lang w:val="el-GR"/>
        </w:rPr>
        <w:t xml:space="preserve"> διαδικασία εξυγίανσης και άλλες διατάξεις» (ΦΕΚ 204/Α/15-09-2011).</w:t>
      </w:r>
    </w:p>
    <w:p w14:paraId="0194760A" w14:textId="77777777" w:rsidR="00F57072" w:rsidRPr="00E10FC5" w:rsidRDefault="00F57072" w:rsidP="00E82AF0">
      <w:pPr>
        <w:numPr>
          <w:ilvl w:val="0"/>
          <w:numId w:val="18"/>
        </w:numPr>
        <w:suppressAutoHyphens w:val="0"/>
        <w:spacing w:before="120"/>
        <w:ind w:left="426" w:hanging="427"/>
        <w:rPr>
          <w:bCs/>
        </w:rPr>
      </w:pPr>
      <w:r w:rsidRPr="00F57072">
        <w:rPr>
          <w:bCs/>
          <w:lang w:val="el-GR"/>
        </w:rPr>
        <w:t xml:space="preserve">Τον </w:t>
      </w:r>
      <w:r w:rsidRPr="00E10FC5">
        <w:rPr>
          <w:bCs/>
        </w:rPr>
        <w:t>N</w:t>
      </w:r>
      <w:r w:rsidRPr="00F57072">
        <w:rPr>
          <w:bCs/>
          <w:lang w:val="el-GR"/>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E10FC5">
        <w:rPr>
          <w:bCs/>
        </w:rPr>
        <w:t>(ΦΕΚ 309/A/31-12-2003), όπ</w:t>
      </w:r>
      <w:proofErr w:type="spellStart"/>
      <w:r w:rsidRPr="00E10FC5">
        <w:rPr>
          <w:bCs/>
        </w:rPr>
        <w:t>ως</w:t>
      </w:r>
      <w:proofErr w:type="spellEnd"/>
      <w:r w:rsidRPr="00E10FC5">
        <w:rPr>
          <w:bCs/>
        </w:rPr>
        <w:t xml:space="preserve"> </w:t>
      </w:r>
      <w:proofErr w:type="spellStart"/>
      <w:r w:rsidRPr="00E10FC5">
        <w:rPr>
          <w:bCs/>
        </w:rPr>
        <w:t>τρο</w:t>
      </w:r>
      <w:proofErr w:type="spellEnd"/>
      <w:r w:rsidRPr="00E10FC5">
        <w:rPr>
          <w:bCs/>
        </w:rPr>
        <w:t xml:space="preserve">ποποιήθηκε και </w:t>
      </w:r>
      <w:proofErr w:type="spellStart"/>
      <w:r w:rsidRPr="00E10FC5">
        <w:rPr>
          <w:bCs/>
        </w:rPr>
        <w:t>ισχύει</w:t>
      </w:r>
      <w:proofErr w:type="spellEnd"/>
      <w:r w:rsidRPr="00E10FC5">
        <w:rPr>
          <w:bCs/>
        </w:rPr>
        <w:t>.</w:t>
      </w:r>
    </w:p>
    <w:p w14:paraId="3780FC94" w14:textId="77777777" w:rsidR="00F57072" w:rsidRPr="00F57072" w:rsidRDefault="00F57072" w:rsidP="00E82AF0">
      <w:pPr>
        <w:numPr>
          <w:ilvl w:val="0"/>
          <w:numId w:val="18"/>
        </w:numPr>
        <w:suppressAutoHyphens w:val="0"/>
        <w:spacing w:before="120"/>
        <w:ind w:left="426" w:hanging="427"/>
        <w:rPr>
          <w:bCs/>
          <w:lang w:val="el-GR"/>
        </w:rPr>
      </w:pPr>
      <w:r w:rsidRPr="00F57072">
        <w:rPr>
          <w:bCs/>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6A669447" w14:textId="77777777" w:rsidR="00F57072" w:rsidRPr="00F57072" w:rsidRDefault="00F57072" w:rsidP="00E82AF0">
      <w:pPr>
        <w:numPr>
          <w:ilvl w:val="0"/>
          <w:numId w:val="18"/>
        </w:numPr>
        <w:suppressAutoHyphens w:val="0"/>
        <w:spacing w:before="120"/>
        <w:ind w:left="426" w:hanging="427"/>
        <w:rPr>
          <w:bCs/>
          <w:lang w:val="el-GR"/>
        </w:rPr>
      </w:pPr>
      <w:r w:rsidRPr="00F57072">
        <w:rPr>
          <w:bCs/>
          <w:lang w:val="el-GR"/>
        </w:rPr>
        <w:lastRenderedPageBreak/>
        <w:t xml:space="preserve">Το Π.Δ. 80/2016 «Ανάληψη υποχρεώσεων από τους </w:t>
      </w:r>
      <w:proofErr w:type="spellStart"/>
      <w:r w:rsidRPr="00F57072">
        <w:rPr>
          <w:bCs/>
          <w:lang w:val="el-GR"/>
        </w:rPr>
        <w:t>Διατάκτες</w:t>
      </w:r>
      <w:proofErr w:type="spellEnd"/>
      <w:r w:rsidRPr="00F57072">
        <w:rPr>
          <w:bCs/>
          <w:lang w:val="el-GR"/>
        </w:rPr>
        <w:t>» (ΦΕΚ 145/Α/05-08-2016).</w:t>
      </w:r>
    </w:p>
    <w:p w14:paraId="7C535D47" w14:textId="77777777" w:rsidR="00F57072" w:rsidRPr="00F57072" w:rsidRDefault="00F57072" w:rsidP="00E82AF0">
      <w:pPr>
        <w:numPr>
          <w:ilvl w:val="0"/>
          <w:numId w:val="18"/>
        </w:numPr>
        <w:suppressAutoHyphens w:val="0"/>
        <w:spacing w:before="120"/>
        <w:ind w:left="426" w:hanging="427"/>
        <w:rPr>
          <w:bCs/>
          <w:lang w:val="el-GR"/>
        </w:rPr>
      </w:pPr>
      <w:r w:rsidRPr="00F57072">
        <w:rPr>
          <w:bCs/>
          <w:lang w:val="el-GR"/>
        </w:rPr>
        <w:t xml:space="preserve">Την υπ’ </w:t>
      </w:r>
      <w:proofErr w:type="spellStart"/>
      <w:r w:rsidRPr="00F57072">
        <w:rPr>
          <w:bCs/>
          <w:lang w:val="el-GR"/>
        </w:rPr>
        <w:t>αρ</w:t>
      </w:r>
      <w:proofErr w:type="spellEnd"/>
      <w:r w:rsidRPr="00F57072">
        <w:rPr>
          <w:bCs/>
          <w:lang w:val="el-GR"/>
        </w:rPr>
        <w:t>.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w:t>
      </w:r>
    </w:p>
    <w:p w14:paraId="252E65CE" w14:textId="77777777" w:rsidR="00F57072" w:rsidRPr="00F57072" w:rsidRDefault="00F57072" w:rsidP="00E82AF0">
      <w:pPr>
        <w:numPr>
          <w:ilvl w:val="0"/>
          <w:numId w:val="18"/>
        </w:numPr>
        <w:suppressAutoHyphens w:val="0"/>
        <w:spacing w:before="120"/>
        <w:ind w:left="426" w:hanging="427"/>
        <w:rPr>
          <w:bCs/>
          <w:lang w:val="el-GR"/>
        </w:rPr>
      </w:pPr>
      <w:r w:rsidRPr="00F57072">
        <w:rPr>
          <w:bCs/>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E10FC5">
        <w:rPr>
          <w:bCs/>
        </w:rPr>
        <w:t>L</w:t>
      </w:r>
      <w:r w:rsidRPr="00F57072">
        <w:rPr>
          <w:bCs/>
          <w:lang w:val="el-GR"/>
        </w:rPr>
        <w:t xml:space="preserve"> 119). </w:t>
      </w:r>
    </w:p>
    <w:p w14:paraId="000450CE" w14:textId="77777777" w:rsidR="00F57072" w:rsidRPr="00F57072" w:rsidRDefault="00F57072" w:rsidP="00E82AF0">
      <w:pPr>
        <w:numPr>
          <w:ilvl w:val="0"/>
          <w:numId w:val="18"/>
        </w:numPr>
        <w:suppressAutoHyphens w:val="0"/>
        <w:spacing w:before="120"/>
        <w:ind w:left="426" w:hanging="427"/>
        <w:rPr>
          <w:bCs/>
          <w:lang w:val="el-GR"/>
        </w:rPr>
      </w:pPr>
      <w:r w:rsidRPr="00F57072">
        <w:rPr>
          <w:bCs/>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409C8E75" w14:textId="77777777" w:rsidR="00F57072" w:rsidRPr="00E10FC5" w:rsidRDefault="00F57072" w:rsidP="00E82AF0">
      <w:pPr>
        <w:numPr>
          <w:ilvl w:val="0"/>
          <w:numId w:val="18"/>
        </w:numPr>
        <w:suppressAutoHyphens w:val="0"/>
        <w:spacing w:before="120"/>
        <w:ind w:left="426" w:hanging="427"/>
        <w:rPr>
          <w:bCs/>
        </w:rPr>
      </w:pPr>
      <w:r w:rsidRPr="00F57072">
        <w:rPr>
          <w:bCs/>
          <w:lang w:val="el-GR"/>
        </w:rPr>
        <w:t xml:space="preserve">Τον </w:t>
      </w:r>
      <w:r w:rsidRPr="00E10FC5">
        <w:rPr>
          <w:bCs/>
        </w:rPr>
        <w:t>N</w:t>
      </w:r>
      <w:r w:rsidRPr="00F57072">
        <w:rPr>
          <w:bCs/>
          <w:lang w:val="el-GR"/>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E10FC5">
        <w:rPr>
          <w:bCs/>
        </w:rPr>
        <w:t>ΦΕΚ (967/Β/21-07-2006).</w:t>
      </w:r>
    </w:p>
    <w:p w14:paraId="5111EB02" w14:textId="77777777" w:rsidR="00F57072" w:rsidRPr="00F57072" w:rsidRDefault="00F57072" w:rsidP="00E82AF0">
      <w:pPr>
        <w:numPr>
          <w:ilvl w:val="0"/>
          <w:numId w:val="18"/>
        </w:numPr>
        <w:suppressAutoHyphens w:val="0"/>
        <w:spacing w:before="120"/>
        <w:ind w:left="426" w:hanging="427"/>
        <w:rPr>
          <w:bCs/>
          <w:lang w:val="el-GR"/>
        </w:rPr>
      </w:pPr>
      <w:r w:rsidRPr="00F57072">
        <w:rPr>
          <w:bCs/>
          <w:lang w:val="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E10FC5">
        <w:rPr>
          <w:bCs/>
        </w:rPr>
        <w:t>L</w:t>
      </w:r>
      <w:r w:rsidRPr="00F57072">
        <w:rPr>
          <w:bCs/>
          <w:lang w:val="el-GR"/>
        </w:rPr>
        <w:t xml:space="preserve"> 156/16.6.2012) στο ελληνικό δίκαιο, τροποποίηση του ν. 3419/2005 (Α 297) και άλλες διατάξεις» (ΦΕΚ 265/Α/23-12-2014) και ισχύει.</w:t>
      </w:r>
    </w:p>
    <w:p w14:paraId="37717E86" w14:textId="77777777" w:rsidR="00F57072" w:rsidRPr="00E10FC5" w:rsidRDefault="00F57072" w:rsidP="00E82AF0">
      <w:pPr>
        <w:numPr>
          <w:ilvl w:val="0"/>
          <w:numId w:val="18"/>
        </w:numPr>
        <w:suppressAutoHyphens w:val="0"/>
        <w:spacing w:before="120"/>
        <w:ind w:left="426" w:hanging="427"/>
        <w:rPr>
          <w:bCs/>
        </w:rPr>
      </w:pPr>
      <w:r w:rsidRPr="00F57072">
        <w:rPr>
          <w:bCs/>
          <w:lang w:val="el-GR"/>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E10FC5">
        <w:rPr>
          <w:bCs/>
        </w:rPr>
        <w:t>(ΦΕΚ 119/Α/08-07-2019).</w:t>
      </w:r>
    </w:p>
    <w:p w14:paraId="180FA982" w14:textId="77777777" w:rsidR="00F57072" w:rsidRPr="00F57072" w:rsidRDefault="00F57072" w:rsidP="00E82AF0">
      <w:pPr>
        <w:numPr>
          <w:ilvl w:val="0"/>
          <w:numId w:val="18"/>
        </w:numPr>
        <w:suppressAutoHyphens w:val="0"/>
        <w:spacing w:before="120"/>
        <w:ind w:left="426" w:hanging="427"/>
        <w:rPr>
          <w:bCs/>
          <w:lang w:val="el-GR"/>
        </w:rPr>
      </w:pPr>
      <w:r w:rsidRPr="00F57072">
        <w:rPr>
          <w:bCs/>
          <w:lang w:val="el-GR"/>
        </w:rPr>
        <w:t>Το Α.39 του Ν. 4578/2018 «Μείωση ασφαλιστικών εισφορών και άλλες διατάξεις» (ΦΕΚ 200/Α/03-12-2018).</w:t>
      </w:r>
    </w:p>
    <w:p w14:paraId="2BE69700" w14:textId="77777777" w:rsidR="00F57072" w:rsidRPr="00F57072" w:rsidRDefault="00F57072" w:rsidP="00E82AF0">
      <w:pPr>
        <w:numPr>
          <w:ilvl w:val="0"/>
          <w:numId w:val="18"/>
        </w:numPr>
        <w:suppressAutoHyphens w:val="0"/>
        <w:spacing w:before="120"/>
        <w:ind w:left="426" w:hanging="427"/>
        <w:rPr>
          <w:bCs/>
          <w:lang w:val="el-GR"/>
        </w:rPr>
      </w:pPr>
      <w:r w:rsidRPr="00F57072">
        <w:rPr>
          <w:bCs/>
          <w:lang w:val="el-GR"/>
        </w:rPr>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F57072">
        <w:rPr>
          <w:bCs/>
          <w:lang w:val="el-GR"/>
        </w:rPr>
        <w:t>αρ</w:t>
      </w:r>
      <w:proofErr w:type="spellEnd"/>
      <w:r w:rsidRPr="00F57072">
        <w:rPr>
          <w:bCs/>
          <w:lang w:val="el-GR"/>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483BAC5F" w14:textId="77777777" w:rsidR="00F57072" w:rsidRPr="00E63C97" w:rsidRDefault="00F57072" w:rsidP="00E82AF0">
      <w:pPr>
        <w:numPr>
          <w:ilvl w:val="0"/>
          <w:numId w:val="18"/>
        </w:numPr>
        <w:suppressAutoHyphens w:val="0"/>
        <w:spacing w:before="120"/>
        <w:ind w:left="426" w:hanging="427"/>
        <w:rPr>
          <w:bCs/>
        </w:rPr>
      </w:pPr>
      <w:r w:rsidRPr="00F57072">
        <w:rPr>
          <w:bCs/>
          <w:lang w:val="el-GR"/>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F57072">
        <w:rPr>
          <w:bCs/>
          <w:lang w:val="el-GR"/>
        </w:rPr>
        <w:t>αρ</w:t>
      </w:r>
      <w:proofErr w:type="spellEnd"/>
      <w:r w:rsidRPr="00F57072">
        <w:rPr>
          <w:bCs/>
          <w:lang w:val="el-GR"/>
        </w:rPr>
        <w:t xml:space="preserve">.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w:t>
      </w:r>
      <w:r w:rsidRPr="00F57072">
        <w:rPr>
          <w:bCs/>
          <w:lang w:val="el-GR"/>
        </w:rPr>
        <w:lastRenderedPageBreak/>
        <w:t>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F57072">
        <w:rPr>
          <w:bCs/>
          <w:lang w:val="el-GR"/>
        </w:rPr>
        <w:t>οικ</w:t>
      </w:r>
      <w:proofErr w:type="spellEnd"/>
      <w:r w:rsidRPr="00F57072">
        <w:rPr>
          <w:bCs/>
          <w:lang w:val="el-GR"/>
        </w:rPr>
        <w:t xml:space="preserve"> 35181/11-11-2015 (Β’ 2532) κοινή υπουργική απόφαση «Τροποποίηση άρθρων του Κανονισμού της Ανώνυμης Εταιρείας “Κοινωνία της Πληροφορίας Α.Ε.”» </w:t>
      </w:r>
      <w:r w:rsidRPr="00E63C97">
        <w:rPr>
          <w:bCs/>
        </w:rPr>
        <w:t>(Β’ 164)» ΦΕΚ 2060/Β’/2021))» (ΦΕΚ 5807/Β/10-12-2021).</w:t>
      </w:r>
    </w:p>
    <w:p w14:paraId="34509C64" w14:textId="77777777" w:rsidR="00F57072" w:rsidRPr="00E63C97" w:rsidRDefault="00F57072" w:rsidP="00E82AF0">
      <w:pPr>
        <w:numPr>
          <w:ilvl w:val="0"/>
          <w:numId w:val="18"/>
        </w:numPr>
        <w:suppressAutoHyphens w:val="0"/>
        <w:spacing w:before="120"/>
        <w:ind w:left="426" w:hanging="427"/>
        <w:rPr>
          <w:bCs/>
        </w:rPr>
      </w:pPr>
      <w:r w:rsidRPr="00F57072">
        <w:rPr>
          <w:bCs/>
          <w:lang w:val="el-GR"/>
        </w:rPr>
        <w:t xml:space="preserve">Την υπ’ </w:t>
      </w:r>
      <w:proofErr w:type="spellStart"/>
      <w:r w:rsidRPr="00F57072">
        <w:rPr>
          <w:bCs/>
          <w:lang w:val="el-GR"/>
        </w:rPr>
        <w:t>αρ</w:t>
      </w:r>
      <w:proofErr w:type="spellEnd"/>
      <w:r w:rsidRPr="00F57072">
        <w:rPr>
          <w:bCs/>
          <w:lang w:val="el-GR"/>
        </w:rPr>
        <w:t xml:space="preserve">.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E63C97">
        <w:rPr>
          <w:bCs/>
        </w:rPr>
        <w:t>(ΦΕΚ 752/ΥΟΔΔ/24-08-2022).</w:t>
      </w:r>
    </w:p>
    <w:p w14:paraId="138C870A" w14:textId="77777777" w:rsidR="00F57072" w:rsidRPr="00F57072" w:rsidRDefault="00F57072" w:rsidP="00E82AF0">
      <w:pPr>
        <w:numPr>
          <w:ilvl w:val="0"/>
          <w:numId w:val="18"/>
        </w:numPr>
        <w:suppressAutoHyphens w:val="0"/>
        <w:spacing w:before="120"/>
        <w:ind w:left="426" w:hanging="427"/>
        <w:rPr>
          <w:bCs/>
          <w:lang w:val="el-GR"/>
        </w:rPr>
      </w:pPr>
      <w:r w:rsidRPr="00F57072">
        <w:rPr>
          <w:bCs/>
          <w:lang w:val="el-GR"/>
        </w:rPr>
        <w:t xml:space="preserve">Την Απόφαση του ΔΣ της ΚτΠ Μ.Α.Ε. κατά την υπ’ </w:t>
      </w:r>
      <w:proofErr w:type="spellStart"/>
      <w:r w:rsidRPr="00F57072">
        <w:rPr>
          <w:bCs/>
          <w:lang w:val="el-GR"/>
        </w:rPr>
        <w:t>αρ</w:t>
      </w:r>
      <w:proofErr w:type="spellEnd"/>
      <w:r w:rsidRPr="00F57072">
        <w:rPr>
          <w:bCs/>
          <w:lang w:val="el-GR"/>
        </w:rPr>
        <w:t>. 856/25-08-2022 Συνεδρίασή του, με θέμα Εκλογή Διευθύνοντος Συμβούλου (Θέμα 1).</w:t>
      </w:r>
    </w:p>
    <w:p w14:paraId="112554E4" w14:textId="77777777" w:rsidR="00F57072" w:rsidRPr="00F57072" w:rsidRDefault="00F57072" w:rsidP="00E82AF0">
      <w:pPr>
        <w:numPr>
          <w:ilvl w:val="0"/>
          <w:numId w:val="18"/>
        </w:numPr>
        <w:suppressAutoHyphens w:val="0"/>
        <w:spacing w:before="120"/>
        <w:ind w:left="426" w:hanging="427"/>
        <w:rPr>
          <w:bCs/>
          <w:lang w:val="el-GR"/>
        </w:rPr>
      </w:pPr>
      <w:r w:rsidRPr="00F57072">
        <w:rPr>
          <w:lang w:val="el-GR"/>
        </w:rPr>
        <w:t xml:space="preserve">Την Απόφαση του ΔΣ της ΚτΠ Μ.Α.Ε. κατά την υπ’ </w:t>
      </w:r>
      <w:proofErr w:type="spellStart"/>
      <w:r w:rsidRPr="00F57072">
        <w:rPr>
          <w:lang w:val="el-GR"/>
        </w:rPr>
        <w:t>αρ</w:t>
      </w:r>
      <w:proofErr w:type="spellEnd"/>
      <w:r w:rsidRPr="00F57072">
        <w:rPr>
          <w:lang w:val="el-GR"/>
        </w:rPr>
        <w:t>. 857/26-08-2022 Συνεδρίασή του, με θέμα γενικές εξουσιοδοτήσεις προς Διευθύνοντα Σύμβουλο (Θέμα 2.2).</w:t>
      </w:r>
    </w:p>
    <w:p w14:paraId="60366287" w14:textId="77777777" w:rsidR="00F57072" w:rsidRPr="00F57072" w:rsidRDefault="00F57072" w:rsidP="00E82AF0">
      <w:pPr>
        <w:numPr>
          <w:ilvl w:val="0"/>
          <w:numId w:val="18"/>
        </w:numPr>
        <w:suppressAutoHyphens w:val="0"/>
        <w:spacing w:before="120"/>
        <w:ind w:left="426" w:hanging="427"/>
        <w:rPr>
          <w:bCs/>
          <w:lang w:val="el-GR"/>
        </w:rPr>
      </w:pPr>
      <w:r w:rsidRPr="00F57072">
        <w:rPr>
          <w:bCs/>
          <w:lang w:val="el-GR"/>
        </w:rPr>
        <w:t xml:space="preserve">Την Απόφαση του Διευθύνοντος Συμβούλου της ΚτΠ Μ.Α.Ε. με </w:t>
      </w:r>
      <w:proofErr w:type="spellStart"/>
      <w:r w:rsidRPr="00F57072">
        <w:rPr>
          <w:bCs/>
          <w:lang w:val="el-GR"/>
        </w:rPr>
        <w:t>Αρ</w:t>
      </w:r>
      <w:proofErr w:type="spellEnd"/>
      <w:r w:rsidRPr="00F57072">
        <w:rPr>
          <w:bCs/>
          <w:lang w:val="el-GR"/>
        </w:rPr>
        <w:t xml:space="preserve">. </w:t>
      </w:r>
      <w:proofErr w:type="spellStart"/>
      <w:r w:rsidRPr="00F57072">
        <w:rPr>
          <w:bCs/>
          <w:lang w:val="el-GR"/>
        </w:rPr>
        <w:t>Πρωτ</w:t>
      </w:r>
      <w:proofErr w:type="spellEnd"/>
      <w:r w:rsidRPr="00F57072">
        <w:rPr>
          <w:bCs/>
          <w:lang w:val="el-GR"/>
        </w:rPr>
        <w:t>. 22683/20-12-2022 και θέμα «Εξουσιοδότηση δικαιώματος υπογραφής σε Γενικούς Διευθυντές και Διευθυντές της ΚτΠ Μ.Α.Ε.».</w:t>
      </w:r>
    </w:p>
    <w:p w14:paraId="216EBB9F" w14:textId="77777777" w:rsidR="00F57072" w:rsidRPr="00F57072" w:rsidRDefault="00F57072" w:rsidP="00E82AF0">
      <w:pPr>
        <w:numPr>
          <w:ilvl w:val="0"/>
          <w:numId w:val="18"/>
        </w:numPr>
        <w:suppressAutoHyphens w:val="0"/>
        <w:spacing w:before="120"/>
        <w:ind w:left="426" w:hanging="427"/>
        <w:rPr>
          <w:bCs/>
          <w:lang w:val="el-GR"/>
        </w:rPr>
      </w:pPr>
      <w:r w:rsidRPr="00F57072">
        <w:rPr>
          <w:bCs/>
          <w:lang w:val="el-GR"/>
        </w:rPr>
        <w:t>Το έργο θα χρηματοδοτηθεί από την έκτακτη επιχορήγηση της «Κοινωνίας της Πληροφορίας Μ.Α.Ε.» 2023-2025, σε βάρος της πίστωσης του Προϋπολογισμού εξόδων του Υπουργείου Ψηφιακής Διακυβέρνησης, υπό φορέα 1053-501-0000000 και Α.Λ.Ε. 2310889001, ή κάθε άλλη νόμιμη πηγή χρηματοδότησης.</w:t>
      </w:r>
    </w:p>
    <w:p w14:paraId="30208FCA" w14:textId="77777777" w:rsidR="00F57072" w:rsidRPr="00F57072" w:rsidRDefault="00F57072" w:rsidP="00E82AF0">
      <w:pPr>
        <w:numPr>
          <w:ilvl w:val="0"/>
          <w:numId w:val="18"/>
        </w:numPr>
        <w:suppressAutoHyphens w:val="0"/>
        <w:spacing w:before="120"/>
        <w:ind w:left="426" w:hanging="427"/>
        <w:rPr>
          <w:bCs/>
          <w:lang w:val="el-GR"/>
        </w:rPr>
      </w:pPr>
      <w:r w:rsidRPr="00F57072">
        <w:rPr>
          <w:bCs/>
          <w:lang w:val="el-GR"/>
        </w:rPr>
        <w:t xml:space="preserve">Το υπ’ αριθ. </w:t>
      </w:r>
      <w:proofErr w:type="spellStart"/>
      <w:r w:rsidRPr="00F57072">
        <w:rPr>
          <w:bCs/>
          <w:lang w:val="el-GR"/>
        </w:rPr>
        <w:t>πρωτ</w:t>
      </w:r>
      <w:proofErr w:type="spellEnd"/>
      <w:r w:rsidRPr="00F57072">
        <w:rPr>
          <w:bCs/>
          <w:lang w:val="el-GR"/>
        </w:rPr>
        <w:t>. 48546 ΕΞ 2022/21-11-2022 (Α.Π ΚτΠ Μ.Α.Ε.: 20531/22-11-2022) έγγραφο του Υπουργείου Ψηφιακής Διακυβέρνησης με θέμα: «Ενίσχυση πίστωσης Αναλυτικού Λογαριασμού Εξόδων (Α.Λ.Ε.) της ΜΚ 23».</w:t>
      </w:r>
    </w:p>
    <w:p w14:paraId="6C3907BB" w14:textId="77777777" w:rsidR="00F57072" w:rsidRPr="00F57072" w:rsidRDefault="00F57072" w:rsidP="00E82AF0">
      <w:pPr>
        <w:numPr>
          <w:ilvl w:val="0"/>
          <w:numId w:val="18"/>
        </w:numPr>
        <w:suppressAutoHyphens w:val="0"/>
        <w:spacing w:before="120"/>
        <w:ind w:left="426" w:hanging="427"/>
        <w:rPr>
          <w:bCs/>
          <w:lang w:val="el-GR"/>
        </w:rPr>
      </w:pPr>
      <w:r w:rsidRPr="00F57072">
        <w:rPr>
          <w:bCs/>
          <w:lang w:val="el-GR"/>
        </w:rPr>
        <w:t xml:space="preserve">Τη με </w:t>
      </w:r>
      <w:proofErr w:type="spellStart"/>
      <w:r w:rsidRPr="00F57072">
        <w:rPr>
          <w:bCs/>
          <w:lang w:val="el-GR"/>
        </w:rPr>
        <w:t>αριθμ</w:t>
      </w:r>
      <w:proofErr w:type="spellEnd"/>
      <w:r w:rsidRPr="00F57072">
        <w:rPr>
          <w:bCs/>
          <w:lang w:val="el-GR"/>
        </w:rPr>
        <w:t xml:space="preserve">. </w:t>
      </w:r>
      <w:proofErr w:type="spellStart"/>
      <w:r w:rsidRPr="00F57072">
        <w:rPr>
          <w:bCs/>
          <w:lang w:val="el-GR"/>
        </w:rPr>
        <w:t>πρωτ</w:t>
      </w:r>
      <w:proofErr w:type="spellEnd"/>
      <w:r w:rsidRPr="00F57072">
        <w:rPr>
          <w:bCs/>
          <w:lang w:val="el-GR"/>
        </w:rPr>
        <w:t>. ΚτΠ Μ.Α.Ε.: 16107/21-07-2023 Απόφαση Ανάληψης Υποχρέωσης με θέμα: «Ανάληψη υποχρέωσης για την «Απόφαση έγκρισης έκτακτης επιχορήγησης 2023-2025 της Κοινωνίας της Πληροφορίας Μ.Α.Ε.».</w:t>
      </w:r>
    </w:p>
    <w:p w14:paraId="62EA787C" w14:textId="77777777" w:rsidR="00F57072" w:rsidRPr="00E10FC5" w:rsidRDefault="00F57072" w:rsidP="00E82AF0">
      <w:pPr>
        <w:numPr>
          <w:ilvl w:val="0"/>
          <w:numId w:val="18"/>
        </w:numPr>
        <w:suppressAutoHyphens w:val="0"/>
        <w:spacing w:before="120"/>
        <w:ind w:left="426" w:hanging="427"/>
        <w:rPr>
          <w:bCs/>
        </w:rPr>
      </w:pPr>
      <w:r w:rsidRPr="00F57072">
        <w:rPr>
          <w:bCs/>
          <w:lang w:val="el-GR"/>
        </w:rPr>
        <w:t xml:space="preserve">Την Απόφαση του ΔΣ της ΚτΠ Μ.Α.Ε. κατά την υπ’ αριθ. </w:t>
      </w:r>
      <w:r>
        <w:rPr>
          <w:bCs/>
          <w:lang w:val="en-US"/>
        </w:rPr>
        <w:t>925</w:t>
      </w:r>
      <w:r w:rsidRPr="00E10FC5">
        <w:rPr>
          <w:bCs/>
        </w:rPr>
        <w:t>/</w:t>
      </w:r>
      <w:r>
        <w:rPr>
          <w:bCs/>
          <w:lang w:val="en-US"/>
        </w:rPr>
        <w:t>19</w:t>
      </w:r>
      <w:r w:rsidRPr="00E10FC5">
        <w:rPr>
          <w:bCs/>
        </w:rPr>
        <w:t>-</w:t>
      </w:r>
      <w:r>
        <w:rPr>
          <w:bCs/>
          <w:lang w:val="en-US"/>
        </w:rPr>
        <w:t>07</w:t>
      </w:r>
      <w:r w:rsidRPr="00E10FC5">
        <w:rPr>
          <w:bCs/>
        </w:rPr>
        <w:t xml:space="preserve">-2023 </w:t>
      </w:r>
      <w:proofErr w:type="spellStart"/>
      <w:r w:rsidRPr="00E10FC5">
        <w:rPr>
          <w:bCs/>
        </w:rPr>
        <w:t>Συνεδρί</w:t>
      </w:r>
      <w:proofErr w:type="spellEnd"/>
      <w:r w:rsidRPr="00E10FC5">
        <w:rPr>
          <w:bCs/>
        </w:rPr>
        <w:t xml:space="preserve">ασή </w:t>
      </w:r>
      <w:proofErr w:type="spellStart"/>
      <w:r w:rsidRPr="00E10FC5">
        <w:rPr>
          <w:bCs/>
        </w:rPr>
        <w:t>του</w:t>
      </w:r>
      <w:proofErr w:type="spellEnd"/>
      <w:r w:rsidRPr="00E10FC5">
        <w:rPr>
          <w:bCs/>
        </w:rPr>
        <w:t xml:space="preserve"> (</w:t>
      </w:r>
      <w:proofErr w:type="spellStart"/>
      <w:r w:rsidRPr="00E10FC5">
        <w:rPr>
          <w:bCs/>
        </w:rPr>
        <w:t>Θέμ</w:t>
      </w:r>
      <w:proofErr w:type="spellEnd"/>
      <w:r w:rsidRPr="00E10FC5">
        <w:rPr>
          <w:bCs/>
        </w:rPr>
        <w:t xml:space="preserve">α </w:t>
      </w:r>
      <w:r>
        <w:rPr>
          <w:bCs/>
          <w:lang w:val="en-US"/>
        </w:rPr>
        <w:t>4</w:t>
      </w:r>
      <w:r w:rsidRPr="00E10FC5">
        <w:rPr>
          <w:bCs/>
        </w:rPr>
        <w:t>.</w:t>
      </w:r>
      <w:r>
        <w:rPr>
          <w:bCs/>
          <w:lang w:val="en-US"/>
        </w:rPr>
        <w:t>1</w:t>
      </w:r>
      <w:r w:rsidRPr="00E10FC5">
        <w:rPr>
          <w:bCs/>
        </w:rPr>
        <w:t>).</w:t>
      </w:r>
    </w:p>
    <w:p w14:paraId="17A42C24" w14:textId="77777777" w:rsidR="00442D00" w:rsidRDefault="00442D00" w:rsidP="00442D00">
      <w:pPr>
        <w:suppressAutoHyphens w:val="0"/>
        <w:spacing w:after="0"/>
        <w:rPr>
          <w:lang w:val="el-GR" w:eastAsia="el-GR"/>
        </w:rPr>
      </w:pPr>
      <w:r w:rsidRPr="00B02507">
        <w:rPr>
          <w:lang w:val="el-GR" w:eastAsia="el-GR"/>
        </w:rPr>
        <w:t xml:space="preserve">των σε εκτέλεση των ανωτέρω νόμων </w:t>
      </w:r>
      <w:proofErr w:type="spellStart"/>
      <w:r w:rsidRPr="00B02507">
        <w:rPr>
          <w:lang w:val="el-GR" w:eastAsia="el-GR"/>
        </w:rPr>
        <w:t>εκδοθεισών</w:t>
      </w:r>
      <w:proofErr w:type="spellEnd"/>
      <w:r w:rsidRPr="00B02507">
        <w:rPr>
          <w:lang w:val="el-GR" w:eastAsia="el-GR"/>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14:paraId="7E4B958C" w14:textId="77777777" w:rsidR="007B27BB" w:rsidRDefault="007B27BB" w:rsidP="00442D00">
      <w:pPr>
        <w:suppressAutoHyphens w:val="0"/>
        <w:spacing w:after="0"/>
        <w:rPr>
          <w:lang w:val="el-GR" w:eastAsia="el-GR"/>
        </w:rPr>
      </w:pPr>
    </w:p>
    <w:p w14:paraId="24F0CD51" w14:textId="77777777" w:rsidR="007B27BB" w:rsidRDefault="007B27BB" w:rsidP="00442D00">
      <w:pPr>
        <w:suppressAutoHyphens w:val="0"/>
        <w:spacing w:after="0"/>
        <w:rPr>
          <w:lang w:val="el-GR" w:eastAsia="el-GR"/>
        </w:rPr>
      </w:pPr>
    </w:p>
    <w:p w14:paraId="625F94AD" w14:textId="77777777" w:rsidR="007B27BB" w:rsidRDefault="007B27BB" w:rsidP="00442D00">
      <w:pPr>
        <w:suppressAutoHyphens w:val="0"/>
        <w:spacing w:after="0"/>
        <w:rPr>
          <w:lang w:val="el-GR" w:eastAsia="el-GR"/>
        </w:rPr>
      </w:pPr>
    </w:p>
    <w:p w14:paraId="77D87B17" w14:textId="77777777" w:rsidR="007B27BB" w:rsidRDefault="007B27BB" w:rsidP="00442D00">
      <w:pPr>
        <w:suppressAutoHyphens w:val="0"/>
        <w:spacing w:after="0"/>
        <w:rPr>
          <w:lang w:val="el-GR" w:eastAsia="el-GR"/>
        </w:rPr>
      </w:pPr>
    </w:p>
    <w:p w14:paraId="121159CD" w14:textId="77777777" w:rsidR="007B27BB" w:rsidRDefault="007B27BB" w:rsidP="00442D00">
      <w:pPr>
        <w:suppressAutoHyphens w:val="0"/>
        <w:spacing w:after="0"/>
        <w:rPr>
          <w:lang w:val="el-GR" w:eastAsia="el-GR"/>
        </w:rPr>
      </w:pPr>
    </w:p>
    <w:p w14:paraId="507DA3D6" w14:textId="77777777" w:rsidR="007B27BB" w:rsidRDefault="007B27BB" w:rsidP="00442D00">
      <w:pPr>
        <w:suppressAutoHyphens w:val="0"/>
        <w:spacing w:after="0"/>
        <w:rPr>
          <w:lang w:val="el-GR" w:eastAsia="el-GR"/>
        </w:rPr>
      </w:pPr>
    </w:p>
    <w:p w14:paraId="396EBBFA" w14:textId="77777777" w:rsidR="007B27BB" w:rsidRDefault="007B27BB" w:rsidP="00442D00">
      <w:pPr>
        <w:suppressAutoHyphens w:val="0"/>
        <w:spacing w:after="0"/>
        <w:rPr>
          <w:lang w:val="el-GR" w:eastAsia="el-GR"/>
        </w:rPr>
      </w:pPr>
    </w:p>
    <w:p w14:paraId="52A5F88C" w14:textId="77777777" w:rsidR="007B27BB" w:rsidRDefault="007B27BB" w:rsidP="00442D00">
      <w:pPr>
        <w:suppressAutoHyphens w:val="0"/>
        <w:spacing w:after="0"/>
        <w:rPr>
          <w:lang w:val="el-GR" w:eastAsia="el-GR"/>
        </w:rPr>
      </w:pPr>
    </w:p>
    <w:p w14:paraId="70E11A3B" w14:textId="77777777" w:rsidR="007B27BB" w:rsidRDefault="007B27BB" w:rsidP="00442D00">
      <w:pPr>
        <w:suppressAutoHyphens w:val="0"/>
        <w:spacing w:after="0"/>
        <w:rPr>
          <w:lang w:val="el-GR" w:eastAsia="el-GR"/>
        </w:rPr>
      </w:pPr>
    </w:p>
    <w:p w14:paraId="64BA5D4F" w14:textId="77777777" w:rsidR="007B27BB" w:rsidRDefault="007B27BB" w:rsidP="00442D00">
      <w:pPr>
        <w:suppressAutoHyphens w:val="0"/>
        <w:spacing w:after="0"/>
        <w:rPr>
          <w:lang w:val="el-GR" w:eastAsia="el-GR"/>
        </w:rPr>
      </w:pPr>
    </w:p>
    <w:p w14:paraId="2E8005EF" w14:textId="77777777" w:rsidR="007B27BB" w:rsidRDefault="007B27BB" w:rsidP="00442D00">
      <w:pPr>
        <w:suppressAutoHyphens w:val="0"/>
        <w:spacing w:after="0"/>
        <w:rPr>
          <w:lang w:val="el-GR" w:eastAsia="el-GR"/>
        </w:rPr>
      </w:pPr>
    </w:p>
    <w:p w14:paraId="103E2770" w14:textId="77777777" w:rsidR="00442D00" w:rsidRDefault="00442D00" w:rsidP="00442D00">
      <w:pPr>
        <w:suppressAutoHyphens w:val="0"/>
        <w:spacing w:after="0"/>
        <w:rPr>
          <w:lang w:val="el-GR" w:eastAsia="el-GR"/>
        </w:rPr>
      </w:pPr>
    </w:p>
    <w:p w14:paraId="55274F70" w14:textId="77777777" w:rsidR="008338F0" w:rsidRPr="00603221" w:rsidRDefault="003355E7" w:rsidP="003A109E">
      <w:pPr>
        <w:pStyle w:val="Heading2"/>
        <w:rPr>
          <w:rFonts w:cs="Tahoma"/>
          <w:lang w:val="el-GR"/>
        </w:rPr>
      </w:pPr>
      <w:r w:rsidRPr="00C570AF">
        <w:rPr>
          <w:rFonts w:cs="Tahoma"/>
          <w:lang w:val="el-GR"/>
        </w:rPr>
        <w:lastRenderedPageBreak/>
        <w:tab/>
      </w:r>
      <w:bookmarkStart w:id="30" w:name="_Ref40979373"/>
      <w:bookmarkStart w:id="31" w:name="_Toc97194260"/>
      <w:bookmarkStart w:id="32" w:name="_Toc97194409"/>
      <w:bookmarkStart w:id="33" w:name="_Toc139985560"/>
      <w:r w:rsidRPr="00603221">
        <w:rPr>
          <w:rFonts w:cs="Tahoma"/>
          <w:lang w:val="el-GR"/>
        </w:rPr>
        <w:t>Προθεσμία παραλαβής προσφορών και διενέργεια διαγωνισμού</w:t>
      </w:r>
      <w:bookmarkEnd w:id="30"/>
      <w:bookmarkEnd w:id="31"/>
      <w:bookmarkEnd w:id="32"/>
      <w:bookmarkEnd w:id="33"/>
      <w:r w:rsidRPr="00603221">
        <w:rPr>
          <w:rFonts w:cs="Tahoma"/>
          <w:lang w:val="el-GR"/>
        </w:rPr>
        <w:t xml:space="preserve"> </w:t>
      </w:r>
    </w:p>
    <w:p w14:paraId="5EBCE33A" w14:textId="5A7D7DF9" w:rsidR="00CC494B" w:rsidRPr="00F57072" w:rsidRDefault="00CC494B" w:rsidP="00CC494B">
      <w:pPr>
        <w:spacing w:line="252" w:lineRule="auto"/>
        <w:rPr>
          <w:b/>
          <w:bCs/>
          <w:color w:val="000000"/>
          <w:lang w:val="el-GR"/>
        </w:rPr>
      </w:pPr>
      <w:r w:rsidRPr="00F57072">
        <w:rPr>
          <w:lang w:val="el-GR"/>
        </w:rPr>
        <w:t xml:space="preserve">Η καταληκτική ημερομηνία παραλαβής των προσφορών είναι η </w:t>
      </w:r>
      <w:r w:rsidR="00F57072" w:rsidRPr="00F57072">
        <w:rPr>
          <w:b/>
          <w:bCs/>
          <w:color w:val="000000"/>
          <w:lang w:val="el-GR"/>
        </w:rPr>
        <w:t>10</w:t>
      </w:r>
      <w:r w:rsidRPr="00F57072">
        <w:rPr>
          <w:b/>
          <w:bCs/>
          <w:color w:val="000000"/>
          <w:lang w:val="el-GR"/>
        </w:rPr>
        <w:t>-</w:t>
      </w:r>
      <w:r w:rsidR="00F57072" w:rsidRPr="00F57072">
        <w:rPr>
          <w:b/>
          <w:bCs/>
          <w:color w:val="000000"/>
          <w:lang w:val="el-GR"/>
        </w:rPr>
        <w:t>08</w:t>
      </w:r>
      <w:r w:rsidRPr="00F57072">
        <w:rPr>
          <w:b/>
          <w:bCs/>
          <w:color w:val="000000"/>
          <w:lang w:val="el-GR"/>
        </w:rPr>
        <w:t>-202</w:t>
      </w:r>
      <w:r w:rsidR="000F74CD" w:rsidRPr="00F57072">
        <w:rPr>
          <w:b/>
          <w:bCs/>
          <w:color w:val="000000"/>
          <w:lang w:val="el-GR"/>
        </w:rPr>
        <w:t>3</w:t>
      </w:r>
      <w:r w:rsidRPr="00F57072">
        <w:rPr>
          <w:b/>
          <w:bCs/>
          <w:color w:val="000000"/>
          <w:lang w:val="el-GR"/>
        </w:rPr>
        <w:t xml:space="preserve"> </w:t>
      </w:r>
      <w:r w:rsidRPr="00F57072">
        <w:rPr>
          <w:lang w:val="el-GR"/>
        </w:rPr>
        <w:t>και ώρα</w:t>
      </w:r>
      <w:r w:rsidRPr="00F57072">
        <w:rPr>
          <w:b/>
          <w:lang w:val="el-GR"/>
        </w:rPr>
        <w:t xml:space="preserve"> </w:t>
      </w:r>
      <w:r w:rsidR="00F57072" w:rsidRPr="00F57072">
        <w:rPr>
          <w:b/>
          <w:lang w:val="el-GR"/>
        </w:rPr>
        <w:t>14</w:t>
      </w:r>
      <w:r w:rsidRPr="00F57072">
        <w:rPr>
          <w:b/>
          <w:lang w:val="el-GR"/>
        </w:rPr>
        <w:t xml:space="preserve">:00 </w:t>
      </w:r>
      <w:r w:rsidRPr="00F57072">
        <w:rPr>
          <w:lang w:val="el-GR"/>
        </w:rPr>
        <w:t xml:space="preserve">και η </w:t>
      </w:r>
      <w:r w:rsidRPr="00F57072">
        <w:rPr>
          <w:color w:val="000000"/>
          <w:lang w:val="el-GR"/>
        </w:rPr>
        <w:t xml:space="preserve">Ημερομηνία έναρξης υποβολής προσφορών είναι η </w:t>
      </w:r>
      <w:r w:rsidR="00F57072" w:rsidRPr="00F57072">
        <w:rPr>
          <w:b/>
          <w:bCs/>
          <w:color w:val="000000"/>
          <w:lang w:val="el-GR"/>
        </w:rPr>
        <w:t>26</w:t>
      </w:r>
      <w:r w:rsidRPr="00F57072">
        <w:rPr>
          <w:b/>
          <w:bCs/>
          <w:color w:val="000000"/>
          <w:lang w:val="el-GR"/>
        </w:rPr>
        <w:t>-</w:t>
      </w:r>
      <w:r w:rsidR="00F57072" w:rsidRPr="00F57072">
        <w:rPr>
          <w:b/>
          <w:bCs/>
          <w:color w:val="000000"/>
          <w:lang w:val="el-GR"/>
        </w:rPr>
        <w:t>07</w:t>
      </w:r>
      <w:r w:rsidRPr="00F57072">
        <w:rPr>
          <w:b/>
          <w:bCs/>
          <w:color w:val="000000"/>
          <w:lang w:val="el-GR"/>
        </w:rPr>
        <w:t>-202</w:t>
      </w:r>
      <w:r w:rsidR="000F74CD" w:rsidRPr="00F57072">
        <w:rPr>
          <w:b/>
          <w:bCs/>
          <w:color w:val="000000"/>
          <w:lang w:val="el-GR"/>
        </w:rPr>
        <w:t>3</w:t>
      </w:r>
      <w:r w:rsidRPr="00F57072">
        <w:rPr>
          <w:b/>
          <w:bCs/>
          <w:color w:val="000000"/>
          <w:lang w:val="el-GR"/>
        </w:rPr>
        <w:t>.</w:t>
      </w:r>
    </w:p>
    <w:p w14:paraId="0F660B5B" w14:textId="56A27758" w:rsidR="00CC494B" w:rsidRDefault="00CC494B" w:rsidP="00CC494B">
      <w:pPr>
        <w:spacing w:line="252" w:lineRule="auto"/>
        <w:rPr>
          <w:b/>
          <w:lang w:val="el-GR"/>
        </w:rPr>
      </w:pPr>
      <w:r w:rsidRPr="00F57072">
        <w:rPr>
          <w:lang w:val="el-GR"/>
        </w:rPr>
        <w:t xml:space="preserve">Η διαδικασία θα διενεργηθεί με χρήση της πλατφόρμας του Εθνικού Συστήματος Ηλεκτρονικών Δημοσίων Συμβάσεων </w:t>
      </w:r>
      <w:r w:rsidRPr="00F57072">
        <w:rPr>
          <w:b/>
          <w:lang w:val="el-GR"/>
        </w:rPr>
        <w:t>(Ε.Σ.Η.Δ.Η.Σ.)</w:t>
      </w:r>
      <w:r w:rsidRPr="00F57072">
        <w:rPr>
          <w:lang w:val="el-GR"/>
        </w:rPr>
        <w:t xml:space="preserve">, μέσω της Διαδικτυακής πύλης </w:t>
      </w:r>
      <w:hyperlink r:id="rId17" w:history="1">
        <w:r w:rsidRPr="00F57072">
          <w:rPr>
            <w:rStyle w:val="Hyperlink"/>
            <w:lang w:val="el-GR" w:eastAsia="el-GR"/>
          </w:rPr>
          <w:t>www.promitheus.gov.gr</w:t>
        </w:r>
      </w:hyperlink>
      <w:r w:rsidRPr="00F57072">
        <w:rPr>
          <w:lang w:val="el-GR"/>
        </w:rPr>
        <w:t xml:space="preserve"> του ως άνω συστήματος, </w:t>
      </w:r>
      <w:r w:rsidRPr="00F57072">
        <w:rPr>
          <w:b/>
          <w:lang w:val="el-GR"/>
        </w:rPr>
        <w:t>τέσσερις (4) εργάσιμες</w:t>
      </w:r>
      <w:r w:rsidRPr="00F57072">
        <w:rPr>
          <w:lang w:val="el-GR"/>
        </w:rPr>
        <w:t xml:space="preserve"> ημέρες μετά την καταληκτική ημερομηνία υποβολής των προσφορών </w:t>
      </w:r>
      <w:r w:rsidRPr="00F57072">
        <w:rPr>
          <w:b/>
          <w:lang w:val="el-GR"/>
        </w:rPr>
        <w:t xml:space="preserve">ήτοι </w:t>
      </w:r>
      <w:r w:rsidR="00F57072" w:rsidRPr="00F57072">
        <w:rPr>
          <w:b/>
          <w:bCs/>
          <w:color w:val="000000"/>
          <w:lang w:val="el-GR"/>
        </w:rPr>
        <w:t>1</w:t>
      </w:r>
      <w:r w:rsidR="000023D8" w:rsidRPr="000023D8">
        <w:rPr>
          <w:b/>
          <w:bCs/>
          <w:color w:val="000000"/>
          <w:lang w:val="el-GR"/>
        </w:rPr>
        <w:t>7</w:t>
      </w:r>
      <w:r w:rsidRPr="00F57072">
        <w:rPr>
          <w:b/>
          <w:bCs/>
          <w:color w:val="000000"/>
          <w:lang w:val="el-GR"/>
        </w:rPr>
        <w:t>-</w:t>
      </w:r>
      <w:r w:rsidR="00F57072" w:rsidRPr="00F57072">
        <w:rPr>
          <w:b/>
          <w:bCs/>
          <w:color w:val="000000"/>
          <w:lang w:val="el-GR"/>
        </w:rPr>
        <w:t>08</w:t>
      </w:r>
      <w:r w:rsidRPr="00F57072">
        <w:rPr>
          <w:b/>
          <w:bCs/>
          <w:color w:val="000000"/>
          <w:lang w:val="el-GR"/>
        </w:rPr>
        <w:t>-202</w:t>
      </w:r>
      <w:r w:rsidR="000F74CD" w:rsidRPr="00F57072">
        <w:rPr>
          <w:b/>
          <w:bCs/>
          <w:color w:val="000000"/>
          <w:lang w:val="el-GR"/>
        </w:rPr>
        <w:t>3</w:t>
      </w:r>
      <w:r w:rsidRPr="00F57072">
        <w:rPr>
          <w:b/>
          <w:bCs/>
          <w:color w:val="000000"/>
          <w:lang w:val="el-GR"/>
        </w:rPr>
        <w:t xml:space="preserve"> </w:t>
      </w:r>
      <w:r w:rsidRPr="00F57072">
        <w:rPr>
          <w:lang w:val="el-GR"/>
        </w:rPr>
        <w:t>και ώρα</w:t>
      </w:r>
      <w:r w:rsidRPr="00F57072">
        <w:rPr>
          <w:b/>
          <w:lang w:val="el-GR"/>
        </w:rPr>
        <w:t xml:space="preserve"> </w:t>
      </w:r>
      <w:r w:rsidR="00F57072" w:rsidRPr="00F57072">
        <w:rPr>
          <w:b/>
          <w:lang w:val="el-GR"/>
        </w:rPr>
        <w:t>14</w:t>
      </w:r>
      <w:r w:rsidRPr="00F57072">
        <w:rPr>
          <w:b/>
          <w:lang w:val="el-GR"/>
        </w:rPr>
        <w:t>:00</w:t>
      </w:r>
      <w:r w:rsidRPr="00F57072">
        <w:rPr>
          <w:lang w:val="el-GR"/>
        </w:rPr>
        <w:t>.</w:t>
      </w:r>
      <w:r w:rsidRPr="00F57072">
        <w:rPr>
          <w:b/>
          <w:lang w:val="el-GR"/>
        </w:rPr>
        <w:t xml:space="preserve"> </w:t>
      </w:r>
    </w:p>
    <w:p w14:paraId="6F4B0D72" w14:textId="77777777" w:rsidR="008338F0" w:rsidRPr="00603221" w:rsidRDefault="003355E7" w:rsidP="003A109E">
      <w:pPr>
        <w:pStyle w:val="Heading2"/>
        <w:rPr>
          <w:rFonts w:cs="Tahoma"/>
          <w:lang w:val="el-GR"/>
        </w:rPr>
      </w:pPr>
      <w:r w:rsidRPr="00603221">
        <w:rPr>
          <w:rFonts w:cs="Tahoma"/>
          <w:lang w:val="el-GR"/>
        </w:rPr>
        <w:tab/>
      </w:r>
      <w:bookmarkStart w:id="34" w:name="_Ref65241722"/>
      <w:bookmarkStart w:id="35" w:name="_Ref65241727"/>
      <w:bookmarkStart w:id="36" w:name="_Toc97194261"/>
      <w:bookmarkStart w:id="37" w:name="_Toc97194410"/>
      <w:bookmarkStart w:id="38" w:name="_Toc139985561"/>
      <w:r w:rsidRPr="00603221">
        <w:rPr>
          <w:rFonts w:cs="Tahoma"/>
          <w:lang w:val="el-GR"/>
        </w:rPr>
        <w:t>Δημοσιότητα</w:t>
      </w:r>
      <w:bookmarkEnd w:id="34"/>
      <w:bookmarkEnd w:id="35"/>
      <w:bookmarkEnd w:id="36"/>
      <w:bookmarkEnd w:id="37"/>
      <w:bookmarkEnd w:id="38"/>
    </w:p>
    <w:p w14:paraId="66287A61" w14:textId="77777777" w:rsidR="00CC494B" w:rsidRDefault="00CC494B">
      <w:pPr>
        <w:rPr>
          <w:lang w:val="el-GR"/>
        </w:rPr>
      </w:pPr>
    </w:p>
    <w:p w14:paraId="39EBD782" w14:textId="5F490703" w:rsidR="00CC494B" w:rsidRPr="00E82AF0" w:rsidRDefault="00CC494B" w:rsidP="00CC494B">
      <w:pPr>
        <w:spacing w:line="252" w:lineRule="auto"/>
        <w:rPr>
          <w:lang w:val="el-GR"/>
        </w:rPr>
      </w:pPr>
      <w:r w:rsidRPr="00E82AF0">
        <w:rPr>
          <w:lang w:val="el-GR"/>
        </w:rPr>
        <w:t xml:space="preserve">Η προκήρυξη και το πλήρες κείμενο της παρούσας Διακήρυξης καταχωρήθηκε στο Κεντρικό Ηλεκτρονικό Μητρώο Δημοσίων Συμβάσεων </w:t>
      </w:r>
      <w:r w:rsidRPr="00E82AF0">
        <w:rPr>
          <w:b/>
          <w:lang w:val="el-GR"/>
        </w:rPr>
        <w:t>(ΚΗΜΔΗΣ)</w:t>
      </w:r>
      <w:r w:rsidRPr="00E82AF0">
        <w:rPr>
          <w:lang w:val="el-GR"/>
        </w:rPr>
        <w:t xml:space="preserve"> στις </w:t>
      </w:r>
      <w:r w:rsidR="00F57072" w:rsidRPr="00E82AF0">
        <w:rPr>
          <w:b/>
          <w:bCs/>
          <w:color w:val="000000"/>
          <w:lang w:val="el-GR"/>
        </w:rPr>
        <w:t>26</w:t>
      </w:r>
      <w:r w:rsidRPr="00E82AF0">
        <w:rPr>
          <w:b/>
          <w:bCs/>
          <w:color w:val="000000"/>
          <w:lang w:val="el-GR"/>
        </w:rPr>
        <w:t>-</w:t>
      </w:r>
      <w:r w:rsidR="00F57072" w:rsidRPr="00E82AF0">
        <w:rPr>
          <w:b/>
          <w:bCs/>
          <w:color w:val="000000"/>
          <w:lang w:val="el-GR"/>
        </w:rPr>
        <w:t>07</w:t>
      </w:r>
      <w:r w:rsidRPr="00E82AF0">
        <w:rPr>
          <w:b/>
          <w:bCs/>
          <w:color w:val="000000"/>
          <w:lang w:val="el-GR"/>
        </w:rPr>
        <w:t>-202</w:t>
      </w:r>
      <w:r w:rsidR="003E3370" w:rsidRPr="00E82AF0">
        <w:rPr>
          <w:b/>
          <w:bCs/>
          <w:color w:val="000000"/>
          <w:lang w:val="el-GR"/>
        </w:rPr>
        <w:t>3</w:t>
      </w:r>
      <w:r w:rsidRPr="00E82AF0">
        <w:rPr>
          <w:b/>
          <w:bCs/>
          <w:color w:val="000000"/>
          <w:lang w:val="el-GR"/>
        </w:rPr>
        <w:t>.</w:t>
      </w:r>
    </w:p>
    <w:p w14:paraId="27B7668D" w14:textId="7CA38B6A" w:rsidR="00CC494B" w:rsidRPr="00E82AF0" w:rsidRDefault="00CC494B" w:rsidP="00CC494B">
      <w:pPr>
        <w:rPr>
          <w:lang w:val="el-GR"/>
        </w:rPr>
      </w:pPr>
      <w:r w:rsidRPr="00E82AF0">
        <w:rPr>
          <w:lang w:val="el-GR"/>
        </w:rPr>
        <w:t xml:space="preserve">Τα έγγραφα της σύμβασης </w:t>
      </w:r>
      <w:bookmarkStart w:id="39" w:name="_Hlk75874003"/>
      <w:bookmarkEnd w:id="39"/>
      <w:r w:rsidRPr="00E82AF0">
        <w:rPr>
          <w:lang w:val="el-GR"/>
        </w:rPr>
        <w:t xml:space="preserve">της παρούσας Διακήρυξης καταχωρήθηκαν στη σχετική ηλεκτρονική διαδικασία σύναψης δημόσιας σύμβασης στο </w:t>
      </w:r>
      <w:r w:rsidRPr="00E82AF0">
        <w:rPr>
          <w:b/>
          <w:bCs/>
          <w:lang w:val="el-GR"/>
        </w:rPr>
        <w:t>ΕΣΗΔΗΣ</w:t>
      </w:r>
      <w:r w:rsidRPr="00E82AF0">
        <w:rPr>
          <w:lang w:val="el-GR"/>
        </w:rPr>
        <w:t xml:space="preserve"> στις </w:t>
      </w:r>
      <w:r w:rsidR="00F57072" w:rsidRPr="00E82AF0">
        <w:rPr>
          <w:b/>
          <w:bCs/>
          <w:color w:val="000000"/>
          <w:lang w:val="el-GR"/>
        </w:rPr>
        <w:t>26</w:t>
      </w:r>
      <w:r w:rsidRPr="00E82AF0">
        <w:rPr>
          <w:b/>
          <w:bCs/>
          <w:color w:val="000000"/>
          <w:lang w:val="el-GR"/>
        </w:rPr>
        <w:t>-</w:t>
      </w:r>
      <w:r w:rsidR="00F57072" w:rsidRPr="00E82AF0">
        <w:rPr>
          <w:b/>
          <w:bCs/>
          <w:color w:val="000000"/>
          <w:lang w:val="el-GR"/>
        </w:rPr>
        <w:t>07</w:t>
      </w:r>
      <w:r w:rsidRPr="00E82AF0">
        <w:rPr>
          <w:b/>
          <w:bCs/>
          <w:color w:val="000000"/>
          <w:lang w:val="el-GR"/>
        </w:rPr>
        <w:t>-202</w:t>
      </w:r>
      <w:r w:rsidR="003E3370" w:rsidRPr="00E82AF0">
        <w:rPr>
          <w:b/>
          <w:bCs/>
          <w:color w:val="000000"/>
          <w:lang w:val="el-GR"/>
        </w:rPr>
        <w:t>3</w:t>
      </w:r>
      <w:r w:rsidRPr="00E82AF0">
        <w:rPr>
          <w:b/>
          <w:bCs/>
          <w:color w:val="000000"/>
          <w:lang w:val="el-GR"/>
        </w:rPr>
        <w:t>,</w:t>
      </w:r>
      <w:r w:rsidRPr="00E82AF0">
        <w:rPr>
          <w:lang w:val="el-GR"/>
        </w:rPr>
        <w:t xml:space="preserve"> η οποία έλαβε Συστημικό Αύξοντα Αριθμό</w:t>
      </w:r>
      <w:bookmarkStart w:id="40" w:name="_Hlk75874030"/>
      <w:bookmarkEnd w:id="40"/>
      <w:r w:rsidRPr="00E82AF0">
        <w:rPr>
          <w:lang w:val="el-GR"/>
        </w:rPr>
        <w:t xml:space="preserve">: </w:t>
      </w:r>
      <w:r w:rsidR="00F57072" w:rsidRPr="00E82AF0">
        <w:rPr>
          <w:b/>
          <w:bCs/>
          <w:lang w:val="el-GR"/>
        </w:rPr>
        <w:t>200162</w:t>
      </w:r>
      <w:r w:rsidR="00F57072" w:rsidRPr="00E82AF0">
        <w:rPr>
          <w:lang w:val="el-GR"/>
        </w:rPr>
        <w:t xml:space="preserve"> </w:t>
      </w:r>
      <w:r w:rsidRPr="00E82AF0">
        <w:rPr>
          <w:lang w:val="el-GR"/>
        </w:rPr>
        <w:t>και αναρτήθηκαν στη Διαδικτυακή Πύλη (</w:t>
      </w:r>
      <w:hyperlink r:id="rId18" w:history="1">
        <w:r w:rsidRPr="00E82AF0">
          <w:rPr>
            <w:rStyle w:val="Hyperlink"/>
            <w:lang w:val="el-GR"/>
          </w:rPr>
          <w:t>www.promitheus.gov.gr</w:t>
        </w:r>
      </w:hyperlink>
      <w:r w:rsidRPr="00E82AF0">
        <w:rPr>
          <w:lang w:val="el-GR"/>
        </w:rPr>
        <w:t>) του ΟΠΣ ΕΣΗΔΗΣ.</w:t>
      </w:r>
    </w:p>
    <w:p w14:paraId="41E5FE46" w14:textId="06B2B534" w:rsidR="00CC494B" w:rsidRPr="00E82AF0" w:rsidRDefault="00CC494B" w:rsidP="00CC494B">
      <w:pPr>
        <w:rPr>
          <w:lang w:val="el-GR"/>
        </w:rPr>
      </w:pPr>
      <w:r w:rsidRPr="00E82AF0">
        <w:rPr>
          <w:lang w:val="el-GR"/>
        </w:rPr>
        <w:t xml:space="preserve">Περίληψη της παρούσας Διακήρυξης όπως προβλέπεται στην περίπτωση </w:t>
      </w:r>
      <w:bookmarkStart w:id="41" w:name="_Hlk75874098"/>
      <w:bookmarkEnd w:id="41"/>
      <w:r w:rsidRPr="00E82AF0">
        <w:rPr>
          <w:lang w:val="el-GR"/>
        </w:rPr>
        <w:t>(</w:t>
      </w:r>
      <w:proofErr w:type="spellStart"/>
      <w:r w:rsidRPr="00E82AF0">
        <w:rPr>
          <w:lang w:val="el-GR"/>
        </w:rPr>
        <w:t>ιστ</w:t>
      </w:r>
      <w:proofErr w:type="spellEnd"/>
      <w:r w:rsidRPr="00E82AF0">
        <w:rPr>
          <w:lang w:val="el-GR"/>
        </w:rPr>
        <w:t xml:space="preserve">) της παραγράφου 3 του άρθρου 76 του Ν.4727/23-09-2020 (ΦΕΚ/Α/184/23.09.2020), αναρτήθηκε στο διαδίκτυο, στον </w:t>
      </w:r>
      <w:proofErr w:type="spellStart"/>
      <w:r w:rsidRPr="00E82AF0">
        <w:rPr>
          <w:lang w:val="el-GR"/>
        </w:rPr>
        <w:t>ιστότοπο</w:t>
      </w:r>
      <w:proofErr w:type="spellEnd"/>
      <w:r w:rsidRPr="00E82AF0">
        <w:rPr>
          <w:lang w:val="el-GR"/>
        </w:rPr>
        <w:t xml:space="preserve"> </w:t>
      </w:r>
      <w:hyperlink r:id="rId19" w:history="1">
        <w:r w:rsidRPr="00E82AF0">
          <w:rPr>
            <w:rStyle w:val="Hyperlink"/>
            <w:lang w:val="el-GR"/>
          </w:rPr>
          <w:t>http://et.diavgeia.gov.gr/</w:t>
        </w:r>
      </w:hyperlink>
      <w:r w:rsidRPr="00E82AF0">
        <w:rPr>
          <w:lang w:val="el-GR"/>
        </w:rPr>
        <w:t xml:space="preserve"> </w:t>
      </w:r>
      <w:r w:rsidRPr="00E82AF0">
        <w:rPr>
          <w:b/>
          <w:bCs/>
          <w:lang w:val="el-GR"/>
        </w:rPr>
        <w:t>(ΠΡΟΓΡΑΜΜΑ ΔΙΑΥΓΕΙΑ)</w:t>
      </w:r>
      <w:r w:rsidRPr="00E82AF0">
        <w:rPr>
          <w:lang w:val="el-GR"/>
        </w:rPr>
        <w:t xml:space="preserve"> στις </w:t>
      </w:r>
      <w:r w:rsidR="00F57072" w:rsidRPr="00E82AF0">
        <w:rPr>
          <w:b/>
          <w:bCs/>
          <w:color w:val="000000"/>
          <w:lang w:val="el-GR"/>
        </w:rPr>
        <w:t>26</w:t>
      </w:r>
      <w:r w:rsidRPr="00E82AF0">
        <w:rPr>
          <w:b/>
          <w:bCs/>
          <w:color w:val="000000"/>
          <w:lang w:val="el-GR"/>
        </w:rPr>
        <w:t>-</w:t>
      </w:r>
      <w:r w:rsidR="00F57072" w:rsidRPr="00E82AF0">
        <w:rPr>
          <w:b/>
          <w:bCs/>
          <w:color w:val="000000"/>
          <w:lang w:val="el-GR"/>
        </w:rPr>
        <w:t>07</w:t>
      </w:r>
      <w:r w:rsidRPr="00E82AF0">
        <w:rPr>
          <w:b/>
          <w:bCs/>
          <w:color w:val="000000"/>
          <w:lang w:val="el-GR"/>
        </w:rPr>
        <w:t>-202</w:t>
      </w:r>
      <w:r w:rsidR="009762A1" w:rsidRPr="00E82AF0">
        <w:rPr>
          <w:b/>
          <w:bCs/>
          <w:color w:val="000000"/>
          <w:lang w:val="el-GR"/>
        </w:rPr>
        <w:t>3</w:t>
      </w:r>
      <w:r w:rsidRPr="00E82AF0">
        <w:rPr>
          <w:lang w:val="el-GR"/>
        </w:rPr>
        <w:t>.</w:t>
      </w:r>
    </w:p>
    <w:p w14:paraId="2F588F1C" w14:textId="60D8EE6D" w:rsidR="00CC494B" w:rsidRPr="00E82AF0" w:rsidRDefault="00CC494B" w:rsidP="00CC494B">
      <w:pPr>
        <w:rPr>
          <w:i/>
          <w:iCs/>
          <w:color w:val="5B9BD5"/>
          <w:kern w:val="1"/>
          <w:lang w:val="el-GR"/>
        </w:rPr>
      </w:pPr>
      <w:r w:rsidRPr="00E82AF0">
        <w:rPr>
          <w:lang w:val="el-GR"/>
        </w:rPr>
        <w:t>Η Διακήρυξη θα αναρτηθεί στο διαδίκτυο, στην ιστοσελίδα της αναθέτουσας αρχής, στη διεύθυνση (</w:t>
      </w:r>
      <w:r w:rsidRPr="00E82AF0">
        <w:t>URL</w:t>
      </w:r>
      <w:r w:rsidRPr="00E82AF0">
        <w:rPr>
          <w:lang w:val="el-GR"/>
        </w:rPr>
        <w:t xml:space="preserve">) :  </w:t>
      </w:r>
      <w:hyperlink r:id="rId20" w:history="1">
        <w:r w:rsidRPr="00E82AF0">
          <w:rPr>
            <w:rStyle w:val="Hyperlink"/>
          </w:rPr>
          <w:t>http</w:t>
        </w:r>
        <w:r w:rsidRPr="00E82AF0">
          <w:rPr>
            <w:rStyle w:val="Hyperlink"/>
            <w:lang w:val="el-GR"/>
          </w:rPr>
          <w:t>://</w:t>
        </w:r>
        <w:r w:rsidRPr="00E82AF0">
          <w:rPr>
            <w:rStyle w:val="Hyperlink"/>
          </w:rPr>
          <w:t>www</w:t>
        </w:r>
        <w:r w:rsidRPr="00E82AF0">
          <w:rPr>
            <w:rStyle w:val="Hyperlink"/>
            <w:lang w:val="el-GR"/>
          </w:rPr>
          <w:t>.</w:t>
        </w:r>
        <w:proofErr w:type="spellStart"/>
        <w:r w:rsidRPr="00E82AF0">
          <w:rPr>
            <w:rStyle w:val="Hyperlink"/>
          </w:rPr>
          <w:t>ktpae</w:t>
        </w:r>
        <w:proofErr w:type="spellEnd"/>
        <w:r w:rsidRPr="00E82AF0">
          <w:rPr>
            <w:rStyle w:val="Hyperlink"/>
            <w:lang w:val="el-GR"/>
          </w:rPr>
          <w:t>.</w:t>
        </w:r>
        <w:r w:rsidRPr="00E82AF0">
          <w:rPr>
            <w:rStyle w:val="Hyperlink"/>
          </w:rPr>
          <w:t>gr</w:t>
        </w:r>
      </w:hyperlink>
      <w:r w:rsidRPr="00E82AF0">
        <w:rPr>
          <w:lang w:val="el-GR"/>
        </w:rPr>
        <w:t xml:space="preserve">  στη θέση Διαγωνισμοί στις </w:t>
      </w:r>
      <w:r w:rsidR="00F57072" w:rsidRPr="00E82AF0">
        <w:rPr>
          <w:b/>
          <w:bCs/>
          <w:color w:val="000000"/>
          <w:lang w:val="el-GR"/>
        </w:rPr>
        <w:t>26</w:t>
      </w:r>
      <w:r w:rsidRPr="00E82AF0">
        <w:rPr>
          <w:b/>
          <w:bCs/>
          <w:color w:val="000000"/>
          <w:lang w:val="el-GR"/>
        </w:rPr>
        <w:t>-</w:t>
      </w:r>
      <w:r w:rsidR="00F57072" w:rsidRPr="00E82AF0">
        <w:rPr>
          <w:b/>
          <w:bCs/>
          <w:color w:val="000000"/>
          <w:lang w:val="el-GR"/>
        </w:rPr>
        <w:t>07</w:t>
      </w:r>
      <w:r w:rsidRPr="00E82AF0">
        <w:rPr>
          <w:b/>
          <w:bCs/>
          <w:color w:val="000000"/>
          <w:lang w:val="el-GR"/>
        </w:rPr>
        <w:t>-202</w:t>
      </w:r>
      <w:r w:rsidR="00CC74B9" w:rsidRPr="00E82AF0">
        <w:rPr>
          <w:b/>
          <w:bCs/>
          <w:color w:val="000000"/>
          <w:lang w:val="el-GR"/>
        </w:rPr>
        <w:t>3</w:t>
      </w:r>
      <w:r w:rsidRPr="00E82AF0">
        <w:rPr>
          <w:lang w:val="el-GR"/>
        </w:rPr>
        <w:t>.</w:t>
      </w:r>
    </w:p>
    <w:p w14:paraId="21B75220" w14:textId="77777777" w:rsidR="00441D66" w:rsidRPr="00745634" w:rsidRDefault="00441D66" w:rsidP="002F2BED">
      <w:pPr>
        <w:rPr>
          <w:lang w:val="el-GR"/>
        </w:rPr>
      </w:pPr>
    </w:p>
    <w:p w14:paraId="10D6594A" w14:textId="77777777" w:rsidR="00B1259E" w:rsidRPr="002F2BED" w:rsidRDefault="00B1259E" w:rsidP="002F2BED">
      <w:pPr>
        <w:rPr>
          <w:lang w:val="el-GR"/>
        </w:rPr>
      </w:pPr>
    </w:p>
    <w:p w14:paraId="0A2C2030" w14:textId="77777777" w:rsidR="008338F0" w:rsidRPr="00603221" w:rsidRDefault="003355E7" w:rsidP="003A109E">
      <w:pPr>
        <w:pStyle w:val="Heading2"/>
        <w:rPr>
          <w:rFonts w:cs="Tahoma"/>
          <w:lang w:val="el-GR"/>
        </w:rPr>
      </w:pPr>
      <w:r w:rsidRPr="00603221">
        <w:rPr>
          <w:rFonts w:cs="Tahoma"/>
          <w:lang w:val="el-GR"/>
        </w:rPr>
        <w:tab/>
      </w:r>
      <w:bookmarkStart w:id="42" w:name="_Toc97194262"/>
      <w:bookmarkStart w:id="43" w:name="_Toc97194411"/>
      <w:bookmarkStart w:id="44" w:name="_Toc139985562"/>
      <w:r w:rsidRPr="00603221">
        <w:rPr>
          <w:rFonts w:cs="Tahoma"/>
          <w:lang w:val="el-GR"/>
        </w:rPr>
        <w:t>Αρχές εφαρμοζόμενες στη διαδικασία σύναψης</w:t>
      </w:r>
      <w:bookmarkEnd w:id="42"/>
      <w:bookmarkEnd w:id="43"/>
      <w:bookmarkEnd w:id="44"/>
      <w:r w:rsidRPr="00603221">
        <w:rPr>
          <w:rFonts w:cs="Tahoma"/>
          <w:lang w:val="el-GR"/>
        </w:rPr>
        <w:t xml:space="preserve"> </w:t>
      </w:r>
    </w:p>
    <w:p w14:paraId="59DB7CAB"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44AA4E8"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w:t>
      </w:r>
      <w:r w:rsidR="003F2A53">
        <w:rPr>
          <w:lang w:val="el-GR"/>
        </w:rPr>
        <w:t xml:space="preserve"> όπως ισχύει</w:t>
      </w:r>
      <w:r w:rsidRPr="00603221">
        <w:rPr>
          <w:lang w:val="el-GR"/>
        </w:rPr>
        <w:t xml:space="preserve">.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4EA52AA0" w14:textId="77777777" w:rsidR="008338F0" w:rsidRPr="00603221" w:rsidRDefault="003355E7">
      <w:pPr>
        <w:rPr>
          <w:lang w:val="el-GR"/>
        </w:rPr>
      </w:pPr>
      <w:r w:rsidRPr="00603221">
        <w:rPr>
          <w:lang w:val="el-GR"/>
        </w:rPr>
        <w:t xml:space="preserve">β) δεν θα ενεργήσουν αθέμιτα, παράνομα ή καταχρηστικά </w:t>
      </w:r>
      <w:proofErr w:type="spellStart"/>
      <w:r w:rsidRPr="00603221">
        <w:rPr>
          <w:lang w:val="el-GR"/>
        </w:rPr>
        <w:t>καθ΄όλη</w:t>
      </w:r>
      <w:proofErr w:type="spellEnd"/>
      <w:r w:rsidRPr="00603221">
        <w:rPr>
          <w:lang w:val="el-GR"/>
        </w:rPr>
        <w:t xml:space="preserve"> τη διάρκεια της διαδικασίας ανάθεσης, αλλά και κατά το στάδιο εκτέλεσης της σύμβασης, εφόσον επιλεγούν</w:t>
      </w:r>
    </w:p>
    <w:p w14:paraId="31612DDE" w14:textId="77777777" w:rsidR="003F2A53"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78296D25" w14:textId="77777777" w:rsidR="00092ADB" w:rsidRPr="00603221" w:rsidRDefault="00092ADB" w:rsidP="006726E4">
      <w:pPr>
        <w:pStyle w:val="Heading1"/>
        <w:rPr>
          <w:rFonts w:cs="Tahoma"/>
          <w:sz w:val="22"/>
          <w:szCs w:val="22"/>
        </w:rPr>
      </w:pPr>
      <w:r w:rsidRPr="00603221">
        <w:rPr>
          <w:rFonts w:cs="Tahoma"/>
          <w:sz w:val="22"/>
          <w:szCs w:val="22"/>
          <w:lang w:val="el-GR"/>
        </w:rPr>
        <w:lastRenderedPageBreak/>
        <w:tab/>
      </w:r>
      <w:bookmarkStart w:id="45" w:name="_Toc97194412"/>
      <w:bookmarkStart w:id="46" w:name="_Toc139985563"/>
      <w:r w:rsidRPr="00603221">
        <w:rPr>
          <w:rFonts w:cs="Tahoma"/>
          <w:sz w:val="22"/>
          <w:szCs w:val="22"/>
        </w:rPr>
        <w:t>ΓΕΝΙΚΟΙ ΚΑΙ ΕΙΔΙΚΟΙ ΟΡΟΙ ΣΥΜΜΕΤΟΧΗΣ</w:t>
      </w:r>
      <w:bookmarkEnd w:id="45"/>
      <w:bookmarkEnd w:id="46"/>
    </w:p>
    <w:p w14:paraId="684D19ED" w14:textId="77777777" w:rsidR="00092ADB" w:rsidRPr="00603221" w:rsidRDefault="00092ADB" w:rsidP="003A109E">
      <w:pPr>
        <w:pStyle w:val="Heading2"/>
        <w:rPr>
          <w:rFonts w:cs="Tahoma"/>
          <w:lang w:val="el-GR"/>
        </w:rPr>
      </w:pPr>
      <w:bookmarkStart w:id="47" w:name="__RefHeading___Toc491949729"/>
      <w:bookmarkStart w:id="48" w:name="__RefHeading___Toc491949730"/>
      <w:bookmarkStart w:id="49" w:name="_Hlk494445205"/>
      <w:bookmarkEnd w:id="47"/>
      <w:bookmarkEnd w:id="48"/>
      <w:r w:rsidRPr="00603221">
        <w:rPr>
          <w:rFonts w:cs="Tahoma"/>
          <w:lang w:val="el-GR"/>
        </w:rPr>
        <w:tab/>
      </w:r>
      <w:bookmarkStart w:id="50" w:name="_Toc97194263"/>
      <w:bookmarkStart w:id="51" w:name="_Toc97194413"/>
      <w:bookmarkStart w:id="52" w:name="_Toc139985564"/>
      <w:r w:rsidRPr="00603221">
        <w:rPr>
          <w:rFonts w:cs="Tahoma"/>
          <w:lang w:val="el-GR"/>
        </w:rPr>
        <w:t>Γενικές Πληροφορίες</w:t>
      </w:r>
      <w:bookmarkEnd w:id="50"/>
      <w:bookmarkEnd w:id="51"/>
      <w:bookmarkEnd w:id="52"/>
    </w:p>
    <w:p w14:paraId="39749E77" w14:textId="68ADA0AA" w:rsidR="009469A1" w:rsidRPr="009469A1" w:rsidRDefault="003355E7" w:rsidP="009469A1">
      <w:pPr>
        <w:pStyle w:val="Heading3"/>
        <w:ind w:left="1276"/>
        <w:rPr>
          <w:lang w:val="el-GR"/>
        </w:rPr>
      </w:pPr>
      <w:bookmarkStart w:id="53" w:name="_Toc97194264"/>
      <w:bookmarkStart w:id="54" w:name="_Toc97194414"/>
      <w:bookmarkStart w:id="55" w:name="_Toc139985565"/>
      <w:bookmarkEnd w:id="49"/>
      <w:r w:rsidRPr="00603221">
        <w:rPr>
          <w:lang w:val="el-GR"/>
        </w:rPr>
        <w:t>Έγγραφα της σύμβασης</w:t>
      </w:r>
      <w:bookmarkEnd w:id="53"/>
      <w:bookmarkEnd w:id="54"/>
      <w:bookmarkEnd w:id="55"/>
    </w:p>
    <w:p w14:paraId="49F01D03" w14:textId="77777777" w:rsidR="009469A1" w:rsidRDefault="009469A1" w:rsidP="009469A1">
      <w:pPr>
        <w:spacing w:line="252" w:lineRule="auto"/>
        <w:rPr>
          <w:lang w:val="el-GR"/>
        </w:rPr>
      </w:pPr>
      <w:r>
        <w:rPr>
          <w:lang w:val="el-GR"/>
        </w:rPr>
        <w:t>Τα έγγραφα της παρούσας διαδικασίας σύναψης είναι τα ακόλουθα:</w:t>
      </w:r>
    </w:p>
    <w:p w14:paraId="1B95D781" w14:textId="77777777" w:rsidR="009469A1" w:rsidRDefault="009469A1" w:rsidP="00E82AF0">
      <w:pPr>
        <w:numPr>
          <w:ilvl w:val="0"/>
          <w:numId w:val="19"/>
        </w:numPr>
        <w:spacing w:line="252" w:lineRule="auto"/>
        <w:ind w:left="567" w:hanging="425"/>
        <w:rPr>
          <w:rFonts w:eastAsia="Calibri"/>
          <w:lang w:val="el-GR"/>
        </w:rPr>
      </w:pPr>
      <w:r>
        <w:rPr>
          <w:lang w:val="el-GR"/>
        </w:rPr>
        <w:t>η παρούσα Διακήρυξη με τα Παραρτήματα που αποτελούν αναπόσπαστο μέρος αυτής</w:t>
      </w:r>
    </w:p>
    <w:p w14:paraId="5E793A6A" w14:textId="77777777" w:rsidR="009469A1" w:rsidRDefault="009469A1" w:rsidP="00E82AF0">
      <w:pPr>
        <w:numPr>
          <w:ilvl w:val="0"/>
          <w:numId w:val="19"/>
        </w:numPr>
        <w:spacing w:line="252" w:lineRule="auto"/>
        <w:ind w:left="567" w:hanging="425"/>
        <w:rPr>
          <w:lang w:val="el-GR"/>
        </w:rPr>
      </w:pPr>
      <w:r>
        <w:rPr>
          <w:lang w:val="el-GR"/>
        </w:rPr>
        <w:t>το Ευρωπαϊκό Ενιαίο Έγγραφο Σύμβασης [ΕΕΕΣ]</w:t>
      </w:r>
    </w:p>
    <w:p w14:paraId="6BC2EA71" w14:textId="77777777" w:rsidR="009469A1" w:rsidRDefault="009469A1" w:rsidP="00E82AF0">
      <w:pPr>
        <w:numPr>
          <w:ilvl w:val="0"/>
          <w:numId w:val="19"/>
        </w:numPr>
        <w:spacing w:line="252" w:lineRule="auto"/>
        <w:ind w:left="567" w:hanging="425"/>
        <w:rPr>
          <w:lang w:val="el-GR"/>
        </w:rPr>
      </w:pPr>
      <w:r>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2710C9C6" w14:textId="77777777" w:rsidR="003F2A53" w:rsidRPr="00603221" w:rsidRDefault="003F2A53" w:rsidP="000631F7">
      <w:pPr>
        <w:spacing w:after="40"/>
        <w:rPr>
          <w:lang w:val="el-GR"/>
        </w:rPr>
      </w:pPr>
    </w:p>
    <w:p w14:paraId="4A196AD9" w14:textId="77777777" w:rsidR="008338F0" w:rsidRPr="00603221" w:rsidRDefault="003355E7" w:rsidP="000631F7">
      <w:pPr>
        <w:pStyle w:val="Heading3"/>
        <w:ind w:left="1276"/>
        <w:rPr>
          <w:lang w:val="el-GR"/>
        </w:rPr>
      </w:pPr>
      <w:bookmarkStart w:id="56" w:name="_Toc97194265"/>
      <w:bookmarkStart w:id="57" w:name="_Toc97194415"/>
      <w:bookmarkStart w:id="58" w:name="_Toc139985566"/>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6"/>
      <w:bookmarkEnd w:id="57"/>
      <w:bookmarkEnd w:id="58"/>
    </w:p>
    <w:p w14:paraId="4C24F055" w14:textId="77777777" w:rsidR="008338F0" w:rsidRDefault="00716C59" w:rsidP="004C145A">
      <w:pPr>
        <w:rPr>
          <w:lang w:val="el-GR"/>
        </w:rPr>
      </w:pPr>
      <w:r w:rsidRPr="004C145A">
        <w:rPr>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4C145A">
        <w:rPr>
          <w:lang w:val="el-GR"/>
        </w:rPr>
        <w:t>προσβάσιμη</w:t>
      </w:r>
      <w:proofErr w:type="spellEnd"/>
      <w:r w:rsidRPr="004C145A">
        <w:rPr>
          <w:lang w:val="el-GR"/>
        </w:rPr>
        <w:t xml:space="preserve"> μέσω της Διαδικτυακής πύλης (</w:t>
      </w:r>
      <w:hyperlink r:id="rId21" w:history="1">
        <w:r w:rsidR="004C145A" w:rsidRPr="004C145A">
          <w:rPr>
            <w:rStyle w:val="Hyperlink"/>
            <w:lang w:val="el-GR"/>
          </w:rPr>
          <w:t>www.promitheus.gov.gr</w:t>
        </w:r>
      </w:hyperlink>
      <w:r w:rsidRPr="004C145A">
        <w:rPr>
          <w:lang w:val="el-GR"/>
        </w:rPr>
        <w:t>)</w:t>
      </w:r>
      <w:r w:rsidR="003355E7" w:rsidRPr="004C145A">
        <w:rPr>
          <w:lang w:val="el-GR"/>
        </w:rPr>
        <w:t>.</w:t>
      </w:r>
    </w:p>
    <w:p w14:paraId="4024BD21" w14:textId="77777777" w:rsidR="000631F7" w:rsidRPr="004C145A" w:rsidRDefault="000631F7" w:rsidP="004C145A">
      <w:pPr>
        <w:rPr>
          <w:lang w:val="el-GR"/>
        </w:rPr>
      </w:pPr>
    </w:p>
    <w:p w14:paraId="5C786311" w14:textId="77777777" w:rsidR="008338F0" w:rsidRPr="00603221" w:rsidRDefault="003355E7" w:rsidP="000631F7">
      <w:pPr>
        <w:pStyle w:val="Heading3"/>
        <w:ind w:left="1276"/>
        <w:rPr>
          <w:lang w:val="el-GR"/>
        </w:rPr>
      </w:pPr>
      <w:bookmarkStart w:id="59" w:name="_Ref75870613"/>
      <w:bookmarkStart w:id="60" w:name="_Toc97194266"/>
      <w:bookmarkStart w:id="61" w:name="_Toc97194416"/>
      <w:bookmarkStart w:id="62" w:name="_Toc139985567"/>
      <w:r w:rsidRPr="00603221">
        <w:rPr>
          <w:lang w:val="el-GR"/>
        </w:rPr>
        <w:t>Παροχή Διευκρινίσεων</w:t>
      </w:r>
      <w:bookmarkEnd w:id="59"/>
      <w:bookmarkEnd w:id="60"/>
      <w:bookmarkEnd w:id="61"/>
      <w:bookmarkEnd w:id="62"/>
    </w:p>
    <w:p w14:paraId="117D7957" w14:textId="6B8B042D"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έω</w:t>
      </w:r>
      <w:r w:rsidR="00F37A74" w:rsidRPr="00F57072">
        <w:rPr>
          <w:lang w:val="el-GR"/>
        </w:rPr>
        <w:t xml:space="preserve">ς </w:t>
      </w:r>
      <w:r w:rsidR="00F57072" w:rsidRPr="00F57072">
        <w:rPr>
          <w:b/>
          <w:bCs/>
          <w:lang w:val="el-GR" w:eastAsia="el-GR"/>
        </w:rPr>
        <w:t>01</w:t>
      </w:r>
      <w:r w:rsidR="00285A67" w:rsidRPr="00F57072">
        <w:rPr>
          <w:b/>
          <w:bCs/>
          <w:lang w:val="el-GR" w:eastAsia="el-GR"/>
        </w:rPr>
        <w:t>-</w:t>
      </w:r>
      <w:r w:rsidR="00F57072" w:rsidRPr="00F57072">
        <w:rPr>
          <w:b/>
          <w:bCs/>
          <w:lang w:val="el-GR" w:eastAsia="el-GR"/>
        </w:rPr>
        <w:t>08</w:t>
      </w:r>
      <w:r w:rsidR="00285A67" w:rsidRPr="00F57072">
        <w:rPr>
          <w:b/>
          <w:bCs/>
          <w:lang w:val="el-GR" w:eastAsia="el-GR"/>
        </w:rPr>
        <w:t>-2023</w:t>
      </w:r>
      <w:r w:rsidRPr="00603221">
        <w:rPr>
          <w:lang w:val="el-GR"/>
        </w:rPr>
        <w:t xml:space="preserve"> 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004C145A" w:rsidRPr="00DF3269">
        <w:rPr>
          <w:lang w:val="el-GR" w:eastAsia="ar-SA"/>
        </w:rPr>
        <w:t>προσβάσιμη</w:t>
      </w:r>
      <w:proofErr w:type="spellEnd"/>
      <w:r w:rsidR="004C145A" w:rsidRPr="00DF3269">
        <w:rPr>
          <w:lang w:val="el-GR" w:eastAsia="ar-SA"/>
        </w:rPr>
        <w:t xml:space="preserve"> </w:t>
      </w:r>
      <w:r w:rsidR="004C145A">
        <w:rPr>
          <w:lang w:val="el-GR"/>
        </w:rPr>
        <w:t xml:space="preserve">μέσω της Διαδικτυακής πύλης </w:t>
      </w:r>
      <w:hyperlink r:id="rId22" w:history="1">
        <w:r w:rsidRPr="00603221">
          <w:rPr>
            <w:rStyle w:val="Hyperlink"/>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15A4C33E"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6CE2E3AF" w14:textId="77777777" w:rsidR="008A3546" w:rsidRPr="00603221" w:rsidRDefault="008A3546" w:rsidP="008A3546">
      <w:pPr>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τέσσερις (4) ημέρες</w:t>
      </w:r>
      <w:r w:rsidRPr="00603221">
        <w:rPr>
          <w:lang w:val="el-GR"/>
        </w:rPr>
        <w:t xml:space="preserve"> πριν από την προθεσμία που ορίζεται για την παραλαβή των προσφορών.</w:t>
      </w:r>
    </w:p>
    <w:p w14:paraId="57459953" w14:textId="77777777" w:rsidR="008A3546" w:rsidRPr="00603221" w:rsidRDefault="008A3546" w:rsidP="008A3546">
      <w:pPr>
        <w:rPr>
          <w:lang w:val="el-GR"/>
        </w:rPr>
      </w:pPr>
      <w:r w:rsidRPr="00603221">
        <w:rPr>
          <w:lang w:val="el-GR"/>
        </w:rPr>
        <w:t>β) Όταν τα έγγραφα της σύμβασης υφίστανται σημαντικές αλλαγές.</w:t>
      </w:r>
    </w:p>
    <w:p w14:paraId="2417DC98"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42768C15" w14:textId="77777777" w:rsidR="00784CFD" w:rsidRDefault="00784CFD" w:rsidP="00784CFD">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58E8EBCD" w14:textId="77777777" w:rsidR="00784CFD" w:rsidRDefault="00784CFD" w:rsidP="00784CFD">
      <w:pPr>
        <w:rPr>
          <w:lang w:val="el-GR"/>
        </w:rPr>
      </w:pPr>
      <w:r w:rsidRPr="00C11E79">
        <w:rPr>
          <w:lang w:val="el-GR"/>
        </w:rPr>
        <w:lastRenderedPageBreak/>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FE71B4">
        <w:rPr>
          <w:lang w:val="el-GR"/>
        </w:rPr>
        <w:t xml:space="preserve"> </w:t>
      </w:r>
    </w:p>
    <w:p w14:paraId="7AAB0012" w14:textId="77777777" w:rsidR="00784CFD" w:rsidRPr="006B2C94" w:rsidRDefault="00784CFD" w:rsidP="00784CFD">
      <w:pPr>
        <w:rPr>
          <w:lang w:val="el-GR"/>
        </w:rPr>
      </w:pPr>
    </w:p>
    <w:p w14:paraId="0D2EA243" w14:textId="77777777" w:rsidR="008338F0" w:rsidRPr="00603221" w:rsidRDefault="003355E7" w:rsidP="000631F7">
      <w:pPr>
        <w:pStyle w:val="Heading3"/>
        <w:ind w:left="1276"/>
        <w:rPr>
          <w:lang w:val="el-GR"/>
        </w:rPr>
      </w:pPr>
      <w:bookmarkStart w:id="63" w:name="_Ref75870681"/>
      <w:bookmarkStart w:id="64" w:name="_Toc97194267"/>
      <w:bookmarkStart w:id="65" w:name="_Toc97194417"/>
      <w:bookmarkStart w:id="66" w:name="_Toc139985568"/>
      <w:r w:rsidRPr="00603221">
        <w:rPr>
          <w:lang w:val="el-GR"/>
        </w:rPr>
        <w:t>Γλώσσα</w:t>
      </w:r>
      <w:bookmarkEnd w:id="63"/>
      <w:bookmarkEnd w:id="64"/>
      <w:bookmarkEnd w:id="65"/>
      <w:bookmarkEnd w:id="66"/>
    </w:p>
    <w:p w14:paraId="51139139" w14:textId="77777777" w:rsidR="00C931A2" w:rsidRPr="003E44A9" w:rsidRDefault="003355E7" w:rsidP="005A6D30">
      <w:pPr>
        <w:rPr>
          <w:lang w:val="el-GR"/>
        </w:rPr>
      </w:pPr>
      <w:r w:rsidRPr="00603221">
        <w:rPr>
          <w:lang w:val="el-GR"/>
        </w:rPr>
        <w:t>Τα έγγραφα της σύμβασης έχουν συνταχθεί στην ελληνική γλώσσα</w:t>
      </w:r>
      <w:r w:rsidR="003E44A9" w:rsidRPr="003E44A9">
        <w:rPr>
          <w:i/>
          <w:iCs/>
          <w:color w:val="5B9BD5"/>
          <w:lang w:val="el-GR"/>
        </w:rPr>
        <w:t>.</w:t>
      </w:r>
    </w:p>
    <w:p w14:paraId="76B709FA"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6706A697" w14:textId="77777777"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531E8EB" w14:textId="7777777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66C12EB9" w14:textId="77777777" w:rsidR="005A6D30" w:rsidRPr="00603221" w:rsidRDefault="005A6D30">
      <w:pPr>
        <w:rPr>
          <w:color w:val="000000"/>
          <w:lang w:val="el-GR"/>
        </w:rPr>
      </w:pPr>
    </w:p>
    <w:p w14:paraId="1C2A679F"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21D5EE45" w14:textId="77777777"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272286B0" w14:textId="77777777" w:rsidR="000631F7" w:rsidRPr="00603221" w:rsidRDefault="000631F7">
      <w:pPr>
        <w:rPr>
          <w:lang w:val="el-GR"/>
        </w:rPr>
      </w:pPr>
    </w:p>
    <w:p w14:paraId="7295DB8F" w14:textId="77777777" w:rsidR="003A5AAC" w:rsidRPr="00603221" w:rsidRDefault="003A5AAC" w:rsidP="000631F7">
      <w:pPr>
        <w:pStyle w:val="Heading3"/>
        <w:ind w:left="1276"/>
        <w:rPr>
          <w:lang w:val="el-GR"/>
        </w:rPr>
      </w:pPr>
      <w:bookmarkStart w:id="67" w:name="_Ref496624630"/>
      <w:bookmarkStart w:id="68" w:name="_Ref496624815"/>
      <w:bookmarkStart w:id="69" w:name="_Ref496625091"/>
      <w:bookmarkStart w:id="70" w:name="_Toc97194268"/>
      <w:bookmarkStart w:id="71" w:name="_Toc97194418"/>
      <w:bookmarkStart w:id="72" w:name="_Toc139985569"/>
      <w:r w:rsidRPr="00603221">
        <w:rPr>
          <w:lang w:val="el-GR"/>
        </w:rPr>
        <w:t>Εγγυήσεις</w:t>
      </w:r>
      <w:bookmarkEnd w:id="67"/>
      <w:bookmarkEnd w:id="68"/>
      <w:bookmarkEnd w:id="69"/>
      <w:bookmarkEnd w:id="70"/>
      <w:bookmarkEnd w:id="71"/>
      <w:bookmarkEnd w:id="72"/>
    </w:p>
    <w:p w14:paraId="7A15040B" w14:textId="77777777" w:rsidR="008338F0" w:rsidRDefault="006771AF" w:rsidP="0054025C">
      <w:pPr>
        <w:rPr>
          <w:color w:val="000000"/>
          <w:lang w:val="el-GR"/>
        </w:rPr>
      </w:pPr>
      <w:bookmarkStart w:id="73"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13490705" w14:textId="77777777" w:rsidR="003B04C4" w:rsidRDefault="003B04C4" w:rsidP="00603221">
      <w:pPr>
        <w:rPr>
          <w:color w:val="000000"/>
          <w:lang w:val="el-GR"/>
        </w:rPr>
      </w:pPr>
      <w:bookmarkStart w:id="74"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4"/>
    </w:p>
    <w:p w14:paraId="739F0961" w14:textId="77777777" w:rsidR="008338F0" w:rsidRDefault="003355E7">
      <w:pPr>
        <w:rPr>
          <w:color w:val="000000"/>
          <w:lang w:val="el-GR"/>
        </w:rPr>
      </w:pPr>
      <w:r w:rsidRPr="00603221">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603221">
        <w:rPr>
          <w:color w:val="000000"/>
          <w:lang w:val="el-GR"/>
        </w:rPr>
        <w:t>στ</w:t>
      </w:r>
      <w:proofErr w:type="spellEnd"/>
      <w:r w:rsidRPr="00603221">
        <w:rPr>
          <w:color w:val="000000"/>
          <w:lang w:val="el-GR"/>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 xml:space="preserve">ζ) τους όρους ότι: </w:t>
      </w:r>
      <w:proofErr w:type="spellStart"/>
      <w:r w:rsidRPr="00603221">
        <w:rPr>
          <w:color w:val="000000"/>
          <w:lang w:val="el-GR"/>
        </w:rPr>
        <w:t>αα</w:t>
      </w:r>
      <w:proofErr w:type="spellEnd"/>
      <w:r w:rsidRPr="00603221">
        <w:rPr>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603221">
        <w:rPr>
          <w:color w:val="000000"/>
          <w:lang w:val="el-GR"/>
        </w:rPr>
        <w:t>διζήσεως</w:t>
      </w:r>
      <w:proofErr w:type="spellEnd"/>
      <w:r w:rsidRPr="00603221">
        <w:rPr>
          <w:color w:val="000000"/>
          <w:lang w:val="el-GR"/>
        </w:rPr>
        <w:t xml:space="preserve">, και </w:t>
      </w:r>
      <w:proofErr w:type="spellStart"/>
      <w:r w:rsidRPr="00603221">
        <w:rPr>
          <w:color w:val="000000"/>
          <w:lang w:val="el-GR"/>
        </w:rPr>
        <w:t>ββ</w:t>
      </w:r>
      <w:proofErr w:type="spellEnd"/>
      <w:r w:rsidRPr="00603221">
        <w:rPr>
          <w:color w:val="000000"/>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w:t>
      </w:r>
      <w:r w:rsidR="006137FE">
        <w:rPr>
          <w:color w:val="000000"/>
          <w:lang w:val="el-GR"/>
        </w:rPr>
        <w:t>υποβολής προσφορών</w:t>
      </w:r>
      <w:r w:rsidRPr="00603221">
        <w:rPr>
          <w:color w:val="000000"/>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w:t>
      </w:r>
      <w:r w:rsidRPr="00603221">
        <w:rPr>
          <w:color w:val="000000"/>
          <w:lang w:val="el-GR"/>
        </w:rPr>
        <w:lastRenderedPageBreak/>
        <w:t xml:space="preserve">ή μερικά εντός πέντε (5) ημερών μετά από απλή έγγραφη ειδοποίηση εκείνου προς τον οποίο απευθύνεται και </w:t>
      </w:r>
      <w:proofErr w:type="spellStart"/>
      <w:r w:rsidRPr="00603221">
        <w:rPr>
          <w:color w:val="000000"/>
          <w:lang w:val="el-GR"/>
        </w:rPr>
        <w:t>ια</w:t>
      </w:r>
      <w:proofErr w:type="spellEnd"/>
      <w:r w:rsidRPr="00603221">
        <w:rPr>
          <w:color w:val="000000"/>
          <w:lang w:val="el-GR"/>
        </w:rPr>
        <w:t xml:space="preserve">) στην περίπτωση </w:t>
      </w:r>
      <w:r w:rsidR="005C3380">
        <w:rPr>
          <w:color w:val="000000"/>
          <w:lang w:val="el-GR"/>
        </w:rPr>
        <w:t>της</w:t>
      </w:r>
      <w:r w:rsidRPr="00603221">
        <w:rPr>
          <w:color w:val="000000"/>
          <w:lang w:val="el-GR"/>
        </w:rPr>
        <w:t xml:space="preserve"> εγγ</w:t>
      </w:r>
      <w:r w:rsidR="005C3380">
        <w:rPr>
          <w:color w:val="000000"/>
          <w:lang w:val="el-GR"/>
        </w:rPr>
        <w:t>ύησης</w:t>
      </w:r>
      <w:r w:rsidRPr="00603221">
        <w:rPr>
          <w:color w:val="000000"/>
          <w:lang w:val="el-GR"/>
        </w:rPr>
        <w:t xml:space="preserve"> καλής εκτέλεσης, τον αριθμό και τον τίτλο της σχετικής σύμβασης. </w:t>
      </w:r>
    </w:p>
    <w:p w14:paraId="3737C1C7" w14:textId="77777777" w:rsidR="0054025C" w:rsidRPr="006B2C94" w:rsidRDefault="0054025C" w:rsidP="0054025C">
      <w:pPr>
        <w:rPr>
          <w:lang w:val="el-GR"/>
        </w:rPr>
      </w:pPr>
      <w:r w:rsidRPr="00C823DC">
        <w:rPr>
          <w:color w:val="000000"/>
          <w:lang w:val="el-GR"/>
        </w:rPr>
        <w:t xml:space="preserve">Η περ. </w:t>
      </w:r>
      <w:proofErr w:type="spellStart"/>
      <w:r w:rsidRPr="00C823DC">
        <w:rPr>
          <w:color w:val="000000"/>
          <w:lang w:val="el-GR"/>
        </w:rPr>
        <w:t>αα</w:t>
      </w:r>
      <w:proofErr w:type="spellEnd"/>
      <w:r w:rsidRPr="00C823DC">
        <w:rPr>
          <w:color w:val="000000"/>
          <w:lang w:val="el-GR"/>
        </w:rPr>
        <w:t>’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7111CCBA" w14:textId="77777777" w:rsidR="00401C3F" w:rsidRDefault="00401C3F">
      <w:pPr>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52E7E8D1"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25DB6D79"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6E0382BC" w14:textId="77777777" w:rsidR="000A60A0" w:rsidRDefault="000A60A0">
      <w:pPr>
        <w:rPr>
          <w:color w:val="000000"/>
          <w:lang w:val="el-GR"/>
        </w:rPr>
      </w:pPr>
    </w:p>
    <w:p w14:paraId="17BB66F4" w14:textId="77777777" w:rsidR="000A60A0" w:rsidRPr="000631F7" w:rsidRDefault="000A60A0" w:rsidP="000631F7">
      <w:pPr>
        <w:pStyle w:val="Heading3"/>
        <w:ind w:left="1276"/>
        <w:rPr>
          <w:lang w:val="el-GR"/>
        </w:rPr>
      </w:pPr>
      <w:bookmarkStart w:id="75" w:name="_Toc97194269"/>
      <w:bookmarkStart w:id="76" w:name="_Toc97194419"/>
      <w:bookmarkStart w:id="77" w:name="_Toc139985570"/>
      <w:r w:rsidRPr="000A60A0">
        <w:rPr>
          <w:lang w:val="el-GR"/>
        </w:rPr>
        <w:t>Προστασία Προσωπικών Δεδομένων</w:t>
      </w:r>
      <w:bookmarkEnd w:id="75"/>
      <w:bookmarkEnd w:id="76"/>
      <w:bookmarkEnd w:id="77"/>
      <w:r w:rsidRPr="000A60A0">
        <w:rPr>
          <w:lang w:val="el-GR"/>
        </w:rPr>
        <w:t xml:space="preserve"> </w:t>
      </w:r>
    </w:p>
    <w:p w14:paraId="0B694D79" w14:textId="73AD7966"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w:t>
      </w:r>
      <w:r w:rsidR="00FB0788" w:rsidRPr="00FB0788">
        <w:rPr>
          <w:lang w:val="el-GR"/>
        </w:rPr>
        <w:t xml:space="preserve">παράρτημα </w:t>
      </w:r>
      <w:r w:rsidR="00B67C2F">
        <w:rPr>
          <w:lang w:val="el-GR"/>
        </w:rPr>
        <w:t>της παρούσας</w:t>
      </w:r>
      <w:r w:rsidRPr="00C11E79">
        <w:rPr>
          <w:lang w:val="el-GR"/>
        </w:rPr>
        <w:t>.</w:t>
      </w:r>
    </w:p>
    <w:p w14:paraId="61CDE296" w14:textId="77777777" w:rsidR="0054025C" w:rsidRDefault="0054025C">
      <w:pPr>
        <w:suppressAutoHyphens w:val="0"/>
        <w:spacing w:after="0"/>
        <w:jc w:val="left"/>
        <w:rPr>
          <w:color w:val="000000"/>
          <w:lang w:val="el-GR"/>
        </w:rPr>
      </w:pPr>
      <w:r>
        <w:rPr>
          <w:color w:val="000000"/>
          <w:lang w:val="el-GR"/>
        </w:rPr>
        <w:br w:type="page"/>
      </w:r>
    </w:p>
    <w:bookmarkEnd w:id="73"/>
    <w:p w14:paraId="21A1D99E" w14:textId="77777777" w:rsidR="008338F0" w:rsidRPr="00603221" w:rsidRDefault="003355E7" w:rsidP="003A109E">
      <w:pPr>
        <w:pStyle w:val="Heading2"/>
        <w:rPr>
          <w:rFonts w:cs="Tahoma"/>
          <w:lang w:val="el-GR"/>
        </w:rPr>
      </w:pPr>
      <w:r w:rsidRPr="00603221">
        <w:rPr>
          <w:rFonts w:cs="Tahoma"/>
          <w:lang w:val="el-GR"/>
        </w:rPr>
        <w:lastRenderedPageBreak/>
        <w:tab/>
      </w:r>
      <w:bookmarkStart w:id="78" w:name="_Toc97194270"/>
      <w:bookmarkStart w:id="79" w:name="_Toc97194420"/>
      <w:bookmarkStart w:id="80" w:name="_Toc139985571"/>
      <w:r w:rsidRPr="00603221">
        <w:rPr>
          <w:rFonts w:cs="Tahoma"/>
          <w:lang w:val="el-GR"/>
        </w:rPr>
        <w:t>Δικαίωμα Συμμετοχής - Κριτήρια Ποιοτικής Επιλογής</w:t>
      </w:r>
      <w:bookmarkEnd w:id="78"/>
      <w:bookmarkEnd w:id="79"/>
      <w:bookmarkEnd w:id="80"/>
    </w:p>
    <w:p w14:paraId="59264250" w14:textId="77777777" w:rsidR="008338F0" w:rsidRPr="00603221" w:rsidRDefault="003355E7" w:rsidP="0072750F">
      <w:pPr>
        <w:pStyle w:val="Heading3"/>
        <w:ind w:left="1276"/>
        <w:rPr>
          <w:lang w:val="el-GR"/>
        </w:rPr>
      </w:pPr>
      <w:bookmarkStart w:id="81" w:name="_Ref496541397"/>
      <w:bookmarkStart w:id="82" w:name="_Toc97194271"/>
      <w:bookmarkStart w:id="83" w:name="_Toc97194421"/>
      <w:bookmarkStart w:id="84" w:name="_Toc139985572"/>
      <w:r w:rsidRPr="00603221">
        <w:rPr>
          <w:lang w:val="el-GR"/>
        </w:rPr>
        <w:t>Δικαιούμενοι συμμετοχής</w:t>
      </w:r>
      <w:bookmarkEnd w:id="81"/>
      <w:bookmarkEnd w:id="82"/>
      <w:bookmarkEnd w:id="83"/>
      <w:bookmarkEnd w:id="84"/>
      <w:r w:rsidRPr="00603221">
        <w:rPr>
          <w:lang w:val="el-GR"/>
        </w:rPr>
        <w:t xml:space="preserve"> </w:t>
      </w:r>
    </w:p>
    <w:p w14:paraId="2BCACE95"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1E63E39A" w14:textId="77777777" w:rsidR="008338F0" w:rsidRPr="00603221" w:rsidRDefault="003355E7">
      <w:pPr>
        <w:rPr>
          <w:lang w:val="el-GR"/>
        </w:rPr>
      </w:pPr>
      <w:r w:rsidRPr="00603221">
        <w:rPr>
          <w:lang w:val="el-GR"/>
        </w:rPr>
        <w:t>α) κράτος-μέλος της Ένωσης,</w:t>
      </w:r>
    </w:p>
    <w:p w14:paraId="791F4AA2" w14:textId="77777777" w:rsidR="008338F0" w:rsidRPr="00603221" w:rsidRDefault="003355E7">
      <w:pPr>
        <w:rPr>
          <w:lang w:val="el-GR"/>
        </w:rPr>
      </w:pPr>
      <w:r w:rsidRPr="00603221">
        <w:rPr>
          <w:lang w:val="el-GR"/>
        </w:rPr>
        <w:t>β) κράτος-μέλος του Ευρωπαϊκού Οικονομικού Χώρου (Ε.Ο.Χ.),</w:t>
      </w:r>
    </w:p>
    <w:p w14:paraId="407F11D4"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65DBB7EC"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392BC4A2" w14:textId="77777777" w:rsidR="00CD3B0E" w:rsidRDefault="00CD3B0E">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5F2343E8" w14:textId="77777777" w:rsidR="009F688B" w:rsidRPr="003E44A9" w:rsidRDefault="00E97E4D" w:rsidP="009F688B">
      <w:pPr>
        <w:rPr>
          <w:lang w:val="el-GR"/>
        </w:rPr>
      </w:pPr>
      <w:bookmarkStart w:id="85" w:name="_Hlk118712403"/>
      <w:r w:rsidRPr="00E97E4D">
        <w:rPr>
          <w:b/>
          <w:bCs/>
          <w:lang w:val="el-GR"/>
        </w:rPr>
        <w:t>2.</w:t>
      </w:r>
      <w:r w:rsidRPr="00E97E4D">
        <w:rPr>
          <w:lang w:val="el-GR"/>
        </w:rPr>
        <w:t xml:space="preserve"> </w:t>
      </w:r>
      <w:r w:rsidR="009F688B" w:rsidRPr="003E44A9">
        <w:rPr>
          <w:lang w:val="el-GR"/>
        </w:rPr>
        <w:t xml:space="preserve">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w:t>
      </w:r>
      <w:proofErr w:type="spellStart"/>
      <w:r w:rsidR="009F688B" w:rsidRPr="003E44A9">
        <w:rPr>
          <w:lang w:val="el-GR"/>
        </w:rPr>
        <w:t>στ</w:t>
      </w:r>
      <w:proofErr w:type="spellEnd"/>
      <w:r w:rsidR="009F688B" w:rsidRPr="003E44A9">
        <w:rPr>
          <w:lang w:val="el-GR"/>
        </w:rPr>
        <w:t xml:space="preserve">) και η) έως ι) της οδηγίας 2014/24/ΕΕ, του άρθρου 18, του άρθρου 21 στοιχεία β) έως ε), και ζ) έως θ) και των άρθρων 29 και 30 </w:t>
      </w:r>
      <w:proofErr w:type="spellStart"/>
      <w:r w:rsidR="009F688B" w:rsidRPr="003E44A9">
        <w:rPr>
          <w:lang w:val="el-GR"/>
        </w:rPr>
        <w:t>τηςοδηγίας</w:t>
      </w:r>
      <w:proofErr w:type="spellEnd"/>
      <w:r w:rsidR="009F688B" w:rsidRPr="003E44A9">
        <w:rPr>
          <w:lang w:val="el-GR"/>
        </w:rPr>
        <w:t xml:space="preserve"> 2014/25/ΕΕ, καθώς και του άρθρου 13 στοιχεία α) έως δ), </w:t>
      </w:r>
      <w:proofErr w:type="spellStart"/>
      <w:r w:rsidR="009F688B" w:rsidRPr="003E44A9">
        <w:rPr>
          <w:lang w:val="el-GR"/>
        </w:rPr>
        <w:t>στ</w:t>
      </w:r>
      <w:proofErr w:type="spellEnd"/>
      <w:r w:rsidR="009F688B" w:rsidRPr="003E44A9">
        <w:rPr>
          <w:lang w:val="el-GR"/>
        </w:rPr>
        <w:t>) έως η) και ι) της οδηγίας 2009/81/ΕΚ, σε ή με:</w:t>
      </w:r>
    </w:p>
    <w:p w14:paraId="66F0F8F1" w14:textId="77777777" w:rsidR="009F688B" w:rsidRPr="003E44A9" w:rsidRDefault="009F688B" w:rsidP="009F688B">
      <w:pPr>
        <w:rPr>
          <w:lang w:val="el-GR"/>
        </w:rPr>
      </w:pPr>
      <w:r w:rsidRPr="003E44A9">
        <w:rPr>
          <w:lang w:val="el-GR"/>
        </w:rPr>
        <w:t>α) Ρώσο υπήκοο ή φυσικό ή νομικό πρόσωπο, οντότητα ή φορέα που έχει την έδρα του στη Ρωσία,</w:t>
      </w:r>
    </w:p>
    <w:p w14:paraId="458B1157" w14:textId="77777777" w:rsidR="009F688B" w:rsidRPr="003E44A9" w:rsidRDefault="009F688B" w:rsidP="009F688B">
      <w:pPr>
        <w:rPr>
          <w:lang w:val="el-GR"/>
        </w:rPr>
      </w:pPr>
      <w:r w:rsidRPr="003E44A9">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0324FDA4" w14:textId="77777777" w:rsidR="009F688B" w:rsidRPr="003E44A9" w:rsidRDefault="009F688B" w:rsidP="009F688B">
      <w:pPr>
        <w:rPr>
          <w:lang w:val="el-GR"/>
        </w:rPr>
      </w:pPr>
      <w:r w:rsidRPr="003E44A9">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0B16CDD5" w14:textId="2211D842" w:rsidR="00E97E4D" w:rsidRPr="00E97E4D" w:rsidRDefault="009F688B" w:rsidP="005839A7">
      <w:pPr>
        <w:rPr>
          <w:lang w:val="el-GR"/>
        </w:rPr>
      </w:pPr>
      <w:r w:rsidRPr="003E44A9">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w:t>
      </w:r>
      <w:r w:rsidRPr="00F023D5">
        <w:rPr>
          <w:lang w:val="el-GR"/>
        </w:rPr>
        <w:t xml:space="preserve">οριζόμενα στην </w:t>
      </w:r>
      <w:proofErr w:type="spellStart"/>
      <w:r w:rsidRPr="00F023D5">
        <w:rPr>
          <w:lang w:val="el-GR"/>
        </w:rPr>
        <w:t>υποπαρ</w:t>
      </w:r>
      <w:proofErr w:type="spellEnd"/>
      <w:r w:rsidRPr="00F023D5">
        <w:rPr>
          <w:lang w:val="el-GR"/>
        </w:rPr>
        <w:t xml:space="preserve">. 2.4.3.1 και το </w:t>
      </w:r>
      <w:r w:rsidR="00340CC1" w:rsidRPr="00F023D5">
        <w:rPr>
          <w:lang w:val="el-GR"/>
        </w:rPr>
        <w:fldChar w:fldCharType="begin"/>
      </w:r>
      <w:r w:rsidRPr="00F023D5">
        <w:rPr>
          <w:lang w:val="el-GR"/>
        </w:rPr>
        <w:instrText xml:space="preserve"> REF _Ref494118533 \r \h </w:instrText>
      </w:r>
      <w:r w:rsidR="00F57ED4" w:rsidRPr="00F023D5">
        <w:rPr>
          <w:lang w:val="el-GR"/>
        </w:rPr>
        <w:instrText xml:space="preserve"> \* MERGEFORMAT </w:instrText>
      </w:r>
      <w:r w:rsidR="00340CC1" w:rsidRPr="00F023D5">
        <w:rPr>
          <w:lang w:val="el-GR"/>
        </w:rPr>
      </w:r>
      <w:r w:rsidR="00340CC1" w:rsidRPr="00F023D5">
        <w:rPr>
          <w:lang w:val="el-GR"/>
        </w:rPr>
        <w:fldChar w:fldCharType="separate"/>
      </w:r>
      <w:r w:rsidR="00AD6C1A">
        <w:rPr>
          <w:lang w:val="el-GR"/>
        </w:rPr>
        <w:t>0</w:t>
      </w:r>
      <w:r w:rsidR="00340CC1" w:rsidRPr="00F023D5">
        <w:rPr>
          <w:lang w:val="el-GR"/>
        </w:rPr>
        <w:fldChar w:fldCharType="end"/>
      </w:r>
      <w:r w:rsidR="00340CC1" w:rsidRPr="00F023D5">
        <w:rPr>
          <w:lang w:val="el-GR"/>
        </w:rPr>
        <w:fldChar w:fldCharType="begin"/>
      </w:r>
      <w:r w:rsidRPr="00F023D5">
        <w:rPr>
          <w:lang w:val="el-GR"/>
        </w:rPr>
        <w:instrText xml:space="preserve"> REF _Ref494118533 \h </w:instrText>
      </w:r>
      <w:r w:rsidR="00F57ED4" w:rsidRPr="00F023D5">
        <w:rPr>
          <w:lang w:val="el-GR"/>
        </w:rPr>
        <w:instrText xml:space="preserve"> \* MERGEFORMAT </w:instrText>
      </w:r>
      <w:r w:rsidR="00340CC1" w:rsidRPr="00F023D5">
        <w:rPr>
          <w:lang w:val="el-GR"/>
        </w:rPr>
      </w:r>
      <w:r w:rsidR="00340CC1" w:rsidRPr="00F023D5">
        <w:rPr>
          <w:lang w:val="el-GR"/>
        </w:rPr>
        <w:fldChar w:fldCharType="separate"/>
      </w:r>
      <w:r w:rsidR="00AD6C1A">
        <w:rPr>
          <w:lang w:val="el-GR"/>
        </w:rPr>
        <w:t>Π</w:t>
      </w:r>
      <w:r w:rsidR="00AD6C1A" w:rsidRPr="00603221">
        <w:rPr>
          <w:lang w:val="el-GR"/>
        </w:rPr>
        <w:t xml:space="preserve">ΑΡΑΡΤΗΜΑ </w:t>
      </w:r>
      <w:r w:rsidR="00AD6C1A" w:rsidRPr="00603221">
        <w:t>V</w:t>
      </w:r>
      <w:r w:rsidR="00AD6C1A" w:rsidRPr="00AD6C1A">
        <w:rPr>
          <w:lang w:val="el-GR"/>
        </w:rPr>
        <w:t>Ι</w:t>
      </w:r>
      <w:r w:rsidR="00AD6C1A" w:rsidRPr="00603221">
        <w:rPr>
          <w:lang w:val="el-GR"/>
        </w:rPr>
        <w:t xml:space="preserve"> – Άλλες Δηλώσεις</w:t>
      </w:r>
      <w:r w:rsidR="00340CC1" w:rsidRPr="00F023D5">
        <w:rPr>
          <w:lang w:val="el-GR"/>
        </w:rPr>
        <w:fldChar w:fldCharType="end"/>
      </w:r>
      <w:r w:rsidRPr="00F023D5">
        <w:rPr>
          <w:lang w:val="el-GR"/>
        </w:rPr>
        <w:t xml:space="preserve"> της παρούσας».</w:t>
      </w:r>
      <w:r w:rsidRPr="002A09CC">
        <w:rPr>
          <w:lang w:val="el-GR"/>
        </w:rPr>
        <w:t xml:space="preserve"> </w:t>
      </w:r>
      <w:bookmarkEnd w:id="85"/>
    </w:p>
    <w:p w14:paraId="04E311F0" w14:textId="77777777" w:rsidR="008338F0" w:rsidRDefault="00E97E4D">
      <w:pPr>
        <w:rPr>
          <w:i/>
          <w:iCs/>
          <w:color w:val="5B9BD5"/>
          <w:lang w:val="el-GR"/>
        </w:rPr>
      </w:pPr>
      <w:r>
        <w:rPr>
          <w:b/>
          <w:bCs/>
          <w:lang w:val="el-GR"/>
        </w:rPr>
        <w:t>3</w:t>
      </w:r>
      <w:r w:rsidR="003355E7" w:rsidRPr="00603221">
        <w:rPr>
          <w:b/>
          <w:bCs/>
          <w:lang w:val="el-GR"/>
        </w:rPr>
        <w:t>.</w:t>
      </w:r>
      <w:r w:rsidR="003355E7" w:rsidRPr="00603221">
        <w:rPr>
          <w:lang w:val="el-GR"/>
        </w:rPr>
        <w:t xml:space="preserve"> </w:t>
      </w:r>
      <w:r w:rsidR="00CD3B0E" w:rsidRPr="00CD3B0E">
        <w:rPr>
          <w:lang w:val="el-GR"/>
        </w:rPr>
        <w:t xml:space="preserve">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w:t>
      </w:r>
      <w:r w:rsidR="00CD3B0E" w:rsidRPr="00CD3B0E">
        <w:rPr>
          <w:lang w:val="el-GR"/>
        </w:rPr>
        <w:lastRenderedPageBreak/>
        <w:t>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1633E873" w14:textId="77777777" w:rsidR="008338F0" w:rsidRDefault="00E97E4D">
      <w:pPr>
        <w:rPr>
          <w:rStyle w:val="FootnoteReference2"/>
          <w:lang w:val="el-GR"/>
        </w:rPr>
      </w:pPr>
      <w:r>
        <w:rPr>
          <w:b/>
          <w:bCs/>
          <w:lang w:val="el-GR"/>
        </w:rPr>
        <w:t>4</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003355E7" w:rsidRPr="00603221">
        <w:rPr>
          <w:lang w:val="el-GR"/>
        </w:rPr>
        <w:t>ολόκληρον</w:t>
      </w:r>
      <w:proofErr w:type="spellEnd"/>
      <w:r w:rsidR="003355E7" w:rsidRPr="00603221">
        <w:rPr>
          <w:lang w:val="el-GR"/>
        </w:rPr>
        <w:t>.</w:t>
      </w:r>
      <w:r w:rsidR="00E1337D" w:rsidRPr="00603221">
        <w:rPr>
          <w:rStyle w:val="FootnoteReference2"/>
          <w:lang w:val="el-GR"/>
        </w:rPr>
        <w:t xml:space="preserve"> </w:t>
      </w:r>
    </w:p>
    <w:p w14:paraId="60694976" w14:textId="77777777" w:rsidR="002F2BED" w:rsidRPr="002F2BED" w:rsidRDefault="002F2BED" w:rsidP="00AB1DCF">
      <w:pPr>
        <w:pStyle w:val="a6"/>
        <w:rPr>
          <w:lang w:val="el-GR"/>
        </w:rPr>
      </w:pPr>
    </w:p>
    <w:p w14:paraId="42340ADC" w14:textId="77777777" w:rsidR="008338F0" w:rsidRPr="00603221" w:rsidRDefault="003355E7" w:rsidP="0072750F">
      <w:pPr>
        <w:pStyle w:val="Heading3"/>
        <w:ind w:left="1276"/>
        <w:rPr>
          <w:lang w:val="el-GR"/>
        </w:rPr>
      </w:pPr>
      <w:bookmarkStart w:id="86" w:name="_Ref496542081"/>
      <w:bookmarkStart w:id="87" w:name="_Toc97194272"/>
      <w:bookmarkStart w:id="88" w:name="_Toc97194422"/>
      <w:bookmarkStart w:id="89" w:name="_Toc139985573"/>
      <w:r w:rsidRPr="00603221">
        <w:rPr>
          <w:lang w:val="el-GR"/>
        </w:rPr>
        <w:t>Εγγύηση συμμετοχής</w:t>
      </w:r>
      <w:bookmarkEnd w:id="86"/>
      <w:bookmarkEnd w:id="87"/>
      <w:bookmarkEnd w:id="88"/>
      <w:bookmarkEnd w:id="89"/>
    </w:p>
    <w:p w14:paraId="61916F57" w14:textId="58727B83" w:rsidR="00C960CF" w:rsidRPr="00603221" w:rsidRDefault="003355E7" w:rsidP="003F2A53">
      <w:pPr>
        <w:tabs>
          <w:tab w:val="left" w:pos="0"/>
          <w:tab w:val="left" w:pos="1134"/>
        </w:tabs>
        <w:spacing w:before="240"/>
        <w:rPr>
          <w:lang w:val="el-GR"/>
        </w:rPr>
      </w:pPr>
      <w:r w:rsidRPr="00D75A0F">
        <w:rPr>
          <w:rStyle w:val="Heading4Char"/>
          <w:rFonts w:ascii="Tahoma" w:hAnsi="Tahoma" w:cs="Tahoma"/>
          <w:sz w:val="22"/>
          <w:szCs w:val="22"/>
          <w:lang w:val="el-GR"/>
        </w:rPr>
        <w:t>2.2.2.1.</w:t>
      </w:r>
      <w:r w:rsidRPr="00D75A0F">
        <w:rPr>
          <w:b/>
          <w:bCs/>
          <w:lang w:val="el-GR"/>
        </w:rPr>
        <w:t xml:space="preserve"> </w:t>
      </w:r>
      <w:r w:rsidRPr="00D75A0F">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D75A0F">
        <w:rPr>
          <w:lang w:val="el-GR"/>
        </w:rPr>
        <w:t xml:space="preserve"> </w:t>
      </w:r>
      <w:r w:rsidRPr="00D75A0F">
        <w:rPr>
          <w:lang w:val="el-GR"/>
        </w:rPr>
        <w:t>εγγυητική επιστολή συμμετοχής,</w:t>
      </w:r>
      <w:r w:rsidR="00C960CF" w:rsidRPr="00D75A0F">
        <w:rPr>
          <w:lang w:val="el-GR"/>
        </w:rPr>
        <w:t xml:space="preserve"> σύμφωνα με το </w:t>
      </w:r>
      <w:r w:rsidR="00CA543A" w:rsidRPr="00D75A0F">
        <w:rPr>
          <w:lang w:val="el-GR"/>
        </w:rPr>
        <w:t xml:space="preserve">αντίστοιχο </w:t>
      </w:r>
      <w:r w:rsidR="00C960CF" w:rsidRPr="00D75A0F">
        <w:rPr>
          <w:lang w:val="el-GR"/>
        </w:rPr>
        <w:t xml:space="preserve">υπόδειγμα </w:t>
      </w:r>
      <w:r w:rsidR="00CA543A" w:rsidRPr="00D75A0F">
        <w:rPr>
          <w:lang w:val="el-GR"/>
        </w:rPr>
        <w:t>στο</w:t>
      </w:r>
      <w:r w:rsidR="00C960CF" w:rsidRPr="00D75A0F">
        <w:rPr>
          <w:lang w:val="el-GR"/>
        </w:rPr>
        <w:t xml:space="preserve"> </w:t>
      </w:r>
      <w:r w:rsidR="00CA543A" w:rsidRPr="00D75A0F">
        <w:rPr>
          <w:lang w:val="el-GR"/>
        </w:rPr>
        <w:t>«</w:t>
      </w:r>
      <w:r w:rsidR="004237F3" w:rsidRPr="004237F3">
        <w:rPr>
          <w:lang w:val="el-GR"/>
        </w:rPr>
        <w:t>ΠΑΡΑΡΤΗΜΑ VII – Υποδείγματα Εγγυητικών Επιστολών</w:t>
      </w:r>
      <w:r w:rsidR="00CA543A" w:rsidRPr="00603221">
        <w:rPr>
          <w:lang w:val="el-GR"/>
        </w:rPr>
        <w:t>»</w:t>
      </w:r>
      <w:r w:rsidR="00E1337D" w:rsidRPr="00603221">
        <w:rPr>
          <w:lang w:val="el-GR"/>
        </w:rPr>
        <w:t xml:space="preserve"> </w:t>
      </w:r>
      <w:r w:rsidR="00C960CF" w:rsidRPr="00603221">
        <w:rPr>
          <w:lang w:val="el-GR"/>
        </w:rPr>
        <w:t>της παρούσας</w:t>
      </w:r>
      <w:r w:rsidRPr="00603221">
        <w:rPr>
          <w:lang w:val="el-GR"/>
        </w:rPr>
        <w:t>.</w:t>
      </w:r>
    </w:p>
    <w:p w14:paraId="16D16CD0" w14:textId="424AC47F" w:rsidR="00AA589F" w:rsidRPr="00D91BE9" w:rsidRDefault="00AA589F" w:rsidP="00AA589F">
      <w:pPr>
        <w:pStyle w:val="ListParagraph"/>
        <w:tabs>
          <w:tab w:val="left" w:pos="0"/>
          <w:tab w:val="left" w:pos="1134"/>
        </w:tabs>
        <w:spacing w:line="252" w:lineRule="auto"/>
        <w:ind w:left="0"/>
        <w:contextualSpacing w:val="0"/>
        <w:rPr>
          <w:lang w:val="el-GR"/>
        </w:rPr>
      </w:pPr>
      <w:r>
        <w:rPr>
          <w:lang w:val="el-GR"/>
        </w:rPr>
        <w:t xml:space="preserve">Το ποσό της εγγυητικής επιστολής θα πρέπει να </w:t>
      </w:r>
      <w:r w:rsidRPr="000C5193">
        <w:rPr>
          <w:lang w:val="el-GR"/>
        </w:rPr>
        <w:t>καλύπτει σε ευρώ (€)</w:t>
      </w:r>
      <w:r w:rsidRPr="001C2821">
        <w:rPr>
          <w:lang w:val="el-GR"/>
        </w:rPr>
        <w:t xml:space="preserve"> ποσοστό </w:t>
      </w:r>
      <w:r w:rsidRPr="00BD04AB">
        <w:rPr>
          <w:b/>
          <w:lang w:val="el-GR"/>
        </w:rPr>
        <w:t>δύο τοις εκατό (2%)</w:t>
      </w:r>
      <w:r w:rsidRPr="000C5193">
        <w:rPr>
          <w:lang w:val="el-GR"/>
        </w:rPr>
        <w:t xml:space="preserve"> </w:t>
      </w:r>
      <w:r w:rsidRPr="00D91BE9">
        <w:rPr>
          <w:lang w:val="el-GR"/>
        </w:rPr>
        <w:t>του προϋπολογισμού του Έργου (μη συμπεριλαμβανομένου ΦΠΑ), ήτοι ποσό τ</w:t>
      </w:r>
      <w:r w:rsidR="00EF258A">
        <w:rPr>
          <w:lang w:val="el-GR"/>
        </w:rPr>
        <w:t xml:space="preserve">εσσάρων </w:t>
      </w:r>
      <w:r w:rsidRPr="00D91BE9">
        <w:rPr>
          <w:lang w:val="el-GR"/>
        </w:rPr>
        <w:t xml:space="preserve"> χιλιάδ</w:t>
      </w:r>
      <w:r w:rsidR="00EF258A">
        <w:rPr>
          <w:lang w:val="el-GR"/>
        </w:rPr>
        <w:t>ων</w:t>
      </w:r>
      <w:r w:rsidRPr="00D91BE9">
        <w:rPr>
          <w:lang w:val="el-GR"/>
        </w:rPr>
        <w:t xml:space="preserve"> ευρώ (</w:t>
      </w:r>
      <w:r w:rsidRPr="00D91BE9">
        <w:rPr>
          <w:b/>
          <w:bCs/>
          <w:lang w:val="el-GR"/>
        </w:rPr>
        <w:t>€4.000,00</w:t>
      </w:r>
      <w:r w:rsidRPr="00D91BE9">
        <w:rPr>
          <w:lang w:val="el-GR"/>
        </w:rPr>
        <w:t>).</w:t>
      </w:r>
    </w:p>
    <w:p w14:paraId="16C2006F"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2B975A72" w14:textId="38D681B1"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496542431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bCs/>
          <w:lang w:val="el-GR"/>
        </w:rPr>
        <w:t>2.4.5</w:t>
      </w:r>
      <w:r w:rsidR="00DD27E9">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6875A320" w14:textId="0A712079"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00340CC1">
        <w:rPr>
          <w:bCs/>
          <w:lang w:val="el-GR"/>
        </w:rPr>
        <w:fldChar w:fldCharType="begin"/>
      </w:r>
      <w:r>
        <w:rPr>
          <w:bCs/>
          <w:lang w:val="el-GR"/>
        </w:rPr>
        <w:instrText xml:space="preserve"> REF _Ref496542534 \r \h </w:instrText>
      </w:r>
      <w:r w:rsidR="00340CC1">
        <w:rPr>
          <w:bCs/>
          <w:lang w:val="el-GR"/>
        </w:rPr>
      </w:r>
      <w:r w:rsidR="00340CC1">
        <w:rPr>
          <w:bCs/>
          <w:lang w:val="el-GR"/>
        </w:rPr>
        <w:fldChar w:fldCharType="separate"/>
      </w:r>
      <w:r w:rsidR="00AD6C1A">
        <w:rPr>
          <w:bCs/>
          <w:lang w:val="el-GR"/>
        </w:rPr>
        <w:t>3.1</w:t>
      </w:r>
      <w:r w:rsidR="00340CC1">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03FFE90E" w14:textId="77777777" w:rsidR="00CD3B0E" w:rsidRPr="00603221" w:rsidRDefault="00CD3B0E">
      <w:pPr>
        <w:rPr>
          <w:b/>
          <w:bCs/>
          <w:lang w:val="el-GR"/>
        </w:rPr>
      </w:pPr>
    </w:p>
    <w:p w14:paraId="0B9C7D2E" w14:textId="77777777" w:rsidR="008338F0" w:rsidRPr="00603221" w:rsidRDefault="003355E7" w:rsidP="00221291">
      <w:pPr>
        <w:pStyle w:val="ListParagraph"/>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0D7AFEF1" w14:textId="77777777"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p>
    <w:p w14:paraId="429323FD" w14:textId="77777777" w:rsidR="00E975FD" w:rsidRDefault="00FA4CDD">
      <w:pPr>
        <w:rPr>
          <w:lang w:val="el-GR"/>
        </w:rPr>
      </w:pPr>
      <w:r>
        <w:rPr>
          <w:lang w:val="el-GR"/>
        </w:rPr>
        <w:t>μ</w:t>
      </w:r>
      <w:r w:rsidR="00FC1B9E">
        <w:rPr>
          <w:lang w:val="el-GR"/>
        </w:rPr>
        <w:t>ετά από :</w:t>
      </w:r>
    </w:p>
    <w:p w14:paraId="21D882D8" w14:textId="77777777" w:rsidR="00FC1B9E" w:rsidRPr="00821852" w:rsidRDefault="00FC1B9E" w:rsidP="00821852">
      <w:pPr>
        <w:rPr>
          <w:lang w:val="el-GR"/>
        </w:rPr>
      </w:pPr>
      <w:proofErr w:type="spellStart"/>
      <w:r w:rsidRPr="00821852">
        <w:rPr>
          <w:rFonts w:hint="eastAsia"/>
          <w:lang w:val="el-GR"/>
        </w:rPr>
        <w:t>αα</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proofErr w:type="spellStart"/>
      <w:r w:rsidRPr="00821852">
        <w:rPr>
          <w:rFonts w:hint="eastAsia"/>
          <w:lang w:val="el-GR"/>
        </w:rPr>
        <w:t>ασκηθείσας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0A205B75" w14:textId="77777777" w:rsidR="00FC1B9E" w:rsidRPr="00821852" w:rsidRDefault="00FC1B9E" w:rsidP="00821852">
      <w:pPr>
        <w:rPr>
          <w:lang w:val="el-GR"/>
        </w:rPr>
      </w:pPr>
      <w:proofErr w:type="spellStart"/>
      <w:r w:rsidRPr="00821852">
        <w:rPr>
          <w:rFonts w:hint="eastAsia"/>
          <w:lang w:val="el-GR"/>
        </w:rPr>
        <w:t>ββ</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166159D1" w14:textId="77777777" w:rsidR="00FC1B9E" w:rsidRPr="00821852" w:rsidRDefault="00FC1B9E" w:rsidP="00821852">
      <w:pPr>
        <w:rPr>
          <w:lang w:val="el-GR"/>
        </w:rPr>
      </w:pPr>
      <w:proofErr w:type="spellStart"/>
      <w:r w:rsidRPr="00821852">
        <w:rPr>
          <w:rFonts w:hint="eastAsia"/>
          <w:lang w:val="el-GR"/>
        </w:rPr>
        <w:t>γγ</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proofErr w:type="spellStart"/>
      <w:r w:rsidRPr="00821852">
        <w:rPr>
          <w:rFonts w:hint="eastAsia"/>
          <w:lang w:val="el-GR"/>
        </w:rPr>
        <w:t>προσυμβατικού</w:t>
      </w:r>
      <w:proofErr w:type="spellEnd"/>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2FBF7740"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5F4EA14C"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668ED2A6" w14:textId="77777777" w:rsidR="00FC1B9E" w:rsidRDefault="00FC1B9E" w:rsidP="00821852">
      <w:pPr>
        <w:rPr>
          <w:lang w:val="el-GR"/>
        </w:rPr>
      </w:pPr>
      <w:r w:rsidRPr="00821852">
        <w:rPr>
          <w:rFonts w:hint="eastAsia"/>
          <w:lang w:val="el-GR"/>
        </w:rPr>
        <w:lastRenderedPageBreak/>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proofErr w:type="spellStart"/>
      <w:r w:rsidRPr="00821852">
        <w:rPr>
          <w:rFonts w:hint="eastAsia"/>
          <w:lang w:val="el-GR"/>
        </w:rPr>
        <w:t>ενδικοφανής</w:t>
      </w:r>
      <w:proofErr w:type="spellEnd"/>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103415AE" w14:textId="77777777" w:rsidR="00DB2BAF" w:rsidRPr="00821852" w:rsidRDefault="00DB2BAF" w:rsidP="00821852">
      <w:pPr>
        <w:rPr>
          <w:lang w:val="el-GR"/>
        </w:rPr>
      </w:pPr>
    </w:p>
    <w:p w14:paraId="393072DA" w14:textId="3DA0081A"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496541742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2.2.3</w:t>
      </w:r>
      <w:r w:rsidR="00DD27E9">
        <w:fldChar w:fldCharType="end"/>
      </w:r>
      <w:r w:rsidRPr="00603221">
        <w:rPr>
          <w:lang w:val="el-GR"/>
        </w:rPr>
        <w:t xml:space="preserve"> έως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496541700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2.2.8</w:t>
      </w:r>
      <w:r w:rsidR="00DD27E9">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340CC1">
        <w:rPr>
          <w:lang w:val="el-GR"/>
        </w:rPr>
        <w:fldChar w:fldCharType="begin"/>
      </w:r>
      <w:r w:rsidR="00C32872">
        <w:rPr>
          <w:lang w:val="el-GR"/>
        </w:rPr>
        <w:instrText xml:space="preserve"> REF _Ref40957856 \r \h </w:instrText>
      </w:r>
      <w:r w:rsidR="00340CC1">
        <w:rPr>
          <w:lang w:val="el-GR"/>
        </w:rPr>
      </w:r>
      <w:r w:rsidR="00340CC1">
        <w:rPr>
          <w:lang w:val="el-GR"/>
        </w:rPr>
        <w:fldChar w:fldCharType="separate"/>
      </w:r>
      <w:r w:rsidR="00AD6C1A">
        <w:rPr>
          <w:lang w:val="el-GR"/>
        </w:rPr>
        <w:t>2.2.9.2</w:t>
      </w:r>
      <w:r w:rsidR="00340CC1">
        <w:rPr>
          <w:lang w:val="el-GR"/>
        </w:rPr>
        <w:fldChar w:fldCharType="end"/>
      </w:r>
      <w:r w:rsidR="00C32872">
        <w:rPr>
          <w:lang w:val="el-GR"/>
        </w:rPr>
        <w:t xml:space="preserve"> &amp; </w:t>
      </w:r>
      <w:r w:rsidR="00340CC1">
        <w:rPr>
          <w:lang w:val="el-GR"/>
        </w:rPr>
        <w:fldChar w:fldCharType="begin"/>
      </w:r>
      <w:r w:rsidR="00C32872">
        <w:rPr>
          <w:lang w:val="el-GR"/>
        </w:rPr>
        <w:instrText xml:space="preserve"> REF _Ref67613215 \r \h </w:instrText>
      </w:r>
      <w:r w:rsidR="00340CC1">
        <w:rPr>
          <w:lang w:val="el-GR"/>
        </w:rPr>
      </w:r>
      <w:r w:rsidR="00340CC1">
        <w:rPr>
          <w:lang w:val="el-GR"/>
        </w:rPr>
        <w:fldChar w:fldCharType="separate"/>
      </w:r>
      <w:r w:rsidR="00AD6C1A">
        <w:rPr>
          <w:lang w:val="el-GR"/>
        </w:rPr>
        <w:t>3.2</w:t>
      </w:r>
      <w:r w:rsidR="00340CC1">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w:t>
      </w:r>
      <w:proofErr w:type="spellStart"/>
      <w:r w:rsidR="00C32872" w:rsidRPr="00C32872">
        <w:rPr>
          <w:lang w:val="el-GR"/>
        </w:rPr>
        <w:t>στ</w:t>
      </w:r>
      <w:proofErr w:type="spellEnd"/>
      <w:r w:rsidR="00C32872" w:rsidRPr="00C32872">
        <w:rPr>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C32872" w:rsidRPr="00C32872">
        <w:rPr>
          <w:lang w:val="el-GR"/>
        </w:rPr>
        <w:t>τεθείσας</w:t>
      </w:r>
      <w:proofErr w:type="spellEnd"/>
      <w:r w:rsidR="00C32872" w:rsidRPr="00C32872">
        <w:rPr>
          <w:lang w:val="el-GR"/>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340CC1">
        <w:rPr>
          <w:lang w:val="el-GR"/>
        </w:rPr>
        <w:fldChar w:fldCharType="begin"/>
      </w:r>
      <w:r w:rsidR="00C32872">
        <w:rPr>
          <w:lang w:val="el-GR"/>
        </w:rPr>
        <w:instrText xml:space="preserve"> REF _Ref67613215 \r \h </w:instrText>
      </w:r>
      <w:r w:rsidR="00340CC1">
        <w:rPr>
          <w:lang w:val="el-GR"/>
        </w:rPr>
      </w:r>
      <w:r w:rsidR="00340CC1">
        <w:rPr>
          <w:lang w:val="el-GR"/>
        </w:rPr>
        <w:fldChar w:fldCharType="separate"/>
      </w:r>
      <w:r w:rsidR="00AD6C1A">
        <w:rPr>
          <w:lang w:val="el-GR"/>
        </w:rPr>
        <w:t>3.2</w:t>
      </w:r>
      <w:r w:rsidR="00340CC1">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340CC1">
        <w:rPr>
          <w:lang w:val="el-GR"/>
        </w:rPr>
        <w:fldChar w:fldCharType="begin"/>
      </w:r>
      <w:r w:rsidR="00C32872">
        <w:rPr>
          <w:lang w:val="el-GR"/>
        </w:rPr>
        <w:instrText xml:space="preserve"> REF _Ref496541356 \r \h </w:instrText>
      </w:r>
      <w:r w:rsidR="00340CC1">
        <w:rPr>
          <w:lang w:val="el-GR"/>
        </w:rPr>
      </w:r>
      <w:r w:rsidR="00340CC1">
        <w:rPr>
          <w:lang w:val="el-GR"/>
        </w:rPr>
        <w:fldChar w:fldCharType="separate"/>
      </w:r>
      <w:r w:rsidR="00AD6C1A">
        <w:rPr>
          <w:lang w:val="el-GR"/>
        </w:rPr>
        <w:t>2.2.3</w:t>
      </w:r>
      <w:r w:rsidR="00340CC1">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12B2E958" w14:textId="77777777" w:rsidR="00C32872" w:rsidRPr="00603221" w:rsidRDefault="00C32872">
      <w:pPr>
        <w:rPr>
          <w:lang w:val="el-GR"/>
        </w:rPr>
      </w:pPr>
    </w:p>
    <w:p w14:paraId="74AE87C4" w14:textId="77777777" w:rsidR="008338F0" w:rsidRPr="00603221" w:rsidRDefault="003355E7" w:rsidP="0072750F">
      <w:pPr>
        <w:pStyle w:val="Heading3"/>
        <w:ind w:left="1276"/>
        <w:rPr>
          <w:lang w:val="el-GR"/>
        </w:rPr>
      </w:pPr>
      <w:bookmarkStart w:id="90" w:name="_Ref496541356"/>
      <w:bookmarkStart w:id="91" w:name="_Ref496541742"/>
      <w:bookmarkStart w:id="92" w:name="_Ref496541775"/>
      <w:bookmarkStart w:id="93" w:name="_Ref496541863"/>
      <w:bookmarkStart w:id="94" w:name="_Toc97194273"/>
      <w:bookmarkStart w:id="95" w:name="_Toc97194423"/>
      <w:bookmarkStart w:id="96" w:name="_Toc139985574"/>
      <w:r w:rsidRPr="00603221">
        <w:rPr>
          <w:lang w:val="el-GR"/>
        </w:rPr>
        <w:t>Λόγοι αποκλεισμού</w:t>
      </w:r>
      <w:bookmarkEnd w:id="90"/>
      <w:bookmarkEnd w:id="91"/>
      <w:bookmarkEnd w:id="92"/>
      <w:bookmarkEnd w:id="93"/>
      <w:bookmarkEnd w:id="94"/>
      <w:bookmarkEnd w:id="95"/>
      <w:bookmarkEnd w:id="96"/>
      <w:r w:rsidRPr="00603221">
        <w:rPr>
          <w:lang w:val="el-GR"/>
        </w:rPr>
        <w:t xml:space="preserve"> </w:t>
      </w:r>
    </w:p>
    <w:p w14:paraId="669B703F" w14:textId="77777777"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42E1F70" w14:textId="77777777" w:rsidR="008338F0" w:rsidRPr="00603221" w:rsidRDefault="00E1337D" w:rsidP="00E82AF0">
      <w:pPr>
        <w:pStyle w:val="ListParagraph"/>
        <w:numPr>
          <w:ilvl w:val="3"/>
          <w:numId w:val="9"/>
        </w:numPr>
        <w:spacing w:before="240"/>
        <w:ind w:left="0" w:firstLine="0"/>
        <w:rPr>
          <w:lang w:val="el-GR"/>
        </w:rPr>
      </w:pPr>
      <w:bookmarkStart w:id="97" w:name="_Ref496540567"/>
      <w:r w:rsidRPr="00603221">
        <w:rPr>
          <w:lang w:val="el-GR"/>
        </w:rPr>
        <w:t xml:space="preserve"> </w:t>
      </w:r>
      <w:bookmarkStart w:id="98"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7"/>
      <w:bookmarkEnd w:id="98"/>
      <w:r w:rsidR="003355E7" w:rsidRPr="00603221">
        <w:rPr>
          <w:lang w:val="el-GR"/>
        </w:rPr>
        <w:t xml:space="preserve"> </w:t>
      </w:r>
    </w:p>
    <w:p w14:paraId="287903E0"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5966956"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3653F497"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w:t>
      </w:r>
      <w:r w:rsidR="00105242" w:rsidRPr="00105242">
        <w:rPr>
          <w:lang w:val="el-GR"/>
        </w:rPr>
        <w:lastRenderedPageBreak/>
        <w:t>(δωροδοκία πολιτικών προσώπων), 216 (πλαστογραφία), 236 (δωροδοκία υπαλλήλου), 237 παρ.</w:t>
      </w:r>
      <w:r w:rsidR="00105242" w:rsidRPr="00105242">
        <w:t> </w:t>
      </w:r>
      <w:r w:rsidR="00105242" w:rsidRPr="00105242">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105242" w:rsidRPr="00105242">
        <w:rPr>
          <w:lang w:val="el-GR"/>
        </w:rPr>
        <w:t>επ</w:t>
      </w:r>
      <w:proofErr w:type="spellEnd"/>
      <w:r w:rsidR="00105242" w:rsidRPr="00105242">
        <w:rPr>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4DDB115B" w14:textId="77777777" w:rsidR="008338F0" w:rsidRPr="00603221" w:rsidRDefault="008338F0">
      <w:pPr>
        <w:rPr>
          <w:lang w:val="el-GR"/>
        </w:rPr>
      </w:pPr>
    </w:p>
    <w:p w14:paraId="6835BB5B" w14:textId="77777777"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70617017" w14:textId="77777777" w:rsidR="008338F0" w:rsidRPr="00603221" w:rsidRDefault="008338F0">
      <w:pPr>
        <w:rPr>
          <w:lang w:val="el-GR"/>
        </w:rPr>
      </w:pPr>
    </w:p>
    <w:p w14:paraId="651620FB" w14:textId="77777777" w:rsidR="008338F0" w:rsidRDefault="003355E7">
      <w:pPr>
        <w:rPr>
          <w:lang w:val="el-GR"/>
        </w:rPr>
      </w:pPr>
      <w:r w:rsidRPr="00603221">
        <w:rPr>
          <w:lang w:val="el-GR"/>
        </w:rPr>
        <w:t xml:space="preserve">ε) </w:t>
      </w:r>
      <w:r w:rsidR="00105242" w:rsidRPr="00105242">
        <w:rPr>
          <w:lang w:val="el-GR"/>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00105242" w:rsidRPr="00105242">
        <w:rPr>
          <w:lang w:val="el-GR"/>
        </w:rPr>
        <w:t>αριθμ</w:t>
      </w:r>
      <w:proofErr w:type="spellEnd"/>
      <w:r w:rsidR="00105242" w:rsidRPr="00105242">
        <w:rPr>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1CFC3C7D" w14:textId="77777777" w:rsidR="009A3D76" w:rsidRPr="00603221" w:rsidRDefault="009A3D76">
      <w:pPr>
        <w:rPr>
          <w:lang w:val="el-GR"/>
        </w:rPr>
      </w:pPr>
    </w:p>
    <w:p w14:paraId="13A95231" w14:textId="77777777" w:rsidR="008338F0" w:rsidRDefault="003355E7">
      <w:pPr>
        <w:rPr>
          <w:lang w:val="el-GR"/>
        </w:rPr>
      </w:pPr>
      <w:proofErr w:type="spellStart"/>
      <w:r w:rsidRPr="00603221">
        <w:rPr>
          <w:lang w:val="el-GR"/>
        </w:rPr>
        <w:t>στ</w:t>
      </w:r>
      <w:proofErr w:type="spellEnd"/>
      <w:r w:rsidRPr="00603221">
        <w:rPr>
          <w:lang w:val="el-GR"/>
        </w:rPr>
        <w:t xml:space="preserve">)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61C2DFEA"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C15041B"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1D4B2919"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67745AC7"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75CB750F"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1956A874"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2C89221D" w14:textId="77777777" w:rsidR="009A3D76" w:rsidRPr="00821852" w:rsidRDefault="009A3D76" w:rsidP="009A3D76">
      <w:pPr>
        <w:rPr>
          <w:b/>
          <w:bCs/>
          <w:lang w:val="el-GR"/>
        </w:rPr>
      </w:pPr>
      <w:r w:rsidRPr="00821852">
        <w:rPr>
          <w:b/>
          <w:bCs/>
          <w:lang w:val="el-GR"/>
        </w:rPr>
        <w:lastRenderedPageBreak/>
        <w:t>Εάν στις ως άνω περιπτώσεις (α) έως (</w:t>
      </w:r>
      <w:proofErr w:type="spellStart"/>
      <w:r w:rsidRPr="00821852">
        <w:rPr>
          <w:b/>
          <w:bCs/>
          <w:lang w:val="el-GR"/>
        </w:rPr>
        <w:t>στ</w:t>
      </w:r>
      <w:proofErr w:type="spellEnd"/>
      <w:r w:rsidRPr="00821852">
        <w:rPr>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23EE8050" w14:textId="77777777" w:rsidR="005A0ACC" w:rsidRDefault="000326F6" w:rsidP="00E82AF0">
      <w:pPr>
        <w:pStyle w:val="ListParagraph"/>
        <w:numPr>
          <w:ilvl w:val="3"/>
          <w:numId w:val="9"/>
        </w:numPr>
        <w:tabs>
          <w:tab w:val="left" w:pos="0"/>
          <w:tab w:val="left" w:pos="709"/>
          <w:tab w:val="left" w:pos="1134"/>
        </w:tabs>
        <w:spacing w:before="240"/>
        <w:ind w:left="0" w:firstLine="0"/>
        <w:rPr>
          <w:lang w:val="el-GR"/>
        </w:rPr>
      </w:pPr>
      <w:bookmarkStart w:id="99" w:name="_Ref503518036"/>
      <w:r w:rsidRPr="00603221">
        <w:rPr>
          <w:lang w:val="el-GR"/>
        </w:rPr>
        <w:t>Σ</w:t>
      </w:r>
      <w:r w:rsidR="005A0ACC" w:rsidRPr="00603221">
        <w:rPr>
          <w:lang w:val="el-GR"/>
        </w:rPr>
        <w:t>τις ακόλουθες περιπτώσεις</w:t>
      </w:r>
      <w:bookmarkEnd w:id="99"/>
      <w:r w:rsidR="005A0ACC" w:rsidRPr="00603221">
        <w:rPr>
          <w:lang w:val="el-GR"/>
        </w:rPr>
        <w:t xml:space="preserve"> </w:t>
      </w:r>
    </w:p>
    <w:p w14:paraId="0FBD455F"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B1B0BDA"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07A288D5"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016816BE"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113D35D1"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74464EA4" w14:textId="77777777" w:rsidR="004B29C9" w:rsidRPr="00603221" w:rsidRDefault="004B29C9" w:rsidP="003329FF">
      <w:pPr>
        <w:rPr>
          <w:lang w:val="el-GR"/>
        </w:rPr>
      </w:pPr>
    </w:p>
    <w:p w14:paraId="4843EC5E" w14:textId="77777777" w:rsidR="00B04AF3" w:rsidRPr="00603221" w:rsidRDefault="003355E7" w:rsidP="00E82AF0">
      <w:pPr>
        <w:pStyle w:val="ListParagraph"/>
        <w:numPr>
          <w:ilvl w:val="3"/>
          <w:numId w:val="9"/>
        </w:numPr>
        <w:tabs>
          <w:tab w:val="left" w:pos="0"/>
          <w:tab w:val="left" w:pos="709"/>
          <w:tab w:val="left" w:pos="1134"/>
        </w:tabs>
        <w:spacing w:before="240"/>
        <w:ind w:left="0" w:firstLine="0"/>
        <w:rPr>
          <w:i/>
          <w:color w:val="5B9BD5"/>
          <w:lang w:val="el-GR"/>
        </w:rPr>
      </w:pPr>
      <w:bookmarkStart w:id="100"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100"/>
      <w:r w:rsidRPr="00603221">
        <w:rPr>
          <w:lang w:val="el-GR"/>
        </w:rPr>
        <w:t xml:space="preserve"> </w:t>
      </w:r>
    </w:p>
    <w:p w14:paraId="70CF9AE7"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67767811"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A23EAB">
        <w:rPr>
          <w:lang w:val="el-GR"/>
        </w:rPr>
        <w:t>προκύπτουσα</w:t>
      </w:r>
      <w:proofErr w:type="spellEnd"/>
      <w:r w:rsidR="00A23EAB">
        <w:rPr>
          <w:lang w:val="el-GR"/>
        </w:rPr>
        <w:t xml:space="preserve"> από παρόμοια διαδικασία, προβλεπόμενη σε εθνικές διατάξεις νόμου. </w:t>
      </w:r>
    </w:p>
    <w:p w14:paraId="46E91099"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762E910D"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737F86E5"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7E670409" w14:textId="77777777" w:rsidR="008338F0" w:rsidRDefault="003355E7">
      <w:pPr>
        <w:rPr>
          <w:lang w:val="el-GR"/>
        </w:rPr>
      </w:pPr>
      <w:r w:rsidRPr="00603221">
        <w:rPr>
          <w:lang w:val="el-GR"/>
        </w:rPr>
        <w:lastRenderedPageBreak/>
        <w:t>(</w:t>
      </w:r>
      <w:proofErr w:type="spellStart"/>
      <w:r w:rsidRPr="00603221">
        <w:rPr>
          <w:lang w:val="el-GR"/>
        </w:rPr>
        <w:t>στ</w:t>
      </w:r>
      <w:proofErr w:type="spellEnd"/>
      <w:r w:rsidRPr="00603221">
        <w:rPr>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5112CF6B" w14:textId="77777777" w:rsidR="00A23EAB" w:rsidRPr="00603221" w:rsidRDefault="00A23EAB">
      <w:pPr>
        <w:rPr>
          <w:lang w:val="el-GR"/>
        </w:rPr>
      </w:pPr>
    </w:p>
    <w:p w14:paraId="59AC2957" w14:textId="39360E74"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340CC1">
        <w:rPr>
          <w:lang w:val="el-GR"/>
        </w:rPr>
        <w:fldChar w:fldCharType="begin"/>
      </w:r>
      <w:r w:rsidR="00C8339C">
        <w:rPr>
          <w:lang w:val="el-GR"/>
        </w:rPr>
        <w:instrText xml:space="preserve"> REF _Ref40957856 \r \h </w:instrText>
      </w:r>
      <w:r w:rsidR="00340CC1">
        <w:rPr>
          <w:lang w:val="el-GR"/>
        </w:rPr>
      </w:r>
      <w:r w:rsidR="00340CC1">
        <w:rPr>
          <w:lang w:val="el-GR"/>
        </w:rPr>
        <w:fldChar w:fldCharType="separate"/>
      </w:r>
      <w:r w:rsidR="00AD6C1A">
        <w:rPr>
          <w:lang w:val="el-GR"/>
        </w:rPr>
        <w:t>2.2.9.2</w:t>
      </w:r>
      <w:r w:rsidR="00340CC1">
        <w:rPr>
          <w:lang w:val="el-GR"/>
        </w:rPr>
        <w:fldChar w:fldCharType="end"/>
      </w:r>
      <w:r w:rsidR="00E403E0">
        <w:rPr>
          <w:lang w:val="el-GR"/>
        </w:rPr>
        <w:t xml:space="preserve"> </w:t>
      </w:r>
      <w:r w:rsidR="00340CC1">
        <w:rPr>
          <w:lang w:val="el-GR"/>
        </w:rPr>
        <w:fldChar w:fldCharType="begin"/>
      </w:r>
      <w:r w:rsidR="00E403E0">
        <w:rPr>
          <w:lang w:val="el-GR"/>
        </w:rPr>
        <w:instrText xml:space="preserve"> REF _Ref40957856 \h </w:instrText>
      </w:r>
      <w:r w:rsidR="00340CC1">
        <w:rPr>
          <w:lang w:val="el-GR"/>
        </w:rPr>
      </w:r>
      <w:r w:rsidR="00340CC1">
        <w:rPr>
          <w:lang w:val="el-GR"/>
        </w:rPr>
        <w:fldChar w:fldCharType="separate"/>
      </w:r>
      <w:r w:rsidR="00AD6C1A" w:rsidRPr="009E58E5">
        <w:rPr>
          <w:lang w:val="el-GR"/>
        </w:rPr>
        <w:t>Αποδεικτικά μέσα - Δικαιολογητικά προσωρινού αναδόχου</w:t>
      </w:r>
      <w:r w:rsidR="00340CC1">
        <w:rPr>
          <w:lang w:val="el-GR"/>
        </w:rPr>
        <w:fldChar w:fldCharType="end"/>
      </w:r>
      <w:r w:rsidR="00A9669D" w:rsidRPr="00603221">
        <w:rPr>
          <w:lang w:val="el-GR"/>
        </w:rPr>
        <w:t xml:space="preserve"> </w:t>
      </w:r>
      <w:r w:rsidR="00B941FC" w:rsidRPr="00603221">
        <w:rPr>
          <w:lang w:val="el-GR"/>
        </w:rPr>
        <w:t xml:space="preserve">της παρούσας. </w:t>
      </w:r>
    </w:p>
    <w:p w14:paraId="3CBAD6E8" w14:textId="77777777" w:rsidR="00A23EAB" w:rsidRPr="00603221" w:rsidRDefault="00A23EAB">
      <w:pPr>
        <w:rPr>
          <w:lang w:val="el-GR"/>
        </w:rPr>
      </w:pPr>
    </w:p>
    <w:p w14:paraId="66D35620"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549BED47"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7CEAACF5"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51FA2FFC" w14:textId="77777777" w:rsidR="006D3DA7" w:rsidRDefault="006D3DA7" w:rsidP="006D3DA7">
      <w:pPr>
        <w:pStyle w:val="ListParagraph"/>
        <w:tabs>
          <w:tab w:val="left" w:pos="0"/>
          <w:tab w:val="left" w:pos="709"/>
          <w:tab w:val="left" w:pos="1134"/>
        </w:tabs>
        <w:spacing w:before="240"/>
        <w:ind w:left="0"/>
        <w:rPr>
          <w:lang w:val="el-GR"/>
        </w:rPr>
      </w:pPr>
    </w:p>
    <w:p w14:paraId="060FAF7E" w14:textId="77777777" w:rsidR="002A7C7B" w:rsidRDefault="002A7C7B" w:rsidP="00E82AF0">
      <w:pPr>
        <w:pStyle w:val="ListParagraph"/>
        <w:numPr>
          <w:ilvl w:val="3"/>
          <w:numId w:val="9"/>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22CC1931" w14:textId="77777777" w:rsidR="002A7C7B" w:rsidRDefault="002A7C7B" w:rsidP="002A7C7B">
      <w:pPr>
        <w:pStyle w:val="ListParagraph"/>
        <w:tabs>
          <w:tab w:val="left" w:pos="0"/>
          <w:tab w:val="left" w:pos="709"/>
          <w:tab w:val="left" w:pos="1134"/>
        </w:tabs>
        <w:spacing w:before="240"/>
        <w:ind w:left="0"/>
        <w:rPr>
          <w:lang w:val="el-GR"/>
        </w:rPr>
      </w:pPr>
    </w:p>
    <w:p w14:paraId="0AEF2AEB" w14:textId="1C15D123" w:rsidR="002A7C7B" w:rsidRPr="002A7C7B" w:rsidRDefault="003355E7" w:rsidP="00E82AF0">
      <w:pPr>
        <w:pStyle w:val="ListParagraph"/>
        <w:numPr>
          <w:ilvl w:val="3"/>
          <w:numId w:val="9"/>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496540567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2.2.3.1</w:t>
      </w:r>
      <w:r w:rsidR="00DD27E9">
        <w:fldChar w:fldCharType="end"/>
      </w:r>
      <w:r w:rsidRPr="002A7C7B">
        <w:rPr>
          <w:lang w:val="el-GR"/>
        </w:rPr>
        <w:t xml:space="preserve"> και </w:t>
      </w:r>
      <w:r w:rsidR="00340CC1">
        <w:rPr>
          <w:lang w:val="el-GR"/>
        </w:rPr>
        <w:fldChar w:fldCharType="begin"/>
      </w:r>
      <w:r w:rsidR="007E61C0">
        <w:rPr>
          <w:lang w:val="el-GR"/>
        </w:rPr>
        <w:instrText xml:space="preserve"> REF _Ref496540586 \r \h </w:instrText>
      </w:r>
      <w:r w:rsidR="00340CC1">
        <w:rPr>
          <w:lang w:val="el-GR"/>
        </w:rPr>
      </w:r>
      <w:r w:rsidR="00340CC1">
        <w:rPr>
          <w:lang w:val="el-GR"/>
        </w:rPr>
        <w:fldChar w:fldCharType="separate"/>
      </w:r>
      <w:r w:rsidR="00AD6C1A">
        <w:rPr>
          <w:lang w:val="el-GR"/>
        </w:rPr>
        <w:t>2.2.3.3</w:t>
      </w:r>
      <w:r w:rsidR="00340CC1">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2A7C7B">
        <w:rPr>
          <w:lang w:val="el-GR"/>
        </w:rPr>
        <w:t>αυτ</w:t>
      </w:r>
      <w:proofErr w:type="spellEnd"/>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44E431B" w14:textId="77777777" w:rsidR="002A7C7B" w:rsidRPr="00603221" w:rsidRDefault="002A7C7B" w:rsidP="00821852">
      <w:pPr>
        <w:pStyle w:val="ListParagraph"/>
        <w:tabs>
          <w:tab w:val="left" w:pos="0"/>
          <w:tab w:val="left" w:pos="709"/>
          <w:tab w:val="left" w:pos="1134"/>
        </w:tabs>
        <w:spacing w:before="240"/>
        <w:ind w:left="0"/>
        <w:rPr>
          <w:b/>
          <w:bCs/>
          <w:lang w:val="el-GR"/>
        </w:rPr>
      </w:pPr>
    </w:p>
    <w:p w14:paraId="19710C19" w14:textId="77777777" w:rsidR="008338F0" w:rsidRPr="00603221" w:rsidRDefault="003355E7" w:rsidP="00E82AF0">
      <w:pPr>
        <w:pStyle w:val="ListParagraph"/>
        <w:numPr>
          <w:ilvl w:val="3"/>
          <w:numId w:val="9"/>
        </w:numPr>
        <w:tabs>
          <w:tab w:val="left" w:pos="0"/>
          <w:tab w:val="left" w:pos="709"/>
          <w:tab w:val="left" w:pos="1134"/>
        </w:tabs>
        <w:spacing w:before="240"/>
        <w:ind w:left="0" w:firstLine="0"/>
        <w:rPr>
          <w:b/>
          <w:bCs/>
          <w:color w:val="000000"/>
          <w:lang w:val="el-GR"/>
        </w:rPr>
      </w:pPr>
      <w:r w:rsidRPr="00603221">
        <w:rPr>
          <w:lang w:val="el-GR"/>
        </w:rPr>
        <w:lastRenderedPageBreak/>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20E9D1C8" w14:textId="77777777" w:rsidR="00C535AC" w:rsidRPr="007E61C0" w:rsidRDefault="00C535AC" w:rsidP="007E61C0">
      <w:pPr>
        <w:rPr>
          <w:b/>
          <w:bCs/>
          <w:color w:val="000000"/>
          <w:lang w:val="el-GR"/>
        </w:rPr>
      </w:pPr>
    </w:p>
    <w:p w14:paraId="4521B00F" w14:textId="77777777" w:rsidR="008338F0" w:rsidRPr="00821852" w:rsidRDefault="003355E7" w:rsidP="00E82AF0">
      <w:pPr>
        <w:pStyle w:val="ListParagraph"/>
        <w:numPr>
          <w:ilvl w:val="3"/>
          <w:numId w:val="9"/>
        </w:numPr>
        <w:tabs>
          <w:tab w:val="left" w:pos="0"/>
          <w:tab w:val="left" w:pos="709"/>
          <w:tab w:val="left" w:pos="1134"/>
        </w:tabs>
        <w:spacing w:before="240"/>
        <w:ind w:left="0" w:firstLine="0"/>
        <w:rPr>
          <w:lang w:val="el-GR"/>
        </w:rPr>
      </w:pPr>
      <w:r w:rsidRPr="00821852">
        <w:rPr>
          <w:lang w:val="el-GR"/>
        </w:rPr>
        <w:t xml:space="preserve"> </w:t>
      </w:r>
      <w:bookmarkStart w:id="101"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101"/>
    </w:p>
    <w:p w14:paraId="386C1773" w14:textId="77777777" w:rsidR="00D93C0C" w:rsidRPr="00603221" w:rsidRDefault="00D93C0C" w:rsidP="00603221">
      <w:pPr>
        <w:pStyle w:val="ListParagraph"/>
        <w:rPr>
          <w:color w:val="000000"/>
          <w:lang w:val="el-GR"/>
        </w:rPr>
      </w:pPr>
    </w:p>
    <w:p w14:paraId="25CC751D" w14:textId="77777777" w:rsidR="008338F0" w:rsidRPr="00603221" w:rsidRDefault="003355E7" w:rsidP="003329FF">
      <w:pPr>
        <w:pStyle w:val="Heading3"/>
        <w:numPr>
          <w:ilvl w:val="0"/>
          <w:numId w:val="0"/>
        </w:numPr>
        <w:ind w:left="720" w:hanging="720"/>
        <w:rPr>
          <w:rFonts w:cs="Tahoma"/>
          <w:szCs w:val="22"/>
          <w:lang w:val="el-GR"/>
        </w:rPr>
      </w:pPr>
      <w:bookmarkStart w:id="102" w:name="_Toc97194274"/>
      <w:bookmarkStart w:id="103" w:name="_Toc97194424"/>
      <w:bookmarkStart w:id="104" w:name="_Toc139985575"/>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102"/>
      <w:bookmarkEnd w:id="103"/>
      <w:bookmarkEnd w:id="104"/>
      <w:r w:rsidR="00F11417" w:rsidRPr="00603221">
        <w:rPr>
          <w:rFonts w:cs="Tahoma"/>
          <w:szCs w:val="22"/>
          <w:lang w:val="el-GR"/>
        </w:rPr>
        <w:t xml:space="preserve"> </w:t>
      </w:r>
    </w:p>
    <w:p w14:paraId="2FB5A750" w14:textId="77777777" w:rsidR="008338F0" w:rsidRPr="00603221" w:rsidDel="00893E05" w:rsidRDefault="003355E7" w:rsidP="00EA086C">
      <w:pPr>
        <w:pStyle w:val="Heading3"/>
        <w:ind w:left="1276"/>
        <w:rPr>
          <w:lang w:val="el-GR"/>
        </w:rPr>
      </w:pPr>
      <w:bookmarkStart w:id="105" w:name="_Ref74510337"/>
      <w:bookmarkStart w:id="106" w:name="_Toc97194275"/>
      <w:bookmarkStart w:id="107" w:name="_Toc97194425"/>
      <w:bookmarkStart w:id="108" w:name="_Toc139985576"/>
      <w:r w:rsidRPr="00603221" w:rsidDel="00893E05">
        <w:rPr>
          <w:lang w:val="el-GR"/>
        </w:rPr>
        <w:t>Καταλληλόλητα άσκησης επαγγελματικής δραστηριότητας</w:t>
      </w:r>
      <w:bookmarkEnd w:id="105"/>
      <w:bookmarkEnd w:id="106"/>
      <w:bookmarkEnd w:id="107"/>
      <w:bookmarkEnd w:id="108"/>
      <w:r w:rsidRPr="00603221" w:rsidDel="00893E05">
        <w:rPr>
          <w:lang w:val="el-GR"/>
        </w:rPr>
        <w:t xml:space="preserve"> </w:t>
      </w:r>
    </w:p>
    <w:p w14:paraId="08BA65D1" w14:textId="77777777" w:rsidR="00BF18D5" w:rsidRDefault="00BF18D5" w:rsidP="00BF18D5">
      <w:pPr>
        <w:pStyle w:val="ListParagraph"/>
        <w:spacing w:line="252" w:lineRule="auto"/>
        <w:ind w:left="0"/>
        <w:rPr>
          <w:lang w:val="el-GR"/>
        </w:rPr>
      </w:pPr>
      <w:bookmarkStart w:id="109" w:name="_Toc74566826"/>
      <w:bookmarkStart w:id="110" w:name="_Ref496541309"/>
      <w:bookmarkStart w:id="111" w:name="_Ref496541508"/>
      <w:bookmarkStart w:id="112" w:name="_Toc97194277"/>
      <w:bookmarkStart w:id="113" w:name="_Toc97194426"/>
      <w:bookmarkEnd w:id="109"/>
      <w:r w:rsidRPr="00311A94">
        <w:rPr>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Pr>
          <w:lang w:val="el-GR"/>
        </w:rPr>
        <w:t xml:space="preserve">. </w:t>
      </w:r>
    </w:p>
    <w:p w14:paraId="71E0C503" w14:textId="77777777" w:rsidR="00BF18D5" w:rsidRPr="00311A94" w:rsidRDefault="00BF18D5" w:rsidP="00BF18D5">
      <w:pPr>
        <w:pStyle w:val="ListParagraph"/>
        <w:spacing w:line="252" w:lineRule="auto"/>
        <w:ind w:left="0"/>
        <w:rPr>
          <w:lang w:val="el-GR"/>
        </w:rPr>
      </w:pPr>
      <w:r w:rsidRPr="00311A94">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56F2E5DF" w14:textId="77777777" w:rsidR="00BF18D5" w:rsidRDefault="00BF18D5" w:rsidP="00BF18D5">
      <w:pPr>
        <w:pStyle w:val="ListParagraph"/>
        <w:spacing w:line="252" w:lineRule="auto"/>
        <w:ind w:left="0"/>
        <w:contextualSpacing w:val="0"/>
        <w:rPr>
          <w:lang w:val="el-GR"/>
        </w:rPr>
      </w:pPr>
      <w:r>
        <w:rPr>
          <w:lang w:val="el-GR"/>
        </w:rPr>
        <w:t>Στην περίπτωση οικονομικών φορέων εγκατεστημένων σε κράτος μέλους του Ευρωπαϊκού Οικονομικού Χώρου (Ε.Ο.Χ) ή σε τρίτες χώρες που έχουν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3F697780" w14:textId="77777777" w:rsidR="00BF18D5" w:rsidRPr="00676F4E" w:rsidRDefault="00BF18D5" w:rsidP="00BF18D5">
      <w:pPr>
        <w:pStyle w:val="ListParagraph"/>
        <w:spacing w:line="252" w:lineRule="auto"/>
        <w:ind w:left="0"/>
        <w:contextualSpacing w:val="0"/>
        <w:rPr>
          <w:b/>
          <w:bCs/>
          <w:lang w:val="el-GR"/>
        </w:rPr>
      </w:pPr>
      <w:r w:rsidRPr="00676F4E">
        <w:rPr>
          <w:b/>
          <w:bCs/>
          <w:lang w:val="el-GR"/>
        </w:rPr>
        <w:t>Οι εγκατεστημένοι στην Ελλάδα οικονομικοί φορείς θα πρέπει να είναι εγγεγραμμένοι στο Δημόσιο Μητρώο του άρθρου 14 του ν. 4449/2017.</w:t>
      </w:r>
    </w:p>
    <w:p w14:paraId="4C1A3B06" w14:textId="77777777" w:rsidR="00BF18D5" w:rsidRDefault="00BF18D5" w:rsidP="00BF18D5">
      <w:pPr>
        <w:spacing w:line="252" w:lineRule="auto"/>
        <w:rPr>
          <w:lang w:val="el-GR"/>
        </w:rPr>
      </w:pPr>
      <w:r>
        <w:rPr>
          <w:lang w:val="el-GR"/>
        </w:rPr>
        <w:t xml:space="preserve">Στην περίπτωση ένωσης οικονομικών φορέων η </w:t>
      </w:r>
      <w:proofErr w:type="spellStart"/>
      <w:r>
        <w:rPr>
          <w:lang w:val="el-GR"/>
        </w:rPr>
        <w:t>καταλληλότητα</w:t>
      </w:r>
      <w:proofErr w:type="spellEnd"/>
      <w:r>
        <w:rPr>
          <w:lang w:val="el-GR"/>
        </w:rPr>
        <w:t xml:space="preserve"> άσκησης επαγγελματικής δραστηριότητας απαιτείται να καλύπτεται σωρευτικά από τα μέλη της ένωσης.</w:t>
      </w:r>
    </w:p>
    <w:p w14:paraId="797E00BF" w14:textId="77777777" w:rsidR="008338F0" w:rsidRPr="00603221" w:rsidRDefault="003355E7" w:rsidP="00086782">
      <w:pPr>
        <w:pStyle w:val="Heading3"/>
        <w:ind w:left="1276"/>
        <w:rPr>
          <w:lang w:val="el-GR"/>
        </w:rPr>
      </w:pPr>
      <w:bookmarkStart w:id="114" w:name="_Toc139985577"/>
      <w:r w:rsidRPr="00603221">
        <w:rPr>
          <w:lang w:val="el-GR"/>
        </w:rPr>
        <w:t>Οικονομική και χρηματοοικονομική επάρκεια</w:t>
      </w:r>
      <w:bookmarkEnd w:id="110"/>
      <w:bookmarkEnd w:id="111"/>
      <w:bookmarkEnd w:id="112"/>
      <w:bookmarkEnd w:id="113"/>
      <w:bookmarkEnd w:id="114"/>
    </w:p>
    <w:p w14:paraId="71EF891C" w14:textId="77777777" w:rsidR="00DB5A15" w:rsidRDefault="00DB5A15" w:rsidP="00D6202B">
      <w:pPr>
        <w:rPr>
          <w:lang w:val="el-GR"/>
        </w:rPr>
      </w:pPr>
      <w:bookmarkStart w:id="115" w:name="_Toc97194278"/>
    </w:p>
    <w:bookmarkEnd w:id="115"/>
    <w:p w14:paraId="78D08135" w14:textId="77777777" w:rsidR="000C2878" w:rsidRPr="000C2878" w:rsidRDefault="000C2878" w:rsidP="000C2878">
      <w:pPr>
        <w:spacing w:line="252" w:lineRule="auto"/>
        <w:rPr>
          <w:lang w:val="el-GR"/>
        </w:rPr>
      </w:pPr>
      <w:r w:rsidRPr="000C2878">
        <w:rPr>
          <w:bCs/>
          <w:lang w:val="el-GR"/>
        </w:rPr>
        <w:t xml:space="preserve">Οι οικονομικοί φορείς που συμμετέχουν στη διαδικασία σύναψης της παρούσας απαιτείται να έχουν γενικό ετήσιο κύκλο εργασιών για τις τρεις τελευταίες οικονομικές χρήσεις (2020 – 2021 - 2022) ή, τις οικονομικές χρήσεις κατά τις οποίες ο οικονομικός φορέας δραστηριοποιείται, αν είναι λιγότερες από τρεις, κατ’ ελάχιστον </w:t>
      </w:r>
      <w:r w:rsidRPr="00F349C3">
        <w:rPr>
          <w:bCs/>
          <w:lang w:val="el-GR"/>
        </w:rPr>
        <w:t xml:space="preserve">ίσο με το </w:t>
      </w:r>
      <w:r w:rsidRPr="00F349C3">
        <w:rPr>
          <w:b/>
          <w:lang w:val="el-GR"/>
        </w:rPr>
        <w:t>150%</w:t>
      </w:r>
      <w:r w:rsidRPr="00F349C3">
        <w:rPr>
          <w:bCs/>
          <w:lang w:val="el-GR"/>
        </w:rPr>
        <w:t xml:space="preserve"> του προϋπολογισμού του υπό ανάθεση Έργου</w:t>
      </w:r>
      <w:r w:rsidRPr="00F349C3">
        <w:rPr>
          <w:lang w:val="el-GR"/>
        </w:rPr>
        <w:t>.</w:t>
      </w:r>
    </w:p>
    <w:p w14:paraId="71F9CFBA" w14:textId="77777777" w:rsidR="000C2878" w:rsidRPr="000C2878" w:rsidRDefault="000C2878" w:rsidP="000C2878">
      <w:pPr>
        <w:spacing w:before="120"/>
        <w:rPr>
          <w:rFonts w:cs="Calibri"/>
          <w:szCs w:val="24"/>
          <w:lang w:val="el-GR"/>
        </w:rPr>
      </w:pPr>
      <w:r w:rsidRPr="000C2878">
        <w:rPr>
          <w:rFonts w:cs="Calibri"/>
          <w:szCs w:val="24"/>
          <w:lang w:val="el-GR"/>
        </w:rPr>
        <w:t>Σε περίπτωση ένωσης οικονομικών φορέων, οι παραπάνω απαιτήσεις καλύπτονται αθροιστικά από τα μέλη της ένωσης.</w:t>
      </w:r>
    </w:p>
    <w:p w14:paraId="72D99E7A" w14:textId="77777777" w:rsidR="00722D14" w:rsidRPr="00821852" w:rsidRDefault="00722D14" w:rsidP="00821852">
      <w:pPr>
        <w:rPr>
          <w:lang w:val="el-GR" w:eastAsia="en-US"/>
        </w:rPr>
      </w:pPr>
    </w:p>
    <w:p w14:paraId="1528629B" w14:textId="7F152F67" w:rsidR="00494EF3" w:rsidRPr="00494EF3" w:rsidRDefault="003355E7" w:rsidP="0069435C">
      <w:pPr>
        <w:pStyle w:val="Heading3"/>
        <w:ind w:left="1276"/>
        <w:rPr>
          <w:lang w:val="el-GR"/>
        </w:rPr>
      </w:pPr>
      <w:bookmarkStart w:id="116" w:name="_Ref496541329"/>
      <w:bookmarkStart w:id="117" w:name="_Ref496541556"/>
      <w:bookmarkStart w:id="118" w:name="_Toc97194279"/>
      <w:bookmarkStart w:id="119" w:name="_Toc97194427"/>
      <w:bookmarkStart w:id="120" w:name="_Toc139985578"/>
      <w:r w:rsidRPr="00603221">
        <w:rPr>
          <w:lang w:val="el-GR"/>
        </w:rPr>
        <w:lastRenderedPageBreak/>
        <w:t>Τεχνική και επαγγελματική ικανότητα</w:t>
      </w:r>
      <w:bookmarkEnd w:id="116"/>
      <w:bookmarkEnd w:id="117"/>
      <w:bookmarkEnd w:id="118"/>
      <w:bookmarkEnd w:id="119"/>
      <w:bookmarkEnd w:id="120"/>
      <w:r w:rsidR="0071303E" w:rsidRPr="00603221">
        <w:rPr>
          <w:lang w:val="el-GR"/>
        </w:rPr>
        <w:t xml:space="preserve"> </w:t>
      </w:r>
      <w:bookmarkStart w:id="121" w:name="_Ref40965350"/>
    </w:p>
    <w:p w14:paraId="40249C3E" w14:textId="77777777" w:rsidR="00CC2818" w:rsidRPr="006E6191" w:rsidRDefault="00CC2818" w:rsidP="00CC2818">
      <w:pPr>
        <w:pStyle w:val="Heading4"/>
        <w:rPr>
          <w:lang w:val="el-GR" w:eastAsia="en-US"/>
        </w:rPr>
      </w:pPr>
      <w:bookmarkStart w:id="122" w:name="_Toc97194281"/>
      <w:bookmarkStart w:id="123" w:name="_Ref122528826"/>
      <w:bookmarkStart w:id="124" w:name="_Toc139985579"/>
      <w:bookmarkEnd w:id="121"/>
      <w:r w:rsidRPr="00CC2818">
        <w:rPr>
          <w:lang w:val="el-GR" w:eastAsia="en-US"/>
        </w:rPr>
        <w:t>Επαγγελματική Ικανότητα – Ομάδα Έργου</w:t>
      </w:r>
      <w:bookmarkEnd w:id="122"/>
      <w:bookmarkEnd w:id="123"/>
      <w:bookmarkEnd w:id="124"/>
    </w:p>
    <w:p w14:paraId="3990C366" w14:textId="77777777" w:rsidR="00494EF3" w:rsidRDefault="00494EF3" w:rsidP="00494EF3">
      <w:pPr>
        <w:spacing w:line="252" w:lineRule="auto"/>
        <w:rPr>
          <w:lang w:val="el-GR"/>
        </w:rPr>
      </w:pPr>
      <w:r>
        <w:rPr>
          <w:lang w:val="el-GR"/>
        </w:rPr>
        <w:t>Οι οικονομικοί φορείς που συμμετέχουν στη διαδικασία σύναψης της παρούσας</w:t>
      </w:r>
      <w:r w:rsidRPr="0098298C">
        <w:rPr>
          <w:lang w:val="el-GR"/>
        </w:rPr>
        <w:t>,</w:t>
      </w:r>
      <w:r>
        <w:rPr>
          <w:lang w:val="el-GR"/>
        </w:rPr>
        <w:t xml:space="preserve"> απαιτείται να διαθέτουν Ομάδα Έργου με στελέχη επαρκή σε πλήθος και δεξιότητες για την ανάληψη του Έργου, </w:t>
      </w:r>
      <w:bookmarkStart w:id="125" w:name="_Hlk140054168"/>
      <w:r>
        <w:rPr>
          <w:lang w:val="el-GR"/>
        </w:rPr>
        <w:t xml:space="preserve">η οποία να αποτελείται τουλάχιστον από: </w:t>
      </w:r>
    </w:p>
    <w:p w14:paraId="01A4E07F" w14:textId="77777777" w:rsidR="00494EF3" w:rsidRDefault="00494EF3" w:rsidP="00E82AF0">
      <w:pPr>
        <w:widowControl w:val="0"/>
        <w:numPr>
          <w:ilvl w:val="0"/>
          <w:numId w:val="20"/>
        </w:numPr>
        <w:spacing w:before="120" w:after="0"/>
        <w:rPr>
          <w:lang w:val="el-GR"/>
        </w:rPr>
      </w:pPr>
      <w:r w:rsidRPr="00DF47E3">
        <w:rPr>
          <w:b/>
          <w:bCs/>
          <w:lang w:val="el-GR"/>
        </w:rPr>
        <w:t>Έναν (1) Υπεύθυνο Έργου (ΥΕ)</w:t>
      </w:r>
      <w:r w:rsidRPr="002A6C5F">
        <w:rPr>
          <w:lang w:val="el-GR"/>
        </w:rPr>
        <w:t xml:space="preserve"> – ορκωτό ελεγκτή λογιστή, ο οποίος θα έχει τη συνολική ευθύνη των εργασιών του </w:t>
      </w:r>
      <w:proofErr w:type="spellStart"/>
      <w:r w:rsidRPr="002A6C5F">
        <w:rPr>
          <w:lang w:val="el-GR"/>
        </w:rPr>
        <w:t>αξιολογητή</w:t>
      </w:r>
      <w:proofErr w:type="spellEnd"/>
      <w:r w:rsidRPr="002A6C5F">
        <w:rPr>
          <w:lang w:val="el-GR"/>
        </w:rPr>
        <w:t>, τη διοίκηση, την πρόοδο και το συντονισμό όλων των μελών της ομάδας έργου, θα είναι υπεύθυνος για τη διασφάλιση της ποιότητας του Έργου, καθώς και για την τήρηση όλων των προδιαγραφών πληρότητας που θέτει η αρμόδια Ειδική Υπηρεσία Συντονισμού του</w:t>
      </w:r>
      <w:r>
        <w:rPr>
          <w:lang w:val="el-GR"/>
        </w:rPr>
        <w:t xml:space="preserve"> </w:t>
      </w:r>
      <w:r w:rsidRPr="002A6C5F">
        <w:rPr>
          <w:lang w:val="el-GR"/>
        </w:rPr>
        <w:t>Ταμείου Ανάκαμψης.</w:t>
      </w:r>
    </w:p>
    <w:p w14:paraId="2D4523B5" w14:textId="77777777" w:rsidR="00494EF3" w:rsidRDefault="00494EF3" w:rsidP="00494EF3">
      <w:pPr>
        <w:widowControl w:val="0"/>
        <w:spacing w:after="0"/>
        <w:ind w:left="720"/>
        <w:rPr>
          <w:lang w:val="el-GR"/>
        </w:rPr>
      </w:pPr>
      <w:r>
        <w:rPr>
          <w:lang w:val="el-GR"/>
        </w:rPr>
        <w:t xml:space="preserve">Ο </w:t>
      </w:r>
      <w:r w:rsidRPr="003A3CDC">
        <w:rPr>
          <w:lang w:val="el-GR"/>
        </w:rPr>
        <w:t>Υπεύθυνος Έργου (ΥΕ)</w:t>
      </w:r>
      <w:r>
        <w:rPr>
          <w:lang w:val="el-GR"/>
        </w:rPr>
        <w:t xml:space="preserve"> </w:t>
      </w:r>
      <w:bookmarkStart w:id="126" w:name="_Hlk139900018"/>
      <w:r w:rsidRPr="00DF47E3">
        <w:rPr>
          <w:b/>
          <w:bCs/>
          <w:lang w:val="el-GR"/>
        </w:rPr>
        <w:t>απαιτείται:</w:t>
      </w:r>
    </w:p>
    <w:bookmarkEnd w:id="126"/>
    <w:p w14:paraId="507799BE" w14:textId="77777777" w:rsidR="00494EF3" w:rsidRDefault="00494EF3" w:rsidP="00494EF3">
      <w:pPr>
        <w:widowControl w:val="0"/>
        <w:spacing w:after="0"/>
        <w:ind w:left="720"/>
        <w:rPr>
          <w:lang w:val="el-GR"/>
        </w:rPr>
      </w:pPr>
      <w:r w:rsidRPr="003A3CDC">
        <w:rPr>
          <w:lang w:val="el-GR"/>
        </w:rPr>
        <w:t>Α) να είναι εγγεγραμμένος στο Δημόσιο Μητρώο του άρθρου 14 του ν. 4449/2017</w:t>
      </w:r>
    </w:p>
    <w:p w14:paraId="1751DBD7" w14:textId="77777777" w:rsidR="00494EF3" w:rsidRDefault="00494EF3" w:rsidP="00494EF3">
      <w:pPr>
        <w:widowControl w:val="0"/>
        <w:spacing w:after="0"/>
        <w:ind w:left="720"/>
        <w:rPr>
          <w:lang w:val="el-GR"/>
        </w:rPr>
      </w:pPr>
      <w:r w:rsidRPr="003A3CDC">
        <w:rPr>
          <w:lang w:val="el-GR"/>
        </w:rPr>
        <w:t>Β) να διαθέτει συνολική επαγγελματική εμπειρία δεκαπέντε (15) ετών στην ελεγκτική – η</w:t>
      </w:r>
      <w:r>
        <w:rPr>
          <w:lang w:val="el-GR"/>
        </w:rPr>
        <w:t xml:space="preserve"> </w:t>
      </w:r>
      <w:r w:rsidRPr="003A3CDC">
        <w:rPr>
          <w:lang w:val="el-GR"/>
        </w:rPr>
        <w:t>οποία θα αποδεικνύεται από σχετική βεβαίωση της Επιτροπής Λογιστικής Τυποποίησης και</w:t>
      </w:r>
      <w:r>
        <w:rPr>
          <w:lang w:val="el-GR"/>
        </w:rPr>
        <w:t xml:space="preserve"> </w:t>
      </w:r>
      <w:r w:rsidRPr="003A3CDC">
        <w:rPr>
          <w:lang w:val="el-GR"/>
        </w:rPr>
        <w:t>Ελέγχων (ΕΛΤΕ), και</w:t>
      </w:r>
    </w:p>
    <w:p w14:paraId="3A6B7FC0" w14:textId="77777777" w:rsidR="00494EF3" w:rsidRDefault="00494EF3" w:rsidP="00494EF3">
      <w:pPr>
        <w:widowControl w:val="0"/>
        <w:spacing w:after="0"/>
        <w:ind w:left="720"/>
        <w:rPr>
          <w:lang w:val="el-GR"/>
        </w:rPr>
      </w:pPr>
      <w:r w:rsidRPr="003A3CDC">
        <w:rPr>
          <w:lang w:val="el-GR"/>
        </w:rPr>
        <w:t>Γ) να έχει άριστη γνώση της Αγγλικής γλώσσας.</w:t>
      </w:r>
    </w:p>
    <w:p w14:paraId="4910CEE1" w14:textId="77777777" w:rsidR="00494EF3" w:rsidRDefault="00494EF3" w:rsidP="00494EF3">
      <w:pPr>
        <w:widowControl w:val="0"/>
        <w:spacing w:after="0"/>
        <w:rPr>
          <w:lang w:val="el-GR"/>
        </w:rPr>
      </w:pPr>
    </w:p>
    <w:p w14:paraId="24DD5752" w14:textId="77777777" w:rsidR="00494EF3" w:rsidRDefault="00494EF3" w:rsidP="00E82AF0">
      <w:pPr>
        <w:widowControl w:val="0"/>
        <w:numPr>
          <w:ilvl w:val="0"/>
          <w:numId w:val="20"/>
        </w:numPr>
        <w:spacing w:before="120" w:after="0"/>
        <w:rPr>
          <w:lang w:val="el-GR"/>
        </w:rPr>
      </w:pPr>
      <w:r w:rsidRPr="00DF47E3">
        <w:rPr>
          <w:b/>
          <w:bCs/>
          <w:lang w:val="el-GR"/>
        </w:rPr>
        <w:t>Έναν (1) Αναπληρωτή Υπεύθυνο Έργου (ΑΥΕ),</w:t>
      </w:r>
      <w:r w:rsidRPr="002A6C5F">
        <w:rPr>
          <w:lang w:val="el-GR"/>
        </w:rPr>
        <w:t xml:space="preserve"> - ορκωτός ελεγκτής - λογιστής ο οποίος </w:t>
      </w:r>
      <w:r>
        <w:rPr>
          <w:lang w:val="el-GR"/>
        </w:rPr>
        <w:t xml:space="preserve">θα </w:t>
      </w:r>
      <w:r w:rsidRPr="002A6C5F">
        <w:rPr>
          <w:lang w:val="el-GR"/>
        </w:rPr>
        <w:t>υποβοηθά και</w:t>
      </w:r>
      <w:r>
        <w:rPr>
          <w:lang w:val="el-GR"/>
        </w:rPr>
        <w:t xml:space="preserve"> θα </w:t>
      </w:r>
      <w:r w:rsidRPr="002A6C5F">
        <w:rPr>
          <w:lang w:val="el-GR"/>
        </w:rPr>
        <w:t>αναπληρώνει τον ΥΕ στα καθήκοντά του.</w:t>
      </w:r>
    </w:p>
    <w:p w14:paraId="5A6BA680" w14:textId="77777777" w:rsidR="00494EF3" w:rsidRPr="00DF47E3" w:rsidRDefault="00494EF3" w:rsidP="00494EF3">
      <w:pPr>
        <w:widowControl w:val="0"/>
        <w:spacing w:after="0"/>
        <w:ind w:left="720"/>
        <w:rPr>
          <w:b/>
          <w:bCs/>
          <w:lang w:val="el-GR"/>
        </w:rPr>
      </w:pPr>
      <w:r>
        <w:rPr>
          <w:lang w:val="el-GR"/>
        </w:rPr>
        <w:t xml:space="preserve">Ο </w:t>
      </w:r>
      <w:r w:rsidRPr="00D67D65">
        <w:rPr>
          <w:lang w:val="el-GR"/>
        </w:rPr>
        <w:t>Αναπληρωτής Υπεύθυνος Έργου (ΑΥΕ)</w:t>
      </w:r>
      <w:r>
        <w:rPr>
          <w:lang w:val="el-GR"/>
        </w:rPr>
        <w:t xml:space="preserve"> </w:t>
      </w:r>
      <w:r w:rsidRPr="00DF47E3">
        <w:rPr>
          <w:b/>
          <w:bCs/>
          <w:lang w:val="el-GR"/>
        </w:rPr>
        <w:t>απαιτείται:</w:t>
      </w:r>
    </w:p>
    <w:p w14:paraId="6EDF61CD" w14:textId="77777777" w:rsidR="00494EF3" w:rsidRDefault="00494EF3" w:rsidP="00494EF3">
      <w:pPr>
        <w:widowControl w:val="0"/>
        <w:spacing w:after="0"/>
        <w:ind w:left="720"/>
        <w:rPr>
          <w:lang w:val="el-GR"/>
        </w:rPr>
      </w:pPr>
      <w:r w:rsidRPr="00D67D65">
        <w:rPr>
          <w:lang w:val="el-GR"/>
        </w:rPr>
        <w:t>Α) να είναι εγγεγραμμένος στο Δημόσιο Μητρώο του άρθρου 14 του ν. 4449/2017</w:t>
      </w:r>
    </w:p>
    <w:p w14:paraId="0AB7E57E" w14:textId="77777777" w:rsidR="00494EF3" w:rsidRDefault="00494EF3" w:rsidP="00494EF3">
      <w:pPr>
        <w:widowControl w:val="0"/>
        <w:spacing w:after="0"/>
        <w:ind w:left="720"/>
        <w:rPr>
          <w:lang w:val="el-GR"/>
        </w:rPr>
      </w:pPr>
      <w:r w:rsidRPr="00D67D65">
        <w:rPr>
          <w:lang w:val="el-GR"/>
        </w:rPr>
        <w:t>Β) να διαθέτει συνολική επαγγελματική εμπειρία δέκα (10) ετών στην ελεγκτική – η οποία</w:t>
      </w:r>
      <w:r>
        <w:rPr>
          <w:lang w:val="el-GR"/>
        </w:rPr>
        <w:t xml:space="preserve"> </w:t>
      </w:r>
      <w:r w:rsidRPr="00D67D65">
        <w:rPr>
          <w:lang w:val="el-GR"/>
        </w:rPr>
        <w:t>θα αποδεικνύεται από σχετική βεβαίωση της Επιτροπής Λογιστικής Τυποποίησης και</w:t>
      </w:r>
      <w:r>
        <w:rPr>
          <w:lang w:val="el-GR"/>
        </w:rPr>
        <w:t xml:space="preserve"> </w:t>
      </w:r>
      <w:r w:rsidRPr="00D67D65">
        <w:rPr>
          <w:lang w:val="el-GR"/>
        </w:rPr>
        <w:t>Ελέγχων (ΕΛΤΕ), και</w:t>
      </w:r>
    </w:p>
    <w:p w14:paraId="4BEBDB87" w14:textId="77777777" w:rsidR="00494EF3" w:rsidRDefault="00494EF3" w:rsidP="00494EF3">
      <w:pPr>
        <w:widowControl w:val="0"/>
        <w:spacing w:after="0"/>
        <w:ind w:left="720"/>
        <w:rPr>
          <w:lang w:val="el-GR"/>
        </w:rPr>
      </w:pPr>
      <w:r w:rsidRPr="00D67D65">
        <w:rPr>
          <w:lang w:val="el-GR"/>
        </w:rPr>
        <w:t>Γ) να έχει άριστη γνώση της Αγγλικής γλώσσας.</w:t>
      </w:r>
      <w:r w:rsidRPr="00D67D65">
        <w:rPr>
          <w:lang w:val="el-GR"/>
        </w:rPr>
        <w:cr/>
      </w:r>
    </w:p>
    <w:p w14:paraId="3251B232" w14:textId="77777777" w:rsidR="00494EF3" w:rsidRDefault="00494EF3" w:rsidP="00E82AF0">
      <w:pPr>
        <w:widowControl w:val="0"/>
        <w:numPr>
          <w:ilvl w:val="0"/>
          <w:numId w:val="20"/>
        </w:numPr>
        <w:spacing w:before="120" w:after="0"/>
        <w:rPr>
          <w:lang w:val="el-GR"/>
        </w:rPr>
      </w:pPr>
      <w:r w:rsidRPr="00C55642">
        <w:rPr>
          <w:b/>
          <w:bCs/>
          <w:lang w:val="el-GR"/>
        </w:rPr>
        <w:t>Κατ’ ελάχιστον δύο (2) στελέχη</w:t>
      </w:r>
      <w:r w:rsidRPr="00D67D65">
        <w:rPr>
          <w:lang w:val="el-GR"/>
        </w:rPr>
        <w:t xml:space="preserve"> αξιολόγησης- ορκωτοί ελεγκτές λογιστές , τα οποία απαιτείται να</w:t>
      </w:r>
      <w:r>
        <w:rPr>
          <w:lang w:val="el-GR"/>
        </w:rPr>
        <w:t>:</w:t>
      </w:r>
      <w:r w:rsidRPr="00D67D65">
        <w:rPr>
          <w:lang w:val="el-GR"/>
        </w:rPr>
        <w:t xml:space="preserve"> </w:t>
      </w:r>
    </w:p>
    <w:p w14:paraId="032DEE14" w14:textId="77777777" w:rsidR="00494EF3" w:rsidRDefault="00494EF3" w:rsidP="00494EF3">
      <w:pPr>
        <w:widowControl w:val="0"/>
        <w:spacing w:after="0"/>
        <w:ind w:left="720"/>
        <w:rPr>
          <w:lang w:val="el-GR"/>
        </w:rPr>
      </w:pPr>
      <w:r w:rsidRPr="00D67D65">
        <w:rPr>
          <w:lang w:val="el-GR"/>
        </w:rPr>
        <w:t>α) να είναι Εγγεγραμμένοι στο Δημόσιο Μητρώο του άρθρου 14 του ν. 4449/2017</w:t>
      </w:r>
    </w:p>
    <w:p w14:paraId="14131470" w14:textId="77777777" w:rsidR="00494EF3" w:rsidRDefault="00494EF3" w:rsidP="00494EF3">
      <w:pPr>
        <w:widowControl w:val="0"/>
        <w:spacing w:after="0"/>
        <w:ind w:left="720"/>
        <w:rPr>
          <w:lang w:val="el-GR"/>
        </w:rPr>
      </w:pPr>
      <w:r w:rsidRPr="00D67D65">
        <w:rPr>
          <w:lang w:val="el-GR"/>
        </w:rPr>
        <w:t>β) να διαθέτουν συνολική επαγγελματική εμπειρία πέντε (5) ετών στην ελεγκτική– η οποία</w:t>
      </w:r>
      <w:r>
        <w:rPr>
          <w:lang w:val="el-GR"/>
        </w:rPr>
        <w:t xml:space="preserve"> </w:t>
      </w:r>
      <w:r w:rsidRPr="00D67D65">
        <w:rPr>
          <w:lang w:val="el-GR"/>
        </w:rPr>
        <w:t>θα αποδεικνύεται από σχετική βεβαίωση της Επιτροπής Λογιστικής Τυποποίησης και</w:t>
      </w:r>
      <w:r>
        <w:rPr>
          <w:lang w:val="el-GR"/>
        </w:rPr>
        <w:t xml:space="preserve"> </w:t>
      </w:r>
      <w:r w:rsidRPr="00D67D65">
        <w:rPr>
          <w:lang w:val="el-GR"/>
        </w:rPr>
        <w:t>Ελέγχων (ΕΛΤΕ), και</w:t>
      </w:r>
      <w:r>
        <w:rPr>
          <w:lang w:val="el-GR"/>
        </w:rPr>
        <w:t xml:space="preserve"> </w:t>
      </w:r>
    </w:p>
    <w:p w14:paraId="3B03D5BF" w14:textId="77777777" w:rsidR="00494EF3" w:rsidRDefault="00494EF3" w:rsidP="00494EF3">
      <w:pPr>
        <w:widowControl w:val="0"/>
        <w:spacing w:after="0"/>
        <w:ind w:left="720"/>
        <w:rPr>
          <w:lang w:val="el-GR"/>
        </w:rPr>
      </w:pPr>
      <w:r w:rsidRPr="00D67D65">
        <w:rPr>
          <w:lang w:val="el-GR"/>
        </w:rPr>
        <w:t>γ) να έχουν καλή γνώση της Αγγλικής ή/και άλλης ευρωπαϊκής γλώσσας.</w:t>
      </w:r>
    </w:p>
    <w:p w14:paraId="1D2BCEB0" w14:textId="77777777" w:rsidR="00494EF3" w:rsidRDefault="00494EF3" w:rsidP="00E82AF0">
      <w:pPr>
        <w:widowControl w:val="0"/>
        <w:numPr>
          <w:ilvl w:val="0"/>
          <w:numId w:val="20"/>
        </w:numPr>
        <w:spacing w:before="120" w:after="0"/>
        <w:rPr>
          <w:lang w:val="el-GR"/>
        </w:rPr>
      </w:pPr>
      <w:r w:rsidRPr="00C55642">
        <w:rPr>
          <w:b/>
          <w:bCs/>
          <w:lang w:val="el-GR"/>
        </w:rPr>
        <w:t>Κατ’ ελάχιστον ένα (1) Νομικό Σύμβουλο</w:t>
      </w:r>
      <w:r w:rsidRPr="00D707B4">
        <w:rPr>
          <w:lang w:val="el-GR"/>
        </w:rPr>
        <w:t xml:space="preserve"> εξειδικευμένο σε θέματα κρατικών ενισχύσεων</w:t>
      </w:r>
      <w:r>
        <w:rPr>
          <w:lang w:val="el-GR"/>
        </w:rPr>
        <w:t>, ο οποίοι απαιτείται να:</w:t>
      </w:r>
    </w:p>
    <w:p w14:paraId="34A508A9" w14:textId="77777777" w:rsidR="00494EF3" w:rsidRPr="00D67D65" w:rsidRDefault="00494EF3" w:rsidP="00494EF3">
      <w:pPr>
        <w:widowControl w:val="0"/>
        <w:spacing w:after="0"/>
        <w:ind w:left="720"/>
        <w:rPr>
          <w:lang w:val="el-GR"/>
        </w:rPr>
      </w:pPr>
      <w:r w:rsidRPr="00D67D65">
        <w:rPr>
          <w:lang w:val="el-GR"/>
        </w:rPr>
        <w:t>α) να διαθέτ</w:t>
      </w:r>
      <w:r>
        <w:rPr>
          <w:lang w:val="el-GR"/>
        </w:rPr>
        <w:t>ει</w:t>
      </w:r>
      <w:r w:rsidRPr="00D67D65">
        <w:rPr>
          <w:lang w:val="el-GR"/>
        </w:rPr>
        <w:t xml:space="preserve"> τίτλο σπουδών ανώτατης εκπαίδευσης,</w:t>
      </w:r>
    </w:p>
    <w:p w14:paraId="3A4A0340" w14:textId="77777777" w:rsidR="00494EF3" w:rsidRPr="00D67D65" w:rsidRDefault="00494EF3" w:rsidP="00494EF3">
      <w:pPr>
        <w:widowControl w:val="0"/>
        <w:spacing w:after="0"/>
        <w:ind w:left="720"/>
        <w:rPr>
          <w:lang w:val="el-GR"/>
        </w:rPr>
      </w:pPr>
      <w:r w:rsidRPr="00D67D65">
        <w:rPr>
          <w:lang w:val="el-GR"/>
        </w:rPr>
        <w:t>β) να είναι μέλ</w:t>
      </w:r>
      <w:r>
        <w:rPr>
          <w:lang w:val="el-GR"/>
        </w:rPr>
        <w:t>ος</w:t>
      </w:r>
      <w:r w:rsidRPr="00D67D65">
        <w:rPr>
          <w:lang w:val="el-GR"/>
        </w:rPr>
        <w:t xml:space="preserve"> σε Δικηγορικό Σύλλογο της χώρας,</w:t>
      </w:r>
    </w:p>
    <w:p w14:paraId="446B8F82" w14:textId="77777777" w:rsidR="00494EF3" w:rsidRDefault="00494EF3" w:rsidP="00494EF3">
      <w:pPr>
        <w:widowControl w:val="0"/>
        <w:spacing w:after="0"/>
        <w:ind w:left="720"/>
        <w:rPr>
          <w:lang w:val="el-GR"/>
        </w:rPr>
      </w:pPr>
      <w:r w:rsidRPr="00D67D65">
        <w:rPr>
          <w:lang w:val="el-GR"/>
        </w:rPr>
        <w:t>γ) να διαθέτ</w:t>
      </w:r>
      <w:r>
        <w:rPr>
          <w:lang w:val="el-GR"/>
        </w:rPr>
        <w:t>ει</w:t>
      </w:r>
      <w:r w:rsidRPr="00D67D65">
        <w:rPr>
          <w:lang w:val="el-GR"/>
        </w:rPr>
        <w:t xml:space="preserve"> γενική επαγγελματική εμπειρία ως νομικ</w:t>
      </w:r>
      <w:r>
        <w:rPr>
          <w:lang w:val="el-GR"/>
        </w:rPr>
        <w:t xml:space="preserve">ός τουλάχιστον </w:t>
      </w:r>
      <w:r w:rsidRPr="00D67D65">
        <w:rPr>
          <w:lang w:val="el-GR"/>
        </w:rPr>
        <w:t xml:space="preserve">δέκα (10) </w:t>
      </w:r>
      <w:r>
        <w:rPr>
          <w:lang w:val="el-GR"/>
        </w:rPr>
        <w:t>έτη</w:t>
      </w:r>
      <w:r w:rsidRPr="00D67D65">
        <w:rPr>
          <w:lang w:val="el-GR"/>
        </w:rPr>
        <w:t xml:space="preserve"> και ειδική επαγγελματική</w:t>
      </w:r>
      <w:r>
        <w:rPr>
          <w:lang w:val="el-GR"/>
        </w:rPr>
        <w:t xml:space="preserve"> </w:t>
      </w:r>
      <w:r w:rsidRPr="00D67D65">
        <w:rPr>
          <w:lang w:val="el-GR"/>
        </w:rPr>
        <w:t>εμπειρία σε θέματα κρατικών ενισχύσεων πέντε (5) ετών).</w:t>
      </w:r>
    </w:p>
    <w:p w14:paraId="6D6D3F39" w14:textId="77777777" w:rsidR="00494EF3" w:rsidRDefault="00494EF3" w:rsidP="00E82AF0">
      <w:pPr>
        <w:widowControl w:val="0"/>
        <w:numPr>
          <w:ilvl w:val="0"/>
          <w:numId w:val="20"/>
        </w:numPr>
        <w:spacing w:before="120" w:after="0"/>
        <w:rPr>
          <w:lang w:val="el-GR"/>
        </w:rPr>
      </w:pPr>
      <w:r w:rsidRPr="00C55642">
        <w:rPr>
          <w:b/>
          <w:bCs/>
          <w:lang w:val="el-GR"/>
        </w:rPr>
        <w:t>Κατ’ ελάχιστον ένα (1) Στέλεχος Γραμματειακής – Διοικητικής Υποστήριξης</w:t>
      </w:r>
      <w:r w:rsidRPr="00E96626">
        <w:rPr>
          <w:lang w:val="el-GR"/>
        </w:rPr>
        <w:t xml:space="preserve"> με εμπειρία τουλάχιστον </w:t>
      </w:r>
      <w:r>
        <w:rPr>
          <w:lang w:val="el-GR"/>
        </w:rPr>
        <w:t>δύο έτη</w:t>
      </w:r>
      <w:r w:rsidRPr="00E96626">
        <w:rPr>
          <w:lang w:val="el-GR"/>
        </w:rPr>
        <w:t xml:space="preserve"> σε ένα ή περισσότερα από τα παρακάτω θέματα:</w:t>
      </w:r>
      <w:r>
        <w:rPr>
          <w:lang w:val="el-GR"/>
        </w:rPr>
        <w:t xml:space="preserve"> </w:t>
      </w:r>
    </w:p>
    <w:p w14:paraId="131F551C" w14:textId="77777777" w:rsidR="00494EF3" w:rsidRDefault="00494EF3" w:rsidP="00E82AF0">
      <w:pPr>
        <w:pStyle w:val="ListParagraph"/>
        <w:widowControl w:val="0"/>
        <w:numPr>
          <w:ilvl w:val="0"/>
          <w:numId w:val="21"/>
        </w:numPr>
        <w:spacing w:before="120" w:after="0"/>
        <w:rPr>
          <w:lang w:val="el-GR"/>
        </w:rPr>
      </w:pPr>
      <w:r w:rsidRPr="00E96626">
        <w:rPr>
          <w:lang w:val="el-GR"/>
        </w:rPr>
        <w:t>Γραμματειακή υποστήριξη έργων ελέγχου επιχειρήσεων.</w:t>
      </w:r>
    </w:p>
    <w:p w14:paraId="3410E020" w14:textId="77777777" w:rsidR="00494EF3" w:rsidRPr="00E96626" w:rsidRDefault="00494EF3" w:rsidP="00E82AF0">
      <w:pPr>
        <w:pStyle w:val="ListParagraph"/>
        <w:widowControl w:val="0"/>
        <w:numPr>
          <w:ilvl w:val="0"/>
          <w:numId w:val="21"/>
        </w:numPr>
        <w:spacing w:before="120" w:after="0"/>
        <w:rPr>
          <w:lang w:val="el-GR"/>
        </w:rPr>
      </w:pPr>
      <w:r w:rsidRPr="00E96626">
        <w:rPr>
          <w:lang w:val="el-GR"/>
        </w:rPr>
        <w:t>Γραμματειακή υποστήριξη επενδυτικών έργων επιχειρήσεων συγχρηματοδοτούμενων μέσω</w:t>
      </w:r>
      <w:r>
        <w:rPr>
          <w:lang w:val="el-GR"/>
        </w:rPr>
        <w:t xml:space="preserve"> </w:t>
      </w:r>
      <w:r w:rsidRPr="00E96626">
        <w:rPr>
          <w:lang w:val="el-GR"/>
        </w:rPr>
        <w:t>κρατικές ενισχύσεων.</w:t>
      </w:r>
    </w:p>
    <w:bookmarkEnd w:id="125"/>
    <w:p w14:paraId="2617843D" w14:textId="77777777" w:rsidR="00494EF3" w:rsidRDefault="00494EF3" w:rsidP="00063FB6">
      <w:pPr>
        <w:rPr>
          <w:lang w:val="el-GR"/>
        </w:rPr>
      </w:pPr>
    </w:p>
    <w:p w14:paraId="526F280C" w14:textId="77777777" w:rsidR="008338F0" w:rsidRPr="001F4428" w:rsidRDefault="003355E7" w:rsidP="00086782">
      <w:pPr>
        <w:pStyle w:val="Heading3"/>
        <w:ind w:left="1276"/>
        <w:rPr>
          <w:lang w:val="el-GR"/>
        </w:rPr>
      </w:pPr>
      <w:bookmarkStart w:id="127" w:name="_Ref496541343"/>
      <w:bookmarkStart w:id="128" w:name="_Ref496541651"/>
      <w:bookmarkStart w:id="129" w:name="_Toc97194282"/>
      <w:bookmarkStart w:id="130" w:name="_Toc97194428"/>
      <w:bookmarkStart w:id="131" w:name="_Toc139985580"/>
      <w:r w:rsidRPr="001F4428">
        <w:rPr>
          <w:lang w:val="el-GR"/>
        </w:rPr>
        <w:lastRenderedPageBreak/>
        <w:t xml:space="preserve">Πρότυπα διασφάλισης ποιότητας </w:t>
      </w:r>
      <w:r w:rsidRPr="00086782">
        <w:rPr>
          <w:lang w:val="el-GR"/>
        </w:rPr>
        <w:t>και πρότυπα περιβαλλοντικής διαχείρισης</w:t>
      </w:r>
      <w:bookmarkEnd w:id="127"/>
      <w:bookmarkEnd w:id="128"/>
      <w:bookmarkEnd w:id="129"/>
      <w:bookmarkEnd w:id="130"/>
      <w:bookmarkEnd w:id="131"/>
    </w:p>
    <w:p w14:paraId="703FA4FB" w14:textId="77777777" w:rsidR="005F1832" w:rsidRDefault="005F1832" w:rsidP="005F1832">
      <w:pPr>
        <w:pStyle w:val="ListParagraph"/>
        <w:spacing w:line="252" w:lineRule="auto"/>
        <w:ind w:left="0"/>
        <w:contextualSpacing w:val="0"/>
        <w:rPr>
          <w:bCs/>
          <w:lang w:val="el-GR"/>
        </w:rPr>
      </w:pPr>
      <w:r w:rsidRPr="00C7702C">
        <w:rPr>
          <w:bCs/>
          <w:lang w:val="el-GR"/>
        </w:rPr>
        <w:t>Οι οικονομικοί φορείς για την παρούσα διαδικασία σύναψης σύμβασης οφείλουν να διαθέτουν πιστοποιημένη επαγγελματική μεθοδολογία στον τομέα υλοποίησης και διαχείρισης αντίστοιχων έργων. Συγκεκριμένα, οφείλουν να διαθέτουν πιστοποιητικό:</w:t>
      </w:r>
      <w:r>
        <w:rPr>
          <w:bCs/>
          <w:lang w:val="el-GR"/>
        </w:rPr>
        <w:t>:</w:t>
      </w:r>
    </w:p>
    <w:p w14:paraId="54A91763" w14:textId="77777777" w:rsidR="005F1832" w:rsidRPr="00C7702C" w:rsidRDefault="005F1832" w:rsidP="005F1832">
      <w:pPr>
        <w:rPr>
          <w:bCs/>
          <w:lang w:val="el-GR"/>
        </w:rPr>
      </w:pPr>
      <w:r w:rsidRPr="00C7702C">
        <w:rPr>
          <w:bCs/>
          <w:lang w:val="el-GR"/>
        </w:rPr>
        <w:t xml:space="preserve">Α. Για τη Διαχείριση Ποιότητας κατά το πρότυπο σύμφωνα µε το διεθνές πρότυπο </w:t>
      </w:r>
      <w:r w:rsidRPr="00C7702C">
        <w:rPr>
          <w:b/>
          <w:lang w:val="el-GR"/>
        </w:rPr>
        <w:t>ISO 9001 ή ισοδύναμο,</w:t>
      </w:r>
      <w:r w:rsidRPr="00C7702C">
        <w:rPr>
          <w:bCs/>
          <w:lang w:val="el-GR"/>
        </w:rPr>
        <w:t xml:space="preserve"> στο αντικείμενο του </w:t>
      </w:r>
      <w:proofErr w:type="spellStart"/>
      <w:r w:rsidRPr="00C7702C">
        <w:rPr>
          <w:bCs/>
          <w:lang w:val="el-GR"/>
        </w:rPr>
        <w:t>προκηρυσσόμενου</w:t>
      </w:r>
      <w:proofErr w:type="spellEnd"/>
      <w:r w:rsidRPr="00C7702C">
        <w:rPr>
          <w:bCs/>
          <w:lang w:val="el-GR"/>
        </w:rPr>
        <w:t xml:space="preserve"> έργου. </w:t>
      </w:r>
    </w:p>
    <w:p w14:paraId="75F30183" w14:textId="77777777" w:rsidR="005F1832" w:rsidRPr="00C7702C" w:rsidRDefault="005F1832" w:rsidP="005F1832">
      <w:pPr>
        <w:rPr>
          <w:bCs/>
          <w:lang w:val="el-GR"/>
        </w:rPr>
      </w:pPr>
      <w:r w:rsidRPr="00C7702C">
        <w:rPr>
          <w:bCs/>
          <w:lang w:val="el-GR"/>
        </w:rPr>
        <w:t xml:space="preserve">Β. Για τη Διαχείριση της Ασφάλειας των Πληροφοριών σύμφωνα µε το διεθνές πρότυπο </w:t>
      </w:r>
      <w:r w:rsidRPr="00C7702C">
        <w:rPr>
          <w:b/>
          <w:lang w:val="el-GR"/>
        </w:rPr>
        <w:t xml:space="preserve">ISO 27001 ή ισοδύναμο </w:t>
      </w:r>
      <w:r w:rsidRPr="00C7702C">
        <w:rPr>
          <w:bCs/>
          <w:lang w:val="el-GR"/>
        </w:rPr>
        <w:t xml:space="preserve">στο αντικείμενο του </w:t>
      </w:r>
      <w:proofErr w:type="spellStart"/>
      <w:r w:rsidRPr="00C7702C">
        <w:rPr>
          <w:bCs/>
          <w:lang w:val="el-GR"/>
        </w:rPr>
        <w:t>προκηρυσσόμενου</w:t>
      </w:r>
      <w:proofErr w:type="spellEnd"/>
      <w:r w:rsidRPr="00C7702C">
        <w:rPr>
          <w:bCs/>
          <w:lang w:val="el-GR"/>
        </w:rPr>
        <w:t xml:space="preserve"> έργου. </w:t>
      </w:r>
    </w:p>
    <w:p w14:paraId="068DE28C" w14:textId="77777777" w:rsidR="005F1832" w:rsidRDefault="005F1832" w:rsidP="005F1832">
      <w:pPr>
        <w:rPr>
          <w:bCs/>
          <w:lang w:val="el-GR"/>
        </w:rPr>
      </w:pPr>
      <w:r w:rsidRPr="00C7702C">
        <w:rPr>
          <w:bCs/>
          <w:lang w:val="el-GR"/>
        </w:rPr>
        <w:t xml:space="preserve">Γ. Για την καταπολέμηση της δωροδοκίας και της Διαφθοράς, σύμφωνα µε το διεθνές πρότυπο </w:t>
      </w:r>
      <w:r w:rsidRPr="00E452C3">
        <w:rPr>
          <w:b/>
          <w:lang w:val="el-GR"/>
        </w:rPr>
        <w:t>ISO 37001</w:t>
      </w:r>
      <w:r w:rsidRPr="00C7702C">
        <w:rPr>
          <w:bCs/>
          <w:lang w:val="el-GR"/>
        </w:rPr>
        <w:t xml:space="preserve"> ή ισοδύναμο στο αντικείμενο του </w:t>
      </w:r>
      <w:proofErr w:type="spellStart"/>
      <w:r w:rsidRPr="00C7702C">
        <w:rPr>
          <w:bCs/>
          <w:lang w:val="el-GR"/>
        </w:rPr>
        <w:t>προκηρυσσόμενου</w:t>
      </w:r>
      <w:proofErr w:type="spellEnd"/>
      <w:r w:rsidRPr="00C7702C">
        <w:rPr>
          <w:bCs/>
          <w:lang w:val="el-GR"/>
        </w:rPr>
        <w:t xml:space="preserve"> έργου.</w:t>
      </w:r>
    </w:p>
    <w:p w14:paraId="28EC4E06" w14:textId="2F4472F5" w:rsidR="008B41C9" w:rsidRPr="001F4428" w:rsidRDefault="005F1832" w:rsidP="003329FF">
      <w:pPr>
        <w:rPr>
          <w:lang w:val="el-GR"/>
        </w:rPr>
      </w:pPr>
      <w:r>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Pr>
          <w:lang w:val="el-GR"/>
        </w:rPr>
        <w:t>εδρεύοντες</w:t>
      </w:r>
      <w:proofErr w:type="spellEnd"/>
      <w:r>
        <w:rPr>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3ECEBBFA" w14:textId="77777777" w:rsidR="003E34BF" w:rsidRPr="003E34BF" w:rsidRDefault="003E34BF" w:rsidP="00B8545D">
      <w:pPr>
        <w:rPr>
          <w:bCs/>
          <w:lang w:val="el-GR"/>
        </w:rPr>
      </w:pPr>
    </w:p>
    <w:p w14:paraId="1C0E3D6A" w14:textId="77777777" w:rsidR="008338F0" w:rsidRDefault="003355E7" w:rsidP="00086782">
      <w:pPr>
        <w:pStyle w:val="Heading3"/>
        <w:ind w:left="1276"/>
        <w:rPr>
          <w:lang w:val="el-GR"/>
        </w:rPr>
      </w:pPr>
      <w:bookmarkStart w:id="132" w:name="_Ref496541185"/>
      <w:bookmarkStart w:id="133" w:name="_Ref496541244"/>
      <w:bookmarkStart w:id="134" w:name="_Ref496541410"/>
      <w:bookmarkStart w:id="135" w:name="_Ref496541700"/>
      <w:bookmarkStart w:id="136" w:name="_Ref74505980"/>
      <w:bookmarkStart w:id="137" w:name="_Toc97194283"/>
      <w:bookmarkStart w:id="138" w:name="_Toc97194429"/>
      <w:bookmarkStart w:id="139" w:name="_Toc139985581"/>
      <w:r w:rsidRPr="00DD72A9">
        <w:rPr>
          <w:lang w:val="el-GR"/>
        </w:rPr>
        <w:t>Στήριξη στην ικανότητα τρίτων</w:t>
      </w:r>
      <w:bookmarkEnd w:id="132"/>
      <w:bookmarkEnd w:id="133"/>
      <w:bookmarkEnd w:id="134"/>
      <w:bookmarkEnd w:id="135"/>
      <w:r w:rsidRPr="00DD72A9">
        <w:rPr>
          <w:lang w:val="el-GR"/>
        </w:rPr>
        <w:t xml:space="preserve"> </w:t>
      </w:r>
      <w:r w:rsidR="0049631E" w:rsidRPr="00821852">
        <w:rPr>
          <w:lang w:val="el-GR"/>
        </w:rPr>
        <w:t>– Υπεργολαβία</w:t>
      </w:r>
      <w:bookmarkEnd w:id="136"/>
      <w:bookmarkEnd w:id="137"/>
      <w:bookmarkEnd w:id="138"/>
      <w:bookmarkEnd w:id="139"/>
    </w:p>
    <w:p w14:paraId="6956CBF2" w14:textId="77777777" w:rsidR="0049631E" w:rsidRPr="00A334BA" w:rsidRDefault="0049631E" w:rsidP="00821852">
      <w:pPr>
        <w:pStyle w:val="Heading4"/>
        <w:rPr>
          <w:lang w:val="el-GR"/>
        </w:rPr>
      </w:pPr>
      <w:bookmarkStart w:id="140" w:name="_Toc97194284"/>
      <w:bookmarkStart w:id="141" w:name="_Toc139985582"/>
      <w:r w:rsidRPr="00A334BA">
        <w:rPr>
          <w:lang w:val="el-GR"/>
        </w:rPr>
        <w:t>Στήριξη στην ικανότητα τρίτων</w:t>
      </w:r>
      <w:bookmarkEnd w:id="140"/>
      <w:bookmarkEnd w:id="141"/>
    </w:p>
    <w:p w14:paraId="41DAE4D8" w14:textId="2A8027B0"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496541508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0</w:t>
      </w:r>
      <w:r w:rsidR="00DD27E9">
        <w:fldChar w:fldCharType="end"/>
      </w:r>
      <w:r w:rsidRPr="00603221">
        <w:rPr>
          <w:lang w:val="el-GR"/>
        </w:rPr>
        <w:t xml:space="preserve">) και τα σχετικά με την τεχνική και επαγγελματική ικανότητα (της παραγράφου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496541556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2.2.6</w:t>
      </w:r>
      <w:r w:rsidR="00DD27E9">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058A1BD2" w14:textId="77777777" w:rsidR="008338F0" w:rsidRPr="00603221" w:rsidRDefault="003355E7">
      <w:pPr>
        <w:rPr>
          <w:lang w:val="el-GR"/>
        </w:rPr>
      </w:pPr>
      <w:r w:rsidRPr="00603221">
        <w:rPr>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603221">
        <w:rPr>
          <w:lang w:val="el-GR"/>
        </w:rPr>
        <w:t>στ</w:t>
      </w:r>
      <w:proofErr w:type="spellEnd"/>
      <w:r w:rsidRPr="00603221">
        <w:rPr>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1E5A099A"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7F2F2944" w14:textId="77777777" w:rsidR="00695491" w:rsidRDefault="00695491" w:rsidP="00695491">
      <w:pPr>
        <w:rPr>
          <w:lang w:val="el-GR"/>
        </w:rPr>
      </w:pPr>
      <w:bookmarkStart w:id="142"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4F4F0B1D" w14:textId="77777777" w:rsidR="00695491" w:rsidRDefault="00695491" w:rsidP="00695491">
      <w:pPr>
        <w:rPr>
          <w:lang w:val="el-GR"/>
        </w:rPr>
      </w:pPr>
      <w:r w:rsidRPr="00876B05">
        <w:rPr>
          <w:lang w:val="el-GR"/>
        </w:rPr>
        <w:t>Επισημαίνεται ότι σε περίπτωση που ο υποψήφιος Ανάδοχος αποτελεί Ένωση / Κοινοπραξία</w:t>
      </w:r>
      <w:r w:rsidR="00A81E32">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42"/>
    <w:p w14:paraId="266A49A7" w14:textId="5D9DAB3C" w:rsidR="00C70B7E" w:rsidRPr="00CF3BE7" w:rsidRDefault="00C70B7E" w:rsidP="00C70B7E">
      <w:pPr>
        <w:rPr>
          <w:bCs/>
          <w:lang w:val="el-GR" w:eastAsia="ar-SA"/>
        </w:rPr>
      </w:pPr>
      <w:r w:rsidRPr="00C11E79">
        <w:rPr>
          <w:bCs/>
          <w:lang w:val="el-GR" w:eastAsia="ar-SA"/>
        </w:rPr>
        <w:t xml:space="preserve">Η αναθέτουσα αρχή ελέγχει αν οι </w:t>
      </w:r>
      <w:proofErr w:type="spellStart"/>
      <w:r w:rsidRPr="00C11E79">
        <w:rPr>
          <w:bCs/>
          <w:lang w:val="el-GR" w:eastAsia="ar-SA"/>
        </w:rPr>
        <w:t>φoρείς</w:t>
      </w:r>
      <w:proofErr w:type="spellEnd"/>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w:t>
      </w:r>
      <w:r w:rsidRPr="00C11E79">
        <w:rPr>
          <w:bCs/>
          <w:lang w:val="el-GR" w:eastAsia="ar-SA"/>
        </w:rPr>
        <w:lastRenderedPageBreak/>
        <w:t xml:space="preserve">λόγοι αποκλεισμού της παραγράφου </w:t>
      </w:r>
      <w:r w:rsidR="00340CC1">
        <w:rPr>
          <w:bCs/>
          <w:lang w:val="el-GR" w:eastAsia="ar-SA"/>
        </w:rPr>
        <w:fldChar w:fldCharType="begin"/>
      </w:r>
      <w:r>
        <w:rPr>
          <w:bCs/>
          <w:lang w:val="el-GR" w:eastAsia="ar-SA"/>
        </w:rPr>
        <w:instrText xml:space="preserve"> REF _Ref496541356 \r \h </w:instrText>
      </w:r>
      <w:r w:rsidR="00340CC1">
        <w:rPr>
          <w:bCs/>
          <w:lang w:val="el-GR" w:eastAsia="ar-SA"/>
        </w:rPr>
      </w:r>
      <w:r w:rsidR="00340CC1">
        <w:rPr>
          <w:bCs/>
          <w:lang w:val="el-GR" w:eastAsia="ar-SA"/>
        </w:rPr>
        <w:fldChar w:fldCharType="separate"/>
      </w:r>
      <w:r w:rsidR="00AD6C1A">
        <w:rPr>
          <w:bCs/>
          <w:lang w:val="el-GR" w:eastAsia="ar-SA"/>
        </w:rPr>
        <w:t>2.2.3</w:t>
      </w:r>
      <w:r w:rsidR="00340CC1">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569857A5" w14:textId="77777777" w:rsidR="00111D5A" w:rsidRDefault="00111D5A" w:rsidP="0049631E">
      <w:pPr>
        <w:rPr>
          <w:bCs/>
          <w:lang w:val="el-GR"/>
        </w:rPr>
      </w:pPr>
    </w:p>
    <w:p w14:paraId="2D6735D3" w14:textId="77777777" w:rsidR="00111D5A" w:rsidRPr="003C1E1A" w:rsidRDefault="00111D5A" w:rsidP="00111D5A">
      <w:pPr>
        <w:pStyle w:val="Heading4"/>
        <w:rPr>
          <w:lang w:val="el-GR"/>
        </w:rPr>
      </w:pPr>
      <w:bookmarkStart w:id="143" w:name="_Toc97194285"/>
      <w:bookmarkStart w:id="144" w:name="_Toc139985583"/>
      <w:r w:rsidRPr="003C1E1A">
        <w:rPr>
          <w:lang w:val="el-GR"/>
        </w:rPr>
        <w:t>Υπεργολαβία</w:t>
      </w:r>
      <w:bookmarkEnd w:id="143"/>
      <w:bookmarkEnd w:id="144"/>
      <w:r w:rsidRPr="003C1E1A">
        <w:rPr>
          <w:lang w:val="el-GR"/>
        </w:rPr>
        <w:t xml:space="preserve"> </w:t>
      </w:r>
    </w:p>
    <w:p w14:paraId="6B88B42B" w14:textId="010B742E"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340CC1">
        <w:rPr>
          <w:bCs/>
          <w:lang w:val="el-GR"/>
        </w:rPr>
        <w:fldChar w:fldCharType="begin"/>
      </w:r>
      <w:r w:rsidR="00111D5A">
        <w:rPr>
          <w:bCs/>
          <w:lang w:val="el-GR"/>
        </w:rPr>
        <w:instrText xml:space="preserve"> REF _Ref496541356 \r \h </w:instrText>
      </w:r>
      <w:r w:rsidR="00340CC1">
        <w:rPr>
          <w:bCs/>
          <w:lang w:val="el-GR"/>
        </w:rPr>
      </w:r>
      <w:r w:rsidR="00340CC1">
        <w:rPr>
          <w:bCs/>
          <w:lang w:val="el-GR"/>
        </w:rPr>
        <w:fldChar w:fldCharType="separate"/>
      </w:r>
      <w:r w:rsidR="00AD6C1A">
        <w:rPr>
          <w:bCs/>
          <w:lang w:val="el-GR"/>
        </w:rPr>
        <w:t>2.2.3</w:t>
      </w:r>
      <w:r w:rsidR="00340CC1">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340CC1">
        <w:rPr>
          <w:bCs/>
          <w:lang w:val="el-GR"/>
        </w:rPr>
        <w:fldChar w:fldCharType="begin"/>
      </w:r>
      <w:r w:rsidR="00111D5A">
        <w:rPr>
          <w:bCs/>
          <w:lang w:val="el-GR"/>
        </w:rPr>
        <w:instrText xml:space="preserve"> REF _Ref496541356 \r \h </w:instrText>
      </w:r>
      <w:r w:rsidR="00340CC1">
        <w:rPr>
          <w:bCs/>
          <w:lang w:val="el-GR"/>
        </w:rPr>
      </w:r>
      <w:r w:rsidR="00340CC1">
        <w:rPr>
          <w:bCs/>
          <w:lang w:val="el-GR"/>
        </w:rPr>
        <w:fldChar w:fldCharType="separate"/>
      </w:r>
      <w:r w:rsidR="00AD6C1A">
        <w:rPr>
          <w:bCs/>
          <w:lang w:val="el-GR"/>
        </w:rPr>
        <w:t>2.2.3</w:t>
      </w:r>
      <w:r w:rsidR="00340CC1">
        <w:rPr>
          <w:bCs/>
          <w:lang w:val="el-GR"/>
        </w:rPr>
        <w:fldChar w:fldCharType="end"/>
      </w:r>
      <w:r>
        <w:rPr>
          <w:bCs/>
          <w:lang w:val="el-GR"/>
        </w:rPr>
        <w:t xml:space="preserve">.  </w:t>
      </w:r>
    </w:p>
    <w:p w14:paraId="7674D1A0" w14:textId="77777777" w:rsidR="00C70B7E" w:rsidRPr="00603221" w:rsidRDefault="00C70B7E">
      <w:pPr>
        <w:rPr>
          <w:lang w:val="el-GR"/>
        </w:rPr>
      </w:pPr>
    </w:p>
    <w:p w14:paraId="7A9AD8A3" w14:textId="77777777" w:rsidR="008338F0" w:rsidRDefault="003355E7" w:rsidP="00086782">
      <w:pPr>
        <w:pStyle w:val="Heading3"/>
        <w:ind w:left="1276"/>
        <w:rPr>
          <w:lang w:val="el-GR"/>
        </w:rPr>
      </w:pPr>
      <w:bookmarkStart w:id="145" w:name="_Toc97194286"/>
      <w:bookmarkStart w:id="146" w:name="_Toc97194430"/>
      <w:bookmarkStart w:id="147" w:name="_Toc139985584"/>
      <w:r w:rsidRPr="00603221">
        <w:rPr>
          <w:lang w:val="el-GR"/>
        </w:rPr>
        <w:t>Κανόνες απόδειξης ποιοτικής επιλογής</w:t>
      </w:r>
      <w:bookmarkEnd w:id="145"/>
      <w:bookmarkEnd w:id="146"/>
      <w:bookmarkEnd w:id="147"/>
    </w:p>
    <w:p w14:paraId="2175EC9D" w14:textId="377050EB"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sidR="00340CC1">
        <w:rPr>
          <w:bCs/>
          <w:lang w:val="el-GR" w:eastAsia="ar-SA"/>
        </w:rPr>
        <w:fldChar w:fldCharType="begin"/>
      </w:r>
      <w:r>
        <w:rPr>
          <w:bCs/>
          <w:lang w:val="el-GR" w:eastAsia="ar-SA"/>
        </w:rPr>
        <w:instrText xml:space="preserve"> REF _Ref496541397 \r \h </w:instrText>
      </w:r>
      <w:r w:rsidR="00340CC1">
        <w:rPr>
          <w:bCs/>
          <w:lang w:val="el-GR" w:eastAsia="ar-SA"/>
        </w:rPr>
      </w:r>
      <w:r w:rsidR="00340CC1">
        <w:rPr>
          <w:bCs/>
          <w:lang w:val="el-GR" w:eastAsia="ar-SA"/>
        </w:rPr>
        <w:fldChar w:fldCharType="separate"/>
      </w:r>
      <w:r w:rsidR="00AD6C1A">
        <w:rPr>
          <w:bCs/>
          <w:lang w:val="el-GR" w:eastAsia="ar-SA"/>
        </w:rPr>
        <w:t>2.2.1</w:t>
      </w:r>
      <w:r w:rsidR="00340CC1">
        <w:rPr>
          <w:bCs/>
          <w:lang w:val="el-GR" w:eastAsia="ar-SA"/>
        </w:rPr>
        <w:fldChar w:fldCharType="end"/>
      </w:r>
      <w:r w:rsidRPr="0049623E">
        <w:rPr>
          <w:bCs/>
          <w:lang w:val="el-GR" w:eastAsia="ar-SA"/>
        </w:rPr>
        <w:t xml:space="preserve"> έως </w:t>
      </w:r>
      <w:r w:rsidR="00340CC1">
        <w:rPr>
          <w:bCs/>
          <w:lang w:val="el-GR" w:eastAsia="ar-SA"/>
        </w:rPr>
        <w:fldChar w:fldCharType="begin"/>
      </w:r>
      <w:r>
        <w:rPr>
          <w:bCs/>
          <w:lang w:val="el-GR" w:eastAsia="ar-SA"/>
        </w:rPr>
        <w:instrText xml:space="preserve"> REF _Ref74505980 \r \h </w:instrText>
      </w:r>
      <w:r w:rsidR="00340CC1">
        <w:rPr>
          <w:bCs/>
          <w:lang w:val="el-GR" w:eastAsia="ar-SA"/>
        </w:rPr>
      </w:r>
      <w:r w:rsidR="00340CC1">
        <w:rPr>
          <w:bCs/>
          <w:lang w:val="el-GR" w:eastAsia="ar-SA"/>
        </w:rPr>
        <w:fldChar w:fldCharType="separate"/>
      </w:r>
      <w:r w:rsidR="00AD6C1A">
        <w:rPr>
          <w:bCs/>
          <w:lang w:val="el-GR" w:eastAsia="ar-SA"/>
        </w:rPr>
        <w:t>2.2.8</w:t>
      </w:r>
      <w:r w:rsidR="00340CC1">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sidR="00340CC1">
        <w:rPr>
          <w:bCs/>
          <w:lang w:val="el-GR" w:eastAsia="ar-SA"/>
        </w:rPr>
        <w:fldChar w:fldCharType="begin"/>
      </w:r>
      <w:r>
        <w:rPr>
          <w:bCs/>
          <w:lang w:val="el-GR" w:eastAsia="ar-SA"/>
        </w:rPr>
        <w:instrText xml:space="preserve"> REF _Ref74505997 \r \h </w:instrText>
      </w:r>
      <w:r w:rsidR="00340CC1">
        <w:rPr>
          <w:bCs/>
          <w:lang w:val="el-GR" w:eastAsia="ar-SA"/>
        </w:rPr>
      </w:r>
      <w:r w:rsidR="00340CC1">
        <w:rPr>
          <w:bCs/>
          <w:lang w:val="el-GR" w:eastAsia="ar-SA"/>
        </w:rPr>
        <w:fldChar w:fldCharType="separate"/>
      </w:r>
      <w:r w:rsidR="00AD6C1A">
        <w:rPr>
          <w:bCs/>
          <w:lang w:val="el-GR" w:eastAsia="ar-SA"/>
        </w:rPr>
        <w:t>2.2.9.1</w:t>
      </w:r>
      <w:r w:rsidR="00340CC1">
        <w:rPr>
          <w:bCs/>
          <w:lang w:val="el-GR" w:eastAsia="ar-SA"/>
        </w:rPr>
        <w:fldChar w:fldCharType="end"/>
      </w:r>
      <w:r w:rsidRPr="0049623E">
        <w:rPr>
          <w:bCs/>
          <w:lang w:val="el-GR" w:eastAsia="ar-SA"/>
        </w:rPr>
        <w:t xml:space="preserve">, κατά την υποβολή των δικαιολογητικών της παραγράφου </w:t>
      </w:r>
      <w:r w:rsidR="00340CC1">
        <w:rPr>
          <w:bCs/>
          <w:lang w:val="el-GR" w:eastAsia="ar-SA"/>
        </w:rPr>
        <w:fldChar w:fldCharType="begin"/>
      </w:r>
      <w:r w:rsidR="00E72FB5">
        <w:rPr>
          <w:bCs/>
          <w:lang w:val="el-GR" w:eastAsia="ar-SA"/>
        </w:rPr>
        <w:instrText xml:space="preserve"> REF _Ref40957856 \r \h </w:instrText>
      </w:r>
      <w:r w:rsidR="00340CC1">
        <w:rPr>
          <w:bCs/>
          <w:lang w:val="el-GR" w:eastAsia="ar-SA"/>
        </w:rPr>
      </w:r>
      <w:r w:rsidR="00340CC1">
        <w:rPr>
          <w:bCs/>
          <w:lang w:val="el-GR" w:eastAsia="ar-SA"/>
        </w:rPr>
        <w:fldChar w:fldCharType="separate"/>
      </w:r>
      <w:r w:rsidR="00AD6C1A">
        <w:rPr>
          <w:bCs/>
          <w:lang w:val="el-GR" w:eastAsia="ar-SA"/>
        </w:rPr>
        <w:t>2.2.9.2</w:t>
      </w:r>
      <w:r w:rsidR="00340CC1">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4402FF34" w14:textId="30389013"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sidR="00340CC1">
        <w:rPr>
          <w:bCs/>
          <w:lang w:val="el-GR" w:eastAsia="ar-SA"/>
        </w:rPr>
        <w:fldChar w:fldCharType="begin"/>
      </w:r>
      <w:r>
        <w:rPr>
          <w:bCs/>
          <w:lang w:val="el-GR" w:eastAsia="ar-SA"/>
        </w:rPr>
        <w:instrText xml:space="preserve"> REF _Ref74505980 \r \h </w:instrText>
      </w:r>
      <w:r w:rsidR="00340CC1">
        <w:rPr>
          <w:bCs/>
          <w:lang w:val="el-GR" w:eastAsia="ar-SA"/>
        </w:rPr>
      </w:r>
      <w:r w:rsidR="00340CC1">
        <w:rPr>
          <w:bCs/>
          <w:lang w:val="el-GR" w:eastAsia="ar-SA"/>
        </w:rPr>
        <w:fldChar w:fldCharType="separate"/>
      </w:r>
      <w:r w:rsidR="00AD6C1A">
        <w:rPr>
          <w:bCs/>
          <w:lang w:val="el-GR" w:eastAsia="ar-SA"/>
        </w:rPr>
        <w:t>2.2.8</w:t>
      </w:r>
      <w:r w:rsidR="00340CC1">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340CC1">
        <w:rPr>
          <w:bCs/>
          <w:lang w:val="el-GR" w:eastAsia="ar-SA"/>
        </w:rPr>
        <w:fldChar w:fldCharType="begin"/>
      </w:r>
      <w:r>
        <w:rPr>
          <w:bCs/>
          <w:lang w:val="el-GR" w:eastAsia="ar-SA"/>
        </w:rPr>
        <w:instrText xml:space="preserve"> REF _Ref74505997 \r \h </w:instrText>
      </w:r>
      <w:r w:rsidR="00340CC1">
        <w:rPr>
          <w:bCs/>
          <w:lang w:val="el-GR" w:eastAsia="ar-SA"/>
        </w:rPr>
      </w:r>
      <w:r w:rsidR="00340CC1">
        <w:rPr>
          <w:bCs/>
          <w:lang w:val="el-GR" w:eastAsia="ar-SA"/>
        </w:rPr>
        <w:fldChar w:fldCharType="separate"/>
      </w:r>
      <w:r w:rsidR="00AD6C1A">
        <w:rPr>
          <w:bCs/>
          <w:lang w:val="el-GR" w:eastAsia="ar-SA"/>
        </w:rPr>
        <w:t>2.2.9.1</w:t>
      </w:r>
      <w:r w:rsidR="00340CC1">
        <w:rPr>
          <w:bCs/>
          <w:lang w:val="el-GR" w:eastAsia="ar-SA"/>
        </w:rPr>
        <w:fldChar w:fldCharType="end"/>
      </w:r>
      <w:r>
        <w:rPr>
          <w:bCs/>
          <w:lang w:val="el-GR" w:eastAsia="ar-SA"/>
        </w:rPr>
        <w:t xml:space="preserve"> </w:t>
      </w:r>
      <w:r w:rsidRPr="0049623E">
        <w:rPr>
          <w:bCs/>
          <w:lang w:val="el-GR" w:eastAsia="ar-SA"/>
        </w:rPr>
        <w:t xml:space="preserve">και </w:t>
      </w:r>
      <w:r w:rsidR="00340CC1">
        <w:rPr>
          <w:bCs/>
          <w:lang w:val="el-GR" w:eastAsia="ar-SA"/>
        </w:rPr>
        <w:fldChar w:fldCharType="begin"/>
      </w:r>
      <w:r>
        <w:rPr>
          <w:bCs/>
          <w:lang w:val="el-GR" w:eastAsia="ar-SA"/>
        </w:rPr>
        <w:instrText xml:space="preserve"> REF _Ref40957856 \r \h </w:instrText>
      </w:r>
      <w:r w:rsidR="00340CC1">
        <w:rPr>
          <w:bCs/>
          <w:lang w:val="el-GR" w:eastAsia="ar-SA"/>
        </w:rPr>
      </w:r>
      <w:r w:rsidR="00340CC1">
        <w:rPr>
          <w:bCs/>
          <w:lang w:val="el-GR" w:eastAsia="ar-SA"/>
        </w:rPr>
        <w:fldChar w:fldCharType="separate"/>
      </w:r>
      <w:r w:rsidR="00AD6C1A">
        <w:rPr>
          <w:bCs/>
          <w:lang w:val="el-GR" w:eastAsia="ar-SA"/>
        </w:rPr>
        <w:t>2.2.9.2</w:t>
      </w:r>
      <w:r w:rsidR="00340CC1">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sidR="00340CC1">
        <w:rPr>
          <w:lang w:val="el-GR" w:eastAsia="ar-SA"/>
        </w:rPr>
        <w:fldChar w:fldCharType="begin"/>
      </w:r>
      <w:r>
        <w:rPr>
          <w:lang w:val="el-GR" w:eastAsia="ar-SA"/>
        </w:rPr>
        <w:instrText xml:space="preserve"> REF _Ref496541356 \r \h </w:instrText>
      </w:r>
      <w:r w:rsidR="00340CC1">
        <w:rPr>
          <w:lang w:val="el-GR" w:eastAsia="ar-SA"/>
        </w:rPr>
      </w:r>
      <w:r w:rsidR="00340CC1">
        <w:rPr>
          <w:lang w:val="el-GR" w:eastAsia="ar-SA"/>
        </w:rPr>
        <w:fldChar w:fldCharType="separate"/>
      </w:r>
      <w:r w:rsidR="00AD6C1A">
        <w:rPr>
          <w:lang w:val="el-GR" w:eastAsia="ar-SA"/>
        </w:rPr>
        <w:t>2.2.3</w:t>
      </w:r>
      <w:r w:rsidR="00340CC1">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sidR="00340CC1">
        <w:rPr>
          <w:bCs/>
          <w:lang w:val="el-GR" w:eastAsia="ar-SA"/>
        </w:rPr>
        <w:fldChar w:fldCharType="begin"/>
      </w:r>
      <w:r>
        <w:rPr>
          <w:bCs/>
          <w:lang w:val="el-GR" w:eastAsia="ar-SA"/>
        </w:rPr>
        <w:instrText xml:space="preserve"> REF _Ref496541309 \r \h </w:instrText>
      </w:r>
      <w:r w:rsidR="00340CC1">
        <w:rPr>
          <w:bCs/>
          <w:lang w:val="el-GR" w:eastAsia="ar-SA"/>
        </w:rPr>
      </w:r>
      <w:r w:rsidR="00340CC1">
        <w:rPr>
          <w:bCs/>
          <w:lang w:val="el-GR" w:eastAsia="ar-SA"/>
        </w:rPr>
        <w:fldChar w:fldCharType="separate"/>
      </w:r>
      <w:r w:rsidR="00AD6C1A">
        <w:rPr>
          <w:bCs/>
          <w:lang w:val="el-GR" w:eastAsia="ar-SA"/>
        </w:rPr>
        <w:t>0</w:t>
      </w:r>
      <w:r w:rsidR="00340CC1">
        <w:rPr>
          <w:bCs/>
          <w:lang w:val="el-GR" w:eastAsia="ar-SA"/>
        </w:rPr>
        <w:fldChar w:fldCharType="end"/>
      </w:r>
      <w:r w:rsidR="00821B85">
        <w:rPr>
          <w:bCs/>
          <w:lang w:val="el-GR" w:eastAsia="ar-SA"/>
        </w:rPr>
        <w:t xml:space="preserve"> και </w:t>
      </w:r>
      <w:r w:rsidR="00340CC1">
        <w:rPr>
          <w:bCs/>
          <w:lang w:val="el-GR" w:eastAsia="ar-SA"/>
        </w:rPr>
        <w:fldChar w:fldCharType="begin"/>
      </w:r>
      <w:r>
        <w:rPr>
          <w:bCs/>
          <w:lang w:val="el-GR" w:eastAsia="ar-SA"/>
        </w:rPr>
        <w:instrText xml:space="preserve"> REF _Ref496541329 \r \h </w:instrText>
      </w:r>
      <w:r w:rsidR="00340CC1">
        <w:rPr>
          <w:bCs/>
          <w:lang w:val="el-GR" w:eastAsia="ar-SA"/>
        </w:rPr>
      </w:r>
      <w:r w:rsidR="00340CC1">
        <w:rPr>
          <w:bCs/>
          <w:lang w:val="el-GR" w:eastAsia="ar-SA"/>
        </w:rPr>
        <w:fldChar w:fldCharType="separate"/>
      </w:r>
      <w:r w:rsidR="00AD6C1A">
        <w:rPr>
          <w:bCs/>
          <w:lang w:val="el-GR" w:eastAsia="ar-SA"/>
        </w:rPr>
        <w:t>2.2.6</w:t>
      </w:r>
      <w:r w:rsidR="00340CC1">
        <w:rPr>
          <w:bCs/>
          <w:lang w:val="el-GR" w:eastAsia="ar-SA"/>
        </w:rPr>
        <w:fldChar w:fldCharType="end"/>
      </w:r>
      <w:r w:rsidRPr="0049623E">
        <w:rPr>
          <w:bCs/>
          <w:lang w:val="el-GR" w:eastAsia="ar-SA"/>
        </w:rPr>
        <w:t>).</w:t>
      </w:r>
    </w:p>
    <w:p w14:paraId="42054243" w14:textId="3F34D8E6"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340CC1">
        <w:rPr>
          <w:bCs/>
          <w:lang w:val="el-GR" w:eastAsia="ar-SA"/>
        </w:rPr>
        <w:fldChar w:fldCharType="begin"/>
      </w:r>
      <w:r>
        <w:rPr>
          <w:bCs/>
          <w:lang w:val="el-GR" w:eastAsia="ar-SA"/>
        </w:rPr>
        <w:instrText xml:space="preserve"> REF _Ref74505997 \r \h </w:instrText>
      </w:r>
      <w:r w:rsidR="00340CC1">
        <w:rPr>
          <w:bCs/>
          <w:lang w:val="el-GR" w:eastAsia="ar-SA"/>
        </w:rPr>
      </w:r>
      <w:r w:rsidR="00340CC1">
        <w:rPr>
          <w:bCs/>
          <w:lang w:val="el-GR" w:eastAsia="ar-SA"/>
        </w:rPr>
        <w:fldChar w:fldCharType="separate"/>
      </w:r>
      <w:r w:rsidR="00AD6C1A">
        <w:rPr>
          <w:bCs/>
          <w:lang w:val="el-GR" w:eastAsia="ar-SA"/>
        </w:rPr>
        <w:t>2.2.9.1</w:t>
      </w:r>
      <w:r w:rsidR="00340CC1">
        <w:rPr>
          <w:bCs/>
          <w:lang w:val="el-GR" w:eastAsia="ar-SA"/>
        </w:rPr>
        <w:fldChar w:fldCharType="end"/>
      </w:r>
      <w:r>
        <w:rPr>
          <w:bCs/>
          <w:lang w:val="el-GR" w:eastAsia="ar-SA"/>
        </w:rPr>
        <w:t xml:space="preserve"> </w:t>
      </w:r>
      <w:r w:rsidRPr="0049623E">
        <w:rPr>
          <w:bCs/>
          <w:lang w:val="el-GR" w:eastAsia="ar-SA"/>
        </w:rPr>
        <w:t xml:space="preserve">και </w:t>
      </w:r>
      <w:r w:rsidR="00340CC1">
        <w:rPr>
          <w:bCs/>
          <w:lang w:val="el-GR" w:eastAsia="ar-SA"/>
        </w:rPr>
        <w:fldChar w:fldCharType="begin"/>
      </w:r>
      <w:r>
        <w:rPr>
          <w:bCs/>
          <w:lang w:val="el-GR" w:eastAsia="ar-SA"/>
        </w:rPr>
        <w:instrText xml:space="preserve"> REF _Ref40957856 \r \h </w:instrText>
      </w:r>
      <w:r w:rsidR="00340CC1">
        <w:rPr>
          <w:bCs/>
          <w:lang w:val="el-GR" w:eastAsia="ar-SA"/>
        </w:rPr>
      </w:r>
      <w:r w:rsidR="00340CC1">
        <w:rPr>
          <w:bCs/>
          <w:lang w:val="el-GR" w:eastAsia="ar-SA"/>
        </w:rPr>
        <w:fldChar w:fldCharType="separate"/>
      </w:r>
      <w:r w:rsidR="00AD6C1A">
        <w:rPr>
          <w:bCs/>
          <w:lang w:val="el-GR" w:eastAsia="ar-SA"/>
        </w:rPr>
        <w:t>2.2.9.2</w:t>
      </w:r>
      <w:r w:rsidR="00340CC1">
        <w:rPr>
          <w:bCs/>
          <w:lang w:val="el-GR" w:eastAsia="ar-SA"/>
        </w:rPr>
        <w:fldChar w:fldCharType="end"/>
      </w:r>
      <w:r w:rsidRPr="0049623E">
        <w:rPr>
          <w:bCs/>
          <w:lang w:val="el-GR" w:eastAsia="ar-SA"/>
        </w:rPr>
        <w:t xml:space="preserve">, ότι δεν συντρέχουν οι λόγοι αποκλεισμού της παραγράφου </w:t>
      </w:r>
      <w:r w:rsidR="00340CC1">
        <w:rPr>
          <w:lang w:val="el-GR" w:eastAsia="ar-SA"/>
        </w:rPr>
        <w:fldChar w:fldCharType="begin"/>
      </w:r>
      <w:r>
        <w:rPr>
          <w:lang w:val="el-GR" w:eastAsia="ar-SA"/>
        </w:rPr>
        <w:instrText xml:space="preserve"> REF _Ref496541356 \r \h </w:instrText>
      </w:r>
      <w:r w:rsidR="00340CC1">
        <w:rPr>
          <w:lang w:val="el-GR" w:eastAsia="ar-SA"/>
        </w:rPr>
      </w:r>
      <w:r w:rsidR="00340CC1">
        <w:rPr>
          <w:lang w:val="el-GR" w:eastAsia="ar-SA"/>
        </w:rPr>
        <w:fldChar w:fldCharType="separate"/>
      </w:r>
      <w:r w:rsidR="00AD6C1A">
        <w:rPr>
          <w:lang w:val="el-GR" w:eastAsia="ar-SA"/>
        </w:rPr>
        <w:t>2.2.3</w:t>
      </w:r>
      <w:r w:rsidR="00340CC1">
        <w:rPr>
          <w:lang w:val="el-GR" w:eastAsia="ar-SA"/>
        </w:rPr>
        <w:fldChar w:fldCharType="end"/>
      </w:r>
      <w:r w:rsidRPr="0049623E">
        <w:rPr>
          <w:bCs/>
          <w:lang w:val="el-GR" w:eastAsia="ar-SA"/>
        </w:rPr>
        <w:t>τ</w:t>
      </w:r>
      <w:r>
        <w:rPr>
          <w:bCs/>
          <w:lang w:val="el-GR" w:eastAsia="ar-SA"/>
        </w:rPr>
        <w:t xml:space="preserve"> </w:t>
      </w:r>
      <w:r w:rsidRPr="0049623E">
        <w:rPr>
          <w:bCs/>
          <w:lang w:val="el-GR" w:eastAsia="ar-SA"/>
        </w:rPr>
        <w:t xml:space="preserve">ης παρούσας. </w:t>
      </w:r>
    </w:p>
    <w:p w14:paraId="5ECBCC0B" w14:textId="7777777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4B5FBBAE" w14:textId="77777777" w:rsidR="00A817FC" w:rsidRPr="00A334BA" w:rsidRDefault="00A817FC" w:rsidP="00821852">
      <w:pPr>
        <w:rPr>
          <w:lang w:val="el-GR"/>
        </w:rPr>
      </w:pPr>
    </w:p>
    <w:p w14:paraId="32AFDB74" w14:textId="77777777" w:rsidR="008338F0" w:rsidRPr="00723994" w:rsidRDefault="003355E7" w:rsidP="003A109E">
      <w:pPr>
        <w:pStyle w:val="Heading4"/>
        <w:rPr>
          <w:lang w:val="el-GR"/>
        </w:rPr>
      </w:pPr>
      <w:bookmarkStart w:id="148" w:name="_Ref74505997"/>
      <w:bookmarkStart w:id="149" w:name="_Toc97194287"/>
      <w:bookmarkStart w:id="150" w:name="_Toc139985585"/>
      <w:r w:rsidRPr="00723994">
        <w:rPr>
          <w:lang w:val="el-GR"/>
        </w:rPr>
        <w:t>Προκαταρκτική απόδειξη κατά την υποβολή προσφορών</w:t>
      </w:r>
      <w:bookmarkEnd w:id="148"/>
      <w:bookmarkEnd w:id="149"/>
      <w:bookmarkEnd w:id="150"/>
      <w:r w:rsidRPr="00723994">
        <w:rPr>
          <w:lang w:val="el-GR"/>
        </w:rPr>
        <w:t xml:space="preserve"> </w:t>
      </w:r>
    </w:p>
    <w:p w14:paraId="1F82B16E" w14:textId="40E43A6C"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496541356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2.2.3</w:t>
      </w:r>
      <w:r w:rsidR="00DD27E9">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340CC1">
        <w:rPr>
          <w:lang w:val="el-GR"/>
        </w:rPr>
        <w:fldChar w:fldCharType="begin"/>
      </w:r>
      <w:r w:rsidR="007E61C0">
        <w:rPr>
          <w:lang w:val="el-GR"/>
        </w:rPr>
        <w:instrText xml:space="preserve"> REF _Ref74510337 \r \h </w:instrText>
      </w:r>
      <w:r w:rsidR="00340CC1">
        <w:rPr>
          <w:lang w:val="el-GR"/>
        </w:rPr>
      </w:r>
      <w:r w:rsidR="00340CC1">
        <w:rPr>
          <w:lang w:val="el-GR"/>
        </w:rPr>
        <w:fldChar w:fldCharType="separate"/>
      </w:r>
      <w:r w:rsidR="00AD6C1A">
        <w:rPr>
          <w:lang w:val="el-GR"/>
        </w:rPr>
        <w:t>2.2.4</w:t>
      </w:r>
      <w:r w:rsidR="00340CC1">
        <w:rPr>
          <w:lang w:val="el-GR"/>
        </w:rPr>
        <w:fldChar w:fldCharType="end"/>
      </w:r>
      <w:r w:rsidRPr="00603221">
        <w:rPr>
          <w:lang w:val="el-GR"/>
        </w:rPr>
        <w:t xml:space="preserve">,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496541309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0</w:t>
      </w:r>
      <w:r w:rsidR="00DD27E9">
        <w:fldChar w:fldCharType="end"/>
      </w:r>
      <w:r w:rsidRPr="00603221">
        <w:rPr>
          <w:lang w:val="el-GR"/>
        </w:rPr>
        <w:t xml:space="preserve">,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496541329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2.2.6</w:t>
      </w:r>
      <w:r w:rsidR="00DD27E9">
        <w:fldChar w:fldCharType="end"/>
      </w:r>
      <w:r w:rsidRPr="00603221">
        <w:rPr>
          <w:lang w:val="el-GR"/>
        </w:rPr>
        <w:t xml:space="preserve"> και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496541343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2.2.7</w:t>
      </w:r>
      <w:r w:rsidR="00DD27E9">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w:t>
      </w:r>
      <w:r w:rsidRPr="00603221">
        <w:rPr>
          <w:lang w:val="el-GR"/>
        </w:rPr>
        <w:lastRenderedPageBreak/>
        <w:t xml:space="preserve">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510086970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603221">
        <w:rPr>
          <w:lang w:val="el-GR"/>
        </w:rPr>
        <w:t>ΕΥΡΩΠΑΙΚΟ ΕΝΙΑΙΟ ΕΓΓΡΑΦΟ ΣΥΜΒΑΣΗΣ (ΕΕΕΣ)</w:t>
      </w:r>
      <w:r w:rsidR="00DD27E9">
        <w:fldChar w:fldCharType="end"/>
      </w:r>
      <w:r w:rsidR="00F64037">
        <w:rPr>
          <w:lang w:val="el-GR"/>
        </w:rPr>
        <w:t xml:space="preserve">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496624736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603221">
        <w:rPr>
          <w:color w:val="000099"/>
          <w:lang w:val="el-GR"/>
        </w:rPr>
        <w:t xml:space="preserve">ΠΑΡΑΡΤΗΜΑ ΙΙ – ΕΥΡΩΠΑΙΚΟ ΕΝΙΑΙΟ ΕΓΓΡΑΦΟ ΣΥΜΒΑΣΗΣ (ΕΕΕΣ) </w:t>
      </w:r>
      <w:r w:rsidR="00DD27E9">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1"/>
      </w:r>
      <w:r w:rsidR="00F64037">
        <w:rPr>
          <w:lang w:val="el-GR"/>
        </w:rPr>
        <w:t>.</w:t>
      </w:r>
    </w:p>
    <w:p w14:paraId="73DD9CF4" w14:textId="77777777" w:rsidR="00F64037" w:rsidRPr="00B739BB" w:rsidRDefault="00F64037" w:rsidP="00B739BB">
      <w:pPr>
        <w:rPr>
          <w:lang w:val="el-GR"/>
        </w:rPr>
      </w:pPr>
    </w:p>
    <w:p w14:paraId="17DB2E3C"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4E89755C"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0A6821CB"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57E51447"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0A47D617" w14:textId="77777777"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3" w:history="1">
        <w:r w:rsidR="00E14FF7" w:rsidRPr="00E14FF7">
          <w:rPr>
            <w:rStyle w:val="Hyperlink"/>
          </w:rPr>
          <w:t>http</w:t>
        </w:r>
        <w:r w:rsidR="00E14FF7" w:rsidRPr="00E14FF7">
          <w:rPr>
            <w:rStyle w:val="Hyperlink"/>
            <w:lang w:val="el-GR"/>
          </w:rPr>
          <w:t>://</w:t>
        </w:r>
        <w:r w:rsidR="00E14FF7" w:rsidRPr="00E14FF7">
          <w:rPr>
            <w:rStyle w:val="Hyperlink"/>
          </w:rPr>
          <w:t>www</w:t>
        </w:r>
        <w:r w:rsidR="00E14FF7" w:rsidRPr="00E14FF7">
          <w:rPr>
            <w:rStyle w:val="Hyperlink"/>
            <w:lang w:val="el-GR"/>
          </w:rPr>
          <w:t>.</w:t>
        </w:r>
        <w:proofErr w:type="spellStart"/>
        <w:r w:rsidR="00E14FF7" w:rsidRPr="00E14FF7">
          <w:rPr>
            <w:rStyle w:val="Hyperlink"/>
          </w:rPr>
          <w:t>eaadhsy</w:t>
        </w:r>
        <w:proofErr w:type="spellEnd"/>
        <w:r w:rsidR="00E14FF7" w:rsidRPr="00E14FF7">
          <w:rPr>
            <w:rStyle w:val="Hyperlink"/>
            <w:lang w:val="el-GR"/>
          </w:rPr>
          <w:t>.</w:t>
        </w:r>
        <w:r w:rsidR="00E14FF7" w:rsidRPr="00E14FF7">
          <w:rPr>
            <w:rStyle w:val="Hyperlink"/>
          </w:rPr>
          <w:t>gr</w:t>
        </w:r>
        <w:r w:rsidR="00E14FF7" w:rsidRPr="00E14FF7">
          <w:rPr>
            <w:rStyle w:val="Hyperlink"/>
            <w:lang w:val="el-GR"/>
          </w:rPr>
          <w:t>/</w:t>
        </w:r>
      </w:hyperlink>
      <w:hyperlink r:id="rId24" w:history="1">
        <w:r w:rsidR="00E14FF7" w:rsidRPr="00E14FF7">
          <w:rPr>
            <w:rStyle w:val="Hyperlink"/>
          </w:rPr>
          <w:t>http</w:t>
        </w:r>
        <w:r w:rsidR="00E14FF7" w:rsidRPr="00E14FF7">
          <w:rPr>
            <w:rStyle w:val="Hyperlink"/>
            <w:lang w:val="el-GR"/>
          </w:rPr>
          <w:t>://</w:t>
        </w:r>
        <w:r w:rsidR="00E14FF7" w:rsidRPr="00E14FF7">
          <w:rPr>
            <w:rStyle w:val="Hyperlink"/>
          </w:rPr>
          <w:t>www</w:t>
        </w:r>
        <w:r w:rsidR="00E14FF7" w:rsidRPr="00E14FF7">
          <w:rPr>
            <w:rStyle w:val="Hyperlink"/>
            <w:lang w:val="el-GR"/>
          </w:rPr>
          <w:t>.</w:t>
        </w:r>
        <w:proofErr w:type="spellStart"/>
        <w:r w:rsidR="00E14FF7" w:rsidRPr="00E14FF7">
          <w:rPr>
            <w:rStyle w:val="Hyperlink"/>
          </w:rPr>
          <w:t>hsppa</w:t>
        </w:r>
        <w:proofErr w:type="spellEnd"/>
        <w:r w:rsidR="00E14FF7" w:rsidRPr="00E14FF7">
          <w:rPr>
            <w:rStyle w:val="Hyperlink"/>
            <w:lang w:val="el-GR"/>
          </w:rPr>
          <w:t>.</w:t>
        </w:r>
        <w:r w:rsidR="00E14FF7" w:rsidRPr="00E14FF7">
          <w:rPr>
            <w:rStyle w:val="Hyperlink"/>
          </w:rPr>
          <w:t>gr</w:t>
        </w:r>
        <w:r w:rsidR="00E14FF7" w:rsidRPr="00E14FF7">
          <w:rPr>
            <w:rStyle w:val="Hyperlink"/>
            <w:lang w:val="el-GR"/>
          </w:rPr>
          <w:t>/</w:t>
        </w:r>
      </w:hyperlink>
    </w:p>
    <w:p w14:paraId="00ECF239"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w:t>
      </w:r>
      <w:proofErr w:type="spellStart"/>
      <w:r w:rsidRPr="00032BAF">
        <w:rPr>
          <w:rFonts w:eastAsia="Calibri" w:cs="Times New Roman"/>
          <w:lang w:val="el-GR" w:eastAsia="en-US"/>
        </w:rPr>
        <w:t>ληφθέντα</w:t>
      </w:r>
      <w:proofErr w:type="spellEnd"/>
      <w:r w:rsidRPr="00032BAF">
        <w:rPr>
          <w:rFonts w:eastAsia="Calibri" w:cs="Times New Roman"/>
          <w:lang w:val="el-GR" w:eastAsia="en-US"/>
        </w:rPr>
        <w:t xml:space="preserve"> μέτρα προς αποκατάσταση της αξιοπιστίας του.</w:t>
      </w:r>
    </w:p>
    <w:p w14:paraId="1D151B39" w14:textId="77777777"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w:t>
      </w:r>
      <w:r w:rsidRPr="00E14C02">
        <w:rPr>
          <w:rFonts w:eastAsia="Calibri" w:cs="Times New Roman"/>
          <w:lang w:val="el-GR" w:eastAsia="en-US"/>
        </w:rPr>
        <w:lastRenderedPageBreak/>
        <w:t xml:space="preserve">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2"/>
      </w:r>
      <w:r w:rsidRPr="00E14C02">
        <w:rPr>
          <w:rFonts w:eastAsia="Calibri" w:cs="Times New Roman"/>
          <w:lang w:val="el-GR" w:eastAsia="en-US"/>
        </w:rPr>
        <w:t>.</w:t>
      </w:r>
    </w:p>
    <w:p w14:paraId="4DC21B1F"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2A974932" w14:textId="77777777" w:rsidR="00F64037" w:rsidRPr="00821852" w:rsidRDefault="00F64037" w:rsidP="00B739BB">
      <w:pPr>
        <w:rPr>
          <w:iCs/>
          <w:color w:val="5B9BD5"/>
          <w:lang w:val="el-GR"/>
        </w:rPr>
      </w:pPr>
    </w:p>
    <w:p w14:paraId="08DFC58E" w14:textId="77777777" w:rsidR="00C0210C" w:rsidRPr="009E58E5" w:rsidRDefault="00C0210C" w:rsidP="00C0210C">
      <w:pPr>
        <w:pStyle w:val="Heading4"/>
        <w:rPr>
          <w:lang w:val="el-GR"/>
        </w:rPr>
      </w:pPr>
      <w:bookmarkStart w:id="151" w:name="_Toc74566838"/>
      <w:bookmarkStart w:id="152" w:name="_Toc74566839"/>
      <w:bookmarkStart w:id="153" w:name="_Toc74566840"/>
      <w:bookmarkStart w:id="154" w:name="_Toc74566841"/>
      <w:bookmarkStart w:id="155" w:name="_Toc74566842"/>
      <w:bookmarkStart w:id="156" w:name="_Toc74566843"/>
      <w:bookmarkStart w:id="157" w:name="_Toc74566844"/>
      <w:bookmarkStart w:id="158" w:name="_Toc74566845"/>
      <w:bookmarkStart w:id="159" w:name="_Toc74566846"/>
      <w:bookmarkStart w:id="160" w:name="_Toc74566847"/>
      <w:bookmarkStart w:id="161" w:name="_Toc74566848"/>
      <w:bookmarkStart w:id="162" w:name="_Toc74566849"/>
      <w:bookmarkStart w:id="163" w:name="_Hlk35420523"/>
      <w:bookmarkStart w:id="164" w:name="_Ref40957856"/>
      <w:bookmarkStart w:id="165" w:name="_Toc97194288"/>
      <w:bookmarkStart w:id="166" w:name="_Toc139985586"/>
      <w:bookmarkEnd w:id="151"/>
      <w:bookmarkEnd w:id="152"/>
      <w:bookmarkEnd w:id="153"/>
      <w:bookmarkEnd w:id="154"/>
      <w:bookmarkEnd w:id="155"/>
      <w:bookmarkEnd w:id="156"/>
      <w:bookmarkEnd w:id="157"/>
      <w:bookmarkEnd w:id="158"/>
      <w:bookmarkEnd w:id="159"/>
      <w:bookmarkEnd w:id="160"/>
      <w:bookmarkEnd w:id="161"/>
      <w:bookmarkEnd w:id="162"/>
      <w:r w:rsidRPr="009E58E5">
        <w:rPr>
          <w:lang w:val="el-GR"/>
        </w:rPr>
        <w:t xml:space="preserve">Αποδεικτικά μέσα </w:t>
      </w:r>
      <w:bookmarkEnd w:id="163"/>
      <w:r w:rsidRPr="009E58E5">
        <w:rPr>
          <w:lang w:val="el-GR"/>
        </w:rPr>
        <w:t>- Δικαιολογητικά προσωρινού αναδόχου</w:t>
      </w:r>
      <w:bookmarkEnd w:id="164"/>
      <w:bookmarkEnd w:id="165"/>
      <w:bookmarkEnd w:id="166"/>
    </w:p>
    <w:p w14:paraId="0BAA8985" w14:textId="7AA528B4"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340CC1">
        <w:rPr>
          <w:bCs/>
          <w:lang w:val="el-GR"/>
        </w:rPr>
        <w:fldChar w:fldCharType="begin"/>
      </w:r>
      <w:r w:rsidR="00B9111A">
        <w:rPr>
          <w:bCs/>
          <w:lang w:val="el-GR"/>
        </w:rPr>
        <w:instrText xml:space="preserve"> REF _Ref67613215 \r \h </w:instrText>
      </w:r>
      <w:r w:rsidR="00340CC1">
        <w:rPr>
          <w:bCs/>
          <w:lang w:val="el-GR"/>
        </w:rPr>
      </w:r>
      <w:r w:rsidR="00340CC1">
        <w:rPr>
          <w:bCs/>
          <w:lang w:val="el-GR"/>
        </w:rPr>
        <w:fldChar w:fldCharType="separate"/>
      </w:r>
      <w:r w:rsidR="00AD6C1A">
        <w:rPr>
          <w:bCs/>
          <w:lang w:val="el-GR"/>
        </w:rPr>
        <w:t>3.2</w:t>
      </w:r>
      <w:r w:rsidR="00340CC1">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Pr="00603221">
        <w:rPr>
          <w:bCs/>
          <w:lang w:val="el-GR"/>
        </w:rPr>
        <w:t>.</w:t>
      </w:r>
    </w:p>
    <w:p w14:paraId="286A57E2"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12BA4528"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0EFBD106" w14:textId="7746F33F"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sidR="00340CC1">
        <w:rPr>
          <w:bCs/>
          <w:lang w:val="el-GR"/>
        </w:rPr>
        <w:fldChar w:fldCharType="begin"/>
      </w:r>
      <w:r>
        <w:rPr>
          <w:bCs/>
          <w:lang w:val="el-GR"/>
        </w:rPr>
        <w:instrText xml:space="preserve"> REF _Ref67613215 \r \h </w:instrText>
      </w:r>
      <w:r w:rsidR="00340CC1">
        <w:rPr>
          <w:bCs/>
          <w:lang w:val="el-GR"/>
        </w:rPr>
      </w:r>
      <w:r w:rsidR="00340CC1">
        <w:rPr>
          <w:bCs/>
          <w:lang w:val="el-GR"/>
        </w:rPr>
        <w:fldChar w:fldCharType="separate"/>
      </w:r>
      <w:r w:rsidR="00AD6C1A">
        <w:rPr>
          <w:bCs/>
          <w:lang w:val="el-GR"/>
        </w:rPr>
        <w:t>3.2</w:t>
      </w:r>
      <w:r w:rsidR="00340CC1">
        <w:rPr>
          <w:bCs/>
          <w:lang w:val="el-GR"/>
        </w:rPr>
        <w:fldChar w:fldCharType="end"/>
      </w:r>
      <w:r w:rsidRPr="00B76605">
        <w:rPr>
          <w:bCs/>
          <w:lang w:val="el-GR"/>
        </w:rPr>
        <w:t xml:space="preserve"> της παρούσας.</w:t>
      </w:r>
    </w:p>
    <w:p w14:paraId="6D8E7D36" w14:textId="77777777" w:rsidR="00B9111A" w:rsidRPr="00BB06B6" w:rsidRDefault="00B9111A" w:rsidP="00B9111A">
      <w:pPr>
        <w:rPr>
          <w:b/>
          <w:bCs/>
          <w:lang w:val="el-GR"/>
        </w:rPr>
      </w:pPr>
      <w:r>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0E667D00" w14:textId="187E65B2"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sidR="00340CC1">
        <w:rPr>
          <w:lang w:val="el-GR"/>
        </w:rPr>
        <w:fldChar w:fldCharType="begin"/>
      </w:r>
      <w:r>
        <w:rPr>
          <w:lang w:val="el-GR"/>
        </w:rPr>
        <w:instrText xml:space="preserve"> REF _Ref496541356 \r \h </w:instrText>
      </w:r>
      <w:r w:rsidR="00340CC1">
        <w:rPr>
          <w:lang w:val="el-GR"/>
        </w:rPr>
      </w:r>
      <w:r w:rsidR="00340CC1">
        <w:rPr>
          <w:lang w:val="el-GR"/>
        </w:rPr>
        <w:fldChar w:fldCharType="separate"/>
      </w:r>
      <w:r w:rsidR="00AD6C1A">
        <w:rPr>
          <w:lang w:val="el-GR"/>
        </w:rPr>
        <w:t>2.2.3</w:t>
      </w:r>
      <w:r w:rsidR="00340CC1">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0CD6308F" w14:textId="73836045"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00340CC1">
        <w:rPr>
          <w:color w:val="000000"/>
          <w:lang w:val="el-GR"/>
        </w:rPr>
        <w:fldChar w:fldCharType="begin"/>
      </w:r>
      <w:r>
        <w:rPr>
          <w:color w:val="000000"/>
          <w:lang w:val="el-GR"/>
        </w:rPr>
        <w:instrText xml:space="preserve"> REF _Ref496540586 \r \h </w:instrText>
      </w:r>
      <w:r w:rsidR="00340CC1">
        <w:rPr>
          <w:color w:val="000000"/>
          <w:lang w:val="el-GR"/>
        </w:rPr>
      </w:r>
      <w:r w:rsidR="00340CC1">
        <w:rPr>
          <w:color w:val="000000"/>
          <w:lang w:val="el-GR"/>
        </w:rPr>
        <w:fldChar w:fldCharType="separate"/>
      </w:r>
      <w:r w:rsidR="00AD6C1A">
        <w:rPr>
          <w:color w:val="000000"/>
          <w:lang w:val="el-GR"/>
        </w:rPr>
        <w:t>2.2.3.3</w:t>
      </w:r>
      <w:r w:rsidR="00340CC1">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w:t>
      </w:r>
      <w:r>
        <w:rPr>
          <w:color w:val="000000"/>
          <w:lang w:val="el-GR"/>
        </w:rPr>
        <w:lastRenderedPageBreak/>
        <w:t xml:space="preserve">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00340CC1">
        <w:rPr>
          <w:color w:val="000000"/>
          <w:lang w:val="el-GR"/>
        </w:rPr>
        <w:fldChar w:fldCharType="begin"/>
      </w:r>
      <w:r>
        <w:rPr>
          <w:color w:val="000000"/>
          <w:lang w:val="el-GR"/>
        </w:rPr>
        <w:instrText xml:space="preserve"> REF _Ref496540586 \r \h </w:instrText>
      </w:r>
      <w:r w:rsidR="00340CC1">
        <w:rPr>
          <w:color w:val="000000"/>
          <w:lang w:val="el-GR"/>
        </w:rPr>
      </w:r>
      <w:r w:rsidR="00340CC1">
        <w:rPr>
          <w:color w:val="000000"/>
          <w:lang w:val="el-GR"/>
        </w:rPr>
        <w:fldChar w:fldCharType="separate"/>
      </w:r>
      <w:r w:rsidR="00AD6C1A">
        <w:rPr>
          <w:color w:val="000000"/>
          <w:lang w:val="el-GR"/>
        </w:rPr>
        <w:t>2.2.3.3</w:t>
      </w:r>
      <w:r w:rsidR="00340CC1">
        <w:rPr>
          <w:color w:val="000000"/>
          <w:lang w:val="el-GR"/>
        </w:rPr>
        <w:fldChar w:fldCharType="end"/>
      </w:r>
      <w:r>
        <w:rPr>
          <w:color w:val="000000"/>
          <w:lang w:val="el-GR"/>
        </w:rPr>
        <w:t xml:space="preserve">. Οι επίσημες δηλώσεις καθίστανται διαθέσιμες μέσω του </w:t>
      </w:r>
      <w:proofErr w:type="spellStart"/>
      <w:r>
        <w:rPr>
          <w:color w:val="000000"/>
          <w:lang w:val="el-GR"/>
        </w:rPr>
        <w:t>επιγραμμικού</w:t>
      </w:r>
      <w:proofErr w:type="spellEnd"/>
      <w:r>
        <w:rPr>
          <w:color w:val="000000"/>
          <w:lang w:val="el-GR"/>
        </w:rPr>
        <w:t xml:space="preserve"> αποθετηρίου πιστοποιητικών (</w:t>
      </w:r>
      <w:r>
        <w:rPr>
          <w:color w:val="000000"/>
          <w:lang w:val="en-US"/>
        </w:rPr>
        <w:t>e</w:t>
      </w:r>
      <w:r>
        <w:rPr>
          <w:color w:val="000000"/>
          <w:lang w:val="el-GR"/>
        </w:rPr>
        <w:t>-</w:t>
      </w:r>
      <w:proofErr w:type="spellStart"/>
      <w:r>
        <w:rPr>
          <w:color w:val="000000"/>
          <w:lang w:val="en-US"/>
        </w:rPr>
        <w:t>Certis</w:t>
      </w:r>
      <w:proofErr w:type="spellEnd"/>
      <w:r>
        <w:rPr>
          <w:color w:val="000000"/>
          <w:lang w:val="el-GR"/>
        </w:rPr>
        <w:t>) του άρθρου 81 του ν. 4412/2016.</w:t>
      </w:r>
    </w:p>
    <w:p w14:paraId="1011A356" w14:textId="77777777" w:rsidR="00C27CEC" w:rsidRPr="00BD65F6" w:rsidRDefault="00C27CEC" w:rsidP="00C27CEC">
      <w:pPr>
        <w:rPr>
          <w:lang w:val="el-GR"/>
        </w:rPr>
      </w:pPr>
      <w:r>
        <w:rPr>
          <w:color w:val="000000"/>
          <w:lang w:val="el-GR"/>
        </w:rPr>
        <w:t>Ειδικότερα οι οικονομικοί φορείς προσκομίζουν:</w:t>
      </w:r>
    </w:p>
    <w:p w14:paraId="0FB3D55D" w14:textId="35BC4F45" w:rsidR="00C27CEC" w:rsidRDefault="00C27CEC" w:rsidP="00C27CEC">
      <w:pPr>
        <w:rPr>
          <w:color w:val="000000"/>
          <w:lang w:val="el-GR"/>
        </w:rPr>
      </w:pPr>
      <w:r>
        <w:rPr>
          <w:b/>
          <w:bCs/>
          <w:lang w:val="el-GR"/>
        </w:rPr>
        <w:t>α)</w:t>
      </w:r>
      <w:r>
        <w:rPr>
          <w:lang w:val="el-GR"/>
        </w:rPr>
        <w:t xml:space="preserve"> για την παράγραφο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74507429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b/>
          <w:bCs/>
          <w:lang w:val="el-GR"/>
        </w:rPr>
        <w:t>2.2.3.1</w:t>
      </w:r>
      <w:r w:rsidR="00DD27E9">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010D1054" w14:textId="07AD5DB6"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74507429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2.2.3.1</w:t>
      </w:r>
      <w:r w:rsidR="00DD27E9">
        <w:fldChar w:fldCharType="end"/>
      </w:r>
      <w:r w:rsidRPr="00C27CEC">
        <w:rPr>
          <w:color w:val="000000"/>
          <w:lang w:val="el-GR"/>
        </w:rPr>
        <w:t>,</w:t>
      </w:r>
    </w:p>
    <w:p w14:paraId="6D381B30" w14:textId="5231D2B0"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503518036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b/>
          <w:bCs/>
          <w:color w:val="000000"/>
          <w:lang w:val="el-GR"/>
        </w:rPr>
        <w:t>2.2.3.2</w:t>
      </w:r>
      <w:r w:rsidR="00DD27E9">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3"/>
      </w:r>
      <w:r w:rsidRPr="005609B2">
        <w:rPr>
          <w:color w:val="000000"/>
          <w:lang w:val="el-GR"/>
        </w:rPr>
        <w:t xml:space="preserve">  </w:t>
      </w:r>
    </w:p>
    <w:p w14:paraId="1C77F4E1"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40FA2518" w14:textId="4B69CB0F" w:rsidR="00B9111A" w:rsidRPr="00821852" w:rsidRDefault="00C27CEC" w:rsidP="00C27CEC">
      <w:pPr>
        <w:rPr>
          <w:b/>
          <w:lang w:val="el-GR"/>
        </w:rPr>
      </w:pPr>
      <w:proofErr w:type="spellStart"/>
      <w:r>
        <w:rPr>
          <w:b/>
          <w:bCs/>
          <w:color w:val="000000"/>
          <w:lang w:val="en-US"/>
        </w:rPr>
        <w:t>i</w:t>
      </w:r>
      <w:proofErr w:type="spellEnd"/>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503518036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color w:val="000000"/>
          <w:lang w:val="el-GR"/>
        </w:rPr>
        <w:t>2.2.3.2</w:t>
      </w:r>
      <w:r w:rsidR="00DD27E9">
        <w:fldChar w:fldCharType="end"/>
      </w:r>
      <w:r w:rsidR="008E444E" w:rsidRPr="00821852">
        <w:rPr>
          <w:color w:val="000000"/>
          <w:lang w:val="el-GR"/>
        </w:rPr>
        <w:t xml:space="preserve"> </w:t>
      </w:r>
      <w:r>
        <w:rPr>
          <w:color w:val="000000"/>
          <w:lang w:val="el-GR"/>
        </w:rPr>
        <w:t xml:space="preserve">περίπτωση α’ αποδεικτικό ενημερότητας εκδιδόμενο από την </w:t>
      </w:r>
      <w:proofErr w:type="gramStart"/>
      <w:r>
        <w:rPr>
          <w:color w:val="000000"/>
          <w:lang w:val="el-GR"/>
        </w:rPr>
        <w:t>Α.Α.Δ.Ε..</w:t>
      </w:r>
      <w:proofErr w:type="gramEnd"/>
    </w:p>
    <w:p w14:paraId="576DDCE3" w14:textId="71EECF6D"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503518036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b/>
          <w:bCs/>
          <w:color w:val="000000"/>
          <w:lang w:val="el-GR"/>
        </w:rPr>
        <w:t>2.2.3.2</w:t>
      </w:r>
      <w:r w:rsidR="00DD27E9">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2CBFE222" w14:textId="7FFC3DE0"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503518036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color w:val="000000"/>
          <w:lang w:val="el-GR"/>
        </w:rPr>
        <w:t>2.2.3.2</w:t>
      </w:r>
      <w:r w:rsidR="00DD27E9">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5852FAE2" w14:textId="1B192F00"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340CC1">
        <w:rPr>
          <w:color w:val="000000"/>
          <w:lang w:val="el-GR"/>
        </w:rPr>
        <w:fldChar w:fldCharType="begin"/>
      </w:r>
      <w:r w:rsidR="00614898">
        <w:rPr>
          <w:color w:val="000000"/>
          <w:lang w:val="el-GR"/>
        </w:rPr>
        <w:instrText xml:space="preserve"> REF _Ref496540586 \r \h </w:instrText>
      </w:r>
      <w:r w:rsidR="00340CC1">
        <w:rPr>
          <w:color w:val="000000"/>
          <w:lang w:val="el-GR"/>
        </w:rPr>
      </w:r>
      <w:r w:rsidR="00340CC1">
        <w:rPr>
          <w:color w:val="000000"/>
          <w:lang w:val="el-GR"/>
        </w:rPr>
        <w:fldChar w:fldCharType="separate"/>
      </w:r>
      <w:r w:rsidR="00AD6C1A">
        <w:rPr>
          <w:color w:val="000000"/>
          <w:lang w:val="el-GR"/>
        </w:rPr>
        <w:t>2.2.3.3</w:t>
      </w:r>
      <w:r w:rsidR="00340CC1">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026F835A"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0B0EBF9B" w14:textId="77777777" w:rsidR="008E444E" w:rsidRDefault="008E444E" w:rsidP="008E444E">
      <w:pPr>
        <w:rPr>
          <w:b/>
          <w:lang w:val="el-GR"/>
        </w:rPr>
      </w:pPr>
      <w:bookmarkStart w:id="167" w:name="_Hlk69240569"/>
      <w:proofErr w:type="spellStart"/>
      <w:r>
        <w:rPr>
          <w:b/>
          <w:bCs/>
          <w:lang w:val="en-US"/>
        </w:rPr>
        <w:t>i</w:t>
      </w:r>
      <w:proofErr w:type="spellEnd"/>
      <w:r w:rsidRPr="00BD65F6">
        <w:rPr>
          <w:b/>
          <w:bCs/>
          <w:lang w:val="el-GR"/>
        </w:rPr>
        <w:t>)</w:t>
      </w:r>
      <w:r>
        <w:rPr>
          <w:bCs/>
          <w:lang w:val="el-GR"/>
        </w:rPr>
        <w:t xml:space="preserve"> Ενιαίο Πιστοποιητικό Δικαστικής Φερεγγυότητας</w:t>
      </w:r>
      <w:bookmarkEnd w:id="167"/>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w:t>
      </w:r>
      <w:r>
        <w:rPr>
          <w:bCs/>
          <w:lang w:val="el-GR"/>
        </w:rPr>
        <w:lastRenderedPageBreak/>
        <w:t>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4FD961B8"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6186BA75"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p w14:paraId="08ABF745"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4839C099" w14:textId="44957C27"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sidR="00340CC1">
        <w:rPr>
          <w:color w:val="000000"/>
          <w:lang w:val="el-GR"/>
        </w:rPr>
        <w:fldChar w:fldCharType="begin"/>
      </w:r>
      <w:r>
        <w:rPr>
          <w:color w:val="000000"/>
          <w:lang w:val="el-GR"/>
        </w:rPr>
        <w:instrText xml:space="preserve"> REF _Ref496540586 \r \h </w:instrText>
      </w:r>
      <w:r w:rsidR="00340CC1">
        <w:rPr>
          <w:color w:val="000000"/>
          <w:lang w:val="el-GR"/>
        </w:rPr>
      </w:r>
      <w:r w:rsidR="00340CC1">
        <w:rPr>
          <w:color w:val="000000"/>
          <w:lang w:val="el-GR"/>
        </w:rPr>
        <w:fldChar w:fldCharType="separate"/>
      </w:r>
      <w:r w:rsidR="00AD6C1A">
        <w:rPr>
          <w:color w:val="000000"/>
          <w:lang w:val="el-GR"/>
        </w:rPr>
        <w:t>2.2.3.3</w:t>
      </w:r>
      <w:r w:rsidR="00340CC1">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6A9E7FB3" w14:textId="6EB8A0B8"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sidR="00340CC1">
        <w:rPr>
          <w:lang w:val="el-GR"/>
        </w:rPr>
        <w:fldChar w:fldCharType="begin"/>
      </w:r>
      <w:r>
        <w:rPr>
          <w:lang w:val="el-GR"/>
        </w:rPr>
        <w:instrText xml:space="preserve"> REF _Ref496540821 \r \h </w:instrText>
      </w:r>
      <w:r w:rsidR="00340CC1">
        <w:rPr>
          <w:lang w:val="el-GR"/>
        </w:rPr>
      </w:r>
      <w:r w:rsidR="00340CC1">
        <w:rPr>
          <w:lang w:val="el-GR"/>
        </w:rPr>
        <w:fldChar w:fldCharType="separate"/>
      </w:r>
      <w:r w:rsidR="00AD6C1A">
        <w:rPr>
          <w:lang w:val="el-GR"/>
        </w:rPr>
        <w:t>2.2.3.7</w:t>
      </w:r>
      <w:r w:rsidR="00340CC1">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5D95F93A" w14:textId="77777777" w:rsidR="004D042A" w:rsidRPr="00DD1A4B" w:rsidRDefault="004D042A">
      <w:pPr>
        <w:rPr>
          <w:b/>
          <w:bCs/>
          <w:lang w:val="el-GR"/>
        </w:rPr>
      </w:pPr>
    </w:p>
    <w:p w14:paraId="5D8701EE" w14:textId="18E7E563"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340CC1">
        <w:rPr>
          <w:b/>
          <w:lang w:val="el-GR"/>
        </w:rPr>
        <w:fldChar w:fldCharType="begin"/>
      </w:r>
      <w:r w:rsidR="007E61C0">
        <w:rPr>
          <w:b/>
          <w:lang w:val="el-GR"/>
        </w:rPr>
        <w:instrText xml:space="preserve"> REF _Ref74510337 \r \h </w:instrText>
      </w:r>
      <w:r w:rsidR="00340CC1">
        <w:rPr>
          <w:b/>
          <w:lang w:val="el-GR"/>
        </w:rPr>
      </w:r>
      <w:r w:rsidR="00340CC1">
        <w:rPr>
          <w:b/>
          <w:lang w:val="el-GR"/>
        </w:rPr>
        <w:fldChar w:fldCharType="separate"/>
      </w:r>
      <w:r w:rsidR="00AD6C1A">
        <w:rPr>
          <w:b/>
          <w:lang w:val="el-GR"/>
        </w:rPr>
        <w:t>2.2.4</w:t>
      </w:r>
      <w:r w:rsidR="00340CC1">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68" w:name="_Hlk67663604"/>
      <w:r w:rsidR="00A61AA7" w:rsidRPr="00603221">
        <w:rPr>
          <w:b/>
          <w:lang w:val="el-GR"/>
        </w:rPr>
        <w:t xml:space="preserve">οι οικονομικοί φορείς </w:t>
      </w:r>
      <w:bookmarkEnd w:id="168"/>
      <w:r w:rsidR="00A61AA7" w:rsidRPr="00603221">
        <w:rPr>
          <w:b/>
          <w:lang w:val="el-GR"/>
        </w:rPr>
        <w:t>προσκομίζουν τα αναφερόμενα στον κατωτέρω πίνακα:</w:t>
      </w:r>
    </w:p>
    <w:p w14:paraId="1F61FBD4" w14:textId="77777777" w:rsidR="008338F0" w:rsidRPr="0060322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310424" w14:paraId="536D0A2F" w14:textId="77777777" w:rsidTr="009C5EA6">
        <w:trPr>
          <w:trHeight w:val="711"/>
        </w:trPr>
        <w:tc>
          <w:tcPr>
            <w:tcW w:w="675" w:type="dxa"/>
            <w:shd w:val="clear" w:color="auto" w:fill="D9D9D9"/>
          </w:tcPr>
          <w:p w14:paraId="0D06AADE"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53D5B8A0" w14:textId="1E7726E9" w:rsidR="00372DB8" w:rsidRDefault="00FF5678" w:rsidP="00915C7C">
            <w:pPr>
              <w:autoSpaceDE w:val="0"/>
              <w:autoSpaceDN w:val="0"/>
              <w:adjustRightInd w:val="0"/>
              <w:rPr>
                <w:b/>
                <w:bCs/>
                <w:lang w:val="el-GR"/>
              </w:rPr>
            </w:pPr>
            <w:r w:rsidRPr="00086782" w:rsidDel="00893E05">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372DB8">
              <w:rPr>
                <w:b/>
                <w:bCs/>
                <w:lang w:val="el-GR"/>
              </w:rPr>
              <w:t>.</w:t>
            </w:r>
          </w:p>
          <w:p w14:paraId="4918B1E2"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310424" w14:paraId="01AECF93" w14:textId="77777777" w:rsidTr="009C5EA6">
        <w:trPr>
          <w:trHeight w:val="1480"/>
        </w:trPr>
        <w:tc>
          <w:tcPr>
            <w:tcW w:w="675" w:type="dxa"/>
          </w:tcPr>
          <w:p w14:paraId="192C9A2C" w14:textId="77777777" w:rsidR="00D56132" w:rsidRPr="00603221" w:rsidRDefault="00D56132" w:rsidP="009C5EA6">
            <w:pPr>
              <w:rPr>
                <w:lang w:val="el-GR"/>
              </w:rPr>
            </w:pPr>
            <w:r w:rsidRPr="00603221">
              <w:rPr>
                <w:lang w:val="el-GR"/>
              </w:rPr>
              <w:t>1.1</w:t>
            </w:r>
          </w:p>
        </w:tc>
        <w:tc>
          <w:tcPr>
            <w:tcW w:w="9180" w:type="dxa"/>
          </w:tcPr>
          <w:p w14:paraId="62EF059A" w14:textId="77777777" w:rsidR="006F76FF" w:rsidRPr="006F76FF" w:rsidRDefault="006F76FF" w:rsidP="006F76FF">
            <w:pPr>
              <w:autoSpaceDE w:val="0"/>
              <w:autoSpaceDN w:val="0"/>
              <w:adjustRightInd w:val="0"/>
              <w:spacing w:after="0"/>
              <w:rPr>
                <w:lang w:val="el-GR"/>
              </w:rPr>
            </w:pPr>
            <w:r w:rsidRPr="006F76FF">
              <w:rPr>
                <w:lang w:val="el-GR"/>
              </w:rPr>
              <w:t xml:space="preserve">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w:t>
            </w:r>
            <w:proofErr w:type="spellStart"/>
            <w:r w:rsidRPr="006F76FF">
              <w:rPr>
                <w:lang w:val="el-GR"/>
              </w:rPr>
              <w:t>πιστοποιεται</w:t>
            </w:r>
            <w:proofErr w:type="spellEnd"/>
            <w:r w:rsidRPr="006F76FF">
              <w:rPr>
                <w:lang w:val="el-GR"/>
              </w:rPr>
              <w:t xml:space="preserve">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06B6D5A4" w14:textId="77777777" w:rsidR="006F76FF" w:rsidRPr="006F76FF" w:rsidRDefault="006F76FF" w:rsidP="006F76FF">
            <w:pPr>
              <w:autoSpaceDE w:val="0"/>
              <w:autoSpaceDN w:val="0"/>
              <w:adjustRightInd w:val="0"/>
              <w:spacing w:after="0"/>
              <w:rPr>
                <w:lang w:val="el-GR"/>
              </w:rPr>
            </w:pPr>
            <w:r w:rsidRPr="006F76FF">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17ED3249" w14:textId="2F2EAF40" w:rsidR="00D05C7B" w:rsidRPr="00603221" w:rsidRDefault="006F76FF" w:rsidP="006F76FF">
            <w:pPr>
              <w:autoSpaceDE w:val="0"/>
              <w:autoSpaceDN w:val="0"/>
              <w:adjustRightInd w:val="0"/>
              <w:spacing w:after="0"/>
              <w:rPr>
                <w:lang w:val="el-GR" w:eastAsia="el-GR"/>
              </w:rPr>
            </w:pPr>
            <w:r w:rsidRPr="000D2A1E">
              <w:rPr>
                <w:lang w:val="el-GR"/>
              </w:rPr>
              <w:t>Επιπλέον, οι εγκατεστημένοι στην Ελλάδα οικονομικοί φορείς προσκομίζουν βεβαίωση εγγραφής στο Δημόσιο Μητρώο του άρθρου 14 του ν. 4449/2017.</w:t>
            </w:r>
          </w:p>
        </w:tc>
      </w:tr>
    </w:tbl>
    <w:p w14:paraId="2A5DDE98" w14:textId="77777777" w:rsidR="0041248A" w:rsidRDefault="0041248A">
      <w:pPr>
        <w:rPr>
          <w:b/>
          <w:lang w:val="el-GR"/>
        </w:rPr>
      </w:pPr>
    </w:p>
    <w:p w14:paraId="6E313CCB" w14:textId="77777777" w:rsidR="00282306" w:rsidRPr="0041248A" w:rsidRDefault="00282306" w:rsidP="00282306">
      <w:pPr>
        <w:rPr>
          <w:bCs/>
          <w:lang w:val="el-GR"/>
        </w:rPr>
      </w:pPr>
      <w:bookmarkStart w:id="169" w:name="_Hlk35424944"/>
      <w:r w:rsidRPr="0041248A">
        <w:rPr>
          <w:bCs/>
          <w:lang w:val="el-GR"/>
        </w:rPr>
        <w:lastRenderedPageBreak/>
        <w:t xml:space="preserve">Επισημαίνεται ότι, τα δικαιολογητικά που αφορούν στην απόδειξη της απαίτησης της 2.2.4 (απόδειξη </w:t>
      </w:r>
      <w:proofErr w:type="spellStart"/>
      <w:r w:rsidRPr="0041248A">
        <w:rPr>
          <w:bCs/>
          <w:lang w:val="el-GR"/>
        </w:rPr>
        <w:t>καταλληλότητας</w:t>
      </w:r>
      <w:proofErr w:type="spellEnd"/>
      <w:r w:rsidRPr="0041248A">
        <w:rPr>
          <w:bCs/>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69"/>
    <w:p w14:paraId="71F624D7" w14:textId="77777777" w:rsidR="00270326" w:rsidRPr="00603221" w:rsidRDefault="00270326">
      <w:pPr>
        <w:rPr>
          <w:lang w:val="el-GR"/>
        </w:rPr>
      </w:pPr>
    </w:p>
    <w:p w14:paraId="0AF037EE" w14:textId="282AEC21"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496541508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b/>
          <w:lang w:val="el-GR"/>
        </w:rPr>
        <w:t>0</w:t>
      </w:r>
      <w:r w:rsidR="00DD27E9">
        <w:fldChar w:fldCharType="end"/>
      </w:r>
      <w:r w:rsidRPr="00603221">
        <w:rPr>
          <w:b/>
          <w:lang w:val="el-GR"/>
        </w:rPr>
        <w:t xml:space="preserve"> </w:t>
      </w:r>
      <w:bookmarkStart w:id="170"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310424" w14:paraId="4EFDE007" w14:textId="77777777" w:rsidTr="009C5EA6">
        <w:trPr>
          <w:trHeight w:val="711"/>
        </w:trPr>
        <w:tc>
          <w:tcPr>
            <w:tcW w:w="675" w:type="dxa"/>
            <w:shd w:val="clear" w:color="auto" w:fill="D9D9D9"/>
          </w:tcPr>
          <w:bookmarkEnd w:id="170"/>
          <w:p w14:paraId="3C9E67A0"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17C6B0DC" w14:textId="77777777" w:rsidR="009A0BBF" w:rsidRPr="009A0BBF" w:rsidRDefault="009A0BBF" w:rsidP="009A0BBF">
            <w:pPr>
              <w:rPr>
                <w:b/>
                <w:bCs/>
                <w:lang w:val="el-GR"/>
              </w:rPr>
            </w:pPr>
            <w:r w:rsidRPr="009A0BBF">
              <w:rPr>
                <w:b/>
                <w:bCs/>
                <w:lang w:val="el-GR"/>
              </w:rPr>
              <w:t xml:space="preserve">Οι οικονομικοί φορείς που συμμετέχουν στη διαδικασία σύναψης της παρούσας απαιτείται να έχουν γενικό ετήσιο κύκλο εργασιών για τις τρεις τελευταίες οικονομικές χρήσεις (2020 – 2021 - 2022) ή τις οικονομικές χρήσεις κατά τις οποίες ο οικονομικός φορέας δραστηριοποιείται, αν είναι λιγότερες από τρεις, κατ’ ελάχιστον ίσο με το 150% του προϋπολογισμού του υπό ανάθεση Έργου, για το οποίο υποβάλλει προσφορά. </w:t>
            </w:r>
          </w:p>
          <w:p w14:paraId="4ECAA3E1" w14:textId="3C7BAE94" w:rsidR="00D56132" w:rsidRPr="00603221" w:rsidRDefault="009A0BBF" w:rsidP="009A0BBF">
            <w:pPr>
              <w:autoSpaceDE w:val="0"/>
              <w:autoSpaceDN w:val="0"/>
              <w:adjustRightInd w:val="0"/>
              <w:rPr>
                <w:lang w:val="el-GR" w:eastAsia="el-GR"/>
              </w:rPr>
            </w:pPr>
            <w:r w:rsidRPr="009A0BBF">
              <w:rPr>
                <w:b/>
                <w:bCs/>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D56132" w:rsidRPr="00310424" w14:paraId="3D752F31"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C885EF5"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27C7F7AB" w14:textId="4B4F907E" w:rsidR="00D56132" w:rsidRPr="00603221" w:rsidRDefault="009A0BBF" w:rsidP="00EC1F41">
            <w:pPr>
              <w:autoSpaceDE w:val="0"/>
              <w:autoSpaceDN w:val="0"/>
              <w:adjustRightInd w:val="0"/>
              <w:rPr>
                <w:b/>
                <w:lang w:val="el-GR" w:eastAsia="el-GR"/>
              </w:rPr>
            </w:pPr>
            <w:r w:rsidRPr="009A0BBF">
              <w:rPr>
                <w:color w:val="26282A"/>
                <w:lang w:val="el-GR" w:eastAsia="en-GB"/>
              </w:rPr>
              <w:t>Δημοσιευμένες χρηματοοικονομικές καταστάσεις ή αποσπάσματα δημοσιευμένων χρηματοοικονομικών καταστάσεων για τις τρεις (3) τελευταίες διαχειριστικές χρήσεις (2020, 2021, 2022), ή για όσο χρόνο δραστηριοποιούνται, εφόσον είναι μικρότερος, σε περίπτωση που υποχρεούνται στην σύνταξη χρηματοοικονομικών καταστάσεων. Στην περίπτωση που οι χρηματοοικονομικές καταστάσεις ή τα αποσπάσματα δημοσιευμένων χρηματοοικονομικών καταστάσεων του 2022 δεν έχουν δημοσιευτεί είναι υποχρεωτική η υποβολή του Πρόχειρου Ισολογισμού 2022 και η Κατάσταση Αποτελεσμάτων Χρήσης 2022 συνοδευόμενα από Υπεύθυνη Δήλωση ηλεκτρονικά υπογεγραμμένη περί της χρηματοοικονομικής τους κατάστασης όπου δηλώνεται το ύψος του ετήσιου κύκλου εργασιών για το εν λόγω έτος. Εφόσον ο προσφέρων δεν υποχρεούται  σε σύνταξη ισολογισμού  θα πρέπει να προσκομίσει αντίγραφα, των φορολογικών δηλώσεων ή των εκκαθαριστικών σημειωμάτων ή των εντύπων Ε3, για το χρονικό διάστημα που αντιστοιχεί στις τρεις (3) χρήσεις ή για όσο διάστημα ασκεί την επιχειρησιακή του δράση εφόσον αυτό είναι μικρότερο.</w:t>
            </w:r>
          </w:p>
        </w:tc>
      </w:tr>
    </w:tbl>
    <w:p w14:paraId="53A03CFF" w14:textId="77777777" w:rsidR="00D56132" w:rsidRPr="00603221" w:rsidRDefault="00D56132">
      <w:pPr>
        <w:rPr>
          <w:b/>
          <w:lang w:val="el-GR"/>
        </w:rPr>
      </w:pPr>
    </w:p>
    <w:p w14:paraId="4550E671" w14:textId="5FE32226"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496541556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b/>
          <w:lang w:val="el-GR"/>
        </w:rPr>
        <w:t>2.2.6</w:t>
      </w:r>
      <w:r w:rsidR="00DD27E9">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310424" w14:paraId="6DDD4860" w14:textId="77777777" w:rsidTr="00641C65">
        <w:trPr>
          <w:trHeight w:val="758"/>
        </w:trPr>
        <w:tc>
          <w:tcPr>
            <w:tcW w:w="675" w:type="dxa"/>
            <w:shd w:val="clear" w:color="auto" w:fill="D9D9D9"/>
          </w:tcPr>
          <w:p w14:paraId="4BA554CB" w14:textId="77777777" w:rsidR="007340CA" w:rsidRPr="00603221" w:rsidRDefault="00C40FB9" w:rsidP="009C5EA6">
            <w:pPr>
              <w:rPr>
                <w:b/>
                <w:lang w:val="el-GR"/>
              </w:rPr>
            </w:pPr>
            <w:r w:rsidRPr="00603221">
              <w:rPr>
                <w:b/>
                <w:lang w:val="el-GR"/>
              </w:rPr>
              <w:t>3</w:t>
            </w:r>
          </w:p>
        </w:tc>
        <w:tc>
          <w:tcPr>
            <w:tcW w:w="9180" w:type="dxa"/>
            <w:shd w:val="clear" w:color="auto" w:fill="D9D9D9"/>
          </w:tcPr>
          <w:p w14:paraId="01F5C990" w14:textId="77777777" w:rsidR="00026C28" w:rsidRPr="00026C28" w:rsidRDefault="00026C28" w:rsidP="00026C28">
            <w:pPr>
              <w:pStyle w:val="Tabletext"/>
              <w:rPr>
                <w:rFonts w:cs="Tahoma"/>
                <w:b/>
                <w:bCs/>
                <w:sz w:val="22"/>
                <w:szCs w:val="22"/>
                <w:lang w:eastAsia="el-GR"/>
              </w:rPr>
            </w:pPr>
            <w:r w:rsidRPr="00026C28">
              <w:rPr>
                <w:rFonts w:cs="Tahoma"/>
                <w:b/>
                <w:bCs/>
                <w:sz w:val="22"/>
                <w:szCs w:val="22"/>
                <w:lang w:eastAsia="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 σύμφωνα με την παράγραφο 2.2.6.1.</w:t>
            </w:r>
          </w:p>
          <w:p w14:paraId="043484F4" w14:textId="4D424D63" w:rsidR="007340CA" w:rsidRPr="00026C28" w:rsidRDefault="00026C28" w:rsidP="00026C28">
            <w:pPr>
              <w:autoSpaceDE w:val="0"/>
              <w:autoSpaceDN w:val="0"/>
              <w:adjustRightInd w:val="0"/>
              <w:rPr>
                <w:lang w:val="el-GR"/>
              </w:rPr>
            </w:pPr>
            <w:r w:rsidRPr="00026C28">
              <w:rPr>
                <w:b/>
                <w:bCs/>
                <w:lang w:val="el-GR" w:eastAsia="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310424" w14:paraId="60D18908" w14:textId="77777777" w:rsidTr="009C5EA6">
        <w:trPr>
          <w:trHeight w:val="1063"/>
        </w:trPr>
        <w:tc>
          <w:tcPr>
            <w:tcW w:w="675" w:type="dxa"/>
          </w:tcPr>
          <w:p w14:paraId="623AD40A" w14:textId="527089DC" w:rsidR="00135A3A" w:rsidRPr="00603221" w:rsidRDefault="00A71F4A" w:rsidP="00135A3A">
            <w:r>
              <w:rPr>
                <w:lang w:val="el-GR"/>
              </w:rPr>
              <w:t>3</w:t>
            </w:r>
            <w:r w:rsidR="00135A3A" w:rsidRPr="00603221">
              <w:t>.1</w:t>
            </w:r>
          </w:p>
        </w:tc>
        <w:tc>
          <w:tcPr>
            <w:tcW w:w="9180" w:type="dxa"/>
          </w:tcPr>
          <w:p w14:paraId="05E55B8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2040"/>
              <w:gridCol w:w="995"/>
              <w:gridCol w:w="1431"/>
            </w:tblGrid>
            <w:tr w:rsidR="00135A3A" w:rsidRPr="00310424" w14:paraId="1B819F55" w14:textId="77777777" w:rsidTr="00F05738">
              <w:trPr>
                <w:trHeight w:val="788"/>
              </w:trPr>
              <w:tc>
                <w:tcPr>
                  <w:tcW w:w="262" w:type="pct"/>
                  <w:shd w:val="clear" w:color="auto" w:fill="E0E0E0"/>
                  <w:vAlign w:val="center"/>
                </w:tcPr>
                <w:p w14:paraId="4AF4FFFE" w14:textId="77777777" w:rsidR="00135A3A" w:rsidRPr="00603221" w:rsidRDefault="00135A3A" w:rsidP="00135A3A">
                  <w:pPr>
                    <w:spacing w:line="276" w:lineRule="auto"/>
                  </w:pPr>
                  <w:r w:rsidRPr="00603221">
                    <w:t>Α/Α</w:t>
                  </w:r>
                </w:p>
              </w:tc>
              <w:tc>
                <w:tcPr>
                  <w:tcW w:w="1130" w:type="pct"/>
                  <w:shd w:val="clear" w:color="auto" w:fill="E0E0E0"/>
                  <w:vAlign w:val="center"/>
                </w:tcPr>
                <w:p w14:paraId="340D84B9" w14:textId="77777777" w:rsidR="00135A3A" w:rsidRPr="00603221" w:rsidRDefault="00135A3A" w:rsidP="00135A3A">
                  <w:pPr>
                    <w:spacing w:line="276" w:lineRule="auto"/>
                    <w:rPr>
                      <w:lang w:val="el-GR"/>
                    </w:rPr>
                  </w:pPr>
                  <w:r w:rsidRPr="00603221">
                    <w:rPr>
                      <w:lang w:val="el-GR"/>
                    </w:rPr>
                    <w:t xml:space="preserve">Εταιρεία (σε περίπτωση </w:t>
                  </w:r>
                  <w:r w:rsidRPr="00603221">
                    <w:rPr>
                      <w:lang w:val="el-GR"/>
                    </w:rPr>
                    <w:lastRenderedPageBreak/>
                    <w:t>Ένωσης / Κοινοπραξίας)</w:t>
                  </w:r>
                </w:p>
              </w:tc>
              <w:tc>
                <w:tcPr>
                  <w:tcW w:w="1130" w:type="pct"/>
                  <w:shd w:val="clear" w:color="auto" w:fill="E0E0E0"/>
                  <w:vAlign w:val="center"/>
                </w:tcPr>
                <w:p w14:paraId="05A971B2" w14:textId="77777777" w:rsidR="00135A3A" w:rsidRPr="00603221" w:rsidRDefault="00135A3A" w:rsidP="00135A3A">
                  <w:pPr>
                    <w:spacing w:line="276" w:lineRule="auto"/>
                    <w:rPr>
                      <w:lang w:val="el-GR"/>
                    </w:rPr>
                  </w:pPr>
                  <w:r w:rsidRPr="00603221">
                    <w:rPr>
                      <w:lang w:val="el-GR"/>
                    </w:rPr>
                    <w:lastRenderedPageBreak/>
                    <w:t>Ονοματεπώνυμο Μέλους Ομάδας Έργου</w:t>
                  </w:r>
                </w:p>
              </w:tc>
              <w:tc>
                <w:tcPr>
                  <w:tcW w:w="1132" w:type="pct"/>
                  <w:shd w:val="clear" w:color="auto" w:fill="E0E0E0"/>
                  <w:vAlign w:val="center"/>
                </w:tcPr>
                <w:p w14:paraId="507B6DE3" w14:textId="77777777" w:rsidR="00135A3A" w:rsidRPr="00603221" w:rsidRDefault="00135A3A" w:rsidP="00135A3A">
                  <w:pPr>
                    <w:spacing w:line="276" w:lineRule="auto"/>
                    <w:rPr>
                      <w:lang w:val="el-GR"/>
                    </w:rPr>
                  </w:pPr>
                  <w:r w:rsidRPr="00603221">
                    <w:rPr>
                      <w:lang w:val="el-GR"/>
                    </w:rPr>
                    <w:t>Θέση στην Ομάδα Έργου</w:t>
                  </w:r>
                </w:p>
              </w:tc>
              <w:tc>
                <w:tcPr>
                  <w:tcW w:w="552" w:type="pct"/>
                  <w:shd w:val="clear" w:color="auto" w:fill="E0E0E0"/>
                  <w:vAlign w:val="center"/>
                </w:tcPr>
                <w:p w14:paraId="2A338E75" w14:textId="77777777" w:rsidR="00135A3A" w:rsidRPr="00603221" w:rsidRDefault="00135A3A" w:rsidP="00135A3A">
                  <w:pPr>
                    <w:spacing w:line="276" w:lineRule="auto"/>
                    <w:rPr>
                      <w:lang w:val="el-GR"/>
                    </w:rPr>
                  </w:pPr>
                  <w:r w:rsidRPr="00603221">
                    <w:rPr>
                      <w:lang w:val="el-GR"/>
                    </w:rPr>
                    <w:t>Ανθρωπομήνες</w:t>
                  </w:r>
                </w:p>
              </w:tc>
              <w:tc>
                <w:tcPr>
                  <w:tcW w:w="794" w:type="pct"/>
                  <w:shd w:val="clear" w:color="auto" w:fill="C0C0C0"/>
                </w:tcPr>
                <w:p w14:paraId="16ECF50D"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310424" w14:paraId="1CB02D0A" w14:textId="77777777" w:rsidTr="00F05738">
              <w:trPr>
                <w:trHeight w:val="394"/>
              </w:trPr>
              <w:tc>
                <w:tcPr>
                  <w:tcW w:w="262" w:type="pct"/>
                  <w:vAlign w:val="center"/>
                </w:tcPr>
                <w:p w14:paraId="56CA4EC7" w14:textId="77777777" w:rsidR="00135A3A" w:rsidRPr="00603221" w:rsidRDefault="00135A3A" w:rsidP="00135A3A">
                  <w:pPr>
                    <w:spacing w:line="276" w:lineRule="auto"/>
                    <w:rPr>
                      <w:lang w:val="el-GR"/>
                    </w:rPr>
                  </w:pPr>
                </w:p>
              </w:tc>
              <w:tc>
                <w:tcPr>
                  <w:tcW w:w="1130" w:type="pct"/>
                  <w:vAlign w:val="center"/>
                </w:tcPr>
                <w:p w14:paraId="2A3D0C66" w14:textId="77777777" w:rsidR="00135A3A" w:rsidRPr="00603221" w:rsidRDefault="00135A3A" w:rsidP="00135A3A">
                  <w:pPr>
                    <w:spacing w:line="276" w:lineRule="auto"/>
                    <w:rPr>
                      <w:lang w:val="el-GR"/>
                    </w:rPr>
                  </w:pPr>
                </w:p>
              </w:tc>
              <w:tc>
                <w:tcPr>
                  <w:tcW w:w="1130" w:type="pct"/>
                  <w:vAlign w:val="center"/>
                </w:tcPr>
                <w:p w14:paraId="0311724F" w14:textId="77777777" w:rsidR="00135A3A" w:rsidRPr="00603221" w:rsidRDefault="00135A3A" w:rsidP="00135A3A">
                  <w:pPr>
                    <w:spacing w:line="276" w:lineRule="auto"/>
                    <w:rPr>
                      <w:lang w:val="el-GR"/>
                    </w:rPr>
                  </w:pPr>
                </w:p>
              </w:tc>
              <w:tc>
                <w:tcPr>
                  <w:tcW w:w="1132" w:type="pct"/>
                  <w:vAlign w:val="center"/>
                </w:tcPr>
                <w:p w14:paraId="4F5AFE97" w14:textId="77777777" w:rsidR="00135A3A" w:rsidRPr="00603221" w:rsidRDefault="00135A3A" w:rsidP="00135A3A">
                  <w:pPr>
                    <w:spacing w:line="276" w:lineRule="auto"/>
                    <w:rPr>
                      <w:lang w:val="el-GR"/>
                    </w:rPr>
                  </w:pPr>
                </w:p>
              </w:tc>
              <w:tc>
                <w:tcPr>
                  <w:tcW w:w="552" w:type="pct"/>
                  <w:vAlign w:val="center"/>
                </w:tcPr>
                <w:p w14:paraId="70E5C20B" w14:textId="77777777" w:rsidR="00135A3A" w:rsidRPr="00603221" w:rsidRDefault="00135A3A" w:rsidP="00135A3A">
                  <w:pPr>
                    <w:spacing w:line="276" w:lineRule="auto"/>
                    <w:rPr>
                      <w:lang w:val="el-GR"/>
                    </w:rPr>
                  </w:pPr>
                </w:p>
              </w:tc>
              <w:tc>
                <w:tcPr>
                  <w:tcW w:w="794" w:type="pct"/>
                  <w:shd w:val="clear" w:color="auto" w:fill="C0C0C0"/>
                </w:tcPr>
                <w:p w14:paraId="39521303" w14:textId="77777777" w:rsidR="00135A3A" w:rsidRPr="00603221" w:rsidRDefault="00135A3A" w:rsidP="00135A3A">
                  <w:pPr>
                    <w:spacing w:line="276" w:lineRule="auto"/>
                    <w:rPr>
                      <w:lang w:val="el-GR"/>
                    </w:rPr>
                  </w:pPr>
                </w:p>
              </w:tc>
            </w:tr>
            <w:tr w:rsidR="00135A3A" w:rsidRPr="00310424" w14:paraId="2FC8BD01" w14:textId="77777777" w:rsidTr="00F05738">
              <w:trPr>
                <w:trHeight w:val="394"/>
              </w:trPr>
              <w:tc>
                <w:tcPr>
                  <w:tcW w:w="262" w:type="pct"/>
                  <w:vAlign w:val="center"/>
                </w:tcPr>
                <w:p w14:paraId="2DBC8F08" w14:textId="77777777" w:rsidR="00135A3A" w:rsidRPr="00603221" w:rsidRDefault="00135A3A" w:rsidP="00135A3A">
                  <w:pPr>
                    <w:spacing w:line="276" w:lineRule="auto"/>
                    <w:rPr>
                      <w:lang w:val="el-GR"/>
                    </w:rPr>
                  </w:pPr>
                </w:p>
              </w:tc>
              <w:tc>
                <w:tcPr>
                  <w:tcW w:w="1130" w:type="pct"/>
                  <w:vAlign w:val="center"/>
                </w:tcPr>
                <w:p w14:paraId="35C7FACD" w14:textId="77777777" w:rsidR="00135A3A" w:rsidRPr="00603221" w:rsidRDefault="00135A3A" w:rsidP="00135A3A">
                  <w:pPr>
                    <w:spacing w:line="276" w:lineRule="auto"/>
                    <w:rPr>
                      <w:lang w:val="el-GR"/>
                    </w:rPr>
                  </w:pPr>
                </w:p>
              </w:tc>
              <w:tc>
                <w:tcPr>
                  <w:tcW w:w="1130" w:type="pct"/>
                  <w:vAlign w:val="center"/>
                </w:tcPr>
                <w:p w14:paraId="53ED5C98" w14:textId="77777777" w:rsidR="00135A3A" w:rsidRPr="00603221" w:rsidRDefault="00135A3A" w:rsidP="00135A3A">
                  <w:pPr>
                    <w:spacing w:line="276" w:lineRule="auto"/>
                    <w:rPr>
                      <w:lang w:val="el-GR"/>
                    </w:rPr>
                  </w:pPr>
                </w:p>
              </w:tc>
              <w:tc>
                <w:tcPr>
                  <w:tcW w:w="1132" w:type="pct"/>
                  <w:vAlign w:val="center"/>
                </w:tcPr>
                <w:p w14:paraId="5406100E" w14:textId="77777777" w:rsidR="00135A3A" w:rsidRPr="00603221" w:rsidRDefault="00135A3A" w:rsidP="00135A3A">
                  <w:pPr>
                    <w:spacing w:line="276" w:lineRule="auto"/>
                    <w:rPr>
                      <w:lang w:val="el-GR"/>
                    </w:rPr>
                  </w:pPr>
                </w:p>
              </w:tc>
              <w:tc>
                <w:tcPr>
                  <w:tcW w:w="552" w:type="pct"/>
                  <w:vAlign w:val="center"/>
                </w:tcPr>
                <w:p w14:paraId="07A2C4F4" w14:textId="77777777" w:rsidR="00135A3A" w:rsidRPr="00603221" w:rsidRDefault="00135A3A" w:rsidP="00135A3A">
                  <w:pPr>
                    <w:spacing w:line="276" w:lineRule="auto"/>
                    <w:rPr>
                      <w:lang w:val="el-GR"/>
                    </w:rPr>
                  </w:pPr>
                </w:p>
              </w:tc>
              <w:tc>
                <w:tcPr>
                  <w:tcW w:w="794" w:type="pct"/>
                  <w:shd w:val="clear" w:color="auto" w:fill="C0C0C0"/>
                </w:tcPr>
                <w:p w14:paraId="0A6A6C48" w14:textId="77777777" w:rsidR="00135A3A" w:rsidRPr="00603221" w:rsidRDefault="00135A3A" w:rsidP="00135A3A">
                  <w:pPr>
                    <w:spacing w:line="276" w:lineRule="auto"/>
                    <w:rPr>
                      <w:lang w:val="el-GR"/>
                    </w:rPr>
                  </w:pPr>
                </w:p>
              </w:tc>
            </w:tr>
            <w:tr w:rsidR="00135A3A" w:rsidRPr="00310424" w14:paraId="2B71CB3C" w14:textId="77777777" w:rsidTr="00F05738">
              <w:trPr>
                <w:trHeight w:val="394"/>
              </w:trPr>
              <w:tc>
                <w:tcPr>
                  <w:tcW w:w="262" w:type="pct"/>
                  <w:vAlign w:val="center"/>
                </w:tcPr>
                <w:p w14:paraId="4307A7B4" w14:textId="77777777" w:rsidR="00135A3A" w:rsidRPr="00603221" w:rsidRDefault="00135A3A" w:rsidP="00135A3A">
                  <w:pPr>
                    <w:spacing w:line="276" w:lineRule="auto"/>
                    <w:rPr>
                      <w:lang w:val="el-GR"/>
                    </w:rPr>
                  </w:pPr>
                </w:p>
              </w:tc>
              <w:tc>
                <w:tcPr>
                  <w:tcW w:w="1130" w:type="pct"/>
                  <w:vAlign w:val="center"/>
                </w:tcPr>
                <w:p w14:paraId="17B98427" w14:textId="77777777" w:rsidR="00135A3A" w:rsidRPr="00603221" w:rsidRDefault="00135A3A" w:rsidP="00135A3A">
                  <w:pPr>
                    <w:spacing w:line="276" w:lineRule="auto"/>
                    <w:rPr>
                      <w:lang w:val="el-GR"/>
                    </w:rPr>
                  </w:pPr>
                </w:p>
              </w:tc>
              <w:tc>
                <w:tcPr>
                  <w:tcW w:w="1130" w:type="pct"/>
                  <w:vAlign w:val="center"/>
                </w:tcPr>
                <w:p w14:paraId="430F84E4" w14:textId="77777777" w:rsidR="00135A3A" w:rsidRPr="00603221" w:rsidRDefault="00135A3A" w:rsidP="00135A3A">
                  <w:pPr>
                    <w:spacing w:line="276" w:lineRule="auto"/>
                    <w:rPr>
                      <w:lang w:val="el-GR"/>
                    </w:rPr>
                  </w:pPr>
                </w:p>
              </w:tc>
              <w:tc>
                <w:tcPr>
                  <w:tcW w:w="1132" w:type="pct"/>
                  <w:vAlign w:val="center"/>
                </w:tcPr>
                <w:p w14:paraId="4569E58F" w14:textId="77777777" w:rsidR="00135A3A" w:rsidRPr="00603221" w:rsidRDefault="00135A3A" w:rsidP="00135A3A">
                  <w:pPr>
                    <w:spacing w:line="276" w:lineRule="auto"/>
                    <w:rPr>
                      <w:lang w:val="el-GR"/>
                    </w:rPr>
                  </w:pPr>
                </w:p>
              </w:tc>
              <w:tc>
                <w:tcPr>
                  <w:tcW w:w="552" w:type="pct"/>
                  <w:vAlign w:val="center"/>
                </w:tcPr>
                <w:p w14:paraId="0A988AC6" w14:textId="77777777" w:rsidR="00135A3A" w:rsidRPr="00603221" w:rsidRDefault="00135A3A" w:rsidP="00135A3A">
                  <w:pPr>
                    <w:spacing w:line="276" w:lineRule="auto"/>
                    <w:rPr>
                      <w:lang w:val="el-GR"/>
                    </w:rPr>
                  </w:pPr>
                </w:p>
              </w:tc>
              <w:tc>
                <w:tcPr>
                  <w:tcW w:w="794" w:type="pct"/>
                  <w:shd w:val="clear" w:color="auto" w:fill="C0C0C0"/>
                </w:tcPr>
                <w:p w14:paraId="19109005" w14:textId="77777777" w:rsidR="00135A3A" w:rsidRPr="00603221" w:rsidRDefault="00135A3A" w:rsidP="00135A3A">
                  <w:pPr>
                    <w:spacing w:line="276" w:lineRule="auto"/>
                    <w:rPr>
                      <w:lang w:val="el-GR"/>
                    </w:rPr>
                  </w:pPr>
                </w:p>
              </w:tc>
            </w:tr>
            <w:tr w:rsidR="00135A3A" w:rsidRPr="00310424" w14:paraId="3341190B" w14:textId="77777777" w:rsidTr="00F05738">
              <w:trPr>
                <w:trHeight w:val="380"/>
              </w:trPr>
              <w:tc>
                <w:tcPr>
                  <w:tcW w:w="3654" w:type="pct"/>
                  <w:gridSpan w:val="4"/>
                  <w:tcBorders>
                    <w:bottom w:val="single" w:sz="4" w:space="0" w:color="000080"/>
                  </w:tcBorders>
                  <w:shd w:val="clear" w:color="auto" w:fill="C0C0C0"/>
                  <w:vAlign w:val="center"/>
                </w:tcPr>
                <w:p w14:paraId="478E9836"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552" w:type="pct"/>
                  <w:tcBorders>
                    <w:bottom w:val="single" w:sz="4" w:space="0" w:color="000080"/>
                  </w:tcBorders>
                  <w:shd w:val="clear" w:color="auto" w:fill="C0C0C0"/>
                  <w:vAlign w:val="center"/>
                </w:tcPr>
                <w:p w14:paraId="44721A2C"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6862D98E" w14:textId="77777777" w:rsidR="00135A3A" w:rsidRPr="00603221" w:rsidRDefault="00135A3A" w:rsidP="00135A3A">
                  <w:pPr>
                    <w:spacing w:line="276" w:lineRule="auto"/>
                    <w:rPr>
                      <w:lang w:val="el-GR"/>
                    </w:rPr>
                  </w:pPr>
                </w:p>
              </w:tc>
            </w:tr>
          </w:tbl>
          <w:p w14:paraId="636A8985" w14:textId="77777777" w:rsidR="00135A3A" w:rsidRPr="00603221" w:rsidRDefault="00135A3A" w:rsidP="00135A3A">
            <w:pPr>
              <w:autoSpaceDE w:val="0"/>
              <w:autoSpaceDN w:val="0"/>
              <w:adjustRightInd w:val="0"/>
              <w:spacing w:after="70"/>
              <w:jc w:val="left"/>
              <w:rPr>
                <w:b/>
                <w:bCs/>
                <w:lang w:val="el-GR" w:eastAsia="el-GR"/>
              </w:rPr>
            </w:pPr>
          </w:p>
          <w:p w14:paraId="092A9AF2"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2067"/>
              <w:gridCol w:w="908"/>
              <w:gridCol w:w="1431"/>
            </w:tblGrid>
            <w:tr w:rsidR="00135A3A" w:rsidRPr="00310424" w14:paraId="2B472348" w14:textId="77777777" w:rsidTr="00F05738">
              <w:trPr>
                <w:trHeight w:val="788"/>
              </w:trPr>
              <w:tc>
                <w:tcPr>
                  <w:tcW w:w="262" w:type="pct"/>
                  <w:shd w:val="clear" w:color="auto" w:fill="E0E0E0"/>
                  <w:vAlign w:val="center"/>
                </w:tcPr>
                <w:p w14:paraId="4286F168" w14:textId="77777777" w:rsidR="00135A3A" w:rsidRPr="00603221" w:rsidRDefault="00135A3A" w:rsidP="00135A3A">
                  <w:pPr>
                    <w:spacing w:line="276" w:lineRule="auto"/>
                    <w:rPr>
                      <w:lang w:val="el-GR"/>
                    </w:rPr>
                  </w:pPr>
                  <w:r w:rsidRPr="00603221">
                    <w:rPr>
                      <w:lang w:val="el-GR"/>
                    </w:rPr>
                    <w:t>Α/Α</w:t>
                  </w:r>
                </w:p>
              </w:tc>
              <w:tc>
                <w:tcPr>
                  <w:tcW w:w="1147" w:type="pct"/>
                  <w:shd w:val="clear" w:color="auto" w:fill="E0E0E0"/>
                  <w:vAlign w:val="center"/>
                </w:tcPr>
                <w:p w14:paraId="4DE80529"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591AE2B0"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7" w:type="pct"/>
                  <w:shd w:val="clear" w:color="auto" w:fill="E0E0E0"/>
                  <w:vAlign w:val="center"/>
                </w:tcPr>
                <w:p w14:paraId="7777703F"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504" w:type="pct"/>
                  <w:shd w:val="clear" w:color="auto" w:fill="E0E0E0"/>
                  <w:vAlign w:val="center"/>
                </w:tcPr>
                <w:p w14:paraId="3C1A19D2" w14:textId="77777777" w:rsidR="00135A3A" w:rsidRPr="00603221" w:rsidRDefault="00135A3A" w:rsidP="00135A3A">
                  <w:pPr>
                    <w:spacing w:line="276" w:lineRule="auto"/>
                    <w:jc w:val="left"/>
                    <w:rPr>
                      <w:lang w:val="el-GR"/>
                    </w:rPr>
                  </w:pPr>
                  <w:r w:rsidRPr="00603221">
                    <w:rPr>
                      <w:lang w:val="el-GR"/>
                    </w:rPr>
                    <w:t>Ανθρωπομήνες</w:t>
                  </w:r>
                </w:p>
              </w:tc>
              <w:tc>
                <w:tcPr>
                  <w:tcW w:w="794" w:type="pct"/>
                  <w:shd w:val="clear" w:color="auto" w:fill="C0C0C0"/>
                </w:tcPr>
                <w:p w14:paraId="505D6DB9"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310424" w14:paraId="01347664" w14:textId="77777777" w:rsidTr="00F05738">
              <w:trPr>
                <w:trHeight w:val="380"/>
              </w:trPr>
              <w:tc>
                <w:tcPr>
                  <w:tcW w:w="262" w:type="pct"/>
                  <w:vAlign w:val="center"/>
                </w:tcPr>
                <w:p w14:paraId="63214929" w14:textId="77777777" w:rsidR="00135A3A" w:rsidRPr="00603221" w:rsidRDefault="00135A3A" w:rsidP="00135A3A">
                  <w:pPr>
                    <w:spacing w:line="276" w:lineRule="auto"/>
                    <w:rPr>
                      <w:lang w:val="el-GR"/>
                    </w:rPr>
                  </w:pPr>
                </w:p>
              </w:tc>
              <w:tc>
                <w:tcPr>
                  <w:tcW w:w="1147" w:type="pct"/>
                  <w:vAlign w:val="center"/>
                </w:tcPr>
                <w:p w14:paraId="0F009917" w14:textId="77777777" w:rsidR="00135A3A" w:rsidRPr="00603221" w:rsidRDefault="00135A3A" w:rsidP="00135A3A">
                  <w:pPr>
                    <w:spacing w:line="276" w:lineRule="auto"/>
                    <w:rPr>
                      <w:lang w:val="el-GR"/>
                    </w:rPr>
                  </w:pPr>
                </w:p>
              </w:tc>
              <w:tc>
                <w:tcPr>
                  <w:tcW w:w="1146" w:type="pct"/>
                  <w:vAlign w:val="center"/>
                </w:tcPr>
                <w:p w14:paraId="24FDD01D" w14:textId="77777777" w:rsidR="00135A3A" w:rsidRPr="00603221" w:rsidRDefault="00135A3A" w:rsidP="00135A3A">
                  <w:pPr>
                    <w:spacing w:line="276" w:lineRule="auto"/>
                    <w:rPr>
                      <w:lang w:val="el-GR"/>
                    </w:rPr>
                  </w:pPr>
                </w:p>
              </w:tc>
              <w:tc>
                <w:tcPr>
                  <w:tcW w:w="1147" w:type="pct"/>
                  <w:vAlign w:val="center"/>
                </w:tcPr>
                <w:p w14:paraId="3825AA53" w14:textId="77777777" w:rsidR="00135A3A" w:rsidRPr="00603221" w:rsidRDefault="00135A3A" w:rsidP="00135A3A">
                  <w:pPr>
                    <w:spacing w:line="276" w:lineRule="auto"/>
                    <w:rPr>
                      <w:lang w:val="el-GR"/>
                    </w:rPr>
                  </w:pPr>
                </w:p>
              </w:tc>
              <w:tc>
                <w:tcPr>
                  <w:tcW w:w="504" w:type="pct"/>
                  <w:vAlign w:val="center"/>
                </w:tcPr>
                <w:p w14:paraId="1803F810" w14:textId="77777777" w:rsidR="00135A3A" w:rsidRPr="00603221" w:rsidRDefault="00135A3A" w:rsidP="00135A3A">
                  <w:pPr>
                    <w:spacing w:line="276" w:lineRule="auto"/>
                    <w:rPr>
                      <w:lang w:val="el-GR"/>
                    </w:rPr>
                  </w:pPr>
                </w:p>
              </w:tc>
              <w:tc>
                <w:tcPr>
                  <w:tcW w:w="794" w:type="pct"/>
                  <w:shd w:val="clear" w:color="auto" w:fill="C0C0C0"/>
                </w:tcPr>
                <w:p w14:paraId="6B504358" w14:textId="77777777" w:rsidR="00135A3A" w:rsidRPr="00603221" w:rsidRDefault="00135A3A" w:rsidP="00135A3A">
                  <w:pPr>
                    <w:spacing w:line="276" w:lineRule="auto"/>
                    <w:rPr>
                      <w:lang w:val="el-GR"/>
                    </w:rPr>
                  </w:pPr>
                </w:p>
              </w:tc>
            </w:tr>
            <w:tr w:rsidR="00135A3A" w:rsidRPr="00310424" w14:paraId="0E7400DB" w14:textId="77777777" w:rsidTr="00F05738">
              <w:trPr>
                <w:trHeight w:val="394"/>
              </w:trPr>
              <w:tc>
                <w:tcPr>
                  <w:tcW w:w="262" w:type="pct"/>
                  <w:vAlign w:val="center"/>
                </w:tcPr>
                <w:p w14:paraId="54AE91B3" w14:textId="77777777" w:rsidR="00135A3A" w:rsidRPr="00603221" w:rsidRDefault="00135A3A" w:rsidP="00135A3A">
                  <w:pPr>
                    <w:spacing w:line="276" w:lineRule="auto"/>
                    <w:rPr>
                      <w:lang w:val="el-GR"/>
                    </w:rPr>
                  </w:pPr>
                </w:p>
              </w:tc>
              <w:tc>
                <w:tcPr>
                  <w:tcW w:w="1147" w:type="pct"/>
                  <w:vAlign w:val="center"/>
                </w:tcPr>
                <w:p w14:paraId="481862C9" w14:textId="77777777" w:rsidR="00135A3A" w:rsidRPr="00603221" w:rsidRDefault="00135A3A" w:rsidP="00135A3A">
                  <w:pPr>
                    <w:spacing w:line="276" w:lineRule="auto"/>
                    <w:rPr>
                      <w:lang w:val="el-GR"/>
                    </w:rPr>
                  </w:pPr>
                </w:p>
              </w:tc>
              <w:tc>
                <w:tcPr>
                  <w:tcW w:w="1146" w:type="pct"/>
                  <w:vAlign w:val="center"/>
                </w:tcPr>
                <w:p w14:paraId="6A928764" w14:textId="77777777" w:rsidR="00135A3A" w:rsidRPr="00603221" w:rsidRDefault="00135A3A" w:rsidP="00135A3A">
                  <w:pPr>
                    <w:spacing w:line="276" w:lineRule="auto"/>
                    <w:rPr>
                      <w:lang w:val="el-GR"/>
                    </w:rPr>
                  </w:pPr>
                </w:p>
              </w:tc>
              <w:tc>
                <w:tcPr>
                  <w:tcW w:w="1147" w:type="pct"/>
                  <w:vAlign w:val="center"/>
                </w:tcPr>
                <w:p w14:paraId="12610762" w14:textId="77777777" w:rsidR="00135A3A" w:rsidRPr="00603221" w:rsidRDefault="00135A3A" w:rsidP="00135A3A">
                  <w:pPr>
                    <w:spacing w:line="276" w:lineRule="auto"/>
                    <w:rPr>
                      <w:lang w:val="el-GR"/>
                    </w:rPr>
                  </w:pPr>
                </w:p>
              </w:tc>
              <w:tc>
                <w:tcPr>
                  <w:tcW w:w="504" w:type="pct"/>
                  <w:vAlign w:val="center"/>
                </w:tcPr>
                <w:p w14:paraId="2F64FE57" w14:textId="77777777" w:rsidR="00135A3A" w:rsidRPr="00603221" w:rsidRDefault="00135A3A" w:rsidP="00135A3A">
                  <w:pPr>
                    <w:spacing w:line="276" w:lineRule="auto"/>
                    <w:rPr>
                      <w:lang w:val="el-GR"/>
                    </w:rPr>
                  </w:pPr>
                </w:p>
              </w:tc>
              <w:tc>
                <w:tcPr>
                  <w:tcW w:w="794" w:type="pct"/>
                  <w:shd w:val="clear" w:color="auto" w:fill="C0C0C0"/>
                </w:tcPr>
                <w:p w14:paraId="507E0AE0" w14:textId="77777777" w:rsidR="00135A3A" w:rsidRPr="00603221" w:rsidRDefault="00135A3A" w:rsidP="00135A3A">
                  <w:pPr>
                    <w:spacing w:line="276" w:lineRule="auto"/>
                    <w:rPr>
                      <w:lang w:val="el-GR"/>
                    </w:rPr>
                  </w:pPr>
                </w:p>
              </w:tc>
            </w:tr>
            <w:tr w:rsidR="00135A3A" w:rsidRPr="00310424" w14:paraId="62EEC79B" w14:textId="77777777" w:rsidTr="00F05738">
              <w:trPr>
                <w:trHeight w:val="394"/>
              </w:trPr>
              <w:tc>
                <w:tcPr>
                  <w:tcW w:w="262" w:type="pct"/>
                  <w:vAlign w:val="center"/>
                </w:tcPr>
                <w:p w14:paraId="13517DFE" w14:textId="77777777" w:rsidR="00135A3A" w:rsidRPr="00603221" w:rsidRDefault="00135A3A" w:rsidP="00135A3A">
                  <w:pPr>
                    <w:spacing w:line="276" w:lineRule="auto"/>
                    <w:rPr>
                      <w:lang w:val="el-GR"/>
                    </w:rPr>
                  </w:pPr>
                </w:p>
              </w:tc>
              <w:tc>
                <w:tcPr>
                  <w:tcW w:w="1147" w:type="pct"/>
                  <w:vAlign w:val="center"/>
                </w:tcPr>
                <w:p w14:paraId="385B4819" w14:textId="77777777" w:rsidR="00135A3A" w:rsidRPr="00603221" w:rsidRDefault="00135A3A" w:rsidP="00135A3A">
                  <w:pPr>
                    <w:spacing w:line="276" w:lineRule="auto"/>
                    <w:rPr>
                      <w:lang w:val="el-GR"/>
                    </w:rPr>
                  </w:pPr>
                </w:p>
              </w:tc>
              <w:tc>
                <w:tcPr>
                  <w:tcW w:w="1146" w:type="pct"/>
                  <w:vAlign w:val="center"/>
                </w:tcPr>
                <w:p w14:paraId="20E9C438" w14:textId="77777777" w:rsidR="00135A3A" w:rsidRPr="00603221" w:rsidRDefault="00135A3A" w:rsidP="00135A3A">
                  <w:pPr>
                    <w:spacing w:line="276" w:lineRule="auto"/>
                    <w:rPr>
                      <w:lang w:val="el-GR"/>
                    </w:rPr>
                  </w:pPr>
                </w:p>
              </w:tc>
              <w:tc>
                <w:tcPr>
                  <w:tcW w:w="1147" w:type="pct"/>
                  <w:vAlign w:val="center"/>
                </w:tcPr>
                <w:p w14:paraId="431969B7" w14:textId="77777777" w:rsidR="00135A3A" w:rsidRPr="00603221" w:rsidRDefault="00135A3A" w:rsidP="00135A3A">
                  <w:pPr>
                    <w:spacing w:line="276" w:lineRule="auto"/>
                    <w:rPr>
                      <w:lang w:val="el-GR"/>
                    </w:rPr>
                  </w:pPr>
                </w:p>
              </w:tc>
              <w:tc>
                <w:tcPr>
                  <w:tcW w:w="504" w:type="pct"/>
                  <w:vAlign w:val="center"/>
                </w:tcPr>
                <w:p w14:paraId="40F9755C" w14:textId="77777777" w:rsidR="00135A3A" w:rsidRPr="00603221" w:rsidRDefault="00135A3A" w:rsidP="00135A3A">
                  <w:pPr>
                    <w:spacing w:line="276" w:lineRule="auto"/>
                    <w:rPr>
                      <w:lang w:val="el-GR"/>
                    </w:rPr>
                  </w:pPr>
                </w:p>
              </w:tc>
              <w:tc>
                <w:tcPr>
                  <w:tcW w:w="794" w:type="pct"/>
                  <w:shd w:val="clear" w:color="auto" w:fill="C0C0C0"/>
                </w:tcPr>
                <w:p w14:paraId="3D182922" w14:textId="77777777" w:rsidR="00135A3A" w:rsidRPr="00603221" w:rsidRDefault="00135A3A" w:rsidP="00135A3A">
                  <w:pPr>
                    <w:spacing w:line="276" w:lineRule="auto"/>
                    <w:rPr>
                      <w:lang w:val="el-GR"/>
                    </w:rPr>
                  </w:pPr>
                </w:p>
              </w:tc>
            </w:tr>
            <w:tr w:rsidR="00135A3A" w:rsidRPr="00310424" w14:paraId="31DA97D3" w14:textId="77777777" w:rsidTr="00F05738">
              <w:trPr>
                <w:trHeight w:val="394"/>
              </w:trPr>
              <w:tc>
                <w:tcPr>
                  <w:tcW w:w="3702" w:type="pct"/>
                  <w:gridSpan w:val="4"/>
                  <w:tcBorders>
                    <w:bottom w:val="single" w:sz="4" w:space="0" w:color="000080"/>
                  </w:tcBorders>
                  <w:shd w:val="clear" w:color="auto" w:fill="C0C0C0"/>
                  <w:vAlign w:val="center"/>
                </w:tcPr>
                <w:p w14:paraId="7D6C5F5E"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504" w:type="pct"/>
                  <w:tcBorders>
                    <w:bottom w:val="single" w:sz="4" w:space="0" w:color="000080"/>
                  </w:tcBorders>
                  <w:shd w:val="clear" w:color="auto" w:fill="C0C0C0"/>
                  <w:vAlign w:val="center"/>
                </w:tcPr>
                <w:p w14:paraId="4193A617"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58578D75" w14:textId="77777777" w:rsidR="00135A3A" w:rsidRPr="00603221" w:rsidRDefault="00135A3A" w:rsidP="00135A3A">
                  <w:pPr>
                    <w:spacing w:line="276" w:lineRule="auto"/>
                    <w:rPr>
                      <w:lang w:val="el-GR"/>
                    </w:rPr>
                  </w:pPr>
                </w:p>
              </w:tc>
            </w:tr>
          </w:tbl>
          <w:p w14:paraId="29FF36B8" w14:textId="77777777" w:rsidR="00135A3A" w:rsidRPr="00603221" w:rsidRDefault="00135A3A" w:rsidP="00135A3A">
            <w:pPr>
              <w:autoSpaceDE w:val="0"/>
              <w:autoSpaceDN w:val="0"/>
              <w:adjustRightInd w:val="0"/>
              <w:spacing w:after="70"/>
              <w:jc w:val="left"/>
              <w:rPr>
                <w:b/>
                <w:bCs/>
                <w:lang w:val="el-GR" w:eastAsia="el-GR"/>
              </w:rPr>
            </w:pPr>
          </w:p>
          <w:p w14:paraId="3EE30C1B"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997"/>
              <w:gridCol w:w="1431"/>
            </w:tblGrid>
            <w:tr w:rsidR="00135A3A" w:rsidRPr="00310424" w14:paraId="6C228645" w14:textId="77777777" w:rsidTr="00F05738">
              <w:trPr>
                <w:trHeight w:val="788"/>
              </w:trPr>
              <w:tc>
                <w:tcPr>
                  <w:tcW w:w="262" w:type="pct"/>
                  <w:shd w:val="clear" w:color="auto" w:fill="E0E0E0"/>
                  <w:vAlign w:val="center"/>
                </w:tcPr>
                <w:p w14:paraId="27544ACA"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67C5FF32"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0" w:type="pct"/>
                  <w:shd w:val="clear" w:color="auto" w:fill="E0E0E0"/>
                  <w:vAlign w:val="center"/>
                </w:tcPr>
                <w:p w14:paraId="31DC1CDF" w14:textId="77777777" w:rsidR="00135A3A" w:rsidRPr="00603221" w:rsidRDefault="00135A3A" w:rsidP="00135A3A">
                  <w:pPr>
                    <w:spacing w:line="276" w:lineRule="auto"/>
                    <w:rPr>
                      <w:lang w:val="el-GR"/>
                    </w:rPr>
                  </w:pPr>
                  <w:r w:rsidRPr="00603221">
                    <w:rPr>
                      <w:lang w:val="el-GR"/>
                    </w:rPr>
                    <w:t>Θέση στην Ομάδα Έργου</w:t>
                  </w:r>
                </w:p>
              </w:tc>
              <w:tc>
                <w:tcPr>
                  <w:tcW w:w="553" w:type="pct"/>
                  <w:shd w:val="clear" w:color="auto" w:fill="E0E0E0"/>
                  <w:vAlign w:val="center"/>
                </w:tcPr>
                <w:p w14:paraId="644C6C94" w14:textId="77777777" w:rsidR="00135A3A" w:rsidRPr="00603221" w:rsidRDefault="00135A3A" w:rsidP="00135A3A">
                  <w:pPr>
                    <w:spacing w:line="276" w:lineRule="auto"/>
                    <w:rPr>
                      <w:lang w:val="el-GR"/>
                    </w:rPr>
                  </w:pPr>
                  <w:r w:rsidRPr="00603221">
                    <w:rPr>
                      <w:lang w:val="el-GR"/>
                    </w:rPr>
                    <w:t>Ανθρωπομήνες</w:t>
                  </w:r>
                </w:p>
              </w:tc>
              <w:tc>
                <w:tcPr>
                  <w:tcW w:w="795" w:type="pct"/>
                  <w:shd w:val="clear" w:color="auto" w:fill="C0C0C0"/>
                </w:tcPr>
                <w:p w14:paraId="62EE543D"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310424" w14:paraId="3D115A6B" w14:textId="77777777" w:rsidTr="00F05738">
              <w:trPr>
                <w:trHeight w:val="394"/>
              </w:trPr>
              <w:tc>
                <w:tcPr>
                  <w:tcW w:w="262" w:type="pct"/>
                  <w:vAlign w:val="center"/>
                </w:tcPr>
                <w:p w14:paraId="0385E44E" w14:textId="77777777" w:rsidR="00135A3A" w:rsidRPr="00603221" w:rsidRDefault="00135A3A" w:rsidP="00135A3A">
                  <w:pPr>
                    <w:spacing w:line="276" w:lineRule="auto"/>
                    <w:rPr>
                      <w:lang w:val="el-GR"/>
                    </w:rPr>
                  </w:pPr>
                </w:p>
              </w:tc>
              <w:tc>
                <w:tcPr>
                  <w:tcW w:w="2261" w:type="pct"/>
                  <w:vAlign w:val="center"/>
                </w:tcPr>
                <w:p w14:paraId="429432B7" w14:textId="77777777" w:rsidR="00135A3A" w:rsidRPr="00603221" w:rsidRDefault="00135A3A" w:rsidP="00135A3A">
                  <w:pPr>
                    <w:spacing w:line="276" w:lineRule="auto"/>
                    <w:rPr>
                      <w:lang w:val="el-GR"/>
                    </w:rPr>
                  </w:pPr>
                </w:p>
              </w:tc>
              <w:tc>
                <w:tcPr>
                  <w:tcW w:w="1130" w:type="pct"/>
                  <w:vAlign w:val="center"/>
                </w:tcPr>
                <w:p w14:paraId="4A6A8107" w14:textId="77777777" w:rsidR="00135A3A" w:rsidRPr="00603221" w:rsidRDefault="00135A3A" w:rsidP="00135A3A">
                  <w:pPr>
                    <w:spacing w:line="276" w:lineRule="auto"/>
                    <w:rPr>
                      <w:lang w:val="el-GR"/>
                    </w:rPr>
                  </w:pPr>
                </w:p>
              </w:tc>
              <w:tc>
                <w:tcPr>
                  <w:tcW w:w="553" w:type="pct"/>
                  <w:vAlign w:val="center"/>
                </w:tcPr>
                <w:p w14:paraId="72E4CE9E" w14:textId="77777777" w:rsidR="00135A3A" w:rsidRPr="00603221" w:rsidRDefault="00135A3A" w:rsidP="00135A3A">
                  <w:pPr>
                    <w:spacing w:line="276" w:lineRule="auto"/>
                    <w:rPr>
                      <w:lang w:val="el-GR"/>
                    </w:rPr>
                  </w:pPr>
                </w:p>
              </w:tc>
              <w:tc>
                <w:tcPr>
                  <w:tcW w:w="795" w:type="pct"/>
                  <w:shd w:val="clear" w:color="auto" w:fill="C0C0C0"/>
                </w:tcPr>
                <w:p w14:paraId="4ED784E0" w14:textId="77777777" w:rsidR="00135A3A" w:rsidRPr="00603221" w:rsidRDefault="00135A3A" w:rsidP="00135A3A">
                  <w:pPr>
                    <w:spacing w:line="276" w:lineRule="auto"/>
                    <w:rPr>
                      <w:lang w:val="el-GR"/>
                    </w:rPr>
                  </w:pPr>
                </w:p>
              </w:tc>
            </w:tr>
            <w:tr w:rsidR="00135A3A" w:rsidRPr="00310424" w14:paraId="4644FAE2" w14:textId="77777777" w:rsidTr="00F05738">
              <w:trPr>
                <w:trHeight w:val="394"/>
              </w:trPr>
              <w:tc>
                <w:tcPr>
                  <w:tcW w:w="262" w:type="pct"/>
                  <w:vAlign w:val="center"/>
                </w:tcPr>
                <w:p w14:paraId="5DC69AED" w14:textId="77777777" w:rsidR="00135A3A" w:rsidRPr="00603221" w:rsidRDefault="00135A3A" w:rsidP="00135A3A">
                  <w:pPr>
                    <w:spacing w:line="276" w:lineRule="auto"/>
                    <w:rPr>
                      <w:lang w:val="el-GR"/>
                    </w:rPr>
                  </w:pPr>
                </w:p>
              </w:tc>
              <w:tc>
                <w:tcPr>
                  <w:tcW w:w="2261" w:type="pct"/>
                  <w:vAlign w:val="center"/>
                </w:tcPr>
                <w:p w14:paraId="2732710F" w14:textId="77777777" w:rsidR="00135A3A" w:rsidRPr="00603221" w:rsidRDefault="00135A3A" w:rsidP="00135A3A">
                  <w:pPr>
                    <w:spacing w:line="276" w:lineRule="auto"/>
                    <w:rPr>
                      <w:lang w:val="el-GR"/>
                    </w:rPr>
                  </w:pPr>
                </w:p>
              </w:tc>
              <w:tc>
                <w:tcPr>
                  <w:tcW w:w="1130" w:type="pct"/>
                  <w:vAlign w:val="center"/>
                </w:tcPr>
                <w:p w14:paraId="552802B2" w14:textId="77777777" w:rsidR="00135A3A" w:rsidRPr="00603221" w:rsidRDefault="00135A3A" w:rsidP="00135A3A">
                  <w:pPr>
                    <w:spacing w:line="276" w:lineRule="auto"/>
                    <w:rPr>
                      <w:lang w:val="el-GR"/>
                    </w:rPr>
                  </w:pPr>
                </w:p>
              </w:tc>
              <w:tc>
                <w:tcPr>
                  <w:tcW w:w="553" w:type="pct"/>
                  <w:vAlign w:val="center"/>
                </w:tcPr>
                <w:p w14:paraId="7AFC53FB" w14:textId="77777777" w:rsidR="00135A3A" w:rsidRPr="00603221" w:rsidRDefault="00135A3A" w:rsidP="00135A3A">
                  <w:pPr>
                    <w:spacing w:line="276" w:lineRule="auto"/>
                    <w:rPr>
                      <w:lang w:val="el-GR"/>
                    </w:rPr>
                  </w:pPr>
                </w:p>
              </w:tc>
              <w:tc>
                <w:tcPr>
                  <w:tcW w:w="795" w:type="pct"/>
                  <w:shd w:val="clear" w:color="auto" w:fill="C0C0C0"/>
                </w:tcPr>
                <w:p w14:paraId="3D2EC4E9" w14:textId="77777777" w:rsidR="00135A3A" w:rsidRPr="00603221" w:rsidRDefault="00135A3A" w:rsidP="00135A3A">
                  <w:pPr>
                    <w:spacing w:line="276" w:lineRule="auto"/>
                    <w:rPr>
                      <w:lang w:val="el-GR"/>
                    </w:rPr>
                  </w:pPr>
                </w:p>
              </w:tc>
            </w:tr>
            <w:tr w:rsidR="00135A3A" w:rsidRPr="00310424" w14:paraId="5D78114C" w14:textId="77777777" w:rsidTr="00F05738">
              <w:trPr>
                <w:trHeight w:val="394"/>
              </w:trPr>
              <w:tc>
                <w:tcPr>
                  <w:tcW w:w="262" w:type="pct"/>
                  <w:vAlign w:val="center"/>
                </w:tcPr>
                <w:p w14:paraId="5F597A94" w14:textId="77777777" w:rsidR="00135A3A" w:rsidRPr="00603221" w:rsidRDefault="00135A3A" w:rsidP="00135A3A">
                  <w:pPr>
                    <w:spacing w:line="276" w:lineRule="auto"/>
                    <w:rPr>
                      <w:lang w:val="el-GR"/>
                    </w:rPr>
                  </w:pPr>
                </w:p>
              </w:tc>
              <w:tc>
                <w:tcPr>
                  <w:tcW w:w="2261" w:type="pct"/>
                  <w:vAlign w:val="center"/>
                </w:tcPr>
                <w:p w14:paraId="06C06EBD" w14:textId="77777777" w:rsidR="00135A3A" w:rsidRPr="00603221" w:rsidRDefault="00135A3A" w:rsidP="00135A3A">
                  <w:pPr>
                    <w:spacing w:line="276" w:lineRule="auto"/>
                    <w:rPr>
                      <w:lang w:val="el-GR"/>
                    </w:rPr>
                  </w:pPr>
                </w:p>
              </w:tc>
              <w:tc>
                <w:tcPr>
                  <w:tcW w:w="1130" w:type="pct"/>
                  <w:vAlign w:val="center"/>
                </w:tcPr>
                <w:p w14:paraId="1F64FC83" w14:textId="77777777" w:rsidR="00135A3A" w:rsidRPr="00603221" w:rsidRDefault="00135A3A" w:rsidP="00135A3A">
                  <w:pPr>
                    <w:spacing w:line="276" w:lineRule="auto"/>
                    <w:rPr>
                      <w:lang w:val="el-GR"/>
                    </w:rPr>
                  </w:pPr>
                </w:p>
              </w:tc>
              <w:tc>
                <w:tcPr>
                  <w:tcW w:w="553" w:type="pct"/>
                  <w:vAlign w:val="center"/>
                </w:tcPr>
                <w:p w14:paraId="0037FBBF" w14:textId="77777777" w:rsidR="00135A3A" w:rsidRPr="00603221" w:rsidRDefault="00135A3A" w:rsidP="00135A3A">
                  <w:pPr>
                    <w:spacing w:line="276" w:lineRule="auto"/>
                    <w:rPr>
                      <w:lang w:val="el-GR"/>
                    </w:rPr>
                  </w:pPr>
                </w:p>
              </w:tc>
              <w:tc>
                <w:tcPr>
                  <w:tcW w:w="795" w:type="pct"/>
                  <w:shd w:val="clear" w:color="auto" w:fill="C0C0C0"/>
                </w:tcPr>
                <w:p w14:paraId="7EC16CCE" w14:textId="77777777" w:rsidR="00135A3A" w:rsidRPr="00603221" w:rsidRDefault="00135A3A" w:rsidP="00135A3A">
                  <w:pPr>
                    <w:spacing w:line="276" w:lineRule="auto"/>
                    <w:rPr>
                      <w:lang w:val="el-GR"/>
                    </w:rPr>
                  </w:pPr>
                </w:p>
              </w:tc>
            </w:tr>
            <w:tr w:rsidR="00135A3A" w:rsidRPr="00310424" w14:paraId="375E8107" w14:textId="77777777" w:rsidTr="00F05738">
              <w:trPr>
                <w:trHeight w:val="380"/>
              </w:trPr>
              <w:tc>
                <w:tcPr>
                  <w:tcW w:w="3653" w:type="pct"/>
                  <w:gridSpan w:val="3"/>
                  <w:shd w:val="clear" w:color="auto" w:fill="C0C0C0"/>
                  <w:vAlign w:val="center"/>
                </w:tcPr>
                <w:p w14:paraId="623C7F94" w14:textId="77777777" w:rsidR="00135A3A" w:rsidRPr="00603221" w:rsidRDefault="00135A3A" w:rsidP="00135A3A">
                  <w:pPr>
                    <w:spacing w:line="276" w:lineRule="auto"/>
                    <w:rPr>
                      <w:lang w:val="el-GR"/>
                    </w:rPr>
                  </w:pPr>
                  <w:r w:rsidRPr="00603221">
                    <w:rPr>
                      <w:b/>
                      <w:lang w:val="el-GR"/>
                    </w:rPr>
                    <w:t>ΜΕΡΙΚΟ ΣΥΝΟΛΟ (3)</w:t>
                  </w:r>
                </w:p>
              </w:tc>
              <w:tc>
                <w:tcPr>
                  <w:tcW w:w="553" w:type="pct"/>
                  <w:shd w:val="clear" w:color="auto" w:fill="C0C0C0"/>
                  <w:vAlign w:val="center"/>
                </w:tcPr>
                <w:p w14:paraId="45F72AFB" w14:textId="77777777" w:rsidR="00135A3A" w:rsidRPr="00603221" w:rsidRDefault="00135A3A" w:rsidP="00135A3A">
                  <w:pPr>
                    <w:spacing w:line="276" w:lineRule="auto"/>
                    <w:rPr>
                      <w:lang w:val="el-GR"/>
                    </w:rPr>
                  </w:pPr>
                </w:p>
              </w:tc>
              <w:tc>
                <w:tcPr>
                  <w:tcW w:w="795" w:type="pct"/>
                  <w:shd w:val="clear" w:color="auto" w:fill="C0C0C0"/>
                </w:tcPr>
                <w:p w14:paraId="3638AD56" w14:textId="77777777" w:rsidR="00135A3A" w:rsidRPr="00603221" w:rsidRDefault="00135A3A" w:rsidP="00135A3A">
                  <w:pPr>
                    <w:spacing w:line="276" w:lineRule="auto"/>
                    <w:rPr>
                      <w:lang w:val="el-GR"/>
                    </w:rPr>
                  </w:pPr>
                </w:p>
              </w:tc>
            </w:tr>
          </w:tbl>
          <w:p w14:paraId="3F88B9A4"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7B46A915"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77693EC8" w14:textId="77777777" w:rsidTr="009C5EA6">
        <w:tc>
          <w:tcPr>
            <w:tcW w:w="675" w:type="dxa"/>
          </w:tcPr>
          <w:p w14:paraId="6182E23A" w14:textId="1BDB13AF" w:rsidR="00135A3A" w:rsidRPr="00603221" w:rsidRDefault="00F02A81" w:rsidP="00135A3A">
            <w:r>
              <w:rPr>
                <w:lang w:val="el-GR"/>
              </w:rPr>
              <w:lastRenderedPageBreak/>
              <w:t>3</w:t>
            </w:r>
            <w:r w:rsidR="00135A3A" w:rsidRPr="00603221">
              <w:t>.2</w:t>
            </w:r>
          </w:p>
        </w:tc>
        <w:tc>
          <w:tcPr>
            <w:tcW w:w="9180" w:type="dxa"/>
          </w:tcPr>
          <w:p w14:paraId="752DC19B" w14:textId="484ACAC1"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00DD27E9">
              <w:fldChar w:fldCharType="begin"/>
            </w:r>
            <w:r w:rsidR="00DD27E9">
              <w:instrText xml:space="preserve"> REF _Ref496624509 \h  \* MERGEFORMAT </w:instrText>
            </w:r>
            <w:r w:rsidR="00DD27E9">
              <w:fldChar w:fldCharType="separate"/>
            </w:r>
            <w:r w:rsidR="00AD6C1A" w:rsidRPr="00603221">
              <w:rPr>
                <w:lang w:val="el-GR"/>
              </w:rPr>
              <w:t xml:space="preserve">ΠΑΡΑΡΤΗΜΑ </w:t>
            </w:r>
            <w:r w:rsidR="00AD6C1A" w:rsidRPr="00AD6C1A">
              <w:t>III</w:t>
            </w:r>
            <w:r w:rsidR="00AD6C1A" w:rsidRPr="00603221">
              <w:rPr>
                <w:lang w:val="el-GR"/>
              </w:rPr>
              <w:t xml:space="preserve"> – Υπόδειγμα Βιογραφικού Σημειώματος</w:t>
            </w:r>
            <w:r w:rsidR="00DD27E9">
              <w:fldChar w:fldCharType="end"/>
            </w:r>
            <w:r w:rsidRPr="00603221">
              <w:rPr>
                <w:lang w:val="el-GR"/>
              </w:rPr>
              <w:t>»)</w:t>
            </w:r>
          </w:p>
        </w:tc>
      </w:tr>
    </w:tbl>
    <w:p w14:paraId="1B9A7904" w14:textId="77777777" w:rsidR="00814752" w:rsidRPr="00603221" w:rsidRDefault="00814752">
      <w:pPr>
        <w:rPr>
          <w:b/>
          <w:bCs/>
          <w:lang w:val="el-GR"/>
        </w:rPr>
      </w:pPr>
    </w:p>
    <w:p w14:paraId="102159C2" w14:textId="5C0C3219" w:rsidR="008338F0" w:rsidRPr="00603221" w:rsidRDefault="003355E7">
      <w:pPr>
        <w:rPr>
          <w:b/>
          <w:lang w:val="el-GR"/>
        </w:rPr>
      </w:pPr>
      <w:r w:rsidRPr="00603221">
        <w:rPr>
          <w:b/>
          <w:bCs/>
          <w:lang w:val="el-GR"/>
        </w:rPr>
        <w:lastRenderedPageBreak/>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496541651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b/>
          <w:lang w:val="el-GR"/>
        </w:rPr>
        <w:t>2.2.7</w:t>
      </w:r>
      <w:r w:rsidR="00DD27E9">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00814752" w:rsidRPr="00603221">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310424" w14:paraId="6D8D6B57" w14:textId="77777777" w:rsidTr="009C5EA6">
        <w:trPr>
          <w:trHeight w:val="711"/>
        </w:trPr>
        <w:tc>
          <w:tcPr>
            <w:tcW w:w="675" w:type="dxa"/>
            <w:shd w:val="clear" w:color="auto" w:fill="D9D9D9"/>
          </w:tcPr>
          <w:p w14:paraId="6A7D3001" w14:textId="0938BF16" w:rsidR="00BD358F" w:rsidRPr="00603221" w:rsidRDefault="00F02A81" w:rsidP="009C5EA6">
            <w:pPr>
              <w:rPr>
                <w:b/>
              </w:rPr>
            </w:pPr>
            <w:r>
              <w:rPr>
                <w:b/>
                <w:lang w:val="el-GR"/>
              </w:rPr>
              <w:t>4</w:t>
            </w:r>
            <w:r w:rsidR="00BD358F" w:rsidRPr="00603221">
              <w:rPr>
                <w:b/>
              </w:rPr>
              <w:t>.</w:t>
            </w:r>
          </w:p>
        </w:tc>
        <w:tc>
          <w:tcPr>
            <w:tcW w:w="9180" w:type="dxa"/>
            <w:shd w:val="clear" w:color="auto" w:fill="D9D9D9"/>
          </w:tcPr>
          <w:p w14:paraId="5FA78FF8" w14:textId="7B10EBBB" w:rsidR="008129E2" w:rsidRPr="00603221" w:rsidRDefault="00BD358F" w:rsidP="009C5EA6">
            <w:pPr>
              <w:autoSpaceDE w:val="0"/>
              <w:autoSpaceDN w:val="0"/>
              <w:adjustRightInd w:val="0"/>
              <w:rPr>
                <w:b/>
                <w:lang w:val="el-GR"/>
              </w:rPr>
            </w:pPr>
            <w:r w:rsidRPr="00603221">
              <w:rPr>
                <w:b/>
                <w:lang w:val="el-GR" w:eastAsia="el-GR"/>
              </w:rPr>
              <w:t>Οι οικονομικοί φορείς που συμμετέχουν στη διαδικασία σύναψης της παρούσας απαιτείτ</w:t>
            </w:r>
            <w:r w:rsidRPr="00603221">
              <w:rPr>
                <w:b/>
                <w:lang w:val="el-GR"/>
              </w:rPr>
              <w:t>αι 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116B0">
              <w:rPr>
                <w:b/>
                <w:lang w:val="el-GR"/>
              </w:rPr>
              <w:t xml:space="preserve"> </w:t>
            </w:r>
            <w:r w:rsidR="006116B0" w:rsidRPr="006116B0">
              <w:rPr>
                <w:b/>
                <w:lang w:val="el-GR"/>
              </w:rPr>
              <w:t>σύμφωνα με την</w:t>
            </w:r>
            <w:r w:rsidR="008129E2" w:rsidRPr="006116B0">
              <w:rPr>
                <w:b/>
                <w:lang w:val="el-GR"/>
              </w:rPr>
              <w:t xml:space="preserve"> παρ.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496541651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b/>
                <w:lang w:val="el-GR"/>
              </w:rPr>
              <w:t>2.2.7</w:t>
            </w:r>
            <w:r w:rsidR="00DD27E9">
              <w:fldChar w:fldCharType="end"/>
            </w:r>
          </w:p>
          <w:p w14:paraId="3A4B15BB"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310424" w14:paraId="427BD57A" w14:textId="77777777" w:rsidTr="009C5EA6">
        <w:trPr>
          <w:trHeight w:val="1480"/>
        </w:trPr>
        <w:tc>
          <w:tcPr>
            <w:tcW w:w="675" w:type="dxa"/>
          </w:tcPr>
          <w:p w14:paraId="655BE296" w14:textId="74CF1673" w:rsidR="00BD358F" w:rsidRPr="00603221" w:rsidRDefault="00F02A81" w:rsidP="009C5EA6">
            <w:r>
              <w:rPr>
                <w:lang w:val="el-GR"/>
              </w:rPr>
              <w:t>4</w:t>
            </w:r>
            <w:r w:rsidR="00BD358F" w:rsidRPr="00603221">
              <w:t>.1</w:t>
            </w:r>
          </w:p>
        </w:tc>
        <w:tc>
          <w:tcPr>
            <w:tcW w:w="9180" w:type="dxa"/>
          </w:tcPr>
          <w:p w14:paraId="7BED7D45" w14:textId="77777777" w:rsidR="00F02A81" w:rsidRPr="00F02A81" w:rsidRDefault="00F02A81" w:rsidP="00F02A81">
            <w:pPr>
              <w:pStyle w:val="Tabletext"/>
              <w:rPr>
                <w:rFonts w:cs="Tahoma"/>
                <w:sz w:val="22"/>
                <w:szCs w:val="22"/>
              </w:rPr>
            </w:pPr>
            <w:r w:rsidRPr="00F02A81">
              <w:rPr>
                <w:rFonts w:cs="Tahoma"/>
                <w:sz w:val="22"/>
                <w:szCs w:val="22"/>
              </w:rPr>
              <w:t>Οι οικονομικοί φορείς προσκομίζουν πιστοποιητικά:</w:t>
            </w:r>
          </w:p>
          <w:p w14:paraId="60EBB960" w14:textId="77777777" w:rsidR="00F02A81" w:rsidRPr="00F02A81" w:rsidRDefault="00F02A81" w:rsidP="00F02A81">
            <w:pPr>
              <w:pStyle w:val="Tabletext"/>
              <w:rPr>
                <w:rFonts w:cs="Tahoma"/>
                <w:sz w:val="22"/>
                <w:szCs w:val="22"/>
              </w:rPr>
            </w:pPr>
            <w:r w:rsidRPr="00F02A81">
              <w:rPr>
                <w:rFonts w:cs="Tahoma"/>
                <w:sz w:val="22"/>
                <w:szCs w:val="22"/>
              </w:rPr>
              <w:t xml:space="preserve">Α. Για τη Διαχείριση Ποιότητας κατά το πρότυπο σύμφωνα µε το διεθνές πρότυπο ISO 9001 ή ισοδύναμο, στο αντικείμενο του </w:t>
            </w:r>
            <w:proofErr w:type="spellStart"/>
            <w:r w:rsidRPr="00F02A81">
              <w:rPr>
                <w:rFonts w:cs="Tahoma"/>
                <w:sz w:val="22"/>
                <w:szCs w:val="22"/>
              </w:rPr>
              <w:t>προκηρυσσόμενου</w:t>
            </w:r>
            <w:proofErr w:type="spellEnd"/>
            <w:r w:rsidRPr="00F02A81">
              <w:rPr>
                <w:rFonts w:cs="Tahoma"/>
                <w:sz w:val="22"/>
                <w:szCs w:val="22"/>
              </w:rPr>
              <w:t xml:space="preserve"> έργου. </w:t>
            </w:r>
          </w:p>
          <w:p w14:paraId="4E3374B6" w14:textId="77777777" w:rsidR="00F02A81" w:rsidRPr="00F02A81" w:rsidRDefault="00F02A81" w:rsidP="00F02A81">
            <w:pPr>
              <w:pStyle w:val="Tabletext"/>
              <w:rPr>
                <w:rFonts w:cs="Tahoma"/>
                <w:sz w:val="22"/>
                <w:szCs w:val="22"/>
              </w:rPr>
            </w:pPr>
            <w:r w:rsidRPr="00F02A81">
              <w:rPr>
                <w:rFonts w:cs="Tahoma"/>
                <w:sz w:val="22"/>
                <w:szCs w:val="22"/>
              </w:rPr>
              <w:t xml:space="preserve">Β. Για τη Διαχείριση της Ασφάλειας των Πληροφοριών σύμφωνα µε το διεθνές πρότυπο ISO 27001 ή ισοδύναμο στο αντικείμενο του </w:t>
            </w:r>
            <w:proofErr w:type="spellStart"/>
            <w:r w:rsidRPr="00F02A81">
              <w:rPr>
                <w:rFonts w:cs="Tahoma"/>
                <w:sz w:val="22"/>
                <w:szCs w:val="22"/>
              </w:rPr>
              <w:t>προκηρυσσόμενου</w:t>
            </w:r>
            <w:proofErr w:type="spellEnd"/>
            <w:r w:rsidRPr="00F02A81">
              <w:rPr>
                <w:rFonts w:cs="Tahoma"/>
                <w:sz w:val="22"/>
                <w:szCs w:val="22"/>
              </w:rPr>
              <w:t xml:space="preserve"> έργου. </w:t>
            </w:r>
          </w:p>
          <w:p w14:paraId="271145FB" w14:textId="77777777" w:rsidR="00F02A81" w:rsidRPr="00F02A81" w:rsidRDefault="00F02A81" w:rsidP="00F02A81">
            <w:pPr>
              <w:pStyle w:val="Tabletext"/>
              <w:rPr>
                <w:rFonts w:cs="Tahoma"/>
                <w:sz w:val="22"/>
                <w:szCs w:val="22"/>
              </w:rPr>
            </w:pPr>
            <w:r w:rsidRPr="00F02A81">
              <w:rPr>
                <w:rFonts w:cs="Tahoma"/>
                <w:sz w:val="22"/>
                <w:szCs w:val="22"/>
              </w:rPr>
              <w:t xml:space="preserve">Γ. Για την καταπολέμηση της δωροδοκίας και της Διαφθοράς, σύμφωνα µε το διεθνές πρότυπο ISO 37001 ή ισοδύναμο στο αντικείμενο του </w:t>
            </w:r>
            <w:proofErr w:type="spellStart"/>
            <w:r w:rsidRPr="00F02A81">
              <w:rPr>
                <w:rFonts w:cs="Tahoma"/>
                <w:sz w:val="22"/>
                <w:szCs w:val="22"/>
              </w:rPr>
              <w:t>προκηρυσσόμενου</w:t>
            </w:r>
            <w:proofErr w:type="spellEnd"/>
            <w:r w:rsidRPr="00F02A81">
              <w:rPr>
                <w:rFonts w:cs="Tahoma"/>
                <w:sz w:val="22"/>
                <w:szCs w:val="22"/>
              </w:rPr>
              <w:t xml:space="preserve"> έργου.</w:t>
            </w:r>
          </w:p>
          <w:p w14:paraId="5CB67C2F" w14:textId="77777777" w:rsidR="00F02A81" w:rsidRPr="00F02A81" w:rsidRDefault="00F02A81" w:rsidP="00F02A81">
            <w:pPr>
              <w:pStyle w:val="Tabletext"/>
              <w:rPr>
                <w:rFonts w:cs="Tahoma"/>
                <w:sz w:val="22"/>
                <w:szCs w:val="22"/>
              </w:rPr>
            </w:pPr>
            <w:r w:rsidRPr="00F02A81">
              <w:rPr>
                <w:rFonts w:cs="Tahoma"/>
                <w:sz w:val="22"/>
                <w:szCs w:val="22"/>
              </w:rPr>
              <w:t>εν ισχύ, από διαπιστευμένο φορέα, στο πεδίο που ζητείται ή άλλα αποδεικτικά στοιχεία</w:t>
            </w:r>
          </w:p>
          <w:p w14:paraId="1110899C" w14:textId="5FC6F449" w:rsidR="00BD358F" w:rsidRPr="00603221" w:rsidRDefault="00F02A81" w:rsidP="00F02A81">
            <w:pPr>
              <w:pStyle w:val="Tabletext"/>
              <w:jc w:val="both"/>
              <w:rPr>
                <w:rFonts w:cs="Tahoma"/>
                <w:szCs w:val="22"/>
                <w:lang w:eastAsia="el-GR"/>
              </w:rPr>
            </w:pPr>
            <w:r w:rsidRPr="00F02A81">
              <w:rPr>
                <w:rFonts w:cs="Tahoma"/>
                <w:sz w:val="22"/>
                <w:szCs w:val="22"/>
              </w:rPr>
              <w:t>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tc>
      </w:tr>
    </w:tbl>
    <w:p w14:paraId="23B97ED1" w14:textId="77777777" w:rsidR="00221291" w:rsidRPr="00603221" w:rsidRDefault="00221291">
      <w:pPr>
        <w:rPr>
          <w:b/>
          <w:bCs/>
          <w:lang w:val="el-GR"/>
        </w:rPr>
      </w:pPr>
    </w:p>
    <w:p w14:paraId="1E42D512"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04F4CF69"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3EC5A7A4"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3FBD16C5" w14:textId="77777777"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6116B0">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541F5563" w14:textId="77777777" w:rsidR="002B2F6A" w:rsidRDefault="002B2F6A" w:rsidP="002B2F6A">
      <w:pPr>
        <w:rPr>
          <w:color w:val="000000"/>
          <w:lang w:val="el-GR"/>
        </w:rPr>
      </w:pPr>
      <w:proofErr w:type="spellStart"/>
      <w:r w:rsidRPr="00374B84">
        <w:rPr>
          <w:lang w:val="el-GR"/>
        </w:rPr>
        <w:t>ii</w:t>
      </w:r>
      <w:proofErr w:type="spellEnd"/>
      <w:r w:rsidRPr="00374B84">
        <w:rPr>
          <w:lang w:val="el-GR"/>
        </w:rPr>
        <w:t xml:space="preserve">)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511B9E4A"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2B94693B" w14:textId="77777777" w:rsidR="002B2F6A" w:rsidRPr="005609B2" w:rsidRDefault="002B2F6A" w:rsidP="002B2F6A">
      <w:pPr>
        <w:rPr>
          <w:color w:val="000000"/>
          <w:lang w:val="el-GR"/>
        </w:rPr>
      </w:pPr>
      <w:r>
        <w:rPr>
          <w:color w:val="000000"/>
          <w:lang w:val="el-GR"/>
        </w:rPr>
        <w:lastRenderedPageBreak/>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7795C8EF"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484A641F"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68EFD74B"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609B2">
        <w:rPr>
          <w:color w:val="000000"/>
          <w:lang w:val="el-GR"/>
        </w:rPr>
        <w:t>ουν</w:t>
      </w:r>
      <w:proofErr w:type="spellEnd"/>
      <w:r w:rsidRPr="005609B2">
        <w:rPr>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542356E0" w14:textId="77777777" w:rsidR="008338F0" w:rsidRPr="00603221" w:rsidRDefault="008338F0">
      <w:pPr>
        <w:rPr>
          <w:b/>
          <w:bCs/>
          <w:lang w:val="el-GR"/>
        </w:rPr>
      </w:pPr>
    </w:p>
    <w:p w14:paraId="6AC8A82A"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2EE83677"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1D7E3997"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5609B2">
        <w:rPr>
          <w:color w:val="000000"/>
          <w:lang w:val="el-GR"/>
        </w:rPr>
        <w:t>καταλληλότητας</w:t>
      </w:r>
      <w:proofErr w:type="spellEnd"/>
      <w:r w:rsidRPr="005609B2">
        <w:rPr>
          <w:color w:val="000000"/>
          <w:lang w:val="el-GR"/>
        </w:rPr>
        <w:t xml:space="preserve"> όσον αφορά τις απαιτήσεις ποιοτικής επιλογής, τις οποίες καλύπτει ο επίσημος κατάλογος ή το πιστοποιητικό. </w:t>
      </w:r>
    </w:p>
    <w:p w14:paraId="0E741ED7"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Pr>
          <w:color w:val="000000"/>
          <w:lang w:val="el-GR"/>
        </w:rPr>
        <w:t>υποπερ</w:t>
      </w:r>
      <w:proofErr w:type="spellEnd"/>
      <w:r>
        <w:rPr>
          <w:color w:val="000000"/>
          <w:lang w:val="el-GR"/>
        </w:rPr>
        <w:t xml:space="preserve">. </w:t>
      </w:r>
      <w:proofErr w:type="spellStart"/>
      <w:r>
        <w:rPr>
          <w:color w:val="000000"/>
          <w:lang w:val="en-US"/>
        </w:rPr>
        <w:t>i</w:t>
      </w:r>
      <w:proofErr w:type="spellEnd"/>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17CFCE70" w14:textId="77777777" w:rsidR="00C81258" w:rsidRDefault="00C81258" w:rsidP="00AC2E76">
      <w:pPr>
        <w:rPr>
          <w:lang w:val="el-GR"/>
        </w:rPr>
      </w:pPr>
    </w:p>
    <w:p w14:paraId="1A2F583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2558BC75" w14:textId="77777777" w:rsidR="00C81258" w:rsidRPr="00AB1795" w:rsidRDefault="00C81258" w:rsidP="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AB1795">
        <w:rPr>
          <w:lang w:val="el-GR"/>
        </w:rPr>
        <w:t>οριοθετείται</w:t>
      </w:r>
      <w:proofErr w:type="spellEnd"/>
      <w:r w:rsidRPr="00AB1795">
        <w:rPr>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AB1795">
        <w:rPr>
          <w:lang w:val="el-GR"/>
        </w:rPr>
        <w:t>leader</w:t>
      </w:r>
      <w:proofErr w:type="spellEnd"/>
      <w:r w:rsidRPr="00AB1795">
        <w:rPr>
          <w:lang w:val="el-GR"/>
        </w:rPr>
        <w:t xml:space="preserve">) δ) και ορίζεται κοινός εκπρόσωπος της Ένωσης και των μελών της για </w:t>
      </w:r>
      <w:r w:rsidRPr="00AB1795">
        <w:rPr>
          <w:lang w:val="el-GR"/>
        </w:rPr>
        <w:lastRenderedPageBreak/>
        <w:t>τη συμμετοχή της στο Διαγωνισμό και την εκπροσώπηση της Ένωσης και των μελών της έναντι της Αναθέτουσας Αρχής.</w:t>
      </w:r>
    </w:p>
    <w:p w14:paraId="584292FE" w14:textId="77777777" w:rsidR="00C81258" w:rsidRPr="00603221" w:rsidRDefault="00C81258" w:rsidP="00AC2E76">
      <w:pPr>
        <w:rPr>
          <w:b/>
          <w:bCs/>
          <w:i/>
          <w:color w:val="5B9BD5"/>
          <w:lang w:val="el-GR"/>
        </w:rPr>
      </w:pPr>
    </w:p>
    <w:p w14:paraId="0D0E06D9" w14:textId="77777777" w:rsidR="002B2F6A" w:rsidRDefault="003355E7" w:rsidP="002B2F6A">
      <w:pPr>
        <w:rPr>
          <w:lang w:val="el-GR"/>
        </w:rPr>
      </w:pPr>
      <w:r w:rsidRPr="00603221">
        <w:rPr>
          <w:b/>
          <w:bCs/>
          <w:lang w:val="el-GR"/>
        </w:rPr>
        <w:t>Β.</w:t>
      </w:r>
      <w:r w:rsidR="00D84146">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6E296DDF" w14:textId="77777777" w:rsidR="002B2F6A" w:rsidRDefault="002B2F6A" w:rsidP="002B2F6A">
      <w:pPr>
        <w:rPr>
          <w:color w:val="000000"/>
          <w:lang w:val="el-GR"/>
        </w:rPr>
      </w:pPr>
      <w:r w:rsidRPr="002B2F6A">
        <w:rPr>
          <w:lang w:val="el-GR"/>
        </w:rPr>
        <w:t xml:space="preserve">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w:t>
      </w:r>
      <w:proofErr w:type="spellStart"/>
      <w:r w:rsidRPr="002B2F6A">
        <w:rPr>
          <w:lang w:val="el-GR"/>
        </w:rPr>
        <w:t>σύμβαση.</w:t>
      </w:r>
      <w:r>
        <w:rPr>
          <w:color w:val="000000"/>
          <w:lang w:val="el-GR"/>
        </w:rPr>
        <w:t>Σε</w:t>
      </w:r>
      <w:proofErr w:type="spellEnd"/>
      <w:r>
        <w:rPr>
          <w:color w:val="000000"/>
          <w:lang w:val="el-GR"/>
        </w:rPr>
        <w:t xml:space="preserve">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4669094F" w14:textId="77777777" w:rsidR="002B2F6A" w:rsidRDefault="002B2F6A" w:rsidP="002B2F6A">
      <w:pPr>
        <w:rPr>
          <w:color w:val="000000"/>
          <w:lang w:val="el-GR"/>
        </w:rPr>
      </w:pPr>
      <w:r>
        <w:rPr>
          <w:color w:val="000000"/>
          <w:lang w:val="el-GR"/>
        </w:rPr>
        <w:t xml:space="preserve">Σε περίπτωση που ο τρίτος διαθέτει στοιχεία τεχνικής ή επαγγελματικής </w:t>
      </w:r>
      <w:proofErr w:type="spellStart"/>
      <w:r>
        <w:rPr>
          <w:color w:val="000000"/>
          <w:lang w:val="el-GR"/>
        </w:rPr>
        <w:t>καταλληλότητας</w:t>
      </w:r>
      <w:proofErr w:type="spellEnd"/>
      <w:r>
        <w:rPr>
          <w:color w:val="000000"/>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4696FAEF" w14:textId="77777777" w:rsidR="00EB1543" w:rsidRDefault="00EB1543" w:rsidP="00EB1543">
      <w:pPr>
        <w:rPr>
          <w:lang w:val="el-GR"/>
        </w:rPr>
      </w:pPr>
      <w:r w:rsidRPr="00603221">
        <w:rPr>
          <w:b/>
          <w:bCs/>
          <w:lang w:val="el-GR"/>
        </w:rPr>
        <w:t>Β.</w:t>
      </w:r>
      <w:r w:rsidR="00D84146">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2925777F" w14:textId="77777777" w:rsidR="00D84146" w:rsidRPr="00465217" w:rsidRDefault="00D84146" w:rsidP="00D84146">
      <w:pPr>
        <w:rPr>
          <w:szCs w:val="24"/>
          <w:lang w:val="el-GR"/>
        </w:rPr>
      </w:pPr>
      <w:r>
        <w:rPr>
          <w:b/>
          <w:bCs/>
          <w:lang w:val="el-GR"/>
        </w:rPr>
        <w:t>Β.1</w:t>
      </w:r>
      <w:r w:rsidRPr="00FF1EA0">
        <w:rPr>
          <w:b/>
          <w:bCs/>
          <w:lang w:val="el-GR"/>
        </w:rPr>
        <w:t>1</w:t>
      </w:r>
      <w:r>
        <w:rPr>
          <w:b/>
          <w:bCs/>
          <w:lang w:val="el-GR"/>
        </w:rPr>
        <w:t xml:space="preserve">. </w:t>
      </w:r>
      <w:r w:rsidRPr="00465217">
        <w:rPr>
          <w:szCs w:val="24"/>
          <w:lang w:val="el-GR"/>
        </w:rPr>
        <w:t xml:space="preserve">Στο πλαίσιο συμμόρφωσης με την υποχρέωση του άρθρου 22.2.δ.iii) του Κανονισμού (ΕΕ) 2021/241, ο οικονομικός φορέας-προσωρινός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οδηγίας (ΕΕ) 2015/849 του Ευρωπαϊκού Κοινοβουλίου και του Συμβουλίου, ως ακολούθως:  </w:t>
      </w:r>
    </w:p>
    <w:p w14:paraId="1D66005B" w14:textId="77777777" w:rsidR="00D84146" w:rsidRPr="00465217" w:rsidRDefault="00D84146" w:rsidP="00D84146">
      <w:pPr>
        <w:ind w:left="360" w:hanging="360"/>
        <w:rPr>
          <w:szCs w:val="24"/>
          <w:lang w:val="el-GR"/>
        </w:rPr>
      </w:pPr>
      <w:r w:rsidRPr="00465217">
        <w:rPr>
          <w:szCs w:val="24"/>
          <w:lang w:val="el-GR"/>
        </w:rPr>
        <w:t>-</w:t>
      </w:r>
      <w:r w:rsidRPr="00465217">
        <w:rPr>
          <w:szCs w:val="24"/>
          <w:lang w:val="el-GR"/>
        </w:rPr>
        <w:tab/>
        <w:t xml:space="preserve">Για τις περιπτώσεις οικονομικών φορέων που έχουν υποχρέωση εγγραφής στο Κεντρικό Μητρώο Πραγματικών Δικαιούχων του άρθρου 20 του ν. 4557/2018 (Α΄ 139),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αναδόχου (κατ’ ελάχιστον, όνομα, επώνυμο, αριθμός φορολογικού μητρώου και ημερομηνία γέννησης).  </w:t>
      </w:r>
    </w:p>
    <w:p w14:paraId="6D2865E4" w14:textId="77777777" w:rsidR="00D84146" w:rsidRPr="00465217" w:rsidRDefault="00D84146" w:rsidP="00D84146">
      <w:pPr>
        <w:ind w:left="360" w:hanging="360"/>
        <w:rPr>
          <w:szCs w:val="24"/>
          <w:lang w:val="el-GR"/>
        </w:rPr>
      </w:pPr>
      <w:r w:rsidRPr="00465217">
        <w:rPr>
          <w:szCs w:val="24"/>
          <w:lang w:val="el-GR"/>
        </w:rPr>
        <w:t>-</w:t>
      </w:r>
      <w:r w:rsidRPr="00465217">
        <w:rPr>
          <w:szCs w:val="24"/>
          <w:lang w:val="el-GR"/>
        </w:rPr>
        <w:tab/>
        <w:t xml:space="preserve">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w:t>
      </w:r>
      <w:r w:rsidRPr="00465217">
        <w:rPr>
          <w:szCs w:val="24"/>
          <w:lang w:val="el-GR"/>
        </w:rPr>
        <w:lastRenderedPageBreak/>
        <w:t>δικαίωμα ψήφου άνω του 5% ή που λογίζονται ως ΠΔ κατά την έννοια του άρθρου 3 σημείο 6 της Οδηγίας (ΕΕ) 2015/849.</w:t>
      </w:r>
    </w:p>
    <w:p w14:paraId="41D9DCEE" w14:textId="77777777" w:rsidR="00D84146" w:rsidRPr="00603221" w:rsidRDefault="00D84146" w:rsidP="00EB1543">
      <w:pPr>
        <w:rPr>
          <w:color w:val="000000"/>
          <w:lang w:val="el-GR"/>
        </w:rPr>
      </w:pPr>
    </w:p>
    <w:p w14:paraId="5DFD6F19" w14:textId="77777777" w:rsidR="002B2F6A" w:rsidRPr="00611572" w:rsidRDefault="002B2F6A" w:rsidP="002B2F6A">
      <w:pPr>
        <w:rPr>
          <w:b/>
          <w:bCs/>
          <w:lang w:val="el-GR"/>
        </w:rPr>
      </w:pPr>
      <w:r>
        <w:rPr>
          <w:b/>
          <w:bCs/>
          <w:lang w:val="el-GR"/>
        </w:rPr>
        <w:t>Β.</w:t>
      </w:r>
      <w:r w:rsidR="00D84146">
        <w:rPr>
          <w:b/>
          <w:bCs/>
          <w:lang w:val="el-GR"/>
        </w:rPr>
        <w:t>12</w:t>
      </w:r>
      <w:r>
        <w:rPr>
          <w:b/>
          <w:bCs/>
          <w:lang w:val="el-GR"/>
        </w:rPr>
        <w:t xml:space="preserve">. </w:t>
      </w:r>
      <w:r w:rsidRPr="00611572">
        <w:rPr>
          <w:b/>
          <w:bCs/>
          <w:lang w:val="el-GR"/>
        </w:rPr>
        <w:t>Επισημαίνεται ότι γίνονται αποδεκτές:</w:t>
      </w:r>
    </w:p>
    <w:p w14:paraId="5E9C0DB6" w14:textId="77777777" w:rsidR="002B2F6A" w:rsidRPr="00611572" w:rsidRDefault="002B2F6A" w:rsidP="00E82AF0">
      <w:pPr>
        <w:numPr>
          <w:ilvl w:val="0"/>
          <w:numId w:val="4"/>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3C6F415" w14:textId="77777777" w:rsidR="00597F8A" w:rsidRPr="003E1CBC" w:rsidRDefault="002B2F6A" w:rsidP="00E82AF0">
      <w:pPr>
        <w:numPr>
          <w:ilvl w:val="0"/>
          <w:numId w:val="4"/>
        </w:numPr>
        <w:suppressAutoHyphens w:val="0"/>
        <w:spacing w:after="0"/>
        <w:jc w:val="left"/>
        <w:rPr>
          <w:lang w:val="el-GR"/>
        </w:rPr>
      </w:pPr>
      <w:r w:rsidRPr="003E1CBC">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r w:rsidR="00597F8A" w:rsidRPr="003E1CBC">
        <w:rPr>
          <w:lang w:val="el-GR"/>
        </w:rPr>
        <w:br w:type="page"/>
      </w:r>
    </w:p>
    <w:p w14:paraId="228E91DD" w14:textId="77777777" w:rsidR="00C33C73" w:rsidRPr="00603221" w:rsidRDefault="00C33C73" w:rsidP="003A109E">
      <w:pPr>
        <w:pStyle w:val="Heading2"/>
        <w:rPr>
          <w:rFonts w:cs="Tahoma"/>
          <w:lang w:val="el-GR"/>
        </w:rPr>
      </w:pPr>
      <w:r w:rsidRPr="00603221">
        <w:rPr>
          <w:rFonts w:cs="Tahoma"/>
          <w:lang w:val="el-GR"/>
        </w:rPr>
        <w:lastRenderedPageBreak/>
        <w:tab/>
      </w:r>
      <w:bookmarkStart w:id="171" w:name="_Toc97194289"/>
      <w:bookmarkStart w:id="172" w:name="_Toc97194431"/>
      <w:bookmarkStart w:id="173" w:name="_Toc139985587"/>
      <w:r w:rsidRPr="00603221">
        <w:rPr>
          <w:rFonts w:cs="Tahoma"/>
          <w:lang w:val="el-GR"/>
        </w:rPr>
        <w:t>Κριτήρια Ανάθεσης</w:t>
      </w:r>
      <w:bookmarkEnd w:id="171"/>
      <w:bookmarkEnd w:id="172"/>
      <w:bookmarkEnd w:id="173"/>
      <w:r w:rsidRPr="00603221">
        <w:rPr>
          <w:rFonts w:cs="Tahoma"/>
          <w:lang w:val="el-GR"/>
        </w:rPr>
        <w:t xml:space="preserve"> </w:t>
      </w:r>
    </w:p>
    <w:p w14:paraId="527E82A8" w14:textId="77777777" w:rsidR="008338F0" w:rsidRPr="00603221" w:rsidRDefault="003355E7" w:rsidP="00A9034C">
      <w:pPr>
        <w:pStyle w:val="Heading3"/>
        <w:ind w:left="709" w:hanging="709"/>
        <w:rPr>
          <w:lang w:val="el-GR"/>
        </w:rPr>
      </w:pPr>
      <w:bookmarkStart w:id="174" w:name="_Ref496542191"/>
      <w:bookmarkStart w:id="175" w:name="_Toc97194290"/>
      <w:bookmarkStart w:id="176" w:name="_Toc97194432"/>
      <w:bookmarkStart w:id="177" w:name="_Toc139985588"/>
      <w:r w:rsidRPr="00603221">
        <w:rPr>
          <w:lang w:val="el-GR"/>
        </w:rPr>
        <w:t>Κριτήριο ανάθεσης</w:t>
      </w:r>
      <w:bookmarkEnd w:id="174"/>
      <w:bookmarkEnd w:id="175"/>
      <w:bookmarkEnd w:id="176"/>
      <w:bookmarkEnd w:id="177"/>
    </w:p>
    <w:p w14:paraId="5A6749C9" w14:textId="77777777" w:rsidR="008338F0" w:rsidRPr="008C6F6A" w:rsidRDefault="003355E7" w:rsidP="00DD2BF2">
      <w:pPr>
        <w:rPr>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p>
    <w:p w14:paraId="47868D4B" w14:textId="77777777" w:rsidR="00372DB8" w:rsidRDefault="003355E7">
      <w:pPr>
        <w:rPr>
          <w:lang w:val="el-GR"/>
        </w:rPr>
      </w:pPr>
      <w:r w:rsidRPr="00603221">
        <w:rPr>
          <w:lang w:val="el-GR"/>
        </w:rPr>
        <w:t xml:space="preserve">βάσει </w:t>
      </w:r>
      <w:r w:rsidR="00372DB8">
        <w:rPr>
          <w:lang w:val="el-GR"/>
        </w:rPr>
        <w:t>αποκλειστικά της τιμής.</w:t>
      </w:r>
    </w:p>
    <w:p w14:paraId="4CDF02E9" w14:textId="77777777" w:rsidR="004629AE" w:rsidRPr="00603221" w:rsidRDefault="004629AE">
      <w:pPr>
        <w:rPr>
          <w:lang w:val="el-GR"/>
        </w:rPr>
      </w:pPr>
    </w:p>
    <w:p w14:paraId="227F8993" w14:textId="77777777" w:rsidR="008338F0" w:rsidRPr="00603221" w:rsidRDefault="003355E7" w:rsidP="003A109E">
      <w:pPr>
        <w:pStyle w:val="Heading2"/>
        <w:rPr>
          <w:rFonts w:cs="Tahoma"/>
          <w:lang w:val="el-GR"/>
        </w:rPr>
      </w:pPr>
      <w:r w:rsidRPr="00603221">
        <w:rPr>
          <w:rFonts w:cs="Tahoma"/>
          <w:lang w:val="el-GR"/>
        </w:rPr>
        <w:tab/>
      </w:r>
      <w:bookmarkStart w:id="178" w:name="_Toc97194296"/>
      <w:bookmarkStart w:id="179" w:name="_Toc97194435"/>
      <w:bookmarkStart w:id="180" w:name="_Toc139985589"/>
      <w:r w:rsidRPr="00603221">
        <w:rPr>
          <w:rFonts w:cs="Tahoma"/>
          <w:lang w:val="el-GR"/>
        </w:rPr>
        <w:t>Κατάρτιση - Περιεχόμενο Προσφορών</w:t>
      </w:r>
      <w:bookmarkEnd w:id="178"/>
      <w:bookmarkEnd w:id="179"/>
      <w:bookmarkEnd w:id="180"/>
    </w:p>
    <w:p w14:paraId="11CD9995" w14:textId="77777777" w:rsidR="008338F0" w:rsidRPr="00603221" w:rsidRDefault="003355E7" w:rsidP="005A1609">
      <w:pPr>
        <w:pStyle w:val="Heading3"/>
        <w:ind w:left="709" w:hanging="709"/>
        <w:rPr>
          <w:lang w:val="el-GR"/>
        </w:rPr>
      </w:pPr>
      <w:bookmarkStart w:id="181" w:name="_Ref496542253"/>
      <w:bookmarkStart w:id="182" w:name="_Toc97194297"/>
      <w:bookmarkStart w:id="183" w:name="_Toc97194436"/>
      <w:bookmarkStart w:id="184" w:name="_Toc139985590"/>
      <w:r w:rsidRPr="00603221">
        <w:rPr>
          <w:lang w:val="el-GR"/>
        </w:rPr>
        <w:t>Γενικοί όροι υποβολής προσφορών</w:t>
      </w:r>
      <w:bookmarkEnd w:id="181"/>
      <w:bookmarkEnd w:id="182"/>
      <w:bookmarkEnd w:id="183"/>
      <w:bookmarkEnd w:id="184"/>
    </w:p>
    <w:p w14:paraId="1789A00E"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15CDF209"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18CAF88C"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4"/>
      </w:r>
      <w:r>
        <w:rPr>
          <w:rFonts w:cs="Helvetica"/>
          <w:color w:val="000000"/>
          <w:lang w:val="el-GR" w:eastAsia="el-GR"/>
        </w:rPr>
        <w:t>.</w:t>
      </w:r>
    </w:p>
    <w:p w14:paraId="3DADCBF5" w14:textId="77777777" w:rsidR="002B2F6A" w:rsidRDefault="002B2F6A" w:rsidP="002B2F6A">
      <w:pPr>
        <w:rPr>
          <w:lang w:val="el-GR"/>
        </w:rPr>
      </w:pPr>
      <w:r w:rsidRPr="00CB7A20">
        <w:rPr>
          <w:rFonts w:cs="Helvetica"/>
          <w:color w:val="000000"/>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CB7A20">
        <w:rPr>
          <w:rFonts w:cs="Helvetica"/>
          <w:color w:val="000000"/>
          <w:lang w:val="el-GR" w:eastAsia="el-GR"/>
        </w:rPr>
        <w:t>αποφαινομένου</w:t>
      </w:r>
      <w:proofErr w:type="spellEnd"/>
      <w:r w:rsidRPr="00CB7A20">
        <w:rPr>
          <w:rFonts w:cs="Helvetica"/>
          <w:color w:val="000000"/>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FootnoteReference"/>
          <w:rFonts w:cs="Helvetica"/>
          <w:color w:val="000000"/>
          <w:lang w:val="el-GR" w:eastAsia="el-GR"/>
        </w:rPr>
        <w:footnoteReference w:id="5"/>
      </w:r>
    </w:p>
    <w:p w14:paraId="4F763937" w14:textId="77777777" w:rsidR="002B2F6A" w:rsidRPr="002B2F6A" w:rsidRDefault="002B2F6A" w:rsidP="002B2F6A">
      <w:pPr>
        <w:rPr>
          <w:color w:val="000000"/>
          <w:lang w:val="el-GR" w:eastAsia="el-GR"/>
        </w:rPr>
      </w:pPr>
    </w:p>
    <w:p w14:paraId="057DCA33" w14:textId="77777777" w:rsidR="008338F0" w:rsidRPr="00603221" w:rsidRDefault="003355E7" w:rsidP="005A1609">
      <w:pPr>
        <w:pStyle w:val="Heading3"/>
        <w:ind w:left="709" w:hanging="709"/>
        <w:rPr>
          <w:lang w:val="el-GR"/>
        </w:rPr>
      </w:pPr>
      <w:bookmarkStart w:id="185" w:name="_Toc74566860"/>
      <w:bookmarkStart w:id="186" w:name="_Ref496542299"/>
      <w:bookmarkStart w:id="187" w:name="_Toc97194298"/>
      <w:bookmarkStart w:id="188" w:name="_Toc97194437"/>
      <w:bookmarkStart w:id="189" w:name="_Toc139985591"/>
      <w:bookmarkEnd w:id="185"/>
      <w:r w:rsidRPr="00603221">
        <w:rPr>
          <w:lang w:val="el-GR"/>
        </w:rPr>
        <w:t>Χρόνος και Τρόπος υποβολής προσφορών</w:t>
      </w:r>
      <w:bookmarkEnd w:id="186"/>
      <w:bookmarkEnd w:id="187"/>
      <w:bookmarkEnd w:id="188"/>
      <w:bookmarkEnd w:id="189"/>
      <w:r w:rsidRPr="00603221">
        <w:rPr>
          <w:lang w:val="el-GR"/>
        </w:rPr>
        <w:t xml:space="preserve"> </w:t>
      </w:r>
    </w:p>
    <w:p w14:paraId="45C2CA7D" w14:textId="77777777" w:rsidR="008338F0" w:rsidRDefault="008338F0" w:rsidP="00DB2BAF">
      <w:pPr>
        <w:rPr>
          <w:lang w:val="el-GR"/>
        </w:rPr>
      </w:pPr>
    </w:p>
    <w:p w14:paraId="5CDEED95" w14:textId="0231C6A4" w:rsidR="004B759E" w:rsidRPr="00821852" w:rsidRDefault="000F0E29" w:rsidP="00D472F0">
      <w:pPr>
        <w:rPr>
          <w:b/>
          <w:bCs/>
          <w:lang w:val="el-GR"/>
        </w:rPr>
      </w:pPr>
      <w:bookmarkStart w:id="190" w:name="_Toc74566862"/>
      <w:bookmarkStart w:id="191" w:name="_Toc97194299"/>
      <w:bookmarkEnd w:id="190"/>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40979373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1.5</w:t>
      </w:r>
      <w:r w:rsidR="00DD27E9">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 xml:space="preserve">ιδίως στα άρθρα 36 και 37 και στην κατ’ εξουσιοδότηση των διατάξεων της παρ. 5 του άρθρου 36 του ν.4412/2016 </w:t>
      </w:r>
      <w:proofErr w:type="spellStart"/>
      <w:r w:rsidR="004B759E" w:rsidRPr="00821852">
        <w:rPr>
          <w:lang w:val="el-GR"/>
        </w:rPr>
        <w:t>εκδοθείσα</w:t>
      </w:r>
      <w:proofErr w:type="spellEnd"/>
      <w:r w:rsidR="004B759E" w:rsidRPr="00821852">
        <w:rPr>
          <w:lang w:val="el-GR"/>
        </w:rPr>
        <w:t xml:space="preserve"> με </w:t>
      </w:r>
      <w:proofErr w:type="spellStart"/>
      <w:r w:rsidR="004B759E" w:rsidRPr="00821852">
        <w:rPr>
          <w:lang w:val="el-GR"/>
        </w:rPr>
        <w:t>αρ</w:t>
      </w:r>
      <w:proofErr w:type="spellEnd"/>
      <w:r w:rsidR="004B759E" w:rsidRPr="00821852">
        <w:rPr>
          <w:lang w:val="el-GR"/>
        </w:rPr>
        <w:t>.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191"/>
    </w:p>
    <w:p w14:paraId="6F4D549A"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B73C6B">
        <w:rPr>
          <w:color w:val="000000"/>
          <w:lang w:val="el-GR"/>
        </w:rPr>
        <w:t>πάροχο</w:t>
      </w:r>
      <w:proofErr w:type="spellEnd"/>
      <w:r w:rsidRPr="00B73C6B">
        <w:rPr>
          <w:color w:val="000000"/>
          <w:lang w:val="el-GR"/>
        </w:rPr>
        <w:t xml:space="preserve"> υπηρεσιών πιστοποίησης, ο οποίος περιλαμβάνεται στον κατάλογο </w:t>
      </w:r>
      <w:proofErr w:type="spellStart"/>
      <w:r w:rsidRPr="00B73C6B">
        <w:rPr>
          <w:color w:val="000000"/>
          <w:lang w:val="el-GR"/>
        </w:rPr>
        <w:t>εμπίστευσης</w:t>
      </w:r>
      <w:proofErr w:type="spellEnd"/>
      <w:r w:rsidRPr="00B73C6B">
        <w:rPr>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w:t>
      </w:r>
      <w:r w:rsidRPr="00B73C6B">
        <w:rPr>
          <w:color w:val="000000"/>
          <w:lang w:val="el-GR"/>
        </w:rPr>
        <w:lastRenderedPageBreak/>
        <w:t xml:space="preserve">με την περ. β της παρ. 2 του άρθρου 37 του ν. 4412/2016 και τις διατάξεις του άρθρου 6 της Κ.Υ.Α. ΕΣΗΔΗΣ Προμήθειες και Υπηρεσίες. </w:t>
      </w:r>
    </w:p>
    <w:p w14:paraId="04B3923B" w14:textId="77777777" w:rsidR="000F0E29" w:rsidRPr="000F0E29" w:rsidRDefault="000F0E29" w:rsidP="00D472F0">
      <w:pPr>
        <w:rPr>
          <w:lang w:val="el-GR"/>
        </w:rPr>
      </w:pPr>
      <w:bookmarkStart w:id="192" w:name="_Toc97194300"/>
    </w:p>
    <w:p w14:paraId="77FDA5B1" w14:textId="77777777"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 xml:space="preserve">μέσω του ΕΣΗΔΗΣ βεβαιώνεται αυτόματα από το ΕΣΗΔΗΣ με υπηρεσίες </w:t>
      </w:r>
      <w:proofErr w:type="spellStart"/>
      <w:r w:rsidR="004B759E" w:rsidRPr="00821852">
        <w:rPr>
          <w:lang w:val="el-GR"/>
        </w:rPr>
        <w:t>χρονοσήμανσης</w:t>
      </w:r>
      <w:proofErr w:type="spellEnd"/>
      <w:r w:rsidR="004B759E" w:rsidRPr="00821852">
        <w:rPr>
          <w:lang w:val="el-GR"/>
        </w:rPr>
        <w:t>,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192"/>
    </w:p>
    <w:p w14:paraId="58CA6359"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7522479" w14:textId="77777777" w:rsidR="004B759E" w:rsidRPr="00A334BA" w:rsidRDefault="004B759E" w:rsidP="00821852">
      <w:pPr>
        <w:rPr>
          <w:lang w:val="el-GR"/>
        </w:rPr>
      </w:pPr>
    </w:p>
    <w:p w14:paraId="554E1950" w14:textId="77777777" w:rsidR="00893B0F" w:rsidRPr="00603221" w:rsidRDefault="00893B0F" w:rsidP="00893B0F">
      <w:pPr>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302DE65C" w14:textId="77777777" w:rsidR="000F0E29" w:rsidRPr="000F0E29" w:rsidRDefault="000F0E29" w:rsidP="00D472F0">
      <w:pPr>
        <w:rPr>
          <w:lang w:val="el-GR"/>
        </w:rPr>
      </w:pPr>
      <w:bookmarkStart w:id="193" w:name="_Toc74566865"/>
      <w:bookmarkStart w:id="194" w:name="_Toc97194301"/>
      <w:bookmarkEnd w:id="193"/>
    </w:p>
    <w:p w14:paraId="6BEB1828" w14:textId="7777777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194"/>
      <w:r w:rsidR="004B759E" w:rsidRPr="00821852">
        <w:rPr>
          <w:lang w:val="el-GR"/>
        </w:rPr>
        <w:t xml:space="preserve"> </w:t>
      </w:r>
    </w:p>
    <w:p w14:paraId="350AB456" w14:textId="77777777" w:rsidR="004B759E" w:rsidRDefault="004B759E" w:rsidP="004B759E">
      <w:pPr>
        <w:rPr>
          <w:lang w:val="el-GR"/>
        </w:rPr>
      </w:pPr>
      <w:r>
        <w:rPr>
          <w:lang w:val="el-GR"/>
        </w:rPr>
        <w:t>(α) έναν ηλεκτρονικό (</w:t>
      </w:r>
      <w:proofErr w:type="spellStart"/>
      <w:r>
        <w:rPr>
          <w:lang w:val="el-GR"/>
        </w:rPr>
        <w:t>υπο</w:t>
      </w:r>
      <w:proofErr w:type="spellEnd"/>
      <w:r>
        <w:rPr>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76B5202E" w14:textId="77777777" w:rsidR="004B759E" w:rsidRDefault="004B759E" w:rsidP="004B759E">
      <w:pPr>
        <w:rPr>
          <w:lang w:val="el-GR"/>
        </w:rPr>
      </w:pPr>
      <w:r>
        <w:rPr>
          <w:lang w:val="el-GR"/>
        </w:rPr>
        <w:t>(β) έναν ηλεκτρονικό (</w:t>
      </w:r>
      <w:proofErr w:type="spellStart"/>
      <w:r>
        <w:rPr>
          <w:lang w:val="el-GR"/>
        </w:rPr>
        <w:t>υπο</w:t>
      </w:r>
      <w:proofErr w:type="spellEnd"/>
      <w:r>
        <w:rPr>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1DA075DB"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2FD610D3"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42504652" w14:textId="77777777" w:rsidR="00D472F0" w:rsidRPr="00D472F0" w:rsidRDefault="00D472F0" w:rsidP="000F0E29">
      <w:pPr>
        <w:rPr>
          <w:lang w:val="el-GR"/>
        </w:rPr>
      </w:pPr>
      <w:bookmarkStart w:id="195" w:name="_Ref75869622"/>
      <w:bookmarkStart w:id="196" w:name="_Toc97194302"/>
    </w:p>
    <w:p w14:paraId="1CA67F33" w14:textId="05C94A2C"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 xml:space="preserve">Εφόσον οι Οικονομικοί Φορείς καταχωρίσουν τα σχετικά στοιχεία, </w:t>
      </w:r>
      <w:proofErr w:type="spellStart"/>
      <w:r w:rsidR="00486D17" w:rsidRPr="00201A77">
        <w:rPr>
          <w:lang w:val="el-GR"/>
        </w:rPr>
        <w:t>μεταδεδομένα</w:t>
      </w:r>
      <w:proofErr w:type="spellEnd"/>
      <w:r w:rsidR="00486D17" w:rsidRPr="00201A77">
        <w:rPr>
          <w:lang w:val="el-GR"/>
        </w:rPr>
        <w:t xml:space="preserve">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w:t>
      </w:r>
      <w:proofErr w:type="spellStart"/>
      <w:r w:rsidR="00486D17" w:rsidRPr="00201A77">
        <w:rPr>
          <w:lang w:val="el-GR"/>
        </w:rPr>
        <w:t>μορφότυπο</w:t>
      </w:r>
      <w:proofErr w:type="spellEnd"/>
      <w:r w:rsidR="00486D17" w:rsidRPr="00201A77">
        <w:rPr>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486D17" w:rsidRPr="00201A77">
        <w:rPr>
          <w:lang w:val="el-GR"/>
        </w:rPr>
        <w:t>υποφακέλους</w:t>
      </w:r>
      <w:proofErr w:type="spellEnd"/>
      <w:r w:rsidR="00486D17" w:rsidRPr="00201A77">
        <w:rPr>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00486D17" w:rsidRPr="00201A77">
        <w:rPr>
          <w:lang w:val="el-GR"/>
        </w:rPr>
        <w:t>υποφακέλο</w:t>
      </w:r>
      <w:proofErr w:type="spellEnd"/>
      <w:r w:rsidR="00486D17" w:rsidRPr="00201A77">
        <w:rPr>
          <w:lang w:val="el-GR"/>
        </w:rPr>
        <w:t xml:space="preserve">  ξεχωριστά, από τη στιγμή που έχει </w:t>
      </w:r>
      <w:r w:rsidR="00486D17" w:rsidRPr="00201A77">
        <w:rPr>
          <w:lang w:val="el-GR"/>
        </w:rPr>
        <w:lastRenderedPageBreak/>
        <w:t>ολοκληρωθεί η καταχώριση των στοιχείων σε αυτόν</w:t>
      </w:r>
      <w:r w:rsidR="00486D17" w:rsidRPr="00201A77">
        <w:rPr>
          <w:vertAlign w:val="superscript"/>
          <w:lang w:val="el-GR"/>
        </w:rPr>
        <w:footnoteReference w:id="6"/>
      </w:r>
      <w:r w:rsidR="00486D17" w:rsidRPr="00821852">
        <w:rPr>
          <w:lang w:val="el-GR"/>
        </w:rPr>
        <w:t xml:space="preserve">.  </w:t>
      </w:r>
      <w:bookmarkStart w:id="197" w:name="_Toc74566867"/>
      <w:bookmarkStart w:id="198" w:name="_Toc74566868"/>
      <w:bookmarkStart w:id="199" w:name="_Toc74566869"/>
      <w:bookmarkStart w:id="200" w:name="_Toc74566870"/>
      <w:bookmarkEnd w:id="197"/>
      <w:bookmarkEnd w:id="198"/>
      <w:bookmarkEnd w:id="199"/>
      <w:bookmarkEnd w:id="200"/>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510087097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3F4899">
        <w:rPr>
          <w:lang w:val="el-GR"/>
        </w:rPr>
        <w:t xml:space="preserve">ΠΑΡΑΡΤΗΜΑ </w:t>
      </w:r>
      <w:r w:rsidR="00AD6C1A" w:rsidRPr="00AD6C1A">
        <w:rPr>
          <w:lang w:val="el-GR"/>
        </w:rPr>
        <w:t>IV</w:t>
      </w:r>
      <w:r w:rsidR="00AD6C1A" w:rsidRPr="003F4899">
        <w:rPr>
          <w:lang w:val="el-GR"/>
        </w:rPr>
        <w:t xml:space="preserve"> – Υπόδειγμα Τεχνικής Προσφοράς</w:t>
      </w:r>
      <w:r w:rsidR="00DD27E9">
        <w:fldChar w:fldCharType="end"/>
      </w:r>
      <w:r w:rsidR="00AE32CA" w:rsidRPr="00821852">
        <w:rPr>
          <w:lang w:val="el-GR"/>
        </w:rPr>
        <w:t xml:space="preserve"> &amp;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510087099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603221">
        <w:rPr>
          <w:lang w:val="el-GR"/>
        </w:rPr>
        <w:t xml:space="preserve">ΠΑΡΑΡΤΗΜΑ </w:t>
      </w:r>
      <w:r w:rsidR="00AD6C1A" w:rsidRPr="00AD6C1A">
        <w:rPr>
          <w:lang w:val="el-GR"/>
        </w:rPr>
        <w:t>V</w:t>
      </w:r>
      <w:r w:rsidR="00AD6C1A" w:rsidRPr="00603221">
        <w:rPr>
          <w:lang w:val="el-GR"/>
        </w:rPr>
        <w:t xml:space="preserve"> – Υπόδειγμα Οικονομικής Προσφοράς</w:t>
      </w:r>
      <w:r w:rsidR="00DD27E9">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195"/>
      <w:bookmarkEnd w:id="196"/>
    </w:p>
    <w:p w14:paraId="3A6A7EFA" w14:textId="77777777" w:rsidR="00FC039B" w:rsidRPr="00FC039B" w:rsidRDefault="00FC039B" w:rsidP="00FC039B">
      <w:pPr>
        <w:rPr>
          <w:lang w:val="el-GR"/>
        </w:rPr>
      </w:pPr>
    </w:p>
    <w:p w14:paraId="2296002F" w14:textId="77777777" w:rsidR="004E36A7" w:rsidRPr="00821852" w:rsidRDefault="000F0E29" w:rsidP="00D472F0">
      <w:pPr>
        <w:rPr>
          <w:lang w:val="el-GR"/>
        </w:rPr>
      </w:pPr>
      <w:bookmarkStart w:id="201" w:name="_Toc74566872"/>
      <w:bookmarkStart w:id="202" w:name="_Toc74566873"/>
      <w:bookmarkStart w:id="203" w:name="_Toc97194304"/>
      <w:bookmarkEnd w:id="201"/>
      <w:bookmarkEnd w:id="202"/>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4E36A7" w:rsidRPr="00821852">
        <w:rPr>
          <w:lang w:val="el-GR"/>
        </w:rPr>
        <w:t>υπο</w:t>
      </w:r>
      <w:proofErr w:type="spellEnd"/>
      <w:r w:rsidR="004E36A7" w:rsidRPr="00821852">
        <w:rPr>
          <w:lang w:val="el-GR"/>
        </w:rPr>
        <w:t>)φακέλους μέσω του Υποσυστήματος, ως εξής :</w:t>
      </w:r>
      <w:bookmarkEnd w:id="203"/>
    </w:p>
    <w:p w14:paraId="6F91C9DD" w14:textId="77777777" w:rsidR="004E36A7" w:rsidRPr="008A2283" w:rsidRDefault="004E36A7" w:rsidP="004E36A7">
      <w:pPr>
        <w:rPr>
          <w:color w:val="000000"/>
          <w:lang w:val="el-GR"/>
        </w:rPr>
      </w:pPr>
      <w:bookmarkStart w:id="204"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46FA055E"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00ACB826"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7D214AD7"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FootnoteReference"/>
          <w:color w:val="000000"/>
          <w:lang w:val="el-GR"/>
        </w:rPr>
        <w:t xml:space="preserve"> </w:t>
      </w:r>
    </w:p>
    <w:p w14:paraId="01410D6D"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37ACBC3B"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w:t>
      </w:r>
      <w:proofErr w:type="spellStart"/>
      <w:r w:rsidRPr="00CB7A20">
        <w:rPr>
          <w:color w:val="000000"/>
          <w:lang w:val="el-GR"/>
        </w:rPr>
        <w:t>συνυποβολής</w:t>
      </w:r>
      <w:proofErr w:type="spellEnd"/>
      <w:r w:rsidRPr="00CB7A20">
        <w:rPr>
          <w:color w:val="000000"/>
          <w:lang w:val="el-GR"/>
        </w:rPr>
        <w:t xml:space="preserve"> υπεύθυνης δήλωσης στην περίπτωση απλής φωτοτυπίας ιδιωτικών εγγράφων. </w:t>
      </w:r>
    </w:p>
    <w:p w14:paraId="78BDEEA9"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2979BCC9" w14:textId="77777777" w:rsidR="004E36A7" w:rsidRDefault="004E36A7" w:rsidP="004E36A7">
      <w:pPr>
        <w:spacing w:after="144"/>
        <w:rPr>
          <w:b/>
          <w:strike/>
          <w:color w:val="000000"/>
          <w:lang w:val="el-GR"/>
        </w:rPr>
      </w:pPr>
      <w:r w:rsidRPr="008A2283">
        <w:rPr>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8A2283">
        <w:rPr>
          <w:color w:val="000000"/>
          <w:lang w:val="el-GR"/>
        </w:rPr>
        <w:t>μορφότυπο</w:t>
      </w:r>
      <w:proofErr w:type="spellEnd"/>
      <w:r w:rsidRPr="008A2283">
        <w:rPr>
          <w:color w:val="000000"/>
          <w:lang w:val="el-GR"/>
        </w:rPr>
        <w:t xml:space="preserve"> PDF</w:t>
      </w:r>
      <w:r w:rsidRPr="00026E2E">
        <w:rPr>
          <w:b/>
          <w:color w:val="000000"/>
          <w:lang w:val="el-GR"/>
        </w:rPr>
        <w:t xml:space="preserve">. </w:t>
      </w:r>
      <w:bookmarkEnd w:id="204"/>
    </w:p>
    <w:p w14:paraId="3E4C3A5E"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CB7A20">
        <w:rPr>
          <w:lang w:val="el-GR"/>
        </w:rPr>
        <w:t>ούς</w:t>
      </w:r>
      <w:proofErr w:type="spellEnd"/>
      <w:r w:rsidRPr="00CB7A20">
        <w:rPr>
          <w:lang w:val="el-GR"/>
        </w:rPr>
        <w:t xml:space="preserve"> φάκελο-</w:t>
      </w:r>
      <w:proofErr w:type="spellStart"/>
      <w:r w:rsidRPr="00CB7A20">
        <w:rPr>
          <w:lang w:val="el-GR"/>
        </w:rPr>
        <w:t>ους</w:t>
      </w:r>
      <w:proofErr w:type="spellEnd"/>
      <w:r w:rsidRPr="00CB7A20">
        <w:rPr>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D680FB4"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6C2F20EA"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670E9782"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35D742A6" w14:textId="77777777" w:rsidR="000674D2" w:rsidRPr="00CB7A20" w:rsidRDefault="000674D2" w:rsidP="000674D2">
      <w:pPr>
        <w:rPr>
          <w:lang w:val="el-GR"/>
        </w:rPr>
      </w:pPr>
      <w:r w:rsidRPr="00CB7A20">
        <w:rPr>
          <w:lang w:val="el-GR"/>
        </w:rPr>
        <w:t>δ) τα αλλοδαπά δημόσια έντυπα έγγραφα που φέρουν την επισημείωση της Χάγης (</w:t>
      </w:r>
      <w:proofErr w:type="spellStart"/>
      <w:r w:rsidRPr="00CB7A20">
        <w:rPr>
          <w:lang w:val="el-GR"/>
        </w:rPr>
        <w:t>Apostille</w:t>
      </w:r>
      <w:proofErr w:type="spellEnd"/>
      <w:r w:rsidRPr="00CB7A20">
        <w:rPr>
          <w:lang w:val="el-GR"/>
        </w:rPr>
        <w:t xml:space="preserve">), ή προξενική θεώρηση και δεν έχουν επικυρωθεί  από δικηγόρο. </w:t>
      </w:r>
    </w:p>
    <w:p w14:paraId="1E24ADC7" w14:textId="77777777" w:rsidR="000674D2" w:rsidRPr="00FA593B" w:rsidRDefault="000674D2" w:rsidP="000674D2">
      <w:pPr>
        <w:rPr>
          <w:lang w:val="el-GR"/>
        </w:rPr>
      </w:pPr>
      <w:r w:rsidRPr="00CB7A20">
        <w:rPr>
          <w:lang w:val="el-GR"/>
        </w:rPr>
        <w:lastRenderedPageBreak/>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002B6C1C" w14:textId="77777777" w:rsidR="000674D2" w:rsidRDefault="000674D2" w:rsidP="000674D2">
      <w:pPr>
        <w:rPr>
          <w:lang w:val="el-GR"/>
        </w:rPr>
      </w:pPr>
      <w:r>
        <w:rPr>
          <w:lang w:val="el-GR"/>
        </w:rPr>
        <w:t>Σ</w:t>
      </w:r>
      <w:r w:rsidRPr="008178FF">
        <w:rPr>
          <w:lang w:val="el-GR"/>
        </w:rPr>
        <w:t xml:space="preserve">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8178FF">
        <w:rPr>
          <w:lang w:val="el-GR"/>
        </w:rPr>
        <w:t>Apostille</w:t>
      </w:r>
      <w:proofErr w:type="spellEnd"/>
      <w:r w:rsidRPr="008178FF">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1CDF2639" w14:textId="77777777" w:rsidR="000674D2" w:rsidRPr="00CE38E4" w:rsidRDefault="000674D2" w:rsidP="000674D2">
      <w:pPr>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37CA0717"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5C7ECFED"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07FB9762" w14:textId="77777777"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59EB4DBC" w14:textId="77777777" w:rsidR="00CA1F25" w:rsidRPr="00603221" w:rsidRDefault="00CA1F25">
      <w:pPr>
        <w:rPr>
          <w:i/>
          <w:iCs/>
          <w:color w:val="5B9BD5"/>
          <w:lang w:val="el-GR"/>
        </w:rPr>
      </w:pPr>
    </w:p>
    <w:p w14:paraId="33121BE9" w14:textId="77777777" w:rsidR="008338F0" w:rsidRPr="005A1609" w:rsidRDefault="003355E7" w:rsidP="005A1609">
      <w:pPr>
        <w:pStyle w:val="Heading3"/>
        <w:ind w:left="709" w:hanging="709"/>
        <w:rPr>
          <w:lang w:val="el-GR"/>
        </w:rPr>
      </w:pPr>
      <w:bookmarkStart w:id="205" w:name="_Ref496542340"/>
      <w:bookmarkStart w:id="206" w:name="_Toc97194305"/>
      <w:bookmarkStart w:id="207" w:name="_Toc97194438"/>
      <w:bookmarkStart w:id="208" w:name="_Toc139985592"/>
      <w:r w:rsidRPr="00603221">
        <w:rPr>
          <w:lang w:val="el-GR"/>
        </w:rPr>
        <w:t>Περιεχόμενα Φακέλου «Δικαιολογητικά Συμμετοχής - Τεχνική Προσφορά»</w:t>
      </w:r>
      <w:bookmarkEnd w:id="205"/>
      <w:bookmarkEnd w:id="206"/>
      <w:bookmarkEnd w:id="207"/>
      <w:bookmarkEnd w:id="208"/>
      <w:r w:rsidRPr="00603221">
        <w:rPr>
          <w:lang w:val="el-GR"/>
        </w:rPr>
        <w:t xml:space="preserve"> </w:t>
      </w:r>
    </w:p>
    <w:p w14:paraId="58C581B9" w14:textId="77777777" w:rsidR="002C7E9A" w:rsidRPr="003329FF" w:rsidRDefault="002C7E9A" w:rsidP="0069435C">
      <w:pPr>
        <w:pStyle w:val="Heading4"/>
        <w:rPr>
          <w:rStyle w:val="Heading4Char"/>
          <w:rFonts w:ascii="Tahoma" w:hAnsi="Tahoma" w:cs="Tahoma"/>
          <w:b/>
          <w:bCs/>
          <w:sz w:val="22"/>
        </w:rPr>
      </w:pPr>
      <w:bookmarkStart w:id="209" w:name="_Toc74566876"/>
      <w:bookmarkStart w:id="210" w:name="_Ref55324286"/>
      <w:bookmarkStart w:id="211" w:name="_Toc97194306"/>
      <w:bookmarkStart w:id="212" w:name="_Toc139985593"/>
      <w:bookmarkEnd w:id="209"/>
      <w:proofErr w:type="spellStart"/>
      <w:r w:rsidRPr="003329FF">
        <w:rPr>
          <w:rStyle w:val="Heading4Char"/>
          <w:rFonts w:ascii="Tahoma" w:hAnsi="Tahoma" w:cs="Tahoma"/>
          <w:b/>
          <w:bCs/>
          <w:sz w:val="22"/>
        </w:rPr>
        <w:t>Δικ</w:t>
      </w:r>
      <w:proofErr w:type="spellEnd"/>
      <w:r w:rsidRPr="003329FF">
        <w:rPr>
          <w:rStyle w:val="Heading4Char"/>
          <w:rFonts w:ascii="Tahoma" w:hAnsi="Tahoma" w:cs="Tahoma"/>
          <w:b/>
          <w:bCs/>
          <w:sz w:val="22"/>
        </w:rPr>
        <w:t xml:space="preserve">αιολογητικά </w:t>
      </w:r>
      <w:proofErr w:type="spellStart"/>
      <w:r w:rsidRPr="003329FF">
        <w:rPr>
          <w:rStyle w:val="Heading4Char"/>
          <w:rFonts w:ascii="Tahoma" w:hAnsi="Tahoma" w:cs="Tahoma"/>
          <w:b/>
          <w:bCs/>
          <w:sz w:val="22"/>
        </w:rPr>
        <w:t>Συμμετοχής</w:t>
      </w:r>
      <w:bookmarkEnd w:id="210"/>
      <w:bookmarkEnd w:id="211"/>
      <w:bookmarkEnd w:id="212"/>
      <w:proofErr w:type="spellEnd"/>
    </w:p>
    <w:p w14:paraId="2C0E8C5F"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452BDD25" w14:textId="77777777" w:rsidR="007702DC" w:rsidRDefault="007702DC" w:rsidP="007702DC">
      <w:pPr>
        <w:rPr>
          <w:lang w:val="el-GR"/>
        </w:rPr>
      </w:pPr>
      <w:r w:rsidRPr="00BD7E89">
        <w:rPr>
          <w:lang w:val="el-GR"/>
        </w:rPr>
        <w:lastRenderedPageBreak/>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3ECFBCF7" w14:textId="4BB27EF0"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13" w:name="_Hlk118712722"/>
      <w:r w:rsidR="00340CC1"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00340CC1" w:rsidRPr="00603221">
        <w:rPr>
          <w:lang w:val="el-GR"/>
        </w:rPr>
      </w:r>
      <w:r w:rsidR="00340CC1" w:rsidRPr="00603221">
        <w:rPr>
          <w:lang w:val="el-GR"/>
        </w:rPr>
        <w:fldChar w:fldCharType="separate"/>
      </w:r>
      <w:r w:rsidR="00AD6C1A">
        <w:rPr>
          <w:lang w:val="el-GR"/>
        </w:rPr>
        <w:t>2.1.5</w:t>
      </w:r>
      <w:r w:rsidR="00340CC1" w:rsidRPr="00603221">
        <w:rPr>
          <w:lang w:val="el-GR"/>
        </w:rPr>
        <w:fldChar w:fldCharType="end"/>
      </w:r>
      <w:bookmarkEnd w:id="213"/>
      <w:r w:rsidRPr="00603221">
        <w:rPr>
          <w:lang w:val="el-GR"/>
        </w:rPr>
        <w:t xml:space="preserve"> και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496542081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color w:val="000000"/>
          <w:lang w:val="el-GR"/>
        </w:rPr>
        <w:t>2.2.2</w:t>
      </w:r>
      <w:r w:rsidR="00DD27E9">
        <w:fldChar w:fldCharType="end"/>
      </w:r>
      <w:r>
        <w:rPr>
          <w:color w:val="000000"/>
          <w:lang w:val="el-GR"/>
        </w:rPr>
        <w:t xml:space="preserve"> </w:t>
      </w:r>
      <w:r w:rsidRPr="00BD7E89">
        <w:rPr>
          <w:lang w:val="el-GR"/>
        </w:rPr>
        <w:t xml:space="preserve">αντίστοιχα της παρούσας διακήρυξης.  </w:t>
      </w:r>
    </w:p>
    <w:p w14:paraId="4291387B" w14:textId="48E02977" w:rsidR="00CD4F51" w:rsidRPr="00B07864" w:rsidRDefault="00CD4F51" w:rsidP="00CD4F51">
      <w:pPr>
        <w:rPr>
          <w:lang w:val="el-GR"/>
        </w:rPr>
      </w:pPr>
      <w:bookmarkStart w:id="214" w:name="_Hlk118712689"/>
      <w:r w:rsidRPr="00B07864">
        <w:rPr>
          <w:lang w:val="el-GR"/>
        </w:rPr>
        <w:t xml:space="preserve">γ) </w:t>
      </w:r>
      <w:r w:rsidR="009F688B" w:rsidRPr="00B07864">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B07864">
        <w:rPr>
          <w:lang w:val="el-GR"/>
        </w:rPr>
        <w:t xml:space="preserve">σύμφωνα με το </w:t>
      </w:r>
      <w:r w:rsidR="00340CC1">
        <w:rPr>
          <w:lang w:val="el-GR"/>
        </w:rPr>
        <w:fldChar w:fldCharType="begin"/>
      </w:r>
      <w:r w:rsidR="009F688B">
        <w:rPr>
          <w:lang w:val="el-GR"/>
        </w:rPr>
        <w:instrText xml:space="preserve"> REF _Ref494118533 \h </w:instrText>
      </w:r>
      <w:r w:rsidR="00340CC1">
        <w:rPr>
          <w:lang w:val="el-GR"/>
        </w:rPr>
      </w:r>
      <w:r w:rsidR="00340CC1">
        <w:rPr>
          <w:lang w:val="el-GR"/>
        </w:rPr>
        <w:fldChar w:fldCharType="separate"/>
      </w:r>
      <w:r w:rsidR="00AD6C1A">
        <w:rPr>
          <w:lang w:val="el-GR"/>
        </w:rPr>
        <w:t>Π</w:t>
      </w:r>
      <w:r w:rsidR="00AD6C1A" w:rsidRPr="00603221">
        <w:rPr>
          <w:lang w:val="el-GR"/>
        </w:rPr>
        <w:t xml:space="preserve">ΑΡΑΡΤΗΜΑ </w:t>
      </w:r>
      <w:r w:rsidR="00AD6C1A" w:rsidRPr="00603221">
        <w:t>V</w:t>
      </w:r>
      <w:r w:rsidR="00AD6C1A" w:rsidRPr="00603221">
        <w:rPr>
          <w:lang w:val="el-GR"/>
        </w:rPr>
        <w:t>Ι – Άλλες Δηλώσεις</w:t>
      </w:r>
      <w:r w:rsidR="00340CC1">
        <w:rPr>
          <w:lang w:val="el-GR"/>
        </w:rPr>
        <w:fldChar w:fldCharType="end"/>
      </w:r>
      <w:r w:rsidRPr="00B07864">
        <w:rPr>
          <w:lang w:val="el-GR"/>
        </w:rPr>
        <w:t>.</w:t>
      </w:r>
    </w:p>
    <w:bookmarkEnd w:id="214"/>
    <w:p w14:paraId="58309DF9" w14:textId="77777777" w:rsidR="007702DC" w:rsidRDefault="007702DC" w:rsidP="002C7E9A">
      <w:pPr>
        <w:rPr>
          <w:lang w:val="el-GR"/>
        </w:rPr>
      </w:pPr>
    </w:p>
    <w:p w14:paraId="5C294ABF" w14:textId="7524703B"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sidR="00340CC1">
        <w:rPr>
          <w:lang w:val="el-GR"/>
        </w:rPr>
        <w:fldChar w:fldCharType="begin"/>
      </w:r>
      <w:r>
        <w:rPr>
          <w:lang w:val="el-GR"/>
        </w:rPr>
        <w:instrText xml:space="preserve"> REF _Ref496624736 \h </w:instrText>
      </w:r>
      <w:r w:rsidR="00340CC1">
        <w:rPr>
          <w:lang w:val="el-GR"/>
        </w:rPr>
      </w:r>
      <w:r w:rsidR="00340CC1">
        <w:rPr>
          <w:lang w:val="el-GR"/>
        </w:rPr>
        <w:fldChar w:fldCharType="separate"/>
      </w:r>
      <w:r w:rsidR="00AD6C1A" w:rsidRPr="00603221">
        <w:rPr>
          <w:color w:val="000099"/>
          <w:lang w:val="el-GR"/>
        </w:rPr>
        <w:t xml:space="preserve">ΠΑΡΑΡΤΗΜΑ ΙΙ – ΕΥΡΩΠΑΙΚΟ ΕΝΙΑΙΟ ΕΓΓΡΑΦΟ ΣΥΜΒΑΣΗΣ (ΕΕΕΣ) </w:t>
      </w:r>
      <w:r w:rsidR="00340CC1">
        <w:rPr>
          <w:lang w:val="el-GR"/>
        </w:rPr>
        <w:fldChar w:fldCharType="end"/>
      </w:r>
      <w:r w:rsidRPr="00197834">
        <w:rPr>
          <w:lang w:val="el-GR"/>
        </w:rPr>
        <w:t xml:space="preserve"> ως Παράρτημα  αυτής. </w:t>
      </w:r>
    </w:p>
    <w:p w14:paraId="372573CE" w14:textId="77777777" w:rsidR="00197834" w:rsidRPr="00197834" w:rsidRDefault="00197834" w:rsidP="00197834">
      <w:pPr>
        <w:rPr>
          <w:lang w:val="el-GR"/>
        </w:rPr>
      </w:pPr>
      <w:r w:rsidRPr="00197834">
        <w:rPr>
          <w:lang w:val="el-GR"/>
        </w:rPr>
        <w:t xml:space="preserve">Η συμπλήρωσή του δύναται να πραγματοποιηθεί με χρήση του υποσυστήματος </w:t>
      </w:r>
      <w:proofErr w:type="spellStart"/>
      <w:r w:rsidRPr="00197834">
        <w:rPr>
          <w:lang w:val="el-GR"/>
        </w:rPr>
        <w:t>Promitheus</w:t>
      </w:r>
      <w:proofErr w:type="spellEnd"/>
      <w:r w:rsidRPr="00197834">
        <w:rPr>
          <w:lang w:val="el-GR"/>
        </w:rPr>
        <w:t xml:space="preserve"> </w:t>
      </w:r>
      <w:proofErr w:type="spellStart"/>
      <w:r w:rsidRPr="00197834">
        <w:rPr>
          <w:lang w:val="el-GR"/>
        </w:rPr>
        <w:t>ESPDint</w:t>
      </w:r>
      <w:proofErr w:type="spellEnd"/>
      <w:r w:rsidRPr="00197834">
        <w:rPr>
          <w:lang w:val="el-GR"/>
        </w:rPr>
        <w:t xml:space="preserve">, </w:t>
      </w:r>
      <w:proofErr w:type="spellStart"/>
      <w:r w:rsidRPr="00197834">
        <w:rPr>
          <w:lang w:val="el-GR"/>
        </w:rPr>
        <w:t>προσβάσιμου</w:t>
      </w:r>
      <w:proofErr w:type="spellEnd"/>
      <w:r w:rsidRPr="00197834">
        <w:rPr>
          <w:lang w:val="el-GR"/>
        </w:rPr>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197834">
        <w:rPr>
          <w:lang w:val="el-GR"/>
        </w:rPr>
        <w:t>μορφότυπο</w:t>
      </w:r>
      <w:proofErr w:type="spellEnd"/>
      <w:r w:rsidRPr="00197834">
        <w:rPr>
          <w:lang w:val="el-GR"/>
        </w:rPr>
        <w:t xml:space="preserve"> XML που αποτελεί επικουρικό στοιχείο των εγγράφων της σύμβασης.</w:t>
      </w:r>
    </w:p>
    <w:p w14:paraId="32D86753" w14:textId="77777777" w:rsidR="00D705C7" w:rsidRDefault="00197834" w:rsidP="00197834">
      <w:pPr>
        <w:rPr>
          <w:lang w:val="el-GR"/>
        </w:rPr>
      </w:pPr>
      <w:r w:rsidRPr="00197834">
        <w:rPr>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197834">
        <w:rPr>
          <w:lang w:val="el-GR"/>
        </w:rPr>
        <w:t>μορφότυπο</w:t>
      </w:r>
      <w:proofErr w:type="spellEnd"/>
      <w:r w:rsidRPr="00197834">
        <w:rPr>
          <w:lang w:val="el-GR"/>
        </w:rPr>
        <w:t xml:space="preserve"> PDF.</w:t>
      </w:r>
    </w:p>
    <w:p w14:paraId="3300AB8D" w14:textId="77777777" w:rsidR="00D705C7" w:rsidRPr="00821852" w:rsidRDefault="00D705C7" w:rsidP="00D705C7">
      <w:pPr>
        <w:rPr>
          <w:lang w:val="el-GR"/>
        </w:rPr>
      </w:pPr>
      <w:r w:rsidRPr="00821852">
        <w:rPr>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821852">
        <w:rPr>
          <w:lang w:val="el-GR"/>
        </w:rPr>
        <w:t>Promitheus</w:t>
      </w:r>
      <w:proofErr w:type="spellEnd"/>
      <w:r w:rsidRPr="00821852">
        <w:rPr>
          <w:lang w:val="el-GR"/>
        </w:rPr>
        <w:t xml:space="preserve"> </w:t>
      </w:r>
      <w:proofErr w:type="spellStart"/>
      <w:r w:rsidRPr="00821852">
        <w:rPr>
          <w:lang w:val="el-GR"/>
        </w:rPr>
        <w:t>ESPDint</w:t>
      </w:r>
      <w:proofErr w:type="spellEnd"/>
      <w:r w:rsidRPr="00821852">
        <w:rPr>
          <w:lang w:val="el-GR"/>
        </w:rPr>
        <w:t xml:space="preserve"> είναι αναρτημένες σε σχετική θεματική ενότητα στη Διαδικτυακή Πύλη (</w:t>
      </w:r>
      <w:hyperlink r:id="rId25" w:history="1">
        <w:r w:rsidRPr="00821852">
          <w:rPr>
            <w:lang w:val="el-GR"/>
          </w:rPr>
          <w:t>www.promitheus.gov.gr</w:t>
        </w:r>
      </w:hyperlink>
      <w:r w:rsidRPr="00821852">
        <w:rPr>
          <w:lang w:val="el-GR"/>
        </w:rPr>
        <w:t>) του ΟΠΣ ΕΣΗΔΗΣ.</w:t>
      </w:r>
    </w:p>
    <w:p w14:paraId="3BC2163E"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FDC1015" w14:textId="77777777" w:rsidR="00606EF6" w:rsidRPr="00603221" w:rsidRDefault="00606EF6">
      <w:pPr>
        <w:rPr>
          <w:b/>
          <w:u w:val="single"/>
          <w:lang w:val="el-GR"/>
        </w:rPr>
      </w:pPr>
    </w:p>
    <w:p w14:paraId="5861BB03"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38504393"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7A3D1DF0" w14:textId="77777777" w:rsidR="00704D1F" w:rsidRPr="00603221" w:rsidRDefault="00704D1F">
      <w:pPr>
        <w:rPr>
          <w:b/>
          <w:u w:val="single"/>
          <w:lang w:val="el-GR"/>
        </w:rPr>
      </w:pPr>
    </w:p>
    <w:p w14:paraId="15B28197" w14:textId="2B2C48B8"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496624736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603221">
        <w:rPr>
          <w:color w:val="000099"/>
          <w:lang w:val="el-GR"/>
        </w:rPr>
        <w:t xml:space="preserve">ΠΑΡΑΡΤΗΜΑ ΙΙ – ΕΥΡΩΠΑΙΚΟ ΕΝΙΑΙΟ ΕΓΓΡΑΦΟ ΣΥΜΒΑΣΗΣ (ΕΕΕΣ) </w:t>
      </w:r>
      <w:r w:rsidR="00DD27E9">
        <w:fldChar w:fldCharType="end"/>
      </w:r>
      <w:r w:rsidRPr="00603221">
        <w:rPr>
          <w:lang w:val="el-GR"/>
        </w:rPr>
        <w:t xml:space="preserve">. </w:t>
      </w:r>
    </w:p>
    <w:p w14:paraId="7C224C01"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ACAAD83" w14:textId="77777777" w:rsidR="00AC6490" w:rsidRPr="00603221" w:rsidRDefault="00D9390F" w:rsidP="00D9390F">
      <w:pPr>
        <w:rPr>
          <w:u w:val="single"/>
          <w:lang w:val="el-GR" w:eastAsia="el-GR"/>
        </w:rPr>
      </w:pPr>
      <w:r w:rsidRPr="00603221">
        <w:rPr>
          <w:lang w:val="el-GR"/>
        </w:rPr>
        <w:lastRenderedPageBreak/>
        <w:t xml:space="preserve">α. </w:t>
      </w:r>
      <w:r w:rsidR="00AC6490" w:rsidRPr="00603221">
        <w:rPr>
          <w:u w:val="single"/>
          <w:lang w:val="el-GR" w:eastAsia="el-GR"/>
        </w:rPr>
        <w:t xml:space="preserve">ΕΕΕΣ –Οικονομικού Φορέα </w:t>
      </w:r>
    </w:p>
    <w:p w14:paraId="5C6F4AD6"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3496E230"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1B701B3D" w14:textId="77777777"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w:t>
      </w:r>
      <w:proofErr w:type="spellStart"/>
      <w:r w:rsidR="004E535D" w:rsidRPr="00603221">
        <w:rPr>
          <w:lang w:val="el-GR"/>
        </w:rPr>
        <w:t>ους</w:t>
      </w:r>
      <w:proofErr w:type="spellEnd"/>
      <w:r w:rsidR="004E535D" w:rsidRPr="00603221">
        <w:rPr>
          <w:lang w:val="el-GR"/>
        </w:rPr>
        <w:t>, συμπληρώνοντας:</w:t>
      </w:r>
    </w:p>
    <w:p w14:paraId="36D1B7CC" w14:textId="77777777" w:rsidR="00704D1F" w:rsidRPr="00603221" w:rsidRDefault="00704D1F" w:rsidP="00E82AF0">
      <w:pPr>
        <w:pStyle w:val="ListParagraph"/>
        <w:numPr>
          <w:ilvl w:val="0"/>
          <w:numId w:val="5"/>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2684CF46"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501072D1"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proofErr w:type="spellStart"/>
      <w:r w:rsidR="00542891" w:rsidRPr="00603221">
        <w:rPr>
          <w:u w:val="single"/>
          <w:lang w:val="el-GR" w:eastAsia="el-GR"/>
        </w:rPr>
        <w:t>κλπ</w:t>
      </w:r>
      <w:proofErr w:type="spellEnd"/>
    </w:p>
    <w:p w14:paraId="22119338"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w:t>
      </w:r>
      <w:proofErr w:type="spellStart"/>
      <w:r w:rsidRPr="00603221">
        <w:rPr>
          <w:lang w:val="el-GR"/>
        </w:rPr>
        <w:t>λ.χ</w:t>
      </w:r>
      <w:proofErr w:type="spellEnd"/>
      <w:r w:rsidRPr="00603221">
        <w:rPr>
          <w:lang w:val="el-GR"/>
        </w:rPr>
        <w:t xml:space="preserve"> ενώσεων,</w:t>
      </w:r>
      <w:r w:rsidR="00A01EC2" w:rsidRPr="00603221">
        <w:rPr>
          <w:lang w:val="el-GR"/>
        </w:rPr>
        <w:t xml:space="preserve"> </w:t>
      </w:r>
      <w:r w:rsidRPr="00603221">
        <w:rPr>
          <w:lang w:val="el-GR"/>
        </w:rPr>
        <w:t xml:space="preserve">κοινοπραξιών, συνεταιρισμών </w:t>
      </w:r>
      <w:proofErr w:type="spellStart"/>
      <w:r w:rsidRPr="00603221">
        <w:rPr>
          <w:lang w:val="el-GR"/>
        </w:rPr>
        <w:t>κλπ</w:t>
      </w:r>
      <w:proofErr w:type="spellEnd"/>
      <w:r w:rsidRPr="00603221">
        <w:rPr>
          <w:lang w:val="el-GR"/>
        </w:rPr>
        <w:t xml:space="preserve">),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17499646"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7D16C77A" w14:textId="77777777" w:rsidR="00730FB9" w:rsidRPr="00603221" w:rsidRDefault="00730FB9" w:rsidP="00730FB9">
      <w:pPr>
        <w:rPr>
          <w:lang w:val="el-GR"/>
        </w:rPr>
      </w:pPr>
      <w:r w:rsidRPr="00603221">
        <w:rPr>
          <w:lang w:val="el-GR"/>
        </w:rPr>
        <w:t>Σε περίπτωση που ο προσφέρων προτίθεται να αναθέσει υπό μορφή υπεργολαβίας σε τρίτο/</w:t>
      </w:r>
      <w:proofErr w:type="spellStart"/>
      <w:r w:rsidRPr="00603221">
        <w:rPr>
          <w:lang w:val="el-GR"/>
        </w:rPr>
        <w:t>ους</w:t>
      </w:r>
      <w:proofErr w:type="spellEnd"/>
      <w:r w:rsidRPr="00603221">
        <w:rPr>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603221">
        <w:rPr>
          <w:lang w:val="el-GR"/>
        </w:rPr>
        <w:t>υπεργολαβικά</w:t>
      </w:r>
      <w:proofErr w:type="spellEnd"/>
      <w:r w:rsidRPr="00603221">
        <w:rPr>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6DEFA188" w14:textId="77777777"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D14D552" w14:textId="77777777" w:rsidR="00FB65FD" w:rsidRPr="00603221" w:rsidRDefault="00FB65FD">
      <w:pPr>
        <w:rPr>
          <w:b/>
          <w:bCs/>
          <w:lang w:val="el-GR"/>
        </w:rPr>
      </w:pPr>
    </w:p>
    <w:p w14:paraId="43486875" w14:textId="77777777" w:rsidR="002C7E9A" w:rsidRPr="00603221" w:rsidRDefault="002C7E9A">
      <w:pPr>
        <w:pStyle w:val="Heading4"/>
        <w:rPr>
          <w:rFonts w:cs="Tahoma"/>
          <w:szCs w:val="22"/>
          <w:lang w:val="el-GR"/>
        </w:rPr>
      </w:pPr>
      <w:bookmarkStart w:id="215" w:name="_Toc97194307"/>
      <w:bookmarkStart w:id="216" w:name="_Toc139985594"/>
      <w:r w:rsidRPr="00603221">
        <w:rPr>
          <w:rFonts w:cs="Tahoma"/>
          <w:szCs w:val="22"/>
          <w:lang w:val="el-GR"/>
        </w:rPr>
        <w:t>Τεχνική Προσφορά</w:t>
      </w:r>
      <w:bookmarkEnd w:id="215"/>
      <w:bookmarkEnd w:id="216"/>
      <w:r w:rsidRPr="00603221">
        <w:rPr>
          <w:rFonts w:cs="Tahoma"/>
          <w:szCs w:val="22"/>
          <w:lang w:val="el-GR"/>
        </w:rPr>
        <w:t xml:space="preserve"> </w:t>
      </w:r>
      <w:r w:rsidR="00E1337D" w:rsidRPr="00603221">
        <w:rPr>
          <w:rFonts w:cs="Tahoma"/>
          <w:szCs w:val="22"/>
          <w:lang w:val="el-GR"/>
        </w:rPr>
        <w:t xml:space="preserve"> </w:t>
      </w:r>
    </w:p>
    <w:p w14:paraId="4BDC16C9" w14:textId="2DB841DC" w:rsidR="007A3AC0" w:rsidRPr="00D472F0"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340CC1">
        <w:rPr>
          <w:lang w:val="el-GR"/>
        </w:rPr>
        <w:fldChar w:fldCharType="begin"/>
      </w:r>
      <w:r w:rsidR="006712BB">
        <w:rPr>
          <w:lang w:val="el-GR"/>
        </w:rPr>
        <w:instrText xml:space="preserve"> REF _Ref496625830 \h </w:instrText>
      </w:r>
      <w:r w:rsidR="00340CC1">
        <w:rPr>
          <w:lang w:val="el-GR"/>
        </w:rPr>
      </w:r>
      <w:r w:rsidR="00340CC1">
        <w:rPr>
          <w:lang w:val="el-GR"/>
        </w:rPr>
        <w:fldChar w:fldCharType="separate"/>
      </w:r>
      <w:r w:rsidR="00AD6C1A" w:rsidRPr="00603221">
        <w:rPr>
          <w:lang w:val="el-GR"/>
        </w:rPr>
        <w:t>ΠΑΡΑΡΤΗΜΑ Ι – Αναλυτική Περιγραφή Φυσικού και Οικονομικού Αντικειμένου της Σύμβασης</w:t>
      </w:r>
      <w:r w:rsidR="00340CC1">
        <w:rPr>
          <w:lang w:val="el-GR"/>
        </w:rPr>
        <w:fldChar w:fldCharType="end"/>
      </w:r>
      <w:r w:rsidRPr="00603221">
        <w:rPr>
          <w:lang w:val="el-GR"/>
        </w:rPr>
        <w:t>,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p>
    <w:p w14:paraId="55630565" w14:textId="7276415E"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340CC1">
        <w:rPr>
          <w:highlight w:val="magenta"/>
          <w:lang w:val="el-GR"/>
        </w:rPr>
        <w:fldChar w:fldCharType="begin"/>
      </w:r>
      <w:r w:rsidR="007D2CC2">
        <w:rPr>
          <w:highlight w:val="magenta"/>
          <w:lang w:val="el-GR"/>
        </w:rPr>
        <w:instrText xml:space="preserve"> REF _Ref40980475 \h </w:instrText>
      </w:r>
      <w:r w:rsidR="00340CC1">
        <w:rPr>
          <w:highlight w:val="magenta"/>
          <w:lang w:val="el-GR"/>
        </w:rPr>
      </w:r>
      <w:r w:rsidR="00340CC1">
        <w:rPr>
          <w:highlight w:val="magenta"/>
          <w:lang w:val="el-GR"/>
        </w:rPr>
        <w:fldChar w:fldCharType="separate"/>
      </w:r>
      <w:r w:rsidR="00AD6C1A" w:rsidRPr="003F4899">
        <w:rPr>
          <w:lang w:val="el-GR"/>
        </w:rPr>
        <w:t xml:space="preserve">ΠΑΡΑΡΤΗΜΑ </w:t>
      </w:r>
      <w:r w:rsidR="00AD6C1A">
        <w:t>I</w:t>
      </w:r>
      <w:r w:rsidR="00AD6C1A" w:rsidRPr="00603221">
        <w:t>V</w:t>
      </w:r>
      <w:r w:rsidR="00AD6C1A" w:rsidRPr="003F4899">
        <w:rPr>
          <w:lang w:val="el-GR"/>
        </w:rPr>
        <w:t xml:space="preserve"> – Υπόδειγμα Τεχνικής Προσφοράς</w:t>
      </w:r>
      <w:r w:rsidR="00340CC1">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52D2CE81" w14:textId="77777777" w:rsidR="008338F0" w:rsidRPr="00603221" w:rsidRDefault="008338F0" w:rsidP="007A3AC0">
      <w:pPr>
        <w:rPr>
          <w:lang w:val="el-GR"/>
        </w:rPr>
      </w:pPr>
    </w:p>
    <w:p w14:paraId="7C490A65" w14:textId="77777777" w:rsidR="008338F0" w:rsidRPr="00603221" w:rsidRDefault="003355E7" w:rsidP="005A1609">
      <w:pPr>
        <w:pStyle w:val="Heading3"/>
        <w:ind w:left="709" w:hanging="709"/>
        <w:rPr>
          <w:lang w:val="el-GR"/>
        </w:rPr>
      </w:pPr>
      <w:bookmarkStart w:id="217" w:name="_Ref496542376"/>
      <w:bookmarkStart w:id="218" w:name="_Toc97194308"/>
      <w:bookmarkStart w:id="219" w:name="_Toc97194439"/>
      <w:bookmarkStart w:id="220" w:name="_Toc139985595"/>
      <w:r w:rsidRPr="00603221">
        <w:rPr>
          <w:lang w:val="el-GR"/>
        </w:rPr>
        <w:lastRenderedPageBreak/>
        <w:t>Περιεχόμενα Φακέλου «Οικονομική Προσφορά» / Τρόπος σύνταξης και υποβολής οικονομικών προσφορών</w:t>
      </w:r>
      <w:bookmarkEnd w:id="217"/>
      <w:bookmarkEnd w:id="218"/>
      <w:bookmarkEnd w:id="219"/>
      <w:bookmarkEnd w:id="220"/>
    </w:p>
    <w:p w14:paraId="1920B53D" w14:textId="77777777" w:rsidR="001E3C20" w:rsidRPr="00603221" w:rsidRDefault="001E3C20" w:rsidP="00422D27">
      <w:pPr>
        <w:autoSpaceDE w:val="0"/>
        <w:autoSpaceDN w:val="0"/>
        <w:adjustRightInd w:val="0"/>
        <w:spacing w:after="0" w:line="276" w:lineRule="auto"/>
        <w:rPr>
          <w:lang w:val="el-GR"/>
        </w:rPr>
      </w:pPr>
    </w:p>
    <w:p w14:paraId="16D5920C" w14:textId="31B0223D"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340CC1">
        <w:rPr>
          <w:lang w:val="el-GR" w:eastAsia="el-GR"/>
        </w:rPr>
        <w:fldChar w:fldCharType="begin"/>
      </w:r>
      <w:r w:rsidR="007D2CC2">
        <w:rPr>
          <w:lang w:val="el-GR" w:eastAsia="el-GR"/>
        </w:rPr>
        <w:instrText xml:space="preserve"> REF _Ref40980548 \h </w:instrText>
      </w:r>
      <w:r w:rsidR="00340CC1">
        <w:rPr>
          <w:lang w:val="el-GR" w:eastAsia="el-GR"/>
        </w:rPr>
      </w:r>
      <w:r w:rsidR="00340CC1">
        <w:rPr>
          <w:lang w:val="el-GR" w:eastAsia="el-GR"/>
        </w:rPr>
        <w:fldChar w:fldCharType="separate"/>
      </w:r>
      <w:r w:rsidR="00AD6C1A" w:rsidRPr="00603221">
        <w:rPr>
          <w:lang w:val="el-GR"/>
        </w:rPr>
        <w:t xml:space="preserve">ΠΑΡΑΡΤΗΜΑ </w:t>
      </w:r>
      <w:r w:rsidR="00AD6C1A" w:rsidRPr="00603221">
        <w:t>V</w:t>
      </w:r>
      <w:r w:rsidR="00AD6C1A" w:rsidRPr="00603221">
        <w:rPr>
          <w:lang w:val="el-GR"/>
        </w:rPr>
        <w:t xml:space="preserve"> – Υπόδειγμα Οικονομικής Προσφοράς</w:t>
      </w:r>
      <w:r w:rsidR="00340CC1">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w:t>
      </w:r>
      <w:proofErr w:type="spellStart"/>
      <w:r w:rsidRPr="00603221">
        <w:rPr>
          <w:lang w:val="el-GR"/>
        </w:rPr>
        <w:t>Υποφάκελο</w:t>
      </w:r>
      <w:proofErr w:type="spellEnd"/>
      <w:r w:rsidRPr="00603221">
        <w:rPr>
          <w:lang w:val="el-GR"/>
        </w:rPr>
        <w:t xml:space="preserve"> «Οικονομική Προσφορά». </w:t>
      </w:r>
    </w:p>
    <w:p w14:paraId="1A508245" w14:textId="77777777" w:rsidR="001E3C20" w:rsidRPr="00603221" w:rsidRDefault="001E3C20" w:rsidP="001E3C20">
      <w:pPr>
        <w:suppressAutoHyphens w:val="0"/>
        <w:autoSpaceDE w:val="0"/>
        <w:autoSpaceDN w:val="0"/>
        <w:adjustRightInd w:val="0"/>
        <w:spacing w:after="0"/>
        <w:jc w:val="left"/>
        <w:rPr>
          <w:lang w:val="el-GR" w:eastAsia="el-GR"/>
        </w:rPr>
      </w:pPr>
    </w:p>
    <w:p w14:paraId="1DA2557A" w14:textId="77777777" w:rsidR="00585042" w:rsidRPr="00821852" w:rsidRDefault="00585042" w:rsidP="00585042">
      <w:pPr>
        <w:rPr>
          <w:lang w:val="el-GR"/>
        </w:rPr>
      </w:pPr>
      <w:r w:rsidRPr="00B07864">
        <w:rPr>
          <w:lang w:val="el-GR" w:eastAsia="el-GR"/>
        </w:rPr>
        <w:t>Η τιμή δίνεται σε ευρώ ανά μονάδα μέτρησης.</w:t>
      </w:r>
    </w:p>
    <w:p w14:paraId="77B5FCF0"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1BB5784E" w14:textId="77777777"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 xml:space="preserve">στην επ’ αυτού εισφορά υπέρ </w:t>
      </w:r>
      <w:r w:rsidR="00D84146">
        <w:rPr>
          <w:lang w:val="el-GR"/>
        </w:rPr>
        <w:t xml:space="preserve">ΟΠΕΚΑ (πρώην </w:t>
      </w:r>
      <w:r w:rsidR="00D84146" w:rsidRPr="00603221">
        <w:rPr>
          <w:lang w:val="el-GR"/>
        </w:rPr>
        <w:t>ΟΓΑ</w:t>
      </w:r>
      <w:r w:rsidR="00D84146">
        <w:rPr>
          <w:lang w:val="el-GR"/>
        </w:rPr>
        <w:t>)</w:t>
      </w:r>
      <w:r w:rsidR="00043D44" w:rsidRPr="00603221">
        <w:rPr>
          <w:lang w:val="el-GR"/>
        </w:rPr>
        <w:t>.</w:t>
      </w:r>
    </w:p>
    <w:p w14:paraId="1BD4F838"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54433271"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0F2F870"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74319CED"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21" w:name="_Hlk67667045"/>
      <w:r w:rsidR="00C25AFF" w:rsidRPr="00C25AFF">
        <w:rPr>
          <w:lang w:val="el-GR"/>
        </w:rPr>
        <w:t>όπως τροποποιήθηκε με το άρθρο 42 του ν. 4782/Α36/9-3-2021</w:t>
      </w:r>
      <w:r w:rsidR="00C25AFF">
        <w:rPr>
          <w:lang w:val="el-GR"/>
        </w:rPr>
        <w:t xml:space="preserve"> </w:t>
      </w:r>
      <w:bookmarkEnd w:id="221"/>
      <w:r w:rsidRPr="00603221">
        <w:rPr>
          <w:lang w:val="el-GR"/>
        </w:rPr>
        <w:t>και</w:t>
      </w:r>
    </w:p>
    <w:p w14:paraId="2E5E31CD"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6EA94921" w14:textId="1FF7AB9D"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496607306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5.1</w:t>
      </w:r>
      <w:r w:rsidR="00DD27E9">
        <w:fldChar w:fldCharType="end"/>
      </w:r>
      <w:r w:rsidRPr="00603221">
        <w:rPr>
          <w:lang w:val="el-GR"/>
        </w:rPr>
        <w:t xml:space="preserve"> της παρούσας διακήρυξης.</w:t>
      </w:r>
      <w:r w:rsidRPr="00603221">
        <w:rPr>
          <w:b/>
          <w:bCs/>
          <w:i/>
          <w:iCs/>
          <w:color w:val="5B9BD5"/>
          <w:lang w:val="el-GR"/>
        </w:rPr>
        <w:t xml:space="preserve"> </w:t>
      </w:r>
    </w:p>
    <w:p w14:paraId="6F677803" w14:textId="77777777" w:rsidR="00D472F0" w:rsidRPr="00D472F0" w:rsidRDefault="00D472F0">
      <w:pPr>
        <w:rPr>
          <w:lang w:val="el-GR"/>
        </w:rPr>
      </w:pPr>
    </w:p>
    <w:p w14:paraId="6F740333" w14:textId="77777777" w:rsidR="008338F0" w:rsidRPr="00603221" w:rsidRDefault="003355E7" w:rsidP="005A1609">
      <w:pPr>
        <w:pStyle w:val="Heading3"/>
        <w:ind w:left="709" w:hanging="709"/>
        <w:rPr>
          <w:lang w:val="el-GR"/>
        </w:rPr>
      </w:pPr>
      <w:bookmarkStart w:id="222" w:name="_Ref496542395"/>
      <w:bookmarkStart w:id="223" w:name="_Ref496542431"/>
      <w:bookmarkStart w:id="224" w:name="_Toc97194309"/>
      <w:bookmarkStart w:id="225" w:name="_Toc97194440"/>
      <w:bookmarkStart w:id="226" w:name="_Toc139985596"/>
      <w:r w:rsidRPr="00603221">
        <w:rPr>
          <w:lang w:val="el-GR"/>
        </w:rPr>
        <w:t>Χρόνος ισχύος των προσφορών</w:t>
      </w:r>
      <w:bookmarkEnd w:id="222"/>
      <w:bookmarkEnd w:id="223"/>
      <w:bookmarkEnd w:id="224"/>
      <w:bookmarkEnd w:id="225"/>
      <w:bookmarkEnd w:id="226"/>
      <w:r w:rsidR="00E1337D" w:rsidRPr="00603221">
        <w:rPr>
          <w:lang w:val="el-GR"/>
        </w:rPr>
        <w:t xml:space="preserve"> </w:t>
      </w:r>
    </w:p>
    <w:p w14:paraId="50AB9BF6"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628AFD83"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92C7FEE" w14:textId="630C408F"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496542081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color w:val="000000"/>
          <w:lang w:val="el-GR"/>
        </w:rPr>
        <w:t>2.2.2</w:t>
      </w:r>
      <w:r w:rsidR="00DD27E9">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0B34922C" w14:textId="77777777" w:rsidR="007D2CC2" w:rsidRPr="0029687F" w:rsidRDefault="003355E7" w:rsidP="007D2CC2">
      <w:pPr>
        <w:rPr>
          <w:lang w:val="el-GR"/>
        </w:rPr>
      </w:pPr>
      <w:r w:rsidRPr="00603221">
        <w:rPr>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w:t>
      </w:r>
      <w:r w:rsidRPr="00603221">
        <w:rPr>
          <w:lang w:val="el-GR" w:eastAsia="el-GR"/>
        </w:rPr>
        <w:lastRenderedPageBreak/>
        <w:t xml:space="preserve">διαδικασία συνεχίζεται με όσους </w:t>
      </w:r>
      <w:proofErr w:type="spellStart"/>
      <w:r w:rsidRPr="00603221">
        <w:rPr>
          <w:lang w:val="el-GR" w:eastAsia="el-GR"/>
        </w:rPr>
        <w:t>παρέτειναν</w:t>
      </w:r>
      <w:proofErr w:type="spellEnd"/>
      <w:r w:rsidRPr="00603221">
        <w:rPr>
          <w:lang w:val="el-GR" w:eastAsia="el-GR"/>
        </w:rPr>
        <w:t xml:space="preserve"> τις προσφορές τους και αποκλείονται οι λοιποί οικονομικοί φορείς</w:t>
      </w:r>
      <w:bookmarkStart w:id="227"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 xml:space="preserve">Στην τελευταία περίπτωση, η διαδικασία συνεχίζεται με όσους </w:t>
      </w:r>
      <w:proofErr w:type="spellStart"/>
      <w:r w:rsidR="007D2CC2" w:rsidRPr="009567C7">
        <w:rPr>
          <w:lang w:val="el-GR" w:eastAsia="el-GR"/>
        </w:rPr>
        <w:t>παρ</w:t>
      </w:r>
      <w:r w:rsidR="009567C7">
        <w:rPr>
          <w:lang w:val="el-GR" w:eastAsia="el-GR"/>
        </w:rPr>
        <w:t>έ</w:t>
      </w:r>
      <w:r w:rsidR="007D2CC2" w:rsidRPr="009567C7">
        <w:rPr>
          <w:lang w:val="el-GR" w:eastAsia="el-GR"/>
        </w:rPr>
        <w:t>τειναν</w:t>
      </w:r>
      <w:proofErr w:type="spellEnd"/>
      <w:r w:rsidR="007D2CC2" w:rsidRPr="009567C7">
        <w:rPr>
          <w:lang w:val="el-GR" w:eastAsia="el-GR"/>
        </w:rPr>
        <w:t xml:space="preserve"> τις προσφορές τους.</w:t>
      </w:r>
    </w:p>
    <w:p w14:paraId="7AD86B1C"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27"/>
    <w:p w14:paraId="5B921C2A" w14:textId="77777777" w:rsidR="008338F0" w:rsidRPr="00603221" w:rsidRDefault="008338F0">
      <w:pPr>
        <w:rPr>
          <w:lang w:val="el-GR"/>
        </w:rPr>
      </w:pPr>
    </w:p>
    <w:p w14:paraId="0F4F4F01" w14:textId="77777777" w:rsidR="008338F0" w:rsidRPr="00603221" w:rsidRDefault="003355E7" w:rsidP="005A1609">
      <w:pPr>
        <w:pStyle w:val="Heading3"/>
        <w:ind w:left="709" w:hanging="709"/>
        <w:rPr>
          <w:lang w:val="el-GR"/>
        </w:rPr>
      </w:pPr>
      <w:bookmarkStart w:id="228" w:name="_Ref67613193"/>
      <w:bookmarkStart w:id="229" w:name="_Toc97194310"/>
      <w:bookmarkStart w:id="230" w:name="_Toc97194441"/>
      <w:bookmarkStart w:id="231" w:name="_Toc139985597"/>
      <w:r w:rsidRPr="00603221">
        <w:rPr>
          <w:lang w:val="el-GR"/>
        </w:rPr>
        <w:t>Λόγοι απόρριψης προσφορών</w:t>
      </w:r>
      <w:bookmarkEnd w:id="228"/>
      <w:bookmarkEnd w:id="229"/>
      <w:bookmarkEnd w:id="230"/>
      <w:bookmarkEnd w:id="231"/>
    </w:p>
    <w:p w14:paraId="7096815F" w14:textId="77777777" w:rsidR="00D6202B" w:rsidRDefault="00D6202B" w:rsidP="00DE6525">
      <w:pPr>
        <w:rPr>
          <w:lang w:val="en-US"/>
        </w:rPr>
      </w:pPr>
    </w:p>
    <w:p w14:paraId="58EE1990" w14:textId="77777777"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4157937C" w14:textId="167B5A59" w:rsidR="00DE6525" w:rsidRPr="00603221" w:rsidRDefault="00A334BA" w:rsidP="00E82AF0">
      <w:pPr>
        <w:pStyle w:val="ListParagraph"/>
        <w:numPr>
          <w:ilvl w:val="0"/>
          <w:numId w:val="16"/>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496542253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2.4.1</w:t>
      </w:r>
      <w:r w:rsidR="00DD27E9">
        <w:fldChar w:fldCharType="end"/>
      </w:r>
      <w:r w:rsidR="00DE6525" w:rsidRPr="00603221">
        <w:rPr>
          <w:lang w:val="el-GR"/>
        </w:rPr>
        <w:t xml:space="preserve"> (Γενικοί όροι υποβολής προσφορών),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496542299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2.4.2</w:t>
      </w:r>
      <w:r w:rsidR="00DD27E9">
        <w:fldChar w:fldCharType="end"/>
      </w:r>
      <w:r w:rsidR="00DE6525" w:rsidRPr="00603221">
        <w:rPr>
          <w:lang w:val="el-GR"/>
        </w:rPr>
        <w:t xml:space="preserve"> (Χρόνος και τρόπος υποβολής προσφορών),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496542340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2.4.3</w:t>
      </w:r>
      <w:r w:rsidR="00DD27E9">
        <w:fldChar w:fldCharType="end"/>
      </w:r>
      <w:r w:rsidR="00DE6525" w:rsidRPr="00603221">
        <w:rPr>
          <w:lang w:val="el-GR"/>
        </w:rPr>
        <w:t xml:space="preserve"> (Περιεχόμενο φακέλων δικαιολογητικών συμμετοχής, τεχνικής προσφοράς),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496542376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2.4.4</w:t>
      </w:r>
      <w:r w:rsidR="00DD27E9">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496542395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2.4.5</w:t>
      </w:r>
      <w:r w:rsidR="00DD27E9">
        <w:fldChar w:fldCharType="end"/>
      </w:r>
      <w:r w:rsidR="00DE6525" w:rsidRPr="00603221">
        <w:rPr>
          <w:lang w:val="el-GR"/>
        </w:rPr>
        <w:t xml:space="preserve"> (Χρόνος ισχύος προσφορών),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496542534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3.1</w:t>
      </w:r>
      <w:r w:rsidR="00DD27E9">
        <w:fldChar w:fldCharType="end"/>
      </w:r>
      <w:r w:rsidR="00DE6525" w:rsidRPr="00603221">
        <w:rPr>
          <w:lang w:val="el-GR"/>
        </w:rPr>
        <w:t xml:space="preserve"> (Αποσφράγιση και αξιολόγηση προσφορών),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496542592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3.2</w:t>
      </w:r>
      <w:r w:rsidR="00DD27E9">
        <w:fldChar w:fldCharType="end"/>
      </w:r>
      <w:r w:rsidR="00DE6525" w:rsidRPr="00603221">
        <w:rPr>
          <w:lang w:val="el-GR"/>
        </w:rPr>
        <w:t xml:space="preserve"> (Πρόσκληση υποβολής δικαιολογητικών προσωρινού αναδόχου) της παρούσας,</w:t>
      </w:r>
    </w:p>
    <w:p w14:paraId="57C1E4A5" w14:textId="77777777" w:rsidR="00DE6525" w:rsidRDefault="00DE6525" w:rsidP="00E82AF0">
      <w:pPr>
        <w:pStyle w:val="ListParagraph"/>
        <w:numPr>
          <w:ilvl w:val="0"/>
          <w:numId w:val="16"/>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446D7DA9" w14:textId="77777777" w:rsidR="00A334BA" w:rsidRPr="00821852" w:rsidRDefault="00A334BA" w:rsidP="00821852">
      <w:pPr>
        <w:spacing w:before="120"/>
        <w:rPr>
          <w:lang w:val="el-GR"/>
        </w:rPr>
      </w:pPr>
    </w:p>
    <w:p w14:paraId="377A8F91" w14:textId="3192EB3B" w:rsidR="00DE6525" w:rsidRPr="00603221" w:rsidRDefault="00DE6525" w:rsidP="00E82AF0">
      <w:pPr>
        <w:pStyle w:val="ListParagraph"/>
        <w:numPr>
          <w:ilvl w:val="0"/>
          <w:numId w:val="16"/>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496542486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3.1.1</w:t>
      </w:r>
      <w:r w:rsidR="00DD27E9">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3E278FA" w14:textId="77777777" w:rsidR="00DE6525" w:rsidRPr="009E58E5" w:rsidRDefault="00DE6525" w:rsidP="00E82AF0">
      <w:pPr>
        <w:pStyle w:val="ListParagraph"/>
        <w:numPr>
          <w:ilvl w:val="0"/>
          <w:numId w:val="16"/>
        </w:numPr>
        <w:spacing w:before="120"/>
        <w:ind w:left="284" w:hanging="142"/>
        <w:contextualSpacing w:val="0"/>
        <w:rPr>
          <w:lang w:val="el-GR"/>
        </w:rPr>
      </w:pPr>
      <w:r w:rsidRPr="00603221">
        <w:rPr>
          <w:lang w:val="el-GR"/>
        </w:rPr>
        <w:t>η οποία είναι εναλλακτική προσφορά</w:t>
      </w:r>
      <w:r w:rsidR="00433E35" w:rsidRPr="009E58E5">
        <w:rPr>
          <w:lang w:val="el-GR"/>
        </w:rPr>
        <w:t xml:space="preserve">. </w:t>
      </w:r>
    </w:p>
    <w:p w14:paraId="5247FDB7" w14:textId="62492869" w:rsidR="00DE6525" w:rsidRPr="00603221" w:rsidRDefault="00DE6525" w:rsidP="00E82AF0">
      <w:pPr>
        <w:pStyle w:val="ListParagraph"/>
        <w:numPr>
          <w:ilvl w:val="0"/>
          <w:numId w:val="16"/>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496540586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2.2.3.3</w:t>
      </w:r>
      <w:r w:rsidR="00DD27E9">
        <w:fldChar w:fldCharType="end"/>
      </w:r>
      <w:r w:rsidRPr="00603221">
        <w:rPr>
          <w:lang w:val="el-GR"/>
        </w:rPr>
        <w:t xml:space="preserve"> </w:t>
      </w:r>
      <w:proofErr w:type="spellStart"/>
      <w:r w:rsidRPr="00603221">
        <w:rPr>
          <w:lang w:val="el-GR"/>
        </w:rPr>
        <w:t>περ.γ</w:t>
      </w:r>
      <w:proofErr w:type="spellEnd"/>
      <w:r w:rsidRPr="00603221">
        <w:rPr>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2EDD28BA" w14:textId="77777777" w:rsidR="00DE6525" w:rsidRPr="00603221" w:rsidRDefault="00DE6525" w:rsidP="00E82AF0">
      <w:pPr>
        <w:pStyle w:val="ListParagraph"/>
        <w:numPr>
          <w:ilvl w:val="0"/>
          <w:numId w:val="16"/>
        </w:numPr>
        <w:spacing w:before="120"/>
        <w:ind w:left="284" w:hanging="142"/>
        <w:contextualSpacing w:val="0"/>
        <w:rPr>
          <w:lang w:val="el-GR"/>
        </w:rPr>
      </w:pPr>
      <w:r w:rsidRPr="00603221">
        <w:rPr>
          <w:lang w:val="el-GR"/>
        </w:rPr>
        <w:t>η οποία είναι υπό αίρεση,</w:t>
      </w:r>
    </w:p>
    <w:p w14:paraId="757039D7" w14:textId="77777777" w:rsidR="00DE6525" w:rsidRPr="00603221" w:rsidRDefault="00DE6525" w:rsidP="00E82AF0">
      <w:pPr>
        <w:pStyle w:val="ListParagraph"/>
        <w:numPr>
          <w:ilvl w:val="0"/>
          <w:numId w:val="16"/>
        </w:numPr>
        <w:spacing w:before="120"/>
        <w:ind w:left="284" w:hanging="142"/>
        <w:contextualSpacing w:val="0"/>
        <w:rPr>
          <w:lang w:val="el-GR"/>
        </w:rPr>
      </w:pPr>
      <w:r w:rsidRPr="00603221">
        <w:rPr>
          <w:lang w:val="el-GR"/>
        </w:rPr>
        <w:t>η οποία θέτει όρο αναπροσαρμογής,</w:t>
      </w:r>
    </w:p>
    <w:p w14:paraId="6D67D7E0" w14:textId="77777777" w:rsidR="00250252" w:rsidRDefault="00250252" w:rsidP="00E82AF0">
      <w:pPr>
        <w:pStyle w:val="ListParagraph"/>
        <w:numPr>
          <w:ilvl w:val="0"/>
          <w:numId w:val="16"/>
        </w:numPr>
        <w:spacing w:before="120"/>
        <w:ind w:left="284" w:hanging="142"/>
        <w:contextualSpacing w:val="0"/>
        <w:rPr>
          <w:lang w:val="el-GR"/>
        </w:rPr>
      </w:pPr>
      <w:r w:rsidRPr="00603221">
        <w:rPr>
          <w:lang w:val="el-GR"/>
        </w:rPr>
        <w:t xml:space="preserve">η οποία εμφανίζει οποιοδήποτε στοιχείο του </w:t>
      </w:r>
      <w:proofErr w:type="spellStart"/>
      <w:r w:rsidRPr="00603221">
        <w:rPr>
          <w:lang w:val="el-GR"/>
        </w:rPr>
        <w:t>προσφερομένου</w:t>
      </w:r>
      <w:proofErr w:type="spellEnd"/>
      <w:r w:rsidRPr="00603221">
        <w:rPr>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43D1A66F" w14:textId="77777777" w:rsidR="00FA03E7" w:rsidRPr="00FA03E7" w:rsidRDefault="00FA03E7" w:rsidP="00E82AF0">
      <w:pPr>
        <w:pStyle w:val="ListParagraph"/>
        <w:numPr>
          <w:ilvl w:val="0"/>
          <w:numId w:val="16"/>
        </w:numPr>
        <w:spacing w:before="120"/>
        <w:ind w:left="284" w:hanging="142"/>
        <w:contextualSpacing w:val="0"/>
        <w:rPr>
          <w:lang w:val="el-GR"/>
        </w:rPr>
      </w:pPr>
      <w:r w:rsidRPr="00FA03E7">
        <w:rPr>
          <w:lang w:val="el-GR"/>
        </w:rPr>
        <w:t xml:space="preserve">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w:t>
      </w:r>
      <w:r w:rsidRPr="00FA03E7">
        <w:rPr>
          <w:lang w:val="el-GR"/>
        </w:rPr>
        <w:lastRenderedPageBreak/>
        <w:t>του φαίνεται ασυνήθιστα χαμηλή σε σχέση με τις υπηρεσίες, σύμφωνα με την παρ. 1 του άρθρου 88 του ν.4412/2016,</w:t>
      </w:r>
    </w:p>
    <w:p w14:paraId="5CEAC61E" w14:textId="77777777" w:rsidR="00957A03" w:rsidRPr="00957A03" w:rsidRDefault="00957A03" w:rsidP="00E82AF0">
      <w:pPr>
        <w:pStyle w:val="ListParagraph"/>
        <w:numPr>
          <w:ilvl w:val="0"/>
          <w:numId w:val="16"/>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35BF45EA" w14:textId="77777777" w:rsidR="00957A03" w:rsidRPr="00957A03" w:rsidRDefault="00957A03" w:rsidP="00E82AF0">
      <w:pPr>
        <w:pStyle w:val="ListParagraph"/>
        <w:numPr>
          <w:ilvl w:val="0"/>
          <w:numId w:val="16"/>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05E9F3C2" w14:textId="77777777" w:rsidR="00FA03E7" w:rsidRDefault="00957A03" w:rsidP="00E82AF0">
      <w:pPr>
        <w:pStyle w:val="ListParagraph"/>
        <w:numPr>
          <w:ilvl w:val="0"/>
          <w:numId w:val="16"/>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7B391378" w14:textId="77777777" w:rsidR="00957A03" w:rsidRPr="00957A03" w:rsidRDefault="00957A03" w:rsidP="00E82AF0">
      <w:pPr>
        <w:pStyle w:val="ListParagraph"/>
        <w:numPr>
          <w:ilvl w:val="0"/>
          <w:numId w:val="16"/>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57ACD30F" w14:textId="77777777" w:rsidR="00957A03" w:rsidRPr="00957A03" w:rsidRDefault="00957A03" w:rsidP="00E82AF0">
      <w:pPr>
        <w:pStyle w:val="ListParagraph"/>
        <w:numPr>
          <w:ilvl w:val="0"/>
          <w:numId w:val="16"/>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1C29D904" w14:textId="77777777" w:rsidR="00250252" w:rsidRPr="00603221" w:rsidRDefault="00250252" w:rsidP="00E82AF0">
      <w:pPr>
        <w:pStyle w:val="ListParagraph"/>
        <w:numPr>
          <w:ilvl w:val="0"/>
          <w:numId w:val="16"/>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0C773DE1" w14:textId="77777777" w:rsidR="00250252" w:rsidRPr="003E1CBC" w:rsidRDefault="00250252" w:rsidP="00E82AF0">
      <w:pPr>
        <w:pStyle w:val="ListParagraph"/>
        <w:numPr>
          <w:ilvl w:val="0"/>
          <w:numId w:val="16"/>
        </w:numPr>
        <w:spacing w:before="120"/>
        <w:ind w:left="284" w:hanging="142"/>
        <w:contextualSpacing w:val="0"/>
        <w:rPr>
          <w:iCs/>
          <w:lang w:val="el-GR"/>
        </w:rPr>
      </w:pPr>
      <w:r w:rsidRPr="003E1CBC">
        <w:rPr>
          <w:lang w:val="el-GR"/>
        </w:rPr>
        <w:t xml:space="preserve">της οποίας το συνολικό τίμημα υπερβαίνει τον προϋπολογισμό του Έργου, </w:t>
      </w:r>
    </w:p>
    <w:p w14:paraId="558DA8E5" w14:textId="77777777" w:rsidR="008338F0" w:rsidRPr="00603221" w:rsidRDefault="003355E7" w:rsidP="002D0CD6">
      <w:pPr>
        <w:pStyle w:val="Heading1"/>
        <w:rPr>
          <w:rFonts w:cs="Tahoma"/>
          <w:sz w:val="22"/>
          <w:szCs w:val="22"/>
        </w:rPr>
      </w:pPr>
      <w:bookmarkStart w:id="232" w:name="_Toc97194442"/>
      <w:bookmarkStart w:id="233" w:name="_Toc139985598"/>
      <w:r w:rsidRPr="00603221">
        <w:rPr>
          <w:rFonts w:cs="Tahoma"/>
          <w:sz w:val="22"/>
          <w:szCs w:val="22"/>
        </w:rPr>
        <w:lastRenderedPageBreak/>
        <w:t>ΔΙΕΝΕΡΓΕΙΑ ΔΙΑΔΙΚΑΣΙΑΣ - ΑΞΙΟΛΟΓΗΣΗ ΠΡΟΣΦΟΡΩΝ</w:t>
      </w:r>
      <w:bookmarkEnd w:id="232"/>
      <w:bookmarkEnd w:id="233"/>
      <w:r w:rsidR="00E1337D" w:rsidRPr="00603221">
        <w:rPr>
          <w:rFonts w:cs="Tahoma"/>
          <w:sz w:val="22"/>
          <w:szCs w:val="22"/>
        </w:rPr>
        <w:t xml:space="preserve"> </w:t>
      </w:r>
    </w:p>
    <w:p w14:paraId="36952FF6" w14:textId="77777777" w:rsidR="008338F0" w:rsidRPr="00603221" w:rsidRDefault="003355E7" w:rsidP="003A109E">
      <w:pPr>
        <w:pStyle w:val="Heading2"/>
        <w:rPr>
          <w:rFonts w:cs="Tahoma"/>
          <w:lang w:val="el-GR"/>
        </w:rPr>
      </w:pPr>
      <w:r w:rsidRPr="00603221">
        <w:rPr>
          <w:rFonts w:cs="Tahoma"/>
          <w:lang w:val="el-GR"/>
        </w:rPr>
        <w:tab/>
      </w:r>
      <w:bookmarkStart w:id="234" w:name="_Ref496542534"/>
      <w:bookmarkStart w:id="235" w:name="_Toc97194311"/>
      <w:bookmarkStart w:id="236" w:name="_Toc97194443"/>
      <w:bookmarkStart w:id="237" w:name="_Toc139985599"/>
      <w:r w:rsidRPr="00603221">
        <w:rPr>
          <w:rFonts w:cs="Tahoma"/>
          <w:lang w:val="el-GR"/>
        </w:rPr>
        <w:t>Αποσφράγιση και αξιολόγηση προσφορών</w:t>
      </w:r>
      <w:bookmarkEnd w:id="234"/>
      <w:bookmarkEnd w:id="235"/>
      <w:bookmarkEnd w:id="236"/>
      <w:bookmarkEnd w:id="237"/>
      <w:r w:rsidRPr="00603221">
        <w:rPr>
          <w:rFonts w:cs="Tahoma"/>
          <w:lang w:val="el-GR"/>
        </w:rPr>
        <w:t xml:space="preserve"> </w:t>
      </w:r>
    </w:p>
    <w:p w14:paraId="145DB0E2" w14:textId="77777777" w:rsidR="008338F0" w:rsidRPr="00603221" w:rsidRDefault="003355E7" w:rsidP="00FA2B14">
      <w:pPr>
        <w:pStyle w:val="Heading3"/>
        <w:ind w:left="1134" w:hanging="992"/>
        <w:rPr>
          <w:lang w:val="el-GR"/>
        </w:rPr>
      </w:pPr>
      <w:bookmarkStart w:id="238" w:name="_Ref496542486"/>
      <w:bookmarkStart w:id="239" w:name="_Toc97194312"/>
      <w:bookmarkStart w:id="240" w:name="_Toc97194444"/>
      <w:bookmarkStart w:id="241" w:name="_Toc139985600"/>
      <w:r w:rsidRPr="00603221">
        <w:rPr>
          <w:lang w:val="el-GR"/>
        </w:rPr>
        <w:t>Ηλεκτρονική αποσφράγιση προσφορών</w:t>
      </w:r>
      <w:bookmarkEnd w:id="238"/>
      <w:bookmarkEnd w:id="239"/>
      <w:bookmarkEnd w:id="240"/>
      <w:bookmarkEnd w:id="241"/>
    </w:p>
    <w:p w14:paraId="2079326A" w14:textId="77777777" w:rsidR="00362880" w:rsidRPr="00A86909" w:rsidRDefault="00362880" w:rsidP="00362880">
      <w:pPr>
        <w:textAlignment w:val="baseline"/>
        <w:rPr>
          <w:lang w:val="el-GR"/>
        </w:rPr>
      </w:pPr>
      <w:r w:rsidRPr="00A86909">
        <w:rPr>
          <w:lang w:val="el-GR"/>
        </w:rPr>
        <w:t xml:space="preserve">Το πιστοποιημένο στο ΕΣΗΔΗΣ, για την αποσφράγιση των  προσφορών αρμόδιο όργανο της Αναθέτουσας Αρχής, ήτοι η επιτροπή διενέργειας/επιτροπή αξιολόγησης, </w:t>
      </w:r>
      <w:r w:rsidRPr="00A86909">
        <w:rPr>
          <w:b/>
          <w:bCs/>
          <w:lang w:val="el-GR"/>
        </w:rPr>
        <w:t>εφεξής Επιτροπή Διαγωνισμού</w:t>
      </w:r>
      <w:r w:rsidRPr="00A86909">
        <w:rPr>
          <w:lang w:val="el-GR"/>
        </w:rPr>
        <w:t>,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648FDB1B" w14:textId="15583D39" w:rsidR="00362880" w:rsidRPr="00907979" w:rsidRDefault="00362880" w:rsidP="00E82AF0">
      <w:pPr>
        <w:widowControl w:val="0"/>
        <w:numPr>
          <w:ilvl w:val="0"/>
          <w:numId w:val="3"/>
        </w:numPr>
        <w:spacing w:after="60"/>
        <w:textAlignment w:val="baseline"/>
        <w:rPr>
          <w:kern w:val="1"/>
          <w:lang w:val="el-GR" w:eastAsia="ar-SA"/>
        </w:rPr>
      </w:pPr>
      <w:r w:rsidRPr="00A86909">
        <w:rPr>
          <w:kern w:val="1"/>
          <w:lang w:val="el-GR" w:eastAsia="ar-SA"/>
        </w:rPr>
        <w:t xml:space="preserve">Ηλεκτρονική </w:t>
      </w:r>
      <w:r w:rsidRPr="00A86909">
        <w:rPr>
          <w:bCs/>
          <w:lang w:val="el-GR"/>
        </w:rPr>
        <w:t>Αποσφράγιση</w:t>
      </w:r>
      <w:r w:rsidRPr="00A86909">
        <w:rPr>
          <w:kern w:val="1"/>
          <w:lang w:val="el-GR" w:eastAsia="ar-SA"/>
        </w:rPr>
        <w:t xml:space="preserve"> του (υπό)φακέλου </w:t>
      </w:r>
      <w:r w:rsidRPr="009B4206">
        <w:rPr>
          <w:kern w:val="1"/>
          <w:lang w:val="el-GR" w:eastAsia="ar-SA"/>
        </w:rPr>
        <w:t>«Δικαιολογητικά Συμμετοχής-Τεχνική Προσφορά» και του (υπ</w:t>
      </w:r>
      <w:r>
        <w:rPr>
          <w:kern w:val="1"/>
          <w:lang w:val="el-GR" w:eastAsia="ar-SA"/>
        </w:rPr>
        <w:t>ό)φακέλου «Οικονομική Προσφορά»</w:t>
      </w:r>
      <w:r w:rsidRPr="00A86909">
        <w:rPr>
          <w:kern w:val="1"/>
          <w:lang w:val="el-GR" w:eastAsia="ar-SA"/>
        </w:rPr>
        <w:t xml:space="preserve">, </w:t>
      </w:r>
      <w:r w:rsidRPr="00A86909">
        <w:rPr>
          <w:b/>
          <w:lang w:val="el-GR"/>
        </w:rPr>
        <w:t>τέσσερις (4) εργάσιμες ημέρες</w:t>
      </w:r>
      <w:r w:rsidRPr="00A86909">
        <w:rPr>
          <w:lang w:val="el-GR"/>
        </w:rPr>
        <w:t xml:space="preserve"> μετά την καταληκτική ημερομηνία προσφορών </w:t>
      </w:r>
      <w:r w:rsidRPr="001C46AE">
        <w:rPr>
          <w:lang w:val="el-GR"/>
        </w:rPr>
        <w:t xml:space="preserve">ήτοι </w:t>
      </w:r>
      <w:r w:rsidR="00F57072" w:rsidRPr="00251585">
        <w:rPr>
          <w:b/>
          <w:lang w:val="el-GR"/>
        </w:rPr>
        <w:t>1</w:t>
      </w:r>
      <w:r w:rsidR="000023D8" w:rsidRPr="000023D8">
        <w:rPr>
          <w:b/>
          <w:lang w:val="el-GR"/>
        </w:rPr>
        <w:t>7</w:t>
      </w:r>
      <w:r w:rsidRPr="00251585">
        <w:rPr>
          <w:b/>
          <w:lang w:val="el-GR"/>
        </w:rPr>
        <w:t>-</w:t>
      </w:r>
      <w:r w:rsidR="00F57072" w:rsidRPr="00251585">
        <w:rPr>
          <w:b/>
          <w:lang w:val="el-GR"/>
        </w:rPr>
        <w:t>08</w:t>
      </w:r>
      <w:r w:rsidRPr="00251585">
        <w:rPr>
          <w:b/>
          <w:lang w:val="el-GR"/>
        </w:rPr>
        <w:t>-202</w:t>
      </w:r>
      <w:r w:rsidR="002C7F53" w:rsidRPr="00251585">
        <w:rPr>
          <w:b/>
          <w:lang w:val="el-GR"/>
        </w:rPr>
        <w:t>3</w:t>
      </w:r>
      <w:r w:rsidRPr="00251585">
        <w:rPr>
          <w:b/>
          <w:lang w:val="el-GR"/>
        </w:rPr>
        <w:t xml:space="preserve"> και ώρα 14:00.</w:t>
      </w:r>
      <w:r w:rsidRPr="00907979">
        <w:rPr>
          <w:lang w:val="el-GR"/>
        </w:rPr>
        <w:t xml:space="preserve">  </w:t>
      </w:r>
    </w:p>
    <w:p w14:paraId="7DD58966" w14:textId="77777777" w:rsidR="00362880" w:rsidRPr="009B4206" w:rsidRDefault="00362880" w:rsidP="00362880">
      <w:pPr>
        <w:textAlignment w:val="baseline"/>
        <w:rPr>
          <w:kern w:val="1"/>
          <w:lang w:val="el-GR" w:eastAsia="ar-SA"/>
        </w:rPr>
      </w:pPr>
      <w:r w:rsidRPr="009B4206">
        <w:rPr>
          <w:kern w:val="1"/>
          <w:lang w:val="el-GR" w:eastAsia="ar-SA"/>
        </w:rPr>
        <w:t>Στο στάδιο αυτό τα στοιχεία των</w:t>
      </w:r>
      <w:r w:rsidRPr="009B4206">
        <w:rPr>
          <w:kern w:val="1"/>
          <w:lang w:val="el-GR"/>
        </w:rPr>
        <w:t xml:space="preserve"> προσφορών </w:t>
      </w:r>
      <w:r w:rsidRPr="009B4206">
        <w:rPr>
          <w:kern w:val="1"/>
          <w:lang w:val="el-GR" w:eastAsia="ar-SA"/>
        </w:rPr>
        <w:t xml:space="preserve">που αποσφραγίζονται είναι </w:t>
      </w:r>
      <w:proofErr w:type="spellStart"/>
      <w:r w:rsidRPr="009B4206">
        <w:rPr>
          <w:kern w:val="1"/>
          <w:lang w:val="el-GR" w:eastAsia="ar-SA"/>
        </w:rPr>
        <w:t>προσβάσιμα</w:t>
      </w:r>
      <w:proofErr w:type="spellEnd"/>
      <w:r w:rsidRPr="009B4206">
        <w:rPr>
          <w:kern w:val="1"/>
          <w:lang w:val="el-GR" w:eastAsia="ar-SA"/>
        </w:rPr>
        <w:t xml:space="preserve"> μόνο στα μέλη της Επιτροπής Διαγωνισμού και την Αναθέτουσα Αρχή.</w:t>
      </w:r>
    </w:p>
    <w:p w14:paraId="04051228" w14:textId="77777777" w:rsidR="00362880" w:rsidRDefault="00362880" w:rsidP="00362880">
      <w:pPr>
        <w:pStyle w:val="ListParagraph"/>
        <w:spacing w:after="60"/>
        <w:rPr>
          <w:kern w:val="1"/>
          <w:lang w:val="el-GR"/>
        </w:rPr>
      </w:pPr>
    </w:p>
    <w:p w14:paraId="519644FF" w14:textId="77777777" w:rsidR="00362880" w:rsidRDefault="00362880" w:rsidP="00E82AF0">
      <w:pPr>
        <w:pStyle w:val="Heading4"/>
        <w:numPr>
          <w:ilvl w:val="2"/>
          <w:numId w:val="22"/>
        </w:numPr>
        <w:spacing w:before="0" w:after="120" w:line="252" w:lineRule="auto"/>
        <w:rPr>
          <w:rFonts w:cs="Tahoma"/>
          <w:szCs w:val="22"/>
          <w:lang w:val="el-GR"/>
        </w:rPr>
      </w:pPr>
      <w:bookmarkStart w:id="242" w:name="_Ref40981105"/>
      <w:bookmarkStart w:id="243" w:name="_Ref40981122"/>
      <w:bookmarkStart w:id="244" w:name="_Ref40981155"/>
      <w:bookmarkStart w:id="245" w:name="_Toc43378470"/>
      <w:bookmarkStart w:id="246" w:name="_Toc139981056"/>
      <w:bookmarkStart w:id="247" w:name="_Toc139985601"/>
      <w:bookmarkEnd w:id="242"/>
      <w:bookmarkEnd w:id="243"/>
      <w:bookmarkEnd w:id="244"/>
      <w:bookmarkEnd w:id="245"/>
      <w:r>
        <w:rPr>
          <w:rFonts w:cs="Tahoma"/>
          <w:szCs w:val="22"/>
          <w:lang w:val="el-GR"/>
        </w:rPr>
        <w:t>Αξιολόγηση προσφορών</w:t>
      </w:r>
      <w:bookmarkEnd w:id="246"/>
      <w:bookmarkEnd w:id="247"/>
    </w:p>
    <w:p w14:paraId="0CE1DAE2" w14:textId="77777777" w:rsidR="00362880" w:rsidRPr="00D571E8" w:rsidRDefault="00362880" w:rsidP="00362880">
      <w:pPr>
        <w:rPr>
          <w:lang w:val="el-GR"/>
        </w:rPr>
      </w:pPr>
      <w:r w:rsidRPr="00D571E8">
        <w:rPr>
          <w:lang w:val="el-GR"/>
        </w:rPr>
        <w:t>3.1.2.1 Μετά την κατά περίπτωση ηλεκτρονική αποσφράγιση των προσφορών η Αναθέτουσα Αρχή προβαίνει στην αξιολόγηση αυτών, μέσω των αρμόδιων πιστοποιημένων στο ΕΣΗΔΗΣ οργάνων της , εφαρμοζόμενων κατά τα λοιπά των κειμένων διατάξεων.</w:t>
      </w:r>
    </w:p>
    <w:p w14:paraId="4F96C753" w14:textId="77777777" w:rsidR="00362880" w:rsidRPr="00D571E8" w:rsidRDefault="00362880" w:rsidP="00362880">
      <w:pPr>
        <w:rPr>
          <w:lang w:val="el-GR"/>
        </w:rPr>
      </w:pPr>
      <w:r w:rsidRPr="00D571E8">
        <w:rPr>
          <w:lang w:val="el-GR"/>
        </w:rPr>
        <w:t xml:space="preserve">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w:t>
      </w:r>
      <w:proofErr w:type="spellStart"/>
      <w:r w:rsidRPr="00D571E8">
        <w:rPr>
          <w:lang w:val="el-GR"/>
        </w:rPr>
        <w:t>εξακριβώσιμος</w:t>
      </w:r>
      <w:proofErr w:type="spellEnd"/>
      <w:r w:rsidRPr="00D571E8">
        <w:rPr>
          <w:lang w:val="el-GR"/>
        </w:rPr>
        <w:t xml:space="preserve"> ο προγενέστερος χαρακτήρας σε σχέση με το πέρας της καταληκτικής προθεσμίας παραλαβής προσφορών. Τα ανωτέρω ισχύουν </w:t>
      </w:r>
      <w:proofErr w:type="spellStart"/>
      <w:r w:rsidRPr="00D571E8">
        <w:rPr>
          <w:lang w:val="el-GR"/>
        </w:rPr>
        <w:t>κατ</w:t>
      </w:r>
      <w:proofErr w:type="spellEnd"/>
      <w:r w:rsidRPr="00D571E8">
        <w:rPr>
          <w:lang w:val="el-GR"/>
        </w:rPr>
        <w:t xml:space="preserve">΄ </w:t>
      </w:r>
      <w:proofErr w:type="spellStart"/>
      <w:r w:rsidRPr="00D571E8">
        <w:rPr>
          <w:lang w:val="el-GR"/>
        </w:rPr>
        <w:t>αναλογίαν</w:t>
      </w:r>
      <w:proofErr w:type="spellEnd"/>
      <w:r w:rsidRPr="00D571E8">
        <w:rPr>
          <w:lang w:val="el-GR"/>
        </w:rPr>
        <w:t xml:space="preserve"> και για τυχόν ελλείπουσες δηλώσεις, υπό την προϋπόθεση ότι βεβαιώνουν γεγονότα αντικειμενικώς </w:t>
      </w:r>
      <w:proofErr w:type="spellStart"/>
      <w:r w:rsidRPr="00D571E8">
        <w:rPr>
          <w:lang w:val="el-GR"/>
        </w:rPr>
        <w:t>εξακριβώσιμα</w:t>
      </w:r>
      <w:proofErr w:type="spellEnd"/>
      <w:r w:rsidRPr="00D571E8">
        <w:rPr>
          <w:lang w:val="el-GR"/>
        </w:rPr>
        <w:t>.</w:t>
      </w:r>
    </w:p>
    <w:p w14:paraId="66698FF8" w14:textId="77777777" w:rsidR="00362880" w:rsidRPr="00D571E8" w:rsidRDefault="00362880" w:rsidP="00362880">
      <w:pPr>
        <w:rPr>
          <w:lang w:val="el-GR"/>
        </w:rPr>
      </w:pPr>
      <w:r w:rsidRPr="00D571E8">
        <w:rPr>
          <w:lang w:val="el-GR"/>
        </w:rPr>
        <w:t>Ειδικότερα :</w:t>
      </w:r>
    </w:p>
    <w:p w14:paraId="7AC50E9B" w14:textId="77777777" w:rsidR="00362880" w:rsidRPr="00D571E8" w:rsidRDefault="00362880" w:rsidP="00362880">
      <w:pPr>
        <w:rPr>
          <w:lang w:val="el-GR"/>
        </w:rPr>
      </w:pPr>
      <w:r w:rsidRPr="00D571E8">
        <w:rPr>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74CE57A0" w14:textId="77777777" w:rsidR="00362880" w:rsidRPr="00D571E8" w:rsidRDefault="00362880" w:rsidP="00362880">
      <w:pPr>
        <w:rPr>
          <w:lang w:val="el-GR"/>
        </w:rPr>
      </w:pPr>
      <w:r w:rsidRPr="00D571E8">
        <w:rPr>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2B049721" w14:textId="77777777" w:rsidR="00362880" w:rsidRPr="00D571E8" w:rsidRDefault="00362880" w:rsidP="00362880">
      <w:pPr>
        <w:rPr>
          <w:lang w:val="el-GR"/>
        </w:rPr>
      </w:pPr>
      <w:r w:rsidRPr="00D571E8">
        <w:rPr>
          <w:lang w:val="el-GR"/>
        </w:rPr>
        <w:t>Κατά της εν λόγω απόφασης χωρεί προδικαστική προσφυγή, σύμφωνα με τα οριζόμενα στην παράγραφο 3.4 της παρούσας.</w:t>
      </w:r>
    </w:p>
    <w:p w14:paraId="6A268628" w14:textId="77777777" w:rsidR="00362880" w:rsidRPr="00D571E8" w:rsidRDefault="00362880" w:rsidP="00362880">
      <w:pPr>
        <w:rPr>
          <w:lang w:val="el-GR"/>
        </w:rPr>
      </w:pPr>
      <w:r w:rsidRPr="00D571E8">
        <w:rPr>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 .</w:t>
      </w:r>
    </w:p>
    <w:p w14:paraId="62F59D12" w14:textId="77777777" w:rsidR="00362880" w:rsidRPr="00D571E8" w:rsidRDefault="00362880" w:rsidP="00362880">
      <w:pPr>
        <w:rPr>
          <w:lang w:val="el-GR"/>
        </w:rPr>
      </w:pPr>
      <w:r w:rsidRPr="00D571E8">
        <w:rPr>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0397B500" w14:textId="77777777" w:rsidR="00362880" w:rsidRPr="00D571E8" w:rsidRDefault="00362880" w:rsidP="00362880">
      <w:pPr>
        <w:rPr>
          <w:lang w:val="el-GR"/>
        </w:rPr>
      </w:pPr>
      <w:r w:rsidRPr="00D571E8">
        <w:rPr>
          <w:lang w:val="el-GR"/>
        </w:rPr>
        <w:t xml:space="preserve">γ) Στη συνέχεια η Επιτροπή Διαγωνισμού προβαίνει στην αξιολόγηση των οικονομικών προσφορών των προσφερόντων, των οποίων τα δικαιολογητικά συμμετοχής και η τεχνική προσφορά κρίθηκαν αποδεκτά, συντάσσει πρακτικό στο οποίο καταχωρίζονται οι οικονομικές προσφορές κατά σειρά μειοδοσίας και εισηγείται αιτιολογημένα την αποδοχή ή απόρριψή τους, την κατάταξη των προσφορών και την ανάδειξη του προσωρινού αναδόχου. </w:t>
      </w:r>
    </w:p>
    <w:p w14:paraId="6E078555" w14:textId="77777777" w:rsidR="00362880" w:rsidRPr="00D571E8" w:rsidRDefault="00362880" w:rsidP="00362880">
      <w:pPr>
        <w:rPr>
          <w:lang w:val="el-GR"/>
        </w:rPr>
      </w:pPr>
      <w:r w:rsidRPr="00D571E8">
        <w:rPr>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319300E5" w14:textId="77777777" w:rsidR="00362880" w:rsidRPr="00D571E8" w:rsidRDefault="00362880" w:rsidP="00362880">
      <w:pPr>
        <w:rPr>
          <w:lang w:val="el-GR"/>
        </w:rPr>
      </w:pPr>
      <w:r w:rsidRPr="00D571E8">
        <w:rPr>
          <w:lang w:val="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6F962422" w14:textId="77777777" w:rsidR="00362880" w:rsidRPr="00D571E8" w:rsidRDefault="00362880" w:rsidP="00362880">
      <w:pPr>
        <w:rPr>
          <w:lang w:val="el-GR"/>
        </w:rPr>
      </w:pPr>
      <w:r w:rsidRPr="00D571E8">
        <w:rPr>
          <w:lang w:val="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 και η αναθέτουσα αρχή προσκαλεί εγγράφως, μέσω της λειτουργικότητας της «Επικοινωνίας» του ηλεκτρονικού διαγωνισμού στο ΕΣΗΔΗΣ, 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παράγραφο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6DF52F79" w14:textId="77777777" w:rsidR="00362880" w:rsidRPr="00D571E8" w:rsidRDefault="00362880" w:rsidP="00362880">
      <w:pPr>
        <w:rPr>
          <w:lang w:val="el-GR"/>
        </w:rPr>
      </w:pPr>
      <w:r w:rsidRPr="00D571E8">
        <w:rPr>
          <w:lang w:val="el-GR"/>
        </w:rPr>
        <w:t>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p>
    <w:p w14:paraId="23D5E71C" w14:textId="77777777" w:rsidR="00E57533" w:rsidRDefault="00E57533" w:rsidP="00E57533">
      <w:pPr>
        <w:textAlignment w:val="baseline"/>
        <w:rPr>
          <w:kern w:val="1"/>
          <w:lang w:val="el-GR"/>
        </w:rPr>
      </w:pPr>
    </w:p>
    <w:p w14:paraId="600FE10E" w14:textId="77777777" w:rsidR="008338F0" w:rsidRDefault="003355E7" w:rsidP="003A109E">
      <w:pPr>
        <w:pStyle w:val="Heading2"/>
        <w:rPr>
          <w:rFonts w:cs="Tahoma"/>
          <w:lang w:val="el-GR"/>
        </w:rPr>
      </w:pPr>
      <w:bookmarkStart w:id="248" w:name="__RefHeading___Toc491950129"/>
      <w:bookmarkEnd w:id="248"/>
      <w:r w:rsidRPr="00603221">
        <w:rPr>
          <w:rFonts w:cs="Tahoma"/>
          <w:lang w:val="el-GR"/>
        </w:rPr>
        <w:tab/>
      </w:r>
      <w:bookmarkStart w:id="249" w:name="_Ref496542592"/>
      <w:bookmarkStart w:id="250" w:name="_Ref67613215"/>
      <w:bookmarkStart w:id="251" w:name="_Toc97194314"/>
      <w:bookmarkStart w:id="252" w:name="_Toc97194446"/>
      <w:bookmarkStart w:id="253" w:name="_Toc139985602"/>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49"/>
      <w:r w:rsidR="00BB3801" w:rsidRPr="00603221">
        <w:rPr>
          <w:rFonts w:cs="Tahoma"/>
          <w:lang w:val="el-GR"/>
        </w:rPr>
        <w:t>προσωρινού αναδόχου</w:t>
      </w:r>
      <w:bookmarkEnd w:id="250"/>
      <w:bookmarkEnd w:id="251"/>
      <w:bookmarkEnd w:id="252"/>
      <w:bookmarkEnd w:id="253"/>
      <w:r w:rsidR="00BB3801" w:rsidRPr="00603221">
        <w:rPr>
          <w:rFonts w:cs="Tahoma"/>
          <w:lang w:val="el-GR"/>
        </w:rPr>
        <w:t xml:space="preserve"> </w:t>
      </w:r>
    </w:p>
    <w:p w14:paraId="5C39C5A7"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w:t>
      </w:r>
      <w:r w:rsidRPr="00782EAD">
        <w:rPr>
          <w:lang w:val="el-GR"/>
        </w:rPr>
        <w:lastRenderedPageBreak/>
        <w:t xml:space="preserve">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2F608344" w14:textId="77777777" w:rsidR="00084419" w:rsidRPr="00CE73AA" w:rsidRDefault="00084419" w:rsidP="00084419">
      <w:pPr>
        <w:rPr>
          <w:color w:val="000000"/>
          <w:lang w:val="el-GR" w:eastAsia="ar-SA"/>
        </w:rPr>
      </w:pPr>
      <w:r w:rsidRPr="00CE73AA">
        <w:rPr>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CE73AA">
        <w:rPr>
          <w:color w:val="000000"/>
          <w:lang w:val="el-GR" w:eastAsia="ar-SA"/>
        </w:rPr>
        <w:t>μορφότυπο</w:t>
      </w:r>
      <w:proofErr w:type="spellEnd"/>
      <w:r w:rsidRPr="00CE73AA">
        <w:rPr>
          <w:color w:val="000000"/>
          <w:lang w:val="el-GR" w:eastAsia="ar-SA"/>
        </w:rPr>
        <w:t xml:space="preserve"> PDF, σύμφωνα με τα ειδικώς οριζόμενα στην παράγραφο 2.4.2.5 της παρούσας.</w:t>
      </w:r>
    </w:p>
    <w:p w14:paraId="24989B40"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0D88AE09" w14:textId="77777777" w:rsidR="00294393" w:rsidRPr="00CE73AA" w:rsidRDefault="00294393" w:rsidP="00294393">
      <w:pPr>
        <w:rPr>
          <w:lang w:val="el-GR" w:eastAsia="ar-SA"/>
        </w:rPr>
      </w:pPr>
      <w:r w:rsidRPr="00CE73AA">
        <w:rPr>
          <w:lang w:val="el-GR" w:eastAsia="ar-SA"/>
        </w:rPr>
        <w:t xml:space="preserve">Αν δεν προσκομισθούν τα παραπάνω δικαιολογητικά ή υπάρχουν ελλείψεις σε αυτά που </w:t>
      </w:r>
      <w:proofErr w:type="spellStart"/>
      <w:r w:rsidRPr="00CE73AA">
        <w:rPr>
          <w:lang w:val="el-GR" w:eastAsia="ar-SA"/>
        </w:rPr>
        <w:t>υπoβλήθηκαν</w:t>
      </w:r>
      <w:proofErr w:type="spellEnd"/>
      <w:r w:rsidRPr="00CE73AA">
        <w:rPr>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4F894332"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w:t>
      </w:r>
      <w:proofErr w:type="spellStart"/>
      <w:r w:rsidRPr="00CE73AA">
        <w:rPr>
          <w:lang w:val="el-GR" w:eastAsia="ar-SA"/>
        </w:rPr>
        <w:t>κατ</w:t>
      </w:r>
      <w:proofErr w:type="spellEnd"/>
      <w:r w:rsidRPr="00CE73AA">
        <w:rPr>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5FE3AA48"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3C08732F"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37A28C" w14:textId="77777777" w:rsidR="00DD0F6F" w:rsidRPr="00CE73AA" w:rsidRDefault="00DD0F6F" w:rsidP="00DD0F6F">
      <w:pPr>
        <w:rPr>
          <w:lang w:val="el-GR" w:eastAsia="ar-SA"/>
        </w:rPr>
      </w:pPr>
      <w:proofErr w:type="spellStart"/>
      <w:r w:rsidRPr="00CE73AA">
        <w:rPr>
          <w:lang w:val="el-GR" w:eastAsia="ar-SA"/>
        </w:rPr>
        <w:t>ii</w:t>
      </w:r>
      <w:proofErr w:type="spellEnd"/>
      <w:r w:rsidRPr="00CE73AA">
        <w:rPr>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1063B1D9" w14:textId="77777777" w:rsidR="00DD0F6F" w:rsidRPr="00CE73AA" w:rsidRDefault="00DD0F6F" w:rsidP="00DD0F6F">
      <w:pPr>
        <w:rPr>
          <w:lang w:val="el-GR" w:eastAsia="ar-SA"/>
        </w:rPr>
      </w:pPr>
      <w:proofErr w:type="spellStart"/>
      <w:r w:rsidRPr="00CE73AA">
        <w:rPr>
          <w:lang w:val="el-GR" w:eastAsia="ar-SA"/>
        </w:rPr>
        <w:t>iii</w:t>
      </w:r>
      <w:proofErr w:type="spellEnd"/>
      <w:r w:rsidRPr="00CE73AA">
        <w:rPr>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w:t>
      </w:r>
      <w:r w:rsidRPr="00CE73AA">
        <w:rPr>
          <w:lang w:val="el-GR" w:eastAsia="ar-SA"/>
        </w:rPr>
        <w:lastRenderedPageBreak/>
        <w:t xml:space="preserve">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5BAA9544"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CE73AA">
        <w:rPr>
          <w:lang w:val="el-GR" w:eastAsia="ar-SA"/>
        </w:rPr>
        <w:t>οψιγενείς</w:t>
      </w:r>
      <w:proofErr w:type="spellEnd"/>
      <w:r w:rsidRPr="00CE73AA">
        <w:rPr>
          <w:lang w:val="el-GR" w:eastAsia="ar-SA"/>
        </w:rPr>
        <w:t xml:space="preserve"> μεταβολές), δεν καταπίπτει υπέρ της Αναθέτουσας Αρχής η εγγύηση συμμετοχής του. </w:t>
      </w:r>
    </w:p>
    <w:p w14:paraId="3A2D3DD3"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74A9A59C"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2B434955" w14:textId="77777777"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4F611EDD" w14:textId="77777777" w:rsidR="00095840" w:rsidRPr="00B07864" w:rsidRDefault="00095840" w:rsidP="00095840">
      <w:pPr>
        <w:rPr>
          <w:lang w:val="el-GR" w:eastAsia="ar-SA"/>
        </w:rPr>
      </w:pPr>
      <w:r w:rsidRPr="00B07864">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5BE9EE15" w14:textId="77777777" w:rsidR="006119DB" w:rsidRPr="006119DB" w:rsidRDefault="006119DB" w:rsidP="00821852">
      <w:pPr>
        <w:rPr>
          <w:lang w:val="el-GR"/>
        </w:rPr>
      </w:pPr>
    </w:p>
    <w:p w14:paraId="385F87C0" w14:textId="77777777" w:rsidR="008338F0" w:rsidRDefault="003355E7" w:rsidP="003A109E">
      <w:pPr>
        <w:pStyle w:val="Heading2"/>
        <w:rPr>
          <w:rFonts w:cs="Tahoma"/>
          <w:lang w:val="el-GR"/>
        </w:rPr>
      </w:pPr>
      <w:bookmarkStart w:id="254" w:name="_Toc74566895"/>
      <w:bookmarkStart w:id="255" w:name="_Toc74566896"/>
      <w:bookmarkStart w:id="256" w:name="_Toc74566897"/>
      <w:bookmarkStart w:id="257" w:name="_Toc74566898"/>
      <w:bookmarkStart w:id="258" w:name="_Toc74566899"/>
      <w:bookmarkStart w:id="259" w:name="_Toc74566900"/>
      <w:bookmarkStart w:id="260" w:name="_Toc74566901"/>
      <w:bookmarkStart w:id="261" w:name="_Toc74566902"/>
      <w:bookmarkStart w:id="262" w:name="_Toc74566903"/>
      <w:bookmarkStart w:id="263" w:name="_Toc74566904"/>
      <w:bookmarkStart w:id="264" w:name="_Toc74566905"/>
      <w:bookmarkStart w:id="265" w:name="_Toc74566906"/>
      <w:bookmarkStart w:id="266" w:name="_Toc74566907"/>
      <w:bookmarkStart w:id="267" w:name="_Toc74566908"/>
      <w:bookmarkStart w:id="268" w:name="_Toc74566909"/>
      <w:bookmarkStart w:id="269" w:name="_Toc74566910"/>
      <w:bookmarkStart w:id="270" w:name="_Toc74566911"/>
      <w:bookmarkStart w:id="271" w:name="_Toc74566912"/>
      <w:bookmarkStart w:id="272" w:name="_Toc74566913"/>
      <w:bookmarkStart w:id="273" w:name="_Toc74566914"/>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r w:rsidRPr="00603221">
        <w:rPr>
          <w:rFonts w:cs="Tahoma"/>
          <w:lang w:val="el-GR"/>
        </w:rPr>
        <w:tab/>
      </w:r>
      <w:bookmarkStart w:id="274" w:name="_Toc97194315"/>
      <w:bookmarkStart w:id="275" w:name="_Toc97194447"/>
      <w:bookmarkStart w:id="276" w:name="_Ref113958813"/>
      <w:bookmarkStart w:id="277" w:name="_Ref113958825"/>
      <w:bookmarkStart w:id="278" w:name="_Ref113958826"/>
      <w:bookmarkStart w:id="279" w:name="_Toc139985603"/>
      <w:r w:rsidRPr="00603221">
        <w:rPr>
          <w:rFonts w:cs="Tahoma"/>
          <w:lang w:val="el-GR"/>
        </w:rPr>
        <w:t>Κατακύρωση - σύναψη σύμβασης</w:t>
      </w:r>
      <w:bookmarkEnd w:id="274"/>
      <w:bookmarkEnd w:id="275"/>
      <w:bookmarkEnd w:id="276"/>
      <w:bookmarkEnd w:id="277"/>
      <w:bookmarkEnd w:id="278"/>
      <w:bookmarkEnd w:id="279"/>
      <w:r w:rsidRPr="00603221">
        <w:rPr>
          <w:rFonts w:cs="Tahoma"/>
          <w:lang w:val="el-GR"/>
        </w:rPr>
        <w:t xml:space="preserve"> </w:t>
      </w:r>
    </w:p>
    <w:p w14:paraId="43E7AEB6"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2A264D6B"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A74B86C" w14:textId="77777777"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0AD3C3B5" w14:textId="77777777" w:rsidR="005B1D5A" w:rsidRPr="00CE73AA" w:rsidRDefault="00035295" w:rsidP="005B1D5A">
      <w:pPr>
        <w:rPr>
          <w:lang w:val="el-GR" w:eastAsia="ar-SA"/>
        </w:rPr>
      </w:pPr>
      <w:r>
        <w:rPr>
          <w:lang w:val="el-GR" w:eastAsia="ar-SA"/>
        </w:rPr>
        <w:lastRenderedPageBreak/>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79079A44"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33B626A7"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proofErr w:type="spellStart"/>
      <w:r w:rsidR="00602A33" w:rsidRPr="006B704A">
        <w:rPr>
          <w:lang w:val="el-GR"/>
        </w:rPr>
        <w:t>Ε.Α.ΔΗ.ΣΥ.</w:t>
      </w:r>
      <w:r w:rsidRPr="00CE73AA">
        <w:rPr>
          <w:lang w:val="el-GR" w:eastAsia="ar-SA"/>
        </w:rPr>
        <w:t>και</w:t>
      </w:r>
      <w:proofErr w:type="spellEnd"/>
      <w:r w:rsidRPr="00CE73AA">
        <w:rPr>
          <w:lang w:val="el-GR" w:eastAsia="ar-SA"/>
        </w:rPr>
        <w:t xml:space="preserve"> σε περίπτωση άσκησης αίτησης αναστολής κατά της απόφασης της </w:t>
      </w:r>
      <w:r w:rsidR="00602A33"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6" w:anchor="art372_4" w:history="1">
        <w:r w:rsidRPr="00C11E79">
          <w:rPr>
            <w:lang w:val="el-GR" w:eastAsia="ar-SA"/>
          </w:rPr>
          <w:t>παρ.</w:t>
        </w:r>
      </w:hyperlink>
      <w:hyperlink r:id="rId27" w:anchor="art372_4" w:history="1">
        <w:r w:rsidR="00E14FF7" w:rsidRPr="00E14FF7">
          <w:rPr>
            <w:rStyle w:val="Hyperlink"/>
          </w:rPr>
          <w:t>http</w:t>
        </w:r>
        <w:r w:rsidR="00E14FF7" w:rsidRPr="00E14FF7">
          <w:rPr>
            <w:rStyle w:val="Hyperlink"/>
            <w:lang w:val="el-GR"/>
          </w:rPr>
          <w:t>://</w:t>
        </w:r>
        <w:r w:rsidR="00E14FF7" w:rsidRPr="00E14FF7">
          <w:rPr>
            <w:rStyle w:val="Hyperlink"/>
          </w:rPr>
          <w:t>www</w:t>
        </w:r>
        <w:r w:rsidR="00E14FF7" w:rsidRPr="00E14FF7">
          <w:rPr>
            <w:rStyle w:val="Hyperlink"/>
            <w:lang w:val="el-GR"/>
          </w:rPr>
          <w:t>.</w:t>
        </w:r>
        <w:proofErr w:type="spellStart"/>
        <w:r w:rsidR="00E14FF7" w:rsidRPr="00E14FF7">
          <w:rPr>
            <w:rStyle w:val="Hyperlink"/>
          </w:rPr>
          <w:t>eaadhsy</w:t>
        </w:r>
        <w:proofErr w:type="spellEnd"/>
        <w:r w:rsidR="00E14FF7" w:rsidRPr="00E14FF7">
          <w:rPr>
            <w:rStyle w:val="Hyperlink"/>
            <w:lang w:val="el-GR"/>
          </w:rPr>
          <w:t>.</w:t>
        </w:r>
        <w:r w:rsidR="00E14FF7" w:rsidRPr="00E14FF7">
          <w:rPr>
            <w:rStyle w:val="Hyperlink"/>
          </w:rPr>
          <w:t>gr</w:t>
        </w:r>
        <w:r w:rsidR="00E14FF7" w:rsidRPr="00E14FF7">
          <w:rPr>
            <w:rStyle w:val="Hyperlink"/>
            <w:lang w:val="el-GR"/>
          </w:rPr>
          <w:t>/</w:t>
        </w:r>
        <w:r w:rsidR="00E14FF7" w:rsidRPr="00E14FF7">
          <w:rPr>
            <w:rStyle w:val="Hyperlink"/>
          </w:rPr>
          <w:t>n</w:t>
        </w:r>
        <w:r w:rsidR="00E14FF7" w:rsidRPr="00E14FF7">
          <w:rPr>
            <w:rStyle w:val="Hyperlink"/>
            <w:lang w:val="el-GR"/>
          </w:rPr>
          <w:t>4412/</w:t>
        </w:r>
        <w:r w:rsidR="00E14FF7" w:rsidRPr="00E14FF7">
          <w:rPr>
            <w:rStyle w:val="Hyperlink"/>
          </w:rPr>
          <w:t>n</w:t>
        </w:r>
        <w:r w:rsidR="00E14FF7" w:rsidRPr="00E14FF7">
          <w:rPr>
            <w:rStyle w:val="Hyperlink"/>
            <w:lang w:val="el-GR"/>
          </w:rPr>
          <w:t>4412</w:t>
        </w:r>
        <w:proofErr w:type="spellStart"/>
        <w:r w:rsidR="00E14FF7" w:rsidRPr="00E14FF7">
          <w:rPr>
            <w:rStyle w:val="Hyperlink"/>
          </w:rPr>
          <w:t>fulltextlinks</w:t>
        </w:r>
        <w:proofErr w:type="spellEnd"/>
        <w:r w:rsidR="00E14FF7" w:rsidRPr="00E14FF7">
          <w:rPr>
            <w:rStyle w:val="Hyperlink"/>
            <w:lang w:val="el-GR"/>
          </w:rPr>
          <w:t>.</w:t>
        </w:r>
        <w:r w:rsidR="00E14FF7" w:rsidRPr="00E14FF7">
          <w:rPr>
            <w:rStyle w:val="Hyperlink"/>
          </w:rPr>
          <w:t>html</w:t>
        </w:r>
        <w:r w:rsidR="00E14FF7" w:rsidRPr="00E14FF7">
          <w:rPr>
            <w:rStyle w:val="Hyperlink"/>
            <w:lang w:val="el-GR"/>
          </w:rPr>
          <w:t xml:space="preserve"> - </w:t>
        </w:r>
        <w:r w:rsidR="00E14FF7" w:rsidRPr="00E14FF7">
          <w:rPr>
            <w:rStyle w:val="Hyperlink"/>
          </w:rPr>
          <w:t>art</w:t>
        </w:r>
        <w:r w:rsidR="00E14FF7" w:rsidRPr="00E14FF7">
          <w:rPr>
            <w:rStyle w:val="Hyperlink"/>
            <w:lang w:val="el-GR"/>
          </w:rPr>
          <w:t>372_4</w:t>
        </w:r>
      </w:hyperlink>
      <w:hyperlink r:id="rId28" w:anchor="art372_4" w:history="1">
        <w:r w:rsidRPr="00C11E79">
          <w:rPr>
            <w:lang w:val="el-GR" w:eastAsia="ar-SA"/>
          </w:rPr>
          <w:t xml:space="preserve"> 4 του άρθρου 372</w:t>
        </w:r>
      </w:hyperlink>
      <w:r w:rsidRPr="00CE73AA">
        <w:rPr>
          <w:lang w:val="el-GR" w:eastAsia="ar-SA"/>
        </w:rPr>
        <w:t xml:space="preserve"> του ν. 4412/2016,</w:t>
      </w:r>
    </w:p>
    <w:p w14:paraId="6DF5A98F"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γ) ολοκληρωθεί επιτυχώς ο </w:t>
      </w:r>
      <w:proofErr w:type="spellStart"/>
      <w:r w:rsidRPr="00CE73AA">
        <w:rPr>
          <w:lang w:val="el-GR" w:eastAsia="ar-SA"/>
        </w:rPr>
        <w:t>προσυμβατικός</w:t>
      </w:r>
      <w:proofErr w:type="spellEnd"/>
      <w:r w:rsidRPr="00CE73AA">
        <w:rPr>
          <w:lang w:val="el-GR" w:eastAsia="ar-SA"/>
        </w:rPr>
        <w:t xml:space="preserve">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0476CB70"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9"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r w:rsidR="009354F1" w:rsidRPr="00A5790B">
        <w:rPr>
          <w:lang w:val="el-GR" w:eastAsia="ar-SA"/>
        </w:rPr>
        <w:t>περί υπογραφής Ευρωπαϊκού Ενιαίου Εγγράφου Σύμβασης</w:t>
      </w:r>
      <w:r w:rsidRPr="00CE73AA">
        <w:rPr>
          <w:lang w:val="el-GR" w:eastAsia="ar-SA"/>
        </w:rPr>
        <w:t xml:space="preserve">, στην οποία δηλώνεται ότι, δεν έχουν επέλθει στο πρόσωπό του </w:t>
      </w:r>
      <w:proofErr w:type="spellStart"/>
      <w:r w:rsidRPr="00CE73AA">
        <w:rPr>
          <w:lang w:val="el-GR" w:eastAsia="ar-SA"/>
        </w:rPr>
        <w:t>οψιγενείς</w:t>
      </w:r>
      <w:proofErr w:type="spellEnd"/>
      <w:r w:rsidRPr="00CE73AA">
        <w:rPr>
          <w:lang w:val="el-GR" w:eastAsia="ar-SA"/>
        </w:rPr>
        <w:t xml:space="preserve"> μεταβολές κατά την έννοια του </w:t>
      </w:r>
      <w:hyperlink r:id="rId30" w:anchor="art104" w:history="1">
        <w:r w:rsidRPr="00CE73AA">
          <w:rPr>
            <w:lang w:val="el-GR" w:eastAsia="ar-SA"/>
          </w:rPr>
          <w:t>άρθρου 104</w:t>
        </w:r>
      </w:hyperlink>
      <w:r w:rsidRPr="00CE73AA">
        <w:rPr>
          <w:lang w:val="el-GR" w:eastAsia="ar-SA"/>
        </w:rPr>
        <w:t xml:space="preserve"> του ν. 4412/2016 και μόνον στην περίπτωση του </w:t>
      </w:r>
      <w:proofErr w:type="spellStart"/>
      <w:r w:rsidRPr="00CE73AA">
        <w:rPr>
          <w:lang w:val="el-GR" w:eastAsia="ar-SA"/>
        </w:rPr>
        <w:t>προσυμβατικού</w:t>
      </w:r>
      <w:proofErr w:type="spellEnd"/>
      <w:r w:rsidRPr="00CE73AA">
        <w:rPr>
          <w:lang w:val="el-GR" w:eastAsia="ar-SA"/>
        </w:rPr>
        <w:t xml:space="preserve">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r w:rsidRPr="009354F1">
        <w:rPr>
          <w:lang w:val="el-GR" w:eastAsia="ar-SA"/>
        </w:rPr>
        <w:t xml:space="preserve">Εφόσον δηλωθούν </w:t>
      </w:r>
      <w:proofErr w:type="spellStart"/>
      <w:r w:rsidRPr="009354F1">
        <w:rPr>
          <w:lang w:val="el-GR" w:eastAsia="ar-SA"/>
        </w:rPr>
        <w:t>οψιγενείς</w:t>
      </w:r>
      <w:proofErr w:type="spellEnd"/>
      <w:r w:rsidRPr="009354F1">
        <w:rPr>
          <w:lang w:val="el-GR" w:eastAsia="ar-SA"/>
        </w:rPr>
        <w:t xml:space="preserve"> μεταβολές, η δήλωση ελέγχεται από την Επιτροπή Διαγωνισμού, η οποία εισηγείται προς το αρμόδιο αποφαινόμενο όργανο.</w:t>
      </w:r>
    </w:p>
    <w:p w14:paraId="5C673E29"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7FC886C1" w14:textId="77777777" w:rsidR="005B1D5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4AE68E7A" w14:textId="77777777" w:rsidR="00D84146" w:rsidRPr="00CE73AA" w:rsidRDefault="00D84146" w:rsidP="00D84146">
      <w:pPr>
        <w:rPr>
          <w:lang w:val="el-GR" w:eastAsia="ar-SA"/>
        </w:rPr>
      </w:pPr>
      <w:r w:rsidRPr="00CE73AA">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CE73AA">
        <w:rPr>
          <w:i/>
          <w:lang w:val="el-GR" w:eastAsia="ar-SA"/>
        </w:rPr>
        <w:t>Δικαιολογητικά για την τήρηση των μητρώων του ν. 3310/2005 όπως τροποποιήθηκε με το ν. 3414/2005</w:t>
      </w:r>
      <w:r>
        <w:rPr>
          <w:lang w:val="el-GR" w:eastAsia="ar-SA"/>
        </w:rPr>
        <w:t>».</w:t>
      </w:r>
    </w:p>
    <w:p w14:paraId="09F4BB9C" w14:textId="77777777"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w:t>
      </w:r>
      <w:proofErr w:type="spellStart"/>
      <w:r w:rsidRPr="00CE73AA">
        <w:rPr>
          <w:lang w:val="el-GR" w:eastAsia="ar-SA"/>
        </w:rPr>
        <w:t>τεθείσα</w:t>
      </w:r>
      <w:proofErr w:type="spellEnd"/>
      <w:r w:rsidRPr="00CE73AA">
        <w:rPr>
          <w:lang w:val="el-GR" w:eastAsia="ar-SA"/>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0CCE089F" w14:textId="77777777" w:rsidR="005B1D5A" w:rsidRPr="00CE73AA" w:rsidRDefault="005B1D5A" w:rsidP="005B1D5A">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572D7109" w14:textId="77777777" w:rsidR="006119DB" w:rsidRPr="006119DB" w:rsidRDefault="006119DB" w:rsidP="00821852">
      <w:pPr>
        <w:rPr>
          <w:lang w:val="el-GR"/>
        </w:rPr>
      </w:pPr>
    </w:p>
    <w:p w14:paraId="055645BB" w14:textId="77777777" w:rsidR="008338F0" w:rsidRPr="00603221" w:rsidRDefault="003355E7" w:rsidP="003A109E">
      <w:pPr>
        <w:pStyle w:val="Heading2"/>
        <w:rPr>
          <w:rFonts w:cs="Tahoma"/>
          <w:lang w:val="el-GR"/>
        </w:rPr>
      </w:pPr>
      <w:bookmarkStart w:id="280" w:name="_Toc74566916"/>
      <w:bookmarkStart w:id="281" w:name="_Toc74566917"/>
      <w:bookmarkStart w:id="282" w:name="_Toc74566918"/>
      <w:bookmarkStart w:id="283" w:name="_Toc74566919"/>
      <w:bookmarkStart w:id="284" w:name="_Toc74566920"/>
      <w:bookmarkStart w:id="285" w:name="_Toc74566921"/>
      <w:bookmarkStart w:id="286" w:name="_Toc74566922"/>
      <w:bookmarkStart w:id="287" w:name="_Toc74566923"/>
      <w:bookmarkStart w:id="288" w:name="_Toc74566924"/>
      <w:bookmarkStart w:id="289" w:name="_Toc74566925"/>
      <w:bookmarkStart w:id="290" w:name="_Toc74566926"/>
      <w:bookmarkStart w:id="291" w:name="_Προδικαστικές_Προσφυγές_-"/>
      <w:bookmarkStart w:id="292" w:name="_Toc97194316"/>
      <w:bookmarkStart w:id="293" w:name="_Toc97194448"/>
      <w:bookmarkStart w:id="294" w:name="_Toc139985604"/>
      <w:bookmarkStart w:id="295" w:name="_Ref496542648"/>
      <w:bookmarkStart w:id="296" w:name="_Ref496542669"/>
      <w:bookmarkEnd w:id="280"/>
      <w:bookmarkEnd w:id="281"/>
      <w:bookmarkEnd w:id="282"/>
      <w:bookmarkEnd w:id="283"/>
      <w:bookmarkEnd w:id="284"/>
      <w:bookmarkEnd w:id="285"/>
      <w:bookmarkEnd w:id="286"/>
      <w:bookmarkEnd w:id="287"/>
      <w:bookmarkEnd w:id="288"/>
      <w:bookmarkEnd w:id="289"/>
      <w:bookmarkEnd w:id="290"/>
      <w:bookmarkEnd w:id="291"/>
      <w:r w:rsidRPr="00603221">
        <w:rPr>
          <w:rFonts w:cs="Tahoma"/>
          <w:lang w:val="el-GR"/>
        </w:rPr>
        <w:lastRenderedPageBreak/>
        <w:t xml:space="preserve">Προδικαστικές Προσφυγές - </w:t>
      </w:r>
      <w:r w:rsidR="005B1D5A" w:rsidRPr="005B1D5A">
        <w:rPr>
          <w:rFonts w:cs="Tahoma"/>
          <w:lang w:val="el-GR"/>
        </w:rPr>
        <w:t>Προσωρινή και Οριστική Δικαστική Προστασία</w:t>
      </w:r>
      <w:bookmarkEnd w:id="292"/>
      <w:bookmarkEnd w:id="293"/>
      <w:bookmarkEnd w:id="294"/>
      <w:r w:rsidR="005B1D5A" w:rsidRPr="005B1D5A" w:rsidDel="005B1D5A">
        <w:rPr>
          <w:rFonts w:cs="Tahoma"/>
          <w:lang w:val="el-GR"/>
        </w:rPr>
        <w:t xml:space="preserve"> </w:t>
      </w:r>
      <w:bookmarkEnd w:id="295"/>
      <w:bookmarkEnd w:id="296"/>
      <w:r w:rsidRPr="00603221">
        <w:rPr>
          <w:rFonts w:cs="Tahoma"/>
          <w:lang w:val="el-GR"/>
        </w:rPr>
        <w:t xml:space="preserve"> </w:t>
      </w:r>
    </w:p>
    <w:p w14:paraId="59BDDA25" w14:textId="77777777"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020B6A">
        <w:rPr>
          <w:color w:val="000000"/>
          <w:lang w:val="el-GR"/>
        </w:rPr>
        <w:t>ενωσιακής</w:t>
      </w:r>
      <w:proofErr w:type="spellEnd"/>
      <w:r w:rsidRPr="00020B6A">
        <w:rPr>
          <w:color w:val="000000"/>
          <w:lang w:val="el-GR"/>
        </w:rPr>
        <w:t xml:space="preserve">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σύμφωνα με τα ειδικότερα οριζόμενα στα άρθρα 345</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r>
        <w:rPr>
          <w:color w:val="000000"/>
          <w:lang w:val="el-GR"/>
        </w:rPr>
        <w:t>ν</w:t>
      </w:r>
      <w:r w:rsidRPr="00020B6A">
        <w:rPr>
          <w:color w:val="000000"/>
          <w:lang w:val="el-GR"/>
        </w:rPr>
        <w:t>. 4412/2016 και 1</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36694A8"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7161DB5A"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5229023B"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0A477910"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w:t>
      </w:r>
      <w:proofErr w:type="spellStart"/>
      <w:r w:rsidRPr="00020B6A">
        <w:rPr>
          <w:color w:val="000000"/>
          <w:lang w:val="el-GR"/>
        </w:rPr>
        <w:t>τεκμαιρόμενη</w:t>
      </w:r>
      <w:proofErr w:type="spellEnd"/>
      <w:r w:rsidRPr="00020B6A">
        <w:rPr>
          <w:color w:val="000000"/>
          <w:lang w:val="el-GR"/>
        </w:rPr>
        <w:t xml:space="preserve">,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72FC164E" w14:textId="77777777"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4BF090B7" w14:textId="77777777"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color w:val="000000"/>
          <w:lang w:val="el-GR"/>
        </w:rPr>
        <w:t>.</w:t>
      </w:r>
    </w:p>
    <w:p w14:paraId="66ECA959" w14:textId="77777777" w:rsidR="005B1D5A" w:rsidRPr="00353578" w:rsidRDefault="005B1D5A" w:rsidP="005B1D5A">
      <w:pPr>
        <w:rPr>
          <w:color w:val="000000"/>
          <w:lang w:val="el-GR"/>
        </w:rPr>
      </w:pPr>
      <w:r w:rsidRPr="00353578">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353578">
        <w:rPr>
          <w:color w:val="000000"/>
          <w:lang w:val="el-GR"/>
        </w:rPr>
        <w:t>π.δ</w:t>
      </w:r>
      <w:proofErr w:type="spellEnd"/>
      <w:r w:rsidRPr="00353578">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2029B89D" w14:textId="77777777"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B07864">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w:t>
      </w:r>
      <w:proofErr w:type="spellStart"/>
      <w:r w:rsidRPr="00020B6A">
        <w:rPr>
          <w:color w:val="000000"/>
          <w:lang w:val="el-GR"/>
        </w:rPr>
        <w:t>παραβόλου</w:t>
      </w:r>
      <w:proofErr w:type="spellEnd"/>
      <w:r w:rsidRPr="00020B6A">
        <w:rPr>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7B9C2D7B" w14:textId="77777777"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w:t>
      </w:r>
    </w:p>
    <w:p w14:paraId="3189CEB5"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0ECBB585" w14:textId="77777777" w:rsidR="005B1D5A" w:rsidRPr="00020B6A" w:rsidRDefault="005B1D5A" w:rsidP="005B1D5A">
      <w:pPr>
        <w:rPr>
          <w:color w:val="000000"/>
          <w:lang w:val="el-GR"/>
        </w:rPr>
      </w:pPr>
      <w:r w:rsidRPr="00020B6A">
        <w:rPr>
          <w:color w:val="000000"/>
          <w:lang w:val="el-GR"/>
        </w:rPr>
        <w:lastRenderedPageBreak/>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37FF78E6"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5ECDD144" w14:textId="77777777"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18E20302"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19A2D62"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02CBD149" w14:textId="77777777"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60289856" w14:textId="77777777"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18/1989, την αναστολή εκτέλεσης της απόφασης της </w:t>
      </w:r>
      <w:bookmarkStart w:id="297" w:name="_Hlk114820631"/>
      <w:r w:rsidR="00ED4715" w:rsidRPr="006B704A">
        <w:rPr>
          <w:lang w:val="el-GR"/>
        </w:rPr>
        <w:t>Ε.Α.ΔΗ.ΣΥ.</w:t>
      </w:r>
      <w:r w:rsidR="006B3489">
        <w:rPr>
          <w:lang w:val="el-GR"/>
        </w:rPr>
        <w:t xml:space="preserve"> </w:t>
      </w:r>
      <w:bookmarkEnd w:id="297"/>
      <w:r w:rsidRPr="00020B6A">
        <w:rPr>
          <w:color w:val="000000"/>
          <w:lang w:val="el-GR"/>
        </w:rPr>
        <w:t xml:space="preserve">και την ακύρωσή της ενώπιον του αρμοδίου </w:t>
      </w:r>
      <w:r w:rsidR="00F1538B" w:rsidRPr="007C4E1D">
        <w:rPr>
          <w:color w:val="000000"/>
          <w:lang w:val="el-GR" w:eastAsia="ar-SA"/>
        </w:rPr>
        <w:t xml:space="preserve">Δικαστηρίου </w:t>
      </w:r>
      <w:r w:rsidR="000A7747">
        <w:rPr>
          <w:lang w:val="el-GR"/>
        </w:rPr>
        <w:t xml:space="preserve">της παρ. 3 του </w:t>
      </w:r>
      <w:proofErr w:type="spellStart"/>
      <w:r w:rsidR="000A7747">
        <w:rPr>
          <w:lang w:val="el-GR"/>
        </w:rPr>
        <w:t>αρθ</w:t>
      </w:r>
      <w:proofErr w:type="spellEnd"/>
      <w:r w:rsidR="000A7747">
        <w:rPr>
          <w:lang w:val="el-GR"/>
        </w:rPr>
        <w:t>.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10690BA4" w14:textId="77777777"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w:t>
      </w:r>
      <w:proofErr w:type="spellStart"/>
      <w:r w:rsidRPr="00020B6A">
        <w:rPr>
          <w:color w:val="000000"/>
          <w:lang w:val="el-GR"/>
        </w:rPr>
        <w:t>συμπροσβαλλόμενες</w:t>
      </w:r>
      <w:proofErr w:type="spellEnd"/>
      <w:r w:rsidRPr="00020B6A">
        <w:rPr>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28F04861" w14:textId="77777777"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 xml:space="preserve">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7C4E1D">
        <w:rPr>
          <w:color w:val="000000"/>
          <w:lang w:val="el-GR" w:eastAsia="ar-SA"/>
        </w:rPr>
        <w:t>οψιγενείς</w:t>
      </w:r>
      <w:proofErr w:type="spellEnd"/>
      <w:r w:rsidRPr="007C4E1D">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251574C0" w14:textId="77777777"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432CB67A" w14:textId="77777777"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xml:space="preserve">.,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009D5082" w:rsidRPr="007C4E1D">
        <w:rPr>
          <w:color w:val="000000"/>
          <w:lang w:val="el-GR" w:eastAsia="ar-SA"/>
        </w:rPr>
        <w:t>προεδρεύων</w:t>
      </w:r>
      <w:proofErr w:type="spellEnd"/>
      <w:r w:rsidR="009D5082" w:rsidRPr="007C4E1D">
        <w:rPr>
          <w:color w:val="000000"/>
          <w:lang w:val="el-GR" w:eastAsia="ar-SA"/>
        </w:rPr>
        <w:t xml:space="preserve">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 xml:space="preserve">αίτησης. Ο αιτών υποχρεούται επί ποινή απαραδέκτου του ενδίκου βοηθήματος να προβεί στις παραπάνω </w:t>
      </w:r>
      <w:r w:rsidR="009D5082" w:rsidRPr="007C4E1D">
        <w:rPr>
          <w:color w:val="000000"/>
          <w:lang w:val="el-GR" w:eastAsia="ar-SA"/>
        </w:rPr>
        <w:lastRenderedPageBreak/>
        <w:t>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5614029" w14:textId="77777777" w:rsidR="005B1D5A" w:rsidRPr="00020B6A" w:rsidRDefault="00160FCE" w:rsidP="005B1D5A">
      <w:pPr>
        <w:rPr>
          <w:color w:val="000000"/>
          <w:lang w:val="el-GR"/>
        </w:rPr>
      </w:pPr>
      <w:r w:rsidRPr="007C4E1D">
        <w:rPr>
          <w:color w:val="000000"/>
          <w:lang w:val="el-GR" w:eastAsia="ar-SA"/>
        </w:rPr>
        <w:t xml:space="preserve">Επιπρόσθετα, η παρέμβαση κοινοποιείται με επιμέλεια του </w:t>
      </w:r>
      <w:proofErr w:type="spellStart"/>
      <w:r w:rsidRPr="007C4E1D">
        <w:rPr>
          <w:color w:val="000000"/>
          <w:lang w:val="el-GR" w:eastAsia="ar-SA"/>
        </w:rPr>
        <w:t>παρεμβαίνοντος</w:t>
      </w:r>
      <w:proofErr w:type="spellEnd"/>
      <w:r w:rsidRPr="007C4E1D">
        <w:rPr>
          <w:color w:val="000000"/>
          <w:lang w:val="el-GR" w:eastAsia="ar-SA"/>
        </w:rPr>
        <w:t xml:space="preserve">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EE73692" w14:textId="77777777" w:rsidR="005B1D5A" w:rsidRDefault="005B1D5A" w:rsidP="005B1D5A">
      <w:pPr>
        <w:rPr>
          <w:color w:val="000000"/>
          <w:lang w:val="el-GR"/>
        </w:rPr>
      </w:pPr>
      <w:r w:rsidRPr="00827575">
        <w:rPr>
          <w:color w:val="000000"/>
          <w:lang w:val="el-GR"/>
        </w:rPr>
        <w:t xml:space="preserve"> </w:t>
      </w:r>
    </w:p>
    <w:p w14:paraId="27253211" w14:textId="77777777"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58FE8466"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7C4E1D">
        <w:rPr>
          <w:color w:val="000000"/>
          <w:lang w:val="el-GR" w:eastAsia="ar-SA"/>
        </w:rPr>
        <w:t>π.δ.</w:t>
      </w:r>
      <w:proofErr w:type="spellEnd"/>
      <w:r w:rsidRPr="007C4E1D">
        <w:rPr>
          <w:color w:val="000000"/>
          <w:lang w:val="el-GR" w:eastAsia="ar-SA"/>
        </w:rPr>
        <w:t xml:space="preserve"> 18/1989. </w:t>
      </w:r>
    </w:p>
    <w:p w14:paraId="372A2F2C"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686076F6" w14:textId="77777777" w:rsidR="00160FCE" w:rsidRPr="00603221" w:rsidRDefault="00160FCE" w:rsidP="00160FCE">
      <w:pPr>
        <w:rPr>
          <w:color w:val="000000"/>
          <w:lang w:val="el-GR"/>
        </w:rPr>
      </w:pPr>
      <w:r w:rsidRPr="007C4E1D">
        <w:rPr>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7C4E1D">
        <w:rPr>
          <w:color w:val="000000"/>
          <w:lang w:val="el-GR" w:eastAsia="ar-SA"/>
        </w:rPr>
        <w:t>π.δ.</w:t>
      </w:r>
      <w:proofErr w:type="spellEnd"/>
      <w:r w:rsidRPr="007C4E1D">
        <w:rPr>
          <w:color w:val="000000"/>
          <w:lang w:val="el-GR" w:eastAsia="ar-SA"/>
        </w:rPr>
        <w:t xml:space="preserve"> 18/1989.</w:t>
      </w:r>
    </w:p>
    <w:p w14:paraId="57C09C40" w14:textId="77777777" w:rsidR="00C90A04" w:rsidRPr="00603221" w:rsidRDefault="00C90A04">
      <w:pPr>
        <w:suppressAutoHyphens w:val="0"/>
        <w:spacing w:after="0"/>
        <w:jc w:val="left"/>
        <w:rPr>
          <w:lang w:val="el-GR"/>
        </w:rPr>
      </w:pPr>
      <w:r w:rsidRPr="00603221">
        <w:rPr>
          <w:lang w:val="el-GR"/>
        </w:rPr>
        <w:br w:type="page"/>
      </w:r>
    </w:p>
    <w:p w14:paraId="133717C6" w14:textId="77777777" w:rsidR="00C90A04" w:rsidRPr="00603221" w:rsidRDefault="00C90A04" w:rsidP="00C90A04">
      <w:pPr>
        <w:rPr>
          <w:lang w:val="el-GR"/>
        </w:rPr>
      </w:pPr>
    </w:p>
    <w:p w14:paraId="4397B636" w14:textId="77777777" w:rsidR="008338F0" w:rsidRPr="00603221" w:rsidRDefault="003355E7" w:rsidP="003A109E">
      <w:pPr>
        <w:pStyle w:val="Heading2"/>
        <w:rPr>
          <w:rFonts w:cs="Tahoma"/>
          <w:lang w:val="el-GR"/>
        </w:rPr>
      </w:pPr>
      <w:r w:rsidRPr="00603221">
        <w:rPr>
          <w:rFonts w:cs="Tahoma"/>
          <w:lang w:val="el-GR"/>
        </w:rPr>
        <w:tab/>
      </w:r>
      <w:bookmarkStart w:id="298" w:name="_Toc97194317"/>
      <w:bookmarkStart w:id="299" w:name="_Toc97194449"/>
      <w:bookmarkStart w:id="300" w:name="_Toc139985605"/>
      <w:r w:rsidRPr="00603221">
        <w:rPr>
          <w:rFonts w:cs="Tahoma"/>
          <w:lang w:val="el-GR"/>
        </w:rPr>
        <w:t>Ματαίωση Διαδικασίας</w:t>
      </w:r>
      <w:bookmarkEnd w:id="298"/>
      <w:bookmarkEnd w:id="299"/>
      <w:bookmarkEnd w:id="300"/>
    </w:p>
    <w:p w14:paraId="2E3600B2" w14:textId="77777777" w:rsidR="00921D35" w:rsidRDefault="00921D35" w:rsidP="00921D35">
      <w:pPr>
        <w:rPr>
          <w:lang w:val="el-GR"/>
        </w:rPr>
      </w:pPr>
      <w:r>
        <w:rPr>
          <w:lang w:val="el-GR"/>
        </w:rPr>
        <w:t xml:space="preserve">Η αναθέτουσα αρχή ματαιώνει ή δύναται να ματαιώσει εν </w:t>
      </w:r>
      <w:proofErr w:type="spellStart"/>
      <w:r>
        <w:rPr>
          <w:lang w:val="el-GR"/>
        </w:rPr>
        <w:t>όλω</w:t>
      </w:r>
      <w:proofErr w:type="spellEnd"/>
      <w:r>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68C586A7"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7CCB9446" w14:textId="7777777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proofErr w:type="spellStart"/>
      <w:r w:rsidRPr="00C41D65">
        <w:rPr>
          <w:lang w:val="el-GR"/>
        </w:rPr>
        <w:t>στ</w:t>
      </w:r>
      <w:proofErr w:type="spellEnd"/>
      <w:r w:rsidRPr="00C41D65">
        <w:rPr>
          <w:lang w:val="el-GR"/>
        </w:rPr>
        <w:t>)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290438F1" w14:textId="77777777" w:rsidR="00F371B3" w:rsidRPr="00603221" w:rsidRDefault="00F371B3" w:rsidP="00F371B3">
      <w:pPr>
        <w:rPr>
          <w:lang w:val="el-GR"/>
        </w:rPr>
      </w:pPr>
    </w:p>
    <w:p w14:paraId="2209449A" w14:textId="77777777" w:rsidR="008338F0" w:rsidRPr="00603221" w:rsidRDefault="003355E7" w:rsidP="005D1B15">
      <w:pPr>
        <w:pStyle w:val="Heading1"/>
        <w:rPr>
          <w:rFonts w:cs="Tahoma"/>
          <w:sz w:val="22"/>
          <w:szCs w:val="22"/>
        </w:rPr>
      </w:pPr>
      <w:bookmarkStart w:id="301" w:name="_Toc97194450"/>
      <w:bookmarkStart w:id="302" w:name="_Toc139985606"/>
      <w:r w:rsidRPr="00603221">
        <w:rPr>
          <w:rFonts w:cs="Tahoma"/>
          <w:sz w:val="22"/>
          <w:szCs w:val="22"/>
        </w:rPr>
        <w:lastRenderedPageBreak/>
        <w:t>ΟΡΟΙ ΕΚΤΕΛΕΣΗΣ ΤΗΣ ΣΥΜΒΑΣΗΣ</w:t>
      </w:r>
      <w:bookmarkEnd w:id="301"/>
      <w:bookmarkEnd w:id="302"/>
      <w:r w:rsidRPr="00603221">
        <w:rPr>
          <w:rFonts w:cs="Tahoma"/>
          <w:sz w:val="22"/>
          <w:szCs w:val="22"/>
        </w:rPr>
        <w:t xml:space="preserve"> </w:t>
      </w:r>
    </w:p>
    <w:p w14:paraId="5899939F" w14:textId="77777777" w:rsidR="008338F0" w:rsidRPr="00603221" w:rsidRDefault="003355E7" w:rsidP="003A109E">
      <w:pPr>
        <w:pStyle w:val="Heading2"/>
        <w:rPr>
          <w:rFonts w:cs="Tahoma"/>
          <w:lang w:val="el-GR"/>
        </w:rPr>
      </w:pPr>
      <w:r w:rsidRPr="00603221">
        <w:rPr>
          <w:rFonts w:cs="Tahoma"/>
          <w:lang w:val="el-GR"/>
        </w:rPr>
        <w:tab/>
      </w:r>
      <w:bookmarkStart w:id="303" w:name="_Ref496542746"/>
      <w:bookmarkStart w:id="304" w:name="_Toc97194318"/>
      <w:bookmarkStart w:id="305" w:name="_Toc97194451"/>
      <w:bookmarkStart w:id="306" w:name="_Toc139985607"/>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w:t>
      </w:r>
      <w:bookmarkEnd w:id="303"/>
      <w:bookmarkEnd w:id="304"/>
      <w:bookmarkEnd w:id="305"/>
      <w:bookmarkEnd w:id="306"/>
    </w:p>
    <w:p w14:paraId="16C12623" w14:textId="77777777" w:rsidR="008338F0" w:rsidRPr="00603221" w:rsidRDefault="003355E7">
      <w:pPr>
        <w:rPr>
          <w:lang w:val="el-GR"/>
        </w:rPr>
      </w:pPr>
      <w:r w:rsidRPr="00603221">
        <w:rPr>
          <w:lang w:val="el-GR"/>
        </w:rPr>
        <w:t>Εγγύηση καλής εκτέλεσης</w:t>
      </w:r>
      <w:r w:rsidR="00417A19" w:rsidRPr="00603221">
        <w:rPr>
          <w:lang w:val="el-GR"/>
        </w:rPr>
        <w:t xml:space="preserve">: </w:t>
      </w:r>
    </w:p>
    <w:p w14:paraId="0AE0CB5C" w14:textId="77777777"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B07864">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 xml:space="preserve">ΦΠΑ, </w:t>
      </w:r>
      <w:r w:rsidR="0087631A" w:rsidRPr="00603221">
        <w:rPr>
          <w:lang w:val="el-GR"/>
        </w:rPr>
        <w:t xml:space="preserve">με χρόνο ισχύος </w:t>
      </w:r>
      <w:r w:rsidR="005C3380">
        <w:rPr>
          <w:lang w:val="el-GR"/>
        </w:rPr>
        <w:t>δέκα</w:t>
      </w:r>
      <w:r w:rsidR="0087631A" w:rsidRPr="00B07864">
        <w:rPr>
          <w:lang w:val="el-GR"/>
        </w:rPr>
        <w:t xml:space="preserve"> (</w:t>
      </w:r>
      <w:r w:rsidR="005C3380">
        <w:rPr>
          <w:lang w:val="el-GR"/>
        </w:rPr>
        <w:t>10</w:t>
      </w:r>
      <w:r w:rsidR="0087631A" w:rsidRPr="00B07864">
        <w:rPr>
          <w:lang w:val="el-GR"/>
        </w:rPr>
        <w:t>)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307" w:name="_Hlk494198985"/>
      <w:r w:rsidR="00B07864">
        <w:rPr>
          <w:lang w:val="el-GR"/>
        </w:rPr>
        <w:t>.</w:t>
      </w:r>
    </w:p>
    <w:bookmarkEnd w:id="307"/>
    <w:p w14:paraId="6CE63633" w14:textId="3CD86E1C" w:rsidR="008338F0" w:rsidRDefault="003355E7" w:rsidP="00B86F1D">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496625091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2.1.5</w:t>
      </w:r>
      <w:r w:rsidR="00DD27E9">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υπόδειγμα που περιλαμβάνεται στο</w:t>
      </w:r>
      <w:r w:rsidR="00362CDC">
        <w:rPr>
          <w:lang w:val="el-GR"/>
        </w:rPr>
        <w:t xml:space="preserve"> </w:t>
      </w:r>
      <w:r w:rsidR="00362CDC" w:rsidRPr="00362CDC">
        <w:rPr>
          <w:lang w:val="el-GR"/>
        </w:rPr>
        <w:t>ΠΑΡΑΡΤΗΜΑ VIII– Υποδείγματα Εγγυητικών Επιστολών</w:t>
      </w:r>
      <w:r w:rsidR="008C6F6A">
        <w:rPr>
          <w:lang w:val="el-GR"/>
        </w:rPr>
        <w:t xml:space="preserve"> </w:t>
      </w:r>
      <w:r w:rsidRPr="00603221">
        <w:rPr>
          <w:lang w:val="el-GR"/>
        </w:rPr>
        <w:t>της Διακήρυξης και τα οριζόμενα στο άρθρο 72 του ν. 4412/2016.</w:t>
      </w:r>
    </w:p>
    <w:p w14:paraId="56BA420E"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284F2EB"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0168076D"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0EF1A336" w14:textId="77777777"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w:t>
      </w:r>
      <w:r w:rsidR="005C3380">
        <w:rPr>
          <w:lang w:val="el-GR"/>
        </w:rPr>
        <w:t>της εγγύησης</w:t>
      </w:r>
      <w:r>
        <w:rPr>
          <w:lang w:val="el-GR"/>
        </w:rPr>
        <w:t xml:space="preserve"> καλής εκτέλεσης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w:t>
      </w:r>
      <w:r w:rsidR="005C3380">
        <w:rPr>
          <w:lang w:val="el-GR"/>
        </w:rPr>
        <w:t>η εγγύηση</w:t>
      </w:r>
      <w:r w:rsidRPr="001E32A7">
        <w:rPr>
          <w:lang w:val="el-GR"/>
        </w:rPr>
        <w:t xml:space="preserve"> καλής εκτέλεσης αποδεσμεύ</w:t>
      </w:r>
      <w:r w:rsidR="005C3380">
        <w:rPr>
          <w:lang w:val="el-GR"/>
        </w:rPr>
        <w:t>ε</w:t>
      </w:r>
      <w:r w:rsidRPr="001E32A7">
        <w:rPr>
          <w:lang w:val="el-GR"/>
        </w:rPr>
        <w:t xml:space="preserve">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70F1473" w14:textId="77777777" w:rsidR="00395B4A" w:rsidRPr="00603221" w:rsidRDefault="00395B4A" w:rsidP="00395B4A">
      <w:pPr>
        <w:suppressAutoHyphens w:val="0"/>
        <w:spacing w:line="276" w:lineRule="auto"/>
        <w:rPr>
          <w:lang w:val="el-GR"/>
        </w:rPr>
      </w:pPr>
      <w:r w:rsidRPr="00B07864">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B07864">
        <w:rPr>
          <w:lang w:val="el-GR"/>
        </w:rPr>
        <w:t>,</w:t>
      </w:r>
      <w:r w:rsidRPr="00B07864">
        <w:rPr>
          <w:lang w:val="el-GR"/>
        </w:rPr>
        <w:t xml:space="preserve"> </w:t>
      </w:r>
      <w:r w:rsidR="00346EFF" w:rsidRPr="00B07864">
        <w:rPr>
          <w:lang w:val="el-GR"/>
        </w:rPr>
        <w:t>σύμφωνα με όσα προβλέπονται,</w:t>
      </w:r>
      <w:r w:rsidR="00346EFF" w:rsidRPr="001E32A7">
        <w:rPr>
          <w:lang w:val="el-GR"/>
        </w:rPr>
        <w:t xml:space="preserve"> </w:t>
      </w:r>
      <w:r w:rsidRPr="00B07864">
        <w:rPr>
          <w:lang w:val="el-GR"/>
        </w:rPr>
        <w:t>των παρατηρήσεων και του εκπροθέσμου.</w:t>
      </w:r>
      <w:r w:rsidRPr="00603221">
        <w:rPr>
          <w:lang w:val="el-GR"/>
        </w:rPr>
        <w:t xml:space="preserve"> </w:t>
      </w:r>
    </w:p>
    <w:p w14:paraId="48907035" w14:textId="77777777" w:rsidR="00976CBB" w:rsidRPr="00603221" w:rsidRDefault="00976CBB" w:rsidP="00417A19">
      <w:pPr>
        <w:suppressAutoHyphens w:val="0"/>
        <w:spacing w:line="276" w:lineRule="auto"/>
        <w:rPr>
          <w:lang w:val="el-GR"/>
        </w:rPr>
      </w:pPr>
    </w:p>
    <w:p w14:paraId="682D7D1D" w14:textId="77777777" w:rsidR="008338F0" w:rsidRPr="00603221" w:rsidRDefault="003355E7" w:rsidP="003A109E">
      <w:pPr>
        <w:pStyle w:val="Heading2"/>
        <w:rPr>
          <w:rFonts w:cs="Tahoma"/>
          <w:lang w:val="el-GR"/>
        </w:rPr>
      </w:pPr>
      <w:r w:rsidRPr="00603221">
        <w:rPr>
          <w:rFonts w:cs="Tahoma"/>
          <w:lang w:val="el-GR"/>
        </w:rPr>
        <w:tab/>
      </w:r>
      <w:bookmarkStart w:id="308" w:name="_Toc97194319"/>
      <w:bookmarkStart w:id="309" w:name="_Toc97194452"/>
      <w:bookmarkStart w:id="310" w:name="_Toc139985608"/>
      <w:r w:rsidRPr="00603221">
        <w:rPr>
          <w:rFonts w:cs="Tahoma"/>
          <w:lang w:val="el-GR"/>
        </w:rPr>
        <w:t>Συμβατικό πλαίσιο – Εφαρμοστέα νομοθεσία</w:t>
      </w:r>
      <w:bookmarkEnd w:id="308"/>
      <w:bookmarkEnd w:id="309"/>
      <w:bookmarkEnd w:id="310"/>
    </w:p>
    <w:p w14:paraId="3425B5E6"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25C015C4" w14:textId="77777777" w:rsidR="008338F0" w:rsidRPr="00603221" w:rsidRDefault="003355E7" w:rsidP="003A109E">
      <w:pPr>
        <w:pStyle w:val="Heading2"/>
        <w:rPr>
          <w:rFonts w:cs="Tahoma"/>
          <w:lang w:val="el-GR"/>
        </w:rPr>
      </w:pPr>
      <w:r w:rsidRPr="00603221">
        <w:rPr>
          <w:rFonts w:cs="Tahoma"/>
          <w:lang w:val="el-GR"/>
        </w:rPr>
        <w:lastRenderedPageBreak/>
        <w:tab/>
      </w:r>
      <w:bookmarkStart w:id="311" w:name="_Ref89075849"/>
      <w:bookmarkStart w:id="312" w:name="_Toc97194320"/>
      <w:bookmarkStart w:id="313" w:name="_Toc97194453"/>
      <w:bookmarkStart w:id="314" w:name="_Toc139985609"/>
      <w:r w:rsidRPr="00603221">
        <w:rPr>
          <w:rFonts w:cs="Tahoma"/>
          <w:lang w:val="el-GR"/>
        </w:rPr>
        <w:t>Όροι εκτέλεσης της σύμβασης</w:t>
      </w:r>
      <w:bookmarkEnd w:id="311"/>
      <w:bookmarkEnd w:id="312"/>
      <w:bookmarkEnd w:id="313"/>
      <w:bookmarkEnd w:id="314"/>
    </w:p>
    <w:p w14:paraId="715C1C67" w14:textId="77777777" w:rsidR="00EC1A82" w:rsidRDefault="003355E7" w:rsidP="00EC1A82">
      <w:pPr>
        <w:spacing w:line="252" w:lineRule="auto"/>
        <w:rPr>
          <w:lang w:val="el-GR"/>
        </w:rPr>
      </w:pPr>
      <w:r w:rsidRPr="00603221">
        <w:rPr>
          <w:lang w:val="el-GR"/>
        </w:rPr>
        <w:t xml:space="preserve">Κατά την εκτέλεση της σύμβασης ο ανάδοχος τηρεί τις υποχρεώσεις στους τομείς του </w:t>
      </w:r>
      <w:r w:rsidR="00EC1A82">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75BA9DDD" w14:textId="77777777" w:rsidR="00EC1A82" w:rsidRDefault="00EC1A82" w:rsidP="00EC1A82">
      <w:pPr>
        <w:spacing w:line="252" w:lineRule="auto"/>
        <w:rPr>
          <w:lang w:val="el-GR"/>
        </w:rPr>
      </w:pPr>
      <w:r>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134730A2" w14:textId="77777777" w:rsidR="00EC1A82" w:rsidRDefault="00EC1A82" w:rsidP="00EC1A82">
      <w:pPr>
        <w:spacing w:line="252" w:lineRule="auto"/>
        <w:rPr>
          <w:lang w:val="el-GR"/>
        </w:rPr>
      </w:pPr>
      <w:r w:rsidRPr="00613822">
        <w:rPr>
          <w:lang w:val="el-GR"/>
        </w:rPr>
        <w:t>Κατά την εκτέλεση της σύμβασης ο Ανάδοχος θα πρέπει να τηρεί τις υποχρεώσεις που προκύπτουν από τη Στρατηγική Δημοσιότητας και τον Οδηγό Επικοινωνίας του Ταμείου Ανάκαμψης, καθώς και τις υποχρεώσεις που απορρέουν από το Σύστημα Διαχείρισης Ελέγχου του Ταμείου Ανάκαμψης (</w:t>
      </w:r>
      <w:hyperlink r:id="rId31" w:history="1">
        <w:r w:rsidRPr="00B82C61">
          <w:rPr>
            <w:rStyle w:val="Hyperlink"/>
            <w:lang w:val="el-GR"/>
          </w:rPr>
          <w:t>https://greece20.gov.gr/epikoinwnia-dimosiotita/</w:t>
        </w:r>
      </w:hyperlink>
      <w:r w:rsidRPr="00613822">
        <w:rPr>
          <w:lang w:val="el-GR"/>
        </w:rPr>
        <w:t>).</w:t>
      </w:r>
    </w:p>
    <w:p w14:paraId="2D216861" w14:textId="77777777" w:rsidR="00EC1A82" w:rsidRDefault="00EC1A82" w:rsidP="00EC1A82">
      <w:pPr>
        <w:rPr>
          <w:rFonts w:eastAsia="Calibri"/>
          <w:lang w:val="el-GR"/>
        </w:rPr>
      </w:pPr>
      <w:r>
        <w:rPr>
          <w:rFonts w:eastAsia="Calibri"/>
          <w:lang w:val="el-GR"/>
        </w:rPr>
        <w:t xml:space="preserve">Ο ανάδοχος δεσμεύεται ότι: </w:t>
      </w:r>
    </w:p>
    <w:p w14:paraId="75AE2D8C" w14:textId="77777777" w:rsidR="00EC1A82" w:rsidRDefault="00EC1A82" w:rsidP="00EC1A82">
      <w:pPr>
        <w:rPr>
          <w:rFonts w:eastAsia="Calibri"/>
          <w:lang w:val="el-GR"/>
        </w:rPr>
      </w:pPr>
      <w:r>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36164BAC" w14:textId="77777777" w:rsidR="00EC1A82" w:rsidRDefault="00EC1A82" w:rsidP="00EC1A82">
      <w:pPr>
        <w:rPr>
          <w:rFonts w:eastAsia="Calibri"/>
          <w:lang w:val="el-GR"/>
        </w:rPr>
      </w:pPr>
      <w:r>
        <w:rPr>
          <w:rFonts w:eastAsia="Calibri"/>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Pr>
          <w:rFonts w:eastAsia="Calibri"/>
          <w:lang w:val="el-GR"/>
        </w:rPr>
        <w:t>νομίμων</w:t>
      </w:r>
      <w:proofErr w:type="spellEnd"/>
      <w:r>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Pr>
          <w:rFonts w:eastAsia="Calibri"/>
          <w:vertAlign w:val="superscript"/>
          <w:lang w:val="el-GR"/>
        </w:rPr>
        <w:t xml:space="preserve"> </w:t>
      </w:r>
      <w:r>
        <w:rPr>
          <w:rFonts w:eastAsia="Calibri"/>
          <w:lang w:val="el-GR"/>
        </w:rPr>
        <w:t xml:space="preserve">. </w:t>
      </w:r>
    </w:p>
    <w:p w14:paraId="1061CA0C" w14:textId="77777777" w:rsidR="00EC1A82" w:rsidRDefault="00EC1A82" w:rsidP="00EC1A82">
      <w:pPr>
        <w:spacing w:line="252" w:lineRule="auto"/>
        <w:rPr>
          <w:lang w:val="el-GR"/>
        </w:rPr>
      </w:pPr>
      <w:r>
        <w:rPr>
          <w:rFonts w:eastAsia="Calibri"/>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1290E98E" w14:textId="77777777" w:rsidR="00EC1A82" w:rsidRDefault="00EC1A82" w:rsidP="00EC1A82">
      <w:pPr>
        <w:spacing w:line="252" w:lineRule="auto"/>
        <w:rPr>
          <w:lang w:val="el-GR"/>
        </w:rPr>
      </w:pPr>
      <w:r>
        <w:rPr>
          <w:lang w:val="el-GR"/>
        </w:rPr>
        <w:t xml:space="preserve">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w:t>
      </w:r>
      <w:proofErr w:type="spellStart"/>
      <w:r>
        <w:rPr>
          <w:lang w:val="el-GR"/>
        </w:rPr>
        <w:t>όλω</w:t>
      </w:r>
      <w:proofErr w:type="spellEnd"/>
      <w:r>
        <w:rPr>
          <w:lang w:val="el-GR"/>
        </w:rPr>
        <w:t xml:space="preserve">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w:t>
      </w:r>
      <w:proofErr w:type="spellStart"/>
      <w:r>
        <w:rPr>
          <w:lang w:val="el-GR"/>
        </w:rPr>
        <w:t>όλω</w:t>
      </w:r>
      <w:proofErr w:type="spellEnd"/>
      <w:r>
        <w:rPr>
          <w:lang w:val="el-GR"/>
        </w:rPr>
        <w:t xml:space="preserve"> ή εν μέρει υπέρ της Τράπεζας το εκχωρούμενο τίμημα η Αναθέτουσα Αρχή δεν έχει καμία ευθύνη έναντι της </w:t>
      </w:r>
      <w:proofErr w:type="spellStart"/>
      <w:r>
        <w:rPr>
          <w:lang w:val="el-GR"/>
        </w:rPr>
        <w:t>εκδοχέως</w:t>
      </w:r>
      <w:proofErr w:type="spellEnd"/>
      <w:r>
        <w:rPr>
          <w:lang w:val="el-GR"/>
        </w:rPr>
        <w:t xml:space="preserve"> Τράπεζας.</w:t>
      </w:r>
    </w:p>
    <w:p w14:paraId="5C5CB318" w14:textId="77777777" w:rsidR="00EC1A82" w:rsidRDefault="00EC1A82" w:rsidP="00EC1A82">
      <w:pPr>
        <w:spacing w:line="252" w:lineRule="auto"/>
        <w:rPr>
          <w:lang w:val="el-GR"/>
        </w:rPr>
      </w:pPr>
      <w:r>
        <w:rPr>
          <w:lang w:val="el-GR"/>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w:t>
      </w:r>
      <w:r>
        <w:rPr>
          <w:lang w:val="el-GR"/>
        </w:rPr>
        <w:lastRenderedPageBreak/>
        <w:t xml:space="preserve">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w:t>
      </w:r>
      <w:r>
        <w:rPr>
          <w:b/>
          <w:bCs/>
          <w:lang w:val="el-GR"/>
        </w:rPr>
        <w:t>ΚτΠ Μ.Α.Ε.</w:t>
      </w:r>
      <w:r>
        <w:rPr>
          <w:bCs/>
          <w:lang w:val="el-GR"/>
        </w:rPr>
        <w:t xml:space="preserve"> εγγράφως </w:t>
      </w:r>
      <w:r>
        <w:rPr>
          <w:b/>
          <w:bCs/>
          <w:lang w:val="el-GR"/>
        </w:rPr>
        <w:t>δεκαπέντε (15)</w:t>
      </w:r>
      <w:r>
        <w:rPr>
          <w:bCs/>
          <w:lang w:val="el-GR"/>
        </w:rPr>
        <w:t xml:space="preserve"> </w:t>
      </w:r>
      <w:r>
        <w:rPr>
          <w:lang w:val="el-GR"/>
        </w:rPr>
        <w:t xml:space="preserve">ημέρες πριν από την αντικατάσταση. </w:t>
      </w:r>
    </w:p>
    <w:p w14:paraId="6B4F76A2" w14:textId="77777777" w:rsidR="00EC1A82" w:rsidRDefault="00EC1A82" w:rsidP="00EC1A82">
      <w:pPr>
        <w:spacing w:line="252" w:lineRule="auto"/>
        <w:rPr>
          <w:lang w:val="el-GR"/>
        </w:rPr>
      </w:pPr>
      <w:r>
        <w:rPr>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Pr>
          <w:lang w:val="el-GR"/>
        </w:rPr>
        <w:t>αποχωρήσαντες</w:t>
      </w:r>
      <w:proofErr w:type="spellEnd"/>
      <w:r>
        <w:rPr>
          <w:lang w:val="el-GR"/>
        </w:rPr>
        <w:t xml:space="preserve"> συνεργάτες, με άλλα πρόσωπα που θα διαθέτουν τουλάχιστον ίση εμπειρία και ίσα προσόντα με τα αντικαθιστάμενα.</w:t>
      </w:r>
    </w:p>
    <w:p w14:paraId="628719AA" w14:textId="77777777" w:rsidR="00EC1A82" w:rsidRDefault="00EC1A82" w:rsidP="00EC1A82">
      <w:pPr>
        <w:spacing w:line="252" w:lineRule="auto"/>
        <w:rPr>
          <w:lang w:val="el-GR"/>
        </w:rPr>
      </w:pPr>
      <w:r>
        <w:rPr>
          <w:lang w:val="el-GR"/>
        </w:rPr>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w:t>
      </w:r>
    </w:p>
    <w:p w14:paraId="73F06F7D" w14:textId="77777777" w:rsidR="00EC1A82" w:rsidRDefault="00EC1A82" w:rsidP="00EC1A82">
      <w:pPr>
        <w:spacing w:line="252" w:lineRule="auto"/>
        <w:rPr>
          <w:lang w:val="el-GR"/>
        </w:rPr>
      </w:pPr>
      <w:r>
        <w:rPr>
          <w:lang w:val="el-GR"/>
        </w:rPr>
        <w:t xml:space="preserve">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Pr>
          <w:lang w:val="el-GR"/>
        </w:rPr>
        <w:t>λύεται</w:t>
      </w:r>
      <w:proofErr w:type="spellEnd"/>
      <w:r>
        <w:rPr>
          <w:lang w:val="el-GR"/>
        </w:rPr>
        <w:t xml:space="preserve">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69F1FB5B" w14:textId="77777777" w:rsidR="00EC1A82" w:rsidRDefault="00EC1A82" w:rsidP="00EC1A82">
      <w:pPr>
        <w:spacing w:line="252" w:lineRule="auto"/>
        <w:rPr>
          <w:lang w:val="el-GR"/>
        </w:rPr>
      </w:pPr>
      <w:r>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0344B019" w14:textId="77777777" w:rsidR="00EC1A82" w:rsidRDefault="00EC1A82" w:rsidP="00EC1A82">
      <w:pPr>
        <w:spacing w:line="252" w:lineRule="auto"/>
        <w:rPr>
          <w:color w:val="FF0000"/>
          <w:lang w:val="el-GR"/>
        </w:rPr>
      </w:pPr>
      <w:r>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Pr>
          <w:lang w:val="el-GR"/>
        </w:rPr>
        <w:t>εργοδοτούμενους</w:t>
      </w:r>
      <w:proofErr w:type="spellEnd"/>
      <w:r>
        <w:rPr>
          <w:lang w:val="el-GR"/>
        </w:rPr>
        <w:t xml:space="preserve"> από αυτόν ή συνεργαζόμενους με αυτόν ασχολούνται άμεσα με το περιεχόμενο της Σύμβασης και την εκτέλεση του Αντικειμένου </w:t>
      </w:r>
      <w:r>
        <w:rPr>
          <w:color w:val="FF0000"/>
          <w:lang w:val="el-GR"/>
        </w:rPr>
        <w:t>.</w:t>
      </w:r>
    </w:p>
    <w:p w14:paraId="7D2460FB" w14:textId="77777777" w:rsidR="00EC1A82" w:rsidRDefault="00EC1A82" w:rsidP="00EC1A82">
      <w:pPr>
        <w:spacing w:line="252" w:lineRule="auto"/>
        <w:rPr>
          <w:lang w:val="el-GR"/>
        </w:rPr>
      </w:pPr>
      <w:r>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77A97C56" w14:textId="77777777" w:rsidR="00EC1A82" w:rsidRDefault="00EC1A82" w:rsidP="00EC1A82">
      <w:pPr>
        <w:spacing w:line="252" w:lineRule="auto"/>
        <w:rPr>
          <w:lang w:val="el-GR"/>
        </w:rPr>
      </w:pPr>
      <w:r>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3C13E973" w14:textId="77777777" w:rsidR="00EC1A82" w:rsidRDefault="00EC1A82" w:rsidP="00EC1A82">
      <w:pPr>
        <w:spacing w:line="252" w:lineRule="auto"/>
        <w:rPr>
          <w:lang w:val="el-GR"/>
        </w:rPr>
      </w:pPr>
      <w:r>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62EFC481" w14:textId="77777777" w:rsidR="00EC1A82" w:rsidRDefault="00EC1A82" w:rsidP="00EC1A82">
      <w:pPr>
        <w:spacing w:line="252" w:lineRule="auto"/>
        <w:rPr>
          <w:lang w:val="el-GR"/>
        </w:rPr>
      </w:pPr>
      <w:r>
        <w:rPr>
          <w:lang w:val="el-GR"/>
        </w:rPr>
        <w:t xml:space="preserve">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w:t>
      </w:r>
      <w:r>
        <w:rPr>
          <w:lang w:val="el-GR"/>
        </w:rPr>
        <w:lastRenderedPageBreak/>
        <w:t>κατοχυρωμένα πνευματικά δικαιώματα), η οποία θα μπορεί να τα διαχειρίζεται και να τα εκμεταλλεύεται.</w:t>
      </w:r>
    </w:p>
    <w:p w14:paraId="23528000" w14:textId="77777777" w:rsidR="00EC1A82" w:rsidRDefault="00EC1A82" w:rsidP="00EC1A82">
      <w:pPr>
        <w:spacing w:line="252" w:lineRule="auto"/>
        <w:rPr>
          <w:lang w:val="el-GR"/>
        </w:rPr>
      </w:pPr>
      <w:r>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2F05527F" w14:textId="77777777" w:rsidR="00EC1A82" w:rsidRDefault="00EC1A82" w:rsidP="00EC1A82">
      <w:pPr>
        <w:spacing w:line="252" w:lineRule="auto"/>
        <w:rPr>
          <w:lang w:val="el-GR"/>
        </w:rPr>
      </w:pPr>
      <w:r>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7A3AAB73" w14:textId="77777777" w:rsidR="00EC1A82" w:rsidRDefault="00EC1A82" w:rsidP="00EC1A82">
      <w:pPr>
        <w:spacing w:line="252" w:lineRule="auto"/>
        <w:rPr>
          <w:lang w:val="el-GR"/>
        </w:rPr>
      </w:pPr>
      <w:r>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37D04866" w14:textId="77777777" w:rsidR="00EC1A82" w:rsidRDefault="00EC1A82" w:rsidP="00EC1A82">
      <w:pPr>
        <w:spacing w:after="0"/>
        <w:jc w:val="left"/>
        <w:rPr>
          <w:lang w:val="el-GR"/>
        </w:rPr>
      </w:pPr>
      <w:r>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4C764101" w14:textId="77777777" w:rsidR="00EC1A82" w:rsidRDefault="00EC1A82" w:rsidP="00EC1A82">
      <w:pPr>
        <w:spacing w:after="0"/>
        <w:jc w:val="left"/>
        <w:rPr>
          <w:lang w:val="el-GR"/>
        </w:rPr>
      </w:pPr>
    </w:p>
    <w:p w14:paraId="6FA895EF" w14:textId="77777777" w:rsidR="00EC1A82" w:rsidRDefault="00EC1A82" w:rsidP="00EC1A82">
      <w:pPr>
        <w:spacing w:line="252" w:lineRule="auto"/>
        <w:rPr>
          <w:lang w:val="el-GR"/>
        </w:rPr>
      </w:pPr>
      <w:r>
        <w:rPr>
          <w:lang w:val="el-GR"/>
        </w:rPr>
        <w:t>Ειδικότερα:</w:t>
      </w:r>
    </w:p>
    <w:p w14:paraId="318CD21C" w14:textId="77777777" w:rsidR="00EC1A82" w:rsidRDefault="00EC1A82" w:rsidP="00EC1A82">
      <w:pPr>
        <w:spacing w:line="252" w:lineRule="auto"/>
        <w:rPr>
          <w:lang w:val="el-GR"/>
        </w:rPr>
      </w:pPr>
      <w:r>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02653F63" w14:textId="77777777" w:rsidR="00EC1A82" w:rsidRDefault="00EC1A82" w:rsidP="00EC1A82">
      <w:pPr>
        <w:spacing w:line="252" w:lineRule="auto"/>
        <w:rPr>
          <w:lang w:val="el-GR"/>
        </w:rPr>
      </w:pPr>
      <w:r>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013D69D2" w14:textId="77777777" w:rsidR="00EC1A82" w:rsidRDefault="00EC1A82" w:rsidP="00EC1A82">
      <w:pPr>
        <w:spacing w:line="252" w:lineRule="auto"/>
        <w:rPr>
          <w:lang w:val="el-GR"/>
        </w:rPr>
      </w:pPr>
      <w:r>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2C116141" w14:textId="77777777" w:rsidR="00EC1A82" w:rsidRDefault="00EC1A82" w:rsidP="00EC1A82">
      <w:pPr>
        <w:spacing w:line="252" w:lineRule="auto"/>
        <w:rPr>
          <w:lang w:val="el-GR"/>
        </w:rPr>
      </w:pPr>
      <w:r>
        <w:rPr>
          <w:lang w:val="el-GR"/>
        </w:rPr>
        <w:t>δ. Τα αρχεία που δημιουργούνται με τη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31CCBB6C" w14:textId="77777777" w:rsidR="00EC1A82" w:rsidRDefault="00EC1A82" w:rsidP="00EC1A82">
      <w:pPr>
        <w:spacing w:line="252" w:lineRule="auto"/>
        <w:rPr>
          <w:lang w:val="el-GR"/>
        </w:rPr>
      </w:pPr>
      <w:r>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2B006A57" w14:textId="163EE981" w:rsidR="00343BB2" w:rsidRPr="00603221" w:rsidRDefault="00343BB2" w:rsidP="00EC1A82">
      <w:pPr>
        <w:rPr>
          <w:lang w:val="el-GR"/>
        </w:rPr>
      </w:pPr>
    </w:p>
    <w:p w14:paraId="49FC6332" w14:textId="77777777" w:rsidR="008338F0" w:rsidRPr="00603221" w:rsidRDefault="003355E7" w:rsidP="003A109E">
      <w:pPr>
        <w:pStyle w:val="Heading2"/>
        <w:rPr>
          <w:rFonts w:cs="Tahoma"/>
          <w:lang w:val="el-GR"/>
        </w:rPr>
      </w:pPr>
      <w:r w:rsidRPr="00603221">
        <w:rPr>
          <w:rFonts w:cs="Tahoma"/>
          <w:lang w:val="el-GR"/>
        </w:rPr>
        <w:lastRenderedPageBreak/>
        <w:tab/>
      </w:r>
      <w:bookmarkStart w:id="315" w:name="_Toc97194321"/>
      <w:bookmarkStart w:id="316" w:name="_Toc97194454"/>
      <w:bookmarkStart w:id="317" w:name="_Toc139985610"/>
      <w:r w:rsidRPr="00603221">
        <w:rPr>
          <w:rFonts w:cs="Tahoma"/>
          <w:lang w:val="el-GR"/>
        </w:rPr>
        <w:t>Υπεργολαβία</w:t>
      </w:r>
      <w:bookmarkEnd w:id="315"/>
      <w:bookmarkEnd w:id="316"/>
      <w:bookmarkEnd w:id="317"/>
    </w:p>
    <w:p w14:paraId="72765BF7"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41B2F4A9" w14:textId="77777777" w:rsidR="005A3530" w:rsidRPr="00603221" w:rsidRDefault="003355E7">
      <w:pPr>
        <w:rPr>
          <w:b/>
          <w:bCs/>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0960E0D3" w14:textId="687E007F"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496541775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2.2.3</w:t>
      </w:r>
      <w:r w:rsidR="00DD27E9">
        <w:fldChar w:fldCharType="end"/>
      </w:r>
      <w:r w:rsidRPr="00603221">
        <w:rPr>
          <w:lang w:val="el-GR"/>
        </w:rPr>
        <w:t xml:space="preserve"> και με τα αποδεικτικά μέσα της παραγράφου</w:t>
      </w:r>
      <w:r w:rsidR="005A3530">
        <w:rPr>
          <w:lang w:val="el-GR"/>
        </w:rPr>
        <w:t xml:space="preserve"> </w:t>
      </w:r>
      <w:r w:rsidR="00340CC1">
        <w:rPr>
          <w:lang w:val="el-GR"/>
        </w:rPr>
        <w:fldChar w:fldCharType="begin"/>
      </w:r>
      <w:r w:rsidR="00A30F24">
        <w:rPr>
          <w:lang w:val="el-GR"/>
        </w:rPr>
        <w:instrText xml:space="preserve"> REF _Ref40957856 \r \h </w:instrText>
      </w:r>
      <w:r w:rsidR="00340CC1">
        <w:rPr>
          <w:lang w:val="el-GR"/>
        </w:rPr>
      </w:r>
      <w:r w:rsidR="00340CC1">
        <w:rPr>
          <w:lang w:val="el-GR"/>
        </w:rPr>
        <w:fldChar w:fldCharType="separate"/>
      </w:r>
      <w:r w:rsidR="00AD6C1A">
        <w:rPr>
          <w:lang w:val="el-GR"/>
        </w:rPr>
        <w:t>2.2.9.2</w:t>
      </w:r>
      <w:r w:rsidR="00340CC1">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649DA191"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0E4C2A3F" w14:textId="77777777" w:rsidR="005A3530" w:rsidRDefault="005A3530">
      <w:pPr>
        <w:rPr>
          <w:lang w:val="el-GR"/>
        </w:rPr>
      </w:pPr>
    </w:p>
    <w:p w14:paraId="1AFD5BF3" w14:textId="77777777" w:rsidR="005A3530" w:rsidRPr="00603221" w:rsidRDefault="005A3530">
      <w:pPr>
        <w:rPr>
          <w:b/>
          <w:bCs/>
          <w:lang w:val="el-GR"/>
        </w:rPr>
      </w:pPr>
    </w:p>
    <w:p w14:paraId="04BD4170" w14:textId="77777777" w:rsidR="008338F0" w:rsidRPr="00603221" w:rsidRDefault="003355E7" w:rsidP="003A109E">
      <w:pPr>
        <w:pStyle w:val="Heading2"/>
        <w:rPr>
          <w:rFonts w:cs="Tahoma"/>
          <w:lang w:val="el-GR"/>
        </w:rPr>
      </w:pPr>
      <w:r w:rsidRPr="00603221">
        <w:rPr>
          <w:rFonts w:cs="Tahoma"/>
          <w:lang w:val="el-GR"/>
        </w:rPr>
        <w:tab/>
      </w:r>
      <w:bookmarkStart w:id="318" w:name="_Ref496607258"/>
      <w:bookmarkStart w:id="319" w:name="_Toc97194322"/>
      <w:bookmarkStart w:id="320" w:name="_Toc97194455"/>
      <w:bookmarkStart w:id="321" w:name="_Toc139985611"/>
      <w:r w:rsidRPr="00603221">
        <w:rPr>
          <w:rFonts w:cs="Tahoma"/>
          <w:lang w:val="el-GR"/>
        </w:rPr>
        <w:t>Τροποποίηση σύμβασης κατά τη διάρκειά της</w:t>
      </w:r>
      <w:bookmarkEnd w:id="318"/>
      <w:bookmarkEnd w:id="319"/>
      <w:bookmarkEnd w:id="320"/>
      <w:bookmarkEnd w:id="321"/>
      <w:r w:rsidRPr="00603221">
        <w:rPr>
          <w:rFonts w:cs="Tahoma"/>
          <w:lang w:val="el-GR"/>
        </w:rPr>
        <w:t xml:space="preserve"> </w:t>
      </w:r>
    </w:p>
    <w:p w14:paraId="6B841617"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4550573B" w14:textId="77777777" w:rsidR="00FE0D21" w:rsidRDefault="00FE0D21" w:rsidP="00821852">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00911940">
        <w:rPr>
          <w:lang w:val="el-GR"/>
        </w:rPr>
        <w:t>ους</w:t>
      </w:r>
      <w:proofErr w:type="spellEnd"/>
      <w:r w:rsidRPr="00911940">
        <w:rPr>
          <w:lang w:val="el-GR"/>
        </w:rPr>
        <w:t>, κατά σειρά κατάταξης οικονομικό φορέα που συμμετέχει-</w:t>
      </w:r>
      <w:proofErr w:type="spellStart"/>
      <w:r w:rsidRPr="00911940">
        <w:rPr>
          <w:lang w:val="el-GR"/>
        </w:rPr>
        <w:t>ουν</w:t>
      </w:r>
      <w:proofErr w:type="spellEnd"/>
      <w:r w:rsidRPr="00911940">
        <w:rPr>
          <w:lang w:val="el-GR"/>
        </w:rPr>
        <w:t xml:space="preserve"> στην παρούσα διαδικασία ανάθεσης της συγκεκριμένης σύμβασης και να του/τους προτείνει να αναλάβει/</w:t>
      </w:r>
      <w:proofErr w:type="spellStart"/>
      <w:r w:rsidRPr="00911940">
        <w:rPr>
          <w:lang w:val="el-GR"/>
        </w:rPr>
        <w:t>ουν</w:t>
      </w:r>
      <w:proofErr w:type="spellEnd"/>
      <w:r w:rsidRPr="00911940">
        <w:rPr>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7"/>
      </w:r>
      <w:r w:rsidRPr="00911940">
        <w:rPr>
          <w:vertAlign w:val="superscript"/>
          <w:lang w:val="el-GR"/>
        </w:rPr>
        <w:t>.</w:t>
      </w:r>
      <w:r w:rsidRPr="00911940">
        <w:rPr>
          <w:lang w:val="el-GR"/>
        </w:rPr>
        <w:t xml:space="preserve"> Η </w:t>
      </w:r>
      <w:r w:rsidRPr="00911940">
        <w:rPr>
          <w:lang w:val="el-GR"/>
        </w:rPr>
        <w:lastRenderedPageBreak/>
        <w:t xml:space="preserve">σύμβαση συνάπτεται, εφόσον εντός της </w:t>
      </w:r>
      <w:proofErr w:type="spellStart"/>
      <w:r w:rsidRPr="00911940">
        <w:rPr>
          <w:lang w:val="el-GR"/>
        </w:rPr>
        <w:t>τεθείσας</w:t>
      </w:r>
      <w:proofErr w:type="spellEnd"/>
      <w:r w:rsidRPr="00911940">
        <w:rPr>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64FC285F" w14:textId="7DD673C6" w:rsidR="00EC1A82" w:rsidRDefault="00EC1A82" w:rsidP="00E82AF0">
      <w:pPr>
        <w:pStyle w:val="Heading4"/>
        <w:numPr>
          <w:ilvl w:val="2"/>
          <w:numId w:val="24"/>
        </w:numPr>
        <w:spacing w:before="0" w:after="120" w:line="252" w:lineRule="auto"/>
        <w:rPr>
          <w:rFonts w:cs="Tahoma"/>
          <w:szCs w:val="22"/>
          <w:lang w:val="el-GR"/>
        </w:rPr>
      </w:pPr>
      <w:bookmarkStart w:id="322" w:name="_Toc139981067"/>
      <w:bookmarkStart w:id="323" w:name="_Toc139985612"/>
      <w:r>
        <w:rPr>
          <w:rFonts w:cs="Tahoma"/>
          <w:szCs w:val="22"/>
          <w:lang w:val="el-GR"/>
        </w:rPr>
        <w:t>Υποκατάσταση Αναδόχου</w:t>
      </w:r>
      <w:bookmarkEnd w:id="322"/>
      <w:bookmarkEnd w:id="323"/>
      <w:r>
        <w:rPr>
          <w:rFonts w:cs="Tahoma"/>
          <w:szCs w:val="22"/>
          <w:lang w:val="el-GR"/>
        </w:rPr>
        <w:t xml:space="preserve">  </w:t>
      </w:r>
    </w:p>
    <w:p w14:paraId="38A5B67A" w14:textId="77777777" w:rsidR="00EC1A82" w:rsidRDefault="00EC1A82" w:rsidP="00EC1A82">
      <w:pPr>
        <w:spacing w:line="252" w:lineRule="auto"/>
        <w:rPr>
          <w:lang w:val="el-GR"/>
        </w:rPr>
      </w:pPr>
      <w:r>
        <w:rPr>
          <w:lang w:val="el-GR"/>
        </w:rPr>
        <w:t>Η υποκατάσταση αναδόχου είναι δυνατή κατόπιν έγκρισης της Αναθέτουσας Αρχής σε περίπτωση ολικής ή μερικής διαδοχής του αρχικού αναδόχου, λόγω εταιρικής αναδιάρθρωσης, περιλαμβανομένων της εξαγοράς, της απορρόφησης, της συγχώνευσης ή κατα</w:t>
      </w:r>
      <w:r>
        <w:rPr>
          <w:lang w:val="el-GR"/>
        </w:rPr>
        <w:softHyphen/>
        <w:t xml:space="preserve">στάσεων αφερεγγυότητας ιδίως στο πλαίσιο </w:t>
      </w:r>
      <w:proofErr w:type="spellStart"/>
      <w:r>
        <w:rPr>
          <w:lang w:val="el-GR"/>
        </w:rPr>
        <w:t>προπτωχευτικών</w:t>
      </w:r>
      <w:proofErr w:type="spellEnd"/>
      <w:r>
        <w:rPr>
          <w:lang w:val="el-GR"/>
        </w:rPr>
        <w:t xml:space="preserve"> ή πτωχευτικών διαδικασιών, από άλλον οικονο</w:t>
      </w:r>
      <w:r>
        <w:rPr>
          <w:lang w:val="el-GR"/>
        </w:rPr>
        <w:softHyphen/>
        <w:t>μικό φορέα, ο οποίος πληροί τα κριτήρια ποιοτικής επι</w:t>
      </w:r>
      <w:r>
        <w:rPr>
          <w:lang w:val="el-GR"/>
        </w:rPr>
        <w:softHyphen/>
        <w:t xml:space="preserve">λογής που καθορίστηκαν αρχικά, υπό τον όρο ότι η διαδοχή δεν συνεπάγεται άλλες ουσιώδεις τροποποιήσεις της σύμβασης. </w:t>
      </w:r>
    </w:p>
    <w:p w14:paraId="48564AB9" w14:textId="77777777" w:rsidR="00EC1A82" w:rsidRDefault="00EC1A82" w:rsidP="00EC1A82">
      <w:pPr>
        <w:spacing w:line="252" w:lineRule="auto"/>
        <w:rPr>
          <w:lang w:val="el-GR"/>
        </w:rPr>
      </w:pPr>
    </w:p>
    <w:p w14:paraId="317D8455" w14:textId="0CB802D6" w:rsidR="00EC1A82" w:rsidRDefault="00EC1A82" w:rsidP="00E82AF0">
      <w:pPr>
        <w:pStyle w:val="Heading4"/>
        <w:numPr>
          <w:ilvl w:val="2"/>
          <w:numId w:val="24"/>
        </w:numPr>
        <w:spacing w:before="0" w:after="120" w:line="252" w:lineRule="auto"/>
        <w:rPr>
          <w:rFonts w:cs="Tahoma"/>
          <w:szCs w:val="22"/>
          <w:lang w:val="el-GR"/>
        </w:rPr>
      </w:pPr>
      <w:bookmarkStart w:id="324" w:name="_Toc43378481"/>
      <w:bookmarkStart w:id="325" w:name="_Toc139981068"/>
      <w:bookmarkStart w:id="326" w:name="_Toc139985613"/>
      <w:bookmarkEnd w:id="324"/>
      <w:r>
        <w:rPr>
          <w:rFonts w:cs="Tahoma"/>
          <w:szCs w:val="22"/>
          <w:lang w:val="el-GR"/>
        </w:rPr>
        <w:t>Τροποποιήσεις ήσσονος αξίας</w:t>
      </w:r>
      <w:bookmarkEnd w:id="325"/>
      <w:bookmarkEnd w:id="326"/>
      <w:r>
        <w:rPr>
          <w:rFonts w:cs="Tahoma"/>
          <w:szCs w:val="22"/>
          <w:lang w:val="el-GR"/>
        </w:rPr>
        <w:t xml:space="preserve"> </w:t>
      </w:r>
    </w:p>
    <w:p w14:paraId="374A84A6" w14:textId="77777777" w:rsidR="00EC1A82" w:rsidRDefault="00EC1A82" w:rsidP="00EC1A82">
      <w:pPr>
        <w:spacing w:line="252" w:lineRule="auto"/>
        <w:rPr>
          <w:lang w:val="el-GR"/>
        </w:rPr>
      </w:pPr>
      <w:r>
        <w:rPr>
          <w:lang w:val="el-GR"/>
        </w:rPr>
        <w:t>Η παρούσα σύμβαση δύναται να τροποποιηθεί εφόσον η τροποποίηση είναι ήσσονος αξίας και συγκεκριμένα όταν πληρούνται σωρευτικά τα ακόλουθα κριτήρια :</w:t>
      </w:r>
    </w:p>
    <w:p w14:paraId="40CFB0FE" w14:textId="77777777" w:rsidR="00EC1A82" w:rsidRDefault="00EC1A82" w:rsidP="00E82AF0">
      <w:pPr>
        <w:pStyle w:val="ListParagraph"/>
        <w:numPr>
          <w:ilvl w:val="0"/>
          <w:numId w:val="23"/>
        </w:numPr>
        <w:spacing w:line="252" w:lineRule="auto"/>
        <w:ind w:left="360" w:hanging="360"/>
        <w:contextualSpacing w:val="0"/>
        <w:rPr>
          <w:lang w:val="el-GR"/>
        </w:rPr>
      </w:pPr>
      <w:r>
        <w:rPr>
          <w:lang w:val="el-GR"/>
        </w:rPr>
        <w:t xml:space="preserve">η αξία της τροποποίησης είναι κατώτερη και των δύο ακόλουθων τιμών: </w:t>
      </w:r>
    </w:p>
    <w:p w14:paraId="7AC5CE32" w14:textId="77777777" w:rsidR="00EC1A82" w:rsidRDefault="00EC1A82" w:rsidP="00EC1A82">
      <w:pPr>
        <w:pStyle w:val="ListParagraph"/>
        <w:spacing w:line="252" w:lineRule="auto"/>
        <w:ind w:left="360"/>
        <w:contextualSpacing w:val="0"/>
        <w:rPr>
          <w:lang w:val="el-GR"/>
        </w:rPr>
      </w:pPr>
      <w:r>
        <w:rPr>
          <w:lang w:val="el-GR"/>
        </w:rPr>
        <w:t xml:space="preserve">α) των κατώτατων ορίων και </w:t>
      </w:r>
    </w:p>
    <w:p w14:paraId="118450C6" w14:textId="77777777" w:rsidR="00EC1A82" w:rsidRDefault="00EC1A82" w:rsidP="00EC1A82">
      <w:pPr>
        <w:pStyle w:val="ListParagraph"/>
        <w:spacing w:line="252" w:lineRule="auto"/>
        <w:ind w:left="360"/>
        <w:contextualSpacing w:val="0"/>
        <w:rPr>
          <w:lang w:val="el-GR"/>
        </w:rPr>
      </w:pPr>
      <w:r>
        <w:rPr>
          <w:lang w:val="el-GR"/>
        </w:rPr>
        <w:t>β) του δέκα τοις εκατό (10%) της αξίας της αρχικής σύμβασης</w:t>
      </w:r>
      <w:r>
        <w:rPr>
          <w:color w:val="FF0000"/>
          <w:lang w:val="el-GR"/>
        </w:rPr>
        <w:t>.</w:t>
      </w:r>
      <w:r>
        <w:rPr>
          <w:lang w:val="el-GR"/>
        </w:rPr>
        <w:t xml:space="preserve"> </w:t>
      </w:r>
    </w:p>
    <w:p w14:paraId="1C1B721B" w14:textId="77777777" w:rsidR="00EC1A82" w:rsidRDefault="00EC1A82" w:rsidP="00EC1A82">
      <w:pPr>
        <w:pStyle w:val="ListParagraph"/>
        <w:spacing w:line="252" w:lineRule="auto"/>
        <w:ind w:left="360"/>
        <w:contextualSpacing w:val="0"/>
        <w:rPr>
          <w:lang w:val="el-GR"/>
        </w:rPr>
      </w:pPr>
      <w:r>
        <w:rPr>
          <w:lang w:val="el-GR"/>
        </w:rPr>
        <w:t>Σε περίπτωση περισσότερων, διαδοχικών τροποποιήσεων της αρχικής σύμβασης, η αξία τους υπολογίζεται βάσει της καθαρής αθροιστικής αξίας των διαδοχικών τροποποιήσεων.</w:t>
      </w:r>
    </w:p>
    <w:p w14:paraId="63F535CC" w14:textId="77777777" w:rsidR="00EC1A82" w:rsidRPr="00FC6667" w:rsidRDefault="00EC1A82" w:rsidP="00E82AF0">
      <w:pPr>
        <w:pStyle w:val="ListParagraph"/>
        <w:numPr>
          <w:ilvl w:val="0"/>
          <w:numId w:val="23"/>
        </w:numPr>
        <w:spacing w:line="252" w:lineRule="auto"/>
        <w:ind w:left="360" w:hanging="360"/>
        <w:contextualSpacing w:val="0"/>
        <w:rPr>
          <w:lang w:val="el-GR"/>
        </w:rPr>
      </w:pPr>
      <w:r>
        <w:rPr>
          <w:lang w:val="el-GR"/>
        </w:rPr>
        <w:t>Η τροποποίηση δεν μεταβάλει τη συνολική φύση της σύμβασης</w:t>
      </w:r>
      <w:r>
        <w:rPr>
          <w:color w:val="FF0000"/>
          <w:lang w:val="el-GR"/>
        </w:rPr>
        <w:t>.</w:t>
      </w:r>
    </w:p>
    <w:p w14:paraId="675DA9EF" w14:textId="77777777" w:rsidR="00EC1A82" w:rsidRDefault="00EC1A82" w:rsidP="00821852">
      <w:pPr>
        <w:suppressAutoHyphens w:val="0"/>
        <w:spacing w:line="276" w:lineRule="auto"/>
        <w:rPr>
          <w:lang w:val="el-GR"/>
        </w:rPr>
      </w:pPr>
    </w:p>
    <w:p w14:paraId="51D290FA" w14:textId="77777777" w:rsidR="008338F0" w:rsidRPr="00603221" w:rsidRDefault="003355E7" w:rsidP="003A109E">
      <w:pPr>
        <w:pStyle w:val="Heading2"/>
        <w:rPr>
          <w:rFonts w:cs="Tahoma"/>
          <w:lang w:val="el-GR"/>
        </w:rPr>
      </w:pPr>
      <w:r w:rsidRPr="00603221">
        <w:rPr>
          <w:rFonts w:cs="Tahoma"/>
          <w:lang w:val="el-GR"/>
        </w:rPr>
        <w:tab/>
      </w:r>
      <w:bookmarkStart w:id="327" w:name="_Toc97194324"/>
      <w:bookmarkStart w:id="328" w:name="_Toc97194457"/>
      <w:bookmarkStart w:id="329" w:name="_Ref118479492"/>
      <w:bookmarkStart w:id="330" w:name="_Ref118479515"/>
      <w:bookmarkStart w:id="331" w:name="_Toc139985614"/>
      <w:r w:rsidRPr="00603221">
        <w:rPr>
          <w:rFonts w:cs="Tahoma"/>
          <w:lang w:val="el-GR"/>
        </w:rPr>
        <w:t>Δικαίωμα μονομερούς λύσης της σύμβασης</w:t>
      </w:r>
      <w:bookmarkEnd w:id="327"/>
      <w:bookmarkEnd w:id="328"/>
      <w:bookmarkEnd w:id="329"/>
      <w:bookmarkEnd w:id="330"/>
      <w:bookmarkEnd w:id="331"/>
    </w:p>
    <w:p w14:paraId="1610ABC0"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1899B1EE"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5B4BAE62"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016DC4EA"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6B27FA48"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32" w:name="_Hlk118481822"/>
      <w:r w:rsidRPr="005F0A0D">
        <w:rPr>
          <w:lang w:val="el-GR"/>
        </w:rPr>
        <w:t>αδικήματα που αναφέρονται στην παρ. 2.2.3.1 της παρούσας,</w:t>
      </w:r>
    </w:p>
    <w:p w14:paraId="77B97B9D" w14:textId="77777777" w:rsidR="006C03D6" w:rsidRPr="00E61C05" w:rsidRDefault="006C03D6" w:rsidP="006C03D6">
      <w:pPr>
        <w:rPr>
          <w:lang w:val="el-GR"/>
        </w:rPr>
      </w:pPr>
      <w:r w:rsidRPr="005F0A0D">
        <w:rPr>
          <w:lang w:val="el-GR"/>
        </w:rPr>
        <w:t>ε)</w:t>
      </w:r>
      <w:r>
        <w:rPr>
          <w:lang w:val="el-GR"/>
        </w:rPr>
        <w:t xml:space="preserve"> </w:t>
      </w:r>
      <w:r w:rsidRPr="005F0A0D">
        <w:rPr>
          <w:lang w:val="el-GR"/>
        </w:rPr>
        <w:t xml:space="preserve">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w:t>
      </w:r>
      <w:r w:rsidRPr="005F0A0D">
        <w:rPr>
          <w:lang w:val="el-GR"/>
        </w:rPr>
        <w:lastRenderedPageBreak/>
        <w:t xml:space="preserve">τηρεί τους όρους αυτής ή εάν βρεθεί σε οποιαδήποτε ανάλογη κατάσταση, </w:t>
      </w:r>
      <w:proofErr w:type="spellStart"/>
      <w:r w:rsidRPr="005F0A0D">
        <w:rPr>
          <w:lang w:val="el-GR"/>
        </w:rPr>
        <w:t>προκύπτουσα</w:t>
      </w:r>
      <w:proofErr w:type="spellEnd"/>
      <w:r w:rsidRPr="005F0A0D">
        <w:rPr>
          <w:lang w:val="el-GR"/>
        </w:rPr>
        <w:t xml:space="preserve"> από παρόμοια διαδικασία, προβλεπόμενη σε εθνικές διατάξεις νόμου.</w:t>
      </w:r>
      <w:r w:rsidRPr="00166934">
        <w:rPr>
          <w:lang w:val="el-GR"/>
        </w:rPr>
        <w:t xml:space="preserve"> </w:t>
      </w:r>
      <w:r w:rsidRPr="00911940">
        <w:rPr>
          <w:lang w:val="el-GR"/>
        </w:rPr>
        <w:t xml:space="preserve">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w:t>
      </w:r>
      <w:r w:rsidRPr="00E61C05">
        <w:rPr>
          <w:lang w:val="el-GR"/>
        </w:rPr>
        <w:t>επιχειρηματικής του λειτουργίας.</w:t>
      </w:r>
    </w:p>
    <w:p w14:paraId="21C82B26" w14:textId="46BD67DE" w:rsidR="006C03D6" w:rsidRPr="00AE326F" w:rsidRDefault="006C03D6" w:rsidP="006C03D6">
      <w:pPr>
        <w:rPr>
          <w:lang w:val="el-GR"/>
        </w:rPr>
      </w:pPr>
      <w:proofErr w:type="spellStart"/>
      <w:r w:rsidRPr="00E61C05">
        <w:rPr>
          <w:lang w:val="el-GR"/>
        </w:rPr>
        <w:t>στ</w:t>
      </w:r>
      <w:proofErr w:type="spellEnd"/>
      <w:r w:rsidRPr="00E61C05">
        <w:rPr>
          <w:lang w:val="el-GR"/>
        </w:rPr>
        <w:t>) ο ανάδοχος παραβεί αποδεδειγμένα τις υποχρεώσεις του που απορρέουν από την δέσμευση ακεραιότητας της παρ. 4.3 της παρούσας</w:t>
      </w:r>
      <w:r w:rsidRPr="00E61C05">
        <w:rPr>
          <w:rFonts w:hint="cs"/>
          <w:cs/>
          <w:lang w:val="el-GR"/>
        </w:rPr>
        <w:t xml:space="preserve"> </w:t>
      </w:r>
      <w:r w:rsidRPr="00E61C05">
        <w:rPr>
          <w:lang w:val="el-GR"/>
        </w:rPr>
        <w:t>και θα περιληφθεί στη σύμβαση.</w:t>
      </w:r>
    </w:p>
    <w:bookmarkEnd w:id="332"/>
    <w:p w14:paraId="172C270D" w14:textId="77777777" w:rsidR="009649DC" w:rsidRPr="00603221" w:rsidRDefault="009649DC" w:rsidP="00AF6BC2">
      <w:pPr>
        <w:rPr>
          <w:b/>
          <w:bCs/>
          <w:lang w:val="el-GR"/>
        </w:rPr>
      </w:pPr>
    </w:p>
    <w:p w14:paraId="13E2D3D3" w14:textId="77777777" w:rsidR="008338F0" w:rsidRPr="00140781" w:rsidRDefault="003355E7" w:rsidP="005D1B15">
      <w:pPr>
        <w:pStyle w:val="Heading1"/>
        <w:rPr>
          <w:rFonts w:cs="Tahoma"/>
          <w:sz w:val="22"/>
          <w:szCs w:val="22"/>
          <w:lang w:val="el-GR"/>
        </w:rPr>
      </w:pPr>
      <w:bookmarkStart w:id="333" w:name="_Toc97194458"/>
      <w:bookmarkStart w:id="334" w:name="_Toc139985615"/>
      <w:r w:rsidRPr="00140781">
        <w:rPr>
          <w:rFonts w:cs="Tahoma"/>
          <w:sz w:val="22"/>
          <w:szCs w:val="22"/>
          <w:lang w:val="el-GR"/>
        </w:rPr>
        <w:lastRenderedPageBreak/>
        <w:t>ΕΙΔΙΚΟΙ ΟΡΟΙ ΕΚΤΕΛΕΣΗΣ ΤΗΣ ΣΥΜΒΑΣΗΣ</w:t>
      </w:r>
      <w:bookmarkEnd w:id="333"/>
      <w:bookmarkEnd w:id="334"/>
      <w:r w:rsidRPr="00140781">
        <w:rPr>
          <w:rFonts w:cs="Tahoma"/>
          <w:sz w:val="22"/>
          <w:szCs w:val="22"/>
          <w:lang w:val="el-GR"/>
        </w:rPr>
        <w:t xml:space="preserve"> </w:t>
      </w:r>
    </w:p>
    <w:p w14:paraId="7FE4FEAB" w14:textId="77777777" w:rsidR="008338F0" w:rsidRPr="003A44F5" w:rsidRDefault="003355E7" w:rsidP="003A109E">
      <w:pPr>
        <w:pStyle w:val="Heading2"/>
        <w:rPr>
          <w:rFonts w:cs="Tahoma"/>
          <w:lang w:val="el-GR"/>
        </w:rPr>
      </w:pPr>
      <w:r w:rsidRPr="00603221">
        <w:rPr>
          <w:rFonts w:cs="Tahoma"/>
          <w:lang w:val="el-GR"/>
        </w:rPr>
        <w:tab/>
      </w:r>
      <w:bookmarkStart w:id="335" w:name="_Ref496607306"/>
      <w:bookmarkStart w:id="336" w:name="_Toc97194325"/>
      <w:bookmarkStart w:id="337" w:name="_Toc97194459"/>
      <w:bookmarkStart w:id="338" w:name="_Toc139985616"/>
      <w:r w:rsidRPr="003A44F5">
        <w:rPr>
          <w:rFonts w:cs="Tahoma"/>
          <w:lang w:val="el-GR"/>
        </w:rPr>
        <w:t>Τρόπος πληρωμής</w:t>
      </w:r>
      <w:bookmarkEnd w:id="335"/>
      <w:bookmarkEnd w:id="336"/>
      <w:bookmarkEnd w:id="337"/>
      <w:bookmarkEnd w:id="338"/>
      <w:r w:rsidRPr="003A44F5">
        <w:rPr>
          <w:rFonts w:cs="Tahoma"/>
          <w:lang w:val="el-GR"/>
        </w:rPr>
        <w:t xml:space="preserve"> </w:t>
      </w:r>
    </w:p>
    <w:p w14:paraId="4900480C" w14:textId="77777777" w:rsidR="003821CA" w:rsidRPr="003A44F5" w:rsidRDefault="003821CA" w:rsidP="003821CA">
      <w:pPr>
        <w:spacing w:line="252" w:lineRule="auto"/>
        <w:rPr>
          <w:rFonts w:eastAsia="Calibri"/>
          <w:lang w:val="el-GR"/>
        </w:rPr>
      </w:pPr>
      <w:r w:rsidRPr="003A44F5">
        <w:rPr>
          <w:b/>
          <w:lang w:val="el-GR"/>
        </w:rPr>
        <w:t>5.1.1.</w:t>
      </w:r>
      <w:r w:rsidRPr="003A44F5">
        <w:rPr>
          <w:lang w:val="el-GR"/>
        </w:rPr>
        <w:t xml:space="preserve"> Η πληρωμή του συνολικού τιμήματος θα πραγματοποιείται σε τριμηνιαίες δόσεις και το ποσό εκάστης εξ αυτών θα καθορίζεται απολογιστικά ανάλογα με τους πραγματοποιούμενους </w:t>
      </w:r>
      <w:proofErr w:type="spellStart"/>
      <w:r w:rsidRPr="003A44F5">
        <w:rPr>
          <w:lang w:val="el-GR"/>
        </w:rPr>
        <w:t>ελεγχους</w:t>
      </w:r>
      <w:proofErr w:type="spellEnd"/>
      <w:r w:rsidRPr="003A44F5">
        <w:rPr>
          <w:lang w:val="el-GR"/>
        </w:rPr>
        <w:t xml:space="preserve">.   </w:t>
      </w:r>
    </w:p>
    <w:p w14:paraId="2AD8DE9C" w14:textId="77777777" w:rsidR="003821CA" w:rsidRPr="004A7190" w:rsidRDefault="003821CA" w:rsidP="003821CA">
      <w:pPr>
        <w:pStyle w:val="ListParagraph"/>
        <w:ind w:left="0"/>
        <w:rPr>
          <w:lang w:val="el-GR"/>
        </w:rPr>
      </w:pPr>
      <w:r w:rsidRPr="004A7190">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p>
    <w:p w14:paraId="5CE0CFE0" w14:textId="77777777" w:rsidR="003821CA" w:rsidRDefault="003821CA" w:rsidP="003821CA">
      <w:pPr>
        <w:spacing w:line="252" w:lineRule="auto"/>
        <w:rPr>
          <w:lang w:val="el-GR"/>
        </w:rPr>
      </w:pPr>
      <w:r>
        <w:rPr>
          <w:b/>
          <w:lang w:val="el-GR"/>
        </w:rPr>
        <w:t>5.1.2.</w:t>
      </w:r>
      <w:r>
        <w:rPr>
          <w:lang w:val="el-GR"/>
        </w:rPr>
        <w:t xml:space="preserve"> Τον Ανάδοχο βαρύνουν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 </w:t>
      </w:r>
    </w:p>
    <w:p w14:paraId="3793AFF9" w14:textId="77777777" w:rsidR="003821CA" w:rsidRDefault="003821CA" w:rsidP="003821CA">
      <w:pPr>
        <w:spacing w:line="252" w:lineRule="auto"/>
        <w:rPr>
          <w:lang w:val="el-GR"/>
        </w:rPr>
      </w:pPr>
      <w:r>
        <w:rPr>
          <w:lang w:val="el-GR"/>
        </w:rPr>
        <w:t xml:space="preserve">Ιδίως </w:t>
      </w:r>
      <w:proofErr w:type="spellStart"/>
      <w:r>
        <w:rPr>
          <w:lang w:val="el-GR"/>
        </w:rPr>
        <w:t>βαρύνεται</w:t>
      </w:r>
      <w:proofErr w:type="spellEnd"/>
      <w:r>
        <w:rPr>
          <w:lang w:val="el-GR"/>
        </w:rPr>
        <w:t xml:space="preserve"> με τις ακόλουθες κρατήσεις: </w:t>
      </w:r>
    </w:p>
    <w:p w14:paraId="37D2B701" w14:textId="77777777" w:rsidR="003821CA" w:rsidRPr="00057C4A" w:rsidRDefault="003821CA" w:rsidP="003821CA">
      <w:pPr>
        <w:rPr>
          <w:lang w:val="el-GR"/>
        </w:rPr>
      </w:pPr>
      <w:r w:rsidRPr="00057C4A">
        <w:rPr>
          <w:lang w:val="el-GR"/>
        </w:rPr>
        <w:t xml:space="preserve">α)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Pr="00057C4A">
        <w:rPr>
          <w:lang w:val="el-GR"/>
        </w:rPr>
        <w:t>παρακρατείται</w:t>
      </w:r>
      <w:proofErr w:type="spellEnd"/>
      <w:r w:rsidRPr="00057C4A">
        <w:rPr>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29C36925" w14:textId="77777777" w:rsidR="003821CA" w:rsidRPr="00057C4A" w:rsidRDefault="003821CA" w:rsidP="003821CA">
      <w:pPr>
        <w:rPr>
          <w:lang w:val="el-GR"/>
        </w:rPr>
      </w:pPr>
      <w:r w:rsidRPr="00057C4A">
        <w:rPr>
          <w:lang w:val="el-GR"/>
        </w:rPr>
        <w:t>β) Κράτηση 0,1% η οποία υπολογίζεται επί της αξίας κάθε πληρωμής προ φόρων και κρατήσεων της αρχικής καθώς και κάθε συμπληρωματικής σύμβασης υπέρ της Ενιαίας Αρχής Δημόσιων Συμβάσεων (άρθρο 350 παρ. 3 του ν. 4412/2016 ως ισχύει).</w:t>
      </w:r>
    </w:p>
    <w:p w14:paraId="48A58ABB" w14:textId="77777777" w:rsidR="003821CA" w:rsidRDefault="003821CA" w:rsidP="003821CA">
      <w:pPr>
        <w:spacing w:line="252" w:lineRule="auto"/>
        <w:rPr>
          <w:lang w:val="el-GR"/>
        </w:rPr>
      </w:pPr>
      <w:r>
        <w:rPr>
          <w:lang w:val="el-GR"/>
        </w:rPr>
        <w:t>Οι υπέρ τρίτων κρατήσεις υπόκεινται στο εκάστοτε ισχύον αναλογικό τέλος χαρτοσήμου και στην επ’ αυτού εισφορά υπέρ ΟΓΑ.</w:t>
      </w:r>
    </w:p>
    <w:p w14:paraId="41B1B7AD" w14:textId="77777777" w:rsidR="008338F0" w:rsidRPr="00603221" w:rsidRDefault="00331981" w:rsidP="003A109E">
      <w:pPr>
        <w:pStyle w:val="Heading2"/>
        <w:rPr>
          <w:rFonts w:cs="Tahoma"/>
          <w:lang w:val="el-GR"/>
        </w:rPr>
      </w:pPr>
      <w:r w:rsidRPr="00603221">
        <w:rPr>
          <w:rFonts w:cs="Tahoma"/>
          <w:lang w:val="el-GR"/>
        </w:rPr>
        <w:tab/>
      </w:r>
      <w:bookmarkStart w:id="339" w:name="_Ref496607484"/>
      <w:bookmarkStart w:id="340" w:name="_Toc97194326"/>
      <w:bookmarkStart w:id="341" w:name="_Toc97194460"/>
      <w:bookmarkStart w:id="342" w:name="_Toc139985617"/>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39"/>
      <w:bookmarkEnd w:id="340"/>
      <w:bookmarkEnd w:id="341"/>
      <w:bookmarkEnd w:id="342"/>
      <w:r w:rsidR="003355E7" w:rsidRPr="00603221">
        <w:rPr>
          <w:rFonts w:cs="Tahoma"/>
          <w:lang w:val="el-GR"/>
        </w:rPr>
        <w:t xml:space="preserve"> </w:t>
      </w:r>
    </w:p>
    <w:p w14:paraId="59E04E93" w14:textId="77777777" w:rsidR="008338F0" w:rsidRDefault="003355E7">
      <w:pPr>
        <w:suppressAutoHyphens w:val="0"/>
        <w:autoSpaceDE w:val="0"/>
        <w:rPr>
          <w:rFonts w:eastAsia="SimSun"/>
          <w:color w:val="5B9BD5"/>
          <w:spacing w:val="5"/>
          <w:lang w:val="el-GR"/>
        </w:rPr>
      </w:pPr>
      <w:bookmarkStart w:id="343"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0D33385E"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01063542"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6635E6E9"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3CE872DB"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3C8B0451" w14:textId="77777777" w:rsidR="002F345D" w:rsidRDefault="002F345D" w:rsidP="002F345D">
      <w:pPr>
        <w:suppressAutoHyphens w:val="0"/>
        <w:autoSpaceDE w:val="0"/>
        <w:rPr>
          <w:rFonts w:eastAsia="SimSun"/>
          <w:lang w:val="el-GR"/>
        </w:rPr>
      </w:pPr>
      <w:r w:rsidRPr="00B73AC1">
        <w:rPr>
          <w:rFonts w:eastAsia="SimSun"/>
          <w:lang w:val="el-GR"/>
        </w:rPr>
        <w:lastRenderedPageBreak/>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3C315937" w14:textId="77777777" w:rsidR="002F345D" w:rsidRPr="00346054" w:rsidRDefault="002F345D" w:rsidP="00CF1C2C">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w:t>
      </w:r>
      <w:r w:rsidR="00CF1C2C">
        <w:rPr>
          <w:rFonts w:eastAsia="SimSun"/>
          <w:spacing w:val="5"/>
          <w:lang w:val="el-GR"/>
        </w:rPr>
        <w:t>η</w:t>
      </w:r>
      <w:r w:rsidRPr="00346054">
        <w:rPr>
          <w:rFonts w:eastAsia="SimSun"/>
          <w:spacing w:val="5"/>
          <w:lang w:val="el-GR"/>
        </w:rPr>
        <w:t xml:space="preserve"> ολική κατάπτωση της εγγύησης καλής εκτέλεσης της σύμβασης,</w:t>
      </w:r>
    </w:p>
    <w:p w14:paraId="4C3858E3" w14:textId="77777777" w:rsidR="003F0D9A" w:rsidRPr="00872B88" w:rsidRDefault="003F0D9A">
      <w:pPr>
        <w:suppressAutoHyphens w:val="0"/>
        <w:autoSpaceDE w:val="0"/>
        <w:rPr>
          <w:rFonts w:eastAsia="SimSun" w:cs="Calibri"/>
          <w:i/>
          <w:iCs/>
          <w:color w:val="5B9BD5"/>
          <w:spacing w:val="5"/>
          <w:szCs w:val="24"/>
          <w:lang w:val="el-GR"/>
        </w:rPr>
      </w:pPr>
    </w:p>
    <w:p w14:paraId="28B6E85D" w14:textId="77777777" w:rsidR="008338F0" w:rsidRDefault="003355E7">
      <w:pPr>
        <w:suppressAutoHyphens w:val="0"/>
        <w:autoSpaceDE w:val="0"/>
        <w:spacing w:after="0"/>
        <w:rPr>
          <w:rFonts w:eastAsia="SimSun"/>
          <w:lang w:val="el-GR"/>
        </w:rPr>
      </w:pPr>
      <w:r w:rsidRPr="0060322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p>
    <w:p w14:paraId="0BFD00D8" w14:textId="77777777" w:rsidR="00A57BD8" w:rsidRPr="00603221" w:rsidRDefault="00A57BD8">
      <w:pPr>
        <w:suppressAutoHyphens w:val="0"/>
        <w:autoSpaceDE w:val="0"/>
        <w:spacing w:after="0"/>
        <w:rPr>
          <w:rFonts w:eastAsia="SimSun"/>
          <w:lang w:val="el-GR"/>
        </w:rPr>
      </w:pPr>
    </w:p>
    <w:p w14:paraId="041615C5"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E4DDBFD"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BFD664E"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34A9FAA"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10DC3B2A" w14:textId="77777777" w:rsidR="00A57BD8" w:rsidRPr="00603221" w:rsidRDefault="00A57BD8">
      <w:pPr>
        <w:suppressAutoHyphens w:val="0"/>
        <w:autoSpaceDE w:val="0"/>
        <w:spacing w:after="0"/>
        <w:rPr>
          <w:rFonts w:eastAsia="SimSun"/>
          <w:lang w:val="el-GR"/>
        </w:rPr>
      </w:pPr>
    </w:p>
    <w:p w14:paraId="6BD67E37"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1EB4FA85" w14:textId="77777777"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343"/>
    <w:p w14:paraId="1FFB8195" w14:textId="77777777" w:rsidR="000C1AAF" w:rsidRDefault="000C1AAF">
      <w:pPr>
        <w:suppressAutoHyphens w:val="0"/>
        <w:autoSpaceDE w:val="0"/>
        <w:spacing w:after="0"/>
        <w:rPr>
          <w:rFonts w:eastAsia="SimSun"/>
          <w:lang w:val="el-GR"/>
        </w:rPr>
      </w:pPr>
    </w:p>
    <w:p w14:paraId="0EA6ECA0" w14:textId="77777777" w:rsidR="000C1AAF" w:rsidRPr="006F1D06" w:rsidRDefault="000C1AAF" w:rsidP="000C1AAF">
      <w:pPr>
        <w:suppressAutoHyphens w:val="0"/>
        <w:autoSpaceDE w:val="0"/>
        <w:rPr>
          <w:lang w:val="el-GR"/>
        </w:rPr>
      </w:pPr>
      <w:r w:rsidRPr="006F1D06">
        <w:rPr>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34D07225" w14:textId="77777777" w:rsidR="000C1AAF" w:rsidRPr="006F1D06" w:rsidRDefault="000C1AAF" w:rsidP="000C1AAF">
      <w:pPr>
        <w:suppressAutoHyphens w:val="0"/>
        <w:autoSpaceDE w:val="0"/>
        <w:rPr>
          <w:lang w:val="el-GR"/>
        </w:rPr>
      </w:pPr>
      <w:r w:rsidRPr="006F1D06">
        <w:rPr>
          <w:lang w:val="el-GR"/>
        </w:rPr>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3BB7BBE0" w14:textId="77777777" w:rsidR="000C1AAF" w:rsidRPr="006F1D06" w:rsidRDefault="000C1AAF" w:rsidP="000C1AAF">
      <w:pPr>
        <w:suppressAutoHyphens w:val="0"/>
        <w:autoSpaceDE w:val="0"/>
        <w:rPr>
          <w:lang w:val="el-GR"/>
        </w:rPr>
      </w:pPr>
      <w:r w:rsidRPr="006F1D06">
        <w:rPr>
          <w:lang w:val="el-GR"/>
        </w:rPr>
        <w:t>Οι ποινικές ρήτρες υπολογίζονται ως εξής:</w:t>
      </w:r>
    </w:p>
    <w:p w14:paraId="12AF5054" w14:textId="77777777" w:rsidR="000C1AAF" w:rsidRPr="006F1D06" w:rsidRDefault="000C1AAF" w:rsidP="000C1AAF">
      <w:pPr>
        <w:suppressAutoHyphens w:val="0"/>
        <w:autoSpaceDE w:val="0"/>
        <w:rPr>
          <w:lang w:val="el-GR"/>
        </w:rPr>
      </w:pPr>
      <w:r w:rsidRPr="006F1D06">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AA952B9" w14:textId="77777777" w:rsidR="000C1AAF" w:rsidRPr="006F1D06" w:rsidRDefault="000C1AAF" w:rsidP="000C1AAF">
      <w:pPr>
        <w:suppressAutoHyphens w:val="0"/>
        <w:autoSpaceDE w:val="0"/>
        <w:rPr>
          <w:lang w:val="el-GR"/>
        </w:rPr>
      </w:pPr>
      <w:r w:rsidRPr="006F1D06">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CD7637D" w14:textId="77777777" w:rsidR="000C1AAF" w:rsidRPr="006F1D06" w:rsidRDefault="000C1AAF" w:rsidP="000C1AAF">
      <w:pPr>
        <w:suppressAutoHyphens w:val="0"/>
        <w:autoSpaceDE w:val="0"/>
        <w:rPr>
          <w:lang w:val="el-GR"/>
        </w:rPr>
      </w:pPr>
      <w:r w:rsidRPr="006F1D06">
        <w:rPr>
          <w:lang w:val="el-GR"/>
        </w:rPr>
        <w:t xml:space="preserve">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w:t>
      </w:r>
      <w:r w:rsidRPr="006F1D06">
        <w:rPr>
          <w:lang w:val="el-GR"/>
        </w:rPr>
        <w:lastRenderedPageBreak/>
        <w:t>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6E109BE8" w14:textId="77777777" w:rsidR="000C1AAF" w:rsidRPr="006F1D06" w:rsidRDefault="000C1AAF" w:rsidP="000C1AAF">
      <w:pPr>
        <w:suppressAutoHyphens w:val="0"/>
        <w:autoSpaceDE w:val="0"/>
        <w:rPr>
          <w:lang w:val="el-GR"/>
        </w:rPr>
      </w:pPr>
      <w:r w:rsidRPr="006F1D06">
        <w:rPr>
          <w:lang w:val="el-GR"/>
        </w:rPr>
        <w:t>Το ποσό των ποινικών ρητρών αφαιρείται/συμψηφίζεται από/με την αμοιβή του αναδόχου.</w:t>
      </w:r>
    </w:p>
    <w:p w14:paraId="0E3A09E5" w14:textId="77777777" w:rsidR="000C1AAF" w:rsidRPr="006F1D06" w:rsidRDefault="000C1AAF" w:rsidP="000C1AAF">
      <w:pPr>
        <w:suppressAutoHyphens w:val="0"/>
        <w:autoSpaceDE w:val="0"/>
        <w:rPr>
          <w:lang w:val="el-GR"/>
        </w:rPr>
      </w:pPr>
      <w:r w:rsidRPr="006F1D06">
        <w:rPr>
          <w:lang w:val="el-GR"/>
        </w:rPr>
        <w:t>Η επιβολή ποινικών ρητρών δεν στερεί από την αναθέτουσα αρχή το δικαίωμα να κηρύξει τον ανάδοχο έκπτωτο.</w:t>
      </w:r>
    </w:p>
    <w:p w14:paraId="639A5E58" w14:textId="77777777" w:rsidR="000C1AAF" w:rsidRPr="00603221" w:rsidRDefault="000C1AAF">
      <w:pPr>
        <w:suppressAutoHyphens w:val="0"/>
        <w:autoSpaceDE w:val="0"/>
        <w:spacing w:after="0"/>
        <w:rPr>
          <w:lang w:val="el-GR"/>
        </w:rPr>
      </w:pPr>
    </w:p>
    <w:p w14:paraId="3422531A" w14:textId="77777777" w:rsidR="008338F0" w:rsidRPr="00603221" w:rsidRDefault="003355E7" w:rsidP="003A109E">
      <w:pPr>
        <w:pStyle w:val="Heading2"/>
        <w:rPr>
          <w:rFonts w:cs="Tahoma"/>
          <w:lang w:val="el-GR"/>
        </w:rPr>
      </w:pPr>
      <w:r w:rsidRPr="00603221">
        <w:rPr>
          <w:rFonts w:cs="Tahoma"/>
          <w:lang w:val="el-GR"/>
        </w:rPr>
        <w:tab/>
      </w:r>
      <w:bookmarkStart w:id="344" w:name="_Ref55324340"/>
      <w:bookmarkStart w:id="345" w:name="_Toc97194327"/>
      <w:bookmarkStart w:id="346" w:name="_Toc97194461"/>
      <w:bookmarkStart w:id="347" w:name="_Toc139985618"/>
      <w:r w:rsidRPr="00603221">
        <w:rPr>
          <w:rFonts w:cs="Tahoma"/>
          <w:lang w:val="el-GR"/>
        </w:rPr>
        <w:t>Διοικητικές προσφυγές κατά τη διαδικασία εκτέλεσης</w:t>
      </w:r>
      <w:bookmarkEnd w:id="344"/>
      <w:bookmarkEnd w:id="345"/>
      <w:bookmarkEnd w:id="346"/>
      <w:bookmarkEnd w:id="347"/>
      <w:r w:rsidRPr="00603221">
        <w:rPr>
          <w:rFonts w:cs="Tahoma"/>
          <w:lang w:val="el-GR"/>
        </w:rPr>
        <w:t xml:space="preserve"> </w:t>
      </w:r>
    </w:p>
    <w:p w14:paraId="23DACCF6" w14:textId="441AAE79"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496607484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rFonts w:eastAsia="SimSun"/>
          <w:lang w:val="el-GR"/>
        </w:rPr>
        <w:t>5.2</w:t>
      </w:r>
      <w:r w:rsidR="00DD27E9">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w:t>
      </w:r>
      <w:proofErr w:type="spellStart"/>
      <w:r w:rsidRPr="001F7E31">
        <w:rPr>
          <w:lang w:val="el-GR"/>
        </w:rPr>
        <w:t>κατ</w:t>
      </w:r>
      <w:proofErr w:type="spellEnd"/>
      <w:r w:rsidRPr="001F7E31">
        <w:rPr>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1BF5BBE8"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6CC5DE7D" w14:textId="77777777" w:rsidR="00F1622E" w:rsidRPr="00F1622E" w:rsidRDefault="00F1622E" w:rsidP="00F1622E">
      <w:pPr>
        <w:rPr>
          <w:lang w:val="el-GR"/>
        </w:rPr>
      </w:pPr>
    </w:p>
    <w:p w14:paraId="7DF55492" w14:textId="77777777" w:rsidR="005550B0" w:rsidRPr="00F82A8D" w:rsidRDefault="005550B0" w:rsidP="00F82A8D">
      <w:pPr>
        <w:pStyle w:val="Heading2"/>
        <w:rPr>
          <w:rFonts w:cs="Tahoma"/>
          <w:b w:val="0"/>
          <w:lang w:val="el-GR"/>
        </w:rPr>
      </w:pPr>
      <w:bookmarkStart w:id="348" w:name="_Toc13748951"/>
      <w:r w:rsidRPr="00F82A8D">
        <w:rPr>
          <w:rFonts w:cs="Tahoma"/>
          <w:lang w:val="el-GR"/>
        </w:rPr>
        <w:tab/>
      </w:r>
      <w:bookmarkStart w:id="349" w:name="_Toc97194328"/>
      <w:bookmarkStart w:id="350" w:name="_Toc97194462"/>
      <w:bookmarkStart w:id="351" w:name="_Toc139985619"/>
      <w:r w:rsidRPr="00F82A8D">
        <w:rPr>
          <w:rFonts w:cs="Tahoma"/>
          <w:lang w:val="el-GR"/>
        </w:rPr>
        <w:t>Δικαστική επίλυση διαφορών</w:t>
      </w:r>
      <w:bookmarkEnd w:id="348"/>
      <w:bookmarkEnd w:id="349"/>
      <w:bookmarkEnd w:id="350"/>
      <w:bookmarkEnd w:id="351"/>
    </w:p>
    <w:p w14:paraId="47BA6C49" w14:textId="77777777"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3F2068">
        <w:rPr>
          <w:rStyle w:val="0"/>
          <w:lang w:val="el-GR"/>
        </w:rPr>
        <w:footnoteReference w:id="8"/>
      </w:r>
      <w:r w:rsidRPr="003F2068">
        <w:rPr>
          <w:lang w:val="el-GR"/>
        </w:rPr>
        <w:t>.</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proofErr w:type="spellStart"/>
      <w:r w:rsidRPr="00851610">
        <w:rPr>
          <w:lang w:val="el-GR"/>
        </w:rPr>
        <w:t>ενδικοφανούς</w:t>
      </w:r>
      <w:proofErr w:type="spellEnd"/>
      <w:r w:rsidRPr="00851610">
        <w:rPr>
          <w:lang w:val="el-GR"/>
        </w:rPr>
        <w:t xml:space="preserve"> διαδικασίας που προβλέπεται στο άρθρο 205 του ν. 4412/2016 και την παράγραφο </w:t>
      </w:r>
      <w:r w:rsidR="003A4D6C">
        <w:rPr>
          <w:lang w:val="el-GR"/>
        </w:rPr>
        <w:t>5.3</w:t>
      </w:r>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 xml:space="preserve">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851610">
        <w:rPr>
          <w:lang w:val="el-GR"/>
        </w:rPr>
        <w:t>ενδικοφανούς</w:t>
      </w:r>
      <w:proofErr w:type="spellEnd"/>
      <w:r w:rsidRPr="00851610">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55D9011D" w14:textId="77777777" w:rsidR="005550B0" w:rsidRPr="005550B0" w:rsidRDefault="005550B0" w:rsidP="005550B0">
      <w:pPr>
        <w:suppressAutoHyphens w:val="0"/>
        <w:autoSpaceDE w:val="0"/>
        <w:rPr>
          <w:rFonts w:ascii="Calibri" w:hAnsi="Calibri"/>
          <w:lang w:val="el-GR"/>
        </w:rPr>
      </w:pPr>
    </w:p>
    <w:p w14:paraId="010C9227" w14:textId="77777777" w:rsidR="00036CBD" w:rsidRPr="00603221" w:rsidRDefault="00036CBD" w:rsidP="00CE12C7">
      <w:pPr>
        <w:rPr>
          <w:lang w:val="el-GR"/>
        </w:rPr>
      </w:pPr>
    </w:p>
    <w:p w14:paraId="5A4F82C3" w14:textId="77777777" w:rsidR="008338F0" w:rsidRPr="00603221" w:rsidRDefault="00BB5BD6" w:rsidP="00A848D1">
      <w:pPr>
        <w:pStyle w:val="Heading1"/>
        <w:rPr>
          <w:rFonts w:cs="Tahoma"/>
          <w:szCs w:val="22"/>
        </w:rPr>
      </w:pPr>
      <w:bookmarkStart w:id="354" w:name="_Ref75870221"/>
      <w:bookmarkStart w:id="355" w:name="_Toc97194463"/>
      <w:bookmarkStart w:id="356" w:name="_Toc139985620"/>
      <w:r w:rsidRPr="00BB5BD6">
        <w:rPr>
          <w:rFonts w:cs="Tahoma"/>
          <w:szCs w:val="22"/>
        </w:rPr>
        <w:lastRenderedPageBreak/>
        <w:t xml:space="preserve">ΧΡΟΝΟΣ ΚΑΙ ΤΡΟΠΟΣ </w:t>
      </w:r>
      <w:r w:rsidR="003355E7" w:rsidRPr="00603221">
        <w:rPr>
          <w:rFonts w:cs="Tahoma"/>
          <w:szCs w:val="22"/>
        </w:rPr>
        <w:t>ΕΚΤΕΛΕΣΗΣ</w:t>
      </w:r>
      <w:bookmarkEnd w:id="354"/>
      <w:bookmarkEnd w:id="355"/>
      <w:bookmarkEnd w:id="356"/>
      <w:r w:rsidR="003355E7" w:rsidRPr="00603221">
        <w:rPr>
          <w:rFonts w:cs="Tahoma"/>
          <w:szCs w:val="22"/>
        </w:rPr>
        <w:t xml:space="preserve"> </w:t>
      </w:r>
    </w:p>
    <w:p w14:paraId="37584D35" w14:textId="77777777" w:rsidR="008338F0" w:rsidRPr="00603221" w:rsidRDefault="003355E7" w:rsidP="003A109E">
      <w:pPr>
        <w:pStyle w:val="Heading2"/>
        <w:rPr>
          <w:rFonts w:cs="Tahoma"/>
          <w:lang w:val="el-GR"/>
        </w:rPr>
      </w:pPr>
      <w:r w:rsidRPr="00603221">
        <w:rPr>
          <w:rFonts w:cs="Tahoma"/>
          <w:lang w:val="el-GR"/>
        </w:rPr>
        <w:tab/>
      </w:r>
      <w:bookmarkStart w:id="357" w:name="_Ref63782029"/>
      <w:bookmarkStart w:id="358" w:name="_Toc97194329"/>
      <w:bookmarkStart w:id="359" w:name="_Toc97194464"/>
      <w:bookmarkStart w:id="360" w:name="_Toc139985621"/>
      <w:r w:rsidRPr="00603221">
        <w:rPr>
          <w:rFonts w:cs="Tahoma"/>
          <w:lang w:val="el-GR"/>
        </w:rPr>
        <w:t>Παρακολούθηση της σύμβασης</w:t>
      </w:r>
      <w:bookmarkEnd w:id="357"/>
      <w:bookmarkEnd w:id="358"/>
      <w:bookmarkEnd w:id="359"/>
      <w:bookmarkEnd w:id="360"/>
      <w:r w:rsidRPr="00603221">
        <w:rPr>
          <w:rFonts w:cs="Tahoma"/>
          <w:lang w:val="el-GR"/>
        </w:rPr>
        <w:t xml:space="preserve"> </w:t>
      </w:r>
    </w:p>
    <w:p w14:paraId="5196AB71" w14:textId="77777777" w:rsidR="00CE12C7" w:rsidRDefault="00512083">
      <w:pPr>
        <w:rPr>
          <w:lang w:val="el-GR"/>
        </w:rPr>
      </w:pPr>
      <w:r w:rsidRPr="00512083">
        <w:rPr>
          <w:lang w:val="el-GR"/>
        </w:rPr>
        <w:t xml:space="preserve">6.1.1. </w:t>
      </w:r>
      <w:bookmarkStart w:id="361"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1C3BE8F1"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416425B1" w14:textId="12F6268A" w:rsidR="00087FEA" w:rsidRPr="00603221"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w:t>
      </w:r>
      <w:r w:rsidR="003676BE">
        <w:rPr>
          <w:lang w:val="el-GR"/>
        </w:rPr>
        <w:t xml:space="preserve">την αποστολή γνωστοποίησης ελέγχου σύμφωνα με το ΠΑΡΑΡΤΗΜΑ Ι, </w:t>
      </w:r>
      <w:r w:rsidR="00512083" w:rsidRPr="00512083">
        <w:rPr>
          <w:lang w:val="el-GR"/>
        </w:rPr>
        <w:t>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361"/>
    <w:p w14:paraId="3A06BD5C" w14:textId="77777777" w:rsidR="008338F0" w:rsidRPr="00603221" w:rsidRDefault="003355E7" w:rsidP="003A109E">
      <w:pPr>
        <w:pStyle w:val="Heading2"/>
        <w:rPr>
          <w:rFonts w:cs="Tahoma"/>
          <w:lang w:val="el-GR"/>
        </w:rPr>
      </w:pPr>
      <w:r w:rsidRPr="00603221">
        <w:rPr>
          <w:rFonts w:cs="Tahoma"/>
          <w:lang w:val="el-GR"/>
        </w:rPr>
        <w:tab/>
      </w:r>
      <w:bookmarkStart w:id="362" w:name="_Toc97194330"/>
      <w:bookmarkStart w:id="363" w:name="_Toc97194465"/>
      <w:bookmarkStart w:id="364" w:name="_Toc139985622"/>
      <w:r w:rsidRPr="00603221">
        <w:rPr>
          <w:rFonts w:cs="Tahoma"/>
          <w:lang w:val="el-GR"/>
        </w:rPr>
        <w:t>Διάρκεια σύμβασης</w:t>
      </w:r>
      <w:bookmarkEnd w:id="362"/>
      <w:bookmarkEnd w:id="363"/>
      <w:bookmarkEnd w:id="364"/>
      <w:r w:rsidRPr="00603221">
        <w:rPr>
          <w:rFonts w:cs="Tahoma"/>
          <w:lang w:val="el-GR"/>
        </w:rPr>
        <w:t xml:space="preserve"> </w:t>
      </w:r>
    </w:p>
    <w:p w14:paraId="25BAD6E9" w14:textId="77777777" w:rsidR="00A17D2C" w:rsidRDefault="00A17D2C" w:rsidP="00A17D2C">
      <w:pPr>
        <w:spacing w:line="252" w:lineRule="auto"/>
        <w:rPr>
          <w:lang w:val="el-GR"/>
        </w:rPr>
      </w:pPr>
      <w:r>
        <w:rPr>
          <w:b/>
          <w:lang w:val="el-GR"/>
        </w:rPr>
        <w:t>6.2.1.</w:t>
      </w:r>
      <w:r>
        <w:rPr>
          <w:lang w:val="el-GR"/>
        </w:rPr>
        <w:t xml:space="preserve"> </w:t>
      </w:r>
      <w:bookmarkStart w:id="365" w:name="_Hlk100743150"/>
      <w:r>
        <w:rPr>
          <w:lang w:val="el-GR"/>
        </w:rPr>
        <w:t xml:space="preserve">Η συνολική </w:t>
      </w:r>
      <w:r>
        <w:rPr>
          <w:b/>
          <w:bCs/>
          <w:lang w:val="el-GR"/>
        </w:rPr>
        <w:t>διάρκεια</w:t>
      </w:r>
      <w:r>
        <w:rPr>
          <w:bCs/>
          <w:lang w:val="el-GR"/>
        </w:rPr>
        <w:t xml:space="preserve"> </w:t>
      </w:r>
      <w:r>
        <w:rPr>
          <w:lang w:val="el-GR"/>
        </w:rPr>
        <w:t xml:space="preserve">της σύμβασης </w:t>
      </w:r>
      <w:r w:rsidRPr="00496963">
        <w:rPr>
          <w:lang w:val="el-GR"/>
        </w:rPr>
        <w:t xml:space="preserve">ορίζεται σε </w:t>
      </w:r>
      <w:r w:rsidRPr="00496963">
        <w:rPr>
          <w:b/>
          <w:bCs/>
          <w:lang w:val="el-GR"/>
        </w:rPr>
        <w:t xml:space="preserve">δώδεκα (12) </w:t>
      </w:r>
      <w:r w:rsidRPr="00496963">
        <w:rPr>
          <w:b/>
          <w:lang w:val="el-GR"/>
        </w:rPr>
        <w:t>μήνες</w:t>
      </w:r>
      <w:r w:rsidRPr="00496963">
        <w:rPr>
          <w:bCs/>
          <w:lang w:val="el-GR"/>
        </w:rPr>
        <w:t xml:space="preserve"> </w:t>
      </w:r>
      <w:r w:rsidRPr="00496963">
        <w:rPr>
          <w:lang w:val="el-GR"/>
        </w:rPr>
        <w:t>και νοείται το</w:t>
      </w:r>
      <w:r>
        <w:rPr>
          <w:lang w:val="el-GR"/>
        </w:rPr>
        <w:t xml:space="preserve"> χρονικό διάστημα από την ημερομηνία υπογραφής της σύμβασης έως την υποβολή του τελευταίου παραδοτέου</w:t>
      </w:r>
      <w:r w:rsidRPr="00BD04AB">
        <w:rPr>
          <w:lang w:val="el-GR"/>
        </w:rPr>
        <w:t>.</w:t>
      </w:r>
      <w:r>
        <w:rPr>
          <w:lang w:val="el-GR"/>
        </w:rPr>
        <w:t xml:space="preserve"> </w:t>
      </w:r>
      <w:bookmarkEnd w:id="365"/>
    </w:p>
    <w:p w14:paraId="0BD3796C" w14:textId="612846CB" w:rsidR="00A17D2C" w:rsidRDefault="00A17D2C" w:rsidP="00A17D2C">
      <w:pPr>
        <w:spacing w:line="252" w:lineRule="auto"/>
        <w:rPr>
          <w:lang w:val="el-GR"/>
        </w:rPr>
      </w:pPr>
      <w:r>
        <w:rPr>
          <w:b/>
          <w:lang w:val="el-GR"/>
        </w:rPr>
        <w:t>6.2.2.</w:t>
      </w:r>
      <w:r>
        <w:rPr>
          <w:lang w:val="el-GR"/>
        </w:rPr>
        <w:t xml:space="preserve"> Η συνολική διάρκεια της σύμβασης μπορεί να παρατείνεται μετά από αιτιολογημένη απόφαση της αναθέτουσας αρχής </w:t>
      </w:r>
      <w:r w:rsidRPr="00AA0342">
        <w:rPr>
          <w:lang w:val="el-GR"/>
        </w:rPr>
        <w:t>μέχρι το 50% αυτής</w:t>
      </w:r>
      <w:r>
        <w:rPr>
          <w:lang w:val="el-GR"/>
        </w:rPr>
        <w:t xml:space="preserve">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Pr>
          <w:lang w:val="el-GR"/>
        </w:rPr>
        <w:t>παραταθείσα</w:t>
      </w:r>
      <w:proofErr w:type="spellEnd"/>
      <w:r>
        <w:rPr>
          <w:lang w:val="el-GR"/>
        </w:rPr>
        <w:t xml:space="preserve">,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 </w:t>
      </w:r>
      <w:r>
        <w:rPr>
          <w:lang w:val="el-GR"/>
        </w:rPr>
        <w:fldChar w:fldCharType="begin"/>
      </w:r>
      <w:r>
        <w:rPr>
          <w:lang w:val="el-GR"/>
        </w:rPr>
        <w:instrText xml:space="preserve"> REF _Ref496607484 \n \h \* Arabic </w:instrText>
      </w:r>
      <w:r>
        <w:rPr>
          <w:lang w:val="el-GR"/>
        </w:rPr>
      </w:r>
      <w:r>
        <w:rPr>
          <w:lang w:val="el-GR"/>
        </w:rPr>
        <w:fldChar w:fldCharType="separate"/>
      </w:r>
      <w:r w:rsidR="00AD6C1A">
        <w:rPr>
          <w:lang w:val="el-GR"/>
        </w:rPr>
        <w:t>5</w:t>
      </w:r>
      <w:r>
        <w:rPr>
          <w:lang w:val="el-GR"/>
        </w:rPr>
        <w:fldChar w:fldCharType="end"/>
      </w:r>
      <w:r>
        <w:rPr>
          <w:lang w:val="el-GR"/>
        </w:rPr>
        <w:t xml:space="preserve"> της παρούσας.</w:t>
      </w:r>
    </w:p>
    <w:p w14:paraId="4AE5D05E" w14:textId="11CECE92" w:rsidR="00A17D2C" w:rsidRPr="00FC6667" w:rsidRDefault="00A17D2C" w:rsidP="00A17D2C">
      <w:pPr>
        <w:spacing w:line="252" w:lineRule="auto"/>
        <w:rPr>
          <w:lang w:val="el-GR"/>
        </w:rPr>
      </w:pPr>
      <w:r w:rsidRPr="001E02A0">
        <w:rPr>
          <w:b/>
          <w:bCs/>
          <w:lang w:val="el-GR"/>
        </w:rPr>
        <w:t xml:space="preserve">6.2.3. </w:t>
      </w:r>
      <w:r w:rsidRPr="001E02A0">
        <w:rPr>
          <w:lang w:val="el-GR"/>
        </w:rPr>
        <w:t>Σε περίπτωση που δεν αναλωθεί το συμβατικό τίμημα εντός της διάρκειας της σύμβασης ως αυτή ορίζεται στην παρούσα,  η αναθέτουσα αρχή δύναται να παρατείνει τη διάρκεια αυτής έως δώδεκα (12) μήνες για το υπολειπόμενο συμβατικό τίμημα.</w:t>
      </w:r>
      <w:r w:rsidRPr="00FC6667">
        <w:rPr>
          <w:lang w:val="el-GR"/>
        </w:rPr>
        <w:t xml:space="preserve"> </w:t>
      </w:r>
      <w:r w:rsidR="001E02A0" w:rsidRPr="001E02A0">
        <w:rPr>
          <w:lang w:val="el-GR"/>
        </w:rPr>
        <w:t xml:space="preserve">Σε κάθε περίπτωση ο Ανάδοχος δικαιούται μόνον την αμοιβή για τις </w:t>
      </w:r>
      <w:proofErr w:type="spellStart"/>
      <w:r w:rsidR="001E02A0" w:rsidRPr="001E02A0">
        <w:rPr>
          <w:lang w:val="el-GR"/>
        </w:rPr>
        <w:t>παρασχεθείσες</w:t>
      </w:r>
      <w:proofErr w:type="spellEnd"/>
      <w:r w:rsidR="001E02A0" w:rsidRPr="001E02A0">
        <w:rPr>
          <w:lang w:val="el-GR"/>
        </w:rPr>
        <w:t xml:space="preserve"> έως τη λήξη της σύμβασης υπηρεσίες σύμφωνα με τα ειδικότερα οριζόμενα στην παρούσα και παραιτείται ρητά, ανέκκλητα και ανεπιφύλακτα από την αναζήτηση του υπολοίπου της συμβατικής αμοιβής και οποιασδήποτε μορφής αποζημίωσης</w:t>
      </w:r>
    </w:p>
    <w:p w14:paraId="08D67107" w14:textId="77777777" w:rsidR="00A17D2C" w:rsidRPr="00603221" w:rsidRDefault="00A17D2C">
      <w:pPr>
        <w:rPr>
          <w:lang w:val="el-GR"/>
        </w:rPr>
      </w:pPr>
    </w:p>
    <w:p w14:paraId="7EAC6FAC" w14:textId="77777777" w:rsidR="008338F0" w:rsidRPr="00603221" w:rsidRDefault="003355E7" w:rsidP="003A109E">
      <w:pPr>
        <w:pStyle w:val="Heading2"/>
        <w:rPr>
          <w:rFonts w:cs="Tahoma"/>
          <w:lang w:val="el-GR"/>
        </w:rPr>
      </w:pPr>
      <w:r w:rsidRPr="00603221">
        <w:rPr>
          <w:rFonts w:cs="Tahoma"/>
          <w:lang w:val="el-GR"/>
        </w:rPr>
        <w:tab/>
      </w:r>
      <w:bookmarkStart w:id="366" w:name="_Ref40954198"/>
      <w:bookmarkStart w:id="367" w:name="_Ref55381059"/>
      <w:bookmarkStart w:id="368" w:name="_Toc97194331"/>
      <w:bookmarkStart w:id="369" w:name="_Toc97194466"/>
      <w:bookmarkStart w:id="370" w:name="_Toc139985623"/>
      <w:r w:rsidRPr="00603221">
        <w:rPr>
          <w:rFonts w:cs="Tahoma"/>
          <w:lang w:val="el-GR"/>
        </w:rPr>
        <w:t>Παραλαβή του αντικειμένου της σύμβασης</w:t>
      </w:r>
      <w:bookmarkEnd w:id="366"/>
      <w:bookmarkEnd w:id="367"/>
      <w:bookmarkEnd w:id="368"/>
      <w:bookmarkEnd w:id="369"/>
      <w:bookmarkEnd w:id="370"/>
      <w:r w:rsidRPr="00603221">
        <w:rPr>
          <w:rFonts w:cs="Tahoma"/>
          <w:lang w:val="el-GR"/>
        </w:rPr>
        <w:t xml:space="preserve"> </w:t>
      </w:r>
    </w:p>
    <w:p w14:paraId="3845041C" w14:textId="2EE31CCB" w:rsidR="00B8528C" w:rsidRPr="00C00860" w:rsidRDefault="00B8528C" w:rsidP="00B8528C">
      <w:pPr>
        <w:rPr>
          <w:lang w:val="el-GR"/>
        </w:rPr>
      </w:pPr>
      <w:bookmarkStart w:id="371"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w:t>
      </w:r>
      <w:r w:rsidR="001A683B">
        <w:rPr>
          <w:lang w:val="el-GR"/>
        </w:rPr>
        <w:t>.</w:t>
      </w:r>
    </w:p>
    <w:p w14:paraId="4ABB6BEE"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w:t>
      </w:r>
      <w:r w:rsidRPr="00C00860">
        <w:rPr>
          <w:lang w:val="el-GR"/>
        </w:rPr>
        <w:lastRenderedPageBreak/>
        <w:t>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w:t>
      </w:r>
      <w:proofErr w:type="spellStart"/>
      <w:r w:rsidRPr="00687D77">
        <w:rPr>
          <w:lang w:val="el-GR"/>
        </w:rPr>
        <w:t>αποφαινομένου</w:t>
      </w:r>
      <w:proofErr w:type="spellEnd"/>
      <w:r w:rsidRPr="00687D77">
        <w:rPr>
          <w:lang w:val="el-GR"/>
        </w:rPr>
        <w:t xml:space="preserve"> οργάνου, β) είτε εισηγείται για την παραλαβή με παρατηρήσεις ή την απόρριψη των </w:t>
      </w:r>
      <w:proofErr w:type="spellStart"/>
      <w:r w:rsidRPr="00687D77">
        <w:rPr>
          <w:lang w:val="el-GR"/>
        </w:rPr>
        <w:t>παρεχομένων</w:t>
      </w:r>
      <w:proofErr w:type="spellEnd"/>
      <w:r w:rsidRPr="00687D77">
        <w:rPr>
          <w:lang w:val="el-GR"/>
        </w:rPr>
        <w:t xml:space="preserve"> υπηρεσιών ή παραδοτέων, σύμφωνα με τις παραγράφους 3 και 4. Τα ανωτέρω εφαρμόζονται και σε τμηματικές παραλαβές. </w:t>
      </w:r>
    </w:p>
    <w:p w14:paraId="1328676D" w14:textId="77777777" w:rsidR="00B8528C" w:rsidRPr="00C81258" w:rsidRDefault="00B8528C" w:rsidP="00B8528C">
      <w:pPr>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w:t>
      </w:r>
      <w:proofErr w:type="spellStart"/>
      <w:r w:rsidRPr="003B04C4">
        <w:rPr>
          <w:lang w:val="el-GR"/>
        </w:rPr>
        <w:t>καταλληλότητα</w:t>
      </w:r>
      <w:proofErr w:type="spellEnd"/>
      <w:r w:rsidRPr="003B04C4">
        <w:rPr>
          <w:lang w:val="el-GR"/>
        </w:rPr>
        <w:t xml:space="preserve"> των παρεχόμενων υπηρεσιών ή παραδοτέων και συνεπώς αν μπορούν οι τελευταίες να καλύψουν τις σχετικές ανάγκες. </w:t>
      </w:r>
    </w:p>
    <w:p w14:paraId="10146B89"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7A6E1D50"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w:t>
      </w:r>
      <w:proofErr w:type="spellStart"/>
      <w:r w:rsidRPr="00B21041">
        <w:rPr>
          <w:lang w:val="el-GR"/>
        </w:rPr>
        <w:t>καταλληλότητα</w:t>
      </w:r>
      <w:proofErr w:type="spellEnd"/>
      <w:r w:rsidRPr="00B21041">
        <w:rPr>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6D678F41" w14:textId="77777777" w:rsidR="00B8528C" w:rsidRPr="00F82A8D" w:rsidRDefault="00B8528C" w:rsidP="00B8528C">
      <w:pPr>
        <w:rPr>
          <w:lang w:val="el-GR"/>
        </w:rPr>
      </w:pPr>
      <w:r w:rsidRPr="00F82A8D">
        <w:rPr>
          <w:lang w:val="el-GR"/>
        </w:rPr>
        <w:t xml:space="preserve">β) Αν διαπιστωθεί ότι επηρεάζεται η </w:t>
      </w:r>
      <w:proofErr w:type="spellStart"/>
      <w:r w:rsidRPr="00F82A8D">
        <w:rPr>
          <w:lang w:val="el-GR"/>
        </w:rPr>
        <w:t>καταλληλότητα</w:t>
      </w:r>
      <w:proofErr w:type="spellEnd"/>
      <w:r w:rsidRPr="00F82A8D">
        <w:rPr>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F82A8D">
        <w:rPr>
          <w:lang w:val="el-GR"/>
        </w:rPr>
        <w:t>οριζομένων</w:t>
      </w:r>
      <w:proofErr w:type="spellEnd"/>
      <w:r w:rsidRPr="00F82A8D">
        <w:rPr>
          <w:lang w:val="el-GR"/>
        </w:rPr>
        <w:t xml:space="preserve"> στο άρθρο 220. </w:t>
      </w:r>
    </w:p>
    <w:p w14:paraId="38EFA0EE"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F82A8D">
        <w:rPr>
          <w:lang w:val="el-GR"/>
        </w:rPr>
        <w:t>συντελεσθεί</w:t>
      </w:r>
      <w:proofErr w:type="spellEnd"/>
      <w:r w:rsidRPr="00F82A8D">
        <w:rPr>
          <w:lang w:val="el-GR"/>
        </w:rPr>
        <w:t xml:space="preserve"> αυτοδίκαια. </w:t>
      </w:r>
    </w:p>
    <w:p w14:paraId="5BFDAF17" w14:textId="77777777"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Pr="00F82A8D">
        <w:rPr>
          <w:lang w:val="el-GR"/>
        </w:rPr>
        <w:t>αποφαινομένου</w:t>
      </w:r>
      <w:proofErr w:type="spellEnd"/>
      <w:r w:rsidRPr="00F82A8D">
        <w:rPr>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F82A8D">
        <w:rPr>
          <w:lang w:val="el-GR"/>
        </w:rPr>
        <w:t xml:space="preserve"> εγγυητικ</w:t>
      </w:r>
      <w:r w:rsidR="00CF1C2C">
        <w:rPr>
          <w:lang w:val="el-GR"/>
        </w:rPr>
        <w:t>ή</w:t>
      </w:r>
      <w:r w:rsidRPr="00F82A8D">
        <w:rPr>
          <w:lang w:val="el-GR"/>
        </w:rPr>
        <w:t xml:space="preserve"> επιστολ</w:t>
      </w:r>
      <w:r w:rsidR="00CF1C2C">
        <w:rPr>
          <w:lang w:val="el-GR"/>
        </w:rPr>
        <w:t>ή</w:t>
      </w:r>
      <w:r w:rsidRPr="00F82A8D">
        <w:rPr>
          <w:lang w:val="el-GR"/>
        </w:rPr>
        <w:t xml:space="preserve"> καλής εκτέλεσης δεν επιστρέφ</w:t>
      </w:r>
      <w:r w:rsidR="00CF1C2C">
        <w:rPr>
          <w:lang w:val="el-GR"/>
        </w:rPr>
        <w:t>ε</w:t>
      </w:r>
      <w:r w:rsidRPr="00F82A8D">
        <w:rPr>
          <w:lang w:val="el-GR"/>
        </w:rPr>
        <w:t xml:space="preserve">ται πριν την ολοκλήρωση όλων των </w:t>
      </w:r>
      <w:proofErr w:type="spellStart"/>
      <w:r w:rsidRPr="00F82A8D">
        <w:rPr>
          <w:lang w:val="el-GR"/>
        </w:rPr>
        <w:t>προβλεπομένων</w:t>
      </w:r>
      <w:proofErr w:type="spellEnd"/>
      <w:r w:rsidRPr="00F82A8D">
        <w:rPr>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2E32DD06" w14:textId="77777777" w:rsidR="00BB555C" w:rsidRPr="00D57165" w:rsidRDefault="00BB555C" w:rsidP="00BB555C">
      <w:pPr>
        <w:rPr>
          <w:b/>
          <w:bCs/>
          <w:u w:val="single"/>
          <w:lang w:val="el-GR"/>
        </w:rPr>
      </w:pPr>
      <w:bookmarkStart w:id="372" w:name="_Hlk9421462"/>
      <w:bookmarkEnd w:id="371"/>
      <w:r w:rsidRPr="00D57165">
        <w:rPr>
          <w:b/>
          <w:bCs/>
          <w:u w:val="single"/>
          <w:lang w:val="el-GR"/>
        </w:rPr>
        <w:t xml:space="preserve">Παραλαβή Υπηρεσιών </w:t>
      </w:r>
    </w:p>
    <w:p w14:paraId="7055F695" w14:textId="77777777" w:rsidR="00BB555C" w:rsidRPr="00D57165" w:rsidRDefault="00BB555C" w:rsidP="00BB555C">
      <w:pPr>
        <w:rPr>
          <w:lang w:val="el-GR"/>
        </w:rPr>
      </w:pPr>
      <w:r w:rsidRPr="00D57165">
        <w:rPr>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κατωτέρω δύο παραγράφους. Τα ανωτέρω εφαρμόζονται και σε τμηματικές παραλαβές. </w:t>
      </w:r>
    </w:p>
    <w:p w14:paraId="2CE1B64E" w14:textId="77777777" w:rsidR="00BB555C" w:rsidRPr="00D57165" w:rsidRDefault="00BB555C" w:rsidP="00BB555C">
      <w:pPr>
        <w:rPr>
          <w:lang w:val="el-GR"/>
        </w:rPr>
      </w:pPr>
      <w:r w:rsidRPr="00D57165">
        <w:rPr>
          <w:lang w:val="el-GR"/>
        </w:rPr>
        <w:t xml:space="preserve">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D57165">
        <w:rPr>
          <w:lang w:val="el-GR"/>
        </w:rPr>
        <w:t>καταλληλότητα</w:t>
      </w:r>
      <w:proofErr w:type="spellEnd"/>
      <w:r w:rsidRPr="00D57165">
        <w:rPr>
          <w:lang w:val="el-GR"/>
        </w:rPr>
        <w:t xml:space="preserve"> των παρεχόμενων υπηρεσιών ή παραδοτέων και συνεπώς αν μπορούν οι τελευταίες να καλύψουν τις σχετικές ανάγκες. </w:t>
      </w:r>
    </w:p>
    <w:p w14:paraId="6A1B91B2" w14:textId="77777777" w:rsidR="00BB555C" w:rsidRPr="00D57165" w:rsidRDefault="00BB555C" w:rsidP="00BB555C">
      <w:pPr>
        <w:rPr>
          <w:lang w:val="el-GR"/>
        </w:rPr>
      </w:pPr>
      <w:r w:rsidRPr="00D57165">
        <w:rPr>
          <w:lang w:val="el-GR"/>
        </w:rPr>
        <w:lastRenderedPageBreak/>
        <w:t xml:space="preserve">2) Για την εφαρμογή της προηγούμενης παραγράφου ορίζονται τα ακόλουθα: </w:t>
      </w:r>
    </w:p>
    <w:p w14:paraId="3EB13ED1" w14:textId="77777777" w:rsidR="00BB555C" w:rsidRPr="00D57165" w:rsidRDefault="00BB555C" w:rsidP="00BB555C">
      <w:pPr>
        <w:rPr>
          <w:lang w:val="el-GR"/>
        </w:rPr>
      </w:pPr>
      <w:r w:rsidRPr="00D57165">
        <w:rPr>
          <w:lang w:val="el-GR"/>
        </w:rPr>
        <w:t xml:space="preserve">α) Στην περίπτωση που διαπιστωθεί ότι, δεν επηρεάζεται η </w:t>
      </w:r>
      <w:proofErr w:type="spellStart"/>
      <w:r w:rsidRPr="00D57165">
        <w:rPr>
          <w:lang w:val="el-GR"/>
        </w:rPr>
        <w:t>καταλληλότητα</w:t>
      </w:r>
      <w:proofErr w:type="spellEnd"/>
      <w:r w:rsidRPr="00D57165">
        <w:rPr>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30C3BA02" w14:textId="77777777" w:rsidR="00BB555C" w:rsidRPr="00D57165" w:rsidRDefault="00BB555C" w:rsidP="00BB555C">
      <w:pPr>
        <w:rPr>
          <w:lang w:val="el-GR"/>
        </w:rPr>
      </w:pPr>
      <w:r w:rsidRPr="00D57165">
        <w:rPr>
          <w:lang w:val="el-GR"/>
        </w:rPr>
        <w:t xml:space="preserve">β) Αν διαπιστωθεί ότι επηρεάζεται η </w:t>
      </w:r>
      <w:proofErr w:type="spellStart"/>
      <w:r w:rsidRPr="00D57165">
        <w:rPr>
          <w:lang w:val="el-GR"/>
        </w:rPr>
        <w:t>καταλληλότητα</w:t>
      </w:r>
      <w:proofErr w:type="spellEnd"/>
      <w:r w:rsidRPr="00D57165">
        <w:rPr>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D57165">
        <w:rPr>
          <w:lang w:val="el-GR"/>
        </w:rPr>
        <w:t>οριζομένων</w:t>
      </w:r>
      <w:proofErr w:type="spellEnd"/>
      <w:r w:rsidRPr="00D57165">
        <w:rPr>
          <w:lang w:val="el-GR"/>
        </w:rPr>
        <w:t xml:space="preserve"> στο άρθρο 220. </w:t>
      </w:r>
    </w:p>
    <w:p w14:paraId="5FC3AFA6" w14:textId="77777777" w:rsidR="00BB555C" w:rsidRPr="00D57165" w:rsidRDefault="00BB555C" w:rsidP="00BB555C">
      <w:pPr>
        <w:rPr>
          <w:lang w:val="el-GR"/>
        </w:rPr>
      </w:pPr>
      <w:r w:rsidRPr="00D57165">
        <w:rPr>
          <w:lang w:val="el-GR"/>
        </w:rPr>
        <w:t xml:space="preserve">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w:t>
      </w:r>
      <w:proofErr w:type="spellStart"/>
      <w:r w:rsidRPr="00D57165">
        <w:rPr>
          <w:lang w:val="el-GR"/>
        </w:rPr>
        <w:t>συντελεσθεί</w:t>
      </w:r>
      <w:proofErr w:type="spellEnd"/>
      <w:r w:rsidRPr="00D57165">
        <w:rPr>
          <w:lang w:val="el-GR"/>
        </w:rPr>
        <w:t xml:space="preserve"> αυτοδίκαια. </w:t>
      </w:r>
    </w:p>
    <w:p w14:paraId="713653BC" w14:textId="77777777" w:rsidR="00BB555C" w:rsidRPr="00D57165" w:rsidRDefault="00BB555C" w:rsidP="00BB555C">
      <w:pPr>
        <w:rPr>
          <w:lang w:val="el-GR"/>
        </w:rPr>
      </w:pPr>
      <w:r w:rsidRPr="00D57165">
        <w:rPr>
          <w:lang w:val="el-GR"/>
        </w:rPr>
        <w:t xml:space="preserve">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D57165">
        <w:rPr>
          <w:lang w:val="el-GR"/>
        </w:rPr>
        <w:t xml:space="preserve"> εγγυητικ</w:t>
      </w:r>
      <w:r w:rsidR="00CF1C2C">
        <w:rPr>
          <w:lang w:val="el-GR"/>
        </w:rPr>
        <w:t>ή</w:t>
      </w:r>
      <w:r w:rsidRPr="00D57165">
        <w:rPr>
          <w:lang w:val="el-GR"/>
        </w:rPr>
        <w:t xml:space="preserve"> επιστολ</w:t>
      </w:r>
      <w:r w:rsidR="00CF1C2C">
        <w:rPr>
          <w:lang w:val="el-GR"/>
        </w:rPr>
        <w:t>ή</w:t>
      </w:r>
      <w:r w:rsidRPr="00D57165">
        <w:rPr>
          <w:lang w:val="el-GR"/>
        </w:rPr>
        <w:t xml:space="preserve"> καλής εκτέλεσης δεν επιστρέφ</w:t>
      </w:r>
      <w:r w:rsidR="00CF1C2C">
        <w:rPr>
          <w:lang w:val="el-GR"/>
        </w:rPr>
        <w:t>ε</w:t>
      </w:r>
      <w:r w:rsidRPr="00D57165">
        <w:rPr>
          <w:lang w:val="el-GR"/>
        </w:rPr>
        <w:t>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4C374ABB" w14:textId="77777777" w:rsidR="00BB555C" w:rsidRDefault="00BB555C">
      <w:pPr>
        <w:rPr>
          <w:lang w:val="el-GR"/>
        </w:rPr>
      </w:pPr>
    </w:p>
    <w:bookmarkEnd w:id="372"/>
    <w:p w14:paraId="003AD675" w14:textId="77777777" w:rsidR="008338F0" w:rsidRPr="00603221" w:rsidRDefault="003355E7" w:rsidP="003A109E">
      <w:pPr>
        <w:pStyle w:val="Heading2"/>
        <w:rPr>
          <w:rFonts w:cs="Tahoma"/>
          <w:lang w:val="el-GR"/>
        </w:rPr>
      </w:pPr>
      <w:r w:rsidRPr="00603221">
        <w:rPr>
          <w:rFonts w:cs="Tahoma"/>
          <w:lang w:val="el-GR"/>
        </w:rPr>
        <w:tab/>
      </w:r>
      <w:bookmarkStart w:id="373" w:name="_Ref496625354"/>
      <w:bookmarkStart w:id="374" w:name="_Toc97194332"/>
      <w:bookmarkStart w:id="375" w:name="_Toc97194467"/>
      <w:bookmarkStart w:id="376" w:name="_Toc139985624"/>
      <w:r w:rsidRPr="00603221">
        <w:rPr>
          <w:rFonts w:cs="Tahoma"/>
          <w:lang w:val="el-GR"/>
        </w:rPr>
        <w:t>Απόρριψη παραδοτέων – Αντικατάσταση</w:t>
      </w:r>
      <w:bookmarkEnd w:id="373"/>
      <w:bookmarkEnd w:id="374"/>
      <w:bookmarkEnd w:id="375"/>
      <w:bookmarkEnd w:id="376"/>
      <w:r w:rsidRPr="00603221">
        <w:rPr>
          <w:rFonts w:cs="Tahoma"/>
          <w:lang w:val="el-GR"/>
        </w:rPr>
        <w:t xml:space="preserve"> </w:t>
      </w:r>
    </w:p>
    <w:p w14:paraId="6C41F6E8" w14:textId="296E193A"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496607484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lang w:val="el-GR"/>
        </w:rPr>
        <w:t>5.2</w:t>
      </w:r>
      <w:r w:rsidR="00DD27E9">
        <w:fldChar w:fldCharType="end"/>
      </w:r>
      <w:r>
        <w:rPr>
          <w:lang w:val="el-GR"/>
        </w:rPr>
        <w:t xml:space="preserve"> </w:t>
      </w:r>
      <w:r>
        <w:rPr>
          <w:rFonts w:eastAsia="SimSun"/>
          <w:lang w:val="el-GR"/>
        </w:rPr>
        <w:t>της παρούσας, λόγω εκπρόθεσμης παράδοσης.</w:t>
      </w:r>
    </w:p>
    <w:p w14:paraId="39AA0929"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4B2E3AE4" w14:textId="77777777" w:rsidR="00BB555C" w:rsidRPr="006F1D06" w:rsidRDefault="00BB555C" w:rsidP="00BB555C">
      <w:pPr>
        <w:rPr>
          <w:rFonts w:eastAsia="SimSun"/>
          <w:lang w:val="el-GR"/>
        </w:rPr>
      </w:pPr>
      <w:r w:rsidRPr="006F1D06">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4796243B" w14:textId="77777777" w:rsidR="00BB555C" w:rsidRPr="006F1D06" w:rsidRDefault="00BB555C" w:rsidP="00BB555C">
      <w:pPr>
        <w:rPr>
          <w:rFonts w:eastAsia="SimSun"/>
          <w:lang w:val="el-GR"/>
        </w:rPr>
      </w:pPr>
      <w:r w:rsidRPr="006F1D06">
        <w:rPr>
          <w:rFonts w:eastAsia="SimSun"/>
          <w:lang w:val="el-GR"/>
        </w:rPr>
        <w:lastRenderedPageBreak/>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65F8B862" w14:textId="77777777" w:rsidR="00BB555C" w:rsidRPr="00603221" w:rsidRDefault="00BB555C" w:rsidP="00BB555C">
      <w:pPr>
        <w:rPr>
          <w:i/>
          <w:iCs/>
          <w:color w:val="5B9BD5"/>
          <w:spacing w:val="5"/>
          <w:kern w:val="1"/>
          <w:lang w:val="el-GR"/>
        </w:rPr>
      </w:pPr>
    </w:p>
    <w:p w14:paraId="11C67659" w14:textId="77777777" w:rsidR="00BB555C" w:rsidRDefault="00BB555C" w:rsidP="000F6FD9">
      <w:pPr>
        <w:rPr>
          <w:lang w:val="el-GR"/>
        </w:rPr>
      </w:pPr>
    </w:p>
    <w:p w14:paraId="05B6F9A5" w14:textId="77777777" w:rsidR="008338F0" w:rsidRPr="00603221" w:rsidRDefault="003355E7" w:rsidP="003A109E">
      <w:pPr>
        <w:pStyle w:val="Heading2"/>
        <w:rPr>
          <w:rFonts w:cs="Tahoma"/>
          <w:lang w:val="el-GR"/>
        </w:rPr>
      </w:pPr>
      <w:bookmarkStart w:id="377" w:name="_Toc74566947"/>
      <w:bookmarkStart w:id="378" w:name="_Toc74566948"/>
      <w:bookmarkStart w:id="379" w:name="_Toc74566949"/>
      <w:bookmarkStart w:id="380" w:name="_Toc74566950"/>
      <w:bookmarkStart w:id="381" w:name="_Toc74566951"/>
      <w:bookmarkEnd w:id="377"/>
      <w:bookmarkEnd w:id="378"/>
      <w:bookmarkEnd w:id="379"/>
      <w:bookmarkEnd w:id="380"/>
      <w:bookmarkEnd w:id="381"/>
      <w:r w:rsidRPr="00603221">
        <w:rPr>
          <w:rFonts w:cs="Tahoma"/>
          <w:lang w:val="el-GR"/>
        </w:rPr>
        <w:tab/>
      </w:r>
      <w:bookmarkStart w:id="382" w:name="_Toc97194333"/>
      <w:bookmarkStart w:id="383" w:name="_Toc97194468"/>
      <w:bookmarkStart w:id="384" w:name="_Toc139985625"/>
      <w:r w:rsidRPr="00603221">
        <w:rPr>
          <w:rFonts w:cs="Tahoma"/>
          <w:lang w:val="el-GR"/>
        </w:rPr>
        <w:t>Αναπροσαρμογή τιμής</w:t>
      </w:r>
      <w:bookmarkEnd w:id="382"/>
      <w:bookmarkEnd w:id="383"/>
      <w:bookmarkEnd w:id="384"/>
      <w:r w:rsidRPr="00603221">
        <w:rPr>
          <w:rFonts w:cs="Tahoma"/>
          <w:lang w:val="el-GR"/>
        </w:rPr>
        <w:t xml:space="preserve"> </w:t>
      </w:r>
    </w:p>
    <w:p w14:paraId="5793E317" w14:textId="77777777" w:rsidR="008338F0" w:rsidRPr="00140781" w:rsidRDefault="00140781">
      <w:pPr>
        <w:rPr>
          <w:rFonts w:eastAsia="SimSun"/>
          <w:lang w:val="el-GR"/>
        </w:rPr>
      </w:pPr>
      <w:r w:rsidRPr="00140781">
        <w:rPr>
          <w:rFonts w:eastAsia="SimSun"/>
          <w:lang w:val="el-GR"/>
        </w:rPr>
        <w:t>Δεν προβλέπεται</w:t>
      </w:r>
    </w:p>
    <w:p w14:paraId="5F7BD361" w14:textId="77777777" w:rsidR="008338F0" w:rsidRPr="00603221" w:rsidRDefault="008338F0">
      <w:pPr>
        <w:rPr>
          <w:i/>
          <w:iCs/>
          <w:color w:val="5B9BD5"/>
          <w:spacing w:val="5"/>
          <w:kern w:val="1"/>
          <w:lang w:val="el-GR"/>
        </w:rPr>
      </w:pPr>
    </w:p>
    <w:p w14:paraId="2C690AE7" w14:textId="77777777" w:rsidR="008338F0" w:rsidRPr="009E58E5" w:rsidRDefault="003355E7" w:rsidP="009E58E5">
      <w:pPr>
        <w:pStyle w:val="Heading1"/>
        <w:rPr>
          <w:rFonts w:cs="Tahoma"/>
          <w:szCs w:val="22"/>
        </w:rPr>
      </w:pPr>
      <w:bookmarkStart w:id="385" w:name="_Toc97194469"/>
      <w:bookmarkStart w:id="386" w:name="_Toc139985626"/>
      <w:r w:rsidRPr="009E58E5">
        <w:rPr>
          <w:rFonts w:cs="Tahoma"/>
          <w:szCs w:val="22"/>
        </w:rPr>
        <w:lastRenderedPageBreak/>
        <w:t>ΠΑΡΑΡΤΗΜΑΤΑ</w:t>
      </w:r>
      <w:bookmarkEnd w:id="385"/>
      <w:bookmarkEnd w:id="386"/>
    </w:p>
    <w:p w14:paraId="54D41184" w14:textId="77777777" w:rsidR="008338F0" w:rsidRPr="00603221" w:rsidRDefault="003355E7" w:rsidP="003329FF">
      <w:pPr>
        <w:pStyle w:val="Heading2"/>
        <w:numPr>
          <w:ilvl w:val="0"/>
          <w:numId w:val="0"/>
        </w:numPr>
        <w:tabs>
          <w:tab w:val="clear" w:pos="567"/>
        </w:tabs>
        <w:rPr>
          <w:rFonts w:cs="Tahoma"/>
          <w:lang w:val="el-GR"/>
        </w:rPr>
      </w:pPr>
      <w:bookmarkStart w:id="387" w:name="_Ref496625830"/>
      <w:bookmarkStart w:id="388" w:name="_Toc97194334"/>
      <w:bookmarkStart w:id="389" w:name="_Toc97194470"/>
      <w:bookmarkStart w:id="390" w:name="_Toc139985627"/>
      <w:bookmarkStart w:id="391" w:name="_Ref496625399"/>
      <w:r w:rsidRPr="00603221">
        <w:rPr>
          <w:rFonts w:cs="Tahoma"/>
          <w:lang w:val="el-GR"/>
        </w:rPr>
        <w:t>ΠΑΡΑΡΤΗΜΑ Ι – Αναλυτική Περιγραφή Φυσικού και Οικονομικού Αντικειμένου της Σύμβασης</w:t>
      </w:r>
      <w:bookmarkEnd w:id="387"/>
      <w:bookmarkEnd w:id="388"/>
      <w:bookmarkEnd w:id="389"/>
      <w:bookmarkEnd w:id="390"/>
      <w:r w:rsidRPr="00603221">
        <w:rPr>
          <w:rFonts w:cs="Tahoma"/>
          <w:lang w:val="el-GR"/>
        </w:rPr>
        <w:t xml:space="preserve"> </w:t>
      </w:r>
      <w:bookmarkEnd w:id="391"/>
    </w:p>
    <w:p w14:paraId="048FFD13" w14:textId="77777777" w:rsidR="00CB3073" w:rsidRDefault="00CB3073">
      <w:pPr>
        <w:suppressAutoHyphens w:val="0"/>
        <w:autoSpaceDE w:val="0"/>
        <w:spacing w:after="60"/>
        <w:rPr>
          <w:b/>
          <w:color w:val="002060"/>
          <w:lang w:val="el-GR"/>
        </w:rPr>
      </w:pPr>
    </w:p>
    <w:p w14:paraId="26D523F8" w14:textId="77777777" w:rsidR="001A683B" w:rsidRDefault="001A683B" w:rsidP="00E82AF0">
      <w:pPr>
        <w:pStyle w:val="Heading4"/>
        <w:numPr>
          <w:ilvl w:val="0"/>
          <w:numId w:val="25"/>
        </w:numPr>
        <w:spacing w:before="0" w:after="120" w:line="252" w:lineRule="auto"/>
        <w:ind w:left="720" w:hanging="360"/>
        <w:rPr>
          <w:rFonts w:eastAsia="SimSun" w:cs="Tahoma"/>
          <w:szCs w:val="22"/>
          <w:lang w:val="el-GR"/>
        </w:rPr>
      </w:pPr>
      <w:bookmarkStart w:id="392" w:name="_Toc139981082"/>
      <w:bookmarkStart w:id="393" w:name="_Toc139985628"/>
      <w:bookmarkStart w:id="394" w:name="_Hlk113616675"/>
      <w:r>
        <w:rPr>
          <w:rFonts w:cs="Tahoma"/>
          <w:szCs w:val="22"/>
          <w:lang w:val="el-GR"/>
        </w:rPr>
        <w:t>ΠΕΡΙΓΡΑΦΗ ΦΥΣΙΚΟΥ ΑΝΤΙΚΕΙΜΕΝΟΥ ΤΗΣ ΣΥΜΒΑΣΗΣ</w:t>
      </w:r>
      <w:bookmarkEnd w:id="392"/>
      <w:bookmarkEnd w:id="393"/>
    </w:p>
    <w:p w14:paraId="59D1B89C" w14:textId="77777777" w:rsidR="001A683B" w:rsidRDefault="001A683B" w:rsidP="00E82AF0">
      <w:pPr>
        <w:pStyle w:val="Heading4"/>
        <w:numPr>
          <w:ilvl w:val="1"/>
          <w:numId w:val="26"/>
        </w:numPr>
        <w:tabs>
          <w:tab w:val="left" w:pos="1134"/>
        </w:tabs>
        <w:spacing w:before="0" w:after="120" w:line="252" w:lineRule="auto"/>
        <w:ind w:left="709" w:hanging="283"/>
        <w:rPr>
          <w:rFonts w:eastAsia="SimSun" w:cs="Tahoma"/>
          <w:szCs w:val="22"/>
          <w:lang w:val="el-GR"/>
        </w:rPr>
      </w:pPr>
      <w:bookmarkStart w:id="395" w:name="_Toc139981083"/>
      <w:bookmarkStart w:id="396" w:name="_Toc139985629"/>
      <w:r>
        <w:rPr>
          <w:rFonts w:eastAsia="SimSun" w:cs="Tahoma"/>
          <w:szCs w:val="22"/>
          <w:lang w:val="el-GR"/>
        </w:rPr>
        <w:t>ΠΕΡΙΒΑΛΛΟΝ ΤΗΣ ΣΥΜΒΑΣΗΣ</w:t>
      </w:r>
      <w:bookmarkEnd w:id="395"/>
      <w:bookmarkEnd w:id="396"/>
      <w:r>
        <w:rPr>
          <w:rFonts w:eastAsia="SimSun" w:cs="Tahoma"/>
          <w:szCs w:val="22"/>
          <w:lang w:val="el-GR"/>
        </w:rPr>
        <w:t xml:space="preserve"> </w:t>
      </w:r>
    </w:p>
    <w:p w14:paraId="5DA41881" w14:textId="77777777" w:rsidR="001A683B" w:rsidRDefault="001A683B" w:rsidP="00E82AF0">
      <w:pPr>
        <w:pStyle w:val="Heading4"/>
        <w:numPr>
          <w:ilvl w:val="2"/>
          <w:numId w:val="26"/>
        </w:numPr>
        <w:tabs>
          <w:tab w:val="left" w:pos="1134"/>
        </w:tabs>
        <w:spacing w:before="0" w:after="120" w:line="252" w:lineRule="auto"/>
        <w:ind w:left="1394" w:hanging="504"/>
        <w:rPr>
          <w:rFonts w:eastAsia="SimSun" w:cs="Tahoma"/>
          <w:szCs w:val="22"/>
          <w:lang w:val="el-GR"/>
        </w:rPr>
      </w:pPr>
      <w:bookmarkStart w:id="397" w:name="_Toc139981084"/>
      <w:bookmarkStart w:id="398" w:name="_Toc139985630"/>
      <w:bookmarkStart w:id="399" w:name="_Hlk113623321"/>
      <w:r>
        <w:rPr>
          <w:rFonts w:eastAsia="SimSun" w:cs="Tahoma"/>
          <w:szCs w:val="22"/>
          <w:lang w:val="el-GR"/>
        </w:rPr>
        <w:t>Φορέας Διαχείρισης και Φορέας Υλοποίησης – Αναθέτουσα Αρχή</w:t>
      </w:r>
      <w:bookmarkEnd w:id="397"/>
      <w:bookmarkEnd w:id="398"/>
      <w:r>
        <w:rPr>
          <w:rFonts w:eastAsia="SimSun" w:cs="Tahoma"/>
          <w:szCs w:val="22"/>
          <w:lang w:val="el-GR"/>
        </w:rPr>
        <w:t xml:space="preserve"> </w:t>
      </w:r>
    </w:p>
    <w:bookmarkEnd w:id="394"/>
    <w:bookmarkEnd w:id="399"/>
    <w:p w14:paraId="7B4CF2EA" w14:textId="77777777" w:rsidR="001A683B" w:rsidRPr="003B42D1" w:rsidRDefault="001A683B" w:rsidP="001A683B">
      <w:pPr>
        <w:suppressAutoHyphens w:val="0"/>
        <w:spacing w:before="100" w:beforeAutospacing="1" w:after="160" w:afterAutospacing="1"/>
        <w:rPr>
          <w:rFonts w:eastAsiaTheme="minorEastAsia"/>
          <w:color w:val="000000"/>
          <w:lang w:val="el-GR" w:eastAsia="el-GR"/>
        </w:rPr>
      </w:pPr>
      <w:r w:rsidRPr="003B42D1">
        <w:rPr>
          <w:rFonts w:eastAsiaTheme="minorEastAsia"/>
          <w:color w:val="000000"/>
          <w:lang w:val="el-GR" w:eastAsia="el-GR"/>
        </w:rPr>
        <w:t xml:space="preserve">Η Αναθέτουσα Αρχή, ήτοι η «Κοινωνία της Πληροφορίας Μ.Α.Ε» εδρεύει στην Καλλιθέα Αττικής επί της οδού Λεωφόρου Συγγρού </w:t>
      </w:r>
      <w:proofErr w:type="spellStart"/>
      <w:r w:rsidRPr="003B42D1">
        <w:rPr>
          <w:rFonts w:eastAsiaTheme="minorEastAsia"/>
          <w:color w:val="000000"/>
          <w:lang w:val="el-GR" w:eastAsia="el-GR"/>
        </w:rPr>
        <w:t>αρ</w:t>
      </w:r>
      <w:proofErr w:type="spellEnd"/>
      <w:r w:rsidRPr="003B42D1">
        <w:rPr>
          <w:rFonts w:eastAsiaTheme="minorEastAsia"/>
          <w:color w:val="000000"/>
          <w:lang w:val="el-GR" w:eastAsia="el-GR"/>
        </w:rPr>
        <w:t xml:space="preserve">. 194 και είναι Μονοπρόσωπη Ανώνυμη Εταιρία του Δημόσιου Τομέα (μη Κεντρική Αναθέτουσα Αρχή) και ανήκει στην Κεντρική Κυβέρνηση – </w:t>
      </w:r>
      <w:proofErr w:type="spellStart"/>
      <w:r w:rsidRPr="003B42D1">
        <w:rPr>
          <w:rFonts w:eastAsiaTheme="minorEastAsia"/>
          <w:color w:val="000000"/>
          <w:lang w:val="el-GR" w:eastAsia="el-GR"/>
        </w:rPr>
        <w:t>Υποτομέας</w:t>
      </w:r>
      <w:proofErr w:type="spellEnd"/>
      <w:r w:rsidRPr="003B42D1">
        <w:rPr>
          <w:rFonts w:eastAsiaTheme="minorEastAsia"/>
          <w:color w:val="000000"/>
          <w:lang w:val="el-GR" w:eastAsia="el-GR"/>
        </w:rPr>
        <w:t xml:space="preserve"> Νομικά Πρόσωπα Κεντρικής Κυβέρνησης και Δημόσιες Επιχειρήσεις.</w:t>
      </w:r>
    </w:p>
    <w:p w14:paraId="520FE3FB" w14:textId="77777777" w:rsidR="001A683B" w:rsidRPr="003B42D1" w:rsidRDefault="001A683B" w:rsidP="001A683B">
      <w:pPr>
        <w:suppressAutoHyphens w:val="0"/>
        <w:spacing w:before="100" w:beforeAutospacing="1" w:after="160"/>
        <w:rPr>
          <w:rFonts w:eastAsiaTheme="minorEastAsia"/>
          <w:color w:val="000000"/>
          <w:lang w:val="el-GR" w:eastAsia="el-GR"/>
        </w:rPr>
      </w:pPr>
      <w:r w:rsidRPr="003B42D1">
        <w:rPr>
          <w:rFonts w:eastAsiaTheme="minorEastAsia"/>
          <w:color w:val="000000"/>
          <w:lang w:val="el-GR" w:eastAsia="el-GR"/>
        </w:rPr>
        <w:t xml:space="preserve">Η </w:t>
      </w:r>
      <w:r w:rsidRPr="003B42D1">
        <w:rPr>
          <w:rFonts w:eastAsiaTheme="minorEastAsia"/>
          <w:b/>
          <w:color w:val="000000"/>
          <w:lang w:val="el-GR" w:eastAsia="el-GR"/>
        </w:rPr>
        <w:t>«</w:t>
      </w:r>
      <w:r w:rsidRPr="003B42D1">
        <w:rPr>
          <w:rFonts w:eastAsiaTheme="minorEastAsia"/>
          <w:bCs/>
          <w:color w:val="000000"/>
          <w:lang w:val="el-GR" w:eastAsia="el-GR"/>
        </w:rPr>
        <w:t>Κοινωνία της Πληροφορίας Μονοπρόσωπη Α.Ε.», είν</w:t>
      </w:r>
      <w:r w:rsidRPr="003B42D1">
        <w:rPr>
          <w:rFonts w:eastAsiaTheme="minorEastAsia"/>
          <w:color w:val="000000"/>
          <w:lang w:val="el-GR" w:eastAsia="el-GR"/>
        </w:rPr>
        <w:t>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5111/Β'/04-11-2021) και εποπτεύεται από το Υπουργείο Ψηφιακής Διακυβέρνησης.</w:t>
      </w:r>
    </w:p>
    <w:p w14:paraId="46AA0074" w14:textId="77777777" w:rsidR="001A683B" w:rsidRPr="003B42D1" w:rsidRDefault="001A683B" w:rsidP="001A683B">
      <w:pPr>
        <w:suppressAutoHyphens w:val="0"/>
        <w:spacing w:before="100" w:beforeAutospacing="1" w:after="160"/>
        <w:rPr>
          <w:rFonts w:eastAsiaTheme="minorEastAsia"/>
          <w:color w:val="000000"/>
          <w:lang w:val="el-GR" w:eastAsia="el-GR"/>
        </w:rPr>
      </w:pPr>
      <w:r w:rsidRPr="003B42D1">
        <w:rPr>
          <w:rFonts w:eastAsiaTheme="minorEastAsia"/>
          <w:color w:val="000000"/>
          <w:lang w:val="el-GR" w:eastAsia="el-GR"/>
        </w:rPr>
        <w:t xml:space="preserve">Βασικός σκοπός της Εταιρείας, όπως ορίζεται στην </w:t>
      </w:r>
      <w:bookmarkStart w:id="400" w:name="_Hlk99974161"/>
      <w:r w:rsidRPr="003B42D1">
        <w:rPr>
          <w:rFonts w:eastAsiaTheme="minorEastAsia"/>
          <w:color w:val="000000"/>
          <w:lang w:val="el-GR" w:eastAsia="el-GR"/>
        </w:rPr>
        <w:t>τελευταία τροποποίηση του</w:t>
      </w:r>
      <w:r w:rsidRPr="00BE0992">
        <w:rPr>
          <w:rFonts w:eastAsiaTheme="minorEastAsia"/>
          <w:color w:val="000000"/>
          <w:lang w:val="el-GR"/>
        </w:rPr>
        <w:t xml:space="preserve"> </w:t>
      </w:r>
      <w:r w:rsidRPr="003B42D1">
        <w:rPr>
          <w:rFonts w:eastAsiaTheme="minorEastAsia"/>
          <w:color w:val="000000"/>
          <w:lang w:val="el-GR" w:eastAsia="el-GR"/>
        </w:rPr>
        <w:t xml:space="preserve">καταστατικού </w:t>
      </w:r>
      <w:bookmarkEnd w:id="400"/>
      <w:r w:rsidRPr="003B42D1">
        <w:rPr>
          <w:rFonts w:eastAsiaTheme="minorEastAsia"/>
          <w:color w:val="000000"/>
          <w:lang w:val="el-GR" w:eastAsia="el-GR"/>
        </w:rPr>
        <w:t>αυτής (ΦΕΚ 5111/Β'/04-11-2021), είναι:</w:t>
      </w:r>
    </w:p>
    <w:p w14:paraId="02E04E0B" w14:textId="77777777" w:rsidR="001A683B" w:rsidRPr="003B42D1" w:rsidRDefault="001A683B" w:rsidP="00E82AF0">
      <w:pPr>
        <w:pStyle w:val="ListParagraph"/>
        <w:numPr>
          <w:ilvl w:val="0"/>
          <w:numId w:val="28"/>
        </w:numPr>
        <w:suppressAutoHyphens w:val="0"/>
        <w:spacing w:before="120"/>
        <w:ind w:left="426" w:hanging="357"/>
        <w:contextualSpacing w:val="0"/>
        <w:rPr>
          <w:rFonts w:eastAsiaTheme="minorEastAsia"/>
          <w:color w:val="000000"/>
          <w:lang w:val="el-GR" w:eastAsia="el-GR"/>
        </w:rPr>
      </w:pPr>
      <w:r w:rsidRPr="003B42D1">
        <w:rPr>
          <w:rFonts w:eastAsiaTheme="minorEastAsia"/>
          <w:color w:val="000000"/>
          <w:lang w:val="el-GR" w:eastAsia="el-GR"/>
        </w:rPr>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w:t>
      </w:r>
      <w:proofErr w:type="spellStart"/>
      <w:r w:rsidRPr="003B42D1">
        <w:rPr>
          <w:rFonts w:eastAsiaTheme="minorEastAsia"/>
          <w:color w:val="000000"/>
          <w:lang w:val="el-GR" w:eastAsia="el-GR"/>
        </w:rPr>
        <w:t>απ</w:t>
      </w:r>
      <w:proofErr w:type="spellEnd"/>
      <w:r w:rsidRPr="003B42D1">
        <w:rPr>
          <w:rFonts w:eastAsiaTheme="minorEastAsia"/>
          <w:color w:val="000000"/>
          <w:lang w:val="el-GR" w:eastAsia="el-GR"/>
        </w:rPr>
        <w:t xml:space="preserve">΄ όπου κι εάν αυτό χρηματοδοτείται (λ.χ. από </w:t>
      </w:r>
      <w:proofErr w:type="spellStart"/>
      <w:r w:rsidRPr="003B42D1">
        <w:rPr>
          <w:rFonts w:eastAsiaTheme="minorEastAsia"/>
          <w:color w:val="000000"/>
          <w:lang w:val="el-GR" w:eastAsia="el-GR"/>
        </w:rPr>
        <w:t>ενωσιακούς</w:t>
      </w:r>
      <w:proofErr w:type="spellEnd"/>
      <w:r w:rsidRPr="003B42D1">
        <w:rPr>
          <w:rFonts w:eastAsiaTheme="minorEastAsia"/>
          <w:color w:val="000000"/>
          <w:lang w:val="el-GR" w:eastAsia="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21E9EAF" w14:textId="77777777" w:rsidR="001A683B" w:rsidRPr="003B42D1" w:rsidRDefault="001A683B" w:rsidP="00E82AF0">
      <w:pPr>
        <w:pStyle w:val="ListParagraph"/>
        <w:numPr>
          <w:ilvl w:val="0"/>
          <w:numId w:val="28"/>
        </w:numPr>
        <w:suppressAutoHyphens w:val="0"/>
        <w:spacing w:before="120"/>
        <w:ind w:left="426" w:hanging="357"/>
        <w:contextualSpacing w:val="0"/>
        <w:rPr>
          <w:rFonts w:eastAsiaTheme="minorEastAsia"/>
          <w:color w:val="000000"/>
          <w:lang w:val="el-GR" w:eastAsia="el-GR"/>
        </w:rPr>
      </w:pPr>
      <w:r w:rsidRPr="003B42D1">
        <w:rPr>
          <w:rFonts w:eastAsiaTheme="minorEastAsia"/>
          <w:color w:val="000000"/>
          <w:lang w:val="el-GR" w:eastAsia="el-GR"/>
        </w:rPr>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w:t>
      </w:r>
      <w:proofErr w:type="spellStart"/>
      <w:r w:rsidRPr="003B42D1">
        <w:rPr>
          <w:rFonts w:eastAsiaTheme="minorEastAsia"/>
          <w:color w:val="000000"/>
          <w:lang w:val="el-GR" w:eastAsia="el-GR"/>
        </w:rPr>
        <w:t>απ</w:t>
      </w:r>
      <w:proofErr w:type="spellEnd"/>
      <w:r w:rsidRPr="003B42D1">
        <w:rPr>
          <w:rFonts w:eastAsiaTheme="minorEastAsia"/>
          <w:color w:val="000000"/>
          <w:lang w:val="el-GR" w:eastAsia="el-GR"/>
        </w:rPr>
        <w:t xml:space="preserve">΄ όπου κι εάν αυτά χρηματοδοτούνται (λ.χ. από </w:t>
      </w:r>
      <w:proofErr w:type="spellStart"/>
      <w:r w:rsidRPr="003B42D1">
        <w:rPr>
          <w:rFonts w:eastAsiaTheme="minorEastAsia"/>
          <w:color w:val="000000"/>
          <w:lang w:val="el-GR" w:eastAsia="el-GR"/>
        </w:rPr>
        <w:t>ενωσιακούς</w:t>
      </w:r>
      <w:proofErr w:type="spellEnd"/>
      <w:r w:rsidRPr="003B42D1">
        <w:rPr>
          <w:rFonts w:eastAsiaTheme="minorEastAsia"/>
          <w:color w:val="000000"/>
          <w:lang w:val="el-GR" w:eastAsia="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w:t>
      </w:r>
    </w:p>
    <w:p w14:paraId="1BBAA39A" w14:textId="77777777" w:rsidR="001A683B" w:rsidRPr="003B42D1" w:rsidRDefault="001A683B" w:rsidP="00E82AF0">
      <w:pPr>
        <w:pStyle w:val="ListParagraph"/>
        <w:numPr>
          <w:ilvl w:val="0"/>
          <w:numId w:val="28"/>
        </w:numPr>
        <w:suppressAutoHyphens w:val="0"/>
        <w:spacing w:before="120"/>
        <w:ind w:left="426" w:hanging="357"/>
        <w:contextualSpacing w:val="0"/>
        <w:rPr>
          <w:rFonts w:eastAsiaTheme="minorEastAsia"/>
          <w:color w:val="000000"/>
          <w:lang w:val="el-GR" w:eastAsia="el-GR"/>
        </w:rPr>
      </w:pPr>
      <w:bookmarkStart w:id="401" w:name="_Hlk99974936"/>
      <w:r w:rsidRPr="003B42D1">
        <w:rPr>
          <w:rFonts w:eastAsiaTheme="minorEastAsia"/>
          <w:color w:val="000000"/>
          <w:lang w:val="el-GR" w:eastAsia="el-GR"/>
        </w:rPr>
        <w:t>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w:t>
      </w:r>
    </w:p>
    <w:bookmarkEnd w:id="401"/>
    <w:p w14:paraId="62231772" w14:textId="77777777" w:rsidR="001A683B" w:rsidRPr="003B42D1" w:rsidRDefault="001A683B" w:rsidP="00E82AF0">
      <w:pPr>
        <w:pStyle w:val="ListParagraph"/>
        <w:numPr>
          <w:ilvl w:val="0"/>
          <w:numId w:val="28"/>
        </w:numPr>
        <w:suppressAutoHyphens w:val="0"/>
        <w:spacing w:before="120"/>
        <w:ind w:left="426" w:hanging="357"/>
        <w:contextualSpacing w:val="0"/>
        <w:rPr>
          <w:rFonts w:eastAsiaTheme="minorEastAsia"/>
          <w:color w:val="000000"/>
          <w:lang w:val="el-GR" w:eastAsia="el-GR"/>
        </w:rPr>
      </w:pPr>
      <w:r w:rsidRPr="003B42D1">
        <w:rPr>
          <w:rFonts w:eastAsiaTheme="minorEastAsia"/>
          <w:color w:val="000000"/>
          <w:lang w:val="el-GR" w:eastAsia="el-GR"/>
        </w:rPr>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77475BB5" w14:textId="77777777" w:rsidR="001A683B" w:rsidRPr="003B42D1" w:rsidRDefault="001A683B" w:rsidP="00E82AF0">
      <w:pPr>
        <w:pStyle w:val="ListParagraph"/>
        <w:numPr>
          <w:ilvl w:val="0"/>
          <w:numId w:val="28"/>
        </w:numPr>
        <w:suppressAutoHyphens w:val="0"/>
        <w:spacing w:before="120"/>
        <w:ind w:left="426" w:hanging="357"/>
        <w:contextualSpacing w:val="0"/>
        <w:rPr>
          <w:rFonts w:eastAsiaTheme="minorEastAsia"/>
          <w:color w:val="000000"/>
          <w:lang w:val="el-GR" w:eastAsia="el-GR"/>
        </w:rPr>
      </w:pPr>
      <w:r w:rsidRPr="003B42D1">
        <w:rPr>
          <w:rFonts w:eastAsiaTheme="minorEastAsia"/>
          <w:color w:val="000000"/>
          <w:lang w:val="el-GR" w:eastAsia="el-GR"/>
        </w:rPr>
        <w:t>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07963328" w14:textId="77777777" w:rsidR="001A683B" w:rsidRPr="003B42D1" w:rsidRDefault="001A683B" w:rsidP="00E82AF0">
      <w:pPr>
        <w:pStyle w:val="ListParagraph"/>
        <w:numPr>
          <w:ilvl w:val="0"/>
          <w:numId w:val="28"/>
        </w:numPr>
        <w:suppressAutoHyphens w:val="0"/>
        <w:spacing w:before="120"/>
        <w:ind w:left="426" w:hanging="357"/>
        <w:contextualSpacing w:val="0"/>
        <w:rPr>
          <w:rFonts w:eastAsiaTheme="minorEastAsia"/>
          <w:color w:val="000000"/>
          <w:lang w:val="el-GR" w:eastAsia="el-GR"/>
        </w:rPr>
      </w:pPr>
      <w:r w:rsidRPr="003B42D1">
        <w:rPr>
          <w:rFonts w:eastAsiaTheme="minorEastAsia"/>
          <w:color w:val="000000"/>
          <w:lang w:val="el-GR" w:eastAsia="el-GR"/>
        </w:rPr>
        <w:lastRenderedPageBreak/>
        <w:t>Η ανάληψη της εκτέλεσης τεχνικών έργων συναφών με τους σκοπούς του Υπουργείου Ψηφιακής Διακυβέρνησης,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 ή/και μέσω κάθε άλλης πηγής χρηματοδότησης.</w:t>
      </w:r>
    </w:p>
    <w:p w14:paraId="28353783" w14:textId="77777777" w:rsidR="001A683B" w:rsidRPr="003B42D1" w:rsidRDefault="001A683B" w:rsidP="00E82AF0">
      <w:pPr>
        <w:pStyle w:val="ListParagraph"/>
        <w:numPr>
          <w:ilvl w:val="0"/>
          <w:numId w:val="28"/>
        </w:numPr>
        <w:suppressAutoHyphens w:val="0"/>
        <w:spacing w:before="120"/>
        <w:ind w:left="426" w:hanging="357"/>
        <w:contextualSpacing w:val="0"/>
        <w:rPr>
          <w:rFonts w:eastAsiaTheme="minorEastAsia"/>
          <w:color w:val="000000"/>
          <w:lang w:val="el-GR" w:eastAsia="el-GR"/>
        </w:rPr>
      </w:pPr>
      <w:r w:rsidRPr="003B42D1">
        <w:rPr>
          <w:rFonts w:eastAsiaTheme="minorEastAsia"/>
          <w:color w:val="000000"/>
          <w:lang w:val="el-GR" w:eastAsia="el-GR"/>
        </w:rPr>
        <w:t xml:space="preserve">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3B42D1">
        <w:rPr>
          <w:rFonts w:eastAsiaTheme="minorEastAsia"/>
          <w:color w:val="000000"/>
          <w:lang w:val="el-GR" w:eastAsia="el-GR"/>
        </w:rPr>
        <w:t>ενωσιακή</w:t>
      </w:r>
      <w:proofErr w:type="spellEnd"/>
      <w:r w:rsidRPr="003B42D1">
        <w:rPr>
          <w:rFonts w:eastAsiaTheme="minorEastAsia"/>
          <w:color w:val="000000"/>
          <w:lang w:val="el-GR" w:eastAsia="el-GR"/>
        </w:rPr>
        <w:t xml:space="preserve"> ή/και εθνική) ύστερα από αίτηση του φορέα και υπογραφή σχετικής προγραμματικής συμφωνίας με την εταιρεία.</w:t>
      </w:r>
    </w:p>
    <w:p w14:paraId="1C9F55FD" w14:textId="77777777" w:rsidR="001A683B" w:rsidRPr="003B42D1" w:rsidRDefault="001A683B" w:rsidP="00E82AF0">
      <w:pPr>
        <w:pStyle w:val="ListParagraph"/>
        <w:numPr>
          <w:ilvl w:val="0"/>
          <w:numId w:val="28"/>
        </w:numPr>
        <w:suppressAutoHyphens w:val="0"/>
        <w:spacing w:before="120"/>
        <w:ind w:left="426" w:hanging="357"/>
        <w:contextualSpacing w:val="0"/>
        <w:rPr>
          <w:rFonts w:eastAsiaTheme="minorEastAsia"/>
          <w:color w:val="000000"/>
          <w:lang w:val="el-GR" w:eastAsia="el-GR"/>
        </w:rPr>
      </w:pPr>
      <w:r w:rsidRPr="003B42D1">
        <w:rPr>
          <w:rFonts w:eastAsiaTheme="minorEastAsia"/>
          <w:color w:val="000000"/>
          <w:lang w:val="el-GR" w:eastAsia="el-GR"/>
        </w:rPr>
        <w:t>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w:t>
      </w:r>
    </w:p>
    <w:p w14:paraId="27B283A2" w14:textId="77777777" w:rsidR="001A683B" w:rsidRPr="003B42D1" w:rsidRDefault="001A683B" w:rsidP="00E82AF0">
      <w:pPr>
        <w:pStyle w:val="ListParagraph"/>
        <w:numPr>
          <w:ilvl w:val="0"/>
          <w:numId w:val="28"/>
        </w:numPr>
        <w:suppressAutoHyphens w:val="0"/>
        <w:spacing w:before="120"/>
        <w:ind w:left="426" w:hanging="357"/>
        <w:contextualSpacing w:val="0"/>
        <w:rPr>
          <w:rFonts w:eastAsiaTheme="minorEastAsia"/>
          <w:color w:val="000000"/>
          <w:lang w:val="el-GR" w:eastAsia="el-GR"/>
        </w:rPr>
      </w:pPr>
      <w:r w:rsidRPr="003B42D1">
        <w:rPr>
          <w:rFonts w:eastAsiaTheme="minorEastAsia"/>
          <w:color w:val="000000"/>
          <w:lang w:val="el-GR" w:eastAsia="el-GR"/>
        </w:rPr>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3B42D1">
        <w:rPr>
          <w:rFonts w:eastAsiaTheme="minorEastAsia"/>
          <w:color w:val="000000"/>
          <w:lang w:val="el-GR" w:eastAsia="el-GR"/>
        </w:rPr>
        <w:t>ενωσιακούς</w:t>
      </w:r>
      <w:proofErr w:type="spellEnd"/>
      <w:r w:rsidRPr="003B42D1">
        <w:rPr>
          <w:rFonts w:eastAsiaTheme="minorEastAsia"/>
          <w:color w:val="000000"/>
          <w:lang w:val="el-GR" w:eastAsia="el-GR"/>
        </w:rPr>
        <w:t xml:space="preserve"> ή/και εθνικούς πόρους ή/και μέσω του Προγράμματος Δημοσίων Επενδύσεων. </w:t>
      </w:r>
    </w:p>
    <w:p w14:paraId="0670A496" w14:textId="77777777" w:rsidR="001A683B" w:rsidRPr="003B42D1" w:rsidRDefault="001A683B" w:rsidP="00E82AF0">
      <w:pPr>
        <w:pStyle w:val="ListParagraph"/>
        <w:numPr>
          <w:ilvl w:val="0"/>
          <w:numId w:val="28"/>
        </w:numPr>
        <w:suppressAutoHyphens w:val="0"/>
        <w:spacing w:before="120"/>
        <w:ind w:left="426" w:hanging="357"/>
        <w:contextualSpacing w:val="0"/>
        <w:rPr>
          <w:rFonts w:eastAsiaTheme="minorEastAsia"/>
          <w:color w:val="000000"/>
          <w:lang w:val="el-GR" w:eastAsia="el-GR"/>
        </w:rPr>
      </w:pPr>
      <w:r w:rsidRPr="003B42D1">
        <w:rPr>
          <w:rFonts w:eastAsiaTheme="minorEastAsia"/>
          <w:color w:val="000000"/>
          <w:lang w:val="el-GR" w:eastAsia="el-GR"/>
        </w:rPr>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2A66D3F4" w14:textId="77777777" w:rsidR="001A683B" w:rsidRPr="003B42D1" w:rsidRDefault="001A683B" w:rsidP="00E82AF0">
      <w:pPr>
        <w:pStyle w:val="ListParagraph"/>
        <w:numPr>
          <w:ilvl w:val="0"/>
          <w:numId w:val="28"/>
        </w:numPr>
        <w:suppressAutoHyphens w:val="0"/>
        <w:spacing w:before="120"/>
        <w:ind w:left="426" w:hanging="357"/>
        <w:contextualSpacing w:val="0"/>
        <w:rPr>
          <w:rFonts w:eastAsiaTheme="minorEastAsia"/>
          <w:color w:val="000000"/>
          <w:lang w:val="el-GR" w:eastAsia="el-GR"/>
        </w:rPr>
      </w:pPr>
      <w:r w:rsidRPr="003B42D1">
        <w:rPr>
          <w:rFonts w:eastAsiaTheme="minorEastAsia"/>
          <w:color w:val="000000"/>
          <w:lang w:val="el-GR" w:eastAsia="el-GR"/>
        </w:rPr>
        <w:t>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w:t>
      </w:r>
    </w:p>
    <w:p w14:paraId="45DDF9BA" w14:textId="77777777" w:rsidR="001A683B" w:rsidRDefault="001A683B" w:rsidP="00E82AF0">
      <w:pPr>
        <w:pStyle w:val="ListParagraph"/>
        <w:numPr>
          <w:ilvl w:val="0"/>
          <w:numId w:val="28"/>
        </w:numPr>
        <w:suppressAutoHyphens w:val="0"/>
        <w:spacing w:before="120"/>
        <w:ind w:left="426" w:hanging="357"/>
        <w:contextualSpacing w:val="0"/>
        <w:rPr>
          <w:rFonts w:eastAsiaTheme="minorEastAsia"/>
          <w:color w:val="000000"/>
          <w:lang w:val="el-GR" w:eastAsia="el-GR"/>
        </w:rPr>
      </w:pPr>
      <w:r w:rsidRPr="003B42D1">
        <w:rPr>
          <w:rFonts w:eastAsiaTheme="minorEastAsia"/>
          <w:color w:val="000000"/>
          <w:lang w:val="el-GR" w:eastAsia="el-GR"/>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6FC23659" w14:textId="77777777" w:rsidR="001A683B" w:rsidRPr="00BE0992" w:rsidRDefault="001A683B" w:rsidP="001A683B">
      <w:pPr>
        <w:rPr>
          <w:rFonts w:eastAsiaTheme="minorEastAsia"/>
          <w:color w:val="000000"/>
          <w:lang w:val="el-GR"/>
        </w:rPr>
      </w:pPr>
      <w:r w:rsidRPr="00BE0992">
        <w:rPr>
          <w:rFonts w:eastAsiaTheme="minorEastAsia"/>
          <w:color w:val="000000"/>
          <w:lang w:val="el-GR"/>
        </w:rPr>
        <w:t>Ειδικότερα στο σκοπό της εταιρείας συμπεριλαμβάνονται, μεταξύ άλλων, ιδίως:</w:t>
      </w:r>
    </w:p>
    <w:p w14:paraId="08ABF61D" w14:textId="77777777" w:rsidR="001A683B" w:rsidRDefault="001A683B" w:rsidP="00E82AF0">
      <w:pPr>
        <w:pStyle w:val="ListParagraph"/>
        <w:numPr>
          <w:ilvl w:val="0"/>
          <w:numId w:val="29"/>
        </w:numPr>
        <w:spacing w:before="100" w:beforeAutospacing="1" w:after="100" w:afterAutospacing="1"/>
        <w:ind w:left="142"/>
        <w:contextualSpacing w:val="0"/>
        <w:rPr>
          <w:rFonts w:eastAsiaTheme="minorEastAsia"/>
          <w:color w:val="000000"/>
          <w:lang w:val="el-GR"/>
        </w:rPr>
      </w:pPr>
      <w:r w:rsidRPr="001825C2">
        <w:rPr>
          <w:rFonts w:eastAsiaTheme="minorEastAsia"/>
          <w:color w:val="000000"/>
          <w:lang w:val="el-GR"/>
        </w:rPr>
        <w:t>Η υποστήριξη των δικαιούχων των ανωτέρω επιχειρησιακών προγραμμάτων κατά την προετοιμασία, την ένταξη, την εκτέλεση, την παρακολούθηση και την παραλαβή των δράσεων και έργων.</w:t>
      </w:r>
    </w:p>
    <w:p w14:paraId="480D5ABA" w14:textId="77777777" w:rsidR="001A683B" w:rsidRDefault="001A683B" w:rsidP="00E82AF0">
      <w:pPr>
        <w:pStyle w:val="ListParagraph"/>
        <w:numPr>
          <w:ilvl w:val="0"/>
          <w:numId w:val="29"/>
        </w:numPr>
        <w:spacing w:before="100" w:beforeAutospacing="1" w:after="100" w:afterAutospacing="1"/>
        <w:ind w:left="142"/>
        <w:contextualSpacing w:val="0"/>
        <w:rPr>
          <w:rFonts w:eastAsiaTheme="minorEastAsia"/>
          <w:color w:val="000000"/>
          <w:lang w:val="el-GR"/>
        </w:rPr>
      </w:pPr>
      <w:r w:rsidRPr="001825C2">
        <w:rPr>
          <w:rFonts w:eastAsiaTheme="minorEastAsia"/>
          <w:color w:val="000000"/>
          <w:lang w:val="el-GR"/>
        </w:rPr>
        <w:t xml:space="preserve">Η </w:t>
      </w:r>
      <w:bookmarkStart w:id="402" w:name="_Hlk113626785"/>
      <w:r w:rsidRPr="001825C2">
        <w:rPr>
          <w:rFonts w:eastAsiaTheme="minorEastAsia"/>
          <w:color w:val="000000"/>
          <w:lang w:val="el-GR"/>
        </w:rPr>
        <w:t>ανάληψη ως δικαιούχου της εκτέλεσης έργων ή δράσεων στο πλαίσιο κάθε επιχειρησιακού προγράμματος ένταξης</w:t>
      </w:r>
      <w:bookmarkEnd w:id="402"/>
      <w:r w:rsidRPr="001825C2">
        <w:rPr>
          <w:rFonts w:eastAsiaTheme="minorEastAsia"/>
          <w:color w:val="000000"/>
          <w:lang w:val="el-GR"/>
        </w:rPr>
        <w:t>, είτε αυτό είναι συγχρηματοδοτούμενο είτε πρόκειται περί εθνικού προγράμματος που χρηματοδοτείται από εθνικούς πόρους ή/και από το Πρόγραμμα Δημοσίων Επενδύσεων.</w:t>
      </w:r>
    </w:p>
    <w:p w14:paraId="435E6125" w14:textId="77777777" w:rsidR="001A683B" w:rsidRDefault="001A683B" w:rsidP="00E82AF0">
      <w:pPr>
        <w:pStyle w:val="ListParagraph"/>
        <w:numPr>
          <w:ilvl w:val="0"/>
          <w:numId w:val="29"/>
        </w:numPr>
        <w:spacing w:before="100" w:beforeAutospacing="1" w:after="100" w:afterAutospacing="1"/>
        <w:ind w:left="142"/>
        <w:contextualSpacing w:val="0"/>
        <w:rPr>
          <w:rFonts w:eastAsiaTheme="minorEastAsia"/>
          <w:color w:val="000000"/>
          <w:lang w:val="el-GR"/>
        </w:rPr>
      </w:pPr>
      <w:r w:rsidRPr="001825C2">
        <w:rPr>
          <w:rFonts w:eastAsiaTheme="minorEastAsia"/>
          <w:color w:val="000000"/>
          <w:lang w:val="el-GR"/>
        </w:rPr>
        <w:t xml:space="preserve">Η ανάληψη, ύστερα από προγραμματική συμφωνία που καταρτίζεται μεταξύ του κατ` αρχήν δικαιούχου, της εταιρείας και τυχόν τρίτου φορέα, της εκτέλεσης ως δικαιούχου δράσεων και έργων ευθύνης του οικείου Υπουργείου ή Περιφέρειας ή Ανεξάρτητης Αρχής ή Νομικού Προσώπου Δημοσίου Δικαίου (Ν.Π.Δ.Δ.) ή Νομικού Προσώπου Ιδιωτικού Δικαίου (Ν.Π.Ι.Δ.), που χρηματοδοτούνται από οποιοδήποτε επιχειρησιακό πρόγραμμα, είτε αυτό είναι </w:t>
      </w:r>
      <w:r w:rsidRPr="001825C2">
        <w:rPr>
          <w:rFonts w:eastAsiaTheme="minorEastAsia"/>
          <w:color w:val="000000"/>
          <w:lang w:val="el-GR"/>
        </w:rPr>
        <w:lastRenderedPageBreak/>
        <w:t xml:space="preserve">συγχρηματοδοτούμενο είτε πρόκειται περί εθνικού προγράμματος που χρηματοδοτείται από εθνικούς πόρους ή/και από το Πρόγραμμα Δημοσίων Επενδύσεων. </w:t>
      </w:r>
      <w:r w:rsidRPr="00DE300D">
        <w:rPr>
          <w:rFonts w:eastAsiaTheme="minorEastAsia"/>
          <w:color w:val="000000"/>
          <w:lang w:val="el-GR"/>
        </w:rPr>
        <w:t xml:space="preserve">Επίσης, η εταιρεία αναλαμβάνει την </w:t>
      </w:r>
      <w:proofErr w:type="spellStart"/>
      <w:r w:rsidRPr="00DE300D">
        <w:rPr>
          <w:rFonts w:eastAsiaTheme="minorEastAsia"/>
          <w:color w:val="000000"/>
          <w:lang w:val="el-GR"/>
        </w:rPr>
        <w:t>εκτέλε</w:t>
      </w:r>
      <w:proofErr w:type="spellEnd"/>
      <w:r w:rsidRPr="00DE300D">
        <w:rPr>
          <w:rFonts w:eastAsiaTheme="minorEastAsia"/>
          <w:color w:val="000000"/>
          <w:lang w:val="el-GR"/>
        </w:rPr>
        <w:t xml:space="preserve">- </w:t>
      </w:r>
      <w:proofErr w:type="spellStart"/>
      <w:r w:rsidRPr="00DE300D">
        <w:rPr>
          <w:rFonts w:eastAsiaTheme="minorEastAsia"/>
          <w:color w:val="000000"/>
          <w:lang w:val="el-GR"/>
        </w:rPr>
        <w:t>ση</w:t>
      </w:r>
      <w:proofErr w:type="spellEnd"/>
      <w:r w:rsidRPr="00DE300D">
        <w:rPr>
          <w:rFonts w:eastAsiaTheme="minorEastAsia"/>
          <w:color w:val="000000"/>
          <w:lang w:val="el-GR"/>
        </w:rPr>
        <w:t xml:space="preserve"> έργων ηλεκτρονικής διακυβέρνησης για το δημόσιο τομέα, τα οποία χρηματοδοτούνται από οποιαδήποτε πηγή χρηματοδότησης (λ.χ. </w:t>
      </w:r>
      <w:proofErr w:type="spellStart"/>
      <w:r w:rsidRPr="00DE300D">
        <w:rPr>
          <w:rFonts w:eastAsiaTheme="minorEastAsia"/>
          <w:color w:val="000000"/>
          <w:lang w:val="el-GR"/>
        </w:rPr>
        <w:t>ενωσιακή</w:t>
      </w:r>
      <w:proofErr w:type="spellEnd"/>
      <w:r w:rsidRPr="00DE300D">
        <w:rPr>
          <w:rFonts w:eastAsiaTheme="minorEastAsia"/>
          <w:color w:val="000000"/>
          <w:lang w:val="el-GR"/>
        </w:rPr>
        <w:t xml:space="preserve"> ή/και εθνική).</w:t>
      </w:r>
    </w:p>
    <w:p w14:paraId="16C19E89" w14:textId="77777777" w:rsidR="001A683B" w:rsidRDefault="001A683B" w:rsidP="00E82AF0">
      <w:pPr>
        <w:pStyle w:val="ListParagraph"/>
        <w:numPr>
          <w:ilvl w:val="0"/>
          <w:numId w:val="29"/>
        </w:numPr>
        <w:spacing w:before="100" w:beforeAutospacing="1" w:after="100" w:afterAutospacing="1"/>
        <w:ind w:left="142"/>
        <w:contextualSpacing w:val="0"/>
        <w:rPr>
          <w:rFonts w:eastAsiaTheme="minorEastAsia"/>
          <w:color w:val="000000"/>
          <w:lang w:val="el-GR"/>
        </w:rPr>
      </w:pPr>
      <w:r w:rsidRPr="00DE300D">
        <w:rPr>
          <w:rFonts w:eastAsiaTheme="minorEastAsia"/>
          <w:color w:val="000000"/>
          <w:lang w:val="el-GR"/>
        </w:rPr>
        <w:t>Η συνεργασία με τους φορείς διαχείρισης, παρακολούθησης και εφαρμογής κάθε επιχειρησιακού προγράμματος ΕΣΠΑ ή/και άλλων συγχρηματοδοτούμενων προγραμμάτων ή/και εθνικών προγραμμάτων χρηματοδοτούμενων από κάθε πηγή ή/και το Πρόγραμμα Δημοσίων Επενδύσεων καθώς και με άλλους φορείς με ανάλογους σκοπούς.</w:t>
      </w:r>
    </w:p>
    <w:p w14:paraId="1CEBBC4C" w14:textId="77777777" w:rsidR="001A683B" w:rsidRPr="00DE300D" w:rsidRDefault="001A683B" w:rsidP="00E82AF0">
      <w:pPr>
        <w:pStyle w:val="ListParagraph"/>
        <w:numPr>
          <w:ilvl w:val="0"/>
          <w:numId w:val="29"/>
        </w:numPr>
        <w:spacing w:before="100" w:beforeAutospacing="1" w:after="100" w:afterAutospacing="1"/>
        <w:ind w:left="142"/>
        <w:contextualSpacing w:val="0"/>
        <w:rPr>
          <w:rFonts w:eastAsiaTheme="minorEastAsia"/>
          <w:color w:val="000000"/>
          <w:lang w:val="el-GR"/>
        </w:rPr>
      </w:pPr>
      <w:r w:rsidRPr="00DE300D">
        <w:rPr>
          <w:rFonts w:eastAsiaTheme="minorEastAsia"/>
          <w:color w:val="000000"/>
          <w:lang w:val="el-GR"/>
        </w:rPr>
        <w:t>Η ανάληψη και ή/επίβλεψη της διοίκησης και η παρακολούθηση της υλοποίησης του φυσικού και οικονομικού αντικειμένου των έργων.</w:t>
      </w:r>
    </w:p>
    <w:p w14:paraId="1AA370E0" w14:textId="77777777" w:rsidR="001A683B" w:rsidRDefault="001A683B" w:rsidP="00E82AF0">
      <w:pPr>
        <w:pStyle w:val="Heading4"/>
        <w:numPr>
          <w:ilvl w:val="2"/>
          <w:numId w:val="26"/>
        </w:numPr>
        <w:tabs>
          <w:tab w:val="left" w:pos="890"/>
        </w:tabs>
        <w:spacing w:before="0" w:after="120" w:line="252" w:lineRule="auto"/>
        <w:ind w:hanging="748"/>
        <w:rPr>
          <w:rFonts w:eastAsia="SimSun" w:cs="Tahoma"/>
          <w:szCs w:val="22"/>
          <w:lang w:val="el-GR"/>
        </w:rPr>
      </w:pPr>
      <w:bookmarkStart w:id="403" w:name="_Toc139981085"/>
      <w:bookmarkStart w:id="404" w:name="_Toc139985631"/>
      <w:r>
        <w:rPr>
          <w:rFonts w:eastAsia="SimSun" w:cs="Tahoma"/>
          <w:szCs w:val="22"/>
          <w:lang w:val="el-GR"/>
        </w:rPr>
        <w:t>Αναθέτουσα Αρχή ως Φορέας Υλοποίησης Έργων του Ταμείου Ανάκαμψης – Παρούσα Κατάσταση – Αναγκαιότητα Υλοποίησης</w:t>
      </w:r>
      <w:bookmarkEnd w:id="403"/>
      <w:bookmarkEnd w:id="404"/>
    </w:p>
    <w:p w14:paraId="0B2DFCDF" w14:textId="77777777" w:rsidR="001A683B" w:rsidRPr="00BE0992" w:rsidRDefault="001A683B" w:rsidP="001A683B">
      <w:pPr>
        <w:autoSpaceDE w:val="0"/>
        <w:autoSpaceDN w:val="0"/>
        <w:spacing w:line="312" w:lineRule="auto"/>
        <w:ind w:right="23"/>
        <w:rPr>
          <w:lang w:val="el-GR"/>
        </w:rPr>
      </w:pPr>
      <w:r w:rsidRPr="00BE0992">
        <w:rPr>
          <w:lang w:val="el-GR"/>
        </w:rPr>
        <w:t>Η «Κοινωνία της Πληροφορίας Μ.Α.Ε.» σύμφωνα με το καταστατικό της ΦΕΚ 5111/Β/04-11-2021 και τον εγκεκριμένο και δημοσιευμένο Κανονισμό της (ΦΕΚ 5807/Β/10-12-2021) δύναται να αναλάβει ως δικαιούχος την εκτέλεση έργων ή δράσεων στο πλαίσιο κάθε επιχειρησιακού προγράμματος ένταξης ανεξάρτητα από την πηγή χρηματοδότησης.</w:t>
      </w:r>
    </w:p>
    <w:p w14:paraId="7E4AB307" w14:textId="77777777" w:rsidR="001A683B" w:rsidRPr="00BE0992" w:rsidRDefault="001A683B" w:rsidP="001A683B">
      <w:pPr>
        <w:autoSpaceDE w:val="0"/>
        <w:autoSpaceDN w:val="0"/>
        <w:spacing w:line="312" w:lineRule="auto"/>
        <w:ind w:right="23"/>
        <w:rPr>
          <w:lang w:val="el-GR"/>
        </w:rPr>
      </w:pPr>
      <w:r w:rsidRPr="00BE0992">
        <w:rPr>
          <w:lang w:val="el-GR"/>
        </w:rPr>
        <w:t>Στις 13  Ιουλίου 2021 από το  Συμβούλιο Οικονομικών Δημοσιονομικών Θεμάτων της Ευρωπαϊκής Ένωσης  (</w:t>
      </w:r>
      <w:r w:rsidRPr="00E6294C">
        <w:t>Ecofin</w:t>
      </w:r>
      <w:r w:rsidRPr="00BE0992">
        <w:rPr>
          <w:lang w:val="el-GR"/>
        </w:rPr>
        <w:t>) εγκρίθηκε το Εθνικό Σχέδιο Ανάκαμψης και Ανθεκτικότητας «Ελλάδα 2.0» που περιλαμβάνει 106 επενδύσεις και 68 μεταρρυθμίσεις, κατανεμημένες σε 4 πυλώνες και συγκεντρώνει 31,16 δισ. ευρώ εκ των οποίων ευρωπαϊκοί πόροι 30,5 δισ. Ευρώ  (18,43 δισ. ευρώ ενισχύσεις και 12,73 δισ. ευρώ δάνεια) για να κινητοποιήσει 60 δισ. ευρώ συνολικές επενδύσεις στη χώρα στα επόμενα πέντε χρόνια.</w:t>
      </w:r>
    </w:p>
    <w:p w14:paraId="12C30058" w14:textId="77777777" w:rsidR="001A683B" w:rsidRPr="00BE0992" w:rsidRDefault="001A683B" w:rsidP="001A683B">
      <w:pPr>
        <w:autoSpaceDE w:val="0"/>
        <w:autoSpaceDN w:val="0"/>
        <w:spacing w:line="312" w:lineRule="auto"/>
        <w:ind w:right="23"/>
        <w:rPr>
          <w:lang w:val="el-GR"/>
        </w:rPr>
      </w:pPr>
      <w:r w:rsidRPr="00BE0992">
        <w:rPr>
          <w:lang w:val="el-GR"/>
        </w:rPr>
        <w:t xml:space="preserve">Στο πλαίσιο αυτό η «Κοινωνία της Πληροφορίας Μ.Α.Ε.» έχει ορισθεί ως φορέας υλοποίησης έργων χρηματοδοτούμενων από το Ταμείο Ανάκαμψης και Ανθεκτικότητας. </w:t>
      </w:r>
    </w:p>
    <w:p w14:paraId="5DF0D98D" w14:textId="77777777" w:rsidR="001A683B" w:rsidRDefault="001A683B" w:rsidP="001A683B">
      <w:pPr>
        <w:autoSpaceDE w:val="0"/>
        <w:autoSpaceDN w:val="0"/>
        <w:spacing w:line="312" w:lineRule="auto"/>
        <w:ind w:left="425" w:right="23"/>
      </w:pPr>
      <w:proofErr w:type="spellStart"/>
      <w:r>
        <w:t>Ενδεικτικά</w:t>
      </w:r>
      <w:proofErr w:type="spellEnd"/>
      <w:r>
        <w:t xml:space="preserve"> ανα</w:t>
      </w:r>
      <w:proofErr w:type="spellStart"/>
      <w:r>
        <w:t>φέροντ</w:t>
      </w:r>
      <w:proofErr w:type="spellEnd"/>
      <w:r>
        <w:t>αι τα α</w:t>
      </w:r>
      <w:proofErr w:type="spellStart"/>
      <w:r>
        <w:t>κόλουθ</w:t>
      </w:r>
      <w:proofErr w:type="spellEnd"/>
      <w:r>
        <w:t>α:</w:t>
      </w:r>
    </w:p>
    <w:p w14:paraId="7BD6EF27" w14:textId="77777777" w:rsidR="001A683B" w:rsidRPr="00BE0992" w:rsidRDefault="001A683B" w:rsidP="00E82AF0">
      <w:pPr>
        <w:numPr>
          <w:ilvl w:val="0"/>
          <w:numId w:val="27"/>
        </w:numPr>
        <w:suppressAutoHyphens w:val="0"/>
        <w:autoSpaceDE w:val="0"/>
        <w:autoSpaceDN w:val="0"/>
        <w:spacing w:before="120" w:after="0" w:line="312" w:lineRule="auto"/>
        <w:ind w:right="23"/>
        <w:rPr>
          <w:lang w:val="el-GR"/>
        </w:rPr>
      </w:pPr>
      <w:r w:rsidRPr="00BE0992">
        <w:rPr>
          <w:lang w:val="el-GR"/>
        </w:rPr>
        <w:t>«Ενέργειες για την Επιχειρησιακή Λειτουργία του Προσωπικού Βοηθού Ανεξάρτητης Διαβίωσης (Β)»</w:t>
      </w:r>
    </w:p>
    <w:p w14:paraId="7FA1B1D0" w14:textId="77777777" w:rsidR="001A683B" w:rsidRDefault="001A683B" w:rsidP="00E82AF0">
      <w:pPr>
        <w:numPr>
          <w:ilvl w:val="0"/>
          <w:numId w:val="27"/>
        </w:numPr>
        <w:suppressAutoHyphens w:val="0"/>
        <w:autoSpaceDE w:val="0"/>
        <w:autoSpaceDN w:val="0"/>
        <w:spacing w:before="120" w:after="0" w:line="312" w:lineRule="auto"/>
        <w:ind w:right="23"/>
      </w:pPr>
      <w:r>
        <w:t>«</w:t>
      </w:r>
      <w:proofErr w:type="spellStart"/>
      <w:r w:rsidRPr="0050502E">
        <w:t>Ψηφι</w:t>
      </w:r>
      <w:proofErr w:type="spellEnd"/>
      <w:r w:rsidRPr="0050502E">
        <w:t xml:space="preserve">ακή </w:t>
      </w:r>
      <w:proofErr w:type="spellStart"/>
      <w:r w:rsidRPr="0050502E">
        <w:t>Μέριμν</w:t>
      </w:r>
      <w:proofErr w:type="spellEnd"/>
      <w:r w:rsidRPr="0050502E">
        <w:t>α ΙΙ</w:t>
      </w:r>
      <w:r>
        <w:t>»</w:t>
      </w:r>
    </w:p>
    <w:p w14:paraId="792F6222" w14:textId="77777777" w:rsidR="001A683B" w:rsidRPr="00BE0992" w:rsidRDefault="001A683B" w:rsidP="00E82AF0">
      <w:pPr>
        <w:numPr>
          <w:ilvl w:val="0"/>
          <w:numId w:val="27"/>
        </w:numPr>
        <w:suppressAutoHyphens w:val="0"/>
        <w:autoSpaceDE w:val="0"/>
        <w:autoSpaceDN w:val="0"/>
        <w:spacing w:before="120" w:after="0" w:line="312" w:lineRule="auto"/>
        <w:ind w:right="23"/>
        <w:rPr>
          <w:lang w:val="el-GR"/>
        </w:rPr>
      </w:pPr>
      <w:r w:rsidRPr="00BE0992">
        <w:rPr>
          <w:lang w:val="el-GR"/>
        </w:rPr>
        <w:t>«Αναβάθμιση Ταμειακών μηχανών, φορολογικών ηλεκτρονικών μηχανισμών και μηχανισμών ηλεκτρονικών πληρωμών»</w:t>
      </w:r>
    </w:p>
    <w:p w14:paraId="29D4B002" w14:textId="77777777" w:rsidR="001A683B" w:rsidRDefault="001A683B" w:rsidP="00E82AF0">
      <w:pPr>
        <w:numPr>
          <w:ilvl w:val="0"/>
          <w:numId w:val="27"/>
        </w:numPr>
        <w:suppressAutoHyphens w:val="0"/>
        <w:autoSpaceDE w:val="0"/>
        <w:autoSpaceDN w:val="0"/>
        <w:spacing w:before="120" w:after="0" w:line="312" w:lineRule="auto"/>
        <w:ind w:right="23"/>
      </w:pPr>
      <w:r>
        <w:t>«</w:t>
      </w:r>
      <w:proofErr w:type="spellStart"/>
      <w:r w:rsidRPr="0050502E">
        <w:t>Ψηφι</w:t>
      </w:r>
      <w:proofErr w:type="spellEnd"/>
      <w:r w:rsidRPr="0050502E">
        <w:t xml:space="preserve">ακός </w:t>
      </w:r>
      <w:proofErr w:type="spellStart"/>
      <w:r w:rsidRPr="0050502E">
        <w:t>Μετ</w:t>
      </w:r>
      <w:proofErr w:type="spellEnd"/>
      <w:r w:rsidRPr="0050502E">
        <w:t>ασχηματισμός Επ</w:t>
      </w:r>
      <w:proofErr w:type="spellStart"/>
      <w:r w:rsidRPr="0050502E">
        <w:t>ιχειρήσεων</w:t>
      </w:r>
      <w:proofErr w:type="spellEnd"/>
      <w:r>
        <w:t>»</w:t>
      </w:r>
    </w:p>
    <w:p w14:paraId="5F7107BA" w14:textId="77777777" w:rsidR="001A683B" w:rsidRDefault="001A683B" w:rsidP="00E82AF0">
      <w:pPr>
        <w:numPr>
          <w:ilvl w:val="0"/>
          <w:numId w:val="27"/>
        </w:numPr>
        <w:suppressAutoHyphens w:val="0"/>
        <w:autoSpaceDE w:val="0"/>
        <w:autoSpaceDN w:val="0"/>
        <w:spacing w:before="120" w:after="0" w:line="312" w:lineRule="auto"/>
        <w:ind w:right="23"/>
      </w:pPr>
      <w:r>
        <w:t>«</w:t>
      </w:r>
      <w:proofErr w:type="spellStart"/>
      <w:r w:rsidRPr="0050502E">
        <w:t>Βιομηχ</w:t>
      </w:r>
      <w:proofErr w:type="spellEnd"/>
      <w:r w:rsidRPr="0050502E">
        <w:t xml:space="preserve">ανικές </w:t>
      </w:r>
      <w:proofErr w:type="spellStart"/>
      <w:r w:rsidRPr="0050502E">
        <w:t>Πλ</w:t>
      </w:r>
      <w:proofErr w:type="spellEnd"/>
      <w:r w:rsidRPr="0050502E">
        <w:t xml:space="preserve">ατφόρμες </w:t>
      </w:r>
      <w:proofErr w:type="spellStart"/>
      <w:r w:rsidRPr="0050502E">
        <w:t>Δεδομένων</w:t>
      </w:r>
      <w:proofErr w:type="spellEnd"/>
      <w:r>
        <w:t>»</w:t>
      </w:r>
    </w:p>
    <w:p w14:paraId="0E4263F5" w14:textId="77777777" w:rsidR="001A683B" w:rsidRPr="00BE0992" w:rsidRDefault="001A683B" w:rsidP="00E82AF0">
      <w:pPr>
        <w:numPr>
          <w:ilvl w:val="0"/>
          <w:numId w:val="27"/>
        </w:numPr>
        <w:suppressAutoHyphens w:val="0"/>
        <w:autoSpaceDE w:val="0"/>
        <w:autoSpaceDN w:val="0"/>
        <w:spacing w:before="120" w:after="0" w:line="312" w:lineRule="auto"/>
        <w:ind w:right="23"/>
        <w:rPr>
          <w:lang w:val="el-GR"/>
        </w:rPr>
      </w:pPr>
      <w:r w:rsidRPr="00BE0992">
        <w:rPr>
          <w:lang w:val="el-GR"/>
        </w:rPr>
        <w:t xml:space="preserve">«Υπηρεσίες Προστιθέμενης Αξίας για την Υποστήριξη της υλοποίησης των </w:t>
      </w:r>
      <w:proofErr w:type="spellStart"/>
      <w:r w:rsidRPr="0050502E">
        <w:t>SubProject</w:t>
      </w:r>
      <w:proofErr w:type="spellEnd"/>
      <w:r w:rsidRPr="00BE0992">
        <w:rPr>
          <w:lang w:val="el-GR"/>
        </w:rPr>
        <w:t xml:space="preserve"> 1 &amp; 2 της Δράσης Ψηφιακός Μετασχηματισμός Μικρομεσαίων Επιχειρήσεων»</w:t>
      </w:r>
    </w:p>
    <w:p w14:paraId="24016B5F" w14:textId="77777777" w:rsidR="001A683B" w:rsidRPr="00BE0992" w:rsidRDefault="001A683B" w:rsidP="00E82AF0">
      <w:pPr>
        <w:numPr>
          <w:ilvl w:val="0"/>
          <w:numId w:val="27"/>
        </w:numPr>
        <w:suppressAutoHyphens w:val="0"/>
        <w:autoSpaceDE w:val="0"/>
        <w:autoSpaceDN w:val="0"/>
        <w:spacing w:before="120" w:after="0" w:line="312" w:lineRule="auto"/>
        <w:ind w:right="23"/>
        <w:rPr>
          <w:lang w:val="el-GR"/>
        </w:rPr>
      </w:pPr>
      <w:r w:rsidRPr="00BE0992">
        <w:rPr>
          <w:lang w:val="el-GR"/>
        </w:rPr>
        <w:t>«Αναβάθμιση και επέκταση πληροφοριακών συστημάτων τομέα Δικαιοσύνης.»</w:t>
      </w:r>
    </w:p>
    <w:p w14:paraId="6580EC48" w14:textId="77777777" w:rsidR="001A683B" w:rsidRPr="00BE0992" w:rsidRDefault="001A683B" w:rsidP="00E82AF0">
      <w:pPr>
        <w:numPr>
          <w:ilvl w:val="0"/>
          <w:numId w:val="27"/>
        </w:numPr>
        <w:suppressAutoHyphens w:val="0"/>
        <w:autoSpaceDE w:val="0"/>
        <w:autoSpaceDN w:val="0"/>
        <w:spacing w:before="120" w:after="0" w:line="312" w:lineRule="auto"/>
        <w:ind w:right="23"/>
        <w:rPr>
          <w:lang w:val="el-GR"/>
        </w:rPr>
      </w:pPr>
      <w:r w:rsidRPr="00BE0992">
        <w:rPr>
          <w:lang w:val="el-GR"/>
        </w:rPr>
        <w:t>«Ψηφιοποίηση του Διπλωματικού και Ιστορικού Αρχείου του Υπουργείου Εξωτερικών»</w:t>
      </w:r>
    </w:p>
    <w:p w14:paraId="1DF57F05" w14:textId="77777777" w:rsidR="001A683B" w:rsidRPr="00BE0992" w:rsidRDefault="001A683B" w:rsidP="00E82AF0">
      <w:pPr>
        <w:numPr>
          <w:ilvl w:val="0"/>
          <w:numId w:val="27"/>
        </w:numPr>
        <w:suppressAutoHyphens w:val="0"/>
        <w:autoSpaceDE w:val="0"/>
        <w:autoSpaceDN w:val="0"/>
        <w:spacing w:before="120" w:after="0" w:line="312" w:lineRule="auto"/>
        <w:ind w:right="23"/>
        <w:rPr>
          <w:lang w:val="el-GR"/>
        </w:rPr>
      </w:pPr>
      <w:r w:rsidRPr="00BE0992">
        <w:rPr>
          <w:lang w:val="el-GR"/>
        </w:rPr>
        <w:lastRenderedPageBreak/>
        <w:t>«Παγκόσμια Πλατφόρμα Ψηφιακού Κέντρου Ενημέρωσης»</w:t>
      </w:r>
    </w:p>
    <w:p w14:paraId="6E1695C4" w14:textId="77777777" w:rsidR="001A683B" w:rsidRPr="00BE0992" w:rsidRDefault="001A683B" w:rsidP="00E82AF0">
      <w:pPr>
        <w:numPr>
          <w:ilvl w:val="0"/>
          <w:numId w:val="27"/>
        </w:numPr>
        <w:suppressAutoHyphens w:val="0"/>
        <w:autoSpaceDE w:val="0"/>
        <w:autoSpaceDN w:val="0"/>
        <w:spacing w:before="120" w:after="0" w:line="312" w:lineRule="auto"/>
        <w:ind w:right="23"/>
        <w:rPr>
          <w:lang w:val="el-GR"/>
        </w:rPr>
      </w:pPr>
      <w:r w:rsidRPr="00BE0992">
        <w:rPr>
          <w:lang w:val="el-GR"/>
        </w:rPr>
        <w:t>«Σύστημα υποστήριξης Στρατηγικού και Επιχειρησιακού Σχεδιασμού του Υπουργείου Εξωτερικών»</w:t>
      </w:r>
    </w:p>
    <w:p w14:paraId="737C6DD2" w14:textId="77777777" w:rsidR="001A683B" w:rsidRPr="00BE0992" w:rsidRDefault="001A683B" w:rsidP="00E82AF0">
      <w:pPr>
        <w:numPr>
          <w:ilvl w:val="0"/>
          <w:numId w:val="27"/>
        </w:numPr>
        <w:suppressAutoHyphens w:val="0"/>
        <w:autoSpaceDE w:val="0"/>
        <w:autoSpaceDN w:val="0"/>
        <w:spacing w:before="120" w:after="0" w:line="312" w:lineRule="auto"/>
        <w:ind w:right="23"/>
        <w:rPr>
          <w:lang w:val="el-GR"/>
        </w:rPr>
      </w:pPr>
      <w:r w:rsidRPr="00BE0992">
        <w:rPr>
          <w:lang w:val="el-GR"/>
        </w:rPr>
        <w:t>«</w:t>
      </w:r>
      <w:r w:rsidRPr="00E328B9">
        <w:t>Sub</w:t>
      </w:r>
      <w:r w:rsidRPr="00BE0992">
        <w:rPr>
          <w:lang w:val="el-GR"/>
        </w:rPr>
        <w:t>3.Εθνικό Δίκτυο Τηλεϊατρικής (ΕΔΙΤ)»</w:t>
      </w:r>
    </w:p>
    <w:p w14:paraId="078E079B" w14:textId="77777777" w:rsidR="001A683B" w:rsidRPr="00BE0992" w:rsidRDefault="001A683B" w:rsidP="001A683B">
      <w:pPr>
        <w:autoSpaceDE w:val="0"/>
        <w:autoSpaceDN w:val="0"/>
        <w:spacing w:line="312" w:lineRule="auto"/>
        <w:ind w:right="23"/>
        <w:rPr>
          <w:lang w:val="el-GR"/>
        </w:rPr>
      </w:pPr>
      <w:r w:rsidRPr="00BE0992">
        <w:rPr>
          <w:lang w:val="el-GR"/>
        </w:rPr>
        <w:t xml:space="preserve">Οι εμπλεκόμενοι φορείς στην υλοποίηση, την παρακολούθηση και τον έλεγχο των Δράσεων και Έργων του Ταμείου Ανάκαμψης και Ανθεκτικότητας που έχουν οριστεί στο πλαίσιο του ΣΔΕ εφαρμόζουν συγκεκριμένες Διαδικασίες, ώστε να εξασφαλίζεται η χρηστή δημοσιονομική διαχείριση των πόρων του Ταμείου Ανάκαμψης και Ανθεκτικότητας, επαρκής διαδρομή ελέγχου, αποτελεσματική εφαρμογή του Εθνικού Σχεδίου Ανάκαμψης και Ανθεκτικότητας και να υπάρχει </w:t>
      </w:r>
      <w:proofErr w:type="spellStart"/>
      <w:r w:rsidRPr="00BE0992">
        <w:rPr>
          <w:lang w:val="el-GR"/>
        </w:rPr>
        <w:t>προβλεψιμότητα</w:t>
      </w:r>
      <w:proofErr w:type="spellEnd"/>
      <w:r w:rsidRPr="00BE0992">
        <w:rPr>
          <w:lang w:val="el-GR"/>
        </w:rPr>
        <w:t xml:space="preserve"> και κοινή κατανόηση για τις ακολουθούμενες μεθόδους. Οι Διαδικασίες αυτές συνοδεύονται από τυποποιημένα έντυπα και οδηγούς, τα οποία είναι προσαρμοσμένα στις ιδιαιτερότητες των Δράσεων και Έργων του ΤΑΑ και υποστηρίζουν την ορθή και αποτελεσματική εφαρμογή του Συστήματος Διαχείρισης και Ελέγχου. Το σύνολο αυτών των εγγράφων αποτελεί το «Εγχειρίδιο Διαδικασιών Συστήματος Διαχείρισης και Ελέγχου Ταμείου Ανάκαμψης» το οποίο εγκρίθηκε με την  </w:t>
      </w:r>
      <w:proofErr w:type="spellStart"/>
      <w:r w:rsidRPr="00BE0992">
        <w:rPr>
          <w:lang w:val="el-GR"/>
        </w:rPr>
        <w:t>υπ’αριθμ</w:t>
      </w:r>
      <w:proofErr w:type="spellEnd"/>
      <w:r w:rsidRPr="00BE0992">
        <w:rPr>
          <w:lang w:val="el-GR"/>
        </w:rPr>
        <w:t xml:space="preserve">. 119126 ΕΞ 2021/28.09.2021 (Β’ 4498) απόφαση όπως τροποποιήθηκε και ισχύει με την </w:t>
      </w:r>
      <w:proofErr w:type="spellStart"/>
      <w:r w:rsidRPr="00BE0992">
        <w:rPr>
          <w:lang w:val="el-GR"/>
        </w:rPr>
        <w:t>υπ</w:t>
      </w:r>
      <w:proofErr w:type="spellEnd"/>
      <w:r w:rsidRPr="00BE0992">
        <w:rPr>
          <w:lang w:val="el-GR"/>
        </w:rPr>
        <w:t>΄</w:t>
      </w:r>
      <w:r w:rsidRPr="00A73374">
        <w:rPr>
          <w:lang w:val="el-GR"/>
        </w:rPr>
        <w:t xml:space="preserve"> </w:t>
      </w:r>
      <w:proofErr w:type="spellStart"/>
      <w:r w:rsidRPr="00BE0992">
        <w:rPr>
          <w:lang w:val="el-GR"/>
        </w:rPr>
        <w:t>αριθμ</w:t>
      </w:r>
      <w:proofErr w:type="spellEnd"/>
      <w:r w:rsidRPr="00BE0992">
        <w:rPr>
          <w:lang w:val="el-GR"/>
        </w:rPr>
        <w:t>. 52415 ΕΞ2022/15.04.2022 (ΦΕΚ Β’ 1927)</w:t>
      </w:r>
      <w:r w:rsidRPr="00152DE6">
        <w:rPr>
          <w:lang w:val="el-GR"/>
        </w:rPr>
        <w:t xml:space="preserve"> </w:t>
      </w:r>
      <w:r w:rsidRPr="009D480F">
        <w:rPr>
          <w:lang w:val="el-GR"/>
        </w:rPr>
        <w:t>και 188159 ΕΞ2022/21.12.2022 (ΦΕΚ Β΄6973) και ισχύει,</w:t>
      </w:r>
      <w:r w:rsidRPr="00BE0992">
        <w:rPr>
          <w:lang w:val="el-GR"/>
        </w:rPr>
        <w:t>, απόφαση του αρμόδιου Υπουργού για την Ειδική Υπηρεσία Συντονισμού του Ταμείου Ανάκαμψης.</w:t>
      </w:r>
    </w:p>
    <w:p w14:paraId="6EC67197" w14:textId="77777777" w:rsidR="001A683B" w:rsidRPr="00BE0992" w:rsidRDefault="001A683B" w:rsidP="001A683B">
      <w:pPr>
        <w:autoSpaceDE w:val="0"/>
        <w:autoSpaceDN w:val="0"/>
        <w:spacing w:line="312" w:lineRule="auto"/>
        <w:ind w:right="23"/>
        <w:rPr>
          <w:lang w:val="el-GR"/>
        </w:rPr>
      </w:pPr>
      <w:r w:rsidRPr="00BE0992">
        <w:rPr>
          <w:lang w:val="el-GR"/>
        </w:rPr>
        <w:t xml:space="preserve">Σύμφωνα με το Εγχειρίδιο Διαδικασιών Συστήματος Διαχείρισης και Ελέγχου Ταμείου Ανάκαμψης, το οποίο υποστηρίζει την ορθή και αποτελεσματική εφαρμογή του Συστήματος Διαχείρισης και Ελέγχου, καθώς περιλαμβάνει το σύνολο των Διαδικασιών που πρέπει να εφαρμόζονται από τους φορείς συντονισμού, υλοποίησης, παρακολούθησης και ελέγχου. Ειδικότερα στην ενότητα Δ8: Έλεγχος από Ανεξάρτητο Ελεγκτή του εγχειριδίου ΣΔΕ προβλέπεται ότι κάθε Φορέας Υλοποίησης έργων χρηματοδοτούμενων από το Ταμείο Ανάκαμψης και Ανθεκτικότητας είναι υπεύθυνος για την επιλογή και την ανάθεση καθηκόντων του Ανεξάρτητου Ελεγκτή, ο οποίος επιλέγεται σύμφωνα με τον ν. 4412/2016 (Α’ 147). </w:t>
      </w:r>
    </w:p>
    <w:p w14:paraId="4E00951B" w14:textId="77777777" w:rsidR="001A683B" w:rsidRDefault="001A683B" w:rsidP="001A683B">
      <w:pPr>
        <w:autoSpaceDE w:val="0"/>
        <w:autoSpaceDN w:val="0"/>
        <w:spacing w:line="312" w:lineRule="auto"/>
        <w:ind w:right="23"/>
        <w:rPr>
          <w:lang w:val="el-GR"/>
        </w:rPr>
      </w:pPr>
      <w:r w:rsidRPr="00152DE6">
        <w:rPr>
          <w:lang w:val="el-GR"/>
        </w:rPr>
        <w:t>Ο σκοπός της διαδικασίας συνίσταται στη βεβαίωση α) της ορθής εκτέλεσης των Δράσεων και Έργων</w:t>
      </w:r>
      <w:r>
        <w:rPr>
          <w:lang w:val="el-GR"/>
        </w:rPr>
        <w:t xml:space="preserve"> </w:t>
      </w:r>
      <w:r w:rsidRPr="00152DE6">
        <w:rPr>
          <w:lang w:val="el-GR"/>
        </w:rPr>
        <w:t>του Ταμείου Ανάκαμψης και Ανθεκτικότητας, σύμφωνα με τις αρχές της χρηστής δημοσιονομικής</w:t>
      </w:r>
      <w:r>
        <w:rPr>
          <w:lang w:val="el-GR"/>
        </w:rPr>
        <w:t xml:space="preserve"> </w:t>
      </w:r>
      <w:r w:rsidRPr="00152DE6">
        <w:rPr>
          <w:lang w:val="el-GR"/>
        </w:rPr>
        <w:t xml:space="preserve">διαχείρισης και το εθνικό και </w:t>
      </w:r>
      <w:proofErr w:type="spellStart"/>
      <w:r w:rsidRPr="00152DE6">
        <w:rPr>
          <w:lang w:val="el-GR"/>
        </w:rPr>
        <w:t>ενωσιακό</w:t>
      </w:r>
      <w:proofErr w:type="spellEnd"/>
      <w:r w:rsidRPr="00152DE6">
        <w:rPr>
          <w:lang w:val="el-GR"/>
        </w:rPr>
        <w:t xml:space="preserve"> δίκαιο, β) της ικανοποιητικής επίτευξης των εγκεκριμένων</w:t>
      </w:r>
      <w:r>
        <w:rPr>
          <w:lang w:val="el-GR"/>
        </w:rPr>
        <w:t xml:space="preserve"> </w:t>
      </w:r>
      <w:r w:rsidRPr="00152DE6">
        <w:rPr>
          <w:lang w:val="el-GR"/>
        </w:rPr>
        <w:t>Οροσήμων και Στόχων, γ) της μη ανάσχεσης ήδη επιτευχθέντων Οροσήμων και Στόχων του ελεγχόμενου</w:t>
      </w:r>
      <w:r>
        <w:rPr>
          <w:lang w:val="el-GR"/>
        </w:rPr>
        <w:t xml:space="preserve"> </w:t>
      </w:r>
      <w:r w:rsidRPr="00152DE6">
        <w:rPr>
          <w:lang w:val="el-GR"/>
        </w:rPr>
        <w:t xml:space="preserve">έργου, δ) της πρόληψης της απάτης και της διαφθοράς, ε) της μη σύγκρουσης συμφερόντων, </w:t>
      </w:r>
      <w:proofErr w:type="spellStart"/>
      <w:r w:rsidRPr="00152DE6">
        <w:rPr>
          <w:lang w:val="el-GR"/>
        </w:rPr>
        <w:t>στ</w:t>
      </w:r>
      <w:proofErr w:type="spellEnd"/>
      <w:r w:rsidRPr="00152DE6">
        <w:rPr>
          <w:lang w:val="el-GR"/>
        </w:rPr>
        <w:t>) της μη</w:t>
      </w:r>
      <w:r>
        <w:rPr>
          <w:lang w:val="el-GR"/>
        </w:rPr>
        <w:t xml:space="preserve"> </w:t>
      </w:r>
      <w:r w:rsidRPr="00152DE6">
        <w:rPr>
          <w:lang w:val="el-GR"/>
        </w:rPr>
        <w:t>διπλής χρηματοδότησης της ίδιας δαπάνης των Δράσεων και των Έργων του Ταμείου Ανάκαμψης και</w:t>
      </w:r>
      <w:r>
        <w:rPr>
          <w:lang w:val="el-GR"/>
        </w:rPr>
        <w:t xml:space="preserve"> </w:t>
      </w:r>
      <w:r w:rsidRPr="00152DE6">
        <w:rPr>
          <w:lang w:val="el-GR"/>
        </w:rPr>
        <w:t>Ανθεκτικότητας και από άλλο Ταμείο ή πρόγραμμα της Ένωσης και ζ) της συμμόρφωσης των Δράσεων</w:t>
      </w:r>
      <w:r>
        <w:rPr>
          <w:lang w:val="el-GR"/>
        </w:rPr>
        <w:t xml:space="preserve"> </w:t>
      </w:r>
      <w:r w:rsidRPr="00152DE6">
        <w:rPr>
          <w:lang w:val="el-GR"/>
        </w:rPr>
        <w:t>και Έργων με την αρχή της Μη πρόκλησης σημαντικής βλάβης και με τους κλιματικούς και ψηφιακούς</w:t>
      </w:r>
      <w:r>
        <w:rPr>
          <w:lang w:val="el-GR"/>
        </w:rPr>
        <w:t xml:space="preserve"> </w:t>
      </w:r>
      <w:r w:rsidRPr="00152DE6">
        <w:rPr>
          <w:lang w:val="el-GR"/>
        </w:rPr>
        <w:t>στόχους, όπου απαιτείται, βάσει του Κανονισμού</w:t>
      </w:r>
      <w:r>
        <w:rPr>
          <w:lang w:val="el-GR"/>
        </w:rPr>
        <w:t>.</w:t>
      </w:r>
    </w:p>
    <w:p w14:paraId="07651257" w14:textId="77777777" w:rsidR="001A683B" w:rsidRPr="00BE0992" w:rsidRDefault="001A683B" w:rsidP="001A683B">
      <w:pPr>
        <w:autoSpaceDE w:val="0"/>
        <w:autoSpaceDN w:val="0"/>
        <w:spacing w:line="312" w:lineRule="auto"/>
        <w:ind w:right="23"/>
        <w:rPr>
          <w:lang w:val="el-GR"/>
        </w:rPr>
      </w:pPr>
      <w:r w:rsidRPr="00BE0992">
        <w:rPr>
          <w:lang w:val="el-GR"/>
        </w:rPr>
        <w:t xml:space="preserve">Η παρούσα διαδικασία εφαρμόζεται για τον πρωτοβάθμιο έλεγχο των Δράσεων και Έργων του Ταμείου Ανάκαμψης και Ανθεκτικότητας από τον Ανεξάρτητο Ελεγκτή. Σημειώνεται ότι εφαρμόζεται </w:t>
      </w:r>
      <w:r w:rsidRPr="00BE0992">
        <w:rPr>
          <w:lang w:val="el-GR"/>
        </w:rPr>
        <w:lastRenderedPageBreak/>
        <w:t>και στα Έργα των οποίων η υλοποίηση έχει ξεκινήσει πριν την έγκριση του ΕΣΑΑ, και μετά την 1η Φεβρουαρίου του 2020.</w:t>
      </w:r>
    </w:p>
    <w:p w14:paraId="4B7D4BCD" w14:textId="77777777" w:rsidR="001A683B" w:rsidRPr="008F2E2E" w:rsidRDefault="001A683B" w:rsidP="00DD6702">
      <w:pPr>
        <w:pStyle w:val="Heading4"/>
        <w:numPr>
          <w:ilvl w:val="0"/>
          <w:numId w:val="0"/>
        </w:numPr>
        <w:tabs>
          <w:tab w:val="left" w:pos="890"/>
        </w:tabs>
        <w:spacing w:before="0" w:after="120" w:line="252" w:lineRule="auto"/>
        <w:ind w:left="864" w:hanging="864"/>
        <w:rPr>
          <w:rFonts w:eastAsia="SimSun" w:cs="Tahoma"/>
          <w:szCs w:val="22"/>
          <w:lang w:val="el-GR"/>
        </w:rPr>
      </w:pPr>
    </w:p>
    <w:p w14:paraId="20D1DA28" w14:textId="77777777" w:rsidR="001A683B" w:rsidRPr="002D58AE" w:rsidRDefault="001A683B" w:rsidP="00E82AF0">
      <w:pPr>
        <w:pStyle w:val="Heading4"/>
        <w:numPr>
          <w:ilvl w:val="1"/>
          <w:numId w:val="26"/>
        </w:numPr>
        <w:tabs>
          <w:tab w:val="left" w:pos="1134"/>
        </w:tabs>
        <w:spacing w:before="0" w:after="120" w:line="252" w:lineRule="auto"/>
        <w:ind w:left="709" w:hanging="283"/>
        <w:rPr>
          <w:rFonts w:eastAsia="SimSun" w:cs="Tahoma"/>
          <w:szCs w:val="22"/>
          <w:lang w:val="el-GR"/>
        </w:rPr>
      </w:pPr>
      <w:bookmarkStart w:id="405" w:name="_Ref100746686"/>
      <w:bookmarkStart w:id="406" w:name="_Ref100747597"/>
      <w:bookmarkStart w:id="407" w:name="_Toc139981086"/>
      <w:bookmarkStart w:id="408" w:name="_Toc139985632"/>
      <w:r w:rsidRPr="002D58AE">
        <w:rPr>
          <w:rFonts w:eastAsia="SimSun" w:cs="Tahoma"/>
          <w:szCs w:val="22"/>
          <w:lang w:val="el-GR"/>
        </w:rPr>
        <w:t>ΑΝΤΙΚΕΙΜΕΝΟ ΤΗΣ ΣΥΜΒΑΣΗΣ</w:t>
      </w:r>
      <w:bookmarkEnd w:id="405"/>
      <w:bookmarkEnd w:id="406"/>
      <w:bookmarkEnd w:id="407"/>
      <w:bookmarkEnd w:id="408"/>
    </w:p>
    <w:p w14:paraId="2DAAEC7A" w14:textId="77777777" w:rsidR="001A683B" w:rsidRPr="00EF6724" w:rsidRDefault="001A683B" w:rsidP="001A683B">
      <w:pPr>
        <w:autoSpaceDE w:val="0"/>
        <w:autoSpaceDN w:val="0"/>
        <w:spacing w:line="312" w:lineRule="auto"/>
        <w:ind w:right="23"/>
        <w:rPr>
          <w:lang w:val="el-GR"/>
        </w:rPr>
      </w:pPr>
      <w:r w:rsidRPr="00EF6724">
        <w:rPr>
          <w:lang w:val="el-GR"/>
        </w:rPr>
        <w:t>Αντικείμενο του έργου αποτελεί η παροχή υπηρεσιών Ανεξάρτητου</w:t>
      </w:r>
      <w:r>
        <w:rPr>
          <w:lang w:val="el-GR"/>
        </w:rPr>
        <w:t xml:space="preserve"> </w:t>
      </w:r>
      <w:r w:rsidRPr="00EF6724">
        <w:rPr>
          <w:lang w:val="el-GR"/>
        </w:rPr>
        <w:t>Ελεγκτή, σύμφωνα με το Εγχειρίδιο Διαδικασιών Συστήματος Διαχείρισης και Ελέγχου (ΣΔΕ), έργων που υλοποίει η «Κοινωνία της Πληροφορίας Μ.Α.Ε.» χρηματοδοτούμενων από το Ταμείο Ανάκαμψης και Ανθεκτικότητας.</w:t>
      </w:r>
    </w:p>
    <w:p w14:paraId="113EC3CA" w14:textId="77777777" w:rsidR="001A683B" w:rsidRPr="00EF6724" w:rsidRDefault="001A683B" w:rsidP="001A683B">
      <w:pPr>
        <w:autoSpaceDE w:val="0"/>
        <w:autoSpaceDN w:val="0"/>
        <w:spacing w:line="312" w:lineRule="auto"/>
        <w:ind w:right="23"/>
        <w:rPr>
          <w:b/>
          <w:bCs/>
          <w:u w:val="single"/>
          <w:lang w:val="el-GR"/>
        </w:rPr>
      </w:pPr>
      <w:r w:rsidRPr="00EF6724">
        <w:rPr>
          <w:lang w:val="el-GR"/>
        </w:rPr>
        <w:t>Ως Ανεξάρτητος Ελεγκτής νοείται ο ορκωτός ελεγκτής λογιστής ή η ελεγκτική εταιρεία, όπως ορίζονται στο άρθρο 2 του ν. 4449/2017 (Α΄ 7) που είναι εγγεγραμμένοι στο Δημόσιο Μητρώο του άρθρου 14 του ν. 4449/2017, ο οποίος ασκεί τα καθήκοντά του σύμφωνα με:</w:t>
      </w:r>
    </w:p>
    <w:p w14:paraId="2FE9CA17" w14:textId="77777777" w:rsidR="001A683B" w:rsidRPr="00EF6724" w:rsidRDefault="001A683B" w:rsidP="001A683B">
      <w:pPr>
        <w:autoSpaceDE w:val="0"/>
        <w:autoSpaceDN w:val="0"/>
        <w:spacing w:line="312" w:lineRule="auto"/>
        <w:ind w:left="425" w:right="23"/>
        <w:rPr>
          <w:lang w:val="el-GR"/>
        </w:rPr>
      </w:pPr>
      <w:r w:rsidRPr="00EF6724">
        <w:rPr>
          <w:lang w:val="el-GR"/>
        </w:rPr>
        <w:t>α) τα Διεθνή και Ελληνικά Ελεγκτικά Πρότυπα,</w:t>
      </w:r>
    </w:p>
    <w:p w14:paraId="36FAA68D" w14:textId="77777777" w:rsidR="001A683B" w:rsidRPr="00EF6724" w:rsidRDefault="001A683B" w:rsidP="001A683B">
      <w:pPr>
        <w:autoSpaceDE w:val="0"/>
        <w:autoSpaceDN w:val="0"/>
        <w:spacing w:line="312" w:lineRule="auto"/>
        <w:ind w:left="425" w:right="23"/>
        <w:rPr>
          <w:lang w:val="el-GR"/>
        </w:rPr>
      </w:pPr>
      <w:r w:rsidRPr="00EF6724">
        <w:rPr>
          <w:lang w:val="el-GR"/>
        </w:rPr>
        <w:t xml:space="preserve">β) την κείμενη εθνική και </w:t>
      </w:r>
      <w:proofErr w:type="spellStart"/>
      <w:r w:rsidRPr="00EF6724">
        <w:rPr>
          <w:lang w:val="el-GR"/>
        </w:rPr>
        <w:t>ενωσιακή</w:t>
      </w:r>
      <w:proofErr w:type="spellEnd"/>
      <w:r w:rsidRPr="00EF6724">
        <w:rPr>
          <w:lang w:val="el-GR"/>
        </w:rPr>
        <w:t xml:space="preserve"> νομοθεσία, ιδία δε τις διατάξεις του Κανονισμού (ΕΕ) με αριθ. 2021/241 του Ευρωπαϊκού Κοινοβουλίου και του Συμβουλίου της 12ης Φεβρουαρίου 2021 για τη θέσπιση του μηχανισμού ανάκαμψης και ανθεκτικότητας (</w:t>
      </w:r>
      <w:r w:rsidRPr="00EF6724">
        <w:t>L</w:t>
      </w:r>
      <w:r w:rsidRPr="00EF6724">
        <w:rPr>
          <w:lang w:val="el-GR"/>
        </w:rPr>
        <w:t xml:space="preserve"> 57/17),</w:t>
      </w:r>
    </w:p>
    <w:p w14:paraId="48D45307" w14:textId="77777777" w:rsidR="001A683B" w:rsidRPr="00BE0992" w:rsidRDefault="001A683B" w:rsidP="001A683B">
      <w:pPr>
        <w:autoSpaceDE w:val="0"/>
        <w:autoSpaceDN w:val="0"/>
        <w:spacing w:line="312" w:lineRule="auto"/>
        <w:ind w:left="425" w:right="23"/>
        <w:rPr>
          <w:lang w:val="el-GR"/>
        </w:rPr>
      </w:pPr>
      <w:r w:rsidRPr="00EF6724">
        <w:rPr>
          <w:lang w:val="el-GR"/>
        </w:rPr>
        <w:t>γ) το Σύστημα Διαχείρισης και Ελέγχου των Δράσεων και των Έργων του Ταμείου Ανάκαμψης και Ανθεκτικότητας και κάθε επόμενη σχετική απόφαση του αρμόδιου Υπουργού.</w:t>
      </w:r>
    </w:p>
    <w:p w14:paraId="14820B49" w14:textId="77777777" w:rsidR="001A683B" w:rsidRPr="00BE0992" w:rsidRDefault="001A683B" w:rsidP="001A683B">
      <w:pPr>
        <w:autoSpaceDE w:val="0"/>
        <w:autoSpaceDN w:val="0"/>
        <w:spacing w:line="312" w:lineRule="auto"/>
        <w:ind w:right="23"/>
        <w:rPr>
          <w:lang w:val="el-GR"/>
        </w:rPr>
      </w:pPr>
    </w:p>
    <w:p w14:paraId="5BF7BDE5" w14:textId="77777777" w:rsidR="001A683B" w:rsidRPr="00BE0992" w:rsidRDefault="001A683B" w:rsidP="001A683B">
      <w:pPr>
        <w:autoSpaceDE w:val="0"/>
        <w:autoSpaceDN w:val="0"/>
        <w:spacing w:line="312" w:lineRule="auto"/>
        <w:ind w:right="23"/>
        <w:rPr>
          <w:b/>
          <w:bCs/>
          <w:u w:val="single"/>
          <w:lang w:val="el-GR"/>
        </w:rPr>
      </w:pPr>
      <w:r w:rsidRPr="00BE0992">
        <w:rPr>
          <w:b/>
          <w:bCs/>
          <w:u w:val="single"/>
          <w:lang w:val="el-GR"/>
        </w:rPr>
        <w:t>Διενέργεια Ελέγχου από Ανεξάρτητο Ελεγκτή</w:t>
      </w:r>
    </w:p>
    <w:p w14:paraId="4A3CD3E1" w14:textId="77777777" w:rsidR="001A683B" w:rsidRPr="00BE0992" w:rsidRDefault="001A683B" w:rsidP="001A683B">
      <w:pPr>
        <w:autoSpaceDE w:val="0"/>
        <w:autoSpaceDN w:val="0"/>
        <w:spacing w:line="312" w:lineRule="auto"/>
        <w:ind w:right="23"/>
        <w:rPr>
          <w:b/>
          <w:bCs/>
          <w:u w:val="single"/>
          <w:lang w:val="el-GR"/>
        </w:rPr>
      </w:pPr>
      <w:r w:rsidRPr="00BE0992">
        <w:rPr>
          <w:lang w:val="el-GR"/>
        </w:rPr>
        <w:t xml:space="preserve">Για την επιβεβαίωση της επίτευξης κάθε </w:t>
      </w:r>
      <w:bookmarkStart w:id="409" w:name="_Hlk139889724"/>
      <w:r w:rsidRPr="00BE0992">
        <w:rPr>
          <w:lang w:val="el-GR"/>
        </w:rPr>
        <w:t xml:space="preserve">Οροσήμου και Στόχου </w:t>
      </w:r>
      <w:bookmarkEnd w:id="409"/>
      <w:r w:rsidRPr="00BE0992">
        <w:rPr>
          <w:lang w:val="el-GR"/>
        </w:rPr>
        <w:t>που συνδέεται με Αίτημα Πληρωμής, καθώς και την πορεία υλοποίησης ή και ολοκλήρωσης του Έργου, ο Ανεξάρτητος Ελεγκτής που ορίζεται με την ανωτέρω διαδικασία, διενεργεί διοικητικούς ελέγχους ή/και επιτόπιους, προκειμένου να ελεγχθούν διοικητικές, δημοσιονομικές, τεχνικές και φυσικές πτυχές του Έργου που δεν μπορούν να επαληθευθούν διοικητικά.</w:t>
      </w:r>
    </w:p>
    <w:p w14:paraId="1A9948D7" w14:textId="77777777" w:rsidR="001A683B" w:rsidRDefault="001A683B" w:rsidP="001A683B">
      <w:pPr>
        <w:autoSpaceDE w:val="0"/>
        <w:autoSpaceDN w:val="0"/>
        <w:spacing w:line="312" w:lineRule="auto"/>
        <w:ind w:right="23"/>
        <w:rPr>
          <w:lang w:val="el-GR"/>
        </w:rPr>
      </w:pPr>
      <w:r w:rsidRPr="00A529BF">
        <w:rPr>
          <w:lang w:val="el-GR"/>
        </w:rPr>
        <w:t>Στο ανωτέρω πλαίσιο ο Ανεξάρτητος Ελεγκτής ελέγχει όλα τα στοιχεία και έντυπα που έχουν αναρτηθεί</w:t>
      </w:r>
      <w:r>
        <w:rPr>
          <w:lang w:val="el-GR"/>
        </w:rPr>
        <w:t xml:space="preserve"> </w:t>
      </w:r>
      <w:r w:rsidRPr="00A529BF">
        <w:rPr>
          <w:lang w:val="el-GR"/>
        </w:rPr>
        <w:t>στο ΟΠΣ ΤΑ, και βεβαιώνει εγγράφως την επίτευξη κάθε Οροσήμου/Στόχου, την ολοκλήρωση του Έργου</w:t>
      </w:r>
      <w:r>
        <w:rPr>
          <w:lang w:val="el-GR"/>
        </w:rPr>
        <w:t xml:space="preserve"> </w:t>
      </w:r>
      <w:r w:rsidRPr="00A529BF">
        <w:rPr>
          <w:lang w:val="el-GR"/>
        </w:rPr>
        <w:t>και την τήρηση της αρχής της χρηστής δημοσιονομικής διαχείρισης και του εφαρμοστέου εθνικού και</w:t>
      </w:r>
      <w:r>
        <w:rPr>
          <w:lang w:val="el-GR"/>
        </w:rPr>
        <w:t xml:space="preserve"> </w:t>
      </w:r>
      <w:proofErr w:type="spellStart"/>
      <w:r w:rsidRPr="00A529BF">
        <w:rPr>
          <w:lang w:val="el-GR"/>
        </w:rPr>
        <w:t>ενωσιακού</w:t>
      </w:r>
      <w:proofErr w:type="spellEnd"/>
      <w:r w:rsidRPr="00A529BF">
        <w:rPr>
          <w:lang w:val="el-GR"/>
        </w:rPr>
        <w:t xml:space="preserve"> δικαίου και, ιδίως, των κανόνων σχετικά με την αποφυγή της σύγκρουσης συμφερόντων, την</w:t>
      </w:r>
      <w:r>
        <w:rPr>
          <w:lang w:val="el-GR"/>
        </w:rPr>
        <w:t xml:space="preserve"> </w:t>
      </w:r>
      <w:r w:rsidRPr="00A529BF">
        <w:rPr>
          <w:lang w:val="el-GR"/>
        </w:rPr>
        <w:t>πρόληψη της απάτης, της διαφθοράς και της διπλής χρηματοδότησης κατά την υλοποίηση του Έργου</w:t>
      </w:r>
      <w:r>
        <w:rPr>
          <w:lang w:val="el-GR"/>
        </w:rPr>
        <w:t xml:space="preserve"> </w:t>
      </w:r>
      <w:r w:rsidRPr="00A529BF">
        <w:rPr>
          <w:lang w:val="el-GR"/>
        </w:rPr>
        <w:t>και τη διαχείριση των κονδυλίων, σύμφωνα με τα προβλεπόμενα στο παρόν Εγχειρίδιο.</w:t>
      </w:r>
    </w:p>
    <w:p w14:paraId="058C1B61" w14:textId="77777777" w:rsidR="001A683B" w:rsidRPr="00BE0992" w:rsidRDefault="001A683B" w:rsidP="001A683B">
      <w:pPr>
        <w:autoSpaceDE w:val="0"/>
        <w:autoSpaceDN w:val="0"/>
        <w:spacing w:line="312" w:lineRule="auto"/>
        <w:ind w:right="23"/>
        <w:rPr>
          <w:lang w:val="el-GR"/>
        </w:rPr>
      </w:pPr>
      <w:r w:rsidRPr="00BE0992">
        <w:rPr>
          <w:lang w:val="el-GR"/>
        </w:rPr>
        <w:t>Μέσω του ελέγχου επιδιώκεται να διαπιστωθούν τα ακόλουθα:</w:t>
      </w:r>
    </w:p>
    <w:p w14:paraId="6B02FF59" w14:textId="77777777" w:rsidR="001A683B" w:rsidRPr="00BE0992" w:rsidRDefault="001A683B" w:rsidP="001A683B">
      <w:pPr>
        <w:autoSpaceDE w:val="0"/>
        <w:autoSpaceDN w:val="0"/>
        <w:spacing w:line="312" w:lineRule="auto"/>
        <w:ind w:left="425" w:right="23"/>
        <w:rPr>
          <w:lang w:val="el-GR"/>
        </w:rPr>
      </w:pPr>
      <w:proofErr w:type="spellStart"/>
      <w:r w:rsidRPr="003115A9">
        <w:t>i</w:t>
      </w:r>
      <w:proofErr w:type="spellEnd"/>
      <w:r w:rsidRPr="00BE0992">
        <w:rPr>
          <w:lang w:val="el-GR"/>
        </w:rPr>
        <w:t>.</w:t>
      </w:r>
      <w:r w:rsidRPr="00BE0992">
        <w:rPr>
          <w:lang w:val="el-GR"/>
        </w:rPr>
        <w:tab/>
        <w:t>Η επίτευξη του Οροσήμου/Στόχου που συνδέεται με Αίτημα Πληρωμής, ως έχουν εγκριθεί στην Εκτελεστική Απόφαση του Συμβουλίου και στο ΕΣΑΑ, καθώς και η βεβαίωση της μη ανάσχεσης της επίτευξης προηγούμενου Οροσήμου/Στόχου.</w:t>
      </w:r>
    </w:p>
    <w:p w14:paraId="6D0AF27D" w14:textId="77777777" w:rsidR="001A683B" w:rsidRPr="00BE0992" w:rsidRDefault="001A683B" w:rsidP="001A683B">
      <w:pPr>
        <w:autoSpaceDE w:val="0"/>
        <w:autoSpaceDN w:val="0"/>
        <w:spacing w:line="312" w:lineRule="auto"/>
        <w:ind w:left="425" w:right="23"/>
        <w:rPr>
          <w:lang w:val="el-GR"/>
        </w:rPr>
      </w:pPr>
      <w:r w:rsidRPr="003115A9">
        <w:lastRenderedPageBreak/>
        <w:t>ii</w:t>
      </w:r>
      <w:r w:rsidRPr="00BE0992">
        <w:rPr>
          <w:lang w:val="el-GR"/>
        </w:rPr>
        <w:t>.</w:t>
      </w:r>
      <w:r w:rsidRPr="00BE0992">
        <w:rPr>
          <w:lang w:val="el-GR"/>
        </w:rPr>
        <w:tab/>
        <w:t>Η εξέταση της ακρίβειας των πληροφοριών που παρέχει ο Φορέας Υλοποίησης όσον αφορά την οικονομική και φυσική πρόοδο του Έργου, προκειμένου να επαληθευτεί ο βαθμός υλοποίησης του φυσικού και οικονομικού αντικείμενο.</w:t>
      </w:r>
    </w:p>
    <w:p w14:paraId="58059AAC" w14:textId="77777777" w:rsidR="001A683B" w:rsidRPr="00BE0992" w:rsidRDefault="001A683B" w:rsidP="001A683B">
      <w:pPr>
        <w:autoSpaceDE w:val="0"/>
        <w:autoSpaceDN w:val="0"/>
        <w:spacing w:line="312" w:lineRule="auto"/>
        <w:ind w:left="425" w:right="23"/>
        <w:rPr>
          <w:lang w:val="el-GR"/>
        </w:rPr>
      </w:pPr>
      <w:r w:rsidRPr="003115A9">
        <w:t>iii</w:t>
      </w:r>
      <w:r w:rsidRPr="00BE0992">
        <w:rPr>
          <w:lang w:val="el-GR"/>
        </w:rPr>
        <w:t>.</w:t>
      </w:r>
      <w:r w:rsidRPr="00BE0992">
        <w:rPr>
          <w:lang w:val="el-GR"/>
        </w:rPr>
        <w:tab/>
        <w:t>Η νομιμότητα των διαδικασιών ανάθεσης και εκτέλεσης δημοσίων συμβάσεων έργων, προμηθειών και υπηρεσιών, συμβάσεων παραχώρησης και συμβάσεων ΣΔΙΤ ή όποιας άλλης νομικής δέσμευσης αφορά το έργο.</w:t>
      </w:r>
    </w:p>
    <w:p w14:paraId="6A0B9CA9" w14:textId="77777777" w:rsidR="001A683B" w:rsidRPr="00BE0992" w:rsidRDefault="001A683B" w:rsidP="001A683B">
      <w:pPr>
        <w:autoSpaceDE w:val="0"/>
        <w:autoSpaceDN w:val="0"/>
        <w:spacing w:line="312" w:lineRule="auto"/>
        <w:ind w:left="425" w:right="23"/>
        <w:rPr>
          <w:lang w:val="el-GR"/>
        </w:rPr>
      </w:pPr>
      <w:r w:rsidRPr="003115A9">
        <w:t>iv</w:t>
      </w:r>
      <w:r w:rsidRPr="00BE0992">
        <w:rPr>
          <w:lang w:val="el-GR"/>
        </w:rPr>
        <w:t>.</w:t>
      </w:r>
      <w:r w:rsidRPr="00BE0992">
        <w:rPr>
          <w:lang w:val="el-GR"/>
        </w:rPr>
        <w:tab/>
        <w:t>Η νομιμότητα των διαδικασιών υλοποίησης και τροποποίησης των συμβάσεων/ νομικών δεσμεύσεων.</w:t>
      </w:r>
    </w:p>
    <w:p w14:paraId="5A85F9FA" w14:textId="77777777" w:rsidR="001A683B" w:rsidRPr="00BE0992" w:rsidRDefault="001A683B" w:rsidP="001A683B">
      <w:pPr>
        <w:autoSpaceDE w:val="0"/>
        <w:autoSpaceDN w:val="0"/>
        <w:spacing w:line="312" w:lineRule="auto"/>
        <w:ind w:left="425" w:right="23"/>
        <w:rPr>
          <w:lang w:val="el-GR"/>
        </w:rPr>
      </w:pPr>
      <w:r w:rsidRPr="003115A9">
        <w:t>v</w:t>
      </w:r>
      <w:r w:rsidRPr="00BE0992">
        <w:rPr>
          <w:lang w:val="el-GR"/>
        </w:rPr>
        <w:t>.</w:t>
      </w:r>
      <w:r w:rsidRPr="00BE0992">
        <w:rPr>
          <w:lang w:val="el-GR"/>
        </w:rPr>
        <w:tab/>
        <w:t>Η νομιμότητα και κανονικότητα της έκδοσης και εξόφλησης (σύμφωνα με τις διατάξεις του ν. 4308/2014 (Α’ 251) ΕΛΠ, του ν. 4172/2013 (Α’ 167) ΚΦΕ, του ν. 2859/2000 (Α’ 248) Κώδικας ΦΠΑ και της εργατικής νομοθεσίας όπως κάθε φορά ισχύουν) κάθε τιμολογίου/παραστατικού, και η ορθή λογιστική καταχώρηση αυτών.</w:t>
      </w:r>
    </w:p>
    <w:p w14:paraId="60D3CBF4" w14:textId="77777777" w:rsidR="001A683B" w:rsidRPr="00BE0992" w:rsidRDefault="001A683B" w:rsidP="001A683B">
      <w:pPr>
        <w:autoSpaceDE w:val="0"/>
        <w:autoSpaceDN w:val="0"/>
        <w:spacing w:line="312" w:lineRule="auto"/>
        <w:ind w:left="425" w:right="23"/>
        <w:rPr>
          <w:lang w:val="el-GR"/>
        </w:rPr>
      </w:pPr>
      <w:r w:rsidRPr="003115A9">
        <w:t>vi</w:t>
      </w:r>
      <w:r w:rsidRPr="00BE0992">
        <w:rPr>
          <w:lang w:val="el-GR"/>
        </w:rPr>
        <w:t>.</w:t>
      </w:r>
      <w:r w:rsidRPr="00BE0992">
        <w:rPr>
          <w:lang w:val="el-GR"/>
        </w:rPr>
        <w:tab/>
        <w:t>Ότι κάθε δαπάνη που αφορά το εγκεκριμένο έργο πραγματοποιήθηκε εντός της επιλέξιμης χρονικής περιόδου και είναι επιλέξιμη σύμφωνα με την Υπουργική Απόφαση «Σύστημα διαχείρισης και ελέγχου των Δράσεων και των Έργων του Ταμείου Ανάκαμψης και Ανθεκτικότητας», όπως ισχύει.</w:t>
      </w:r>
    </w:p>
    <w:p w14:paraId="38442B34" w14:textId="77777777" w:rsidR="001A683B" w:rsidRPr="00BE0992" w:rsidRDefault="001A683B" w:rsidP="001A683B">
      <w:pPr>
        <w:autoSpaceDE w:val="0"/>
        <w:autoSpaceDN w:val="0"/>
        <w:spacing w:line="312" w:lineRule="auto"/>
        <w:ind w:left="425" w:right="23"/>
        <w:rPr>
          <w:lang w:val="el-GR"/>
        </w:rPr>
      </w:pPr>
      <w:r w:rsidRPr="003115A9">
        <w:t>vii</w:t>
      </w:r>
      <w:r w:rsidRPr="00BE0992">
        <w:rPr>
          <w:lang w:val="el-GR"/>
        </w:rPr>
        <w:t>.</w:t>
      </w:r>
      <w:r w:rsidRPr="00BE0992">
        <w:rPr>
          <w:lang w:val="el-GR"/>
        </w:rPr>
        <w:tab/>
        <w:t xml:space="preserve">Η τήρηση ξεχωριστής λογιστικής μερίδας ή επαρκούς λογιστικής κωδικοποίησης, στην οποία θα είναι διακριτό το σύνολο των δαπανών και επιχορηγήσεων του έργου. Η απεικόνιση των φορολογικών αποσβέσεων στο Μητρώο Παγίων και η καταχώριση τους στους αντίστοιχους λογαριασμούς λογιστικής με βάση τις διατάξεις του </w:t>
      </w:r>
      <w:proofErr w:type="spellStart"/>
      <w:r w:rsidRPr="00BE0992">
        <w:rPr>
          <w:lang w:val="el-GR"/>
        </w:rPr>
        <w:t>αρ</w:t>
      </w:r>
      <w:proofErr w:type="spellEnd"/>
      <w:r w:rsidRPr="00BE0992">
        <w:rPr>
          <w:lang w:val="el-GR"/>
        </w:rPr>
        <w:t>. 24 Ν.4172/2013 ΚΦΕ, όπως ισχύει.</w:t>
      </w:r>
    </w:p>
    <w:p w14:paraId="2A3A4262" w14:textId="77777777" w:rsidR="001A683B" w:rsidRPr="00BE0992" w:rsidRDefault="001A683B" w:rsidP="001A683B">
      <w:pPr>
        <w:autoSpaceDE w:val="0"/>
        <w:autoSpaceDN w:val="0"/>
        <w:spacing w:line="312" w:lineRule="auto"/>
        <w:ind w:left="425" w:right="23"/>
        <w:rPr>
          <w:lang w:val="el-GR"/>
        </w:rPr>
      </w:pPr>
      <w:r w:rsidRPr="003115A9">
        <w:t>viii</w:t>
      </w:r>
      <w:r w:rsidRPr="00BE0992">
        <w:rPr>
          <w:lang w:val="el-GR"/>
        </w:rPr>
        <w:t>.Η τεκμηρίωση της ύπαρξης επαρκούς διαδρομής ελέγχου στη διαχείριση του έργου από το Φορέα Υλοποίησης.</w:t>
      </w:r>
    </w:p>
    <w:p w14:paraId="181170F0" w14:textId="77777777" w:rsidR="001A683B" w:rsidRPr="00BE0992" w:rsidRDefault="001A683B" w:rsidP="001A683B">
      <w:pPr>
        <w:autoSpaceDE w:val="0"/>
        <w:autoSpaceDN w:val="0"/>
        <w:spacing w:line="312" w:lineRule="auto"/>
        <w:ind w:left="425" w:right="23"/>
        <w:rPr>
          <w:lang w:val="el-GR"/>
        </w:rPr>
      </w:pPr>
      <w:r w:rsidRPr="003115A9">
        <w:t>ix</w:t>
      </w:r>
      <w:r w:rsidRPr="00BE0992">
        <w:rPr>
          <w:lang w:val="el-GR"/>
        </w:rPr>
        <w:t>.</w:t>
      </w:r>
      <w:r w:rsidRPr="00BE0992">
        <w:rPr>
          <w:lang w:val="el-GR"/>
        </w:rPr>
        <w:tab/>
        <w:t>Η βεβαίωση αποφυγής διπλής χρηματοδότησης.</w:t>
      </w:r>
    </w:p>
    <w:p w14:paraId="702657AA" w14:textId="77777777" w:rsidR="001A683B" w:rsidRPr="00BE0992" w:rsidRDefault="001A683B" w:rsidP="001A683B">
      <w:pPr>
        <w:autoSpaceDE w:val="0"/>
        <w:autoSpaceDN w:val="0"/>
        <w:spacing w:line="312" w:lineRule="auto"/>
        <w:ind w:left="425" w:right="23"/>
        <w:rPr>
          <w:lang w:val="el-GR"/>
        </w:rPr>
      </w:pPr>
      <w:r w:rsidRPr="003115A9">
        <w:t>x</w:t>
      </w:r>
      <w:r w:rsidRPr="00BE0992">
        <w:rPr>
          <w:lang w:val="el-GR"/>
        </w:rPr>
        <w:t>.</w:t>
      </w:r>
      <w:r w:rsidRPr="00BE0992">
        <w:rPr>
          <w:lang w:val="el-GR"/>
        </w:rPr>
        <w:tab/>
        <w:t>Η βεβαίωση ότι δεν διαπιστώθηκε υπόνοια απάτης ή σύγκρουσης συμφερόντων.</w:t>
      </w:r>
    </w:p>
    <w:p w14:paraId="09FE029B" w14:textId="77777777" w:rsidR="001A683B" w:rsidRPr="00BE0992" w:rsidRDefault="001A683B" w:rsidP="001A683B">
      <w:pPr>
        <w:autoSpaceDE w:val="0"/>
        <w:autoSpaceDN w:val="0"/>
        <w:spacing w:line="312" w:lineRule="auto"/>
        <w:ind w:left="425" w:right="23"/>
        <w:rPr>
          <w:lang w:val="el-GR"/>
        </w:rPr>
      </w:pPr>
      <w:r w:rsidRPr="003115A9">
        <w:t>xi</w:t>
      </w:r>
      <w:r w:rsidRPr="00BE0992">
        <w:rPr>
          <w:lang w:val="el-GR"/>
        </w:rPr>
        <w:t>.</w:t>
      </w:r>
      <w:r w:rsidRPr="00BE0992">
        <w:rPr>
          <w:lang w:val="el-GR"/>
        </w:rPr>
        <w:tab/>
        <w:t>Η βεβαίωση της συμμόρφωσης της Δράσης /Έργου με την αρχή της «μη πρόκλησης σημαντικής βλάβης», όπου απαιτείται από τον Κανονισμό.</w:t>
      </w:r>
    </w:p>
    <w:p w14:paraId="70B6B2DF" w14:textId="77777777" w:rsidR="001A683B" w:rsidRPr="00BE0992" w:rsidRDefault="001A683B" w:rsidP="001A683B">
      <w:pPr>
        <w:autoSpaceDE w:val="0"/>
        <w:autoSpaceDN w:val="0"/>
        <w:spacing w:line="312" w:lineRule="auto"/>
        <w:ind w:left="425" w:right="23"/>
        <w:rPr>
          <w:lang w:val="el-GR"/>
        </w:rPr>
      </w:pPr>
      <w:r w:rsidRPr="003115A9">
        <w:t>xii</w:t>
      </w:r>
      <w:r w:rsidRPr="00BE0992">
        <w:rPr>
          <w:lang w:val="el-GR"/>
        </w:rPr>
        <w:t>.</w:t>
      </w:r>
      <w:r w:rsidRPr="00BE0992">
        <w:rPr>
          <w:lang w:val="el-GR"/>
        </w:rPr>
        <w:tab/>
        <w:t>Η βεβαίωση της συμμόρφωσης της Δράσης /Έργου με τους κλιματικούς/ψηφιακούς στόχους, όπου απαιτείται από τον Κανονισμό.</w:t>
      </w:r>
    </w:p>
    <w:p w14:paraId="2BF9088D" w14:textId="77777777" w:rsidR="001A683B" w:rsidRDefault="001A683B" w:rsidP="001A683B">
      <w:pPr>
        <w:autoSpaceDE w:val="0"/>
        <w:autoSpaceDN w:val="0"/>
        <w:spacing w:line="312" w:lineRule="auto"/>
        <w:ind w:right="23"/>
        <w:rPr>
          <w:lang w:val="el-GR"/>
        </w:rPr>
      </w:pPr>
      <w:r w:rsidRPr="00BE0992">
        <w:rPr>
          <w:lang w:val="el-GR"/>
        </w:rPr>
        <w:t>Ο Ανεξάρτητος Ελεγκτής έχει ως στόχο τη συγκέντρωση επαρκών, πειστικών, κατάλληλων και αξιόπιστων τεκμηρίων ότι το εφαρμοζόμενο σύστημα διαχείρισης και ελέγχου του Φορέα υλοποίησης, λειτουργεί σύμφωνα με τα προβλεπόμενα και ότι είναι αρκούντως κατάλληλο για την εξασφάλιση της νομιμότητας και κανονικότητας των δαπανών που βαρύνουν το έργο και της ακρίβειας και πληρότητας των πληροφοριών αυτού που σε κάθε περίπτωση υποστηρίζουν την επίτευξη του ελεγκτικού του σκοπού.</w:t>
      </w:r>
    </w:p>
    <w:p w14:paraId="0BC9E6A9" w14:textId="77777777" w:rsidR="001A683B" w:rsidRPr="00BE0992" w:rsidRDefault="001A683B" w:rsidP="001A683B">
      <w:pPr>
        <w:autoSpaceDE w:val="0"/>
        <w:autoSpaceDN w:val="0"/>
        <w:spacing w:line="312" w:lineRule="auto"/>
        <w:ind w:right="23"/>
        <w:rPr>
          <w:lang w:val="el-GR"/>
        </w:rPr>
      </w:pPr>
    </w:p>
    <w:p w14:paraId="5BA2A846" w14:textId="77777777" w:rsidR="001A683B" w:rsidRPr="002E26F4" w:rsidRDefault="001A683B" w:rsidP="00E82AF0">
      <w:pPr>
        <w:pStyle w:val="ListParagraph"/>
        <w:numPr>
          <w:ilvl w:val="0"/>
          <w:numId w:val="30"/>
        </w:numPr>
        <w:autoSpaceDE w:val="0"/>
        <w:autoSpaceDN w:val="0"/>
        <w:spacing w:before="120" w:line="312" w:lineRule="auto"/>
        <w:ind w:right="23"/>
        <w:rPr>
          <w:lang w:val="el-GR"/>
        </w:rPr>
      </w:pPr>
      <w:r w:rsidRPr="002E26F4">
        <w:rPr>
          <w:b/>
          <w:bCs/>
          <w:u w:val="single"/>
          <w:lang w:val="el-GR"/>
        </w:rPr>
        <w:t>Λίστα Ελέγχου</w:t>
      </w:r>
    </w:p>
    <w:p w14:paraId="0A1E7F31" w14:textId="77777777" w:rsidR="001A683B" w:rsidRDefault="001A683B" w:rsidP="001A683B">
      <w:pPr>
        <w:autoSpaceDE w:val="0"/>
        <w:autoSpaceDN w:val="0"/>
        <w:spacing w:line="312" w:lineRule="auto"/>
        <w:ind w:right="23"/>
        <w:rPr>
          <w:lang w:val="el-GR"/>
        </w:rPr>
      </w:pPr>
      <w:r w:rsidRPr="00471F6E">
        <w:rPr>
          <w:lang w:val="el-GR"/>
        </w:rPr>
        <w:t xml:space="preserve">Προς την κατεύθυνση αυτή, ο Ανεξάρτητος Ελεγκτής διενεργεί τον έλεγχό του, με βάση τη Λίστα Ελέγχου του ΣΔΕ (Έντυπο Δ8_Ε2 (Α), Έντυπο Δ8_Ε2 (Β), κατά περίπτωση), η οποία δίδεται ακολούθως στον </w:t>
      </w:r>
      <w:r w:rsidRPr="00471F6E">
        <w:rPr>
          <w:b/>
          <w:bCs/>
          <w:lang w:val="el-GR"/>
        </w:rPr>
        <w:t>ΠΙΝΑΚΑ Ι και ΙΙ</w:t>
      </w:r>
      <w:r w:rsidRPr="00471F6E">
        <w:rPr>
          <w:lang w:val="el-GR"/>
        </w:rPr>
        <w:t>, είναι δομημένη ανά θεματική ενότητα και από την οποία ο Ανεξάρτητος Ελεγκτής δεν μπορεί να παρεκκλίνει, ως ελάχιστη αποδεκτή διαδικασία ελέγχου.</w:t>
      </w:r>
      <w:r w:rsidRPr="00BE0992">
        <w:rPr>
          <w:lang w:val="el-GR"/>
        </w:rPr>
        <w:t xml:space="preserve"> </w:t>
      </w:r>
      <w:bookmarkStart w:id="410" w:name="_Hlk113876388"/>
    </w:p>
    <w:bookmarkEnd w:id="410"/>
    <w:p w14:paraId="4F0234A5" w14:textId="77777777" w:rsidR="001A683B" w:rsidRPr="00BE0992" w:rsidRDefault="001A683B" w:rsidP="001A683B">
      <w:pPr>
        <w:autoSpaceDE w:val="0"/>
        <w:autoSpaceDN w:val="0"/>
        <w:spacing w:line="312" w:lineRule="auto"/>
        <w:ind w:right="23"/>
        <w:rPr>
          <w:lang w:val="el-GR"/>
        </w:rPr>
      </w:pPr>
      <w:r w:rsidRPr="00E6318C">
        <w:rPr>
          <w:lang w:val="el-GR"/>
        </w:rPr>
        <w:t>Η συστηματική και αντιπροσωπευτική καταγραφή των σημείων που ελέγχονται, εγγυάται την αποτελεσματική προσέγγιση των αντικειμενικών στόχων του εκάστοτε ελέγχου.</w:t>
      </w:r>
    </w:p>
    <w:p w14:paraId="22AA8079" w14:textId="77777777" w:rsidR="001A683B" w:rsidRPr="00BE0992" w:rsidRDefault="001A683B" w:rsidP="001A683B">
      <w:pPr>
        <w:autoSpaceDE w:val="0"/>
        <w:autoSpaceDN w:val="0"/>
        <w:spacing w:line="312" w:lineRule="auto"/>
        <w:ind w:right="23"/>
        <w:rPr>
          <w:lang w:val="el-GR"/>
        </w:rPr>
      </w:pPr>
      <w:r w:rsidRPr="00BE0992">
        <w:rPr>
          <w:lang w:val="el-GR"/>
        </w:rPr>
        <w:t>Η Λίστα Ελέγχου υπακούει σε αυστηρούς κανόνες επιλογής, σύνταξης και διάρθρωσης, μειώνοντας στο ελάχιστο δυνατό την πιθανότητα παρερμηνειών και, ως ένα βαθμό, υποκειμενικών και αυθαίρετων εκτιμήσεων και απόψεων. Η Λίστα Ελέγχου είναι ένα αρχείο σε ηλεκτρονική μορφή (</w:t>
      </w:r>
      <w:r w:rsidRPr="003115A9">
        <w:t>word</w:t>
      </w:r>
      <w:r w:rsidRPr="00BE0992">
        <w:rPr>
          <w:lang w:val="el-GR"/>
        </w:rPr>
        <w:t>) και κατά περίπτωση παρέχονται οδηγίες ελέγχου, στις οποίες υποδεικνύονται τα βήματα που πρέπει να ακολουθηθούν ώστε να εξεταστεί το εν λόγω σημείο ελέγχου, με στόχο την ενιαία ελεγκτική προσέγγιση. Για τη διερεύνηση κάθε ενότητας υπάρχουν συγκεκριμένες ερωτήσεις, οι οποίες συνθέτουν τη συνολική ανταπόκριση/συμμόρφωση του ελεγχόμενου προς το αντικείμενο ελέγχου.</w:t>
      </w:r>
    </w:p>
    <w:p w14:paraId="020F7655" w14:textId="77777777" w:rsidR="001A683B" w:rsidRPr="00BE0992" w:rsidRDefault="001A683B" w:rsidP="001A683B">
      <w:pPr>
        <w:autoSpaceDE w:val="0"/>
        <w:autoSpaceDN w:val="0"/>
        <w:spacing w:line="312" w:lineRule="auto"/>
        <w:ind w:right="23"/>
        <w:rPr>
          <w:lang w:val="el-GR"/>
        </w:rPr>
      </w:pPr>
      <w:r w:rsidRPr="00BE0992">
        <w:rPr>
          <w:lang w:val="el-GR"/>
        </w:rPr>
        <w:t xml:space="preserve">Κάθε θεματική ενότητα περιλαμβάνει έναν προκαθορισμένο αριθμό σημείων ελέγχου επί των οποίων, το εύρος των επιλογών αξιολόγησης περιορίζεται στις απαντήσεις: «ΝΑΙ», «ΟΧΙ» και «Δεν αφορά», εφόσον δεν υπάρχει λόγος να υποβληθεί μια ερώτηση. Σημειώνεται ότι, η ερώτηση είναι πάντα διατυπωμένη κατά τέτοιο τρόπο ώστε η επιθυμητή/αποδεκτή απάντηση να είναι «ΝΑΙ». Εφόσον ο ελεγχόμενος φορέας υλοποίησης δε συμμορφώνεται ΠΛΗΡΩΣ στο αντίστοιχο σημείο ελέγχου, η σωστή απάντηση είναι «ΟΧΙ», οπότε και ο Ανεξάρτητος Ελεγκτής θα πρέπει υποχρεωτικά να αιτιολογήσει επακριβώς το σημείο της μη συμμόρφωσης, καθώς η εν λόγω επιλογή συνιστά παραβίαση διάταξης εθνικού ή και </w:t>
      </w:r>
      <w:proofErr w:type="spellStart"/>
      <w:r w:rsidRPr="00BE0992">
        <w:rPr>
          <w:lang w:val="el-GR"/>
        </w:rPr>
        <w:t>ενωσιακού</w:t>
      </w:r>
      <w:proofErr w:type="spellEnd"/>
      <w:r w:rsidRPr="00BE0992">
        <w:rPr>
          <w:lang w:val="el-GR"/>
        </w:rPr>
        <w:t xml:space="preserve"> δικαίου και δύναται, να επιφέρει την επιβολή κυρώσεων (συστάσεις ή/και δημοσιονομικές διορθώσεις).</w:t>
      </w:r>
    </w:p>
    <w:p w14:paraId="263B3C39" w14:textId="77777777" w:rsidR="001A683B" w:rsidRPr="00BE0992" w:rsidRDefault="001A683B" w:rsidP="001A683B">
      <w:pPr>
        <w:autoSpaceDE w:val="0"/>
        <w:autoSpaceDN w:val="0"/>
        <w:spacing w:line="312" w:lineRule="auto"/>
        <w:ind w:right="23"/>
        <w:rPr>
          <w:lang w:val="el-GR"/>
        </w:rPr>
      </w:pPr>
      <w:r w:rsidRPr="00BE0992">
        <w:rPr>
          <w:lang w:val="el-GR"/>
        </w:rPr>
        <w:t>Ειδικότερα, η Λίστα Ελέγχου περιλαμβάνει σημεία ελέγχου που αφορούν τις ακόλουθες ενότητες:</w:t>
      </w:r>
    </w:p>
    <w:p w14:paraId="49822A08" w14:textId="77777777" w:rsidR="001A683B" w:rsidRPr="00BE0992" w:rsidRDefault="001A683B" w:rsidP="001A683B">
      <w:pPr>
        <w:autoSpaceDE w:val="0"/>
        <w:autoSpaceDN w:val="0"/>
        <w:spacing w:line="312" w:lineRule="auto"/>
        <w:ind w:left="425" w:right="23"/>
        <w:rPr>
          <w:lang w:val="el-GR"/>
        </w:rPr>
      </w:pPr>
      <w:r w:rsidRPr="00BE0992">
        <w:rPr>
          <w:lang w:val="el-GR"/>
        </w:rPr>
        <w:t>1.</w:t>
      </w:r>
      <w:r w:rsidRPr="00BE0992">
        <w:rPr>
          <w:lang w:val="el-GR"/>
        </w:rPr>
        <w:tab/>
        <w:t>Γενικά στοιχεία και πληροφορίες</w:t>
      </w:r>
    </w:p>
    <w:p w14:paraId="21933ECA" w14:textId="77777777" w:rsidR="001A683B" w:rsidRPr="00BE0992" w:rsidRDefault="001A683B" w:rsidP="001A683B">
      <w:pPr>
        <w:autoSpaceDE w:val="0"/>
        <w:autoSpaceDN w:val="0"/>
        <w:spacing w:line="312" w:lineRule="auto"/>
        <w:ind w:left="425" w:right="23"/>
        <w:rPr>
          <w:lang w:val="el-GR"/>
        </w:rPr>
      </w:pPr>
      <w:r w:rsidRPr="00BE0992">
        <w:rPr>
          <w:lang w:val="el-GR"/>
        </w:rPr>
        <w:t>2.</w:t>
      </w:r>
      <w:r w:rsidRPr="00BE0992">
        <w:rPr>
          <w:lang w:val="el-GR"/>
        </w:rPr>
        <w:tab/>
        <w:t>Έλεγχος Επίτευξης Οροσήμου/Στόχου της ελεγχόμενης Δράσης/Έργου</w:t>
      </w:r>
    </w:p>
    <w:p w14:paraId="28DC829B" w14:textId="77777777" w:rsidR="001A683B" w:rsidRPr="00BE0992" w:rsidRDefault="001A683B" w:rsidP="001A683B">
      <w:pPr>
        <w:autoSpaceDE w:val="0"/>
        <w:autoSpaceDN w:val="0"/>
        <w:spacing w:line="312" w:lineRule="auto"/>
        <w:ind w:left="425" w:right="23"/>
        <w:rPr>
          <w:lang w:val="el-GR"/>
        </w:rPr>
      </w:pPr>
      <w:r w:rsidRPr="00BE0992">
        <w:rPr>
          <w:lang w:val="el-GR"/>
        </w:rPr>
        <w:t>2.1</w:t>
      </w:r>
      <w:r w:rsidRPr="00BE0992">
        <w:rPr>
          <w:lang w:val="el-GR"/>
        </w:rPr>
        <w:tab/>
        <w:t>Έλεγχος Πληρότητας Στοιχείων Έργου</w:t>
      </w:r>
    </w:p>
    <w:p w14:paraId="2E8B4921" w14:textId="77777777" w:rsidR="001A683B" w:rsidRPr="00BE0992" w:rsidRDefault="001A683B" w:rsidP="001A683B">
      <w:pPr>
        <w:autoSpaceDE w:val="0"/>
        <w:autoSpaceDN w:val="0"/>
        <w:spacing w:line="312" w:lineRule="auto"/>
        <w:ind w:left="425" w:right="23"/>
        <w:rPr>
          <w:lang w:val="el-GR"/>
        </w:rPr>
      </w:pPr>
      <w:r w:rsidRPr="00BE0992">
        <w:rPr>
          <w:lang w:val="el-GR"/>
        </w:rPr>
        <w:t>2.2</w:t>
      </w:r>
      <w:r w:rsidRPr="00BE0992">
        <w:rPr>
          <w:lang w:val="el-GR"/>
        </w:rPr>
        <w:tab/>
        <w:t>Έλεγχος Διακήρυξης</w:t>
      </w:r>
    </w:p>
    <w:p w14:paraId="30814225" w14:textId="77777777" w:rsidR="001A683B" w:rsidRPr="00BE0992" w:rsidRDefault="001A683B" w:rsidP="001A683B">
      <w:pPr>
        <w:autoSpaceDE w:val="0"/>
        <w:autoSpaceDN w:val="0"/>
        <w:spacing w:line="312" w:lineRule="auto"/>
        <w:ind w:left="425" w:right="23"/>
        <w:rPr>
          <w:lang w:val="el-GR"/>
        </w:rPr>
      </w:pPr>
      <w:r w:rsidRPr="00BE0992">
        <w:rPr>
          <w:lang w:val="el-GR"/>
        </w:rPr>
        <w:t>2.3</w:t>
      </w:r>
      <w:r w:rsidRPr="00BE0992">
        <w:rPr>
          <w:lang w:val="el-GR"/>
        </w:rPr>
        <w:tab/>
        <w:t>Έλεγχος Ανάθεσης Σύμβασης</w:t>
      </w:r>
    </w:p>
    <w:p w14:paraId="69D34008" w14:textId="77777777" w:rsidR="001A683B" w:rsidRPr="00BE0992" w:rsidRDefault="001A683B" w:rsidP="001A683B">
      <w:pPr>
        <w:autoSpaceDE w:val="0"/>
        <w:autoSpaceDN w:val="0"/>
        <w:spacing w:line="312" w:lineRule="auto"/>
        <w:ind w:left="425" w:right="23"/>
        <w:rPr>
          <w:lang w:val="el-GR"/>
        </w:rPr>
      </w:pPr>
      <w:r w:rsidRPr="00BE0992">
        <w:rPr>
          <w:lang w:val="el-GR"/>
        </w:rPr>
        <w:t>2.4</w:t>
      </w:r>
      <w:r w:rsidRPr="00BE0992">
        <w:rPr>
          <w:lang w:val="el-GR"/>
        </w:rPr>
        <w:tab/>
        <w:t>Έλεγχος υλοποίησης φυσικού και οικονομικού αντικειμένου του Έργου</w:t>
      </w:r>
    </w:p>
    <w:p w14:paraId="684C74C1" w14:textId="77777777" w:rsidR="001A683B" w:rsidRPr="00BE0992" w:rsidRDefault="001A683B" w:rsidP="001A683B">
      <w:pPr>
        <w:autoSpaceDE w:val="0"/>
        <w:autoSpaceDN w:val="0"/>
        <w:spacing w:line="312" w:lineRule="auto"/>
        <w:ind w:left="425" w:right="23"/>
        <w:rPr>
          <w:lang w:val="el-GR"/>
        </w:rPr>
      </w:pPr>
      <w:r w:rsidRPr="00BE0992">
        <w:rPr>
          <w:lang w:val="el-GR"/>
        </w:rPr>
        <w:t>2.5</w:t>
      </w:r>
      <w:r w:rsidRPr="00BE0992">
        <w:rPr>
          <w:lang w:val="el-GR"/>
        </w:rPr>
        <w:tab/>
        <w:t>Έλεγχος στοιχείων δαπανών του Έργου</w:t>
      </w:r>
    </w:p>
    <w:p w14:paraId="582807FF" w14:textId="77777777" w:rsidR="001A683B" w:rsidRPr="00BE0992" w:rsidRDefault="001A683B" w:rsidP="001A683B">
      <w:pPr>
        <w:autoSpaceDE w:val="0"/>
        <w:autoSpaceDN w:val="0"/>
        <w:spacing w:line="312" w:lineRule="auto"/>
        <w:ind w:left="425" w:right="23"/>
        <w:rPr>
          <w:lang w:val="el-GR"/>
        </w:rPr>
      </w:pPr>
      <w:r w:rsidRPr="00BE0992">
        <w:rPr>
          <w:lang w:val="el-GR"/>
        </w:rPr>
        <w:lastRenderedPageBreak/>
        <w:t>2.6</w:t>
      </w:r>
      <w:r w:rsidRPr="00BE0992">
        <w:rPr>
          <w:lang w:val="el-GR"/>
        </w:rPr>
        <w:tab/>
        <w:t>Έλεγχος ολοκλήρωσης της υλοποίησης φυσικού και οικονομικού αντικειμένου του Έργου</w:t>
      </w:r>
    </w:p>
    <w:p w14:paraId="12C7B375" w14:textId="77777777" w:rsidR="001A683B" w:rsidRPr="00BE0992" w:rsidRDefault="001A683B" w:rsidP="001A683B">
      <w:pPr>
        <w:autoSpaceDE w:val="0"/>
        <w:autoSpaceDN w:val="0"/>
        <w:spacing w:line="312" w:lineRule="auto"/>
        <w:ind w:left="425" w:right="23"/>
        <w:rPr>
          <w:lang w:val="el-GR"/>
        </w:rPr>
      </w:pPr>
      <w:r w:rsidRPr="00BE0992">
        <w:rPr>
          <w:lang w:val="el-GR"/>
        </w:rPr>
        <w:t>3.</w:t>
      </w:r>
      <w:r w:rsidRPr="00BE0992">
        <w:rPr>
          <w:lang w:val="el-GR"/>
        </w:rPr>
        <w:tab/>
        <w:t>Έλεγχος συμμόρφωσης της Δράσης /Έργου με την αρχή της «μη πρόκλησης σημαντικής βλάβης»</w:t>
      </w:r>
    </w:p>
    <w:p w14:paraId="123C3F9C" w14:textId="77777777" w:rsidR="001A683B" w:rsidRPr="00BE0992" w:rsidRDefault="001A683B" w:rsidP="001A683B">
      <w:pPr>
        <w:autoSpaceDE w:val="0"/>
        <w:autoSpaceDN w:val="0"/>
        <w:spacing w:line="312" w:lineRule="auto"/>
        <w:ind w:left="425" w:right="23"/>
        <w:rPr>
          <w:lang w:val="el-GR"/>
        </w:rPr>
      </w:pPr>
      <w:r w:rsidRPr="00BE0992">
        <w:rPr>
          <w:lang w:val="el-GR"/>
        </w:rPr>
        <w:t>4.</w:t>
      </w:r>
      <w:r w:rsidRPr="00BE0992">
        <w:rPr>
          <w:lang w:val="el-GR"/>
        </w:rPr>
        <w:tab/>
        <w:t>Έλεγχος συμμόρφωσης της Δράσης /Έργου με τους κλιματικούς/ψηφιακούς στόχους</w:t>
      </w:r>
    </w:p>
    <w:p w14:paraId="2C610EAD" w14:textId="77777777" w:rsidR="001A683B" w:rsidRPr="00BE0992" w:rsidRDefault="001A683B" w:rsidP="001A683B">
      <w:pPr>
        <w:autoSpaceDE w:val="0"/>
        <w:autoSpaceDN w:val="0"/>
        <w:spacing w:line="312" w:lineRule="auto"/>
        <w:ind w:left="425" w:right="23"/>
        <w:rPr>
          <w:lang w:val="el-GR"/>
        </w:rPr>
      </w:pPr>
      <w:r w:rsidRPr="00BE0992">
        <w:rPr>
          <w:lang w:val="el-GR"/>
        </w:rPr>
        <w:t>5.</w:t>
      </w:r>
      <w:r w:rsidRPr="00BE0992">
        <w:rPr>
          <w:lang w:val="el-GR"/>
        </w:rPr>
        <w:tab/>
        <w:t>Έλεγχος μη ύπαρξης ενδείξεων απάτης</w:t>
      </w:r>
    </w:p>
    <w:p w14:paraId="227CD5DF" w14:textId="77777777" w:rsidR="001A683B" w:rsidRPr="00BE0992" w:rsidRDefault="001A683B" w:rsidP="001A683B">
      <w:pPr>
        <w:autoSpaceDE w:val="0"/>
        <w:autoSpaceDN w:val="0"/>
        <w:spacing w:line="312" w:lineRule="auto"/>
        <w:ind w:left="425" w:right="23"/>
        <w:rPr>
          <w:lang w:val="el-GR"/>
        </w:rPr>
      </w:pPr>
      <w:r w:rsidRPr="00BE0992">
        <w:rPr>
          <w:lang w:val="el-GR"/>
        </w:rPr>
        <w:t>6.</w:t>
      </w:r>
      <w:r w:rsidRPr="00BE0992">
        <w:rPr>
          <w:lang w:val="el-GR"/>
        </w:rPr>
        <w:tab/>
        <w:t>Έλεγχος μη διπλής χρηματοδότησης</w:t>
      </w:r>
    </w:p>
    <w:p w14:paraId="2A258961" w14:textId="77777777" w:rsidR="001A683B" w:rsidRPr="00BE0992" w:rsidRDefault="001A683B" w:rsidP="001A683B">
      <w:pPr>
        <w:autoSpaceDE w:val="0"/>
        <w:autoSpaceDN w:val="0"/>
        <w:spacing w:line="312" w:lineRule="auto"/>
        <w:ind w:left="425" w:right="23"/>
        <w:rPr>
          <w:lang w:val="el-GR"/>
        </w:rPr>
      </w:pPr>
      <w:r w:rsidRPr="00BE0992">
        <w:rPr>
          <w:lang w:val="el-GR"/>
        </w:rPr>
        <w:t>7.</w:t>
      </w:r>
      <w:r w:rsidRPr="00BE0992">
        <w:rPr>
          <w:lang w:val="el-GR"/>
        </w:rPr>
        <w:tab/>
        <w:t>Έλεγχος μη σύγκρουσης συμφερόντων</w:t>
      </w:r>
    </w:p>
    <w:p w14:paraId="7D141F02" w14:textId="77777777" w:rsidR="001A683B" w:rsidRPr="00BE0992" w:rsidRDefault="001A683B" w:rsidP="001A683B">
      <w:pPr>
        <w:autoSpaceDE w:val="0"/>
        <w:autoSpaceDN w:val="0"/>
        <w:spacing w:line="312" w:lineRule="auto"/>
        <w:ind w:left="425" w:right="23"/>
        <w:rPr>
          <w:lang w:val="el-GR"/>
        </w:rPr>
      </w:pPr>
      <w:r w:rsidRPr="00BE0992">
        <w:rPr>
          <w:lang w:val="el-GR"/>
        </w:rPr>
        <w:t>8.</w:t>
      </w:r>
      <w:r w:rsidRPr="00BE0992">
        <w:rPr>
          <w:lang w:val="el-GR"/>
        </w:rPr>
        <w:tab/>
        <w:t>Έλεγχος συμμόρφωσης προς προηγούμενες συστάσεις</w:t>
      </w:r>
    </w:p>
    <w:p w14:paraId="07F68897" w14:textId="77777777" w:rsidR="001A683B" w:rsidRPr="00BE0992" w:rsidRDefault="001A683B" w:rsidP="001A683B">
      <w:pPr>
        <w:autoSpaceDE w:val="0"/>
        <w:autoSpaceDN w:val="0"/>
        <w:spacing w:line="312" w:lineRule="auto"/>
        <w:ind w:left="425" w:right="23"/>
        <w:rPr>
          <w:lang w:val="el-GR"/>
        </w:rPr>
      </w:pPr>
      <w:r w:rsidRPr="00BE0992">
        <w:rPr>
          <w:lang w:val="el-GR"/>
        </w:rPr>
        <w:t>9.</w:t>
      </w:r>
      <w:r w:rsidRPr="00BE0992">
        <w:rPr>
          <w:lang w:val="el-GR"/>
        </w:rPr>
        <w:tab/>
        <w:t>Έλεγχος μη ανάσχεσης της επίτευξης προηγούμενου Οροσήμου/Στόχου</w:t>
      </w:r>
    </w:p>
    <w:p w14:paraId="17E2BBE2" w14:textId="77777777" w:rsidR="001A683B" w:rsidRDefault="001A683B" w:rsidP="001A683B">
      <w:pPr>
        <w:autoSpaceDE w:val="0"/>
        <w:autoSpaceDN w:val="0"/>
        <w:spacing w:line="312" w:lineRule="auto"/>
        <w:ind w:right="23"/>
        <w:rPr>
          <w:lang w:val="el-GR"/>
        </w:rPr>
      </w:pPr>
      <w:r w:rsidRPr="00BE0992">
        <w:rPr>
          <w:lang w:val="el-GR"/>
        </w:rPr>
        <w:t>Ο Ανεξάρτητος Ελεγκτής, ανάλογα με την εξέλιξη και τις απαιτήσεις του εκάστοτε ελέγχου και εφόσον υπάρχει περαιτέρω ελεγκτικό ενδιαφέρον, κατά την ελεγκτική του κρίση, δύναται να αναλάβει πρωτοβουλίες και να υπερβεί το πλαίσιο των ερωτήσεων που συμπεριλαμβάνονται στο ερωτηματολόγιο, συλλέγοντας επιπλέον στοιχεία, χρήσιμα για τον έλεγχο.</w:t>
      </w:r>
    </w:p>
    <w:p w14:paraId="629F7015" w14:textId="77777777" w:rsidR="001A683B" w:rsidRDefault="001A683B" w:rsidP="001A683B">
      <w:pPr>
        <w:rPr>
          <w:b/>
          <w:color w:val="002060"/>
          <w:lang w:val="el-GR"/>
        </w:rPr>
      </w:pPr>
    </w:p>
    <w:p w14:paraId="7B09369F" w14:textId="77777777" w:rsidR="001A683B" w:rsidRDefault="001A683B" w:rsidP="001A683B">
      <w:pPr>
        <w:rPr>
          <w:b/>
          <w:color w:val="002060"/>
          <w:lang w:val="el-GR"/>
        </w:rPr>
      </w:pPr>
    </w:p>
    <w:p w14:paraId="0404A095" w14:textId="77777777" w:rsidR="00DD6702" w:rsidRDefault="00DD6702" w:rsidP="00DD6702">
      <w:pPr>
        <w:autoSpaceDE w:val="0"/>
        <w:autoSpaceDN w:val="0"/>
        <w:spacing w:line="312" w:lineRule="auto"/>
        <w:ind w:right="23"/>
        <w:jc w:val="center"/>
        <w:rPr>
          <w:b/>
          <w:bCs/>
          <w:sz w:val="28"/>
          <w:szCs w:val="28"/>
          <w:u w:val="single"/>
          <w:lang w:val="el-GR"/>
        </w:rPr>
      </w:pPr>
      <w:r w:rsidRPr="00CD1307">
        <w:rPr>
          <w:b/>
          <w:bCs/>
          <w:sz w:val="28"/>
          <w:szCs w:val="28"/>
          <w:u w:val="single"/>
          <w:lang w:val="el-GR"/>
        </w:rPr>
        <w:t>ΠΙΝΑΚΑ</w:t>
      </w:r>
      <w:r>
        <w:rPr>
          <w:b/>
          <w:bCs/>
          <w:sz w:val="28"/>
          <w:szCs w:val="28"/>
          <w:u w:val="single"/>
          <w:lang w:val="el-GR"/>
        </w:rPr>
        <w:t>Σ</w:t>
      </w:r>
      <w:r w:rsidRPr="00CD1307">
        <w:rPr>
          <w:b/>
          <w:bCs/>
          <w:sz w:val="28"/>
          <w:szCs w:val="28"/>
          <w:u w:val="single"/>
          <w:lang w:val="el-GR"/>
        </w:rPr>
        <w:t xml:space="preserve"> Ι</w:t>
      </w:r>
    </w:p>
    <w:p w14:paraId="33476520" w14:textId="77777777" w:rsidR="001A683B" w:rsidRDefault="001A683B" w:rsidP="001A683B">
      <w:pPr>
        <w:rPr>
          <w:rFonts w:eastAsia="SimSun"/>
          <w:lang w:val="el-GR"/>
        </w:rPr>
      </w:pPr>
    </w:p>
    <w:p w14:paraId="5FDC04F9" w14:textId="77777777" w:rsidR="00DD6702" w:rsidRDefault="00DD6702" w:rsidP="001A683B">
      <w:pPr>
        <w:rPr>
          <w:rFonts w:eastAsia="SimSun"/>
          <w:lang w:val="el-GR"/>
        </w:rPr>
      </w:pPr>
    </w:p>
    <w:tbl>
      <w:tblPr>
        <w:tblStyle w:val="TableGrid"/>
        <w:tblW w:w="0" w:type="auto"/>
        <w:tblLook w:val="04A0" w:firstRow="1" w:lastRow="0" w:firstColumn="1" w:lastColumn="0" w:noHBand="0" w:noVBand="1"/>
      </w:tblPr>
      <w:tblGrid>
        <w:gridCol w:w="9628"/>
      </w:tblGrid>
      <w:tr w:rsidR="00DD6702" w14:paraId="72918D2F" w14:textId="77777777" w:rsidTr="00B771A7">
        <w:trPr>
          <w:trHeight w:val="7853"/>
        </w:trPr>
        <w:tc>
          <w:tcPr>
            <w:tcW w:w="9628" w:type="dxa"/>
          </w:tcPr>
          <w:p w14:paraId="39EF5BF3" w14:textId="77777777" w:rsidR="00DD6702" w:rsidRPr="009D4F68" w:rsidRDefault="00DD6702" w:rsidP="00B771A7">
            <w:pPr>
              <w:pStyle w:val="Entry1withLine"/>
              <w:pBdr>
                <w:bottom w:val="none" w:sz="0" w:space="0" w:color="auto"/>
                <w:between w:val="none" w:sz="0" w:space="0" w:color="auto"/>
              </w:pBdr>
              <w:spacing w:after="120"/>
              <w:jc w:val="center"/>
              <w:rPr>
                <w:rFonts w:asciiTheme="minorHAnsi" w:hAnsiTheme="minorHAnsi" w:cstheme="minorHAnsi"/>
                <w:b/>
                <w:color w:val="auto"/>
                <w:sz w:val="16"/>
                <w:szCs w:val="16"/>
                <w:lang w:val="el-GR"/>
              </w:rPr>
            </w:pPr>
            <w:r w:rsidRPr="009D4F68">
              <w:rPr>
                <w:rFonts w:asciiTheme="minorHAnsi" w:hAnsiTheme="minorHAnsi" w:cstheme="minorHAnsi"/>
                <w:b/>
                <w:color w:val="auto"/>
                <w:sz w:val="16"/>
                <w:szCs w:val="16"/>
                <w:lang w:val="el-GR"/>
              </w:rPr>
              <w:lastRenderedPageBreak/>
              <w:t>ΛΙΣΤΑ ΕΛΕΓΧΟΥ ΑΝΕΞΑΡΤΗΤΟΥ ΕΛΕΓΚΤΗ</w:t>
            </w:r>
          </w:p>
          <w:p w14:paraId="2EA7591D" w14:textId="77777777" w:rsidR="00DD6702" w:rsidRPr="009D4F68" w:rsidRDefault="00DD6702" w:rsidP="00B771A7">
            <w:pPr>
              <w:pStyle w:val="Entry1withLine"/>
              <w:pBdr>
                <w:bottom w:val="none" w:sz="0" w:space="0" w:color="auto"/>
                <w:between w:val="none" w:sz="0" w:space="0" w:color="auto"/>
              </w:pBdr>
              <w:spacing w:after="120"/>
              <w:jc w:val="center"/>
              <w:rPr>
                <w:rFonts w:asciiTheme="minorHAnsi" w:hAnsiTheme="minorHAnsi" w:cstheme="minorHAnsi"/>
                <w:sz w:val="16"/>
                <w:szCs w:val="16"/>
                <w:lang w:val="el-GR"/>
              </w:rPr>
            </w:pPr>
            <w:r w:rsidRPr="009D4F68">
              <w:rPr>
                <w:rFonts w:asciiTheme="minorHAnsi" w:hAnsiTheme="minorHAnsi" w:cstheme="minorHAnsi"/>
                <w:b/>
                <w:color w:val="auto"/>
                <w:sz w:val="16"/>
                <w:szCs w:val="16"/>
                <w:lang w:val="el-GR"/>
              </w:rPr>
              <w:t>[ΜΗ ΚΡΑΤΙΚΩΝ ΕΝΙΣΧΥΣΕΩΝ]</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85"/>
              <w:gridCol w:w="5254"/>
            </w:tblGrid>
            <w:tr w:rsidR="00DD6702" w:rsidRPr="009D4F68" w14:paraId="0EF50CAF" w14:textId="77777777" w:rsidTr="00B771A7">
              <w:tc>
                <w:tcPr>
                  <w:tcW w:w="9639" w:type="dxa"/>
                  <w:gridSpan w:val="2"/>
                  <w:shd w:val="clear" w:color="auto" w:fill="FDE9D9"/>
                </w:tcPr>
                <w:p w14:paraId="65126D39" w14:textId="77777777" w:rsidR="00DD6702" w:rsidRPr="009D4F68" w:rsidRDefault="00DD6702" w:rsidP="00B771A7">
                  <w:pPr>
                    <w:spacing w:before="40" w:after="40"/>
                    <w:rPr>
                      <w:rFonts w:asciiTheme="minorHAnsi" w:hAnsiTheme="minorHAnsi" w:cstheme="minorHAnsi"/>
                      <w:b/>
                      <w:i/>
                      <w:color w:val="000000"/>
                      <w:sz w:val="16"/>
                      <w:szCs w:val="16"/>
                    </w:rPr>
                  </w:pPr>
                  <w:r w:rsidRPr="009D4F68">
                    <w:rPr>
                      <w:rFonts w:asciiTheme="minorHAnsi" w:hAnsiTheme="minorHAnsi" w:cstheme="minorHAnsi"/>
                      <w:b/>
                      <w:sz w:val="16"/>
                      <w:szCs w:val="16"/>
                      <w:lang w:val="el-GR"/>
                    </w:rPr>
                    <w:t>Είδος επαλήθευσης</w:t>
                  </w:r>
                </w:p>
              </w:tc>
            </w:tr>
            <w:tr w:rsidR="00DD6702" w:rsidRPr="009D4F68" w14:paraId="2BA6D84B" w14:textId="77777777" w:rsidTr="00B771A7">
              <w:tc>
                <w:tcPr>
                  <w:tcW w:w="4385" w:type="dxa"/>
                  <w:shd w:val="clear" w:color="auto" w:fill="auto"/>
                  <w:vAlign w:val="center"/>
                </w:tcPr>
                <w:p w14:paraId="69F45B68" w14:textId="77777777" w:rsidR="00DD6702" w:rsidRPr="009D4F68" w:rsidRDefault="00DD6702" w:rsidP="00B771A7">
                  <w:pPr>
                    <w:spacing w:before="60" w:after="60"/>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lang w:val="en-US"/>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r w:rsidRPr="009D4F68">
                    <w:rPr>
                      <w:rFonts w:asciiTheme="minorHAnsi" w:hAnsiTheme="minorHAnsi" w:cstheme="minorHAnsi"/>
                      <w:sz w:val="16"/>
                      <w:szCs w:val="16"/>
                      <w:lang w:val="en-US"/>
                    </w:rPr>
                    <w:t xml:space="preserve"> </w:t>
                  </w:r>
                  <w:r w:rsidRPr="009D4F68">
                    <w:rPr>
                      <w:rFonts w:asciiTheme="minorHAnsi" w:hAnsiTheme="minorHAnsi" w:cstheme="minorHAnsi"/>
                      <w:sz w:val="16"/>
                      <w:szCs w:val="16"/>
                      <w:lang w:val="el-GR"/>
                    </w:rPr>
                    <w:t>Διοικητική</w:t>
                  </w:r>
                </w:p>
              </w:tc>
              <w:tc>
                <w:tcPr>
                  <w:tcW w:w="5254" w:type="dxa"/>
                  <w:shd w:val="clear" w:color="auto" w:fill="FFFFFF"/>
                  <w:vAlign w:val="center"/>
                </w:tcPr>
                <w:p w14:paraId="5E6389B5" w14:textId="77777777" w:rsidR="00DD6702" w:rsidRPr="009D4F68" w:rsidRDefault="00DD6702" w:rsidP="00B771A7">
                  <w:pPr>
                    <w:spacing w:before="60" w:after="60"/>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lang w:val="en-US"/>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r w:rsidRPr="009D4F68">
                    <w:rPr>
                      <w:rFonts w:asciiTheme="minorHAnsi" w:hAnsiTheme="minorHAnsi" w:cstheme="minorHAnsi"/>
                      <w:sz w:val="16"/>
                      <w:szCs w:val="16"/>
                      <w:lang w:val="en-US"/>
                    </w:rPr>
                    <w:t xml:space="preserve"> </w:t>
                  </w:r>
                  <w:r w:rsidRPr="009D4F68">
                    <w:rPr>
                      <w:rFonts w:asciiTheme="minorHAnsi" w:hAnsiTheme="minorHAnsi" w:cstheme="minorHAnsi"/>
                      <w:sz w:val="16"/>
                      <w:szCs w:val="16"/>
                      <w:lang w:val="el-GR"/>
                    </w:rPr>
                    <w:t>Επιτόπια</w:t>
                  </w:r>
                </w:p>
              </w:tc>
            </w:tr>
            <w:tr w:rsidR="00DD6702" w:rsidRPr="00310424" w14:paraId="17DD2A1F" w14:textId="77777777" w:rsidTr="00B771A7">
              <w:tc>
                <w:tcPr>
                  <w:tcW w:w="4385" w:type="dxa"/>
                  <w:shd w:val="clear" w:color="auto" w:fill="auto"/>
                </w:tcPr>
                <w:p w14:paraId="3AC49288" w14:textId="77777777" w:rsidR="00DD6702" w:rsidRPr="009D4F68" w:rsidRDefault="00DD6702" w:rsidP="00B771A7">
                  <w:pPr>
                    <w:spacing w:before="80" w:after="60"/>
                    <w:rPr>
                      <w:rFonts w:asciiTheme="minorHAnsi" w:hAnsiTheme="minorHAnsi" w:cstheme="minorHAnsi"/>
                      <w:sz w:val="16"/>
                      <w:szCs w:val="16"/>
                    </w:rPr>
                  </w:pPr>
                  <w:r w:rsidRPr="009D4F68">
                    <w:rPr>
                      <w:rFonts w:asciiTheme="minorHAnsi" w:hAnsiTheme="minorHAnsi" w:cstheme="minorHAnsi"/>
                      <w:sz w:val="16"/>
                      <w:szCs w:val="16"/>
                      <w:lang w:val="el-GR"/>
                    </w:rPr>
                    <w:t>Ελεγκτική Περίοδος Αναφοράς</w:t>
                  </w:r>
                  <w:r w:rsidRPr="009D4F68">
                    <w:rPr>
                      <w:rFonts w:asciiTheme="minorHAnsi" w:hAnsiTheme="minorHAnsi" w:cstheme="minorHAnsi"/>
                      <w:sz w:val="16"/>
                      <w:szCs w:val="16"/>
                    </w:rPr>
                    <w:t xml:space="preserve"> </w:t>
                  </w:r>
                </w:p>
              </w:tc>
              <w:tc>
                <w:tcPr>
                  <w:tcW w:w="5254" w:type="dxa"/>
                  <w:shd w:val="clear" w:color="auto" w:fill="auto"/>
                  <w:vAlign w:val="center"/>
                </w:tcPr>
                <w:p w14:paraId="22364AB8" w14:textId="77777777" w:rsidR="00DD6702" w:rsidRPr="009D4F68" w:rsidRDefault="00DD6702" w:rsidP="00B771A7">
                  <w:pPr>
                    <w:spacing w:before="80" w:after="60"/>
                    <w:rPr>
                      <w:rFonts w:asciiTheme="minorHAnsi" w:hAnsiTheme="minorHAnsi" w:cstheme="minorHAnsi"/>
                      <w:i/>
                      <w:color w:val="000000"/>
                      <w:sz w:val="16"/>
                      <w:szCs w:val="16"/>
                      <w:lang w:val="el-GR"/>
                    </w:rPr>
                  </w:pPr>
                  <w:r w:rsidRPr="009D4F68">
                    <w:rPr>
                      <w:rFonts w:asciiTheme="minorHAnsi" w:hAnsiTheme="minorHAnsi" w:cstheme="minorHAnsi"/>
                      <w:i/>
                      <w:color w:val="000000"/>
                      <w:sz w:val="16"/>
                      <w:szCs w:val="16"/>
                      <w:lang w:val="el-GR"/>
                    </w:rPr>
                    <w:t>Από  ΗΜΕΡΑ/ΜΗΝΑΣ/ΕΤΟΣ   έως ΗΜΕΡΑ/ΜΗΝΑΣ/ΕΤΟΣ</w:t>
                  </w:r>
                </w:p>
              </w:tc>
            </w:tr>
          </w:tbl>
          <w:p w14:paraId="1AA5A05C" w14:textId="77777777" w:rsidR="00DD6702" w:rsidRPr="009D4F68" w:rsidRDefault="00DD6702" w:rsidP="00E82AF0">
            <w:pPr>
              <w:numPr>
                <w:ilvl w:val="0"/>
                <w:numId w:val="34"/>
              </w:numPr>
              <w:shd w:val="clear" w:color="auto" w:fill="FFFFFF"/>
              <w:suppressAutoHyphens w:val="0"/>
              <w:spacing w:before="120" w:after="0"/>
              <w:ind w:left="0" w:firstLine="0"/>
              <w:jc w:val="left"/>
              <w:rPr>
                <w:rFonts w:asciiTheme="minorHAnsi" w:hAnsiTheme="minorHAnsi" w:cstheme="minorHAnsi"/>
                <w:i/>
                <w:sz w:val="16"/>
                <w:szCs w:val="16"/>
                <w:lang w:val="el-GR"/>
              </w:rPr>
            </w:pPr>
            <w:r w:rsidRPr="009D4F68">
              <w:rPr>
                <w:rFonts w:asciiTheme="minorHAnsi" w:hAnsiTheme="minorHAnsi" w:cstheme="minorHAnsi"/>
                <w:b/>
                <w:bCs/>
                <w:sz w:val="16"/>
                <w:szCs w:val="16"/>
                <w:lang w:val="el-GR"/>
              </w:rPr>
              <w:t xml:space="preserve"> Γενικά στοιχεία και πληροφορίες </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85"/>
              <w:gridCol w:w="5254"/>
            </w:tblGrid>
            <w:tr w:rsidR="00DD6702" w:rsidRPr="009D4F68" w14:paraId="77BC9A11" w14:textId="77777777" w:rsidTr="00B771A7">
              <w:tc>
                <w:tcPr>
                  <w:tcW w:w="9639" w:type="dxa"/>
                  <w:gridSpan w:val="2"/>
                  <w:tcBorders>
                    <w:bottom w:val="single" w:sz="4" w:space="0" w:color="auto"/>
                  </w:tcBorders>
                  <w:shd w:val="clear" w:color="auto" w:fill="C6D9F1"/>
                  <w:vAlign w:val="center"/>
                </w:tcPr>
                <w:p w14:paraId="5F05ACA2" w14:textId="77777777" w:rsidR="00DD6702" w:rsidRPr="009D4F68" w:rsidRDefault="00DD6702" w:rsidP="00E82AF0">
                  <w:pPr>
                    <w:numPr>
                      <w:ilvl w:val="1"/>
                      <w:numId w:val="33"/>
                    </w:numPr>
                    <w:suppressAutoHyphens w:val="0"/>
                    <w:spacing w:before="80" w:after="80"/>
                    <w:jc w:val="left"/>
                    <w:rPr>
                      <w:rFonts w:asciiTheme="minorHAnsi" w:hAnsiTheme="minorHAnsi" w:cstheme="minorHAnsi"/>
                      <w:i/>
                      <w:color w:val="000000"/>
                      <w:sz w:val="16"/>
                      <w:szCs w:val="16"/>
                    </w:rPr>
                  </w:pPr>
                  <w:r w:rsidRPr="009D4F68">
                    <w:rPr>
                      <w:rFonts w:asciiTheme="minorHAnsi" w:hAnsiTheme="minorHAnsi" w:cstheme="minorHAnsi"/>
                      <w:b/>
                      <w:sz w:val="16"/>
                      <w:szCs w:val="16"/>
                      <w:lang w:val="el-GR"/>
                    </w:rPr>
                    <w:t>Πληροφορίες Δράσης/’</w:t>
                  </w:r>
                  <w:proofErr w:type="spellStart"/>
                  <w:r w:rsidRPr="009D4F68">
                    <w:rPr>
                      <w:rFonts w:asciiTheme="minorHAnsi" w:hAnsiTheme="minorHAnsi" w:cstheme="minorHAnsi"/>
                      <w:b/>
                      <w:sz w:val="16"/>
                      <w:szCs w:val="16"/>
                      <w:lang w:val="el-GR"/>
                    </w:rPr>
                    <w:t>Εργου</w:t>
                  </w:r>
                  <w:proofErr w:type="spellEnd"/>
                </w:p>
              </w:tc>
            </w:tr>
            <w:tr w:rsidR="00DD6702" w:rsidRPr="009D4F68" w14:paraId="05BD7BD6" w14:textId="77777777" w:rsidTr="00B771A7">
              <w:tc>
                <w:tcPr>
                  <w:tcW w:w="4385" w:type="dxa"/>
                  <w:shd w:val="clear" w:color="auto" w:fill="auto"/>
                </w:tcPr>
                <w:p w14:paraId="196F6880" w14:textId="77777777" w:rsidR="00DD6702" w:rsidRPr="009D4F68" w:rsidRDefault="00DD6702" w:rsidP="00B771A7">
                  <w:pPr>
                    <w:spacing w:before="80" w:after="60"/>
                    <w:rPr>
                      <w:rFonts w:asciiTheme="minorHAnsi" w:hAnsiTheme="minorHAnsi" w:cstheme="minorHAnsi"/>
                      <w:sz w:val="16"/>
                      <w:szCs w:val="16"/>
                      <w:lang w:val="el-GR"/>
                    </w:rPr>
                  </w:pPr>
                  <w:r w:rsidRPr="009D4F68">
                    <w:rPr>
                      <w:rFonts w:asciiTheme="minorHAnsi" w:hAnsiTheme="minorHAnsi" w:cstheme="minorHAnsi"/>
                      <w:sz w:val="16"/>
                      <w:szCs w:val="16"/>
                      <w:lang w:val="el-GR"/>
                    </w:rPr>
                    <w:t>Τίτλος Δράσης/Έργου</w:t>
                  </w:r>
                </w:p>
              </w:tc>
              <w:tc>
                <w:tcPr>
                  <w:tcW w:w="5254" w:type="dxa"/>
                  <w:shd w:val="clear" w:color="auto" w:fill="auto"/>
                  <w:vAlign w:val="center"/>
                </w:tcPr>
                <w:p w14:paraId="6208C6BF" w14:textId="77777777" w:rsidR="00DD6702" w:rsidRPr="009D4F68" w:rsidRDefault="00DD6702" w:rsidP="00B771A7">
                  <w:pPr>
                    <w:spacing w:before="80" w:after="60"/>
                    <w:rPr>
                      <w:rFonts w:asciiTheme="minorHAnsi" w:hAnsiTheme="minorHAnsi" w:cstheme="minorHAnsi"/>
                      <w:i/>
                      <w:sz w:val="16"/>
                      <w:szCs w:val="16"/>
                    </w:rPr>
                  </w:pPr>
                </w:p>
              </w:tc>
            </w:tr>
            <w:tr w:rsidR="00DD6702" w:rsidRPr="00310424" w14:paraId="434DB77E" w14:textId="77777777" w:rsidTr="00B771A7">
              <w:tc>
                <w:tcPr>
                  <w:tcW w:w="4385" w:type="dxa"/>
                  <w:shd w:val="clear" w:color="auto" w:fill="auto"/>
                </w:tcPr>
                <w:p w14:paraId="51446A2D" w14:textId="77777777" w:rsidR="00DD6702" w:rsidRPr="009D4F68" w:rsidRDefault="00DD6702" w:rsidP="00B771A7">
                  <w:pPr>
                    <w:spacing w:before="80" w:after="60"/>
                    <w:rPr>
                      <w:rFonts w:asciiTheme="minorHAnsi" w:hAnsiTheme="minorHAnsi" w:cstheme="minorHAnsi"/>
                      <w:sz w:val="16"/>
                      <w:szCs w:val="16"/>
                      <w:lang w:val="el-GR"/>
                    </w:rPr>
                  </w:pPr>
                  <w:r w:rsidRPr="009D4F68">
                    <w:rPr>
                      <w:rFonts w:asciiTheme="minorHAnsi" w:hAnsiTheme="minorHAnsi" w:cstheme="minorHAnsi"/>
                      <w:sz w:val="16"/>
                      <w:szCs w:val="16"/>
                      <w:lang w:val="el-GR"/>
                    </w:rPr>
                    <w:t>Αριθμός Δράσης /Κωδικός ΟΠΣ ΤΑ</w:t>
                  </w:r>
                </w:p>
              </w:tc>
              <w:tc>
                <w:tcPr>
                  <w:tcW w:w="5254" w:type="dxa"/>
                  <w:shd w:val="clear" w:color="auto" w:fill="auto"/>
                  <w:vAlign w:val="center"/>
                </w:tcPr>
                <w:p w14:paraId="48AA2B58" w14:textId="77777777" w:rsidR="00DD6702" w:rsidRPr="009D4F68" w:rsidRDefault="00DD6702" w:rsidP="00B771A7">
                  <w:pPr>
                    <w:spacing w:before="80" w:after="60"/>
                    <w:rPr>
                      <w:rFonts w:asciiTheme="minorHAnsi" w:hAnsiTheme="minorHAnsi" w:cstheme="minorHAnsi"/>
                      <w:i/>
                      <w:sz w:val="16"/>
                      <w:szCs w:val="16"/>
                      <w:lang w:val="el-GR"/>
                    </w:rPr>
                  </w:pPr>
                </w:p>
              </w:tc>
            </w:tr>
          </w:tbl>
          <w:p w14:paraId="17854587" w14:textId="77777777" w:rsidR="00DD6702" w:rsidRPr="009D4F68" w:rsidRDefault="00DD6702" w:rsidP="00B771A7">
            <w:pPr>
              <w:spacing w:after="0"/>
              <w:rPr>
                <w:rFonts w:asciiTheme="minorHAnsi" w:hAnsiTheme="minorHAnsi" w:cstheme="minorHAnsi"/>
                <w:sz w:val="16"/>
                <w:szCs w:val="16"/>
                <w:lang w:val="el-GR"/>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85"/>
              <w:gridCol w:w="5254"/>
            </w:tblGrid>
            <w:tr w:rsidR="00DD6702" w:rsidRPr="009D4F68" w14:paraId="2F9DA763" w14:textId="77777777" w:rsidTr="00B771A7">
              <w:tc>
                <w:tcPr>
                  <w:tcW w:w="9639" w:type="dxa"/>
                  <w:gridSpan w:val="2"/>
                  <w:tcBorders>
                    <w:bottom w:val="single" w:sz="4" w:space="0" w:color="auto"/>
                  </w:tcBorders>
                  <w:shd w:val="clear" w:color="auto" w:fill="C6D9F1"/>
                  <w:vAlign w:val="center"/>
                </w:tcPr>
                <w:p w14:paraId="6EC8FCF8" w14:textId="77777777" w:rsidR="00DD6702" w:rsidRPr="009D4F68" w:rsidRDefault="00DD6702" w:rsidP="00B771A7">
                  <w:pPr>
                    <w:spacing w:before="80" w:after="80"/>
                    <w:rPr>
                      <w:rFonts w:asciiTheme="minorHAnsi" w:hAnsiTheme="minorHAnsi" w:cstheme="minorHAnsi"/>
                      <w:b/>
                      <w:sz w:val="16"/>
                      <w:szCs w:val="16"/>
                      <w:lang w:val="el-GR"/>
                    </w:rPr>
                  </w:pPr>
                  <w:r w:rsidRPr="009D4F68">
                    <w:rPr>
                      <w:rFonts w:asciiTheme="minorHAnsi" w:hAnsiTheme="minorHAnsi" w:cstheme="minorHAnsi"/>
                      <w:b/>
                      <w:sz w:val="16"/>
                      <w:szCs w:val="16"/>
                      <w:lang w:val="el-GR"/>
                    </w:rPr>
                    <w:t xml:space="preserve">1.2 Υπουργείο Ευθύνης  </w:t>
                  </w:r>
                </w:p>
              </w:tc>
            </w:tr>
            <w:tr w:rsidR="00DD6702" w:rsidRPr="009D4F68" w14:paraId="3AFED2BC" w14:textId="77777777" w:rsidTr="00B771A7">
              <w:tc>
                <w:tcPr>
                  <w:tcW w:w="4385" w:type="dxa"/>
                  <w:shd w:val="clear" w:color="auto" w:fill="auto"/>
                </w:tcPr>
                <w:p w14:paraId="4E2B4D04" w14:textId="77777777" w:rsidR="00DD6702" w:rsidRPr="009D4F68" w:rsidRDefault="00DD6702" w:rsidP="00B771A7">
                  <w:pPr>
                    <w:spacing w:before="80" w:after="80"/>
                    <w:rPr>
                      <w:rFonts w:asciiTheme="minorHAnsi" w:hAnsiTheme="minorHAnsi" w:cstheme="minorHAnsi"/>
                      <w:sz w:val="16"/>
                      <w:szCs w:val="16"/>
                      <w:lang w:val="el-GR"/>
                    </w:rPr>
                  </w:pPr>
                  <w:r w:rsidRPr="009D4F68">
                    <w:rPr>
                      <w:rFonts w:asciiTheme="minorHAnsi" w:hAnsiTheme="minorHAnsi" w:cstheme="minorHAnsi"/>
                      <w:sz w:val="16"/>
                      <w:szCs w:val="16"/>
                      <w:lang w:val="el-GR"/>
                    </w:rPr>
                    <w:t xml:space="preserve">Ονομασία Υπουργείου Ευθύνης </w:t>
                  </w:r>
                </w:p>
              </w:tc>
              <w:tc>
                <w:tcPr>
                  <w:tcW w:w="5254" w:type="dxa"/>
                  <w:shd w:val="clear" w:color="auto" w:fill="auto"/>
                  <w:vAlign w:val="center"/>
                </w:tcPr>
                <w:p w14:paraId="6E367A4D" w14:textId="77777777" w:rsidR="00DD6702" w:rsidRPr="009D4F68" w:rsidRDefault="00DD6702" w:rsidP="00B771A7">
                  <w:pPr>
                    <w:spacing w:before="80" w:after="80"/>
                    <w:rPr>
                      <w:rFonts w:asciiTheme="minorHAnsi" w:hAnsiTheme="minorHAnsi" w:cstheme="minorHAnsi"/>
                      <w:i/>
                      <w:sz w:val="16"/>
                      <w:szCs w:val="16"/>
                    </w:rPr>
                  </w:pPr>
                </w:p>
              </w:tc>
            </w:tr>
          </w:tbl>
          <w:p w14:paraId="5CE74C63" w14:textId="77777777" w:rsidR="00DD6702" w:rsidRPr="009D4F68" w:rsidRDefault="00DD6702" w:rsidP="00B771A7">
            <w:pPr>
              <w:spacing w:after="0"/>
              <w:rPr>
                <w:rFonts w:asciiTheme="minorHAnsi" w:hAnsiTheme="minorHAnsi" w:cstheme="minorHAnsi"/>
                <w:sz w:val="16"/>
                <w:szCs w:val="16"/>
                <w:lang w:val="el-GR"/>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85"/>
              <w:gridCol w:w="5254"/>
            </w:tblGrid>
            <w:tr w:rsidR="00DD6702" w:rsidRPr="009D4F68" w14:paraId="7CF8A0D1" w14:textId="77777777" w:rsidTr="00B771A7">
              <w:tc>
                <w:tcPr>
                  <w:tcW w:w="9639" w:type="dxa"/>
                  <w:gridSpan w:val="2"/>
                  <w:tcBorders>
                    <w:bottom w:val="single" w:sz="4" w:space="0" w:color="auto"/>
                  </w:tcBorders>
                  <w:shd w:val="clear" w:color="auto" w:fill="C6D9F1"/>
                  <w:vAlign w:val="center"/>
                </w:tcPr>
                <w:p w14:paraId="306A66DB" w14:textId="77777777" w:rsidR="00DD6702" w:rsidRPr="009D4F68" w:rsidRDefault="00DD6702" w:rsidP="00B771A7">
                  <w:pPr>
                    <w:spacing w:before="80" w:after="80"/>
                    <w:rPr>
                      <w:rFonts w:asciiTheme="minorHAnsi" w:hAnsiTheme="minorHAnsi" w:cstheme="minorHAnsi"/>
                      <w:b/>
                      <w:sz w:val="16"/>
                      <w:szCs w:val="16"/>
                      <w:lang w:val="el-GR"/>
                    </w:rPr>
                  </w:pPr>
                  <w:r w:rsidRPr="009D4F68">
                    <w:rPr>
                      <w:rFonts w:asciiTheme="minorHAnsi" w:hAnsiTheme="minorHAnsi" w:cstheme="minorHAnsi"/>
                      <w:b/>
                      <w:sz w:val="16"/>
                      <w:szCs w:val="16"/>
                      <w:lang w:val="el-GR"/>
                    </w:rPr>
                    <w:t xml:space="preserve">1.3 Φορέας Υλοποίησης </w:t>
                  </w:r>
                </w:p>
              </w:tc>
            </w:tr>
            <w:tr w:rsidR="00DD6702" w:rsidRPr="009D4F68" w14:paraId="753187D3" w14:textId="77777777" w:rsidTr="00B771A7">
              <w:tc>
                <w:tcPr>
                  <w:tcW w:w="4385" w:type="dxa"/>
                  <w:shd w:val="clear" w:color="auto" w:fill="auto"/>
                </w:tcPr>
                <w:p w14:paraId="693E7A25" w14:textId="77777777" w:rsidR="00DD6702" w:rsidRPr="009D4F68" w:rsidRDefault="00DD6702" w:rsidP="00B771A7">
                  <w:pPr>
                    <w:spacing w:before="80" w:after="80"/>
                    <w:rPr>
                      <w:rFonts w:asciiTheme="minorHAnsi" w:hAnsiTheme="minorHAnsi" w:cstheme="minorHAnsi"/>
                      <w:sz w:val="16"/>
                      <w:szCs w:val="16"/>
                      <w:lang w:val="el-GR"/>
                    </w:rPr>
                  </w:pPr>
                  <w:r w:rsidRPr="009D4F68">
                    <w:rPr>
                      <w:rFonts w:asciiTheme="minorHAnsi" w:hAnsiTheme="minorHAnsi" w:cstheme="minorHAnsi"/>
                      <w:sz w:val="16"/>
                      <w:szCs w:val="16"/>
                      <w:lang w:val="el-GR"/>
                    </w:rPr>
                    <w:t xml:space="preserve">Ονομασία ελεγχόμενου Φορέα Υλοποίησης </w:t>
                  </w:r>
                </w:p>
              </w:tc>
              <w:tc>
                <w:tcPr>
                  <w:tcW w:w="5254" w:type="dxa"/>
                  <w:shd w:val="clear" w:color="auto" w:fill="auto"/>
                  <w:vAlign w:val="center"/>
                </w:tcPr>
                <w:p w14:paraId="1CE0BFF9" w14:textId="77777777" w:rsidR="00DD6702" w:rsidRPr="009D4F68" w:rsidRDefault="00DD6702" w:rsidP="00B771A7">
                  <w:pPr>
                    <w:spacing w:before="80" w:after="80"/>
                    <w:rPr>
                      <w:rFonts w:asciiTheme="minorHAnsi" w:hAnsiTheme="minorHAnsi" w:cstheme="minorHAnsi"/>
                      <w:i/>
                      <w:sz w:val="16"/>
                      <w:szCs w:val="16"/>
                      <w:lang w:val="el-GR"/>
                    </w:rPr>
                  </w:pPr>
                </w:p>
              </w:tc>
            </w:tr>
            <w:tr w:rsidR="00DD6702" w:rsidRPr="009D4F68" w14:paraId="6B6C5F27" w14:textId="77777777" w:rsidTr="00B771A7">
              <w:tc>
                <w:tcPr>
                  <w:tcW w:w="4385" w:type="dxa"/>
                  <w:shd w:val="clear" w:color="auto" w:fill="auto"/>
                </w:tcPr>
                <w:p w14:paraId="083497BA" w14:textId="77777777" w:rsidR="00DD6702" w:rsidRPr="009D4F68" w:rsidRDefault="00DD6702" w:rsidP="00B771A7">
                  <w:pPr>
                    <w:spacing w:before="80" w:after="80"/>
                    <w:rPr>
                      <w:rFonts w:asciiTheme="minorHAnsi" w:hAnsiTheme="minorHAnsi" w:cstheme="minorHAnsi"/>
                      <w:sz w:val="16"/>
                      <w:szCs w:val="16"/>
                      <w:lang w:val="el-GR"/>
                    </w:rPr>
                  </w:pPr>
                  <w:r w:rsidRPr="009D4F68">
                    <w:rPr>
                      <w:rFonts w:asciiTheme="minorHAnsi" w:hAnsiTheme="minorHAnsi" w:cstheme="minorHAnsi"/>
                      <w:sz w:val="16"/>
                      <w:szCs w:val="16"/>
                      <w:lang w:val="el-GR"/>
                    </w:rPr>
                    <w:t>Απόφαση ορισμού Φορέα Υλοποίησης</w:t>
                  </w:r>
                </w:p>
              </w:tc>
              <w:tc>
                <w:tcPr>
                  <w:tcW w:w="5254" w:type="dxa"/>
                  <w:shd w:val="clear" w:color="auto" w:fill="auto"/>
                  <w:vAlign w:val="center"/>
                </w:tcPr>
                <w:p w14:paraId="64AD679A" w14:textId="77777777" w:rsidR="00DD6702" w:rsidRPr="009D4F68" w:rsidRDefault="00DD6702" w:rsidP="00B771A7">
                  <w:pPr>
                    <w:spacing w:before="80" w:after="80"/>
                    <w:rPr>
                      <w:rFonts w:asciiTheme="minorHAnsi" w:hAnsiTheme="minorHAnsi" w:cstheme="minorHAnsi"/>
                      <w:i/>
                      <w:sz w:val="16"/>
                      <w:szCs w:val="16"/>
                      <w:lang w:val="el-GR"/>
                    </w:rPr>
                  </w:pPr>
                </w:p>
              </w:tc>
            </w:tr>
            <w:tr w:rsidR="00DD6702" w:rsidRPr="00310424" w14:paraId="46AC80A2" w14:textId="77777777" w:rsidTr="00B771A7">
              <w:tc>
                <w:tcPr>
                  <w:tcW w:w="4385" w:type="dxa"/>
                  <w:shd w:val="clear" w:color="auto" w:fill="auto"/>
                </w:tcPr>
                <w:p w14:paraId="378B3DB3" w14:textId="77777777" w:rsidR="00DD6702" w:rsidRPr="009D4F68" w:rsidRDefault="00DD6702" w:rsidP="00B771A7">
                  <w:pPr>
                    <w:spacing w:before="40" w:after="40"/>
                    <w:rPr>
                      <w:rFonts w:asciiTheme="minorHAnsi" w:hAnsiTheme="minorHAnsi" w:cstheme="minorHAnsi"/>
                      <w:sz w:val="16"/>
                      <w:szCs w:val="16"/>
                      <w:lang w:val="el-GR"/>
                    </w:rPr>
                  </w:pPr>
                  <w:r w:rsidRPr="009D4F68">
                    <w:rPr>
                      <w:rFonts w:asciiTheme="minorHAnsi" w:hAnsiTheme="minorHAnsi" w:cstheme="minorHAnsi"/>
                      <w:sz w:val="16"/>
                      <w:szCs w:val="16"/>
                      <w:lang w:val="el-GR"/>
                    </w:rPr>
                    <w:t>Ρόλος Φορέα Υλοποίησης στη Δράση/Έργο</w:t>
                  </w:r>
                </w:p>
              </w:tc>
              <w:tc>
                <w:tcPr>
                  <w:tcW w:w="5254" w:type="dxa"/>
                  <w:shd w:val="clear" w:color="auto" w:fill="auto"/>
                  <w:vAlign w:val="center"/>
                </w:tcPr>
                <w:p w14:paraId="73CAD078" w14:textId="77777777" w:rsidR="00DD6702" w:rsidRPr="009D4F68" w:rsidRDefault="00DD6702" w:rsidP="00B771A7">
                  <w:pPr>
                    <w:spacing w:before="40" w:after="40"/>
                    <w:rPr>
                      <w:rFonts w:asciiTheme="minorHAnsi" w:hAnsiTheme="minorHAnsi" w:cstheme="minorHAnsi"/>
                      <w:i/>
                      <w:color w:val="000000"/>
                      <w:sz w:val="16"/>
                      <w:szCs w:val="16"/>
                      <w:lang w:val="el-GR"/>
                    </w:rPr>
                  </w:pPr>
                </w:p>
              </w:tc>
            </w:tr>
          </w:tbl>
          <w:p w14:paraId="62CF9633" w14:textId="77777777" w:rsidR="00DD6702" w:rsidRPr="009D4F68" w:rsidRDefault="00DD6702" w:rsidP="00B771A7">
            <w:pPr>
              <w:spacing w:after="0"/>
              <w:rPr>
                <w:rFonts w:asciiTheme="minorHAnsi" w:hAnsiTheme="minorHAnsi" w:cstheme="minorHAnsi"/>
                <w:sz w:val="16"/>
                <w:szCs w:val="16"/>
                <w:lang w:val="el-G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7"/>
              <w:gridCol w:w="1701"/>
              <w:gridCol w:w="1701"/>
              <w:gridCol w:w="1810"/>
            </w:tblGrid>
            <w:tr w:rsidR="00DD6702" w:rsidRPr="009D4F68" w14:paraId="3F097C27" w14:textId="77777777" w:rsidTr="00B771A7">
              <w:tc>
                <w:tcPr>
                  <w:tcW w:w="9639" w:type="dxa"/>
                  <w:gridSpan w:val="4"/>
                  <w:tcBorders>
                    <w:bottom w:val="single" w:sz="4" w:space="0" w:color="auto"/>
                  </w:tcBorders>
                  <w:shd w:val="clear" w:color="auto" w:fill="C6D9F1"/>
                  <w:vAlign w:val="center"/>
                </w:tcPr>
                <w:p w14:paraId="50C20A14" w14:textId="77777777" w:rsidR="00DD6702" w:rsidRPr="009D4F68" w:rsidRDefault="00DD6702" w:rsidP="00B771A7">
                  <w:pPr>
                    <w:spacing w:before="80" w:after="80"/>
                    <w:rPr>
                      <w:rFonts w:asciiTheme="minorHAnsi" w:hAnsiTheme="minorHAnsi" w:cstheme="minorHAnsi"/>
                      <w:b/>
                      <w:sz w:val="16"/>
                      <w:szCs w:val="16"/>
                      <w:lang w:val="el-GR"/>
                    </w:rPr>
                  </w:pPr>
                  <w:r w:rsidRPr="009D4F68">
                    <w:rPr>
                      <w:rFonts w:asciiTheme="minorHAnsi" w:hAnsiTheme="minorHAnsi" w:cstheme="minorHAnsi"/>
                      <w:b/>
                      <w:sz w:val="16"/>
                      <w:szCs w:val="16"/>
                    </w:rPr>
                    <w:t>1.</w:t>
                  </w:r>
                  <w:r w:rsidRPr="009D4F68">
                    <w:rPr>
                      <w:rFonts w:asciiTheme="minorHAnsi" w:hAnsiTheme="minorHAnsi" w:cstheme="minorHAnsi"/>
                      <w:b/>
                      <w:sz w:val="16"/>
                      <w:szCs w:val="16"/>
                      <w:lang w:val="el-GR"/>
                    </w:rPr>
                    <w:t>4</w:t>
                  </w:r>
                  <w:r w:rsidRPr="009D4F68">
                    <w:rPr>
                      <w:rFonts w:asciiTheme="minorHAnsi" w:hAnsiTheme="minorHAnsi" w:cstheme="minorHAnsi"/>
                      <w:b/>
                      <w:sz w:val="16"/>
                      <w:szCs w:val="16"/>
                    </w:rPr>
                    <w:t xml:space="preserve"> </w:t>
                  </w:r>
                  <w:r w:rsidRPr="009D4F68">
                    <w:rPr>
                      <w:rFonts w:asciiTheme="minorHAnsi" w:hAnsiTheme="minorHAnsi" w:cstheme="minorHAnsi"/>
                      <w:b/>
                      <w:sz w:val="16"/>
                      <w:szCs w:val="16"/>
                      <w:lang w:val="el-GR"/>
                    </w:rPr>
                    <w:t>Λογιστικό Σύστημα</w:t>
                  </w:r>
                </w:p>
              </w:tc>
            </w:tr>
            <w:tr w:rsidR="00DD6702" w:rsidRPr="00310424" w14:paraId="62F71DF7" w14:textId="77777777" w:rsidTr="00B771A7">
              <w:tc>
                <w:tcPr>
                  <w:tcW w:w="4427" w:type="dxa"/>
                  <w:vMerge w:val="restart"/>
                  <w:shd w:val="clear" w:color="auto" w:fill="auto"/>
                  <w:vAlign w:val="center"/>
                </w:tcPr>
                <w:p w14:paraId="69ECCAAB" w14:textId="77777777" w:rsidR="00DD6702" w:rsidRPr="009D4F68" w:rsidRDefault="00DD6702" w:rsidP="00B771A7">
                  <w:pPr>
                    <w:spacing w:before="60" w:after="60"/>
                    <w:ind w:left="57"/>
                    <w:rPr>
                      <w:rFonts w:asciiTheme="minorHAnsi" w:hAnsiTheme="minorHAnsi" w:cstheme="minorHAnsi"/>
                      <w:sz w:val="16"/>
                      <w:szCs w:val="16"/>
                      <w:lang w:val="el-GR"/>
                    </w:rPr>
                  </w:pPr>
                  <w:r w:rsidRPr="009D4F68">
                    <w:rPr>
                      <w:rFonts w:asciiTheme="minorHAnsi" w:hAnsiTheme="minorHAnsi" w:cstheme="minorHAnsi"/>
                      <w:sz w:val="16"/>
                      <w:szCs w:val="16"/>
                      <w:lang w:val="el-GR"/>
                    </w:rPr>
                    <w:t xml:space="preserve">Ο Φορέας Υλοποίησης  τηρεί </w:t>
                  </w:r>
                </w:p>
              </w:tc>
              <w:tc>
                <w:tcPr>
                  <w:tcW w:w="5212" w:type="dxa"/>
                  <w:gridSpan w:val="3"/>
                  <w:shd w:val="clear" w:color="auto" w:fill="auto"/>
                  <w:vAlign w:val="center"/>
                </w:tcPr>
                <w:p w14:paraId="3C27EE8B" w14:textId="77777777" w:rsidR="00DD6702" w:rsidRPr="009D4F68" w:rsidRDefault="00DD6702" w:rsidP="00B771A7">
                  <w:pPr>
                    <w:spacing w:before="60" w:after="60"/>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lang w:val="el-GR"/>
                    </w:rPr>
                    <w:instrText xml:space="preserve"> </w:instrText>
                  </w:r>
                  <w:r w:rsidRPr="009D4F68">
                    <w:rPr>
                      <w:rFonts w:asciiTheme="minorHAnsi" w:hAnsiTheme="minorHAnsi" w:cstheme="minorHAnsi"/>
                      <w:sz w:val="16"/>
                      <w:szCs w:val="16"/>
                    </w:rPr>
                    <w:instrText>FORMCHECKBOX</w:instrText>
                  </w:r>
                  <w:r w:rsidRPr="009D4F68">
                    <w:rPr>
                      <w:rFonts w:asciiTheme="minorHAnsi" w:hAnsiTheme="minorHAnsi" w:cstheme="minorHAnsi"/>
                      <w:sz w:val="16"/>
                      <w:szCs w:val="16"/>
                      <w:lang w:val="el-GR"/>
                    </w:rPr>
                    <w:instrText xml:space="preserve">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r w:rsidRPr="009D4F68">
                    <w:rPr>
                      <w:rFonts w:asciiTheme="minorHAnsi" w:hAnsiTheme="minorHAnsi" w:cstheme="minorHAnsi"/>
                      <w:sz w:val="16"/>
                      <w:szCs w:val="16"/>
                      <w:lang w:val="el-GR"/>
                    </w:rPr>
                    <w:t xml:space="preserve"> χωριστή λογιστική μερίδα (Γ κατηγορίας βιβλία)</w:t>
                  </w:r>
                </w:p>
              </w:tc>
            </w:tr>
            <w:tr w:rsidR="00DD6702" w:rsidRPr="00310424" w14:paraId="3BEF800C" w14:textId="77777777" w:rsidTr="00B771A7">
              <w:tc>
                <w:tcPr>
                  <w:tcW w:w="4427" w:type="dxa"/>
                  <w:vMerge/>
                  <w:shd w:val="clear" w:color="auto" w:fill="auto"/>
                  <w:vAlign w:val="center"/>
                </w:tcPr>
                <w:p w14:paraId="3D4573E8" w14:textId="77777777" w:rsidR="00DD6702" w:rsidRPr="009D4F68" w:rsidRDefault="00DD6702" w:rsidP="00B771A7">
                  <w:pPr>
                    <w:spacing w:before="60" w:after="60"/>
                    <w:ind w:left="57"/>
                    <w:rPr>
                      <w:rFonts w:asciiTheme="minorHAnsi" w:hAnsiTheme="minorHAnsi" w:cstheme="minorHAnsi"/>
                      <w:sz w:val="16"/>
                      <w:szCs w:val="16"/>
                      <w:lang w:val="el-GR"/>
                    </w:rPr>
                  </w:pPr>
                </w:p>
              </w:tc>
              <w:tc>
                <w:tcPr>
                  <w:tcW w:w="5212" w:type="dxa"/>
                  <w:gridSpan w:val="3"/>
                  <w:shd w:val="clear" w:color="auto" w:fill="auto"/>
                  <w:vAlign w:val="center"/>
                </w:tcPr>
                <w:p w14:paraId="2C7C69B1" w14:textId="77777777" w:rsidR="00DD6702" w:rsidRPr="009D4F68" w:rsidRDefault="00DD6702" w:rsidP="00B771A7">
                  <w:pPr>
                    <w:spacing w:before="60" w:after="60"/>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lang w:val="el-GR"/>
                    </w:rPr>
                    <w:instrText xml:space="preserve"> </w:instrText>
                  </w:r>
                  <w:r w:rsidRPr="009D4F68">
                    <w:rPr>
                      <w:rFonts w:asciiTheme="minorHAnsi" w:hAnsiTheme="minorHAnsi" w:cstheme="minorHAnsi"/>
                      <w:sz w:val="16"/>
                      <w:szCs w:val="16"/>
                    </w:rPr>
                    <w:instrText>FORMCHECKBOX</w:instrText>
                  </w:r>
                  <w:r w:rsidRPr="009D4F68">
                    <w:rPr>
                      <w:rFonts w:asciiTheme="minorHAnsi" w:hAnsiTheme="minorHAnsi" w:cstheme="minorHAnsi"/>
                      <w:sz w:val="16"/>
                      <w:szCs w:val="16"/>
                      <w:lang w:val="el-GR"/>
                    </w:rPr>
                    <w:instrText xml:space="preserve">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r w:rsidRPr="009D4F68">
                    <w:rPr>
                      <w:rFonts w:asciiTheme="minorHAnsi" w:hAnsiTheme="minorHAnsi" w:cstheme="minorHAnsi"/>
                      <w:sz w:val="16"/>
                      <w:szCs w:val="16"/>
                      <w:lang w:val="el-GR"/>
                    </w:rPr>
                    <w:t xml:space="preserve"> βιβλία εσόδων-εξόδων (Β κατηγορίας βιβλία)</w:t>
                  </w:r>
                </w:p>
              </w:tc>
            </w:tr>
            <w:tr w:rsidR="00DD6702" w:rsidRPr="009D4F68" w14:paraId="2E45A797" w14:textId="77777777" w:rsidTr="00B771A7">
              <w:tc>
                <w:tcPr>
                  <w:tcW w:w="4427" w:type="dxa"/>
                  <w:vMerge/>
                  <w:shd w:val="clear" w:color="auto" w:fill="auto"/>
                  <w:vAlign w:val="center"/>
                </w:tcPr>
                <w:p w14:paraId="6E10108B" w14:textId="77777777" w:rsidR="00DD6702" w:rsidRPr="009D4F68" w:rsidRDefault="00DD6702" w:rsidP="00B771A7">
                  <w:pPr>
                    <w:spacing w:before="60" w:after="60"/>
                    <w:ind w:left="57"/>
                    <w:rPr>
                      <w:rFonts w:asciiTheme="minorHAnsi" w:hAnsiTheme="minorHAnsi" w:cstheme="minorHAnsi"/>
                      <w:sz w:val="16"/>
                      <w:szCs w:val="16"/>
                      <w:lang w:val="el-GR"/>
                    </w:rPr>
                  </w:pPr>
                </w:p>
              </w:tc>
              <w:tc>
                <w:tcPr>
                  <w:tcW w:w="5212" w:type="dxa"/>
                  <w:gridSpan w:val="3"/>
                  <w:shd w:val="clear" w:color="auto" w:fill="auto"/>
                  <w:vAlign w:val="center"/>
                </w:tcPr>
                <w:p w14:paraId="79578992" w14:textId="77777777" w:rsidR="00DD6702" w:rsidRPr="009D4F68" w:rsidRDefault="00DD6702" w:rsidP="00B771A7">
                  <w:pPr>
                    <w:spacing w:before="60" w:after="60"/>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r w:rsidRPr="009D4F68">
                    <w:rPr>
                      <w:rFonts w:asciiTheme="minorHAnsi" w:hAnsiTheme="minorHAnsi" w:cstheme="minorHAnsi"/>
                      <w:sz w:val="16"/>
                      <w:szCs w:val="16"/>
                    </w:rPr>
                    <w:t xml:space="preserve"> </w:t>
                  </w:r>
                  <w:r w:rsidRPr="009D4F68">
                    <w:rPr>
                      <w:rFonts w:asciiTheme="minorHAnsi" w:hAnsiTheme="minorHAnsi" w:cstheme="minorHAnsi"/>
                      <w:sz w:val="16"/>
                      <w:szCs w:val="16"/>
                      <w:lang w:val="el-GR"/>
                    </w:rPr>
                    <w:t>άλλο</w:t>
                  </w:r>
                  <w:r w:rsidRPr="009D4F68">
                    <w:rPr>
                      <w:rFonts w:asciiTheme="minorHAnsi" w:hAnsiTheme="minorHAnsi" w:cstheme="minorHAnsi"/>
                      <w:sz w:val="16"/>
                      <w:szCs w:val="16"/>
                    </w:rPr>
                    <w:t xml:space="preserve"> (</w:t>
                  </w:r>
                  <w:r w:rsidRPr="009D4F68">
                    <w:rPr>
                      <w:rFonts w:asciiTheme="minorHAnsi" w:hAnsiTheme="minorHAnsi" w:cstheme="minorHAnsi"/>
                      <w:sz w:val="16"/>
                      <w:szCs w:val="16"/>
                      <w:lang w:val="el-GR"/>
                    </w:rPr>
                    <w:t>δημόσιο</w:t>
                  </w:r>
                  <w:r w:rsidRPr="009D4F68">
                    <w:rPr>
                      <w:rFonts w:asciiTheme="minorHAnsi" w:hAnsiTheme="minorHAnsi" w:cstheme="minorHAnsi"/>
                      <w:sz w:val="16"/>
                      <w:szCs w:val="16"/>
                    </w:rPr>
                    <w:t xml:space="preserve"> </w:t>
                  </w:r>
                  <w:r w:rsidRPr="009D4F68">
                    <w:rPr>
                      <w:rFonts w:asciiTheme="minorHAnsi" w:hAnsiTheme="minorHAnsi" w:cstheme="minorHAnsi"/>
                      <w:sz w:val="16"/>
                      <w:szCs w:val="16"/>
                      <w:lang w:val="el-GR"/>
                    </w:rPr>
                    <w:t>λογιστικό</w:t>
                  </w:r>
                  <w:r w:rsidRPr="009D4F68">
                    <w:rPr>
                      <w:rFonts w:asciiTheme="minorHAnsi" w:hAnsiTheme="minorHAnsi" w:cstheme="minorHAnsi"/>
                      <w:sz w:val="16"/>
                      <w:szCs w:val="16"/>
                    </w:rPr>
                    <w:t xml:space="preserve"> </w:t>
                  </w:r>
                  <w:r w:rsidRPr="009D4F68">
                    <w:rPr>
                      <w:rFonts w:asciiTheme="minorHAnsi" w:hAnsiTheme="minorHAnsi" w:cstheme="minorHAnsi"/>
                      <w:sz w:val="16"/>
                      <w:szCs w:val="16"/>
                      <w:lang w:val="el-GR"/>
                    </w:rPr>
                    <w:t>κα</w:t>
                  </w:r>
                  <w:r w:rsidRPr="009D4F68">
                    <w:rPr>
                      <w:rFonts w:asciiTheme="minorHAnsi" w:hAnsiTheme="minorHAnsi" w:cstheme="minorHAnsi"/>
                      <w:sz w:val="16"/>
                      <w:szCs w:val="16"/>
                    </w:rPr>
                    <w:t xml:space="preserve">. </w:t>
                  </w:r>
                  <w:r w:rsidRPr="009D4F68">
                    <w:rPr>
                      <w:rFonts w:asciiTheme="minorHAnsi" w:hAnsiTheme="minorHAnsi" w:cstheme="minorHAnsi"/>
                      <w:sz w:val="16"/>
                      <w:szCs w:val="16"/>
                      <w:lang w:val="el-GR"/>
                    </w:rPr>
                    <w:t xml:space="preserve"> )</w:t>
                  </w:r>
                </w:p>
              </w:tc>
            </w:tr>
            <w:tr w:rsidR="00DD6702" w:rsidRPr="009D4F68" w14:paraId="33E1F017" w14:textId="77777777" w:rsidTr="00B771A7">
              <w:tc>
                <w:tcPr>
                  <w:tcW w:w="4427" w:type="dxa"/>
                  <w:shd w:val="clear" w:color="auto" w:fill="auto"/>
                  <w:vAlign w:val="center"/>
                </w:tcPr>
                <w:p w14:paraId="413B27F1" w14:textId="77777777" w:rsidR="00DD6702" w:rsidRPr="009D4F68" w:rsidRDefault="00DD6702" w:rsidP="00B771A7">
                  <w:pPr>
                    <w:spacing w:before="60" w:after="60"/>
                    <w:ind w:left="57"/>
                    <w:rPr>
                      <w:rFonts w:asciiTheme="minorHAnsi" w:hAnsiTheme="minorHAnsi" w:cstheme="minorHAnsi"/>
                      <w:sz w:val="16"/>
                      <w:szCs w:val="16"/>
                      <w:lang w:val="el-GR"/>
                    </w:rPr>
                  </w:pPr>
                  <w:r w:rsidRPr="009D4F68">
                    <w:rPr>
                      <w:rFonts w:asciiTheme="minorHAnsi" w:hAnsiTheme="minorHAnsi" w:cstheme="minorHAnsi"/>
                      <w:sz w:val="16"/>
                      <w:szCs w:val="16"/>
                      <w:lang w:val="el-GR"/>
                    </w:rPr>
                    <w:t xml:space="preserve">Όλες οι συναλλαγές είναι διαθέσιμες σε </w:t>
                  </w:r>
                </w:p>
              </w:tc>
              <w:tc>
                <w:tcPr>
                  <w:tcW w:w="1701" w:type="dxa"/>
                  <w:shd w:val="clear" w:color="auto" w:fill="auto"/>
                  <w:vAlign w:val="center"/>
                </w:tcPr>
                <w:p w14:paraId="15782B76" w14:textId="77777777" w:rsidR="00DD6702" w:rsidRPr="009D4F68" w:rsidRDefault="00DD6702" w:rsidP="00B771A7">
                  <w:pPr>
                    <w:spacing w:before="60" w:after="60"/>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r w:rsidRPr="009D4F68">
                    <w:rPr>
                      <w:rFonts w:asciiTheme="minorHAnsi" w:hAnsiTheme="minorHAnsi" w:cstheme="minorHAnsi"/>
                      <w:sz w:val="16"/>
                      <w:szCs w:val="16"/>
                      <w:lang w:val="en-US"/>
                    </w:rPr>
                    <w:t xml:space="preserve"> </w:t>
                  </w:r>
                  <w:r w:rsidRPr="009D4F68">
                    <w:rPr>
                      <w:rFonts w:asciiTheme="minorHAnsi" w:hAnsiTheme="minorHAnsi" w:cstheme="minorHAnsi"/>
                      <w:sz w:val="16"/>
                      <w:szCs w:val="16"/>
                      <w:lang w:val="el-GR"/>
                    </w:rPr>
                    <w:t>ηλεκτρονική μορφή</w:t>
                  </w:r>
                </w:p>
              </w:tc>
              <w:tc>
                <w:tcPr>
                  <w:tcW w:w="1701" w:type="dxa"/>
                  <w:shd w:val="clear" w:color="auto" w:fill="auto"/>
                  <w:vAlign w:val="center"/>
                </w:tcPr>
                <w:p w14:paraId="3E27F85A" w14:textId="77777777" w:rsidR="00DD6702" w:rsidRPr="009D4F68" w:rsidRDefault="00DD6702" w:rsidP="00B771A7">
                  <w:pPr>
                    <w:spacing w:before="60" w:after="60"/>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r w:rsidRPr="009D4F68">
                    <w:rPr>
                      <w:rFonts w:asciiTheme="minorHAnsi" w:hAnsiTheme="minorHAnsi" w:cstheme="minorHAnsi"/>
                      <w:sz w:val="16"/>
                      <w:szCs w:val="16"/>
                      <w:lang w:val="en-US"/>
                    </w:rPr>
                    <w:t xml:space="preserve"> </w:t>
                  </w:r>
                  <w:r w:rsidRPr="009D4F68">
                    <w:rPr>
                      <w:rFonts w:asciiTheme="minorHAnsi" w:hAnsiTheme="minorHAnsi" w:cstheme="minorHAnsi"/>
                      <w:sz w:val="16"/>
                      <w:szCs w:val="16"/>
                      <w:lang w:val="el-GR"/>
                    </w:rPr>
                    <w:t>έντυπη μορφή</w:t>
                  </w:r>
                </w:p>
              </w:tc>
              <w:tc>
                <w:tcPr>
                  <w:tcW w:w="1810" w:type="dxa"/>
                  <w:shd w:val="clear" w:color="auto" w:fill="auto"/>
                  <w:vAlign w:val="center"/>
                </w:tcPr>
                <w:p w14:paraId="1E6F6E29" w14:textId="77777777" w:rsidR="00DD6702" w:rsidRPr="009D4F68" w:rsidRDefault="00DD6702" w:rsidP="00B771A7">
                  <w:pPr>
                    <w:spacing w:before="60" w:after="60"/>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r w:rsidRPr="009D4F68">
                    <w:rPr>
                      <w:rFonts w:asciiTheme="minorHAnsi" w:hAnsiTheme="minorHAnsi" w:cstheme="minorHAnsi"/>
                      <w:sz w:val="16"/>
                      <w:szCs w:val="16"/>
                      <w:lang w:val="en-US"/>
                    </w:rPr>
                    <w:t xml:space="preserve"> </w:t>
                  </w:r>
                  <w:r w:rsidRPr="009D4F68">
                    <w:rPr>
                      <w:rFonts w:asciiTheme="minorHAnsi" w:hAnsiTheme="minorHAnsi" w:cstheme="minorHAnsi"/>
                      <w:sz w:val="16"/>
                      <w:szCs w:val="16"/>
                      <w:lang w:val="el-GR"/>
                    </w:rPr>
                    <w:t>και τα δύο</w:t>
                  </w:r>
                </w:p>
              </w:tc>
            </w:tr>
          </w:tbl>
          <w:p w14:paraId="7DC469FC" w14:textId="77777777" w:rsidR="00DD6702" w:rsidRPr="009D4F68" w:rsidRDefault="00DD6702" w:rsidP="00B771A7">
            <w:pPr>
              <w:spacing w:after="0"/>
              <w:rPr>
                <w:rFonts w:asciiTheme="minorHAnsi" w:hAnsiTheme="minorHAnsi" w:cstheme="minorHAnsi"/>
                <w:sz w:val="16"/>
                <w:szCs w:val="16"/>
                <w:lang w:val="en-U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709"/>
              <w:gridCol w:w="992"/>
              <w:gridCol w:w="567"/>
              <w:gridCol w:w="2835"/>
            </w:tblGrid>
            <w:tr w:rsidR="00DD6702" w:rsidRPr="009D4F68" w14:paraId="1B4276C7" w14:textId="77777777" w:rsidTr="00B771A7">
              <w:tc>
                <w:tcPr>
                  <w:tcW w:w="9639" w:type="dxa"/>
                  <w:gridSpan w:val="5"/>
                  <w:tcBorders>
                    <w:bottom w:val="single" w:sz="4" w:space="0" w:color="auto"/>
                  </w:tcBorders>
                  <w:shd w:val="clear" w:color="auto" w:fill="C6D9F1"/>
                  <w:vAlign w:val="center"/>
                </w:tcPr>
                <w:p w14:paraId="7322DB42" w14:textId="77777777" w:rsidR="00DD6702" w:rsidRPr="009D4F68" w:rsidRDefault="00DD6702" w:rsidP="00B771A7">
                  <w:pPr>
                    <w:spacing w:before="80" w:after="80"/>
                    <w:rPr>
                      <w:rFonts w:asciiTheme="minorHAnsi" w:hAnsiTheme="minorHAnsi" w:cstheme="minorHAnsi"/>
                      <w:b/>
                      <w:sz w:val="16"/>
                      <w:szCs w:val="16"/>
                      <w:lang w:val="el-GR"/>
                    </w:rPr>
                  </w:pPr>
                  <w:r w:rsidRPr="009D4F68">
                    <w:rPr>
                      <w:rFonts w:asciiTheme="minorHAnsi" w:hAnsiTheme="minorHAnsi" w:cstheme="minorHAnsi"/>
                      <w:b/>
                      <w:sz w:val="16"/>
                      <w:szCs w:val="16"/>
                    </w:rPr>
                    <w:t>1.</w:t>
                  </w:r>
                  <w:r w:rsidRPr="009D4F68">
                    <w:rPr>
                      <w:rFonts w:asciiTheme="minorHAnsi" w:hAnsiTheme="minorHAnsi" w:cstheme="minorHAnsi"/>
                      <w:b/>
                      <w:sz w:val="16"/>
                      <w:szCs w:val="16"/>
                      <w:lang w:val="el-GR"/>
                    </w:rPr>
                    <w:t>5 ΦΠΑ</w:t>
                  </w:r>
                </w:p>
              </w:tc>
            </w:tr>
            <w:tr w:rsidR="00DD6702" w:rsidRPr="009D4F68" w14:paraId="338DF289" w14:textId="77777777" w:rsidTr="00B771A7">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FD37740" w14:textId="77777777" w:rsidR="00DD6702" w:rsidRPr="009D4F68" w:rsidRDefault="00DD6702" w:rsidP="00B771A7">
                  <w:pPr>
                    <w:spacing w:before="60" w:after="60"/>
                    <w:rPr>
                      <w:rFonts w:asciiTheme="minorHAnsi" w:hAnsiTheme="minorHAnsi" w:cstheme="minorHAnsi"/>
                      <w:sz w:val="16"/>
                      <w:szCs w:val="16"/>
                      <w:lang w:val="el-GR"/>
                    </w:rPr>
                  </w:pPr>
                  <w:r w:rsidRPr="009D4F68">
                    <w:rPr>
                      <w:rFonts w:asciiTheme="minorHAnsi" w:hAnsiTheme="minorHAnsi" w:cstheme="minorHAnsi"/>
                      <w:sz w:val="16"/>
                      <w:szCs w:val="16"/>
                      <w:lang w:val="el-GR"/>
                    </w:rPr>
                    <w:t>Ο Φορέας δύναται να ανακτήσει τον ΦΠΑ;</w:t>
                  </w:r>
                </w:p>
                <w:p w14:paraId="4E92AC9D" w14:textId="77777777" w:rsidR="00DD6702" w:rsidRPr="009D4F68" w:rsidRDefault="00DD6702" w:rsidP="00B771A7">
                  <w:pPr>
                    <w:spacing w:before="60" w:after="60"/>
                    <w:rPr>
                      <w:rFonts w:asciiTheme="minorHAnsi" w:hAnsiTheme="minorHAnsi" w:cstheme="minorHAnsi"/>
                      <w:i/>
                      <w:sz w:val="16"/>
                      <w:szCs w:val="16"/>
                      <w:lang w:val="el-GR"/>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BF4DF1F" w14:textId="77777777" w:rsidR="00DD6702" w:rsidRPr="009D4F68" w:rsidRDefault="00DD6702" w:rsidP="00B771A7">
                  <w:pPr>
                    <w:spacing w:before="20" w:after="20"/>
                    <w:jc w:val="center"/>
                    <w:rPr>
                      <w:rFonts w:asciiTheme="minorHAnsi" w:hAnsiTheme="minorHAnsi" w:cstheme="minorHAnsi"/>
                      <w:sz w:val="16"/>
                      <w:szCs w:val="16"/>
                      <w:lang w:val="el-GR"/>
                    </w:rPr>
                  </w:pPr>
                  <w:r w:rsidRPr="009D4F68">
                    <w:rPr>
                      <w:rFonts w:asciiTheme="minorHAnsi" w:hAnsiTheme="minorHAnsi" w:cstheme="minorHAnsi"/>
                      <w:sz w:val="16"/>
                      <w:szCs w:val="16"/>
                      <w:lang w:val="el-GR"/>
                    </w:rPr>
                    <w:t>Ναι</w:t>
                  </w:r>
                </w:p>
                <w:p w14:paraId="2C208B2B" w14:textId="77777777" w:rsidR="00DD6702" w:rsidRPr="009D4F68" w:rsidRDefault="00DD6702" w:rsidP="00B771A7">
                  <w:pPr>
                    <w:spacing w:before="20" w:after="20"/>
                    <w:jc w:val="center"/>
                    <w:rPr>
                      <w:rFonts w:asciiTheme="minorHAnsi" w:hAnsiTheme="minorHAnsi" w:cstheme="minorHAnsi"/>
                      <w:sz w:val="16"/>
                      <w:szCs w:val="16"/>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787C177" w14:textId="77777777" w:rsidR="00DD6702" w:rsidRPr="009D4F68" w:rsidRDefault="00DD6702" w:rsidP="00B771A7">
                  <w:pPr>
                    <w:spacing w:before="20" w:after="20"/>
                    <w:jc w:val="center"/>
                    <w:rPr>
                      <w:rFonts w:asciiTheme="minorHAnsi" w:hAnsiTheme="minorHAnsi" w:cstheme="minorHAnsi"/>
                      <w:sz w:val="16"/>
                      <w:szCs w:val="16"/>
                      <w:lang w:val="el-GR"/>
                    </w:rPr>
                  </w:pPr>
                  <w:r w:rsidRPr="009D4F68">
                    <w:rPr>
                      <w:rFonts w:asciiTheme="minorHAnsi" w:hAnsiTheme="minorHAnsi" w:cstheme="minorHAnsi"/>
                      <w:sz w:val="16"/>
                      <w:szCs w:val="16"/>
                      <w:lang w:val="el-GR"/>
                    </w:rPr>
                    <w:t>Εν μέρει</w:t>
                  </w:r>
                </w:p>
                <w:p w14:paraId="2E15F20F" w14:textId="77777777" w:rsidR="00DD6702" w:rsidRPr="009D4F68" w:rsidRDefault="00DD6702" w:rsidP="00B771A7">
                  <w:pPr>
                    <w:spacing w:before="20" w:after="20"/>
                    <w:jc w:val="center"/>
                    <w:rPr>
                      <w:rFonts w:asciiTheme="minorHAnsi" w:hAnsiTheme="minorHAnsi" w:cstheme="minorHAnsi"/>
                      <w:sz w:val="16"/>
                      <w:szCs w:val="16"/>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AF3FECC" w14:textId="77777777" w:rsidR="00DD6702" w:rsidRPr="009D4F68" w:rsidRDefault="00DD6702" w:rsidP="00B771A7">
                  <w:pPr>
                    <w:spacing w:before="20" w:after="20"/>
                    <w:rPr>
                      <w:rFonts w:asciiTheme="minorHAnsi" w:hAnsiTheme="minorHAnsi" w:cstheme="minorHAnsi"/>
                      <w:sz w:val="16"/>
                      <w:szCs w:val="16"/>
                    </w:rPr>
                  </w:pPr>
                  <w:r w:rsidRPr="009D4F68">
                    <w:rPr>
                      <w:rFonts w:asciiTheme="minorHAnsi" w:hAnsiTheme="minorHAnsi" w:cstheme="minorHAnsi"/>
                      <w:sz w:val="16"/>
                      <w:szCs w:val="16"/>
                      <w:lang w:val="el-GR"/>
                    </w:rPr>
                    <w:t>Όχι</w:t>
                  </w: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D828751" w14:textId="77777777" w:rsidR="00DD6702" w:rsidRPr="009D4F68" w:rsidRDefault="00DD6702" w:rsidP="00B771A7">
                  <w:pPr>
                    <w:rPr>
                      <w:rFonts w:asciiTheme="minorHAnsi" w:hAnsiTheme="minorHAnsi" w:cstheme="minorHAnsi"/>
                      <w:i/>
                      <w:sz w:val="16"/>
                      <w:szCs w:val="16"/>
                    </w:rPr>
                  </w:pPr>
                </w:p>
              </w:tc>
            </w:tr>
          </w:tbl>
          <w:p w14:paraId="679E4FE1" w14:textId="77777777" w:rsidR="00DD6702" w:rsidRPr="009D4F68" w:rsidRDefault="00DD6702" w:rsidP="00B771A7">
            <w:pPr>
              <w:spacing w:after="0"/>
              <w:rPr>
                <w:rFonts w:asciiTheme="minorHAnsi" w:hAnsiTheme="minorHAnsi" w:cstheme="minorHAnsi"/>
                <w:sz w:val="16"/>
                <w:szCs w:val="16"/>
                <w:lang w:val="en-U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5"/>
              <w:gridCol w:w="1135"/>
              <w:gridCol w:w="1132"/>
              <w:gridCol w:w="2837"/>
            </w:tblGrid>
            <w:tr w:rsidR="00DD6702" w:rsidRPr="009D4F68" w14:paraId="1201AA21" w14:textId="77777777" w:rsidTr="00B771A7">
              <w:tc>
                <w:tcPr>
                  <w:tcW w:w="9639" w:type="dxa"/>
                  <w:gridSpan w:val="4"/>
                  <w:tcBorders>
                    <w:bottom w:val="single" w:sz="4" w:space="0" w:color="auto"/>
                  </w:tcBorders>
                  <w:shd w:val="clear" w:color="auto" w:fill="C6D9F1"/>
                  <w:vAlign w:val="center"/>
                </w:tcPr>
                <w:p w14:paraId="3F6B49F9" w14:textId="77777777" w:rsidR="00DD6702" w:rsidRPr="009D4F68" w:rsidRDefault="00DD6702" w:rsidP="00B771A7">
                  <w:pPr>
                    <w:spacing w:before="80" w:after="80"/>
                    <w:rPr>
                      <w:rFonts w:asciiTheme="minorHAnsi" w:hAnsiTheme="minorHAnsi" w:cstheme="minorHAnsi"/>
                      <w:b/>
                      <w:sz w:val="16"/>
                      <w:szCs w:val="16"/>
                      <w:lang w:val="el-GR"/>
                    </w:rPr>
                  </w:pPr>
                  <w:r w:rsidRPr="009D4F68">
                    <w:rPr>
                      <w:rFonts w:asciiTheme="minorHAnsi" w:hAnsiTheme="minorHAnsi" w:cstheme="minorHAnsi"/>
                      <w:b/>
                      <w:sz w:val="16"/>
                      <w:szCs w:val="16"/>
                    </w:rPr>
                    <w:t>1.</w:t>
                  </w:r>
                  <w:r w:rsidRPr="009D4F68">
                    <w:rPr>
                      <w:rFonts w:asciiTheme="minorHAnsi" w:hAnsiTheme="minorHAnsi" w:cstheme="minorHAnsi"/>
                      <w:b/>
                      <w:sz w:val="16"/>
                      <w:szCs w:val="16"/>
                      <w:lang w:val="el-GR"/>
                    </w:rPr>
                    <w:t>6 Λογαριασμός τραπέζης</w:t>
                  </w:r>
                </w:p>
              </w:tc>
            </w:tr>
            <w:tr w:rsidR="00DD6702" w:rsidRPr="009D4F68" w14:paraId="33BF05D2" w14:textId="77777777" w:rsidTr="00B771A7">
              <w:tc>
                <w:tcPr>
                  <w:tcW w:w="4535" w:type="dxa"/>
                  <w:shd w:val="clear" w:color="auto" w:fill="auto"/>
                  <w:vAlign w:val="center"/>
                </w:tcPr>
                <w:p w14:paraId="64E87134" w14:textId="77777777" w:rsidR="00DD6702" w:rsidRPr="009D4F68" w:rsidRDefault="00DD6702" w:rsidP="00B771A7">
                  <w:pPr>
                    <w:spacing w:before="60" w:after="60"/>
                    <w:rPr>
                      <w:rFonts w:asciiTheme="minorHAnsi" w:hAnsiTheme="minorHAnsi" w:cstheme="minorHAnsi"/>
                      <w:color w:val="000000"/>
                      <w:sz w:val="16"/>
                      <w:szCs w:val="16"/>
                      <w:lang w:val="el-GR"/>
                    </w:rPr>
                  </w:pPr>
                  <w:r w:rsidRPr="009D4F68">
                    <w:rPr>
                      <w:rFonts w:asciiTheme="minorHAnsi" w:hAnsiTheme="minorHAnsi" w:cstheme="minorHAnsi"/>
                      <w:color w:val="000000"/>
                      <w:sz w:val="16"/>
                      <w:szCs w:val="16"/>
                      <w:lang w:val="el-GR"/>
                    </w:rPr>
                    <w:t xml:space="preserve">Ο σωστός αριθμός </w:t>
                  </w:r>
                  <w:r w:rsidRPr="009D4F68">
                    <w:rPr>
                      <w:rFonts w:asciiTheme="minorHAnsi" w:hAnsiTheme="minorHAnsi" w:cstheme="minorHAnsi"/>
                      <w:color w:val="000000"/>
                      <w:sz w:val="16"/>
                      <w:szCs w:val="16"/>
                      <w:lang w:val="en-US"/>
                    </w:rPr>
                    <w:t>IBAN</w:t>
                  </w:r>
                  <w:r w:rsidRPr="009D4F68">
                    <w:rPr>
                      <w:rFonts w:asciiTheme="minorHAnsi" w:hAnsiTheme="minorHAnsi" w:cstheme="minorHAnsi"/>
                      <w:color w:val="000000"/>
                      <w:sz w:val="16"/>
                      <w:szCs w:val="16"/>
                      <w:lang w:val="el-GR"/>
                    </w:rPr>
                    <w:t xml:space="preserve"> και </w:t>
                  </w:r>
                  <w:r w:rsidRPr="009D4F68">
                    <w:rPr>
                      <w:rFonts w:asciiTheme="minorHAnsi" w:hAnsiTheme="minorHAnsi" w:cstheme="minorHAnsi"/>
                      <w:color w:val="000000"/>
                      <w:sz w:val="16"/>
                      <w:szCs w:val="16"/>
                      <w:lang w:val="en-US"/>
                    </w:rPr>
                    <w:t>BIC</w:t>
                  </w:r>
                  <w:r w:rsidRPr="009D4F68">
                    <w:rPr>
                      <w:rFonts w:asciiTheme="minorHAnsi" w:hAnsiTheme="minorHAnsi" w:cstheme="minorHAnsi"/>
                      <w:color w:val="000000"/>
                      <w:sz w:val="16"/>
                      <w:szCs w:val="16"/>
                      <w:lang w:val="el-GR"/>
                    </w:rPr>
                    <w:t xml:space="preserve"> έχει δοθεί στον Φορέα Υλοποίησης . Ο τραπεζικός λογαριασμός ανήκει στον φορέα υλοποίησης;</w:t>
                  </w:r>
                </w:p>
              </w:tc>
              <w:tc>
                <w:tcPr>
                  <w:tcW w:w="1135" w:type="dxa"/>
                  <w:shd w:val="clear" w:color="auto" w:fill="auto"/>
                  <w:vAlign w:val="center"/>
                </w:tcPr>
                <w:p w14:paraId="444BC117" w14:textId="77777777" w:rsidR="00DD6702" w:rsidRPr="009D4F68" w:rsidRDefault="00DD6702" w:rsidP="00B771A7">
                  <w:pPr>
                    <w:spacing w:before="60" w:after="60"/>
                    <w:jc w:val="center"/>
                    <w:rPr>
                      <w:rFonts w:asciiTheme="minorHAnsi" w:hAnsiTheme="minorHAnsi" w:cstheme="minorHAnsi"/>
                      <w:sz w:val="16"/>
                      <w:szCs w:val="16"/>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lang w:val="en-US"/>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r w:rsidRPr="009D4F68">
                    <w:rPr>
                      <w:rFonts w:asciiTheme="minorHAnsi" w:hAnsiTheme="minorHAnsi" w:cstheme="minorHAnsi"/>
                      <w:sz w:val="16"/>
                      <w:szCs w:val="16"/>
                      <w:lang w:val="en-US"/>
                    </w:rPr>
                    <w:t xml:space="preserve"> </w:t>
                  </w:r>
                  <w:r w:rsidRPr="009D4F68">
                    <w:rPr>
                      <w:rFonts w:asciiTheme="minorHAnsi" w:hAnsiTheme="minorHAnsi" w:cstheme="minorHAnsi"/>
                      <w:sz w:val="16"/>
                      <w:szCs w:val="16"/>
                      <w:lang w:val="el-GR"/>
                    </w:rPr>
                    <w:t>Ναι</w:t>
                  </w:r>
                </w:p>
              </w:tc>
              <w:tc>
                <w:tcPr>
                  <w:tcW w:w="1132" w:type="dxa"/>
                  <w:shd w:val="clear" w:color="auto" w:fill="auto"/>
                  <w:vAlign w:val="center"/>
                </w:tcPr>
                <w:p w14:paraId="293B6A18" w14:textId="77777777" w:rsidR="00DD6702" w:rsidRPr="009D4F68" w:rsidRDefault="00DD6702" w:rsidP="00B771A7">
                  <w:pPr>
                    <w:spacing w:before="60" w:after="60"/>
                    <w:jc w:val="center"/>
                    <w:rPr>
                      <w:rFonts w:asciiTheme="minorHAnsi" w:hAnsiTheme="minorHAnsi" w:cstheme="minorHAnsi"/>
                      <w:sz w:val="16"/>
                      <w:szCs w:val="16"/>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lang w:val="en-US"/>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r w:rsidRPr="009D4F68">
                    <w:rPr>
                      <w:rFonts w:asciiTheme="minorHAnsi" w:hAnsiTheme="minorHAnsi" w:cstheme="minorHAnsi"/>
                      <w:sz w:val="16"/>
                      <w:szCs w:val="16"/>
                      <w:lang w:val="en-US"/>
                    </w:rPr>
                    <w:t xml:space="preserve"> </w:t>
                  </w:r>
                  <w:r w:rsidRPr="009D4F68">
                    <w:rPr>
                      <w:rFonts w:asciiTheme="minorHAnsi" w:hAnsiTheme="minorHAnsi" w:cstheme="minorHAnsi"/>
                      <w:sz w:val="16"/>
                      <w:szCs w:val="16"/>
                      <w:lang w:val="el-GR"/>
                    </w:rPr>
                    <w:t>Όχι</w:t>
                  </w:r>
                </w:p>
              </w:tc>
              <w:tc>
                <w:tcPr>
                  <w:tcW w:w="2837" w:type="dxa"/>
                  <w:shd w:val="clear" w:color="auto" w:fill="auto"/>
                  <w:vAlign w:val="center"/>
                </w:tcPr>
                <w:p w14:paraId="6761F348" w14:textId="77777777" w:rsidR="00DD6702" w:rsidRPr="009D4F68" w:rsidRDefault="00DD6702" w:rsidP="00B771A7">
                  <w:pPr>
                    <w:spacing w:before="60" w:after="60"/>
                    <w:rPr>
                      <w:rFonts w:asciiTheme="minorHAnsi" w:hAnsiTheme="minorHAnsi" w:cstheme="minorHAnsi"/>
                      <w:sz w:val="16"/>
                      <w:szCs w:val="16"/>
                    </w:rPr>
                  </w:pPr>
                </w:p>
              </w:tc>
            </w:tr>
            <w:tr w:rsidR="00DD6702" w:rsidRPr="009D4F68" w14:paraId="31081754" w14:textId="77777777" w:rsidTr="00B771A7">
              <w:tc>
                <w:tcPr>
                  <w:tcW w:w="4535" w:type="dxa"/>
                  <w:shd w:val="clear" w:color="auto" w:fill="auto"/>
                  <w:vAlign w:val="center"/>
                </w:tcPr>
                <w:p w14:paraId="424F1C03" w14:textId="77777777" w:rsidR="00DD6702" w:rsidRPr="009D4F68" w:rsidRDefault="00DD6702" w:rsidP="00B771A7">
                  <w:pPr>
                    <w:spacing w:before="60" w:after="60"/>
                    <w:rPr>
                      <w:rFonts w:asciiTheme="minorHAnsi" w:hAnsiTheme="minorHAnsi" w:cstheme="minorHAnsi"/>
                      <w:color w:val="000000"/>
                      <w:sz w:val="16"/>
                      <w:szCs w:val="16"/>
                      <w:lang w:val="el-GR"/>
                    </w:rPr>
                  </w:pPr>
                  <w:r w:rsidRPr="009D4F68">
                    <w:rPr>
                      <w:rFonts w:asciiTheme="minorHAnsi" w:hAnsiTheme="minorHAnsi" w:cstheme="minorHAnsi"/>
                      <w:color w:val="000000"/>
                      <w:sz w:val="16"/>
                      <w:szCs w:val="16"/>
                      <w:lang w:val="el-GR"/>
                    </w:rPr>
                    <w:t>Ο τραπεζικός λογαριασμός αποδίδει τόκους;</w:t>
                  </w:r>
                </w:p>
              </w:tc>
              <w:tc>
                <w:tcPr>
                  <w:tcW w:w="1135" w:type="dxa"/>
                  <w:shd w:val="clear" w:color="auto" w:fill="auto"/>
                  <w:vAlign w:val="center"/>
                </w:tcPr>
                <w:p w14:paraId="6FF266F2" w14:textId="77777777" w:rsidR="00DD6702" w:rsidRPr="009D4F68" w:rsidRDefault="00DD6702" w:rsidP="00B771A7">
                  <w:pPr>
                    <w:spacing w:before="60" w:after="60"/>
                    <w:jc w:val="center"/>
                    <w:rPr>
                      <w:rFonts w:asciiTheme="minorHAnsi" w:hAnsiTheme="minorHAnsi" w:cstheme="minorHAnsi"/>
                      <w:sz w:val="16"/>
                      <w:szCs w:val="16"/>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lang w:val="en-US"/>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r w:rsidRPr="009D4F68">
                    <w:rPr>
                      <w:rFonts w:asciiTheme="minorHAnsi" w:hAnsiTheme="minorHAnsi" w:cstheme="minorHAnsi"/>
                      <w:sz w:val="16"/>
                      <w:szCs w:val="16"/>
                      <w:lang w:val="en-US"/>
                    </w:rPr>
                    <w:t xml:space="preserve"> </w:t>
                  </w:r>
                  <w:r w:rsidRPr="009D4F68">
                    <w:rPr>
                      <w:rFonts w:asciiTheme="minorHAnsi" w:hAnsiTheme="minorHAnsi" w:cstheme="minorHAnsi"/>
                      <w:sz w:val="16"/>
                      <w:szCs w:val="16"/>
                      <w:lang w:val="el-GR"/>
                    </w:rPr>
                    <w:t>Ναι</w:t>
                  </w:r>
                </w:p>
              </w:tc>
              <w:tc>
                <w:tcPr>
                  <w:tcW w:w="1132" w:type="dxa"/>
                  <w:shd w:val="clear" w:color="auto" w:fill="auto"/>
                  <w:vAlign w:val="center"/>
                </w:tcPr>
                <w:p w14:paraId="4164332C" w14:textId="77777777" w:rsidR="00DD6702" w:rsidRPr="009D4F68" w:rsidRDefault="00DD6702" w:rsidP="00B771A7">
                  <w:pPr>
                    <w:spacing w:before="60" w:after="60"/>
                    <w:jc w:val="center"/>
                    <w:rPr>
                      <w:rFonts w:asciiTheme="minorHAnsi" w:hAnsiTheme="minorHAnsi" w:cstheme="minorHAnsi"/>
                      <w:sz w:val="16"/>
                      <w:szCs w:val="16"/>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lang w:val="en-US"/>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r w:rsidRPr="009D4F68">
                    <w:rPr>
                      <w:rFonts w:asciiTheme="minorHAnsi" w:hAnsiTheme="minorHAnsi" w:cstheme="minorHAnsi"/>
                      <w:sz w:val="16"/>
                      <w:szCs w:val="16"/>
                      <w:lang w:val="en-US"/>
                    </w:rPr>
                    <w:t xml:space="preserve"> </w:t>
                  </w:r>
                  <w:r w:rsidRPr="009D4F68">
                    <w:rPr>
                      <w:rFonts w:asciiTheme="minorHAnsi" w:hAnsiTheme="minorHAnsi" w:cstheme="minorHAnsi"/>
                      <w:sz w:val="16"/>
                      <w:szCs w:val="16"/>
                      <w:lang w:val="el-GR"/>
                    </w:rPr>
                    <w:t>Όχι</w:t>
                  </w:r>
                </w:p>
              </w:tc>
              <w:tc>
                <w:tcPr>
                  <w:tcW w:w="2837" w:type="dxa"/>
                  <w:shd w:val="clear" w:color="auto" w:fill="auto"/>
                  <w:vAlign w:val="center"/>
                </w:tcPr>
                <w:p w14:paraId="3C0BF022" w14:textId="77777777" w:rsidR="00DD6702" w:rsidRPr="009D4F68" w:rsidRDefault="00DD6702" w:rsidP="00B771A7">
                  <w:pPr>
                    <w:spacing w:before="60" w:after="60"/>
                    <w:rPr>
                      <w:rFonts w:asciiTheme="minorHAnsi" w:hAnsiTheme="minorHAnsi" w:cstheme="minorHAnsi"/>
                      <w:sz w:val="16"/>
                      <w:szCs w:val="16"/>
                    </w:rPr>
                  </w:pPr>
                </w:p>
              </w:tc>
            </w:tr>
            <w:tr w:rsidR="00DD6702" w:rsidRPr="009D4F68" w14:paraId="6761B2EF" w14:textId="77777777" w:rsidTr="00B771A7">
              <w:tc>
                <w:tcPr>
                  <w:tcW w:w="4535" w:type="dxa"/>
                  <w:shd w:val="clear" w:color="auto" w:fill="auto"/>
                  <w:vAlign w:val="center"/>
                </w:tcPr>
                <w:p w14:paraId="1E73B63A" w14:textId="77777777" w:rsidR="00DD6702" w:rsidRPr="009D4F68" w:rsidRDefault="00DD6702" w:rsidP="00B771A7">
                  <w:pPr>
                    <w:spacing w:before="60" w:after="60"/>
                    <w:rPr>
                      <w:rFonts w:asciiTheme="minorHAnsi" w:hAnsiTheme="minorHAnsi" w:cstheme="minorHAnsi"/>
                      <w:color w:val="000000"/>
                      <w:sz w:val="16"/>
                      <w:szCs w:val="16"/>
                      <w:lang w:val="el-GR"/>
                    </w:rPr>
                  </w:pPr>
                  <w:r w:rsidRPr="009D4F68">
                    <w:rPr>
                      <w:rFonts w:asciiTheme="minorHAnsi" w:hAnsiTheme="minorHAnsi" w:cstheme="minorHAnsi"/>
                      <w:color w:val="000000"/>
                      <w:sz w:val="16"/>
                      <w:szCs w:val="16"/>
                      <w:lang w:val="el-GR"/>
                    </w:rPr>
                    <w:t>Βρέθηκαν τόκοι στον τραπεζικό λογαριασμό;</w:t>
                  </w:r>
                </w:p>
              </w:tc>
              <w:tc>
                <w:tcPr>
                  <w:tcW w:w="1135" w:type="dxa"/>
                  <w:shd w:val="clear" w:color="auto" w:fill="auto"/>
                  <w:vAlign w:val="center"/>
                </w:tcPr>
                <w:p w14:paraId="58229833" w14:textId="77777777" w:rsidR="00DD6702" w:rsidRPr="009D4F68" w:rsidRDefault="00DD6702" w:rsidP="00B771A7">
                  <w:pPr>
                    <w:spacing w:before="60" w:after="60"/>
                    <w:jc w:val="center"/>
                    <w:rPr>
                      <w:rFonts w:asciiTheme="minorHAnsi" w:hAnsiTheme="minorHAnsi" w:cstheme="minorHAnsi"/>
                      <w:sz w:val="16"/>
                      <w:szCs w:val="16"/>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lang w:val="en-US"/>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r w:rsidRPr="009D4F68">
                    <w:rPr>
                      <w:rFonts w:asciiTheme="minorHAnsi" w:hAnsiTheme="minorHAnsi" w:cstheme="minorHAnsi"/>
                      <w:sz w:val="16"/>
                      <w:szCs w:val="16"/>
                      <w:lang w:val="en-US"/>
                    </w:rPr>
                    <w:t xml:space="preserve"> </w:t>
                  </w:r>
                  <w:r w:rsidRPr="009D4F68">
                    <w:rPr>
                      <w:rFonts w:asciiTheme="minorHAnsi" w:hAnsiTheme="minorHAnsi" w:cstheme="minorHAnsi"/>
                      <w:sz w:val="16"/>
                      <w:szCs w:val="16"/>
                      <w:lang w:val="el-GR"/>
                    </w:rPr>
                    <w:t>Ναι</w:t>
                  </w:r>
                </w:p>
              </w:tc>
              <w:tc>
                <w:tcPr>
                  <w:tcW w:w="1132" w:type="dxa"/>
                  <w:shd w:val="clear" w:color="auto" w:fill="auto"/>
                  <w:vAlign w:val="center"/>
                </w:tcPr>
                <w:p w14:paraId="4235C128" w14:textId="77777777" w:rsidR="00DD6702" w:rsidRPr="009D4F68" w:rsidRDefault="00DD6702" w:rsidP="00B771A7">
                  <w:pPr>
                    <w:spacing w:before="60" w:after="60"/>
                    <w:jc w:val="center"/>
                    <w:rPr>
                      <w:rFonts w:asciiTheme="minorHAnsi" w:hAnsiTheme="minorHAnsi" w:cstheme="minorHAnsi"/>
                      <w:sz w:val="16"/>
                      <w:szCs w:val="16"/>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lang w:val="en-US"/>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r w:rsidRPr="009D4F68">
                    <w:rPr>
                      <w:rFonts w:asciiTheme="minorHAnsi" w:hAnsiTheme="minorHAnsi" w:cstheme="minorHAnsi"/>
                      <w:sz w:val="16"/>
                      <w:szCs w:val="16"/>
                      <w:lang w:val="en-US"/>
                    </w:rPr>
                    <w:t xml:space="preserve"> </w:t>
                  </w:r>
                  <w:r w:rsidRPr="009D4F68">
                    <w:rPr>
                      <w:rFonts w:asciiTheme="minorHAnsi" w:hAnsiTheme="minorHAnsi" w:cstheme="minorHAnsi"/>
                      <w:sz w:val="16"/>
                      <w:szCs w:val="16"/>
                      <w:lang w:val="el-GR"/>
                    </w:rPr>
                    <w:t>Όχι</w:t>
                  </w:r>
                </w:p>
              </w:tc>
              <w:tc>
                <w:tcPr>
                  <w:tcW w:w="2837" w:type="dxa"/>
                  <w:shd w:val="clear" w:color="auto" w:fill="auto"/>
                  <w:vAlign w:val="center"/>
                </w:tcPr>
                <w:p w14:paraId="233FF333" w14:textId="77777777" w:rsidR="00DD6702" w:rsidRPr="009D4F68" w:rsidRDefault="00DD6702" w:rsidP="00B771A7">
                  <w:pPr>
                    <w:spacing w:before="60" w:after="60"/>
                    <w:rPr>
                      <w:rFonts w:asciiTheme="minorHAnsi" w:hAnsiTheme="minorHAnsi" w:cstheme="minorHAnsi"/>
                      <w:sz w:val="16"/>
                      <w:szCs w:val="16"/>
                    </w:rPr>
                  </w:pPr>
                </w:p>
              </w:tc>
            </w:tr>
          </w:tbl>
          <w:p w14:paraId="2A1A58A3" w14:textId="77777777" w:rsidR="00DD6702" w:rsidRPr="009D4F68" w:rsidRDefault="00DD6702" w:rsidP="00B771A7">
            <w:pPr>
              <w:spacing w:after="0"/>
              <w:rPr>
                <w:rFonts w:asciiTheme="minorHAnsi" w:hAnsiTheme="minorHAnsi" w:cstheme="minorHAnsi"/>
                <w:b/>
                <w:bCs/>
                <w:color w:val="0E4096"/>
                <w:sz w:val="16"/>
                <w:szCs w:val="16"/>
                <w:lang w:val="el-GR"/>
              </w:rPr>
            </w:pPr>
          </w:p>
          <w:tbl>
            <w:tblPr>
              <w:tblW w:w="9639" w:type="dxa"/>
              <w:tblInd w:w="108" w:type="dxa"/>
              <w:tblLook w:val="01E0" w:firstRow="1" w:lastRow="1" w:firstColumn="1" w:lastColumn="1" w:noHBand="0" w:noVBand="0"/>
            </w:tblPr>
            <w:tblGrid>
              <w:gridCol w:w="4536"/>
              <w:gridCol w:w="1903"/>
              <w:gridCol w:w="1641"/>
              <w:gridCol w:w="1559"/>
            </w:tblGrid>
            <w:tr w:rsidR="00DD6702" w:rsidRPr="009D4F68" w14:paraId="266C748F" w14:textId="77777777" w:rsidTr="00B771A7">
              <w:tc>
                <w:tcPr>
                  <w:tcW w:w="9639" w:type="dxa"/>
                  <w:gridSpan w:val="4"/>
                  <w:tcBorders>
                    <w:top w:val="single" w:sz="4" w:space="0" w:color="auto"/>
                    <w:left w:val="single" w:sz="4" w:space="0" w:color="auto"/>
                    <w:bottom w:val="single" w:sz="4" w:space="0" w:color="auto"/>
                    <w:right w:val="single" w:sz="4" w:space="0" w:color="auto"/>
                  </w:tcBorders>
                  <w:shd w:val="clear" w:color="auto" w:fill="C6D9F1"/>
                  <w:vAlign w:val="center"/>
                </w:tcPr>
                <w:p w14:paraId="4FC72893" w14:textId="77777777" w:rsidR="00DD6702" w:rsidRPr="009D4F68" w:rsidRDefault="00DD6702" w:rsidP="00B771A7">
                  <w:pPr>
                    <w:spacing w:before="80" w:after="80"/>
                    <w:rPr>
                      <w:rFonts w:asciiTheme="minorHAnsi" w:hAnsiTheme="minorHAnsi" w:cstheme="minorHAnsi"/>
                      <w:b/>
                      <w:sz w:val="16"/>
                      <w:szCs w:val="16"/>
                      <w:lang w:val="el-GR"/>
                    </w:rPr>
                  </w:pPr>
                  <w:r w:rsidRPr="009D4F68">
                    <w:rPr>
                      <w:rFonts w:asciiTheme="minorHAnsi" w:hAnsiTheme="minorHAnsi" w:cstheme="minorHAnsi"/>
                      <w:b/>
                      <w:sz w:val="16"/>
                      <w:szCs w:val="16"/>
                    </w:rPr>
                    <w:t>1.</w:t>
                  </w:r>
                  <w:r w:rsidRPr="009D4F68">
                    <w:rPr>
                      <w:rFonts w:asciiTheme="minorHAnsi" w:hAnsiTheme="minorHAnsi" w:cstheme="minorHAnsi"/>
                      <w:b/>
                      <w:sz w:val="16"/>
                      <w:szCs w:val="16"/>
                      <w:lang w:val="el-GR"/>
                    </w:rPr>
                    <w:t>7</w:t>
                  </w:r>
                  <w:r w:rsidRPr="009D4F68">
                    <w:rPr>
                      <w:rFonts w:asciiTheme="minorHAnsi" w:hAnsiTheme="minorHAnsi" w:cstheme="minorHAnsi"/>
                      <w:b/>
                      <w:sz w:val="16"/>
                      <w:szCs w:val="16"/>
                    </w:rPr>
                    <w:t xml:space="preserve"> </w:t>
                  </w:r>
                  <w:r w:rsidRPr="009D4F68">
                    <w:rPr>
                      <w:rFonts w:asciiTheme="minorHAnsi" w:hAnsiTheme="minorHAnsi" w:cstheme="minorHAnsi"/>
                      <w:b/>
                      <w:sz w:val="16"/>
                      <w:szCs w:val="16"/>
                      <w:lang w:val="el-GR"/>
                    </w:rPr>
                    <w:t>Μορφή εγγράφων</w:t>
                  </w:r>
                </w:p>
              </w:tc>
            </w:tr>
            <w:tr w:rsidR="00DD6702" w:rsidRPr="009D4F68" w14:paraId="07786248" w14:textId="77777777" w:rsidTr="00B771A7">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29C04DAB" w14:textId="77777777" w:rsidR="00DD6702" w:rsidRPr="009D4F68" w:rsidRDefault="00DD6702" w:rsidP="00B771A7">
                  <w:pPr>
                    <w:spacing w:before="60" w:after="60"/>
                    <w:rPr>
                      <w:rFonts w:asciiTheme="minorHAnsi" w:hAnsiTheme="minorHAnsi" w:cstheme="minorHAnsi"/>
                      <w:sz w:val="16"/>
                      <w:szCs w:val="16"/>
                      <w:lang w:val="el-GR"/>
                    </w:rPr>
                  </w:pPr>
                  <w:r w:rsidRPr="009D4F68">
                    <w:rPr>
                      <w:rFonts w:asciiTheme="minorHAnsi" w:hAnsiTheme="minorHAnsi" w:cstheme="minorHAnsi"/>
                      <w:sz w:val="16"/>
                      <w:szCs w:val="16"/>
                      <w:lang w:val="el-GR"/>
                    </w:rPr>
                    <w:t>Τα δικαιολογητικά δαπανών και επίτευξης των σχετικών οροσήμων υποβάλλονται σε μορφή:</w:t>
                  </w:r>
                </w:p>
              </w:tc>
              <w:tc>
                <w:tcPr>
                  <w:tcW w:w="1903" w:type="dxa"/>
                  <w:tcBorders>
                    <w:top w:val="single" w:sz="4" w:space="0" w:color="auto"/>
                    <w:left w:val="single" w:sz="4" w:space="0" w:color="auto"/>
                    <w:bottom w:val="single" w:sz="4" w:space="0" w:color="auto"/>
                    <w:right w:val="single" w:sz="4" w:space="0" w:color="auto"/>
                  </w:tcBorders>
                  <w:shd w:val="clear" w:color="auto" w:fill="auto"/>
                  <w:vAlign w:val="center"/>
                </w:tcPr>
                <w:p w14:paraId="51706A0B" w14:textId="77777777" w:rsidR="00DD6702" w:rsidRPr="009D4F68" w:rsidRDefault="00DD6702" w:rsidP="00B771A7">
                  <w:pPr>
                    <w:spacing w:before="60" w:after="60"/>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r w:rsidRPr="009D4F68">
                    <w:rPr>
                      <w:rFonts w:asciiTheme="minorHAnsi" w:hAnsiTheme="minorHAnsi" w:cstheme="minorHAnsi"/>
                      <w:sz w:val="16"/>
                      <w:szCs w:val="16"/>
                      <w:lang w:val="en-US"/>
                    </w:rPr>
                    <w:t xml:space="preserve"> </w:t>
                  </w:r>
                  <w:r w:rsidRPr="009D4F68">
                    <w:rPr>
                      <w:rFonts w:asciiTheme="minorHAnsi" w:hAnsiTheme="minorHAnsi" w:cstheme="minorHAnsi"/>
                      <w:sz w:val="16"/>
                      <w:szCs w:val="16"/>
                      <w:lang w:val="el-GR"/>
                    </w:rPr>
                    <w:t>πρωτότυπα</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60A1086D" w14:textId="77777777" w:rsidR="00DD6702" w:rsidRPr="009D4F68" w:rsidRDefault="00DD6702" w:rsidP="00B771A7">
                  <w:pPr>
                    <w:spacing w:before="60" w:after="60"/>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r w:rsidRPr="009D4F68">
                    <w:rPr>
                      <w:rFonts w:asciiTheme="minorHAnsi" w:hAnsiTheme="minorHAnsi" w:cstheme="minorHAnsi"/>
                      <w:sz w:val="16"/>
                      <w:szCs w:val="16"/>
                      <w:lang w:val="en-US"/>
                    </w:rPr>
                    <w:t xml:space="preserve"> </w:t>
                  </w:r>
                  <w:proofErr w:type="spellStart"/>
                  <w:r w:rsidRPr="009D4F68">
                    <w:rPr>
                      <w:rFonts w:asciiTheme="minorHAnsi" w:hAnsiTheme="minorHAnsi" w:cstheme="minorHAnsi"/>
                      <w:sz w:val="16"/>
                      <w:szCs w:val="16"/>
                      <w:lang w:val="el-GR"/>
                    </w:rPr>
                    <w:t>φωτο</w:t>
                  </w:r>
                  <w:proofErr w:type="spellEnd"/>
                  <w:r w:rsidRPr="009D4F68">
                    <w:rPr>
                      <w:rFonts w:asciiTheme="minorHAnsi" w:hAnsiTheme="minorHAnsi" w:cstheme="minorHAnsi"/>
                      <w:sz w:val="16"/>
                      <w:szCs w:val="16"/>
                      <w:lang w:val="el-GR"/>
                    </w:rPr>
                    <w:t>-αντίγραφα</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CCD3509" w14:textId="77777777" w:rsidR="00DD6702" w:rsidRPr="009D4F68" w:rsidRDefault="00DD6702" w:rsidP="00B771A7">
                  <w:pPr>
                    <w:spacing w:before="60" w:after="60"/>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r w:rsidRPr="009D4F68">
                    <w:rPr>
                      <w:rFonts w:asciiTheme="minorHAnsi" w:hAnsiTheme="minorHAnsi" w:cstheme="minorHAnsi"/>
                      <w:sz w:val="16"/>
                      <w:szCs w:val="16"/>
                      <w:lang w:val="en-US"/>
                    </w:rPr>
                    <w:t xml:space="preserve"> </w:t>
                  </w:r>
                  <w:r w:rsidRPr="009D4F68">
                    <w:rPr>
                      <w:rFonts w:asciiTheme="minorHAnsi" w:hAnsiTheme="minorHAnsi" w:cstheme="minorHAnsi"/>
                      <w:sz w:val="16"/>
                      <w:szCs w:val="16"/>
                      <w:lang w:val="el-GR"/>
                    </w:rPr>
                    <w:t>ηλεκτρονικά</w:t>
                  </w:r>
                </w:p>
              </w:tc>
            </w:tr>
          </w:tbl>
          <w:p w14:paraId="305F06A0" w14:textId="77777777" w:rsidR="00DD6702" w:rsidRPr="009D4F68" w:rsidRDefault="00DD6702" w:rsidP="00B771A7">
            <w:pPr>
              <w:spacing w:after="0"/>
              <w:rPr>
                <w:rFonts w:asciiTheme="minorHAnsi" w:hAnsiTheme="minorHAnsi" w:cstheme="minorHAnsi"/>
                <w:b/>
                <w:bCs/>
                <w:color w:val="000000"/>
                <w:sz w:val="16"/>
                <w:szCs w:val="16"/>
                <w:u w:val="single"/>
                <w:lang w:val="el-GR" w:eastAsia="el-GR" w:bidi="he-IL"/>
              </w:rPr>
            </w:pPr>
          </w:p>
          <w:p w14:paraId="488DF0E1" w14:textId="77777777" w:rsidR="00DD6702" w:rsidRPr="009D4F68" w:rsidRDefault="00DD6702" w:rsidP="00E82AF0">
            <w:pPr>
              <w:pStyle w:val="ListParagraph"/>
              <w:numPr>
                <w:ilvl w:val="0"/>
                <w:numId w:val="34"/>
              </w:numPr>
              <w:suppressAutoHyphens w:val="0"/>
              <w:spacing w:after="0"/>
              <w:jc w:val="left"/>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t xml:space="preserve">Έλεγχος Επίτευξης Οροσήμου/Στόχου της ελεγχόμενης Δράσης/Έργου </w:t>
            </w:r>
          </w:p>
          <w:p w14:paraId="085ECFE4" w14:textId="77777777" w:rsidR="00DD6702" w:rsidRPr="009D4F68" w:rsidRDefault="00DD6702" w:rsidP="00B771A7">
            <w:pPr>
              <w:spacing w:after="0"/>
              <w:rPr>
                <w:rFonts w:asciiTheme="minorHAnsi" w:hAnsiTheme="minorHAnsi" w:cstheme="minorHAnsi"/>
                <w:b/>
                <w:bCs/>
                <w:color w:val="000000"/>
                <w:sz w:val="16"/>
                <w:szCs w:val="16"/>
                <w:u w:val="single"/>
                <w:lang w:val="el-GR" w:eastAsia="el-GR" w:bidi="he-IL"/>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02"/>
              <w:gridCol w:w="6737"/>
            </w:tblGrid>
            <w:tr w:rsidR="00DD6702" w:rsidRPr="00310424" w14:paraId="7519CF31" w14:textId="77777777" w:rsidTr="00B771A7">
              <w:tc>
                <w:tcPr>
                  <w:tcW w:w="9639" w:type="dxa"/>
                  <w:gridSpan w:val="2"/>
                  <w:tcBorders>
                    <w:bottom w:val="single" w:sz="4" w:space="0" w:color="auto"/>
                  </w:tcBorders>
                  <w:shd w:val="clear" w:color="auto" w:fill="C6D9F1"/>
                  <w:vAlign w:val="center"/>
                </w:tcPr>
                <w:p w14:paraId="385A23BD" w14:textId="77777777" w:rsidR="00DD6702" w:rsidRPr="009D4F68" w:rsidRDefault="00DD6702" w:rsidP="00B771A7">
                  <w:pPr>
                    <w:spacing w:before="80" w:after="80"/>
                    <w:rPr>
                      <w:rFonts w:asciiTheme="minorHAnsi" w:hAnsiTheme="minorHAnsi" w:cstheme="minorHAnsi"/>
                      <w:b/>
                      <w:sz w:val="16"/>
                      <w:szCs w:val="16"/>
                      <w:lang w:val="el-GR"/>
                    </w:rPr>
                  </w:pPr>
                  <w:r w:rsidRPr="009D4F68">
                    <w:rPr>
                      <w:rFonts w:asciiTheme="minorHAnsi" w:hAnsiTheme="minorHAnsi" w:cstheme="minorHAnsi"/>
                      <w:b/>
                      <w:sz w:val="16"/>
                      <w:szCs w:val="16"/>
                      <w:lang w:val="el-GR"/>
                    </w:rPr>
                    <w:t xml:space="preserve">Στοιχεία ελεγχόμενου Οροσήμου/Στόχου  (ως αναφέρονται στο </w:t>
                  </w:r>
                  <w:r w:rsidRPr="009D4F68">
                    <w:rPr>
                      <w:rFonts w:asciiTheme="minorHAnsi" w:hAnsiTheme="minorHAnsi" w:cstheme="minorHAnsi"/>
                      <w:b/>
                      <w:sz w:val="16"/>
                      <w:szCs w:val="16"/>
                    </w:rPr>
                    <w:t>Master</w:t>
                  </w:r>
                  <w:r w:rsidRPr="009D4F68">
                    <w:rPr>
                      <w:rFonts w:asciiTheme="minorHAnsi" w:hAnsiTheme="minorHAnsi" w:cstheme="minorHAnsi"/>
                      <w:b/>
                      <w:sz w:val="16"/>
                      <w:szCs w:val="16"/>
                      <w:lang w:val="el-GR"/>
                    </w:rPr>
                    <w:t xml:space="preserve"> </w:t>
                  </w:r>
                  <w:r w:rsidRPr="009D4F68">
                    <w:rPr>
                      <w:rFonts w:asciiTheme="minorHAnsi" w:hAnsiTheme="minorHAnsi" w:cstheme="minorHAnsi"/>
                      <w:b/>
                      <w:sz w:val="16"/>
                      <w:szCs w:val="16"/>
                    </w:rPr>
                    <w:t>Excel</w:t>
                  </w:r>
                  <w:r w:rsidRPr="009D4F68">
                    <w:rPr>
                      <w:rFonts w:asciiTheme="minorHAnsi" w:hAnsiTheme="minorHAnsi" w:cstheme="minorHAnsi"/>
                      <w:b/>
                      <w:sz w:val="16"/>
                      <w:szCs w:val="16"/>
                      <w:lang w:val="el-GR"/>
                    </w:rPr>
                    <w:t>)</w:t>
                  </w:r>
                </w:p>
              </w:tc>
            </w:tr>
            <w:tr w:rsidR="00DD6702" w:rsidRPr="009D4F68" w14:paraId="5E24A618" w14:textId="77777777" w:rsidTr="00B771A7">
              <w:tc>
                <w:tcPr>
                  <w:tcW w:w="2902" w:type="dxa"/>
                  <w:shd w:val="clear" w:color="auto" w:fill="D9D9D9" w:themeFill="background1" w:themeFillShade="D9"/>
                </w:tcPr>
                <w:p w14:paraId="7A2E7A37" w14:textId="77777777" w:rsidR="00DD6702" w:rsidRPr="009D4F68" w:rsidRDefault="00DD6702" w:rsidP="00B771A7">
                  <w:pPr>
                    <w:spacing w:before="80" w:after="80"/>
                    <w:rPr>
                      <w:rFonts w:asciiTheme="minorHAnsi" w:hAnsiTheme="minorHAnsi" w:cstheme="minorHAnsi"/>
                      <w:sz w:val="16"/>
                      <w:szCs w:val="16"/>
                      <w:lang w:val="el-GR"/>
                    </w:rPr>
                  </w:pPr>
                  <w:r w:rsidRPr="009D4F68">
                    <w:rPr>
                      <w:rFonts w:asciiTheme="minorHAnsi" w:hAnsiTheme="minorHAnsi" w:cstheme="minorHAnsi"/>
                      <w:sz w:val="16"/>
                      <w:szCs w:val="16"/>
                      <w:lang w:val="el-GR"/>
                    </w:rPr>
                    <w:t xml:space="preserve">Είδος </w:t>
                  </w:r>
                </w:p>
              </w:tc>
              <w:tc>
                <w:tcPr>
                  <w:tcW w:w="6737" w:type="dxa"/>
                  <w:shd w:val="clear" w:color="auto" w:fill="D9D9D9" w:themeFill="background1" w:themeFillShade="D9"/>
                  <w:vAlign w:val="center"/>
                </w:tcPr>
                <w:p w14:paraId="64139414" w14:textId="77777777" w:rsidR="00DD6702" w:rsidRPr="009D4F68" w:rsidRDefault="00DD6702" w:rsidP="00B771A7">
                  <w:pPr>
                    <w:spacing w:before="80" w:after="80"/>
                    <w:rPr>
                      <w:rFonts w:asciiTheme="minorHAnsi" w:hAnsiTheme="minorHAnsi" w:cstheme="minorHAnsi"/>
                      <w:iCs/>
                      <w:sz w:val="16"/>
                      <w:szCs w:val="16"/>
                      <w:lang w:val="el-GR"/>
                    </w:rPr>
                  </w:pPr>
                  <w:r w:rsidRPr="009D4F68">
                    <w:rPr>
                      <w:rFonts w:asciiTheme="minorHAnsi" w:hAnsiTheme="minorHAnsi" w:cstheme="minorHAnsi"/>
                      <w:iCs/>
                      <w:sz w:val="16"/>
                      <w:szCs w:val="16"/>
                      <w:lang w:val="el-GR"/>
                    </w:rPr>
                    <w:t xml:space="preserve">[Ορόσημο ή Στόχος] </w:t>
                  </w:r>
                </w:p>
              </w:tc>
            </w:tr>
            <w:tr w:rsidR="00DD6702" w:rsidRPr="009D4F68" w14:paraId="14A7FD76" w14:textId="77777777" w:rsidTr="00B771A7">
              <w:tc>
                <w:tcPr>
                  <w:tcW w:w="2902" w:type="dxa"/>
                  <w:shd w:val="clear" w:color="auto" w:fill="D9D9D9" w:themeFill="background1" w:themeFillShade="D9"/>
                </w:tcPr>
                <w:p w14:paraId="3F04D6F6" w14:textId="77777777" w:rsidR="00DD6702" w:rsidRPr="009D4F68" w:rsidRDefault="00DD6702" w:rsidP="00B771A7">
                  <w:pPr>
                    <w:spacing w:before="80" w:after="80"/>
                    <w:rPr>
                      <w:rFonts w:asciiTheme="minorHAnsi" w:hAnsiTheme="minorHAnsi" w:cstheme="minorHAnsi"/>
                      <w:sz w:val="16"/>
                      <w:szCs w:val="16"/>
                      <w:lang w:val="el-GR"/>
                    </w:rPr>
                  </w:pPr>
                  <w:r w:rsidRPr="009D4F68">
                    <w:rPr>
                      <w:rFonts w:asciiTheme="minorHAnsi" w:hAnsiTheme="minorHAnsi" w:cstheme="minorHAnsi"/>
                      <w:sz w:val="16"/>
                      <w:szCs w:val="16"/>
                      <w:lang w:val="el-GR"/>
                    </w:rPr>
                    <w:lastRenderedPageBreak/>
                    <w:t>Τίτλος Οροσήμου/ Στόχου</w:t>
                  </w:r>
                </w:p>
              </w:tc>
              <w:tc>
                <w:tcPr>
                  <w:tcW w:w="6737" w:type="dxa"/>
                  <w:shd w:val="clear" w:color="auto" w:fill="D9D9D9" w:themeFill="background1" w:themeFillShade="D9"/>
                  <w:vAlign w:val="center"/>
                </w:tcPr>
                <w:p w14:paraId="37B778F4" w14:textId="77777777" w:rsidR="00DD6702" w:rsidRPr="009D4F68" w:rsidRDefault="00DD6702" w:rsidP="00B771A7">
                  <w:pPr>
                    <w:spacing w:before="80" w:after="80"/>
                    <w:rPr>
                      <w:rFonts w:asciiTheme="minorHAnsi" w:hAnsiTheme="minorHAnsi" w:cstheme="minorHAnsi"/>
                      <w:i/>
                      <w:sz w:val="16"/>
                      <w:szCs w:val="16"/>
                      <w:lang w:val="el-GR"/>
                    </w:rPr>
                  </w:pPr>
                </w:p>
              </w:tc>
            </w:tr>
            <w:tr w:rsidR="00DD6702" w:rsidRPr="00310424" w14:paraId="71CD626A" w14:textId="77777777" w:rsidTr="00B771A7">
              <w:tc>
                <w:tcPr>
                  <w:tcW w:w="2902" w:type="dxa"/>
                  <w:shd w:val="clear" w:color="auto" w:fill="D9D9D9" w:themeFill="background1" w:themeFillShade="D9"/>
                </w:tcPr>
                <w:p w14:paraId="0BB36306" w14:textId="77777777" w:rsidR="00DD6702" w:rsidRPr="009D4F68" w:rsidRDefault="00DD6702" w:rsidP="00B771A7">
                  <w:pPr>
                    <w:spacing w:before="80" w:after="80"/>
                    <w:rPr>
                      <w:rFonts w:asciiTheme="minorHAnsi" w:hAnsiTheme="minorHAnsi" w:cstheme="minorHAnsi"/>
                      <w:sz w:val="16"/>
                      <w:szCs w:val="16"/>
                      <w:lang w:val="el-GR"/>
                    </w:rPr>
                  </w:pPr>
                  <w:r w:rsidRPr="009D4F68">
                    <w:rPr>
                      <w:rFonts w:asciiTheme="minorHAnsi" w:hAnsiTheme="minorHAnsi" w:cstheme="minorHAnsi"/>
                      <w:sz w:val="16"/>
                      <w:szCs w:val="16"/>
                      <w:lang w:val="el-GR"/>
                    </w:rPr>
                    <w:t xml:space="preserve">Ποιοτικός Δείκτης Οροσήμου/Ποσοτικός Δείκτης Στόχου </w:t>
                  </w:r>
                </w:p>
              </w:tc>
              <w:tc>
                <w:tcPr>
                  <w:tcW w:w="6737" w:type="dxa"/>
                  <w:shd w:val="clear" w:color="auto" w:fill="D9D9D9" w:themeFill="background1" w:themeFillShade="D9"/>
                  <w:vAlign w:val="center"/>
                </w:tcPr>
                <w:p w14:paraId="7BEA97C5" w14:textId="77777777" w:rsidR="00DD6702" w:rsidRPr="009D4F68" w:rsidRDefault="00DD6702" w:rsidP="00B771A7">
                  <w:pPr>
                    <w:spacing w:before="80" w:after="80"/>
                    <w:rPr>
                      <w:rFonts w:asciiTheme="minorHAnsi" w:hAnsiTheme="minorHAnsi" w:cstheme="minorHAnsi"/>
                      <w:i/>
                      <w:sz w:val="16"/>
                      <w:szCs w:val="16"/>
                      <w:lang w:val="el-GR"/>
                    </w:rPr>
                  </w:pPr>
                </w:p>
              </w:tc>
            </w:tr>
            <w:tr w:rsidR="00DD6702" w:rsidRPr="00310424" w14:paraId="380135BF" w14:textId="77777777" w:rsidTr="00B771A7">
              <w:tc>
                <w:tcPr>
                  <w:tcW w:w="2902" w:type="dxa"/>
                  <w:shd w:val="clear" w:color="auto" w:fill="D9D9D9" w:themeFill="background1" w:themeFillShade="D9"/>
                </w:tcPr>
                <w:p w14:paraId="6F457477" w14:textId="77777777" w:rsidR="00DD6702" w:rsidRPr="009D4F68" w:rsidRDefault="00DD6702" w:rsidP="00B771A7">
                  <w:pPr>
                    <w:spacing w:before="80" w:after="80"/>
                    <w:rPr>
                      <w:rFonts w:asciiTheme="minorHAnsi" w:hAnsiTheme="minorHAnsi" w:cstheme="minorHAnsi"/>
                      <w:sz w:val="16"/>
                      <w:szCs w:val="16"/>
                      <w:lang w:val="el-GR"/>
                    </w:rPr>
                  </w:pPr>
                  <w:r w:rsidRPr="009D4F68">
                    <w:rPr>
                      <w:rFonts w:asciiTheme="minorHAnsi" w:hAnsiTheme="minorHAnsi" w:cstheme="minorHAnsi"/>
                      <w:sz w:val="16"/>
                      <w:szCs w:val="16"/>
                      <w:lang w:val="el-GR"/>
                    </w:rPr>
                    <w:t>Περιγραφή Οροσήμου/ Στόχου</w:t>
                  </w:r>
                </w:p>
              </w:tc>
              <w:tc>
                <w:tcPr>
                  <w:tcW w:w="6737" w:type="dxa"/>
                  <w:shd w:val="clear" w:color="auto" w:fill="D9D9D9" w:themeFill="background1" w:themeFillShade="D9"/>
                  <w:vAlign w:val="center"/>
                </w:tcPr>
                <w:p w14:paraId="5691F217" w14:textId="77777777" w:rsidR="00DD6702" w:rsidRPr="00CD1307" w:rsidRDefault="00DD6702" w:rsidP="00B771A7">
                  <w:pPr>
                    <w:spacing w:before="80" w:after="80"/>
                    <w:rPr>
                      <w:rFonts w:asciiTheme="minorHAnsi" w:hAnsiTheme="minorHAnsi" w:cstheme="minorHAnsi"/>
                      <w:i/>
                      <w:sz w:val="16"/>
                      <w:szCs w:val="16"/>
                      <w:lang w:val="el-GR"/>
                    </w:rPr>
                  </w:pPr>
                </w:p>
              </w:tc>
            </w:tr>
          </w:tbl>
          <w:p w14:paraId="2177AE9D" w14:textId="77777777" w:rsidR="00DD6702" w:rsidRPr="009D4F68" w:rsidRDefault="00DD6702" w:rsidP="00B771A7">
            <w:pPr>
              <w:spacing w:after="0"/>
              <w:rPr>
                <w:rFonts w:asciiTheme="minorHAnsi" w:hAnsiTheme="minorHAnsi" w:cstheme="minorHAnsi"/>
                <w:b/>
                <w:bCs/>
                <w:color w:val="000000"/>
                <w:sz w:val="16"/>
                <w:szCs w:val="16"/>
                <w:u w:val="single"/>
                <w:lang w:val="el-GR" w:eastAsia="el-GR" w:bidi="he-IL"/>
              </w:rPr>
            </w:pPr>
          </w:p>
          <w:p w14:paraId="077288CB" w14:textId="77777777" w:rsidR="00DD6702" w:rsidRPr="009D4F68" w:rsidRDefault="00DD6702" w:rsidP="00B771A7">
            <w:pPr>
              <w:spacing w:after="0"/>
              <w:rPr>
                <w:rFonts w:asciiTheme="minorHAnsi" w:hAnsiTheme="minorHAnsi" w:cstheme="minorHAnsi"/>
                <w:b/>
                <w:bCs/>
                <w:color w:val="000000"/>
                <w:sz w:val="16"/>
                <w:szCs w:val="16"/>
                <w:u w:val="single"/>
                <w:lang w:val="el-GR" w:eastAsia="el-GR" w:bidi="he-IL"/>
              </w:rPr>
            </w:pPr>
            <w:r w:rsidRPr="009D4F68">
              <w:rPr>
                <w:rFonts w:asciiTheme="minorHAnsi" w:hAnsiTheme="minorHAnsi" w:cstheme="minorHAnsi"/>
                <w:b/>
                <w:bCs/>
                <w:color w:val="000000"/>
                <w:sz w:val="16"/>
                <w:szCs w:val="16"/>
                <w:lang w:val="el-GR" w:eastAsia="el-GR" w:bidi="he-IL"/>
              </w:rPr>
              <w:t>2.1 Έλεγχος Πληρότητας Στοιχείων Έργου</w:t>
            </w:r>
          </w:p>
          <w:p w14:paraId="4FF6795C" w14:textId="77777777" w:rsidR="00DD6702" w:rsidRPr="00CD1307" w:rsidRDefault="00DD6702" w:rsidP="00B771A7">
            <w:pPr>
              <w:spacing w:after="0"/>
              <w:rPr>
                <w:rFonts w:asciiTheme="minorHAnsi" w:hAnsiTheme="minorHAnsi" w:cstheme="minorHAnsi"/>
                <w:sz w:val="16"/>
                <w:szCs w:val="16"/>
                <w:lang w:val="el-GR"/>
              </w:rPr>
            </w:pPr>
          </w:p>
          <w:tbl>
            <w:tblPr>
              <w:tblW w:w="9746" w:type="dxa"/>
              <w:tblInd w:w="108" w:type="dxa"/>
              <w:tblLook w:val="01E0" w:firstRow="1" w:lastRow="1" w:firstColumn="1" w:lastColumn="1" w:noHBand="0" w:noVBand="0"/>
            </w:tblPr>
            <w:tblGrid>
              <w:gridCol w:w="571"/>
              <w:gridCol w:w="4854"/>
              <w:gridCol w:w="734"/>
              <w:gridCol w:w="707"/>
              <w:gridCol w:w="883"/>
              <w:gridCol w:w="1997"/>
            </w:tblGrid>
            <w:tr w:rsidR="00DD6702" w:rsidRPr="009D4F68" w14:paraId="7F5C3595" w14:textId="77777777" w:rsidTr="00B771A7">
              <w:tc>
                <w:tcPr>
                  <w:tcW w:w="571" w:type="dxa"/>
                  <w:tcBorders>
                    <w:top w:val="single" w:sz="4" w:space="0" w:color="auto"/>
                    <w:left w:val="single" w:sz="4" w:space="0" w:color="auto"/>
                    <w:bottom w:val="single" w:sz="4" w:space="0" w:color="auto"/>
                    <w:right w:val="single" w:sz="4" w:space="0" w:color="auto"/>
                  </w:tcBorders>
                  <w:shd w:val="clear" w:color="auto" w:fill="C6D9F1"/>
                  <w:vAlign w:val="center"/>
                </w:tcPr>
                <w:p w14:paraId="3D9A9F4E"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t>Α/Α</w:t>
                  </w:r>
                </w:p>
              </w:tc>
              <w:tc>
                <w:tcPr>
                  <w:tcW w:w="4854" w:type="dxa"/>
                  <w:tcBorders>
                    <w:top w:val="single" w:sz="4" w:space="0" w:color="auto"/>
                    <w:left w:val="single" w:sz="4" w:space="0" w:color="auto"/>
                    <w:bottom w:val="single" w:sz="4" w:space="0" w:color="auto"/>
                    <w:right w:val="single" w:sz="4" w:space="0" w:color="auto"/>
                  </w:tcBorders>
                  <w:shd w:val="clear" w:color="auto" w:fill="C6D9F1"/>
                  <w:vAlign w:val="center"/>
                </w:tcPr>
                <w:p w14:paraId="6FDE47DA"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t>ΠΕΡΙΓΡΑΦΗ</w:t>
                  </w:r>
                </w:p>
              </w:tc>
              <w:tc>
                <w:tcPr>
                  <w:tcW w:w="734" w:type="dxa"/>
                  <w:tcBorders>
                    <w:top w:val="single" w:sz="4" w:space="0" w:color="auto"/>
                    <w:left w:val="single" w:sz="4" w:space="0" w:color="auto"/>
                    <w:bottom w:val="single" w:sz="4" w:space="0" w:color="auto"/>
                    <w:right w:val="single" w:sz="4" w:space="0" w:color="auto"/>
                  </w:tcBorders>
                  <w:shd w:val="clear" w:color="auto" w:fill="C6D9F1"/>
                  <w:vAlign w:val="center"/>
                </w:tcPr>
                <w:p w14:paraId="3D777234"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sz w:val="16"/>
                      <w:szCs w:val="16"/>
                    </w:rPr>
                    <w:t>NAI</w:t>
                  </w:r>
                </w:p>
              </w:tc>
              <w:tc>
                <w:tcPr>
                  <w:tcW w:w="707" w:type="dxa"/>
                  <w:tcBorders>
                    <w:top w:val="single" w:sz="4" w:space="0" w:color="auto"/>
                    <w:left w:val="single" w:sz="4" w:space="0" w:color="auto"/>
                    <w:bottom w:val="single" w:sz="4" w:space="0" w:color="auto"/>
                    <w:right w:val="single" w:sz="4" w:space="0" w:color="auto"/>
                  </w:tcBorders>
                  <w:shd w:val="clear" w:color="auto" w:fill="C6D9F1"/>
                  <w:vAlign w:val="center"/>
                </w:tcPr>
                <w:p w14:paraId="2A65000C"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sz w:val="16"/>
                      <w:szCs w:val="16"/>
                    </w:rPr>
                    <w:t>OXI</w:t>
                  </w:r>
                </w:p>
              </w:tc>
              <w:tc>
                <w:tcPr>
                  <w:tcW w:w="883" w:type="dxa"/>
                  <w:tcBorders>
                    <w:top w:val="single" w:sz="4" w:space="0" w:color="auto"/>
                    <w:left w:val="single" w:sz="4" w:space="0" w:color="auto"/>
                    <w:bottom w:val="single" w:sz="4" w:space="0" w:color="auto"/>
                    <w:right w:val="single" w:sz="4" w:space="0" w:color="auto"/>
                  </w:tcBorders>
                  <w:shd w:val="clear" w:color="auto" w:fill="C6D9F1"/>
                  <w:vAlign w:val="center"/>
                </w:tcPr>
                <w:p w14:paraId="7FBF86F3"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n-US"/>
                    </w:rPr>
                  </w:pPr>
                  <w:r w:rsidRPr="009D4F68">
                    <w:rPr>
                      <w:rFonts w:asciiTheme="minorHAnsi" w:hAnsiTheme="minorHAnsi" w:cstheme="minorHAnsi"/>
                      <w:b/>
                      <w:bCs/>
                      <w:color w:val="000000"/>
                      <w:sz w:val="16"/>
                      <w:szCs w:val="16"/>
                      <w:lang w:val="el-GR" w:eastAsia="el-GR" w:bidi="he-IL"/>
                    </w:rPr>
                    <w:t>Δεν αφορά</w:t>
                  </w:r>
                </w:p>
              </w:tc>
              <w:tc>
                <w:tcPr>
                  <w:tcW w:w="1997" w:type="dxa"/>
                  <w:tcBorders>
                    <w:top w:val="single" w:sz="4" w:space="0" w:color="auto"/>
                    <w:left w:val="single" w:sz="4" w:space="0" w:color="auto"/>
                    <w:bottom w:val="single" w:sz="4" w:space="0" w:color="auto"/>
                    <w:right w:val="single" w:sz="4" w:space="0" w:color="auto"/>
                  </w:tcBorders>
                  <w:shd w:val="clear" w:color="auto" w:fill="C6D9F1"/>
                  <w:vAlign w:val="center"/>
                </w:tcPr>
                <w:p w14:paraId="71A91A20"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t>ΣΧΟΛΙΑ</w:t>
                  </w:r>
                </w:p>
              </w:tc>
            </w:tr>
            <w:tr w:rsidR="00DD6702" w:rsidRPr="009D4F68" w14:paraId="4E315663" w14:textId="77777777" w:rsidTr="00B771A7">
              <w:tc>
                <w:tcPr>
                  <w:tcW w:w="571" w:type="dxa"/>
                  <w:tcBorders>
                    <w:top w:val="single" w:sz="4" w:space="0" w:color="auto"/>
                    <w:left w:val="single" w:sz="4" w:space="0" w:color="auto"/>
                    <w:bottom w:val="single" w:sz="4" w:space="0" w:color="auto"/>
                    <w:right w:val="single" w:sz="4" w:space="0" w:color="auto"/>
                  </w:tcBorders>
                  <w:vAlign w:val="center"/>
                </w:tcPr>
                <w:p w14:paraId="0F808DFE"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eastAsia="el-GR" w:bidi="he-IL"/>
                    </w:rPr>
                  </w:pPr>
                  <w:r w:rsidRPr="009D4F68">
                    <w:rPr>
                      <w:rFonts w:asciiTheme="minorHAnsi" w:hAnsiTheme="minorHAnsi" w:cstheme="minorHAnsi"/>
                      <w:sz w:val="16"/>
                      <w:szCs w:val="16"/>
                      <w:lang w:val="el-GR" w:eastAsia="el-GR" w:bidi="he-IL"/>
                    </w:rPr>
                    <w:t>1.</w:t>
                  </w:r>
                </w:p>
              </w:tc>
              <w:tc>
                <w:tcPr>
                  <w:tcW w:w="4854" w:type="dxa"/>
                  <w:tcBorders>
                    <w:top w:val="single" w:sz="4" w:space="0" w:color="auto"/>
                    <w:left w:val="single" w:sz="4" w:space="0" w:color="auto"/>
                    <w:bottom w:val="single" w:sz="4" w:space="0" w:color="auto"/>
                    <w:right w:val="single" w:sz="4" w:space="0" w:color="auto"/>
                  </w:tcBorders>
                  <w:shd w:val="clear" w:color="auto" w:fill="auto"/>
                </w:tcPr>
                <w:p w14:paraId="51D3FC4D" w14:textId="77777777" w:rsidR="00DD6702" w:rsidRPr="009D4F68" w:rsidRDefault="00DD6702" w:rsidP="00B771A7">
                  <w:pPr>
                    <w:rPr>
                      <w:rFonts w:asciiTheme="minorHAnsi" w:hAnsiTheme="minorHAnsi" w:cstheme="minorHAnsi"/>
                      <w:sz w:val="16"/>
                      <w:szCs w:val="16"/>
                      <w:lang w:val="el-GR"/>
                    </w:rPr>
                  </w:pPr>
                  <w:r w:rsidRPr="009D4F68">
                    <w:rPr>
                      <w:rFonts w:asciiTheme="minorHAnsi" w:hAnsiTheme="minorHAnsi" w:cstheme="minorHAnsi"/>
                      <w:sz w:val="16"/>
                      <w:szCs w:val="16"/>
                      <w:lang w:val="el-GR"/>
                    </w:rPr>
                    <w:t xml:space="preserve">Βεβαιώνεται η τήρηση αρχείου από το Φορέα Υλοποίησης τόσο ηλεκτρονικά, εφόσον τα στοιχεία υποβάλλονται μέσω του ΟΠΣ ΤΑ, όσο και στον </w:t>
                  </w:r>
                  <w:proofErr w:type="spellStart"/>
                  <w:r w:rsidRPr="009D4F68">
                    <w:rPr>
                      <w:rFonts w:asciiTheme="minorHAnsi" w:hAnsiTheme="minorHAnsi" w:cstheme="minorHAnsi"/>
                      <w:sz w:val="16"/>
                      <w:szCs w:val="16"/>
                      <w:lang w:val="el-GR"/>
                    </w:rPr>
                    <w:t>έγχαρτο</w:t>
                  </w:r>
                  <w:proofErr w:type="spellEnd"/>
                  <w:r w:rsidRPr="009D4F68">
                    <w:rPr>
                      <w:rFonts w:asciiTheme="minorHAnsi" w:hAnsiTheme="minorHAnsi" w:cstheme="minorHAnsi"/>
                      <w:sz w:val="16"/>
                      <w:szCs w:val="16"/>
                      <w:lang w:val="el-GR"/>
                    </w:rPr>
                    <w:t xml:space="preserve"> φάκελο του Έργου, βάσει των </w:t>
                  </w:r>
                  <w:proofErr w:type="spellStart"/>
                  <w:r w:rsidRPr="009D4F68">
                    <w:rPr>
                      <w:rFonts w:asciiTheme="minorHAnsi" w:hAnsiTheme="minorHAnsi" w:cstheme="minorHAnsi"/>
                      <w:sz w:val="16"/>
                      <w:szCs w:val="16"/>
                      <w:lang w:val="el-GR"/>
                    </w:rPr>
                    <w:t>προβλεπομένων</w:t>
                  </w:r>
                  <w:proofErr w:type="spellEnd"/>
                  <w:r w:rsidRPr="009D4F68">
                    <w:rPr>
                      <w:rFonts w:asciiTheme="minorHAnsi" w:hAnsiTheme="minorHAnsi" w:cstheme="minorHAnsi"/>
                      <w:sz w:val="16"/>
                      <w:szCs w:val="16"/>
                      <w:lang w:val="el-GR"/>
                    </w:rPr>
                    <w:t xml:space="preserve"> στην κείμενη νομοθεσία και στο Εγχειρίδιο Διαδικασιών;</w:t>
                  </w:r>
                </w:p>
              </w:tc>
              <w:tc>
                <w:tcPr>
                  <w:tcW w:w="734" w:type="dxa"/>
                  <w:tcBorders>
                    <w:top w:val="single" w:sz="4" w:space="0" w:color="auto"/>
                    <w:left w:val="single" w:sz="4" w:space="0" w:color="auto"/>
                    <w:bottom w:val="single" w:sz="4" w:space="0" w:color="auto"/>
                    <w:right w:val="single" w:sz="4" w:space="0" w:color="auto"/>
                  </w:tcBorders>
                  <w:shd w:val="clear" w:color="auto" w:fill="auto"/>
                  <w:vAlign w:val="center"/>
                </w:tcPr>
                <w:p w14:paraId="4C82E433"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p>
                <w:p w14:paraId="54794447"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4B3D4A22"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p>
                <w:p w14:paraId="0951DB3D"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lang w:val="en-US"/>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14:paraId="24546151"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p>
                <w:p w14:paraId="54263611"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lang w:val="en-US"/>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1997" w:type="dxa"/>
                  <w:tcBorders>
                    <w:top w:val="single" w:sz="4" w:space="0" w:color="auto"/>
                    <w:left w:val="single" w:sz="4" w:space="0" w:color="auto"/>
                    <w:bottom w:val="single" w:sz="4" w:space="0" w:color="auto"/>
                    <w:right w:val="single" w:sz="4" w:space="0" w:color="auto"/>
                  </w:tcBorders>
                  <w:shd w:val="clear" w:color="auto" w:fill="auto"/>
                </w:tcPr>
                <w:p w14:paraId="58F51B9E"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FF0000"/>
                      <w:sz w:val="16"/>
                      <w:szCs w:val="16"/>
                      <w:lang w:val="el-GR" w:eastAsia="el-GR" w:bidi="he-IL"/>
                    </w:rPr>
                  </w:pPr>
                </w:p>
              </w:tc>
            </w:tr>
          </w:tbl>
          <w:p w14:paraId="55CBF393" w14:textId="77777777" w:rsidR="00DD6702" w:rsidRPr="009D4F68" w:rsidRDefault="00DD6702" w:rsidP="00B771A7">
            <w:pPr>
              <w:pStyle w:val="ListParagraph"/>
              <w:spacing w:after="0"/>
              <w:ind w:left="360"/>
              <w:rPr>
                <w:rFonts w:asciiTheme="minorHAnsi" w:hAnsiTheme="minorHAnsi" w:cstheme="minorHAnsi"/>
                <w:b/>
                <w:bCs/>
                <w:color w:val="000000"/>
                <w:sz w:val="16"/>
                <w:szCs w:val="16"/>
                <w:u w:val="single"/>
                <w:lang w:val="el-GR" w:eastAsia="el-GR" w:bidi="he-IL"/>
              </w:rPr>
            </w:pPr>
          </w:p>
          <w:p w14:paraId="0C4C1F8E" w14:textId="77777777" w:rsidR="00DD6702" w:rsidRPr="009D4F68" w:rsidRDefault="00DD6702" w:rsidP="00B771A7">
            <w:pPr>
              <w:spacing w:after="0"/>
              <w:rPr>
                <w:rFonts w:asciiTheme="minorHAnsi" w:hAnsiTheme="minorHAnsi" w:cstheme="minorHAnsi"/>
                <w:b/>
                <w:bCs/>
                <w:color w:val="000000"/>
                <w:sz w:val="16"/>
                <w:szCs w:val="16"/>
                <w:u w:val="single"/>
                <w:lang w:val="el-GR" w:eastAsia="el-GR" w:bidi="he-IL"/>
              </w:rPr>
            </w:pPr>
            <w:r w:rsidRPr="009D4F68">
              <w:rPr>
                <w:rFonts w:asciiTheme="minorHAnsi" w:hAnsiTheme="minorHAnsi" w:cstheme="minorHAnsi"/>
                <w:b/>
                <w:bCs/>
                <w:color w:val="000000"/>
                <w:sz w:val="16"/>
                <w:szCs w:val="16"/>
                <w:lang w:val="el-GR" w:eastAsia="el-GR" w:bidi="he-IL"/>
              </w:rPr>
              <w:t xml:space="preserve">2.2 Έλεγχος Διακήρυξης </w:t>
            </w:r>
          </w:p>
          <w:p w14:paraId="5F633332" w14:textId="77777777" w:rsidR="00DD6702" w:rsidRPr="009D4F68" w:rsidRDefault="00DD6702" w:rsidP="00B771A7">
            <w:pPr>
              <w:spacing w:after="0"/>
              <w:rPr>
                <w:rFonts w:asciiTheme="minorHAnsi" w:hAnsiTheme="minorHAnsi" w:cstheme="minorHAnsi"/>
                <w:b/>
                <w:bCs/>
                <w:color w:val="000000"/>
                <w:sz w:val="16"/>
                <w:szCs w:val="16"/>
                <w:u w:val="single"/>
                <w:lang w:val="el-GR" w:eastAsia="el-GR" w:bidi="he-IL"/>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
              <w:gridCol w:w="709"/>
              <w:gridCol w:w="187"/>
              <w:gridCol w:w="4491"/>
              <w:gridCol w:w="708"/>
              <w:gridCol w:w="709"/>
              <w:gridCol w:w="964"/>
              <w:gridCol w:w="2013"/>
            </w:tblGrid>
            <w:tr w:rsidR="00DD6702" w:rsidRPr="009D4F68" w14:paraId="615D22BD" w14:textId="77777777" w:rsidTr="00B771A7">
              <w:trPr>
                <w:gridBefore w:val="1"/>
                <w:wBefore w:w="137" w:type="dxa"/>
                <w:tblHeader/>
              </w:trPr>
              <w:tc>
                <w:tcPr>
                  <w:tcW w:w="709" w:type="dxa"/>
                  <w:tcBorders>
                    <w:top w:val="single" w:sz="4" w:space="0" w:color="auto"/>
                    <w:left w:val="single" w:sz="4" w:space="0" w:color="auto"/>
                    <w:bottom w:val="single" w:sz="4" w:space="0" w:color="auto"/>
                    <w:right w:val="single" w:sz="4" w:space="0" w:color="auto"/>
                  </w:tcBorders>
                  <w:shd w:val="clear" w:color="auto" w:fill="C6D9F1"/>
                  <w:vAlign w:val="center"/>
                </w:tcPr>
                <w:p w14:paraId="7BAFF03C"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t>Α/Α</w:t>
                  </w:r>
                </w:p>
              </w:tc>
              <w:tc>
                <w:tcPr>
                  <w:tcW w:w="4678" w:type="dxa"/>
                  <w:gridSpan w:val="2"/>
                  <w:tcBorders>
                    <w:top w:val="single" w:sz="4" w:space="0" w:color="auto"/>
                    <w:left w:val="single" w:sz="4" w:space="0" w:color="auto"/>
                    <w:bottom w:val="single" w:sz="4" w:space="0" w:color="auto"/>
                    <w:right w:val="single" w:sz="4" w:space="0" w:color="auto"/>
                  </w:tcBorders>
                  <w:shd w:val="clear" w:color="auto" w:fill="C6D9F1"/>
                  <w:vAlign w:val="center"/>
                </w:tcPr>
                <w:p w14:paraId="27A01D4B"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color w:val="000000"/>
                      <w:sz w:val="16"/>
                      <w:szCs w:val="16"/>
                      <w:lang w:val="el-GR" w:eastAsia="el-GR" w:bidi="he-IL"/>
                    </w:rPr>
                  </w:pPr>
                  <w:r w:rsidRPr="009D4F68">
                    <w:rPr>
                      <w:rFonts w:asciiTheme="minorHAnsi" w:hAnsiTheme="minorHAnsi" w:cstheme="minorHAnsi"/>
                      <w:b/>
                      <w:color w:val="000000"/>
                      <w:sz w:val="16"/>
                      <w:szCs w:val="16"/>
                      <w:lang w:val="el-GR" w:eastAsia="el-GR" w:bidi="he-IL"/>
                    </w:rPr>
                    <w:t>Περιγραφή</w:t>
                  </w:r>
                </w:p>
              </w:tc>
              <w:tc>
                <w:tcPr>
                  <w:tcW w:w="708" w:type="dxa"/>
                  <w:tcBorders>
                    <w:top w:val="single" w:sz="4" w:space="0" w:color="auto"/>
                    <w:left w:val="single" w:sz="4" w:space="0" w:color="auto"/>
                    <w:bottom w:val="single" w:sz="4" w:space="0" w:color="auto"/>
                    <w:right w:val="single" w:sz="4" w:space="0" w:color="auto"/>
                  </w:tcBorders>
                  <w:shd w:val="clear" w:color="auto" w:fill="C6D9F1"/>
                  <w:vAlign w:val="center"/>
                </w:tcPr>
                <w:p w14:paraId="44908483"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sz w:val="16"/>
                      <w:szCs w:val="16"/>
                    </w:rPr>
                  </w:pPr>
                  <w:r w:rsidRPr="009D4F68">
                    <w:rPr>
                      <w:rFonts w:asciiTheme="minorHAnsi" w:hAnsiTheme="minorHAnsi" w:cstheme="minorHAnsi"/>
                      <w:b/>
                      <w:sz w:val="16"/>
                      <w:szCs w:val="16"/>
                    </w:rPr>
                    <w:t>ΝΑΙ</w:t>
                  </w:r>
                </w:p>
              </w:tc>
              <w:tc>
                <w:tcPr>
                  <w:tcW w:w="709" w:type="dxa"/>
                  <w:tcBorders>
                    <w:top w:val="single" w:sz="4" w:space="0" w:color="auto"/>
                    <w:left w:val="single" w:sz="4" w:space="0" w:color="auto"/>
                    <w:bottom w:val="single" w:sz="4" w:space="0" w:color="auto"/>
                    <w:right w:val="single" w:sz="4" w:space="0" w:color="auto"/>
                  </w:tcBorders>
                  <w:shd w:val="clear" w:color="auto" w:fill="C6D9F1"/>
                  <w:vAlign w:val="center"/>
                </w:tcPr>
                <w:p w14:paraId="77386D41"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sz w:val="16"/>
                      <w:szCs w:val="16"/>
                    </w:rPr>
                  </w:pPr>
                  <w:r w:rsidRPr="009D4F68">
                    <w:rPr>
                      <w:rFonts w:asciiTheme="minorHAnsi" w:hAnsiTheme="minorHAnsi" w:cstheme="minorHAnsi"/>
                      <w:b/>
                      <w:sz w:val="16"/>
                      <w:szCs w:val="16"/>
                    </w:rPr>
                    <w:t>ΟΧΙ</w:t>
                  </w:r>
                </w:p>
              </w:tc>
              <w:tc>
                <w:tcPr>
                  <w:tcW w:w="964" w:type="dxa"/>
                  <w:tcBorders>
                    <w:top w:val="single" w:sz="4" w:space="0" w:color="auto"/>
                    <w:left w:val="single" w:sz="4" w:space="0" w:color="auto"/>
                    <w:bottom w:val="single" w:sz="4" w:space="0" w:color="auto"/>
                    <w:right w:val="single" w:sz="4" w:space="0" w:color="auto"/>
                  </w:tcBorders>
                  <w:shd w:val="clear" w:color="auto" w:fill="C6D9F1"/>
                  <w:vAlign w:val="center"/>
                </w:tcPr>
                <w:p w14:paraId="4AC44462"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sz w:val="16"/>
                      <w:szCs w:val="16"/>
                    </w:rPr>
                  </w:pPr>
                  <w:r w:rsidRPr="009D4F68">
                    <w:rPr>
                      <w:rFonts w:asciiTheme="minorHAnsi" w:hAnsiTheme="minorHAnsi" w:cstheme="minorHAnsi"/>
                      <w:b/>
                      <w:sz w:val="16"/>
                      <w:szCs w:val="16"/>
                      <w:lang w:val="el-GR"/>
                    </w:rPr>
                    <w:t>Δεν αφορά</w:t>
                  </w:r>
                </w:p>
              </w:tc>
              <w:tc>
                <w:tcPr>
                  <w:tcW w:w="2013" w:type="dxa"/>
                  <w:tcBorders>
                    <w:top w:val="single" w:sz="4" w:space="0" w:color="auto"/>
                    <w:left w:val="single" w:sz="4" w:space="0" w:color="auto"/>
                    <w:bottom w:val="single" w:sz="4" w:space="0" w:color="auto"/>
                    <w:right w:val="single" w:sz="4" w:space="0" w:color="auto"/>
                  </w:tcBorders>
                  <w:shd w:val="clear" w:color="auto" w:fill="C6D9F1"/>
                  <w:vAlign w:val="center"/>
                </w:tcPr>
                <w:p w14:paraId="6680417C"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t>ΣΧΟΛΙΑ</w:t>
                  </w:r>
                </w:p>
              </w:tc>
            </w:tr>
            <w:tr w:rsidR="00DD6702" w:rsidRPr="009D4F68" w14:paraId="476A3993" w14:textId="77777777" w:rsidTr="00B771A7">
              <w:trPr>
                <w:gridBefore w:val="1"/>
                <w:wBefore w:w="137" w:type="dxa"/>
              </w:trPr>
              <w:tc>
                <w:tcPr>
                  <w:tcW w:w="709" w:type="dxa"/>
                  <w:tcBorders>
                    <w:top w:val="single" w:sz="4" w:space="0" w:color="auto"/>
                    <w:left w:val="single" w:sz="4" w:space="0" w:color="auto"/>
                    <w:bottom w:val="single" w:sz="4" w:space="0" w:color="auto"/>
                    <w:right w:val="single" w:sz="4" w:space="0" w:color="auto"/>
                  </w:tcBorders>
                  <w:vAlign w:val="center"/>
                </w:tcPr>
                <w:p w14:paraId="4D0A8DB1"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eastAsia="el-GR" w:bidi="he-IL"/>
                    </w:rPr>
                  </w:pPr>
                  <w:r w:rsidRPr="009D4F68">
                    <w:rPr>
                      <w:rFonts w:asciiTheme="minorHAnsi" w:hAnsiTheme="minorHAnsi" w:cstheme="minorHAnsi"/>
                      <w:color w:val="000000"/>
                      <w:sz w:val="16"/>
                      <w:szCs w:val="16"/>
                      <w:lang w:eastAsia="el-GR" w:bidi="he-IL"/>
                    </w:rPr>
                    <w:t xml:space="preserve">1. </w:t>
                  </w:r>
                </w:p>
              </w:tc>
              <w:tc>
                <w:tcPr>
                  <w:tcW w:w="4678" w:type="dxa"/>
                  <w:gridSpan w:val="2"/>
                  <w:tcBorders>
                    <w:top w:val="single" w:sz="4" w:space="0" w:color="auto"/>
                    <w:left w:val="single" w:sz="4" w:space="0" w:color="auto"/>
                    <w:bottom w:val="single" w:sz="4" w:space="0" w:color="auto"/>
                    <w:right w:val="single" w:sz="4" w:space="0" w:color="auto"/>
                  </w:tcBorders>
                  <w:shd w:val="clear" w:color="auto" w:fill="auto"/>
                </w:tcPr>
                <w:p w14:paraId="28EAA1C2" w14:textId="77777777" w:rsidR="00DD6702" w:rsidRPr="009D4F68" w:rsidRDefault="00DD6702" w:rsidP="00B771A7">
                  <w:pPr>
                    <w:autoSpaceDE w:val="0"/>
                    <w:autoSpaceDN w:val="0"/>
                    <w:adjustRightInd w:val="0"/>
                    <w:spacing w:after="160" w:line="240" w:lineRule="exact"/>
                    <w:rPr>
                      <w:rFonts w:ascii="Calibri" w:hAnsi="Calibri"/>
                      <w:bCs/>
                      <w:sz w:val="16"/>
                      <w:szCs w:val="16"/>
                      <w:lang w:val="el-GR" w:eastAsia="el-GR"/>
                    </w:rPr>
                  </w:pPr>
                  <w:r w:rsidRPr="009D4F68">
                    <w:rPr>
                      <w:rFonts w:ascii="Calibri" w:hAnsi="Calibri"/>
                      <w:bCs/>
                      <w:sz w:val="16"/>
                      <w:szCs w:val="16"/>
                      <w:lang w:val="el-GR" w:eastAsia="el-GR"/>
                    </w:rPr>
                    <w:t>Έλαβε χώρα προκαταρκτική διαβούλευση της αγοράς, σύμφωνα με τις απαιτήσεις του ισχύοντος νομικού πλαισίου ΥΑ Συστήματος Διαχείρισης και Ελέγχου;</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C4C5CE1"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893EF91"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14:paraId="4E5A609F"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7C399085"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2F7C848C" w14:textId="77777777" w:rsidTr="00B771A7">
              <w:trPr>
                <w:gridBefore w:val="1"/>
                <w:wBefore w:w="137" w:type="dxa"/>
              </w:trPr>
              <w:tc>
                <w:tcPr>
                  <w:tcW w:w="709" w:type="dxa"/>
                  <w:tcBorders>
                    <w:top w:val="single" w:sz="4" w:space="0" w:color="auto"/>
                    <w:left w:val="single" w:sz="4" w:space="0" w:color="auto"/>
                    <w:bottom w:val="single" w:sz="4" w:space="0" w:color="auto"/>
                    <w:right w:val="single" w:sz="4" w:space="0" w:color="auto"/>
                  </w:tcBorders>
                  <w:vAlign w:val="center"/>
                </w:tcPr>
                <w:p w14:paraId="512F8E99"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eastAsia="el-GR" w:bidi="he-IL"/>
                    </w:rPr>
                    <w:t>2.</w:t>
                  </w:r>
                </w:p>
              </w:tc>
              <w:tc>
                <w:tcPr>
                  <w:tcW w:w="4678" w:type="dxa"/>
                  <w:gridSpan w:val="2"/>
                  <w:tcBorders>
                    <w:top w:val="single" w:sz="4" w:space="0" w:color="auto"/>
                    <w:left w:val="single" w:sz="4" w:space="0" w:color="auto"/>
                    <w:bottom w:val="single" w:sz="4" w:space="0" w:color="auto"/>
                    <w:right w:val="single" w:sz="4" w:space="0" w:color="auto"/>
                  </w:tcBorders>
                  <w:shd w:val="clear" w:color="auto" w:fill="auto"/>
                </w:tcPr>
                <w:p w14:paraId="287E6763"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Τηρήθηκε η διαδικασία προέγκρισης διακήρυξης  από την ΕΥΣΤΑ σε περίπτωση που προβλέπεται από την ΥΑ Συστήματος Διαχείρισης και Ελέγχου των Δράσεων και των Έργων του ΤΑΑ;</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45118B5"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62DA622"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14:paraId="204B19AE"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7C24EBF1"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6C98F88B" w14:textId="77777777" w:rsidTr="00B771A7">
              <w:trPr>
                <w:gridBefore w:val="1"/>
                <w:wBefore w:w="137" w:type="dxa"/>
              </w:trPr>
              <w:tc>
                <w:tcPr>
                  <w:tcW w:w="709" w:type="dxa"/>
                  <w:tcBorders>
                    <w:top w:val="single" w:sz="4" w:space="0" w:color="auto"/>
                    <w:left w:val="single" w:sz="4" w:space="0" w:color="auto"/>
                    <w:bottom w:val="single" w:sz="4" w:space="0" w:color="auto"/>
                    <w:right w:val="single" w:sz="4" w:space="0" w:color="auto"/>
                  </w:tcBorders>
                  <w:vAlign w:val="center"/>
                </w:tcPr>
                <w:p w14:paraId="56F5BC69"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3.</w:t>
                  </w:r>
                </w:p>
              </w:tc>
              <w:tc>
                <w:tcPr>
                  <w:tcW w:w="4678" w:type="dxa"/>
                  <w:gridSpan w:val="2"/>
                  <w:tcBorders>
                    <w:top w:val="single" w:sz="4" w:space="0" w:color="auto"/>
                    <w:left w:val="single" w:sz="4" w:space="0" w:color="auto"/>
                    <w:bottom w:val="single" w:sz="4" w:space="0" w:color="auto"/>
                    <w:right w:val="single" w:sz="4" w:space="0" w:color="auto"/>
                  </w:tcBorders>
                  <w:shd w:val="clear" w:color="auto" w:fill="auto"/>
                </w:tcPr>
                <w:p w14:paraId="2C49E1E9"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sz w:val="16"/>
                      <w:szCs w:val="16"/>
                      <w:lang w:val="el-GR"/>
                    </w:rPr>
                    <w:t xml:space="preserve">Βεβαιώνεται ότι το προς ανάθεση φυσικό αντικείμενο είναι ίδιο με το αντίστοιχο που αναφέρεται στην απόφαση ένταξης στο ΤΑΑ; </w:t>
                  </w:r>
                  <w:r w:rsidRPr="009D4F68">
                    <w:rPr>
                      <w:rFonts w:asciiTheme="minorHAnsi" w:hAnsiTheme="minorHAnsi" w:cstheme="minorHAnsi"/>
                      <w:color w:val="000000"/>
                      <w:sz w:val="16"/>
                      <w:szCs w:val="16"/>
                      <w:lang w:val="el-GR" w:eastAsia="el-GR" w:bidi="he-IL"/>
                    </w:rPr>
                    <w:t>Σε περίπτωση που περιλαμβάνεται πρόσθετο μη επιλέξιμο φυσικό αντικείμενο αυτό είναι διακριτό;</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96C725A"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06B9DD8"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14:paraId="7B933551"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59715A10"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11FD33D9" w14:textId="77777777" w:rsidTr="00B771A7">
              <w:trPr>
                <w:gridBefore w:val="1"/>
                <w:wBefore w:w="137" w:type="dxa"/>
              </w:trPr>
              <w:tc>
                <w:tcPr>
                  <w:tcW w:w="709" w:type="dxa"/>
                  <w:tcBorders>
                    <w:top w:val="single" w:sz="4" w:space="0" w:color="auto"/>
                    <w:left w:val="single" w:sz="4" w:space="0" w:color="auto"/>
                    <w:bottom w:val="single" w:sz="4" w:space="0" w:color="auto"/>
                    <w:right w:val="single" w:sz="4" w:space="0" w:color="auto"/>
                  </w:tcBorders>
                  <w:vAlign w:val="center"/>
                </w:tcPr>
                <w:p w14:paraId="4383D971"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highlight w:val="yellow"/>
                      <w:lang w:val="en-US" w:eastAsia="el-GR" w:bidi="he-IL"/>
                    </w:rPr>
                  </w:pPr>
                  <w:r w:rsidRPr="009D4F68">
                    <w:rPr>
                      <w:rFonts w:asciiTheme="minorHAnsi" w:hAnsiTheme="minorHAnsi" w:cstheme="minorHAnsi"/>
                      <w:color w:val="000000"/>
                      <w:sz w:val="16"/>
                      <w:szCs w:val="16"/>
                      <w:lang w:val="el-GR" w:eastAsia="el-GR" w:bidi="he-IL"/>
                    </w:rPr>
                    <w:t>4.</w:t>
                  </w:r>
                </w:p>
              </w:tc>
              <w:tc>
                <w:tcPr>
                  <w:tcW w:w="4678" w:type="dxa"/>
                  <w:gridSpan w:val="2"/>
                  <w:tcBorders>
                    <w:top w:val="single" w:sz="4" w:space="0" w:color="auto"/>
                    <w:left w:val="single" w:sz="4" w:space="0" w:color="auto"/>
                    <w:bottom w:val="single" w:sz="4" w:space="0" w:color="auto"/>
                    <w:right w:val="single" w:sz="4" w:space="0" w:color="auto"/>
                  </w:tcBorders>
                  <w:shd w:val="clear" w:color="auto" w:fill="auto"/>
                </w:tcPr>
                <w:p w14:paraId="3439A216"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 xml:space="preserve">Τηρήθηκαν οι απαιτήσεις δημοσιότητας, σε </w:t>
                  </w:r>
                  <w:proofErr w:type="spellStart"/>
                  <w:r w:rsidRPr="009D4F68">
                    <w:rPr>
                      <w:rFonts w:asciiTheme="minorHAnsi" w:hAnsiTheme="minorHAnsi" w:cstheme="minorHAnsi"/>
                      <w:color w:val="000000"/>
                      <w:sz w:val="16"/>
                      <w:szCs w:val="16"/>
                      <w:lang w:val="el-GR" w:eastAsia="el-GR" w:bidi="he-IL"/>
                    </w:rPr>
                    <w:t>ενωσιακό</w:t>
                  </w:r>
                  <w:proofErr w:type="spellEnd"/>
                  <w:r w:rsidRPr="009D4F68">
                    <w:rPr>
                      <w:rFonts w:asciiTheme="minorHAnsi" w:hAnsiTheme="minorHAnsi" w:cstheme="minorHAnsi"/>
                      <w:color w:val="000000"/>
                      <w:sz w:val="16"/>
                      <w:szCs w:val="16"/>
                      <w:lang w:val="el-GR" w:eastAsia="el-GR" w:bidi="he-IL"/>
                    </w:rPr>
                    <w:t xml:space="preserve"> και εθνικό επίπεδο, σύμφωνα με το ισχύον νομικό πλαίσιο;</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20BFE43"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12602C4"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14:paraId="6A44FC68"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73940E80"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274CE0C9" w14:textId="77777777" w:rsidTr="00B771A7">
              <w:trPr>
                <w:gridBefore w:val="1"/>
                <w:wBefore w:w="137" w:type="dxa"/>
              </w:trPr>
              <w:tc>
                <w:tcPr>
                  <w:tcW w:w="709" w:type="dxa"/>
                  <w:tcBorders>
                    <w:top w:val="single" w:sz="4" w:space="0" w:color="auto"/>
                    <w:left w:val="single" w:sz="4" w:space="0" w:color="auto"/>
                    <w:bottom w:val="single" w:sz="4" w:space="0" w:color="auto"/>
                    <w:right w:val="single" w:sz="4" w:space="0" w:color="auto"/>
                  </w:tcBorders>
                  <w:vAlign w:val="center"/>
                </w:tcPr>
                <w:p w14:paraId="39BABC50"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highlight w:val="yellow"/>
                      <w:lang w:val="el-GR" w:eastAsia="el-GR" w:bidi="he-IL"/>
                    </w:rPr>
                  </w:pPr>
                  <w:r w:rsidRPr="009D4F68">
                    <w:rPr>
                      <w:rFonts w:asciiTheme="minorHAnsi" w:hAnsiTheme="minorHAnsi" w:cstheme="minorHAnsi"/>
                      <w:sz w:val="16"/>
                      <w:szCs w:val="16"/>
                      <w:lang w:val="el-GR" w:eastAsia="el-GR" w:bidi="he-IL"/>
                    </w:rPr>
                    <w:t>5.</w:t>
                  </w:r>
                </w:p>
              </w:tc>
              <w:tc>
                <w:tcPr>
                  <w:tcW w:w="4678" w:type="dxa"/>
                  <w:gridSpan w:val="2"/>
                  <w:tcBorders>
                    <w:top w:val="single" w:sz="4" w:space="0" w:color="auto"/>
                    <w:left w:val="single" w:sz="4" w:space="0" w:color="auto"/>
                    <w:bottom w:val="single" w:sz="4" w:space="0" w:color="auto"/>
                    <w:right w:val="single" w:sz="4" w:space="0" w:color="auto"/>
                  </w:tcBorders>
                  <w:shd w:val="clear" w:color="auto" w:fill="auto"/>
                </w:tcPr>
                <w:p w14:paraId="4BD7108B" w14:textId="77777777" w:rsidR="00DD6702" w:rsidRPr="009D4F68" w:rsidRDefault="00DD6702" w:rsidP="00B771A7">
                  <w:pPr>
                    <w:autoSpaceDE w:val="0"/>
                    <w:autoSpaceDN w:val="0"/>
                    <w:adjustRightInd w:val="0"/>
                    <w:spacing w:after="160" w:line="240" w:lineRule="exact"/>
                    <w:rPr>
                      <w:rFonts w:asciiTheme="minorHAnsi" w:hAnsiTheme="minorHAnsi" w:cstheme="minorHAnsi"/>
                      <w:sz w:val="16"/>
                      <w:szCs w:val="16"/>
                      <w:lang w:val="el-GR" w:eastAsia="el-GR" w:bidi="he-IL"/>
                    </w:rPr>
                  </w:pPr>
                  <w:r w:rsidRPr="009D4F68">
                    <w:rPr>
                      <w:rFonts w:asciiTheme="minorHAnsi" w:hAnsiTheme="minorHAnsi" w:cstheme="minorHAnsi"/>
                      <w:sz w:val="16"/>
                      <w:szCs w:val="16"/>
                      <w:lang w:val="el-GR" w:eastAsia="el-GR" w:bidi="he-IL"/>
                    </w:rPr>
                    <w:t>Επιβεβαιώνεται ότι η διακήρυξη δεν έθεσε εμπόδια συμμετοχής των ενδιαφερόμενων που διέθεταν τα απαιτούμενα προσόντα;</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4A28947"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A792808"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14:paraId="5501A06F"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3A74A0E2"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sz w:val="16"/>
                      <w:szCs w:val="16"/>
                      <w:lang w:val="el-GR" w:eastAsia="el-GR" w:bidi="he-IL"/>
                    </w:rPr>
                  </w:pPr>
                </w:p>
              </w:tc>
            </w:tr>
            <w:tr w:rsidR="00DD6702" w:rsidRPr="009D4F68" w14:paraId="62E161FE" w14:textId="77777777" w:rsidTr="00B771A7">
              <w:trPr>
                <w:gridBefore w:val="1"/>
                <w:wBefore w:w="137" w:type="dxa"/>
              </w:trPr>
              <w:tc>
                <w:tcPr>
                  <w:tcW w:w="709" w:type="dxa"/>
                  <w:tcBorders>
                    <w:top w:val="single" w:sz="4" w:space="0" w:color="auto"/>
                    <w:left w:val="single" w:sz="4" w:space="0" w:color="auto"/>
                    <w:bottom w:val="single" w:sz="4" w:space="0" w:color="auto"/>
                    <w:right w:val="single" w:sz="4" w:space="0" w:color="auto"/>
                  </w:tcBorders>
                  <w:vAlign w:val="center"/>
                </w:tcPr>
                <w:p w14:paraId="4B583AF6"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eastAsia="el-GR" w:bidi="he-IL"/>
                    </w:rPr>
                  </w:pPr>
                  <w:r w:rsidRPr="009D4F68">
                    <w:rPr>
                      <w:rFonts w:asciiTheme="minorHAnsi" w:hAnsiTheme="minorHAnsi" w:cstheme="minorHAnsi"/>
                      <w:color w:val="000000"/>
                      <w:sz w:val="16"/>
                      <w:szCs w:val="16"/>
                      <w:lang w:val="en-US" w:eastAsia="el-GR" w:bidi="he-IL"/>
                    </w:rPr>
                    <w:t>6</w:t>
                  </w:r>
                  <w:r w:rsidRPr="009D4F68">
                    <w:rPr>
                      <w:rFonts w:asciiTheme="minorHAnsi" w:hAnsiTheme="minorHAnsi" w:cstheme="minorHAnsi"/>
                      <w:color w:val="000000"/>
                      <w:sz w:val="16"/>
                      <w:szCs w:val="16"/>
                      <w:lang w:val="el-GR" w:eastAsia="el-GR" w:bidi="he-IL"/>
                    </w:rPr>
                    <w:t>.</w:t>
                  </w:r>
                </w:p>
              </w:tc>
              <w:tc>
                <w:tcPr>
                  <w:tcW w:w="4678" w:type="dxa"/>
                  <w:gridSpan w:val="2"/>
                  <w:tcBorders>
                    <w:top w:val="single" w:sz="4" w:space="0" w:color="auto"/>
                    <w:left w:val="single" w:sz="4" w:space="0" w:color="auto"/>
                    <w:bottom w:val="single" w:sz="4" w:space="0" w:color="auto"/>
                    <w:right w:val="single" w:sz="4" w:space="0" w:color="auto"/>
                  </w:tcBorders>
                  <w:shd w:val="clear" w:color="auto" w:fill="auto"/>
                </w:tcPr>
                <w:p w14:paraId="12DAD533" w14:textId="77777777" w:rsidR="00DD6702" w:rsidRPr="009D4F68" w:rsidRDefault="00DD6702" w:rsidP="00B771A7">
                  <w:pPr>
                    <w:autoSpaceDE w:val="0"/>
                    <w:autoSpaceDN w:val="0"/>
                    <w:adjustRightInd w:val="0"/>
                    <w:spacing w:after="160" w:line="240" w:lineRule="exact"/>
                    <w:rPr>
                      <w:rFonts w:asciiTheme="minorHAnsi" w:hAnsiTheme="minorHAnsi" w:cstheme="minorHAnsi"/>
                      <w:sz w:val="16"/>
                      <w:szCs w:val="16"/>
                      <w:lang w:val="el-GR" w:eastAsia="el-GR" w:bidi="he-IL"/>
                    </w:rPr>
                  </w:pPr>
                  <w:r w:rsidRPr="009D4F68">
                    <w:rPr>
                      <w:rFonts w:asciiTheme="minorHAnsi" w:hAnsiTheme="minorHAnsi" w:cstheme="minorHAnsi"/>
                      <w:sz w:val="16"/>
                      <w:szCs w:val="16"/>
                      <w:lang w:val="el-GR" w:eastAsia="el-GR" w:bidi="he-IL"/>
                    </w:rPr>
                    <w:t>Οι προϋποθέσεις συμμετοχής στη διαδικασία ανάθεσης ήταν συνδεδεμένες και ανάλογες με το αντικείμενο της σύμβασης;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031B33B"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DB5D6FE"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14:paraId="0405B228"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699060E0"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sz w:val="16"/>
                      <w:szCs w:val="16"/>
                      <w:lang w:val="el-GR" w:eastAsia="el-GR" w:bidi="he-IL"/>
                    </w:rPr>
                  </w:pPr>
                </w:p>
              </w:tc>
            </w:tr>
            <w:tr w:rsidR="00DD6702" w:rsidRPr="009D4F68" w14:paraId="13ABD21E" w14:textId="77777777" w:rsidTr="00B771A7">
              <w:trPr>
                <w:gridBefore w:val="1"/>
                <w:wBefore w:w="137" w:type="dxa"/>
              </w:trPr>
              <w:tc>
                <w:tcPr>
                  <w:tcW w:w="709" w:type="dxa"/>
                  <w:tcBorders>
                    <w:top w:val="single" w:sz="4" w:space="0" w:color="auto"/>
                    <w:left w:val="single" w:sz="4" w:space="0" w:color="auto"/>
                    <w:bottom w:val="single" w:sz="4" w:space="0" w:color="auto"/>
                    <w:right w:val="single" w:sz="4" w:space="0" w:color="auto"/>
                  </w:tcBorders>
                  <w:vAlign w:val="center"/>
                </w:tcPr>
                <w:p w14:paraId="7B792755"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eastAsia="el-GR" w:bidi="he-IL"/>
                    </w:rPr>
                  </w:pPr>
                  <w:r w:rsidRPr="009D4F68">
                    <w:rPr>
                      <w:rFonts w:asciiTheme="minorHAnsi" w:hAnsiTheme="minorHAnsi" w:cstheme="minorHAnsi"/>
                      <w:color w:val="000000"/>
                      <w:sz w:val="16"/>
                      <w:szCs w:val="16"/>
                      <w:lang w:val="el-GR" w:eastAsia="el-GR" w:bidi="he-IL"/>
                    </w:rPr>
                    <w:t>7.</w:t>
                  </w:r>
                </w:p>
              </w:tc>
              <w:tc>
                <w:tcPr>
                  <w:tcW w:w="4678" w:type="dxa"/>
                  <w:gridSpan w:val="2"/>
                  <w:tcBorders>
                    <w:top w:val="single" w:sz="4" w:space="0" w:color="auto"/>
                    <w:left w:val="single" w:sz="4" w:space="0" w:color="auto"/>
                    <w:bottom w:val="single" w:sz="4" w:space="0" w:color="auto"/>
                    <w:right w:val="single" w:sz="4" w:space="0" w:color="auto"/>
                  </w:tcBorders>
                  <w:shd w:val="clear" w:color="auto" w:fill="auto"/>
                </w:tcPr>
                <w:p w14:paraId="71E6F4D1" w14:textId="77777777" w:rsidR="00DD6702" w:rsidRPr="009D4F68" w:rsidRDefault="00DD6702" w:rsidP="00B771A7">
                  <w:pPr>
                    <w:autoSpaceDE w:val="0"/>
                    <w:autoSpaceDN w:val="0"/>
                    <w:adjustRightInd w:val="0"/>
                    <w:spacing w:after="160" w:line="240" w:lineRule="exact"/>
                    <w:rPr>
                      <w:rFonts w:asciiTheme="minorHAnsi" w:hAnsiTheme="minorHAnsi" w:cstheme="minorHAnsi"/>
                      <w:sz w:val="16"/>
                      <w:szCs w:val="16"/>
                      <w:lang w:val="el-GR" w:eastAsia="el-GR" w:bidi="he-IL"/>
                    </w:rPr>
                  </w:pPr>
                  <w:r w:rsidRPr="009D4F68">
                    <w:rPr>
                      <w:rFonts w:asciiTheme="minorHAnsi" w:hAnsiTheme="minorHAnsi" w:cstheme="minorHAnsi"/>
                      <w:sz w:val="16"/>
                      <w:szCs w:val="16"/>
                      <w:lang w:val="el-GR" w:eastAsia="el-GR" w:bidi="he-IL"/>
                    </w:rPr>
                    <w:t>Προβλέφθηκε με σαφήνεια το κριτήριο ανάθεσης της σύμβασης;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44AE964"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8E877B9"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14:paraId="5945B83E"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62B9F9AA"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sz w:val="16"/>
                      <w:szCs w:val="16"/>
                      <w:lang w:val="el-GR" w:eastAsia="el-GR" w:bidi="he-IL"/>
                    </w:rPr>
                  </w:pPr>
                </w:p>
              </w:tc>
            </w:tr>
            <w:tr w:rsidR="00DD6702" w:rsidRPr="009D4F68" w14:paraId="0781F266" w14:textId="77777777" w:rsidTr="00B771A7">
              <w:trPr>
                <w:gridBefore w:val="1"/>
                <w:wBefore w:w="137" w:type="dxa"/>
              </w:trPr>
              <w:tc>
                <w:tcPr>
                  <w:tcW w:w="709" w:type="dxa"/>
                  <w:tcBorders>
                    <w:top w:val="single" w:sz="4" w:space="0" w:color="auto"/>
                    <w:left w:val="single" w:sz="4" w:space="0" w:color="auto"/>
                    <w:bottom w:val="single" w:sz="4" w:space="0" w:color="auto"/>
                    <w:right w:val="single" w:sz="4" w:space="0" w:color="auto"/>
                  </w:tcBorders>
                  <w:vAlign w:val="center"/>
                </w:tcPr>
                <w:p w14:paraId="41A876D4"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sz w:val="16"/>
                      <w:szCs w:val="16"/>
                      <w:lang w:val="el-GR"/>
                    </w:rPr>
                    <w:t>8</w:t>
                  </w:r>
                  <w:r w:rsidRPr="009D4F68">
                    <w:rPr>
                      <w:rFonts w:asciiTheme="minorHAnsi" w:hAnsiTheme="minorHAnsi" w:cstheme="minorHAnsi"/>
                      <w:sz w:val="16"/>
                      <w:szCs w:val="16"/>
                      <w:lang w:val="en-US"/>
                    </w:rPr>
                    <w:t>.</w:t>
                  </w:r>
                </w:p>
              </w:tc>
              <w:tc>
                <w:tcPr>
                  <w:tcW w:w="4678" w:type="dxa"/>
                  <w:gridSpan w:val="2"/>
                  <w:tcBorders>
                    <w:top w:val="single" w:sz="4" w:space="0" w:color="auto"/>
                    <w:left w:val="single" w:sz="4" w:space="0" w:color="auto"/>
                    <w:bottom w:val="single" w:sz="4" w:space="0" w:color="auto"/>
                    <w:right w:val="single" w:sz="4" w:space="0" w:color="auto"/>
                  </w:tcBorders>
                  <w:shd w:val="clear" w:color="auto" w:fill="auto"/>
                </w:tcPr>
                <w:p w14:paraId="76E38A1D"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Τηρούνται οι ελάχιστες προθεσμίες παραλαβής αιτήσεων και προσφορών (κανονικές, κατόπιν σύντμησης ή παράτασης αυτών), σύμφωνα με τις διατάξεις του ισχύοντος νομικού πλαισίου;</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2367858"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EB37A8B"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14:paraId="567117A3"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4BA4ACB1"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790246CC" w14:textId="77777777" w:rsidTr="00B771A7">
              <w:trPr>
                <w:gridBefore w:val="1"/>
                <w:wBefore w:w="137" w:type="dxa"/>
              </w:trPr>
              <w:tc>
                <w:tcPr>
                  <w:tcW w:w="709" w:type="dxa"/>
                  <w:tcBorders>
                    <w:top w:val="single" w:sz="4" w:space="0" w:color="auto"/>
                    <w:left w:val="single" w:sz="4" w:space="0" w:color="auto"/>
                    <w:bottom w:val="single" w:sz="4" w:space="0" w:color="auto"/>
                    <w:right w:val="single" w:sz="4" w:space="0" w:color="auto"/>
                  </w:tcBorders>
                  <w:vAlign w:val="center"/>
                </w:tcPr>
                <w:p w14:paraId="1F3CDC58"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sz w:val="16"/>
                      <w:szCs w:val="16"/>
                      <w:lang w:val="el-GR"/>
                    </w:rPr>
                    <w:t>9.</w:t>
                  </w:r>
                </w:p>
              </w:tc>
              <w:tc>
                <w:tcPr>
                  <w:tcW w:w="4678" w:type="dxa"/>
                  <w:gridSpan w:val="2"/>
                  <w:tcBorders>
                    <w:top w:val="single" w:sz="4" w:space="0" w:color="auto"/>
                    <w:left w:val="single" w:sz="4" w:space="0" w:color="auto"/>
                    <w:bottom w:val="single" w:sz="4" w:space="0" w:color="auto"/>
                    <w:right w:val="single" w:sz="4" w:space="0" w:color="auto"/>
                  </w:tcBorders>
                  <w:shd w:val="clear" w:color="auto" w:fill="auto"/>
                </w:tcPr>
                <w:p w14:paraId="7CDDD2AA"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Έχει συγκροτηθεί και τηρηθεί φάκελος δημόσιας σύμβασης;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4E7B486"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80560C2"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14:paraId="715DB16A"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326C1F87"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5A16A44A" w14:textId="77777777" w:rsidTr="00B771A7">
              <w:trPr>
                <w:gridBefore w:val="1"/>
                <w:wBefore w:w="137" w:type="dxa"/>
              </w:trPr>
              <w:tc>
                <w:tcPr>
                  <w:tcW w:w="709" w:type="dxa"/>
                  <w:tcBorders>
                    <w:top w:val="single" w:sz="4" w:space="0" w:color="auto"/>
                    <w:left w:val="single" w:sz="4" w:space="0" w:color="auto"/>
                    <w:bottom w:val="single" w:sz="4" w:space="0" w:color="auto"/>
                    <w:right w:val="single" w:sz="4" w:space="0" w:color="auto"/>
                  </w:tcBorders>
                  <w:vAlign w:val="center"/>
                </w:tcPr>
                <w:p w14:paraId="6762E842"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sz w:val="16"/>
                      <w:szCs w:val="16"/>
                      <w:lang w:val="el-GR"/>
                    </w:rPr>
                    <w:t>10.</w:t>
                  </w:r>
                </w:p>
              </w:tc>
              <w:tc>
                <w:tcPr>
                  <w:tcW w:w="4678" w:type="dxa"/>
                  <w:gridSpan w:val="2"/>
                  <w:tcBorders>
                    <w:top w:val="single" w:sz="4" w:space="0" w:color="auto"/>
                    <w:left w:val="single" w:sz="4" w:space="0" w:color="auto"/>
                    <w:bottom w:val="single" w:sz="4" w:space="0" w:color="auto"/>
                    <w:right w:val="single" w:sz="4" w:space="0" w:color="auto"/>
                  </w:tcBorders>
                  <w:shd w:val="clear" w:color="auto" w:fill="auto"/>
                </w:tcPr>
                <w:p w14:paraId="58751866"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sz w:val="16"/>
                      <w:szCs w:val="16"/>
                      <w:lang w:val="el-GR"/>
                    </w:rPr>
                    <w:t xml:space="preserve">Στην περίπτωση δημόσιας σύμβασης Έργου υπάρχουν οι απαιτούμενες </w:t>
                  </w:r>
                  <w:proofErr w:type="spellStart"/>
                  <w:r w:rsidRPr="009D4F68">
                    <w:rPr>
                      <w:rFonts w:asciiTheme="minorHAnsi" w:hAnsiTheme="minorHAnsi" w:cstheme="minorHAnsi"/>
                      <w:sz w:val="16"/>
                      <w:szCs w:val="16"/>
                      <w:lang w:val="el-GR"/>
                    </w:rPr>
                    <w:t>αδειοδοτήσεις</w:t>
                  </w:r>
                  <w:proofErr w:type="spellEnd"/>
                  <w:r w:rsidRPr="009D4F68">
                    <w:rPr>
                      <w:rFonts w:asciiTheme="minorHAnsi" w:hAnsiTheme="minorHAnsi" w:cstheme="minorHAnsi"/>
                      <w:sz w:val="16"/>
                      <w:szCs w:val="16"/>
                      <w:lang w:val="el-GR"/>
                    </w:rPr>
                    <w:t xml:space="preserve"> ή απαλλαγή απ’ αυτές;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F35D487"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F26FFDA"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14:paraId="463252F8"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13A5C8D7"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3F7CE57B" w14:textId="77777777" w:rsidTr="00B771A7">
              <w:trPr>
                <w:gridBefore w:val="1"/>
                <w:wBefore w:w="137" w:type="dxa"/>
              </w:trPr>
              <w:tc>
                <w:tcPr>
                  <w:tcW w:w="709" w:type="dxa"/>
                  <w:tcBorders>
                    <w:top w:val="single" w:sz="4" w:space="0" w:color="auto"/>
                    <w:left w:val="single" w:sz="4" w:space="0" w:color="auto"/>
                    <w:bottom w:val="single" w:sz="4" w:space="0" w:color="auto"/>
                    <w:right w:val="single" w:sz="4" w:space="0" w:color="auto"/>
                  </w:tcBorders>
                  <w:vAlign w:val="center"/>
                </w:tcPr>
                <w:p w14:paraId="31A98FF6"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lang w:val="el-GR"/>
                    </w:rPr>
                    <w:t>11.</w:t>
                  </w:r>
                </w:p>
              </w:tc>
              <w:tc>
                <w:tcPr>
                  <w:tcW w:w="4678" w:type="dxa"/>
                  <w:gridSpan w:val="2"/>
                  <w:tcBorders>
                    <w:top w:val="single" w:sz="4" w:space="0" w:color="auto"/>
                    <w:left w:val="single" w:sz="4" w:space="0" w:color="auto"/>
                    <w:bottom w:val="single" w:sz="4" w:space="0" w:color="auto"/>
                    <w:right w:val="single" w:sz="4" w:space="0" w:color="auto"/>
                  </w:tcBorders>
                  <w:shd w:val="clear" w:color="auto" w:fill="auto"/>
                </w:tcPr>
                <w:p w14:paraId="5104AB7B" w14:textId="77777777" w:rsidR="00DD6702" w:rsidRPr="009D4F68" w:rsidRDefault="00DD6702" w:rsidP="00B771A7">
                  <w:pPr>
                    <w:autoSpaceDE w:val="0"/>
                    <w:autoSpaceDN w:val="0"/>
                    <w:adjustRightInd w:val="0"/>
                    <w:spacing w:after="160" w:line="240" w:lineRule="exact"/>
                    <w:rPr>
                      <w:rFonts w:asciiTheme="minorHAnsi" w:hAnsiTheme="minorHAnsi" w:cstheme="minorHAnsi"/>
                      <w:sz w:val="16"/>
                      <w:szCs w:val="16"/>
                      <w:lang w:val="el-GR"/>
                    </w:rPr>
                  </w:pPr>
                  <w:r w:rsidRPr="009D4F68">
                    <w:rPr>
                      <w:rFonts w:asciiTheme="minorHAnsi" w:hAnsiTheme="minorHAnsi" w:cstheme="minorHAnsi"/>
                      <w:sz w:val="16"/>
                      <w:szCs w:val="16"/>
                      <w:lang w:val="el-GR"/>
                    </w:rPr>
                    <w:t>Στην περίπτωση δημόσιας σύμβασης έργου, υπάρχουν οι απαιτούμενες μελέτες (</w:t>
                  </w:r>
                  <w:proofErr w:type="spellStart"/>
                  <w:r w:rsidRPr="009D4F68">
                    <w:rPr>
                      <w:rFonts w:asciiTheme="minorHAnsi" w:hAnsiTheme="minorHAnsi" w:cstheme="minorHAnsi"/>
                      <w:sz w:val="16"/>
                      <w:szCs w:val="16"/>
                      <w:lang w:val="el-GR"/>
                    </w:rPr>
                    <w:t>χωροθέτησης</w:t>
                  </w:r>
                  <w:proofErr w:type="spellEnd"/>
                  <w:r w:rsidRPr="009D4F68">
                    <w:rPr>
                      <w:rFonts w:asciiTheme="minorHAnsi" w:hAnsiTheme="minorHAnsi" w:cstheme="minorHAnsi"/>
                      <w:sz w:val="16"/>
                      <w:szCs w:val="16"/>
                      <w:lang w:val="el-GR"/>
                    </w:rPr>
                    <w:t>, ΜΠΕ ή απαλλαγή απ’ αυτές, εγκεκριμένοι περιβαλλοντικοί όροι, κλπ.);</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B3362BA"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D5F59A1"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14:paraId="0DFE4A16"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6F6CE43D"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4AFBC791" w14:textId="77777777" w:rsidTr="00B771A7">
              <w:trPr>
                <w:gridBefore w:val="1"/>
                <w:wBefore w:w="137" w:type="dxa"/>
              </w:trPr>
              <w:tc>
                <w:tcPr>
                  <w:tcW w:w="709" w:type="dxa"/>
                  <w:tcBorders>
                    <w:top w:val="single" w:sz="4" w:space="0" w:color="auto"/>
                    <w:left w:val="single" w:sz="4" w:space="0" w:color="auto"/>
                    <w:bottom w:val="single" w:sz="4" w:space="0" w:color="auto"/>
                    <w:right w:val="single" w:sz="4" w:space="0" w:color="auto"/>
                  </w:tcBorders>
                  <w:vAlign w:val="center"/>
                </w:tcPr>
                <w:p w14:paraId="357C7A1F"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lang w:val="el-GR"/>
                    </w:rPr>
                    <w:lastRenderedPageBreak/>
                    <w:t>12.</w:t>
                  </w:r>
                </w:p>
              </w:tc>
              <w:tc>
                <w:tcPr>
                  <w:tcW w:w="4678" w:type="dxa"/>
                  <w:gridSpan w:val="2"/>
                  <w:tcBorders>
                    <w:top w:val="single" w:sz="4" w:space="0" w:color="auto"/>
                    <w:left w:val="single" w:sz="4" w:space="0" w:color="auto"/>
                    <w:bottom w:val="single" w:sz="4" w:space="0" w:color="auto"/>
                    <w:right w:val="single" w:sz="4" w:space="0" w:color="auto"/>
                  </w:tcBorders>
                  <w:shd w:val="clear" w:color="auto" w:fill="auto"/>
                </w:tcPr>
                <w:p w14:paraId="0365DA52"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 xml:space="preserve">Ο προσδιορισμός των τεχνικών προδιαγραφών της διακήρυξης γίνεται σύμφωνα με τα οριζόμενα στο άρθρο 54 Ν.4412/2016 και τις γενικές αρχές του </w:t>
                  </w:r>
                  <w:proofErr w:type="spellStart"/>
                  <w:r w:rsidRPr="009D4F68">
                    <w:rPr>
                      <w:rFonts w:asciiTheme="minorHAnsi" w:hAnsiTheme="minorHAnsi" w:cstheme="minorHAnsi"/>
                      <w:color w:val="000000"/>
                      <w:sz w:val="16"/>
                      <w:szCs w:val="16"/>
                      <w:lang w:val="el-GR" w:eastAsia="el-GR" w:bidi="he-IL"/>
                    </w:rPr>
                    <w:t>ενωσιακού</w:t>
                  </w:r>
                  <w:proofErr w:type="spellEnd"/>
                  <w:r w:rsidRPr="009D4F68">
                    <w:rPr>
                      <w:rFonts w:asciiTheme="minorHAnsi" w:hAnsiTheme="minorHAnsi" w:cstheme="minorHAnsi"/>
                      <w:color w:val="000000"/>
                      <w:sz w:val="16"/>
                      <w:szCs w:val="16"/>
                      <w:lang w:val="el-GR" w:eastAsia="el-GR" w:bidi="he-IL"/>
                    </w:rPr>
                    <w:t xml:space="preserve"> δικαίου</w:t>
                  </w:r>
                  <w:r w:rsidRPr="009D4F68">
                    <w:rPr>
                      <w:rFonts w:asciiTheme="minorHAnsi" w:hAnsiTheme="minorHAnsi" w:cstheme="minorHAnsi"/>
                      <w:sz w:val="16"/>
                      <w:szCs w:val="16"/>
                      <w:lang w:val="el-GR"/>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5753435"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C60CCD7"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14:paraId="189F2A0D"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2D1CF550"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3F5FEB32" w14:textId="77777777" w:rsidTr="00B771A7">
              <w:trPr>
                <w:gridBefore w:val="1"/>
                <w:wBefore w:w="137" w:type="dxa"/>
              </w:trPr>
              <w:tc>
                <w:tcPr>
                  <w:tcW w:w="709" w:type="dxa"/>
                  <w:tcBorders>
                    <w:top w:val="single" w:sz="4" w:space="0" w:color="auto"/>
                    <w:left w:val="single" w:sz="4" w:space="0" w:color="auto"/>
                    <w:bottom w:val="single" w:sz="4" w:space="0" w:color="auto"/>
                    <w:right w:val="single" w:sz="4" w:space="0" w:color="auto"/>
                  </w:tcBorders>
                  <w:vAlign w:val="center"/>
                </w:tcPr>
                <w:p w14:paraId="3823E6C9"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lang w:val="el-GR"/>
                    </w:rPr>
                    <w:t>13.</w:t>
                  </w:r>
                </w:p>
              </w:tc>
              <w:tc>
                <w:tcPr>
                  <w:tcW w:w="4678" w:type="dxa"/>
                  <w:gridSpan w:val="2"/>
                  <w:tcBorders>
                    <w:top w:val="single" w:sz="4" w:space="0" w:color="auto"/>
                    <w:left w:val="single" w:sz="4" w:space="0" w:color="auto"/>
                    <w:bottom w:val="single" w:sz="4" w:space="0" w:color="auto"/>
                    <w:right w:val="single" w:sz="4" w:space="0" w:color="auto"/>
                  </w:tcBorders>
                  <w:shd w:val="clear" w:color="auto" w:fill="auto"/>
                </w:tcPr>
                <w:p w14:paraId="54597014"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Αναφέρεται η πηγή χρηματοδότησης της υπό ανάθεσης σύμβασης και η απόφαση έγκρισης της δέσμευσης της πίστωσης;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062D9EEA"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F361CD9"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14:paraId="79FD8041"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0D2E2C23"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5E5CD181" w14:textId="77777777" w:rsidTr="00B771A7">
              <w:trPr>
                <w:gridBefore w:val="1"/>
                <w:wBefore w:w="137" w:type="dxa"/>
              </w:trPr>
              <w:tc>
                <w:tcPr>
                  <w:tcW w:w="709" w:type="dxa"/>
                  <w:tcBorders>
                    <w:top w:val="single" w:sz="4" w:space="0" w:color="auto"/>
                    <w:left w:val="single" w:sz="4" w:space="0" w:color="auto"/>
                    <w:bottom w:val="single" w:sz="4" w:space="0" w:color="auto"/>
                    <w:right w:val="single" w:sz="4" w:space="0" w:color="auto"/>
                  </w:tcBorders>
                  <w:vAlign w:val="center"/>
                </w:tcPr>
                <w:p w14:paraId="5DCEA4A5"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lang w:val="el-GR"/>
                    </w:rPr>
                    <w:t>14.</w:t>
                  </w:r>
                </w:p>
              </w:tc>
              <w:tc>
                <w:tcPr>
                  <w:tcW w:w="4678" w:type="dxa"/>
                  <w:gridSpan w:val="2"/>
                  <w:tcBorders>
                    <w:top w:val="single" w:sz="4" w:space="0" w:color="auto"/>
                    <w:left w:val="single" w:sz="4" w:space="0" w:color="auto"/>
                    <w:bottom w:val="single" w:sz="4" w:space="0" w:color="auto"/>
                    <w:right w:val="single" w:sz="4" w:space="0" w:color="auto"/>
                  </w:tcBorders>
                  <w:shd w:val="clear" w:color="auto" w:fill="auto"/>
                </w:tcPr>
                <w:p w14:paraId="5B8F32B8"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Το θεσμικό πλαίσιο που περιγράφει η Αναθέτουσα Αρχή στην διακήρυξη αντιστοιχεί στη διαδικασία ανάθεσης που προκηρύσσεται;</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F99A273"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3F9D4F1"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14:paraId="026B001D"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5DF014DA"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592A9FC3" w14:textId="77777777" w:rsidTr="00B771A7">
              <w:trPr>
                <w:gridBefore w:val="1"/>
                <w:wBefore w:w="137" w:type="dxa"/>
              </w:trPr>
              <w:tc>
                <w:tcPr>
                  <w:tcW w:w="709" w:type="dxa"/>
                  <w:tcBorders>
                    <w:top w:val="single" w:sz="4" w:space="0" w:color="auto"/>
                    <w:left w:val="single" w:sz="4" w:space="0" w:color="auto"/>
                    <w:bottom w:val="single" w:sz="4" w:space="0" w:color="auto"/>
                    <w:right w:val="single" w:sz="4" w:space="0" w:color="auto"/>
                  </w:tcBorders>
                  <w:vAlign w:val="center"/>
                </w:tcPr>
                <w:p w14:paraId="29DE1855"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lang w:val="el-GR"/>
                    </w:rPr>
                    <w:t>15.</w:t>
                  </w:r>
                </w:p>
              </w:tc>
              <w:tc>
                <w:tcPr>
                  <w:tcW w:w="4678" w:type="dxa"/>
                  <w:gridSpan w:val="2"/>
                  <w:tcBorders>
                    <w:top w:val="single" w:sz="4" w:space="0" w:color="auto"/>
                    <w:left w:val="single" w:sz="4" w:space="0" w:color="auto"/>
                    <w:bottom w:val="single" w:sz="4" w:space="0" w:color="auto"/>
                    <w:right w:val="single" w:sz="4" w:space="0" w:color="auto"/>
                  </w:tcBorders>
                  <w:shd w:val="clear" w:color="auto" w:fill="auto"/>
                </w:tcPr>
                <w:p w14:paraId="48583FE2"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Διασφαλίζεται ότι οι όροι της διακήρυξης δεν θέτουν εμπόδια στην συμμετοχή των ενδιαφερομένων που διαθέτουν τα απαραίτητα προσόντα;</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C97941E"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E1A4CFD"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14:paraId="32087D1F"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0AB4E7BB"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2AE02FCA" w14:textId="77777777" w:rsidTr="00B771A7">
              <w:trPr>
                <w:gridBefore w:val="1"/>
                <w:wBefore w:w="137" w:type="dxa"/>
              </w:trPr>
              <w:tc>
                <w:tcPr>
                  <w:tcW w:w="709" w:type="dxa"/>
                  <w:tcBorders>
                    <w:top w:val="single" w:sz="4" w:space="0" w:color="auto"/>
                    <w:left w:val="single" w:sz="4" w:space="0" w:color="auto"/>
                    <w:bottom w:val="single" w:sz="4" w:space="0" w:color="auto"/>
                    <w:right w:val="single" w:sz="4" w:space="0" w:color="auto"/>
                  </w:tcBorders>
                  <w:vAlign w:val="center"/>
                </w:tcPr>
                <w:p w14:paraId="533FE9D5"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lang w:val="el-GR"/>
                    </w:rPr>
                    <w:t>16.</w:t>
                  </w:r>
                </w:p>
              </w:tc>
              <w:tc>
                <w:tcPr>
                  <w:tcW w:w="4678" w:type="dxa"/>
                  <w:gridSpan w:val="2"/>
                  <w:tcBorders>
                    <w:top w:val="single" w:sz="4" w:space="0" w:color="auto"/>
                    <w:left w:val="single" w:sz="4" w:space="0" w:color="auto"/>
                    <w:bottom w:val="single" w:sz="4" w:space="0" w:color="auto"/>
                    <w:right w:val="single" w:sz="4" w:space="0" w:color="auto"/>
                  </w:tcBorders>
                  <w:shd w:val="clear" w:color="auto" w:fill="auto"/>
                </w:tcPr>
                <w:p w14:paraId="55FA8318"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FF0000"/>
                      <w:sz w:val="16"/>
                      <w:szCs w:val="16"/>
                      <w:lang w:val="el-GR" w:eastAsia="el-GR" w:bidi="he-IL"/>
                    </w:rPr>
                  </w:pPr>
                  <w:r w:rsidRPr="009D4F68">
                    <w:rPr>
                      <w:rFonts w:asciiTheme="minorHAnsi" w:hAnsiTheme="minorHAnsi" w:cstheme="minorHAnsi"/>
                      <w:sz w:val="16"/>
                      <w:szCs w:val="16"/>
                      <w:lang w:val="el-GR" w:eastAsia="el-GR" w:bidi="he-IL"/>
                    </w:rPr>
                    <w:t>Διασφαλίζεται η μη βαθμολόγηση των κριτηρίων ποιοτικής επιλογής των διαγωνιζομένων;</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06840D15"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2F69E8C"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14:paraId="1A2D1204"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4E18DCEC"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FF0000"/>
                      <w:sz w:val="16"/>
                      <w:szCs w:val="16"/>
                      <w:lang w:val="el-GR" w:eastAsia="el-GR" w:bidi="he-IL"/>
                    </w:rPr>
                  </w:pPr>
                </w:p>
              </w:tc>
            </w:tr>
            <w:tr w:rsidR="00DD6702" w:rsidRPr="009D4F68" w14:paraId="28C88FEF" w14:textId="77777777" w:rsidTr="00B771A7">
              <w:trPr>
                <w:gridBefore w:val="1"/>
                <w:wBefore w:w="137" w:type="dxa"/>
              </w:trPr>
              <w:tc>
                <w:tcPr>
                  <w:tcW w:w="709" w:type="dxa"/>
                  <w:tcBorders>
                    <w:top w:val="single" w:sz="4" w:space="0" w:color="auto"/>
                    <w:left w:val="single" w:sz="4" w:space="0" w:color="auto"/>
                    <w:bottom w:val="single" w:sz="4" w:space="0" w:color="auto"/>
                    <w:right w:val="single" w:sz="4" w:space="0" w:color="auto"/>
                  </w:tcBorders>
                  <w:vAlign w:val="center"/>
                </w:tcPr>
                <w:p w14:paraId="75961AFE"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lang w:val="el-GR"/>
                    </w:rPr>
                    <w:t>17.</w:t>
                  </w:r>
                </w:p>
              </w:tc>
              <w:tc>
                <w:tcPr>
                  <w:tcW w:w="4678" w:type="dxa"/>
                  <w:gridSpan w:val="2"/>
                  <w:tcBorders>
                    <w:top w:val="single" w:sz="4" w:space="0" w:color="auto"/>
                    <w:left w:val="single" w:sz="4" w:space="0" w:color="auto"/>
                    <w:bottom w:val="single" w:sz="4" w:space="0" w:color="auto"/>
                    <w:right w:val="single" w:sz="4" w:space="0" w:color="auto"/>
                  </w:tcBorders>
                  <w:shd w:val="clear" w:color="auto" w:fill="auto"/>
                </w:tcPr>
                <w:p w14:paraId="1A966E79"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Αναφέρονται τα αποδεικτικά μέσα και έγγραφα για την πλήρωση των κριτηρίων ποιοτικής επιλογής των διαγωνιζομένων που προβλέπονται στο ισχύον δίκαιο και κατά τρόπο σύμφωνο με αυτό;</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818D686"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BEA9FDC"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14:paraId="430371D8"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76334AC6"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21199AC9" w14:textId="77777777" w:rsidTr="00B771A7">
              <w:trPr>
                <w:gridBefore w:val="1"/>
                <w:wBefore w:w="137" w:type="dxa"/>
              </w:trPr>
              <w:tc>
                <w:tcPr>
                  <w:tcW w:w="709" w:type="dxa"/>
                  <w:tcBorders>
                    <w:top w:val="single" w:sz="4" w:space="0" w:color="auto"/>
                    <w:left w:val="single" w:sz="4" w:space="0" w:color="auto"/>
                    <w:bottom w:val="single" w:sz="4" w:space="0" w:color="auto"/>
                    <w:right w:val="single" w:sz="4" w:space="0" w:color="auto"/>
                  </w:tcBorders>
                  <w:vAlign w:val="center"/>
                </w:tcPr>
                <w:p w14:paraId="31467CFF"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lang w:val="el-GR"/>
                    </w:rPr>
                    <w:t>18.</w:t>
                  </w:r>
                </w:p>
              </w:tc>
              <w:tc>
                <w:tcPr>
                  <w:tcW w:w="4678" w:type="dxa"/>
                  <w:gridSpan w:val="2"/>
                  <w:tcBorders>
                    <w:top w:val="single" w:sz="4" w:space="0" w:color="auto"/>
                    <w:left w:val="single" w:sz="4" w:space="0" w:color="auto"/>
                    <w:bottom w:val="single" w:sz="4" w:space="0" w:color="auto"/>
                    <w:right w:val="single" w:sz="4" w:space="0" w:color="auto"/>
                  </w:tcBorders>
                  <w:shd w:val="clear" w:color="auto" w:fill="auto"/>
                </w:tcPr>
                <w:p w14:paraId="78360CD0"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Η διακήρυξη περιλαμβάνει τα στοιχεία που απαιτούνται ώστε οι συμμετέχοντες να γνωρίζουν με σαφήνεια πώς να συντάξουν την προσφορά τους, πώς, πού, και πότε να την υποβάλλουν και για ποιους λόγους κινδυνεύει να απορριφθεί;</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C968105"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E08797"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14:paraId="74BE7F79"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4B2D3A12"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261A8593" w14:textId="77777777" w:rsidTr="00B771A7">
              <w:trPr>
                <w:gridBefore w:val="1"/>
                <w:wBefore w:w="137" w:type="dxa"/>
              </w:trPr>
              <w:tc>
                <w:tcPr>
                  <w:tcW w:w="709" w:type="dxa"/>
                  <w:tcBorders>
                    <w:top w:val="single" w:sz="4" w:space="0" w:color="auto"/>
                    <w:left w:val="single" w:sz="4" w:space="0" w:color="auto"/>
                    <w:bottom w:val="single" w:sz="4" w:space="0" w:color="auto"/>
                    <w:right w:val="single" w:sz="4" w:space="0" w:color="auto"/>
                  </w:tcBorders>
                  <w:vAlign w:val="center"/>
                </w:tcPr>
                <w:p w14:paraId="6E53C71E"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lang w:val="el-GR"/>
                    </w:rPr>
                    <w:t>19.</w:t>
                  </w:r>
                </w:p>
              </w:tc>
              <w:tc>
                <w:tcPr>
                  <w:tcW w:w="4678" w:type="dxa"/>
                  <w:gridSpan w:val="2"/>
                  <w:tcBorders>
                    <w:top w:val="single" w:sz="4" w:space="0" w:color="auto"/>
                    <w:left w:val="single" w:sz="4" w:space="0" w:color="auto"/>
                    <w:bottom w:val="single" w:sz="4" w:space="0" w:color="auto"/>
                    <w:right w:val="single" w:sz="4" w:space="0" w:color="auto"/>
                  </w:tcBorders>
                  <w:shd w:val="clear" w:color="auto" w:fill="auto"/>
                </w:tcPr>
                <w:p w14:paraId="1F0AA949"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Έχουν ληφθεί τα κατάλληλα μέτρα για την αποτελεσματική πρόληψη, εντοπισμό και επανόρθωση τυχόν συγκρούσεων συμφερόντων των εμπλεκομένων στην διαδικασία σύνταξης των τευχών διαγωνισμού;</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70D11D5"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B72210C"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14:paraId="746AAF2F"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3BCF9882"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1B06727E" w14:textId="77777777" w:rsidTr="00B771A7">
              <w:trPr>
                <w:gridBefore w:val="1"/>
                <w:wBefore w:w="137" w:type="dxa"/>
              </w:trPr>
              <w:tc>
                <w:tcPr>
                  <w:tcW w:w="709" w:type="dxa"/>
                  <w:tcBorders>
                    <w:top w:val="single" w:sz="4" w:space="0" w:color="auto"/>
                    <w:left w:val="single" w:sz="4" w:space="0" w:color="auto"/>
                    <w:bottom w:val="single" w:sz="4" w:space="0" w:color="auto"/>
                    <w:right w:val="single" w:sz="4" w:space="0" w:color="auto"/>
                  </w:tcBorders>
                  <w:vAlign w:val="center"/>
                </w:tcPr>
                <w:p w14:paraId="628323C7"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lang w:val="el-GR"/>
                    </w:rPr>
                    <w:t>20.</w:t>
                  </w:r>
                </w:p>
              </w:tc>
              <w:tc>
                <w:tcPr>
                  <w:tcW w:w="46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007F27"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sz w:val="16"/>
                      <w:szCs w:val="16"/>
                      <w:lang w:val="el-GR" w:eastAsia="el-GR" w:bidi="he-IL"/>
                    </w:rPr>
                    <w:t>Οι διευκρινίσεις που δόθηκαν επί των τευχών διακήρυξης διασφαλίζεται ότι δεν τροποποιούν ουσιωδώς τους όρους της διακήρυξης αλλά απλά αποτελούν διευκρινήσεις ασαφών όρων;</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A1AF0A8"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68F2FAE"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14:paraId="0E24E71A"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38C28F76"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589D18B6" w14:textId="77777777" w:rsidTr="00B771A7">
              <w:trPr>
                <w:gridBefore w:val="1"/>
                <w:wBefore w:w="137" w:type="dxa"/>
              </w:trPr>
              <w:tc>
                <w:tcPr>
                  <w:tcW w:w="709" w:type="dxa"/>
                  <w:tcBorders>
                    <w:top w:val="single" w:sz="4" w:space="0" w:color="auto"/>
                    <w:left w:val="single" w:sz="4" w:space="0" w:color="auto"/>
                    <w:bottom w:val="single" w:sz="4" w:space="0" w:color="auto"/>
                    <w:right w:val="single" w:sz="4" w:space="0" w:color="auto"/>
                  </w:tcBorders>
                  <w:vAlign w:val="center"/>
                </w:tcPr>
                <w:p w14:paraId="61631055"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lang w:val="el-GR"/>
                    </w:rPr>
                    <w:t>21.</w:t>
                  </w:r>
                </w:p>
              </w:tc>
              <w:tc>
                <w:tcPr>
                  <w:tcW w:w="46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766E70" w14:textId="77777777" w:rsidR="00DD6702" w:rsidRPr="009D4F68" w:rsidRDefault="00DD6702" w:rsidP="00B771A7">
                  <w:pPr>
                    <w:autoSpaceDE w:val="0"/>
                    <w:autoSpaceDN w:val="0"/>
                    <w:adjustRightInd w:val="0"/>
                    <w:spacing w:after="160" w:line="240" w:lineRule="exact"/>
                    <w:rPr>
                      <w:rFonts w:asciiTheme="minorHAnsi" w:hAnsiTheme="minorHAnsi" w:cstheme="minorHAnsi"/>
                      <w:sz w:val="16"/>
                      <w:szCs w:val="16"/>
                      <w:lang w:val="el-GR" w:eastAsia="el-GR" w:bidi="he-IL"/>
                    </w:rPr>
                  </w:pPr>
                  <w:r w:rsidRPr="009D4F68">
                    <w:rPr>
                      <w:rFonts w:asciiTheme="minorHAnsi" w:hAnsiTheme="minorHAnsi" w:cstheme="minorHAnsi"/>
                      <w:sz w:val="16"/>
                      <w:szCs w:val="16"/>
                      <w:lang w:val="el-GR" w:eastAsia="el-GR" w:bidi="he-IL"/>
                    </w:rPr>
                    <w:t xml:space="preserve">Η συγκρότηση των αναγκαίων συλλογικών οργάνων έγινε </w:t>
                  </w:r>
                  <w:proofErr w:type="spellStart"/>
                  <w:r w:rsidRPr="009D4F68">
                    <w:rPr>
                      <w:rFonts w:asciiTheme="minorHAnsi" w:hAnsiTheme="minorHAnsi" w:cstheme="minorHAnsi"/>
                      <w:sz w:val="16"/>
                      <w:szCs w:val="16"/>
                      <w:lang w:val="el-GR" w:eastAsia="el-GR" w:bidi="he-IL"/>
                    </w:rPr>
                    <w:t>κατ</w:t>
                  </w:r>
                  <w:proofErr w:type="spellEnd"/>
                  <w:r w:rsidRPr="009D4F68">
                    <w:rPr>
                      <w:rFonts w:asciiTheme="minorHAnsi" w:hAnsiTheme="minorHAnsi" w:cstheme="minorHAnsi"/>
                      <w:sz w:val="16"/>
                      <w:szCs w:val="16"/>
                      <w:lang w:val="el-GR" w:eastAsia="el-GR" w:bidi="he-IL"/>
                    </w:rPr>
                    <w:t>΄ εφαρμογή των οικείων διατάξεων όσον αφορά τη σύνθεση και την εν γένει λειτουργία τους;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A778532"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63DA614"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14:paraId="66194214"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7208D9EC"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sz w:val="16"/>
                      <w:szCs w:val="16"/>
                      <w:lang w:val="el-GR" w:eastAsia="el-GR" w:bidi="he-IL"/>
                    </w:rPr>
                  </w:pPr>
                </w:p>
              </w:tc>
            </w:tr>
            <w:tr w:rsidR="00DD6702" w:rsidRPr="00310424" w14:paraId="6533CBB3" w14:textId="77777777" w:rsidTr="00B771A7">
              <w:trPr>
                <w:gridBefore w:val="1"/>
                <w:wBefore w:w="137" w:type="dxa"/>
              </w:trPr>
              <w:tc>
                <w:tcPr>
                  <w:tcW w:w="709" w:type="dxa"/>
                  <w:tcBorders>
                    <w:top w:val="single" w:sz="4" w:space="0" w:color="auto"/>
                    <w:left w:val="single" w:sz="4" w:space="0" w:color="auto"/>
                    <w:bottom w:val="single" w:sz="4" w:space="0" w:color="auto"/>
                    <w:right w:val="single" w:sz="4" w:space="0" w:color="auto"/>
                  </w:tcBorders>
                  <w:vAlign w:val="center"/>
                </w:tcPr>
                <w:p w14:paraId="1DC9E033" w14:textId="77777777" w:rsidR="00DD6702" w:rsidRPr="00CD1307"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CD1307">
                    <w:rPr>
                      <w:rFonts w:asciiTheme="minorHAnsi" w:hAnsiTheme="minorHAnsi" w:cstheme="minorHAnsi"/>
                      <w:sz w:val="16"/>
                      <w:szCs w:val="16"/>
                      <w:lang w:val="el-GR"/>
                    </w:rPr>
                    <w:t>22.</w:t>
                  </w:r>
                </w:p>
              </w:tc>
              <w:tc>
                <w:tcPr>
                  <w:tcW w:w="46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AAD573" w14:textId="77777777" w:rsidR="00DD6702" w:rsidRPr="009D4F68" w:rsidRDefault="00DD6702" w:rsidP="00B771A7">
                  <w:pPr>
                    <w:autoSpaceDE w:val="0"/>
                    <w:autoSpaceDN w:val="0"/>
                    <w:adjustRightInd w:val="0"/>
                    <w:spacing w:after="160" w:line="240" w:lineRule="exact"/>
                    <w:rPr>
                      <w:rFonts w:asciiTheme="minorHAnsi" w:hAnsiTheme="minorHAnsi" w:cstheme="minorHAnsi"/>
                      <w:sz w:val="16"/>
                      <w:szCs w:val="16"/>
                      <w:lang w:val="el-GR" w:eastAsia="el-GR" w:bidi="he-IL"/>
                    </w:rPr>
                  </w:pPr>
                  <w:r w:rsidRPr="009D4F68">
                    <w:rPr>
                      <w:rFonts w:asciiTheme="minorHAnsi" w:hAnsiTheme="minorHAnsi" w:cstheme="minorHAnsi"/>
                      <w:sz w:val="16"/>
                      <w:szCs w:val="16"/>
                      <w:lang w:val="el-GR" w:eastAsia="el-GR" w:bidi="he-IL"/>
                    </w:rPr>
                    <w:t>Άλλη ερώτηση</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08CB7D37" w14:textId="77777777" w:rsidR="00DD6702" w:rsidRPr="00CD1307"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18F51B2" w14:textId="77777777" w:rsidR="00DD6702" w:rsidRPr="00CD1307"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14:paraId="723DBB4E" w14:textId="77777777" w:rsidR="00DD6702" w:rsidRPr="00CD1307"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45478E88"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sz w:val="16"/>
                      <w:szCs w:val="16"/>
                      <w:lang w:val="el-GR" w:eastAsia="el-GR" w:bidi="he-IL"/>
                    </w:rPr>
                  </w:pPr>
                </w:p>
              </w:tc>
            </w:tr>
            <w:tr w:rsidR="00DD6702" w:rsidRPr="00310424" w14:paraId="42875AD3" w14:textId="77777777" w:rsidTr="00B771A7">
              <w:tblPrEx>
                <w:shd w:val="clear" w:color="auto" w:fill="F3F3F3"/>
              </w:tblPrEx>
              <w:tc>
                <w:tcPr>
                  <w:tcW w:w="9918" w:type="dxa"/>
                  <w:gridSpan w:val="8"/>
                  <w:shd w:val="clear" w:color="auto" w:fill="F3F3F3"/>
                </w:tcPr>
                <w:p w14:paraId="0F1A7922" w14:textId="77777777" w:rsidR="00DD6702" w:rsidRDefault="00DD6702" w:rsidP="00B771A7">
                  <w:pPr>
                    <w:spacing w:before="60" w:after="60"/>
                    <w:ind w:left="57"/>
                    <w:rPr>
                      <w:rFonts w:asciiTheme="minorHAnsi" w:hAnsiTheme="minorHAnsi" w:cstheme="minorHAnsi"/>
                      <w:b/>
                      <w:sz w:val="16"/>
                      <w:szCs w:val="16"/>
                      <w:lang w:val="el-GR"/>
                    </w:rPr>
                  </w:pPr>
                </w:p>
                <w:p w14:paraId="05A5BE6F" w14:textId="77777777" w:rsidR="00DD6702" w:rsidRPr="009D4F68" w:rsidRDefault="00DD6702" w:rsidP="00B771A7">
                  <w:pPr>
                    <w:spacing w:before="60" w:after="60"/>
                    <w:ind w:left="57"/>
                    <w:rPr>
                      <w:rFonts w:asciiTheme="minorHAnsi" w:hAnsiTheme="minorHAnsi" w:cstheme="minorHAnsi"/>
                      <w:b/>
                      <w:sz w:val="16"/>
                      <w:szCs w:val="16"/>
                      <w:lang w:val="el-GR"/>
                    </w:rPr>
                  </w:pPr>
                  <w:r w:rsidRPr="009D4F68">
                    <w:rPr>
                      <w:rFonts w:asciiTheme="minorHAnsi" w:hAnsiTheme="minorHAnsi" w:cstheme="minorHAnsi"/>
                      <w:b/>
                      <w:sz w:val="16"/>
                      <w:szCs w:val="16"/>
                      <w:lang w:val="el-GR"/>
                    </w:rPr>
                    <w:t xml:space="preserve">Παρατηρήσεις </w:t>
                  </w:r>
                </w:p>
              </w:tc>
            </w:tr>
            <w:tr w:rsidR="00DD6702" w:rsidRPr="00310424" w14:paraId="7DA11BF7" w14:textId="77777777" w:rsidTr="00B771A7">
              <w:tblPrEx>
                <w:shd w:val="clear" w:color="auto" w:fill="F3F3F3"/>
              </w:tblPrEx>
              <w:tc>
                <w:tcPr>
                  <w:tcW w:w="1033" w:type="dxa"/>
                  <w:gridSpan w:val="3"/>
                  <w:shd w:val="clear" w:color="auto" w:fill="F3F3F3"/>
                </w:tcPr>
                <w:p w14:paraId="5DB43AD3" w14:textId="77777777" w:rsidR="00DD6702" w:rsidRPr="009D4F68" w:rsidRDefault="00DD6702" w:rsidP="00B771A7">
                  <w:pPr>
                    <w:spacing w:before="60" w:after="60"/>
                    <w:ind w:right="619"/>
                    <w:rPr>
                      <w:rFonts w:asciiTheme="minorHAnsi" w:hAnsiTheme="minorHAnsi" w:cstheme="minorHAnsi"/>
                      <w:sz w:val="16"/>
                      <w:szCs w:val="16"/>
                      <w:lang w:val="el-GR"/>
                    </w:rPr>
                  </w:pPr>
                  <w:r w:rsidRPr="009D4F68">
                    <w:rPr>
                      <w:rFonts w:asciiTheme="minorHAnsi" w:hAnsiTheme="minorHAnsi" w:cstheme="minorHAnsi"/>
                      <w:sz w:val="16"/>
                      <w:szCs w:val="16"/>
                      <w:lang w:val="el-GR"/>
                    </w:rPr>
                    <w:t>α.</w:t>
                  </w:r>
                </w:p>
              </w:tc>
              <w:tc>
                <w:tcPr>
                  <w:tcW w:w="8885" w:type="dxa"/>
                  <w:gridSpan w:val="5"/>
                  <w:shd w:val="clear" w:color="auto" w:fill="F3F3F3"/>
                  <w:vAlign w:val="center"/>
                </w:tcPr>
                <w:p w14:paraId="66419940" w14:textId="77777777" w:rsidR="00DD6702" w:rsidRPr="009D4F68" w:rsidRDefault="00DD6702" w:rsidP="00B771A7">
                  <w:pPr>
                    <w:spacing w:before="60" w:after="60"/>
                    <w:rPr>
                      <w:rFonts w:asciiTheme="minorHAnsi" w:hAnsiTheme="minorHAnsi" w:cstheme="minorHAnsi"/>
                      <w:sz w:val="16"/>
                      <w:szCs w:val="16"/>
                      <w:lang w:val="el-GR"/>
                    </w:rPr>
                  </w:pPr>
                </w:p>
              </w:tc>
            </w:tr>
            <w:tr w:rsidR="00DD6702" w:rsidRPr="00310424" w14:paraId="731A8CFF" w14:textId="77777777" w:rsidTr="00B771A7">
              <w:tblPrEx>
                <w:shd w:val="clear" w:color="auto" w:fill="F3F3F3"/>
              </w:tblPrEx>
              <w:tc>
                <w:tcPr>
                  <w:tcW w:w="1033" w:type="dxa"/>
                  <w:gridSpan w:val="3"/>
                  <w:shd w:val="clear" w:color="auto" w:fill="F3F3F3"/>
                </w:tcPr>
                <w:p w14:paraId="28BACC44" w14:textId="77777777" w:rsidR="00DD6702" w:rsidRPr="009D4F68" w:rsidRDefault="00DD6702" w:rsidP="00B771A7">
                  <w:pPr>
                    <w:spacing w:before="60" w:after="60"/>
                    <w:ind w:right="619"/>
                    <w:rPr>
                      <w:rFonts w:asciiTheme="minorHAnsi" w:hAnsiTheme="minorHAnsi" w:cstheme="minorHAnsi"/>
                      <w:sz w:val="16"/>
                      <w:szCs w:val="16"/>
                      <w:lang w:val="el-GR"/>
                    </w:rPr>
                  </w:pPr>
                  <w:r w:rsidRPr="009D4F68">
                    <w:rPr>
                      <w:rFonts w:asciiTheme="minorHAnsi" w:hAnsiTheme="minorHAnsi" w:cstheme="minorHAnsi"/>
                      <w:sz w:val="16"/>
                      <w:szCs w:val="16"/>
                      <w:lang w:val="el-GR"/>
                    </w:rPr>
                    <w:t>β.</w:t>
                  </w:r>
                </w:p>
              </w:tc>
              <w:tc>
                <w:tcPr>
                  <w:tcW w:w="8885" w:type="dxa"/>
                  <w:gridSpan w:val="5"/>
                  <w:shd w:val="clear" w:color="auto" w:fill="F3F3F3"/>
                  <w:vAlign w:val="center"/>
                </w:tcPr>
                <w:p w14:paraId="213B1828" w14:textId="77777777" w:rsidR="00DD6702" w:rsidRPr="009D4F68" w:rsidRDefault="00DD6702" w:rsidP="00B771A7">
                  <w:pPr>
                    <w:spacing w:before="60" w:after="60"/>
                    <w:rPr>
                      <w:rFonts w:asciiTheme="minorHAnsi" w:hAnsiTheme="minorHAnsi" w:cstheme="minorHAnsi"/>
                      <w:sz w:val="16"/>
                      <w:szCs w:val="16"/>
                      <w:lang w:val="el-GR"/>
                    </w:rPr>
                  </w:pPr>
                </w:p>
              </w:tc>
            </w:tr>
          </w:tbl>
          <w:p w14:paraId="5CA00400" w14:textId="77777777" w:rsidR="00DD6702" w:rsidRPr="009D4F68" w:rsidRDefault="00DD6702" w:rsidP="00B771A7">
            <w:pPr>
              <w:spacing w:after="0"/>
              <w:rPr>
                <w:rFonts w:asciiTheme="minorHAnsi" w:hAnsiTheme="minorHAnsi" w:cstheme="minorHAnsi"/>
                <w:b/>
                <w:bCs/>
                <w:color w:val="000000"/>
                <w:sz w:val="16"/>
                <w:szCs w:val="16"/>
                <w:u w:val="single"/>
                <w:lang w:val="el-GR" w:eastAsia="el-GR" w:bidi="he-IL"/>
              </w:rPr>
            </w:pPr>
          </w:p>
          <w:p w14:paraId="01C66D76" w14:textId="77777777" w:rsidR="00DD6702" w:rsidRPr="009D4F68" w:rsidRDefault="00DD6702" w:rsidP="00B771A7">
            <w:pPr>
              <w:spacing w:after="0"/>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t>2.3</w:t>
            </w:r>
            <w:r w:rsidRPr="00CD1307">
              <w:rPr>
                <w:rFonts w:asciiTheme="minorHAnsi" w:hAnsiTheme="minorHAnsi" w:cstheme="minorHAnsi"/>
                <w:b/>
                <w:bCs/>
                <w:color w:val="000000"/>
                <w:sz w:val="16"/>
                <w:szCs w:val="16"/>
                <w:lang w:val="el-GR" w:eastAsia="el-GR" w:bidi="he-IL"/>
              </w:rPr>
              <w:t xml:space="preserve"> </w:t>
            </w:r>
            <w:r w:rsidRPr="009D4F68">
              <w:rPr>
                <w:rFonts w:asciiTheme="minorHAnsi" w:hAnsiTheme="minorHAnsi" w:cstheme="minorHAnsi"/>
                <w:b/>
                <w:bCs/>
                <w:color w:val="000000"/>
                <w:sz w:val="16"/>
                <w:szCs w:val="16"/>
                <w:lang w:val="el-GR" w:eastAsia="el-GR" w:bidi="he-IL"/>
              </w:rPr>
              <w:t xml:space="preserve"> </w:t>
            </w:r>
            <w:r w:rsidRPr="009D4F68">
              <w:rPr>
                <w:rFonts w:asciiTheme="minorHAnsi" w:hAnsiTheme="minorHAnsi" w:cstheme="minorHAnsi"/>
                <w:b/>
                <w:bCs/>
                <w:sz w:val="16"/>
                <w:szCs w:val="16"/>
                <w:lang w:val="el-GR" w:eastAsia="el-GR" w:bidi="he-IL"/>
              </w:rPr>
              <w:t>Έλεγχος Ανάθεσης Σύμβασης</w:t>
            </w:r>
          </w:p>
          <w:p w14:paraId="34620C34" w14:textId="77777777" w:rsidR="00DD6702" w:rsidRPr="009D4F68" w:rsidRDefault="00DD6702" w:rsidP="00B771A7">
            <w:pPr>
              <w:spacing w:after="0"/>
              <w:rPr>
                <w:rFonts w:asciiTheme="minorHAnsi" w:hAnsiTheme="minorHAnsi" w:cstheme="minorHAnsi"/>
                <w:b/>
                <w:bCs/>
                <w:color w:val="000000"/>
                <w:sz w:val="16"/>
                <w:szCs w:val="16"/>
                <w:u w:val="single"/>
                <w:lang w:val="el-GR" w:eastAsia="el-GR" w:bidi="he-IL"/>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329"/>
              <w:gridCol w:w="4141"/>
              <w:gridCol w:w="868"/>
              <w:gridCol w:w="900"/>
              <w:gridCol w:w="963"/>
              <w:gridCol w:w="2013"/>
            </w:tblGrid>
            <w:tr w:rsidR="00DD6702" w:rsidRPr="009D4F68" w14:paraId="71F32B99" w14:textId="77777777" w:rsidTr="00B771A7">
              <w:trPr>
                <w:tblHeader/>
              </w:trPr>
              <w:tc>
                <w:tcPr>
                  <w:tcW w:w="704" w:type="dxa"/>
                  <w:tcBorders>
                    <w:top w:val="single" w:sz="4" w:space="0" w:color="auto"/>
                    <w:left w:val="single" w:sz="4" w:space="0" w:color="auto"/>
                    <w:bottom w:val="single" w:sz="4" w:space="0" w:color="auto"/>
                    <w:right w:val="single" w:sz="4" w:space="0" w:color="auto"/>
                  </w:tcBorders>
                  <w:shd w:val="clear" w:color="auto" w:fill="C6D9F1"/>
                  <w:vAlign w:val="center"/>
                </w:tcPr>
                <w:p w14:paraId="307AF38C"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t>Α/Α</w:t>
                  </w:r>
                </w:p>
              </w:tc>
              <w:tc>
                <w:tcPr>
                  <w:tcW w:w="4470" w:type="dxa"/>
                  <w:gridSpan w:val="2"/>
                  <w:tcBorders>
                    <w:top w:val="single" w:sz="4" w:space="0" w:color="auto"/>
                    <w:left w:val="single" w:sz="4" w:space="0" w:color="auto"/>
                    <w:bottom w:val="single" w:sz="4" w:space="0" w:color="auto"/>
                    <w:right w:val="single" w:sz="4" w:space="0" w:color="auto"/>
                  </w:tcBorders>
                  <w:shd w:val="clear" w:color="auto" w:fill="C6D9F1"/>
                  <w:vAlign w:val="center"/>
                </w:tcPr>
                <w:p w14:paraId="77DE055E"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color w:val="000000"/>
                      <w:sz w:val="16"/>
                      <w:szCs w:val="16"/>
                      <w:lang w:val="el-GR" w:eastAsia="el-GR" w:bidi="he-IL"/>
                    </w:rPr>
                  </w:pPr>
                  <w:r w:rsidRPr="009D4F68">
                    <w:rPr>
                      <w:rFonts w:asciiTheme="minorHAnsi" w:hAnsiTheme="minorHAnsi" w:cstheme="minorHAnsi"/>
                      <w:b/>
                      <w:color w:val="000000"/>
                      <w:sz w:val="16"/>
                      <w:szCs w:val="16"/>
                      <w:lang w:val="el-GR" w:eastAsia="el-GR" w:bidi="he-IL"/>
                    </w:rPr>
                    <w:t>Περιγραφή</w:t>
                  </w:r>
                </w:p>
              </w:tc>
              <w:tc>
                <w:tcPr>
                  <w:tcW w:w="868" w:type="dxa"/>
                  <w:tcBorders>
                    <w:top w:val="single" w:sz="4" w:space="0" w:color="auto"/>
                    <w:left w:val="single" w:sz="4" w:space="0" w:color="auto"/>
                    <w:bottom w:val="single" w:sz="4" w:space="0" w:color="auto"/>
                    <w:right w:val="single" w:sz="4" w:space="0" w:color="auto"/>
                  </w:tcBorders>
                  <w:shd w:val="clear" w:color="auto" w:fill="C6D9F1"/>
                  <w:vAlign w:val="center"/>
                </w:tcPr>
                <w:p w14:paraId="1B80DA3E"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sz w:val="16"/>
                      <w:szCs w:val="16"/>
                    </w:rPr>
                  </w:pPr>
                  <w:r w:rsidRPr="009D4F68">
                    <w:rPr>
                      <w:rFonts w:asciiTheme="minorHAnsi" w:hAnsiTheme="minorHAnsi" w:cstheme="minorHAnsi"/>
                      <w:b/>
                      <w:sz w:val="16"/>
                      <w:szCs w:val="16"/>
                    </w:rPr>
                    <w:t>ΝΑΙ</w:t>
                  </w:r>
                </w:p>
              </w:tc>
              <w:tc>
                <w:tcPr>
                  <w:tcW w:w="900" w:type="dxa"/>
                  <w:tcBorders>
                    <w:top w:val="single" w:sz="4" w:space="0" w:color="auto"/>
                    <w:left w:val="single" w:sz="4" w:space="0" w:color="auto"/>
                    <w:bottom w:val="single" w:sz="4" w:space="0" w:color="auto"/>
                    <w:right w:val="single" w:sz="4" w:space="0" w:color="auto"/>
                  </w:tcBorders>
                  <w:shd w:val="clear" w:color="auto" w:fill="C6D9F1"/>
                  <w:vAlign w:val="center"/>
                </w:tcPr>
                <w:p w14:paraId="39413000"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sz w:val="16"/>
                      <w:szCs w:val="16"/>
                    </w:rPr>
                  </w:pPr>
                  <w:r w:rsidRPr="009D4F68">
                    <w:rPr>
                      <w:rFonts w:asciiTheme="minorHAnsi" w:hAnsiTheme="minorHAnsi" w:cstheme="minorHAnsi"/>
                      <w:b/>
                      <w:sz w:val="16"/>
                      <w:szCs w:val="16"/>
                    </w:rPr>
                    <w:t>ΟΧΙ</w:t>
                  </w:r>
                </w:p>
              </w:tc>
              <w:tc>
                <w:tcPr>
                  <w:tcW w:w="963" w:type="dxa"/>
                  <w:tcBorders>
                    <w:top w:val="single" w:sz="4" w:space="0" w:color="auto"/>
                    <w:left w:val="single" w:sz="4" w:space="0" w:color="auto"/>
                    <w:bottom w:val="single" w:sz="4" w:space="0" w:color="auto"/>
                    <w:right w:val="single" w:sz="4" w:space="0" w:color="auto"/>
                  </w:tcBorders>
                  <w:shd w:val="clear" w:color="auto" w:fill="C6D9F1"/>
                  <w:vAlign w:val="center"/>
                </w:tcPr>
                <w:p w14:paraId="14DB41AD"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sz w:val="16"/>
                      <w:szCs w:val="16"/>
                    </w:rPr>
                  </w:pPr>
                  <w:r w:rsidRPr="009D4F68">
                    <w:rPr>
                      <w:rFonts w:asciiTheme="minorHAnsi" w:hAnsiTheme="minorHAnsi" w:cstheme="minorHAnsi"/>
                      <w:b/>
                      <w:sz w:val="16"/>
                      <w:szCs w:val="16"/>
                      <w:lang w:val="el-GR"/>
                    </w:rPr>
                    <w:t>Δεν αφορά</w:t>
                  </w:r>
                </w:p>
              </w:tc>
              <w:tc>
                <w:tcPr>
                  <w:tcW w:w="2013" w:type="dxa"/>
                  <w:tcBorders>
                    <w:top w:val="single" w:sz="4" w:space="0" w:color="auto"/>
                    <w:left w:val="single" w:sz="4" w:space="0" w:color="auto"/>
                    <w:bottom w:val="single" w:sz="4" w:space="0" w:color="auto"/>
                    <w:right w:val="single" w:sz="4" w:space="0" w:color="auto"/>
                  </w:tcBorders>
                  <w:shd w:val="clear" w:color="auto" w:fill="C6D9F1"/>
                  <w:vAlign w:val="center"/>
                </w:tcPr>
                <w:p w14:paraId="3A733CE0"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t>ΣΧΟΛΙΑ</w:t>
                  </w:r>
                </w:p>
              </w:tc>
            </w:tr>
            <w:tr w:rsidR="00DD6702" w:rsidRPr="009D4F68" w14:paraId="01563DBF"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18DC7EB3"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1.</w:t>
                  </w:r>
                </w:p>
              </w:tc>
              <w:tc>
                <w:tcPr>
                  <w:tcW w:w="4470" w:type="dxa"/>
                  <w:gridSpan w:val="2"/>
                  <w:tcBorders>
                    <w:top w:val="single" w:sz="4" w:space="0" w:color="auto"/>
                    <w:left w:val="single" w:sz="4" w:space="0" w:color="auto"/>
                    <w:bottom w:val="single" w:sz="4" w:space="0" w:color="auto"/>
                    <w:right w:val="single" w:sz="4" w:space="0" w:color="auto"/>
                  </w:tcBorders>
                  <w:shd w:val="clear" w:color="auto" w:fill="auto"/>
                </w:tcPr>
                <w:p w14:paraId="5DF56514" w14:textId="77777777" w:rsidR="00DD6702" w:rsidRPr="009D4F68" w:rsidRDefault="00DD6702" w:rsidP="00B771A7">
                  <w:pPr>
                    <w:autoSpaceDE w:val="0"/>
                    <w:autoSpaceDN w:val="0"/>
                    <w:adjustRightInd w:val="0"/>
                    <w:spacing w:after="160" w:line="240" w:lineRule="exact"/>
                    <w:rPr>
                      <w:rFonts w:asciiTheme="minorHAnsi" w:hAnsiTheme="minorHAnsi" w:cstheme="minorHAnsi"/>
                      <w:sz w:val="16"/>
                      <w:szCs w:val="16"/>
                      <w:lang w:val="el-GR" w:eastAsia="el-GR" w:bidi="he-IL"/>
                    </w:rPr>
                  </w:pPr>
                  <w:r w:rsidRPr="009D4F68">
                    <w:rPr>
                      <w:rFonts w:asciiTheme="minorHAnsi" w:hAnsiTheme="minorHAnsi" w:cstheme="minorHAnsi"/>
                      <w:sz w:val="16"/>
                      <w:szCs w:val="16"/>
                      <w:lang w:val="el-GR" w:eastAsia="el-GR" w:bidi="he-IL"/>
                    </w:rPr>
                    <w:t>Τηρήθηκε η διαδικασία προέγκρισης σύμβασης  από την ΕΥΣΤΑ σε περίπτωση που προβλέπεται από την ΥΑ Συστήματος Διαχείρισης και Ελέγχου των Δράσεων και των Έργων του ΤΑΑ;</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2A33981E"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185F874D"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23D644A1"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6E139C0B"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FF0000"/>
                      <w:sz w:val="16"/>
                      <w:szCs w:val="16"/>
                      <w:lang w:val="el-GR" w:eastAsia="el-GR" w:bidi="he-IL"/>
                    </w:rPr>
                  </w:pPr>
                </w:p>
              </w:tc>
            </w:tr>
            <w:tr w:rsidR="00DD6702" w:rsidRPr="009D4F68" w14:paraId="3E757859"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648B83A7"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lastRenderedPageBreak/>
                    <w:t>2.</w:t>
                  </w:r>
                </w:p>
              </w:tc>
              <w:tc>
                <w:tcPr>
                  <w:tcW w:w="4470" w:type="dxa"/>
                  <w:gridSpan w:val="2"/>
                  <w:tcBorders>
                    <w:top w:val="single" w:sz="4" w:space="0" w:color="auto"/>
                    <w:left w:val="single" w:sz="4" w:space="0" w:color="auto"/>
                    <w:bottom w:val="single" w:sz="4" w:space="0" w:color="auto"/>
                    <w:right w:val="single" w:sz="4" w:space="0" w:color="auto"/>
                  </w:tcBorders>
                  <w:shd w:val="clear" w:color="auto" w:fill="auto"/>
                </w:tcPr>
                <w:p w14:paraId="57469182" w14:textId="77777777" w:rsidR="00DD6702" w:rsidRPr="009D4F68" w:rsidRDefault="00DD6702" w:rsidP="00B771A7">
                  <w:pPr>
                    <w:autoSpaceDE w:val="0"/>
                    <w:autoSpaceDN w:val="0"/>
                    <w:adjustRightInd w:val="0"/>
                    <w:spacing w:after="160" w:line="240" w:lineRule="exact"/>
                    <w:rPr>
                      <w:rFonts w:asciiTheme="minorHAnsi" w:hAnsiTheme="minorHAnsi" w:cstheme="minorHAnsi"/>
                      <w:sz w:val="16"/>
                      <w:szCs w:val="16"/>
                      <w:lang w:val="el-GR" w:eastAsia="el-GR" w:bidi="he-IL"/>
                    </w:rPr>
                  </w:pPr>
                  <w:r w:rsidRPr="009D4F68">
                    <w:rPr>
                      <w:rFonts w:asciiTheme="minorHAnsi" w:hAnsiTheme="minorHAnsi" w:cstheme="minorHAnsi"/>
                      <w:sz w:val="16"/>
                      <w:szCs w:val="16"/>
                      <w:lang w:val="el-GR" w:eastAsia="el-GR" w:bidi="he-IL"/>
                    </w:rPr>
                    <w:t xml:space="preserve">Τηρήθηκαν οι απαιτήσεις δημοσιότητας, σε </w:t>
                  </w:r>
                  <w:proofErr w:type="spellStart"/>
                  <w:r w:rsidRPr="009D4F68">
                    <w:rPr>
                      <w:rFonts w:asciiTheme="minorHAnsi" w:hAnsiTheme="minorHAnsi" w:cstheme="minorHAnsi"/>
                      <w:sz w:val="16"/>
                      <w:szCs w:val="16"/>
                      <w:lang w:val="el-GR" w:eastAsia="el-GR" w:bidi="he-IL"/>
                    </w:rPr>
                    <w:t>ενωσιακό</w:t>
                  </w:r>
                  <w:proofErr w:type="spellEnd"/>
                  <w:r w:rsidRPr="009D4F68">
                    <w:rPr>
                      <w:rFonts w:asciiTheme="minorHAnsi" w:hAnsiTheme="minorHAnsi" w:cstheme="minorHAnsi"/>
                      <w:sz w:val="16"/>
                      <w:szCs w:val="16"/>
                      <w:lang w:val="el-GR" w:eastAsia="el-GR" w:bidi="he-IL"/>
                    </w:rPr>
                    <w:t xml:space="preserve"> και εθνικό επίπεδο, σύμφωνα με το ισχύον νομικό πλαίσιο;</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4949067C"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118AB038"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109720C6"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10D109E6"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6B7DBB4E"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3B96C639"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3.</w:t>
                  </w:r>
                </w:p>
              </w:tc>
              <w:tc>
                <w:tcPr>
                  <w:tcW w:w="44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3F5505"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 xml:space="preserve">Το φυσικό αντικείμενο των συμβατικών τευχών συμπίπτει με το σχετικά προβλεπόμενο στην απόφαση ένταξης στο ΤΑΑ; Σε περίπτωση που περιλαμβάνεται πρόσθετο μη επιλέξιμο φυσικό αντικείμενο αυτό είναι διακριτό; </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72AD7243"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03055F31"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00218F2E"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227E89EB"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p>
              </w:tc>
            </w:tr>
            <w:tr w:rsidR="00DD6702" w:rsidRPr="009D4F68" w14:paraId="11173FA9"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51877F18"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4.</w:t>
                  </w:r>
                </w:p>
              </w:tc>
              <w:tc>
                <w:tcPr>
                  <w:tcW w:w="44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239AF4"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 xml:space="preserve">Βεβαιώνεται ότι η σύμβαση δεν περιέχει όρους που έρχονται σε αντίθεση με τους όρους </w:t>
                  </w:r>
                  <w:r w:rsidRPr="009D4F68">
                    <w:rPr>
                      <w:rFonts w:asciiTheme="minorHAnsi" w:hAnsiTheme="minorHAnsi" w:cstheme="minorHAnsi"/>
                      <w:sz w:val="16"/>
                      <w:szCs w:val="16"/>
                      <w:lang w:val="el-GR" w:eastAsia="el-GR" w:bidi="he-IL"/>
                    </w:rPr>
                    <w:t>της διακήρυξης</w:t>
                  </w:r>
                  <w:r w:rsidRPr="009D4F68">
                    <w:rPr>
                      <w:rFonts w:asciiTheme="minorHAnsi" w:hAnsiTheme="minorHAnsi" w:cstheme="minorHAnsi"/>
                      <w:color w:val="000000"/>
                      <w:sz w:val="16"/>
                      <w:szCs w:val="16"/>
                      <w:lang w:val="el-GR" w:eastAsia="el-GR" w:bidi="he-IL"/>
                    </w:rPr>
                    <w:t>;</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2EFC5750"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21AE5548"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380A6DFE"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032A8404"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p>
              </w:tc>
            </w:tr>
            <w:tr w:rsidR="00DD6702" w:rsidRPr="009D4F68" w14:paraId="5979B396"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43F1DE55"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5.</w:t>
                  </w:r>
                </w:p>
              </w:tc>
              <w:tc>
                <w:tcPr>
                  <w:tcW w:w="44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EB4C9B"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H προβλεπόμενη στα συμβατικά τεύχη διάρκεια υλοποίησης του έργου, συμφωνεί με την προβλεπόμενη στα τεύχη διακήρυξης διάρκεια και τον χρονικό προγραμματισμό υλοποίησης, σύμφωνα με την απόφαση ένταξης;</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4DE69519"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21F2C22A"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790F962D"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66014324"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p>
              </w:tc>
            </w:tr>
            <w:tr w:rsidR="00DD6702" w:rsidRPr="009D4F68" w14:paraId="6AEC7C3B"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2CEB76D5"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6.</w:t>
                  </w:r>
                </w:p>
              </w:tc>
              <w:tc>
                <w:tcPr>
                  <w:tcW w:w="4470" w:type="dxa"/>
                  <w:gridSpan w:val="2"/>
                  <w:tcBorders>
                    <w:top w:val="single" w:sz="4" w:space="0" w:color="auto"/>
                    <w:left w:val="single" w:sz="4" w:space="0" w:color="auto"/>
                    <w:bottom w:val="single" w:sz="4" w:space="0" w:color="auto"/>
                    <w:right w:val="single" w:sz="4" w:space="0" w:color="auto"/>
                  </w:tcBorders>
                  <w:shd w:val="clear" w:color="auto" w:fill="auto"/>
                </w:tcPr>
                <w:p w14:paraId="603A8E16"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 xml:space="preserve">Τηρήθηκαν οι </w:t>
                  </w:r>
                  <w:proofErr w:type="spellStart"/>
                  <w:r w:rsidRPr="009D4F68">
                    <w:rPr>
                      <w:rFonts w:asciiTheme="minorHAnsi" w:hAnsiTheme="minorHAnsi" w:cstheme="minorHAnsi"/>
                      <w:color w:val="000000"/>
                      <w:sz w:val="16"/>
                      <w:szCs w:val="16"/>
                      <w:lang w:val="el-GR" w:eastAsia="el-GR" w:bidi="he-IL"/>
                    </w:rPr>
                    <w:t>ενωσιακοί</w:t>
                  </w:r>
                  <w:proofErr w:type="spellEnd"/>
                  <w:r w:rsidRPr="009D4F68">
                    <w:rPr>
                      <w:rFonts w:asciiTheme="minorHAnsi" w:hAnsiTheme="minorHAnsi" w:cstheme="minorHAnsi"/>
                      <w:color w:val="000000"/>
                      <w:sz w:val="16"/>
                      <w:szCs w:val="16"/>
                      <w:lang w:val="el-GR" w:eastAsia="el-GR" w:bidi="he-IL"/>
                    </w:rPr>
                    <w:t xml:space="preserve"> και εθνικοί κανόνες σύναψης δημοσίων συμβάσεων στη διαδικασία επιλογής; </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4169D17C"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139666AE"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0BEDD284"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3DB1D95C"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4797C7BC"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0D66CD29"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color w:val="000000"/>
                      <w:sz w:val="16"/>
                      <w:szCs w:val="16"/>
                      <w:lang w:val="el-GR" w:eastAsia="el-GR" w:bidi="he-IL"/>
                    </w:rPr>
                    <w:t>7.</w:t>
                  </w:r>
                </w:p>
              </w:tc>
              <w:tc>
                <w:tcPr>
                  <w:tcW w:w="4470" w:type="dxa"/>
                  <w:gridSpan w:val="2"/>
                  <w:tcBorders>
                    <w:top w:val="single" w:sz="4" w:space="0" w:color="auto"/>
                    <w:left w:val="single" w:sz="4" w:space="0" w:color="auto"/>
                    <w:bottom w:val="single" w:sz="4" w:space="0" w:color="auto"/>
                    <w:right w:val="single" w:sz="4" w:space="0" w:color="auto"/>
                  </w:tcBorders>
                  <w:shd w:val="clear" w:color="auto" w:fill="auto"/>
                </w:tcPr>
                <w:p w14:paraId="3BD95CC3"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Εφαρμόστηκαν όλοι οι λόγοι αποκλεισμού που αναφέρονται στη διακήρυξη;</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1CC86787"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F3872D8"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439AA947"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1F5CD659"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537CC576"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24D64201"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lang w:val="el-GR"/>
                    </w:rPr>
                    <w:t>8.</w:t>
                  </w:r>
                </w:p>
              </w:tc>
              <w:tc>
                <w:tcPr>
                  <w:tcW w:w="4470" w:type="dxa"/>
                  <w:gridSpan w:val="2"/>
                  <w:tcBorders>
                    <w:top w:val="single" w:sz="4" w:space="0" w:color="auto"/>
                    <w:left w:val="single" w:sz="4" w:space="0" w:color="auto"/>
                    <w:bottom w:val="single" w:sz="4" w:space="0" w:color="auto"/>
                    <w:right w:val="single" w:sz="4" w:space="0" w:color="auto"/>
                  </w:tcBorders>
                  <w:shd w:val="clear" w:color="auto" w:fill="auto"/>
                </w:tcPr>
                <w:p w14:paraId="4AAED783"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Η Αναθέτουσα Αρχή εφάρμοσε ορθά το ορισθέν κριτήριο ανάθεσης της σύμβασης;</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308E8A71"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6761E053"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30E7B0BC"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4373FB4E"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6347AB79"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74B02FCF"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lang w:val="el-GR"/>
                    </w:rPr>
                    <w:t>9.</w:t>
                  </w:r>
                </w:p>
              </w:tc>
              <w:tc>
                <w:tcPr>
                  <w:tcW w:w="4470" w:type="dxa"/>
                  <w:gridSpan w:val="2"/>
                  <w:tcBorders>
                    <w:top w:val="single" w:sz="4" w:space="0" w:color="auto"/>
                    <w:left w:val="single" w:sz="4" w:space="0" w:color="auto"/>
                    <w:bottom w:val="single" w:sz="4" w:space="0" w:color="auto"/>
                    <w:right w:val="single" w:sz="4" w:space="0" w:color="auto"/>
                  </w:tcBorders>
                  <w:shd w:val="clear" w:color="auto" w:fill="auto"/>
                </w:tcPr>
                <w:p w14:paraId="26270047" w14:textId="77777777" w:rsidR="00DD6702" w:rsidRPr="009D4F68" w:rsidRDefault="00DD6702" w:rsidP="00B771A7">
                  <w:pPr>
                    <w:spacing w:before="60" w:after="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Τα επιμέρους κριτήρια που τυχόν προβλέπονται έχουν αξιολογηθεί και βαθμολογηθεί  σύμφωνα με τα οριζόμενα στην διακήρυξη;</w:t>
                  </w:r>
                </w:p>
                <w:p w14:paraId="414262CF"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Υπάρχει επαρκής και κατάλληλη αιτιολόγηση των αποφάσεων;</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2AD56FD3"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592FB636"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166E172D"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187BDFDC"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373F9DC6"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4F8A35C5"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sz w:val="16"/>
                      <w:szCs w:val="16"/>
                      <w:lang w:val="el-GR"/>
                    </w:rPr>
                    <w:t>10</w:t>
                  </w:r>
                  <w:r w:rsidRPr="009D4F68">
                    <w:rPr>
                      <w:rFonts w:asciiTheme="minorHAnsi" w:hAnsiTheme="minorHAnsi" w:cstheme="minorHAnsi"/>
                      <w:sz w:val="16"/>
                      <w:szCs w:val="16"/>
                      <w:lang w:val="en-US"/>
                    </w:rPr>
                    <w:t>.</w:t>
                  </w:r>
                </w:p>
              </w:tc>
              <w:tc>
                <w:tcPr>
                  <w:tcW w:w="4470" w:type="dxa"/>
                  <w:gridSpan w:val="2"/>
                  <w:tcBorders>
                    <w:top w:val="single" w:sz="4" w:space="0" w:color="auto"/>
                    <w:left w:val="single" w:sz="4" w:space="0" w:color="auto"/>
                    <w:bottom w:val="single" w:sz="4" w:space="0" w:color="auto"/>
                    <w:right w:val="single" w:sz="4" w:space="0" w:color="auto"/>
                  </w:tcBorders>
                  <w:shd w:val="clear" w:color="auto" w:fill="auto"/>
                </w:tcPr>
                <w:p w14:paraId="043DA73A"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Η διαδικασία σύναψης δημοσίων συμβάσεων τεκμηριώνεται επαρκώς με τα σχετικά έγγραφα  όπως: προκήρυξη, διακήρυξης, τεύχη δημοπράτησης, προσφορές, πρακτικά αξιολόγησης, βαθμολόγησης, αποφάσεις συλλογικών οργάνων, απόφαση κατακύρωσης;</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4C451BAF"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1243EA95"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528B2015"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3E5AAA2F"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3032ABFC"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1E948076"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lang w:val="el-GR"/>
                    </w:rPr>
                    <w:t>11.</w:t>
                  </w:r>
                </w:p>
              </w:tc>
              <w:tc>
                <w:tcPr>
                  <w:tcW w:w="4470" w:type="dxa"/>
                  <w:gridSpan w:val="2"/>
                  <w:tcBorders>
                    <w:top w:val="single" w:sz="4" w:space="0" w:color="auto"/>
                    <w:left w:val="single" w:sz="4" w:space="0" w:color="auto"/>
                    <w:bottom w:val="single" w:sz="4" w:space="0" w:color="auto"/>
                    <w:right w:val="single" w:sz="4" w:space="0" w:color="auto"/>
                  </w:tcBorders>
                  <w:shd w:val="clear" w:color="auto" w:fill="auto"/>
                </w:tcPr>
                <w:p w14:paraId="4210E5F1"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Τηρήθηκαν κατά τη διαδικασία ανάθεσης οι γενικές αρχές της διαφάνειας, της μη-διάκρισης, της ίσης μεταχείρισης και του υγιούς ανταγωνισμού;</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1D52156F"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710D16B7"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1E2D710E"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5056E241"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59633889"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22FCAA41"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12.</w:t>
                  </w:r>
                </w:p>
              </w:tc>
              <w:tc>
                <w:tcPr>
                  <w:tcW w:w="4470" w:type="dxa"/>
                  <w:gridSpan w:val="2"/>
                  <w:tcBorders>
                    <w:top w:val="single" w:sz="4" w:space="0" w:color="auto"/>
                    <w:left w:val="single" w:sz="4" w:space="0" w:color="auto"/>
                    <w:bottom w:val="single" w:sz="4" w:space="0" w:color="auto"/>
                    <w:right w:val="single" w:sz="4" w:space="0" w:color="auto"/>
                  </w:tcBorders>
                  <w:shd w:val="clear" w:color="auto" w:fill="auto"/>
                </w:tcPr>
                <w:p w14:paraId="521C52EF"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Έχει συγκροτηθεί και τηρηθεί φάκελος δημόσιας σύμβασης;</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23A67411"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3BF7077"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224A593A"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194DD14D"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0D2F2363"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4E7CB723"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lang w:val="el-GR"/>
                    </w:rPr>
                    <w:t>13.</w:t>
                  </w:r>
                </w:p>
              </w:tc>
              <w:tc>
                <w:tcPr>
                  <w:tcW w:w="4470" w:type="dxa"/>
                  <w:gridSpan w:val="2"/>
                  <w:tcBorders>
                    <w:top w:val="single" w:sz="4" w:space="0" w:color="auto"/>
                    <w:left w:val="single" w:sz="4" w:space="0" w:color="auto"/>
                    <w:bottom w:val="single" w:sz="4" w:space="0" w:color="auto"/>
                    <w:right w:val="single" w:sz="4" w:space="0" w:color="auto"/>
                  </w:tcBorders>
                  <w:shd w:val="clear" w:color="auto" w:fill="auto"/>
                </w:tcPr>
                <w:p w14:paraId="218A8B9D"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Το ποσό της σύμβασης που ανατίθεται συμφωνεί με το ποσό που ορίζεται στην προσφορά που υποβλήθηκε από τον επιτυχόντα διαγωνιζόμενο;</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5B1ACDF7"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2E5C64F5"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2999D7E2"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0DFBBA84"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31E223E6"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646D40BD"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lang w:val="el-GR"/>
                    </w:rPr>
                    <w:t>14.</w:t>
                  </w:r>
                </w:p>
              </w:tc>
              <w:tc>
                <w:tcPr>
                  <w:tcW w:w="4470" w:type="dxa"/>
                  <w:gridSpan w:val="2"/>
                  <w:tcBorders>
                    <w:top w:val="single" w:sz="4" w:space="0" w:color="auto"/>
                    <w:left w:val="single" w:sz="4" w:space="0" w:color="auto"/>
                    <w:bottom w:val="single" w:sz="4" w:space="0" w:color="auto"/>
                    <w:right w:val="single" w:sz="4" w:space="0" w:color="auto"/>
                  </w:tcBorders>
                  <w:shd w:val="clear" w:color="auto" w:fill="auto"/>
                </w:tcPr>
                <w:p w14:paraId="4E598034"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 xml:space="preserve">Στην περίπτωση που υπάγεται η σύμβαση στον </w:t>
                  </w:r>
                  <w:proofErr w:type="spellStart"/>
                  <w:r w:rsidRPr="009D4F68">
                    <w:rPr>
                      <w:rFonts w:asciiTheme="minorHAnsi" w:hAnsiTheme="minorHAnsi" w:cstheme="minorHAnsi"/>
                      <w:color w:val="000000"/>
                      <w:sz w:val="16"/>
                      <w:szCs w:val="16"/>
                      <w:lang w:val="el-GR" w:eastAsia="el-GR" w:bidi="he-IL"/>
                    </w:rPr>
                    <w:t>προσυμβατικό</w:t>
                  </w:r>
                  <w:proofErr w:type="spellEnd"/>
                  <w:r w:rsidRPr="009D4F68">
                    <w:rPr>
                      <w:rFonts w:asciiTheme="minorHAnsi" w:hAnsiTheme="minorHAnsi" w:cstheme="minorHAnsi"/>
                      <w:color w:val="000000"/>
                      <w:sz w:val="16"/>
                      <w:szCs w:val="16"/>
                      <w:lang w:val="el-GR" w:eastAsia="el-GR" w:bidi="he-IL"/>
                    </w:rPr>
                    <w:t xml:space="preserve"> έλεγχο του Ελεγκτικού Συνεδρίου, σύμφωνα με τη διάταξη του άρθρου 324 του Ν. 4700/2020, έχει ολοκληρωθεί επιτυχώς ο </w:t>
                  </w:r>
                  <w:proofErr w:type="spellStart"/>
                  <w:r w:rsidRPr="009D4F68">
                    <w:rPr>
                      <w:rFonts w:asciiTheme="minorHAnsi" w:hAnsiTheme="minorHAnsi" w:cstheme="minorHAnsi"/>
                      <w:color w:val="000000"/>
                      <w:sz w:val="16"/>
                      <w:szCs w:val="16"/>
                      <w:lang w:val="el-GR" w:eastAsia="el-GR" w:bidi="he-IL"/>
                    </w:rPr>
                    <w:t>προσυμβατικός</w:t>
                  </w:r>
                  <w:proofErr w:type="spellEnd"/>
                  <w:r w:rsidRPr="009D4F68">
                    <w:rPr>
                      <w:rFonts w:asciiTheme="minorHAnsi" w:hAnsiTheme="minorHAnsi" w:cstheme="minorHAnsi"/>
                      <w:color w:val="000000"/>
                      <w:sz w:val="16"/>
                      <w:szCs w:val="16"/>
                      <w:lang w:val="el-GR" w:eastAsia="el-GR" w:bidi="he-IL"/>
                    </w:rPr>
                    <w:t xml:space="preserve"> έλεγχος από το Ελεγκτικό Συνέδριο;</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5A983A28"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1CFC069F"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0B96BF6E"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313AA53F"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2B74AC1E"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4B88095E"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lang w:val="el-GR"/>
                    </w:rPr>
                    <w:t>15.</w:t>
                  </w:r>
                </w:p>
              </w:tc>
              <w:tc>
                <w:tcPr>
                  <w:tcW w:w="4470" w:type="dxa"/>
                  <w:gridSpan w:val="2"/>
                  <w:tcBorders>
                    <w:top w:val="single" w:sz="4" w:space="0" w:color="auto"/>
                    <w:left w:val="single" w:sz="4" w:space="0" w:color="auto"/>
                    <w:bottom w:val="single" w:sz="4" w:space="0" w:color="auto"/>
                    <w:right w:val="single" w:sz="4" w:space="0" w:color="auto"/>
                  </w:tcBorders>
                  <w:shd w:val="clear" w:color="auto" w:fill="auto"/>
                </w:tcPr>
                <w:p w14:paraId="3CDC3AAF"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Έχει συνταχθεί σχέδιο του τυποποιημένου κατά περίπτωση εντύπου 3 κατά τον Κανονισμό (ΕΚ) 2015/1986</w:t>
                  </w:r>
                  <w:r w:rsidRPr="009D4F68" w:rsidDel="00827926">
                    <w:rPr>
                      <w:rFonts w:asciiTheme="minorHAnsi" w:hAnsiTheme="minorHAnsi" w:cstheme="minorHAnsi"/>
                      <w:color w:val="000000"/>
                      <w:sz w:val="16"/>
                      <w:szCs w:val="16"/>
                      <w:lang w:val="el-GR" w:eastAsia="el-GR" w:bidi="he-IL"/>
                    </w:rPr>
                    <w:t xml:space="preserve"> </w:t>
                  </w:r>
                  <w:r w:rsidRPr="009D4F68">
                    <w:rPr>
                      <w:rFonts w:asciiTheme="minorHAnsi" w:hAnsiTheme="minorHAnsi" w:cstheme="minorHAnsi"/>
                      <w:color w:val="000000"/>
                      <w:sz w:val="16"/>
                      <w:szCs w:val="16"/>
                      <w:lang w:val="el-GR" w:eastAsia="el-GR" w:bidi="he-IL"/>
                    </w:rPr>
                    <w:t>«Γνωστοποίησης συναφθείσας σύμβασης» για τα αποτελέσματα της υπό σύναψη σύμβασης, επαρκώς και σύμφωνα με τις αντίστοιχες απαιτήσεις  και έχει δημοσιευθεί καταλλήλως;</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67C415C0"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68836035"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130EBBF4"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374D4C4B"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3A14D65D"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35FBD0B1"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lang w:val="el-GR"/>
                    </w:rPr>
                    <w:lastRenderedPageBreak/>
                    <w:t>16.</w:t>
                  </w:r>
                </w:p>
              </w:tc>
              <w:tc>
                <w:tcPr>
                  <w:tcW w:w="4470" w:type="dxa"/>
                  <w:gridSpan w:val="2"/>
                  <w:tcBorders>
                    <w:top w:val="single" w:sz="4" w:space="0" w:color="auto"/>
                    <w:left w:val="single" w:sz="4" w:space="0" w:color="auto"/>
                    <w:bottom w:val="single" w:sz="4" w:space="0" w:color="auto"/>
                    <w:right w:val="single" w:sz="4" w:space="0" w:color="auto"/>
                  </w:tcBorders>
                  <w:shd w:val="clear" w:color="auto" w:fill="auto"/>
                </w:tcPr>
                <w:p w14:paraId="1881EF51"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highlight w:val="cyan"/>
                      <w:lang w:val="el-GR" w:eastAsia="el-GR" w:bidi="he-IL"/>
                    </w:rPr>
                  </w:pPr>
                  <w:r w:rsidRPr="009D4F68">
                    <w:rPr>
                      <w:rFonts w:asciiTheme="minorHAnsi" w:hAnsiTheme="minorHAnsi" w:cstheme="minorHAnsi"/>
                      <w:color w:val="000000"/>
                      <w:sz w:val="16"/>
                      <w:szCs w:val="16"/>
                      <w:lang w:val="el-GR" w:eastAsia="el-GR" w:bidi="he-IL"/>
                    </w:rPr>
                    <w:t>Έχουν ληφθεί τα κατάλληλα μέτρα για την αποτελεσματική πρόληψη, εντοπισμό και επανόρθωση τυχόν συγκρούσεων συμφερόντων των εμπλεκομένων στην διαδικασία ανάθεσης της σύμβασης;</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4BC6C82C"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23FA2058"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4DB79A13"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179E9708"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01766AEB"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4C707A10"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color w:val="000000"/>
                      <w:sz w:val="16"/>
                      <w:szCs w:val="16"/>
                      <w:lang w:val="el-GR" w:eastAsia="el-GR" w:bidi="he-IL"/>
                    </w:rPr>
                    <w:t>17.</w:t>
                  </w:r>
                </w:p>
              </w:tc>
              <w:tc>
                <w:tcPr>
                  <w:tcW w:w="4470" w:type="dxa"/>
                  <w:gridSpan w:val="2"/>
                  <w:tcBorders>
                    <w:top w:val="single" w:sz="4" w:space="0" w:color="auto"/>
                    <w:left w:val="single" w:sz="4" w:space="0" w:color="auto"/>
                    <w:bottom w:val="single" w:sz="4" w:space="0" w:color="auto"/>
                    <w:right w:val="single" w:sz="4" w:space="0" w:color="auto"/>
                  </w:tcBorders>
                  <w:shd w:val="clear" w:color="auto" w:fill="auto"/>
                </w:tcPr>
                <w:p w14:paraId="12078E35"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Σε περίπτωση που εντοπίστηκε περίπτωση συνδρομής κατάστασης σύγκρουσης συμφερόντων, εφαρμόστηκαν οι προβλεπόμενες στο Νόμο διαδικασίες αντιμετώπισής της;</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46E74B4A"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2402D07"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630C2288"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6395B610"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6E03ABF3"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36F06A73"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sz w:val="16"/>
                      <w:szCs w:val="16"/>
                      <w:lang w:val="el-GR"/>
                    </w:rPr>
                    <w:t>18.</w:t>
                  </w:r>
                </w:p>
              </w:tc>
              <w:tc>
                <w:tcPr>
                  <w:tcW w:w="4470" w:type="dxa"/>
                  <w:gridSpan w:val="2"/>
                  <w:tcBorders>
                    <w:top w:val="single" w:sz="4" w:space="0" w:color="auto"/>
                    <w:left w:val="single" w:sz="4" w:space="0" w:color="auto"/>
                    <w:bottom w:val="single" w:sz="4" w:space="0" w:color="auto"/>
                    <w:right w:val="single" w:sz="4" w:space="0" w:color="auto"/>
                  </w:tcBorders>
                  <w:shd w:val="clear" w:color="auto" w:fill="auto"/>
                </w:tcPr>
                <w:p w14:paraId="403096A5"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Τηρήθηκαν οι προθεσμίες μεταξύ των σταδίων της διαγωνιστικής διαδικασίας ώστε να διασφαλίζεται το δικαίωμα των διαγωνιζομένων να ασκήσουν προσφυγή;</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23100738"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8F1A990"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2A02D853"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4A31A7EB"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7075B62B"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1DE8715B"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lang w:val="el-GR"/>
                    </w:rPr>
                    <w:t>19.</w:t>
                  </w:r>
                </w:p>
              </w:tc>
              <w:tc>
                <w:tcPr>
                  <w:tcW w:w="44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516F12"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 xml:space="preserve">Εγκρίθηκαν από τα αρμόδια όργανα της Αναθέτουσας Αρχής οι εισηγήσεις των επιτροπών σε όλα τα στάδια της διαγωνιστικής διαδικασίας όπως καθορίζεται στη διακήρυξη; </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441EFC86"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73CA8B99"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3C5A7481"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75343F85"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3E9975F8"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6EDA7C57"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lang w:val="el-GR"/>
                    </w:rPr>
                    <w:t>20.</w:t>
                  </w:r>
                </w:p>
              </w:tc>
              <w:tc>
                <w:tcPr>
                  <w:tcW w:w="44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E10506"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 xml:space="preserve">Βεβαιώνεται η έκδοση της απόφασης κατακύρωσης και η εν γένει τήρηση των </w:t>
                  </w:r>
                  <w:proofErr w:type="spellStart"/>
                  <w:r w:rsidRPr="009D4F68">
                    <w:rPr>
                      <w:rFonts w:asciiTheme="minorHAnsi" w:hAnsiTheme="minorHAnsi" w:cstheme="minorHAnsi"/>
                      <w:color w:val="000000"/>
                      <w:sz w:val="16"/>
                      <w:szCs w:val="16"/>
                      <w:lang w:val="el-GR" w:eastAsia="el-GR" w:bidi="he-IL"/>
                    </w:rPr>
                    <w:t>οριζομένων</w:t>
                  </w:r>
                  <w:proofErr w:type="spellEnd"/>
                  <w:r w:rsidRPr="009D4F68">
                    <w:rPr>
                      <w:rFonts w:asciiTheme="minorHAnsi" w:hAnsiTheme="minorHAnsi" w:cstheme="minorHAnsi"/>
                      <w:color w:val="000000"/>
                      <w:sz w:val="16"/>
                      <w:szCs w:val="16"/>
                      <w:lang w:val="el-GR" w:eastAsia="el-GR" w:bidi="he-IL"/>
                    </w:rPr>
                    <w:t xml:space="preserve"> στο άρθρο 105 του ν.4412/16; </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298A94EB"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47FB7C3"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72B99D1C"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55CD433E"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310424" w14:paraId="50B61C50"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204F79C5"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lang w:val="el-GR"/>
                    </w:rPr>
                    <w:t>21.</w:t>
                  </w:r>
                </w:p>
              </w:tc>
              <w:tc>
                <w:tcPr>
                  <w:tcW w:w="44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FF49C5"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sz w:val="16"/>
                      <w:szCs w:val="16"/>
                      <w:lang w:val="el-GR" w:eastAsia="el-GR" w:bidi="he-IL"/>
                    </w:rPr>
                    <w:t>Άλλη ερώτηση</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13BDBDD2" w14:textId="77777777" w:rsidR="00DD6702" w:rsidRPr="00CD1307"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7127DE0E" w14:textId="77777777" w:rsidR="00DD6702" w:rsidRPr="00CD1307"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217EA4D7" w14:textId="77777777" w:rsidR="00DD6702" w:rsidRPr="00CD1307"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1286995C"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310424" w14:paraId="7AB8D146" w14:textId="77777777" w:rsidTr="00B771A7">
              <w:tblPrEx>
                <w:shd w:val="clear" w:color="auto" w:fill="F3F3F3"/>
              </w:tblPrEx>
              <w:tc>
                <w:tcPr>
                  <w:tcW w:w="9918" w:type="dxa"/>
                  <w:gridSpan w:val="7"/>
                  <w:shd w:val="clear" w:color="auto" w:fill="F3F3F3"/>
                </w:tcPr>
                <w:p w14:paraId="7569043F" w14:textId="77777777" w:rsidR="00DD6702" w:rsidRDefault="00DD6702" w:rsidP="00B771A7">
                  <w:pPr>
                    <w:spacing w:before="60" w:after="60"/>
                    <w:ind w:left="57"/>
                    <w:rPr>
                      <w:rFonts w:asciiTheme="minorHAnsi" w:hAnsiTheme="minorHAnsi" w:cstheme="minorHAnsi"/>
                      <w:b/>
                      <w:sz w:val="16"/>
                      <w:szCs w:val="16"/>
                      <w:lang w:val="el-GR"/>
                    </w:rPr>
                  </w:pPr>
                </w:p>
                <w:p w14:paraId="58D4E743" w14:textId="77777777" w:rsidR="00DD6702" w:rsidRPr="009D4F68" w:rsidRDefault="00DD6702" w:rsidP="00B771A7">
                  <w:pPr>
                    <w:spacing w:before="60" w:after="60"/>
                    <w:ind w:left="57"/>
                    <w:rPr>
                      <w:rFonts w:asciiTheme="minorHAnsi" w:hAnsiTheme="minorHAnsi" w:cstheme="minorHAnsi"/>
                      <w:b/>
                      <w:sz w:val="16"/>
                      <w:szCs w:val="16"/>
                      <w:lang w:val="el-GR"/>
                    </w:rPr>
                  </w:pPr>
                  <w:r w:rsidRPr="009D4F68">
                    <w:rPr>
                      <w:rFonts w:asciiTheme="minorHAnsi" w:hAnsiTheme="minorHAnsi" w:cstheme="minorHAnsi"/>
                      <w:b/>
                      <w:sz w:val="16"/>
                      <w:szCs w:val="16"/>
                      <w:lang w:val="el-GR"/>
                    </w:rPr>
                    <w:t>Παρατηρήσεις</w:t>
                  </w:r>
                </w:p>
              </w:tc>
            </w:tr>
            <w:tr w:rsidR="00DD6702" w:rsidRPr="00310424" w14:paraId="64EDBCEA" w14:textId="77777777" w:rsidTr="00B771A7">
              <w:tblPrEx>
                <w:shd w:val="clear" w:color="auto" w:fill="F3F3F3"/>
              </w:tblPrEx>
              <w:tc>
                <w:tcPr>
                  <w:tcW w:w="1033" w:type="dxa"/>
                  <w:gridSpan w:val="2"/>
                  <w:shd w:val="clear" w:color="auto" w:fill="F3F3F3"/>
                </w:tcPr>
                <w:p w14:paraId="1F4165C4" w14:textId="77777777" w:rsidR="00DD6702" w:rsidRPr="009D4F68" w:rsidRDefault="00DD6702" w:rsidP="00B771A7">
                  <w:pPr>
                    <w:spacing w:before="60" w:after="60"/>
                    <w:ind w:right="619"/>
                    <w:rPr>
                      <w:rFonts w:asciiTheme="minorHAnsi" w:hAnsiTheme="minorHAnsi" w:cstheme="minorHAnsi"/>
                      <w:sz w:val="16"/>
                      <w:szCs w:val="16"/>
                      <w:lang w:val="el-GR"/>
                    </w:rPr>
                  </w:pPr>
                  <w:r w:rsidRPr="009D4F68">
                    <w:rPr>
                      <w:rFonts w:asciiTheme="minorHAnsi" w:hAnsiTheme="minorHAnsi" w:cstheme="minorHAnsi"/>
                      <w:sz w:val="16"/>
                      <w:szCs w:val="16"/>
                      <w:lang w:val="el-GR"/>
                    </w:rPr>
                    <w:t>α.</w:t>
                  </w:r>
                </w:p>
              </w:tc>
              <w:tc>
                <w:tcPr>
                  <w:tcW w:w="8885" w:type="dxa"/>
                  <w:gridSpan w:val="5"/>
                  <w:shd w:val="clear" w:color="auto" w:fill="F3F3F3"/>
                  <w:vAlign w:val="center"/>
                </w:tcPr>
                <w:p w14:paraId="2AE9C315" w14:textId="77777777" w:rsidR="00DD6702" w:rsidRPr="009D4F68" w:rsidRDefault="00DD6702" w:rsidP="00B771A7">
                  <w:pPr>
                    <w:spacing w:before="60" w:after="60"/>
                    <w:rPr>
                      <w:rFonts w:asciiTheme="minorHAnsi" w:hAnsiTheme="minorHAnsi" w:cstheme="minorHAnsi"/>
                      <w:sz w:val="16"/>
                      <w:szCs w:val="16"/>
                      <w:lang w:val="el-GR"/>
                    </w:rPr>
                  </w:pPr>
                </w:p>
              </w:tc>
            </w:tr>
            <w:tr w:rsidR="00DD6702" w:rsidRPr="00310424" w14:paraId="1EA156CE" w14:textId="77777777" w:rsidTr="00B771A7">
              <w:tblPrEx>
                <w:shd w:val="clear" w:color="auto" w:fill="F3F3F3"/>
              </w:tblPrEx>
              <w:tc>
                <w:tcPr>
                  <w:tcW w:w="1033" w:type="dxa"/>
                  <w:gridSpan w:val="2"/>
                  <w:shd w:val="clear" w:color="auto" w:fill="F3F3F3"/>
                </w:tcPr>
                <w:p w14:paraId="0F75575E" w14:textId="77777777" w:rsidR="00DD6702" w:rsidRPr="009D4F68" w:rsidRDefault="00DD6702" w:rsidP="00B771A7">
                  <w:pPr>
                    <w:spacing w:before="60" w:after="60"/>
                    <w:ind w:right="619"/>
                    <w:rPr>
                      <w:rFonts w:asciiTheme="minorHAnsi" w:hAnsiTheme="minorHAnsi" w:cstheme="minorHAnsi"/>
                      <w:sz w:val="16"/>
                      <w:szCs w:val="16"/>
                      <w:lang w:val="el-GR"/>
                    </w:rPr>
                  </w:pPr>
                  <w:r w:rsidRPr="009D4F68">
                    <w:rPr>
                      <w:rFonts w:asciiTheme="minorHAnsi" w:hAnsiTheme="minorHAnsi" w:cstheme="minorHAnsi"/>
                      <w:sz w:val="16"/>
                      <w:szCs w:val="16"/>
                      <w:lang w:val="el-GR"/>
                    </w:rPr>
                    <w:t>β.</w:t>
                  </w:r>
                </w:p>
              </w:tc>
              <w:tc>
                <w:tcPr>
                  <w:tcW w:w="8885" w:type="dxa"/>
                  <w:gridSpan w:val="5"/>
                  <w:shd w:val="clear" w:color="auto" w:fill="F3F3F3"/>
                  <w:vAlign w:val="center"/>
                </w:tcPr>
                <w:p w14:paraId="23A57C61" w14:textId="77777777" w:rsidR="00DD6702" w:rsidRPr="009D4F68" w:rsidRDefault="00DD6702" w:rsidP="00B771A7">
                  <w:pPr>
                    <w:spacing w:before="60" w:after="60"/>
                    <w:rPr>
                      <w:rFonts w:asciiTheme="minorHAnsi" w:hAnsiTheme="minorHAnsi" w:cstheme="minorHAnsi"/>
                      <w:sz w:val="16"/>
                      <w:szCs w:val="16"/>
                      <w:lang w:val="el-GR"/>
                    </w:rPr>
                  </w:pPr>
                </w:p>
              </w:tc>
            </w:tr>
          </w:tbl>
          <w:p w14:paraId="2E8BCDD7" w14:textId="77777777" w:rsidR="00DD6702" w:rsidRDefault="00DD6702" w:rsidP="00B771A7">
            <w:pPr>
              <w:spacing w:after="0"/>
              <w:rPr>
                <w:rFonts w:asciiTheme="minorHAnsi" w:hAnsiTheme="minorHAnsi" w:cstheme="minorHAnsi"/>
                <w:b/>
                <w:bCs/>
                <w:color w:val="000000"/>
                <w:sz w:val="16"/>
                <w:szCs w:val="16"/>
                <w:u w:val="single"/>
                <w:lang w:val="el-GR" w:eastAsia="el-GR" w:bidi="he-IL"/>
              </w:rPr>
            </w:pPr>
          </w:p>
          <w:p w14:paraId="44648301" w14:textId="77777777" w:rsidR="00DD6702" w:rsidRPr="009D4F68" w:rsidRDefault="00DD6702" w:rsidP="00B771A7">
            <w:pPr>
              <w:spacing w:after="0"/>
              <w:rPr>
                <w:rFonts w:asciiTheme="minorHAnsi" w:hAnsiTheme="minorHAnsi" w:cstheme="minorHAnsi"/>
                <w:b/>
                <w:bCs/>
                <w:color w:val="000000"/>
                <w:sz w:val="16"/>
                <w:szCs w:val="16"/>
                <w:u w:val="single"/>
                <w:lang w:val="el-GR" w:eastAsia="el-GR" w:bidi="he-IL"/>
              </w:rPr>
            </w:pPr>
          </w:p>
          <w:p w14:paraId="5F02854B" w14:textId="77777777" w:rsidR="00DD6702" w:rsidRPr="009D4F68" w:rsidRDefault="00DD6702" w:rsidP="00B771A7">
            <w:pPr>
              <w:spacing w:after="0"/>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t>2.4 Έλεγχος</w:t>
            </w:r>
            <w:r w:rsidRPr="009D4F68">
              <w:rPr>
                <w:rStyle w:val="FootnoteReference"/>
                <w:rFonts w:asciiTheme="minorHAnsi" w:hAnsiTheme="minorHAnsi" w:cstheme="minorHAnsi"/>
                <w:b/>
                <w:bCs/>
                <w:color w:val="000000"/>
                <w:sz w:val="16"/>
                <w:szCs w:val="16"/>
                <w:lang w:val="el-GR" w:eastAsia="el-GR" w:bidi="he-IL"/>
              </w:rPr>
              <w:footnoteReference w:id="9"/>
            </w:r>
            <w:r w:rsidRPr="009D4F68">
              <w:rPr>
                <w:rFonts w:asciiTheme="minorHAnsi" w:hAnsiTheme="minorHAnsi" w:cstheme="minorHAnsi"/>
                <w:b/>
                <w:bCs/>
                <w:color w:val="000000"/>
                <w:sz w:val="16"/>
                <w:szCs w:val="16"/>
                <w:lang w:val="el-GR" w:eastAsia="el-GR" w:bidi="he-IL"/>
              </w:rPr>
              <w:t xml:space="preserve"> υλοποίησης φυσικού και οικονομικού αντικειμένου του Έργου </w:t>
            </w:r>
          </w:p>
          <w:p w14:paraId="7EC07678" w14:textId="77777777" w:rsidR="00DD6702" w:rsidRPr="009D4F68" w:rsidRDefault="00DD6702" w:rsidP="00B771A7">
            <w:pPr>
              <w:spacing w:after="0"/>
              <w:rPr>
                <w:rFonts w:asciiTheme="minorHAnsi" w:hAnsiTheme="minorHAnsi" w:cstheme="minorHAnsi"/>
                <w:b/>
                <w:bCs/>
                <w:color w:val="000000"/>
                <w:sz w:val="16"/>
                <w:szCs w:val="16"/>
                <w:lang w:val="el-GR" w:eastAsia="el-GR" w:bidi="he-IL"/>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4470"/>
              <w:gridCol w:w="868"/>
              <w:gridCol w:w="900"/>
              <w:gridCol w:w="963"/>
              <w:gridCol w:w="2013"/>
            </w:tblGrid>
            <w:tr w:rsidR="00DD6702" w:rsidRPr="009D4F68" w14:paraId="7BAF0204" w14:textId="77777777" w:rsidTr="00B771A7">
              <w:trPr>
                <w:tblHeader/>
              </w:trPr>
              <w:tc>
                <w:tcPr>
                  <w:tcW w:w="704" w:type="dxa"/>
                  <w:tcBorders>
                    <w:top w:val="single" w:sz="4" w:space="0" w:color="auto"/>
                    <w:left w:val="single" w:sz="4" w:space="0" w:color="auto"/>
                    <w:bottom w:val="single" w:sz="4" w:space="0" w:color="auto"/>
                    <w:right w:val="single" w:sz="4" w:space="0" w:color="auto"/>
                  </w:tcBorders>
                  <w:shd w:val="clear" w:color="auto" w:fill="C6D9F1"/>
                  <w:vAlign w:val="center"/>
                </w:tcPr>
                <w:p w14:paraId="388DCCD6"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t>Α/Α</w:t>
                  </w:r>
                </w:p>
              </w:tc>
              <w:tc>
                <w:tcPr>
                  <w:tcW w:w="4470" w:type="dxa"/>
                  <w:tcBorders>
                    <w:top w:val="single" w:sz="4" w:space="0" w:color="auto"/>
                    <w:left w:val="single" w:sz="4" w:space="0" w:color="auto"/>
                    <w:bottom w:val="single" w:sz="4" w:space="0" w:color="auto"/>
                    <w:right w:val="single" w:sz="4" w:space="0" w:color="auto"/>
                  </w:tcBorders>
                  <w:shd w:val="clear" w:color="auto" w:fill="C6D9F1"/>
                  <w:vAlign w:val="center"/>
                </w:tcPr>
                <w:p w14:paraId="32F7EF4E"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color w:val="000000"/>
                      <w:sz w:val="16"/>
                      <w:szCs w:val="16"/>
                      <w:lang w:val="el-GR" w:eastAsia="el-GR" w:bidi="he-IL"/>
                    </w:rPr>
                  </w:pPr>
                  <w:r w:rsidRPr="009D4F68">
                    <w:rPr>
                      <w:rFonts w:asciiTheme="minorHAnsi" w:hAnsiTheme="minorHAnsi" w:cstheme="minorHAnsi"/>
                      <w:b/>
                      <w:color w:val="000000"/>
                      <w:sz w:val="16"/>
                      <w:szCs w:val="16"/>
                      <w:lang w:val="el-GR" w:eastAsia="el-GR" w:bidi="he-IL"/>
                    </w:rPr>
                    <w:t>Περιγραφή</w:t>
                  </w:r>
                </w:p>
              </w:tc>
              <w:tc>
                <w:tcPr>
                  <w:tcW w:w="868" w:type="dxa"/>
                  <w:tcBorders>
                    <w:top w:val="single" w:sz="4" w:space="0" w:color="auto"/>
                    <w:left w:val="single" w:sz="4" w:space="0" w:color="auto"/>
                    <w:bottom w:val="single" w:sz="4" w:space="0" w:color="auto"/>
                    <w:right w:val="single" w:sz="4" w:space="0" w:color="auto"/>
                  </w:tcBorders>
                  <w:shd w:val="clear" w:color="auto" w:fill="C6D9F1"/>
                  <w:vAlign w:val="center"/>
                </w:tcPr>
                <w:p w14:paraId="6CA45AB3"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sz w:val="16"/>
                      <w:szCs w:val="16"/>
                    </w:rPr>
                  </w:pPr>
                  <w:r w:rsidRPr="009D4F68">
                    <w:rPr>
                      <w:rFonts w:asciiTheme="minorHAnsi" w:hAnsiTheme="minorHAnsi" w:cstheme="minorHAnsi"/>
                      <w:b/>
                      <w:sz w:val="16"/>
                      <w:szCs w:val="16"/>
                    </w:rPr>
                    <w:t>ΝΑΙ</w:t>
                  </w:r>
                </w:p>
              </w:tc>
              <w:tc>
                <w:tcPr>
                  <w:tcW w:w="900" w:type="dxa"/>
                  <w:tcBorders>
                    <w:top w:val="single" w:sz="4" w:space="0" w:color="auto"/>
                    <w:left w:val="single" w:sz="4" w:space="0" w:color="auto"/>
                    <w:bottom w:val="single" w:sz="4" w:space="0" w:color="auto"/>
                    <w:right w:val="single" w:sz="4" w:space="0" w:color="auto"/>
                  </w:tcBorders>
                  <w:shd w:val="clear" w:color="auto" w:fill="C6D9F1"/>
                  <w:vAlign w:val="center"/>
                </w:tcPr>
                <w:p w14:paraId="78387D49"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sz w:val="16"/>
                      <w:szCs w:val="16"/>
                    </w:rPr>
                  </w:pPr>
                  <w:r w:rsidRPr="009D4F68">
                    <w:rPr>
                      <w:rFonts w:asciiTheme="minorHAnsi" w:hAnsiTheme="minorHAnsi" w:cstheme="minorHAnsi"/>
                      <w:b/>
                      <w:sz w:val="16"/>
                      <w:szCs w:val="16"/>
                    </w:rPr>
                    <w:t>ΟΧΙ</w:t>
                  </w:r>
                </w:p>
              </w:tc>
              <w:tc>
                <w:tcPr>
                  <w:tcW w:w="963" w:type="dxa"/>
                  <w:tcBorders>
                    <w:top w:val="single" w:sz="4" w:space="0" w:color="auto"/>
                    <w:left w:val="single" w:sz="4" w:space="0" w:color="auto"/>
                    <w:bottom w:val="single" w:sz="4" w:space="0" w:color="auto"/>
                    <w:right w:val="single" w:sz="4" w:space="0" w:color="auto"/>
                  </w:tcBorders>
                  <w:shd w:val="clear" w:color="auto" w:fill="C6D9F1"/>
                  <w:vAlign w:val="center"/>
                </w:tcPr>
                <w:p w14:paraId="2A2B47E4"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sz w:val="16"/>
                      <w:szCs w:val="16"/>
                    </w:rPr>
                  </w:pPr>
                  <w:r w:rsidRPr="009D4F68">
                    <w:rPr>
                      <w:rFonts w:asciiTheme="minorHAnsi" w:hAnsiTheme="minorHAnsi" w:cstheme="minorHAnsi"/>
                      <w:b/>
                      <w:sz w:val="16"/>
                      <w:szCs w:val="16"/>
                      <w:lang w:val="el-GR"/>
                    </w:rPr>
                    <w:t>Δεν αφορά</w:t>
                  </w:r>
                </w:p>
              </w:tc>
              <w:tc>
                <w:tcPr>
                  <w:tcW w:w="2013" w:type="dxa"/>
                  <w:tcBorders>
                    <w:top w:val="single" w:sz="4" w:space="0" w:color="auto"/>
                    <w:left w:val="single" w:sz="4" w:space="0" w:color="auto"/>
                    <w:bottom w:val="single" w:sz="4" w:space="0" w:color="auto"/>
                    <w:right w:val="single" w:sz="4" w:space="0" w:color="auto"/>
                  </w:tcBorders>
                  <w:shd w:val="clear" w:color="auto" w:fill="C6D9F1"/>
                  <w:vAlign w:val="center"/>
                </w:tcPr>
                <w:p w14:paraId="5971BEBB"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t>ΣΧΟΛΙΑ</w:t>
                  </w:r>
                </w:p>
              </w:tc>
            </w:tr>
            <w:tr w:rsidR="00DD6702" w:rsidRPr="009D4F68" w14:paraId="63AD0B90"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03ED5DDA"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1.</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44361431"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Βεβαιώνεται ότι όλα τα λογιστικά και δικαιολογητικά έγγραφα για το έργο που απαιτούνται για την διασφάλιση επαρκούς διαδρομής ελέγχου τηρούνται και είναι διαθέσιμα σύμφωνα με τις απαιτήσεις του Κανονισμού;</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69B164C7"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55742359"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637CED3D"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4AA62A2E"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586EB682"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00A17FE3"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2.</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4EB3E282"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 xml:space="preserve">Βεβαιώνεται ότι ο Φορέας Υλοποίησης τηρεί αρχείο όλων των λογιστικών εγγράφων για κάθε έργο που υλοποιεί από το οποίο προκύπτουν αναλυτικές πληροφορίες για κάθε δαπάνη; </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66057429"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7A463384"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72333AFF"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326B4625"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62B757D7"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2A5C747E"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3.</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37EDC264"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Βεβαιώνεται ότι ο Φορέας Υλοποίησης τηρεί αρχείο όλων των δικαιολογητικών εγγράφων των έργων που υλοποιεί σε επίπεδο νομικής δέσμευσης από την υποβολή της αίτησης έως και την ολοκλήρωση του έργου, όπως  π.χ. έγγραφα που αφορούν σε τεχνικές προδιαγραφές και χρηματοδοτικό σχέδιο έργου, πρόοδο ως προς την επίτευξη αποτελεσμάτων, εκθέσεις;</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37474E25"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8DB6C9"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68AA1296"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5F97EEF7"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58D45117"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2EB1B257"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4.</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72138846"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 xml:space="preserve">Βεβαιώνεται ότι ο φορέας υλοποίησης ενημερώνει εμπρόθεσμα την ΕΥΣΤΑ με όλα τα προβλεπόμενα έγγραφα που τεκμηριώνουν </w:t>
                  </w:r>
                  <w:r w:rsidRPr="009D4F68">
                    <w:rPr>
                      <w:rFonts w:asciiTheme="minorHAnsi" w:hAnsiTheme="minorHAnsi" w:cstheme="minorHAnsi"/>
                      <w:color w:val="000000"/>
                      <w:sz w:val="16"/>
                      <w:szCs w:val="16"/>
                      <w:lang w:val="el-GR" w:eastAsia="el-GR" w:bidi="he-IL"/>
                    </w:rPr>
                    <w:lastRenderedPageBreak/>
                    <w:t>την πορεία εξέλιξης του έργου (δελτίο ωρίμανσης, δελτίο παρακολούθησης υλοποίησης σύμβασης);</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725FC902"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lastRenderedPageBreak/>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5FAF3B00"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607750C8"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5C62E411"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161C380E"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6437D54A"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5.</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4CFE7457"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Βεβαιώνεται ότι ο Φορέας Υλοποίησης παρακολουθεί το έργο για τυχόν μη αιτιολογημένες καθυστερήσεις του χρονικού προγραμματισμού της υλοποίησής του, λόγω καθυστερήσεων του αναδόχου, και έχει προσδιορίσει διορθωτικά μέτρα και περίοδο συμμόρφωσης αυτού;</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58C1FC21"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24F2659E"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023119E5"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30BB2236"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745B3F19"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539F31AC"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6.</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1D41835B"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 xml:space="preserve">Βεβαιώνεται από τα προσκομισθέντα στοιχεία στον έλεγχο στοιχεία το παραδοτέο (φυσικό αντικείμενο) του έργου, η επίτευξη των </w:t>
                  </w:r>
                  <w:proofErr w:type="spellStart"/>
                  <w:r w:rsidRPr="009D4F68">
                    <w:rPr>
                      <w:rFonts w:asciiTheme="minorHAnsi" w:hAnsiTheme="minorHAnsi" w:cstheme="minorHAnsi"/>
                      <w:color w:val="000000"/>
                      <w:sz w:val="16"/>
                      <w:szCs w:val="16"/>
                      <w:lang w:val="el-GR" w:eastAsia="el-GR" w:bidi="he-IL"/>
                    </w:rPr>
                    <w:t>τεθέντων</w:t>
                  </w:r>
                  <w:proofErr w:type="spellEnd"/>
                  <w:r w:rsidRPr="009D4F68">
                    <w:rPr>
                      <w:rFonts w:asciiTheme="minorHAnsi" w:hAnsiTheme="minorHAnsi" w:cstheme="minorHAnsi"/>
                      <w:color w:val="000000"/>
                      <w:sz w:val="16"/>
                      <w:szCs w:val="16"/>
                      <w:lang w:val="el-GR" w:eastAsia="el-GR" w:bidi="he-IL"/>
                    </w:rPr>
                    <w:t xml:space="preserve"> στόχων (δείκτες αποτελεσμάτων) και η εξασφάλιση του λειτουργικού αποτελέσματος αυτού;</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7558F4CD"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70B445E5"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4EEA51E9"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0E552AE5"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7A939F9F"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6B908CDA"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7.</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23788141"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 xml:space="preserve">Βεβαιώνεται από τα προσκομισθέντα στοιχεία στον έλεγχο στοιχεία η συμμόρφωση του φορέα υλοποίησης σε τυχόν συστάσεις προγενέστερων ελέγχων που έχουν διενεργηθεί στο έργο. </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61037068"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5BFC1ECB"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723649DA"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27BC36EB"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502F3CA4"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0C5F9731"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8.</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4A37F32A"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 xml:space="preserve">Βεβαιώνεται ότι η υλοποίηση του φυσικού αντικειμένου του έργου είναι σε συμφωνία με την περιγραφή στην Απόφαση Ένταξης αυτού; </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5F786D38"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2A02EAD1"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4CF715DD"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3E0E9321"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FF0000"/>
                      <w:sz w:val="16"/>
                      <w:szCs w:val="16"/>
                      <w:lang w:val="el-GR" w:eastAsia="el-GR" w:bidi="he-IL"/>
                    </w:rPr>
                  </w:pPr>
                </w:p>
              </w:tc>
            </w:tr>
            <w:tr w:rsidR="00DD6702" w:rsidRPr="009D4F68" w14:paraId="458441B9"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3F364FBF"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9.</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219E2902"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n-GB"/>
                    </w:rPr>
                    <w:t>Εφόσον υφίσταται τροποποίηση ανάληψης νομικής δέσμευσης, βεβαιώνεται ότι  ο Φορέας Υλοποίησης υπέβαλε στην ΕΥΣΤΑ, διαμέσου του Υπουργείου Ευθύνης, αίτημα για την χορήγηση προέγκρισης τροποποίησης της σύμβασης, πριν η τροποποίηση αυτή εγκριθεί από τα αρμόδια όργανά του, συνοδευόμενο από το σύνολο των απαιτούμενων για την εξέτασή του εγγράφων, καθώς και τυχόν συμπληρωματικά στοιχεία που ζητήθηκαν από την ΕΥΣΤΑ;</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4B97E44E"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1D1E4F1E"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2ECDF004"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2D7D932F"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FF0000"/>
                      <w:sz w:val="16"/>
                      <w:szCs w:val="16"/>
                      <w:lang w:val="el-GR" w:eastAsia="el-GR" w:bidi="he-IL"/>
                    </w:rPr>
                  </w:pPr>
                </w:p>
              </w:tc>
            </w:tr>
            <w:tr w:rsidR="00DD6702" w:rsidRPr="009D4F68" w14:paraId="7687774C"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7DDA3344"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10.</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36EDA879"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n-GB"/>
                    </w:rPr>
                    <w:t>Βεβαιώνεται η τήρηση των προβλεπόμενων στην ΥΑ ΣΔΕ για την έκδοση θετικής ή αρνητικής γνώμης από την ΕΥΣΤΑ  σχετικά με  την προέγκριση της τροποποίησης νομικής δέσμευσης, καθώς και ότι αυτή είναι επαρκώς τεκμηριωμένη;</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5664EBAB"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78B1E46C"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5B94F340"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7C44CD5E"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FF0000"/>
                      <w:sz w:val="16"/>
                      <w:szCs w:val="16"/>
                      <w:lang w:val="el-GR" w:eastAsia="el-GR" w:bidi="he-IL"/>
                    </w:rPr>
                  </w:pPr>
                </w:p>
              </w:tc>
            </w:tr>
            <w:tr w:rsidR="00DD6702" w:rsidRPr="009D4F68" w14:paraId="25CC4518"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45F88B08"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11.</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6AFA8573"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CD1307">
                    <w:rPr>
                      <w:rFonts w:asciiTheme="minorHAnsi" w:hAnsiTheme="minorHAnsi" w:cstheme="minorHAnsi"/>
                      <w:color w:val="000000"/>
                      <w:sz w:val="16"/>
                      <w:szCs w:val="16"/>
                      <w:lang w:val="el-GR" w:eastAsia="en-GB"/>
                    </w:rPr>
                    <w:t>Σε περίπτωση που με την τροποποίηση της νομικής δέσμευσης τροποποιούνται και στοιχεία της απόφασης ένταξης ακολουθήθηκε η προβλεπόμενη διαδικασία στ</w:t>
                  </w:r>
                  <w:r w:rsidRPr="009D4F68">
                    <w:rPr>
                      <w:rFonts w:asciiTheme="minorHAnsi" w:hAnsiTheme="minorHAnsi" w:cstheme="minorHAnsi"/>
                      <w:color w:val="000000"/>
                      <w:sz w:val="16"/>
                      <w:szCs w:val="16"/>
                      <w:lang w:val="el-GR" w:eastAsia="en-GB"/>
                    </w:rPr>
                    <w:t>ην ΥΑ</w:t>
                  </w:r>
                  <w:r w:rsidRPr="00CD1307">
                    <w:rPr>
                      <w:rFonts w:asciiTheme="minorHAnsi" w:hAnsiTheme="minorHAnsi" w:cstheme="minorHAnsi"/>
                      <w:color w:val="000000"/>
                      <w:sz w:val="16"/>
                      <w:szCs w:val="16"/>
                      <w:lang w:val="el-GR" w:eastAsia="en-GB"/>
                    </w:rPr>
                    <w:t xml:space="preserve"> ΣΔΕ;</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27DE7AEC"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1D1E8A2D"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37A79D0A"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3440676B"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FF0000"/>
                      <w:sz w:val="16"/>
                      <w:szCs w:val="16"/>
                      <w:lang w:val="el-GR" w:eastAsia="el-GR" w:bidi="he-IL"/>
                    </w:rPr>
                  </w:pPr>
                </w:p>
              </w:tc>
            </w:tr>
            <w:tr w:rsidR="00DD6702" w:rsidRPr="009D4F68" w14:paraId="48A3092E"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28837FAA"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12.</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57C55D58"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CD1307">
                    <w:rPr>
                      <w:rFonts w:asciiTheme="minorHAnsi" w:hAnsiTheme="minorHAnsi" w:cstheme="minorHAnsi"/>
                      <w:color w:val="000000"/>
                      <w:sz w:val="16"/>
                      <w:szCs w:val="16"/>
                      <w:lang w:val="el-GR" w:eastAsia="en-GB"/>
                    </w:rPr>
                    <w:t xml:space="preserve">Μετά την χορήγηση προέγκρισης από την ΕΥΣΤΑ, ο </w:t>
                  </w:r>
                  <w:r w:rsidRPr="009D4F68">
                    <w:rPr>
                      <w:rFonts w:asciiTheme="minorHAnsi" w:hAnsiTheme="minorHAnsi" w:cstheme="minorHAnsi"/>
                      <w:color w:val="000000"/>
                      <w:sz w:val="16"/>
                      <w:szCs w:val="16"/>
                      <w:lang w:val="el-GR" w:eastAsia="en-GB"/>
                    </w:rPr>
                    <w:t>φορέας</w:t>
                  </w:r>
                  <w:r w:rsidRPr="00CD1307">
                    <w:rPr>
                      <w:rFonts w:asciiTheme="minorHAnsi" w:hAnsiTheme="minorHAnsi" w:cstheme="minorHAnsi"/>
                      <w:color w:val="000000"/>
                      <w:sz w:val="16"/>
                      <w:szCs w:val="16"/>
                      <w:lang w:val="el-GR" w:eastAsia="en-GB"/>
                    </w:rPr>
                    <w:t xml:space="preserve"> προέβη στην υπογραφή της εγκεκριμένης τροποποίησης σύμβασης αρμοδίως και απέστειλε αντίγραφο της τροποποιημένης σύμβασης στην ΕΥΣΤΑ, μέσω του ΟΠΣ ΤΑ;</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499AE8D6"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56E33AD9"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66558041"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79262D41"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FF0000"/>
                      <w:sz w:val="16"/>
                      <w:szCs w:val="16"/>
                      <w:lang w:val="el-GR" w:eastAsia="el-GR" w:bidi="he-IL"/>
                    </w:rPr>
                  </w:pPr>
                </w:p>
              </w:tc>
            </w:tr>
            <w:tr w:rsidR="00DD6702" w:rsidRPr="00310424" w14:paraId="2617ABE8"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31A3F936"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13.</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7A9C5BBD"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Σε περίπτωση δημόσιας σύμβασης έργου,</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5B785AAB"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33B3973"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0217B6C4"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62CB2357"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6DC76CCD"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752AB1F4"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13.1</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01F9D335"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sz w:val="16"/>
                      <w:szCs w:val="16"/>
                      <w:lang w:val="el-GR"/>
                    </w:rPr>
                    <w:t xml:space="preserve">Υπάρχουν οι απαιτούμενες </w:t>
                  </w:r>
                  <w:proofErr w:type="spellStart"/>
                  <w:r w:rsidRPr="009D4F68">
                    <w:rPr>
                      <w:rFonts w:asciiTheme="minorHAnsi" w:hAnsiTheme="minorHAnsi" w:cstheme="minorHAnsi"/>
                      <w:sz w:val="16"/>
                      <w:szCs w:val="16"/>
                      <w:lang w:val="el-GR"/>
                    </w:rPr>
                    <w:t>αδειοδοτήσεις</w:t>
                  </w:r>
                  <w:proofErr w:type="spellEnd"/>
                  <w:r w:rsidRPr="009D4F68">
                    <w:rPr>
                      <w:rFonts w:asciiTheme="minorHAnsi" w:hAnsiTheme="minorHAnsi" w:cstheme="minorHAnsi"/>
                      <w:sz w:val="16"/>
                      <w:szCs w:val="16"/>
                      <w:lang w:val="el-GR"/>
                    </w:rPr>
                    <w:t xml:space="preserve"> ή απαλλαγή απ’ αυτές;</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68284B94"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6CE856DD"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285954EC"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061BA64C"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p>
              </w:tc>
            </w:tr>
            <w:tr w:rsidR="00DD6702" w:rsidRPr="009D4F68" w14:paraId="5E788216"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16A5E159"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13.2</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74C2C3F5"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sz w:val="16"/>
                      <w:szCs w:val="16"/>
                      <w:lang w:val="el-GR"/>
                    </w:rPr>
                    <w:t>Υπάρχουν οι απαιτούμενες μελέτες (</w:t>
                  </w:r>
                  <w:proofErr w:type="spellStart"/>
                  <w:r w:rsidRPr="009D4F68">
                    <w:rPr>
                      <w:rFonts w:asciiTheme="minorHAnsi" w:hAnsiTheme="minorHAnsi" w:cstheme="minorHAnsi"/>
                      <w:sz w:val="16"/>
                      <w:szCs w:val="16"/>
                      <w:lang w:val="el-GR"/>
                    </w:rPr>
                    <w:t>χωροθέτησης</w:t>
                  </w:r>
                  <w:proofErr w:type="spellEnd"/>
                  <w:r w:rsidRPr="009D4F68">
                    <w:rPr>
                      <w:rFonts w:asciiTheme="minorHAnsi" w:hAnsiTheme="minorHAnsi" w:cstheme="minorHAnsi"/>
                      <w:sz w:val="16"/>
                      <w:szCs w:val="16"/>
                      <w:lang w:val="el-GR"/>
                    </w:rPr>
                    <w:t>, ΜΠΕ ή απαλλαγή απ’ αυτές, εγκεκριμένοι περιβαλλοντικοί όροι, κλπ.);</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6EE489C8"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5086C08E"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5C95EE03"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7ED8CE8A"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p>
              </w:tc>
            </w:tr>
            <w:tr w:rsidR="00DD6702" w:rsidRPr="009D4F68" w14:paraId="5C7AC904"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50236CDE"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13.3</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7A14698B"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sz w:val="16"/>
                      <w:szCs w:val="16"/>
                      <w:lang w:val="el-GR"/>
                    </w:rPr>
                    <w:t>Πληρούνται οι απαιτήσεις ωριμότητας, σύμφωνα με τις διατάξεις του ισχύοντος νομικού πλαισίου;</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7C220516"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02A061E"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273980BF"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640CDCAD"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p>
              </w:tc>
            </w:tr>
            <w:tr w:rsidR="00DD6702" w:rsidRPr="009D4F68" w14:paraId="3C05484C" w14:textId="77777777" w:rsidTr="00B771A7">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6D7E7511"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13.4</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275E0C7B"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Τηρήθηκε η διαδικασία των επιμετρήσεων,  σύμφωνα με τις διατάξεις του ισχύοντος νομικού πλαισίου;</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5E119589"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lang w:val="el-GR"/>
                    </w:rPr>
                    <w:fldChar w:fldCharType="begin">
                      <w:ffData>
                        <w:name w:val="Check1"/>
                        <w:enabled/>
                        <w:calcOnExit w:val="0"/>
                        <w:checkBox>
                          <w:sizeAuto/>
                          <w:default w:val="0"/>
                        </w:checkBox>
                      </w:ffData>
                    </w:fldChar>
                  </w:r>
                  <w:r w:rsidRPr="009D4F68">
                    <w:rPr>
                      <w:rFonts w:asciiTheme="minorHAnsi" w:hAnsiTheme="minorHAnsi" w:cstheme="minorHAnsi"/>
                      <w:sz w:val="16"/>
                      <w:szCs w:val="16"/>
                      <w:lang w:val="el-GR"/>
                    </w:rPr>
                    <w:instrText xml:space="preserve"> FORMCHECKBOX </w:instrText>
                  </w:r>
                  <w:r w:rsidR="00AD6C1A">
                    <w:rPr>
                      <w:rFonts w:asciiTheme="minorHAnsi" w:hAnsiTheme="minorHAnsi" w:cstheme="minorHAnsi"/>
                      <w:sz w:val="16"/>
                      <w:szCs w:val="16"/>
                      <w:lang w:val="el-GR"/>
                    </w:rPr>
                  </w:r>
                  <w:r w:rsidR="00AD6C1A">
                    <w:rPr>
                      <w:rFonts w:asciiTheme="minorHAnsi" w:hAnsiTheme="minorHAnsi" w:cstheme="minorHAnsi"/>
                      <w:sz w:val="16"/>
                      <w:szCs w:val="16"/>
                      <w:lang w:val="el-GR"/>
                    </w:rPr>
                    <w:fldChar w:fldCharType="separate"/>
                  </w:r>
                  <w:r w:rsidRPr="009D4F68">
                    <w:rPr>
                      <w:rFonts w:asciiTheme="minorHAnsi" w:hAnsiTheme="minorHAnsi" w:cstheme="minorHAnsi"/>
                      <w:sz w:val="16"/>
                      <w:szCs w:val="16"/>
                      <w:lang w:val="el-GR"/>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63A29437"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lang w:val="el-GR"/>
                    </w:rPr>
                    <w:fldChar w:fldCharType="begin">
                      <w:ffData>
                        <w:name w:val="Check1"/>
                        <w:enabled/>
                        <w:calcOnExit w:val="0"/>
                        <w:checkBox>
                          <w:sizeAuto/>
                          <w:default w:val="0"/>
                        </w:checkBox>
                      </w:ffData>
                    </w:fldChar>
                  </w:r>
                  <w:r w:rsidRPr="009D4F68">
                    <w:rPr>
                      <w:rFonts w:asciiTheme="minorHAnsi" w:hAnsiTheme="minorHAnsi" w:cstheme="minorHAnsi"/>
                      <w:sz w:val="16"/>
                      <w:szCs w:val="16"/>
                      <w:lang w:val="el-GR"/>
                    </w:rPr>
                    <w:instrText xml:space="preserve"> FORMCHECKBOX </w:instrText>
                  </w:r>
                  <w:r w:rsidR="00AD6C1A">
                    <w:rPr>
                      <w:rFonts w:asciiTheme="minorHAnsi" w:hAnsiTheme="minorHAnsi" w:cstheme="minorHAnsi"/>
                      <w:sz w:val="16"/>
                      <w:szCs w:val="16"/>
                      <w:lang w:val="el-GR"/>
                    </w:rPr>
                  </w:r>
                  <w:r w:rsidR="00AD6C1A">
                    <w:rPr>
                      <w:rFonts w:asciiTheme="minorHAnsi" w:hAnsiTheme="minorHAnsi" w:cstheme="minorHAnsi"/>
                      <w:sz w:val="16"/>
                      <w:szCs w:val="16"/>
                      <w:lang w:val="el-GR"/>
                    </w:rPr>
                    <w:fldChar w:fldCharType="separate"/>
                  </w:r>
                  <w:r w:rsidRPr="009D4F68">
                    <w:rPr>
                      <w:rFonts w:asciiTheme="minorHAnsi" w:hAnsiTheme="minorHAnsi" w:cstheme="minorHAnsi"/>
                      <w:sz w:val="16"/>
                      <w:szCs w:val="16"/>
                      <w:lang w:val="el-GR"/>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6F1CEDF3"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lang w:val="el-GR"/>
                    </w:rPr>
                    <w:fldChar w:fldCharType="begin">
                      <w:ffData>
                        <w:name w:val="Check1"/>
                        <w:enabled/>
                        <w:calcOnExit w:val="0"/>
                        <w:checkBox>
                          <w:sizeAuto/>
                          <w:default w:val="0"/>
                        </w:checkBox>
                      </w:ffData>
                    </w:fldChar>
                  </w:r>
                  <w:r w:rsidRPr="009D4F68">
                    <w:rPr>
                      <w:rFonts w:asciiTheme="minorHAnsi" w:hAnsiTheme="minorHAnsi" w:cstheme="minorHAnsi"/>
                      <w:sz w:val="16"/>
                      <w:szCs w:val="16"/>
                      <w:lang w:val="el-GR"/>
                    </w:rPr>
                    <w:instrText xml:space="preserve"> FORMCHECKBOX </w:instrText>
                  </w:r>
                  <w:r w:rsidR="00AD6C1A">
                    <w:rPr>
                      <w:rFonts w:asciiTheme="minorHAnsi" w:hAnsiTheme="minorHAnsi" w:cstheme="minorHAnsi"/>
                      <w:sz w:val="16"/>
                      <w:szCs w:val="16"/>
                      <w:lang w:val="el-GR"/>
                    </w:rPr>
                  </w:r>
                  <w:r w:rsidR="00AD6C1A">
                    <w:rPr>
                      <w:rFonts w:asciiTheme="minorHAnsi" w:hAnsiTheme="minorHAnsi" w:cstheme="minorHAnsi"/>
                      <w:sz w:val="16"/>
                      <w:szCs w:val="16"/>
                      <w:lang w:val="el-GR"/>
                    </w:rPr>
                    <w:fldChar w:fldCharType="separate"/>
                  </w:r>
                  <w:r w:rsidRPr="009D4F68">
                    <w:rPr>
                      <w:rFonts w:asciiTheme="minorHAnsi" w:hAnsiTheme="minorHAnsi" w:cstheme="minorHAnsi"/>
                      <w:sz w:val="16"/>
                      <w:szCs w:val="16"/>
                      <w:lang w:val="el-GR"/>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43E179AA"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FF0000"/>
                      <w:sz w:val="16"/>
                      <w:szCs w:val="16"/>
                      <w:lang w:eastAsia="el-GR" w:bidi="he-IL"/>
                    </w:rPr>
                  </w:pPr>
                </w:p>
              </w:tc>
            </w:tr>
            <w:tr w:rsidR="00DD6702" w:rsidRPr="009D4F68" w14:paraId="0907A545" w14:textId="77777777" w:rsidTr="00B771A7">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31B367C6"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lastRenderedPageBreak/>
                    <w:t>13.5</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4AA0DA71"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Τηρήθηκαν οι διατάξεις του ισχύοντος νομικού πλαισίου αναφορικά με το χρονοδιάγραμμα κατασκευής;</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17E8EDC8"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lang w:val="el-GR"/>
                    </w:rPr>
                    <w:fldChar w:fldCharType="begin">
                      <w:ffData>
                        <w:name w:val="Check1"/>
                        <w:enabled/>
                        <w:calcOnExit w:val="0"/>
                        <w:checkBox>
                          <w:sizeAuto/>
                          <w:default w:val="0"/>
                        </w:checkBox>
                      </w:ffData>
                    </w:fldChar>
                  </w:r>
                  <w:r w:rsidRPr="009D4F68">
                    <w:rPr>
                      <w:rFonts w:asciiTheme="minorHAnsi" w:hAnsiTheme="minorHAnsi" w:cstheme="minorHAnsi"/>
                      <w:sz w:val="16"/>
                      <w:szCs w:val="16"/>
                      <w:lang w:val="el-GR"/>
                    </w:rPr>
                    <w:instrText xml:space="preserve"> FORMCHECKBOX </w:instrText>
                  </w:r>
                  <w:r w:rsidR="00AD6C1A">
                    <w:rPr>
                      <w:rFonts w:asciiTheme="minorHAnsi" w:hAnsiTheme="minorHAnsi" w:cstheme="minorHAnsi"/>
                      <w:sz w:val="16"/>
                      <w:szCs w:val="16"/>
                      <w:lang w:val="el-GR"/>
                    </w:rPr>
                  </w:r>
                  <w:r w:rsidR="00AD6C1A">
                    <w:rPr>
                      <w:rFonts w:asciiTheme="minorHAnsi" w:hAnsiTheme="minorHAnsi" w:cstheme="minorHAnsi"/>
                      <w:sz w:val="16"/>
                      <w:szCs w:val="16"/>
                      <w:lang w:val="el-GR"/>
                    </w:rPr>
                    <w:fldChar w:fldCharType="separate"/>
                  </w:r>
                  <w:r w:rsidRPr="009D4F68">
                    <w:rPr>
                      <w:rFonts w:asciiTheme="minorHAnsi" w:hAnsiTheme="minorHAnsi" w:cstheme="minorHAnsi"/>
                      <w:sz w:val="16"/>
                      <w:szCs w:val="16"/>
                      <w:lang w:val="el-GR"/>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5DF6C521"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lang w:val="el-GR"/>
                    </w:rPr>
                    <w:fldChar w:fldCharType="begin">
                      <w:ffData>
                        <w:name w:val="Check1"/>
                        <w:enabled/>
                        <w:calcOnExit w:val="0"/>
                        <w:checkBox>
                          <w:sizeAuto/>
                          <w:default w:val="0"/>
                        </w:checkBox>
                      </w:ffData>
                    </w:fldChar>
                  </w:r>
                  <w:r w:rsidRPr="009D4F68">
                    <w:rPr>
                      <w:rFonts w:asciiTheme="minorHAnsi" w:hAnsiTheme="minorHAnsi" w:cstheme="minorHAnsi"/>
                      <w:sz w:val="16"/>
                      <w:szCs w:val="16"/>
                      <w:lang w:val="el-GR"/>
                    </w:rPr>
                    <w:instrText xml:space="preserve"> FORMCHECKBOX </w:instrText>
                  </w:r>
                  <w:r w:rsidR="00AD6C1A">
                    <w:rPr>
                      <w:rFonts w:asciiTheme="minorHAnsi" w:hAnsiTheme="minorHAnsi" w:cstheme="minorHAnsi"/>
                      <w:sz w:val="16"/>
                      <w:szCs w:val="16"/>
                      <w:lang w:val="el-GR"/>
                    </w:rPr>
                  </w:r>
                  <w:r w:rsidR="00AD6C1A">
                    <w:rPr>
                      <w:rFonts w:asciiTheme="minorHAnsi" w:hAnsiTheme="minorHAnsi" w:cstheme="minorHAnsi"/>
                      <w:sz w:val="16"/>
                      <w:szCs w:val="16"/>
                      <w:lang w:val="el-GR"/>
                    </w:rPr>
                    <w:fldChar w:fldCharType="separate"/>
                  </w:r>
                  <w:r w:rsidRPr="009D4F68">
                    <w:rPr>
                      <w:rFonts w:asciiTheme="minorHAnsi" w:hAnsiTheme="minorHAnsi" w:cstheme="minorHAnsi"/>
                      <w:sz w:val="16"/>
                      <w:szCs w:val="16"/>
                      <w:lang w:val="el-GR"/>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5EF57B06"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lang w:val="el-GR"/>
                    </w:rPr>
                    <w:fldChar w:fldCharType="begin">
                      <w:ffData>
                        <w:name w:val="Check1"/>
                        <w:enabled/>
                        <w:calcOnExit w:val="0"/>
                        <w:checkBox>
                          <w:sizeAuto/>
                          <w:default w:val="0"/>
                        </w:checkBox>
                      </w:ffData>
                    </w:fldChar>
                  </w:r>
                  <w:r w:rsidRPr="009D4F68">
                    <w:rPr>
                      <w:rFonts w:asciiTheme="minorHAnsi" w:hAnsiTheme="minorHAnsi" w:cstheme="minorHAnsi"/>
                      <w:sz w:val="16"/>
                      <w:szCs w:val="16"/>
                      <w:lang w:val="el-GR"/>
                    </w:rPr>
                    <w:instrText xml:space="preserve"> FORMCHECKBOX </w:instrText>
                  </w:r>
                  <w:r w:rsidR="00AD6C1A">
                    <w:rPr>
                      <w:rFonts w:asciiTheme="minorHAnsi" w:hAnsiTheme="minorHAnsi" w:cstheme="minorHAnsi"/>
                      <w:sz w:val="16"/>
                      <w:szCs w:val="16"/>
                      <w:lang w:val="el-GR"/>
                    </w:rPr>
                  </w:r>
                  <w:r w:rsidR="00AD6C1A">
                    <w:rPr>
                      <w:rFonts w:asciiTheme="minorHAnsi" w:hAnsiTheme="minorHAnsi" w:cstheme="minorHAnsi"/>
                      <w:sz w:val="16"/>
                      <w:szCs w:val="16"/>
                      <w:lang w:val="el-GR"/>
                    </w:rPr>
                    <w:fldChar w:fldCharType="separate"/>
                  </w:r>
                  <w:r w:rsidRPr="009D4F68">
                    <w:rPr>
                      <w:rFonts w:asciiTheme="minorHAnsi" w:hAnsiTheme="minorHAnsi" w:cstheme="minorHAnsi"/>
                      <w:sz w:val="16"/>
                      <w:szCs w:val="16"/>
                      <w:lang w:val="el-GR"/>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0A7D6E93"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FF0000"/>
                      <w:sz w:val="16"/>
                      <w:szCs w:val="16"/>
                      <w:lang w:val="el-GR" w:eastAsia="el-GR" w:bidi="he-IL"/>
                    </w:rPr>
                  </w:pPr>
                </w:p>
              </w:tc>
            </w:tr>
            <w:tr w:rsidR="00DD6702" w:rsidRPr="009D4F68" w14:paraId="7E296BC7" w14:textId="77777777" w:rsidTr="00B771A7">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55BED76"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14.</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32B16D7B"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Εάν η υλοποίηση δημοσίων έργων είναι με αυτεπιστασία, υπάρχει ημερολόγιο εργασιών;</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5BC1E891"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lang w:val="el-GR"/>
                    </w:rPr>
                    <w:fldChar w:fldCharType="begin">
                      <w:ffData>
                        <w:name w:val="Check1"/>
                        <w:enabled/>
                        <w:calcOnExit w:val="0"/>
                        <w:checkBox>
                          <w:sizeAuto/>
                          <w:default w:val="0"/>
                        </w:checkBox>
                      </w:ffData>
                    </w:fldChar>
                  </w:r>
                  <w:r w:rsidRPr="009D4F68">
                    <w:rPr>
                      <w:rFonts w:asciiTheme="minorHAnsi" w:hAnsiTheme="minorHAnsi" w:cstheme="minorHAnsi"/>
                      <w:sz w:val="16"/>
                      <w:szCs w:val="16"/>
                      <w:lang w:val="el-GR"/>
                    </w:rPr>
                    <w:instrText xml:space="preserve"> FORMCHECKBOX </w:instrText>
                  </w:r>
                  <w:r w:rsidR="00AD6C1A">
                    <w:rPr>
                      <w:rFonts w:asciiTheme="minorHAnsi" w:hAnsiTheme="minorHAnsi" w:cstheme="minorHAnsi"/>
                      <w:sz w:val="16"/>
                      <w:szCs w:val="16"/>
                      <w:lang w:val="el-GR"/>
                    </w:rPr>
                  </w:r>
                  <w:r w:rsidR="00AD6C1A">
                    <w:rPr>
                      <w:rFonts w:asciiTheme="minorHAnsi" w:hAnsiTheme="minorHAnsi" w:cstheme="minorHAnsi"/>
                      <w:sz w:val="16"/>
                      <w:szCs w:val="16"/>
                      <w:lang w:val="el-GR"/>
                    </w:rPr>
                    <w:fldChar w:fldCharType="separate"/>
                  </w:r>
                  <w:r w:rsidRPr="009D4F68">
                    <w:rPr>
                      <w:rFonts w:asciiTheme="minorHAnsi" w:hAnsiTheme="minorHAnsi" w:cstheme="minorHAnsi"/>
                      <w:sz w:val="16"/>
                      <w:szCs w:val="16"/>
                      <w:lang w:val="el-GR"/>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903D732"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lang w:val="el-GR"/>
                    </w:rPr>
                    <w:fldChar w:fldCharType="begin">
                      <w:ffData>
                        <w:name w:val="Check1"/>
                        <w:enabled/>
                        <w:calcOnExit w:val="0"/>
                        <w:checkBox>
                          <w:sizeAuto/>
                          <w:default w:val="0"/>
                        </w:checkBox>
                      </w:ffData>
                    </w:fldChar>
                  </w:r>
                  <w:r w:rsidRPr="009D4F68">
                    <w:rPr>
                      <w:rFonts w:asciiTheme="minorHAnsi" w:hAnsiTheme="minorHAnsi" w:cstheme="minorHAnsi"/>
                      <w:sz w:val="16"/>
                      <w:szCs w:val="16"/>
                      <w:lang w:val="el-GR"/>
                    </w:rPr>
                    <w:instrText xml:space="preserve"> FORMCHECKBOX </w:instrText>
                  </w:r>
                  <w:r w:rsidR="00AD6C1A">
                    <w:rPr>
                      <w:rFonts w:asciiTheme="minorHAnsi" w:hAnsiTheme="minorHAnsi" w:cstheme="minorHAnsi"/>
                      <w:sz w:val="16"/>
                      <w:szCs w:val="16"/>
                      <w:lang w:val="el-GR"/>
                    </w:rPr>
                  </w:r>
                  <w:r w:rsidR="00AD6C1A">
                    <w:rPr>
                      <w:rFonts w:asciiTheme="minorHAnsi" w:hAnsiTheme="minorHAnsi" w:cstheme="minorHAnsi"/>
                      <w:sz w:val="16"/>
                      <w:szCs w:val="16"/>
                      <w:lang w:val="el-GR"/>
                    </w:rPr>
                    <w:fldChar w:fldCharType="separate"/>
                  </w:r>
                  <w:r w:rsidRPr="009D4F68">
                    <w:rPr>
                      <w:rFonts w:asciiTheme="minorHAnsi" w:hAnsiTheme="minorHAnsi" w:cstheme="minorHAnsi"/>
                      <w:sz w:val="16"/>
                      <w:szCs w:val="16"/>
                      <w:lang w:val="el-GR"/>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63636ECE"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lang w:val="el-GR"/>
                    </w:rPr>
                    <w:fldChar w:fldCharType="begin">
                      <w:ffData>
                        <w:name w:val="Check1"/>
                        <w:enabled/>
                        <w:calcOnExit w:val="0"/>
                        <w:checkBox>
                          <w:sizeAuto/>
                          <w:default w:val="0"/>
                        </w:checkBox>
                      </w:ffData>
                    </w:fldChar>
                  </w:r>
                  <w:r w:rsidRPr="009D4F68">
                    <w:rPr>
                      <w:rFonts w:asciiTheme="minorHAnsi" w:hAnsiTheme="minorHAnsi" w:cstheme="minorHAnsi"/>
                      <w:sz w:val="16"/>
                      <w:szCs w:val="16"/>
                      <w:lang w:val="el-GR"/>
                    </w:rPr>
                    <w:instrText xml:space="preserve"> FORMCHECKBOX </w:instrText>
                  </w:r>
                  <w:r w:rsidR="00AD6C1A">
                    <w:rPr>
                      <w:rFonts w:asciiTheme="minorHAnsi" w:hAnsiTheme="minorHAnsi" w:cstheme="minorHAnsi"/>
                      <w:sz w:val="16"/>
                      <w:szCs w:val="16"/>
                      <w:lang w:val="el-GR"/>
                    </w:rPr>
                  </w:r>
                  <w:r w:rsidR="00AD6C1A">
                    <w:rPr>
                      <w:rFonts w:asciiTheme="minorHAnsi" w:hAnsiTheme="minorHAnsi" w:cstheme="minorHAnsi"/>
                      <w:sz w:val="16"/>
                      <w:szCs w:val="16"/>
                      <w:lang w:val="el-GR"/>
                    </w:rPr>
                    <w:fldChar w:fldCharType="separate"/>
                  </w:r>
                  <w:r w:rsidRPr="009D4F68">
                    <w:rPr>
                      <w:rFonts w:asciiTheme="minorHAnsi" w:hAnsiTheme="minorHAnsi" w:cstheme="minorHAnsi"/>
                      <w:sz w:val="16"/>
                      <w:szCs w:val="16"/>
                      <w:lang w:val="el-GR"/>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789EC646"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FF0000"/>
                      <w:sz w:val="16"/>
                      <w:szCs w:val="16"/>
                      <w:lang w:val="el-GR" w:eastAsia="el-GR" w:bidi="he-IL"/>
                    </w:rPr>
                  </w:pPr>
                </w:p>
              </w:tc>
            </w:tr>
            <w:tr w:rsidR="00DD6702" w:rsidRPr="009D4F68" w14:paraId="066DC6A5"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1618B758"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15.</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4D3E5CCC" w14:textId="77777777" w:rsidR="00DD6702" w:rsidRPr="009D4F68" w:rsidRDefault="00DD6702" w:rsidP="00B771A7">
                  <w:pPr>
                    <w:autoSpaceDE w:val="0"/>
                    <w:autoSpaceDN w:val="0"/>
                    <w:spacing w:after="160" w:line="240" w:lineRule="exact"/>
                    <w:rPr>
                      <w:rFonts w:asciiTheme="minorHAnsi" w:eastAsia="Calibri" w:hAnsiTheme="minorHAnsi" w:cstheme="minorHAnsi"/>
                      <w:color w:val="000000"/>
                      <w:sz w:val="16"/>
                      <w:szCs w:val="16"/>
                      <w:lang w:val="el-GR" w:eastAsia="el-GR"/>
                    </w:rPr>
                  </w:pPr>
                  <w:r w:rsidRPr="009D4F68">
                    <w:rPr>
                      <w:rFonts w:asciiTheme="minorHAnsi" w:hAnsiTheme="minorHAnsi" w:cstheme="minorHAnsi"/>
                      <w:color w:val="000000"/>
                      <w:sz w:val="16"/>
                      <w:szCs w:val="16"/>
                      <w:lang w:val="el-GR" w:eastAsia="el-GR" w:bidi="he-IL"/>
                    </w:rPr>
                    <w:t xml:space="preserve">Βεβαιώνεται ότι </w:t>
                  </w:r>
                  <w:r w:rsidRPr="009D4F68">
                    <w:rPr>
                      <w:rFonts w:asciiTheme="minorHAnsi" w:eastAsia="Calibri" w:hAnsiTheme="minorHAnsi" w:cstheme="minorHAnsi"/>
                      <w:color w:val="000000"/>
                      <w:sz w:val="16"/>
                      <w:szCs w:val="16"/>
                      <w:lang w:val="el-GR" w:eastAsia="el-GR"/>
                    </w:rPr>
                    <w:t xml:space="preserve">τα χρηματοδοτούμενα προϊόντα, υπηρεσίες, έργα έχουν παραδοθεί, πληρωθεί και βρίσκονται επί τόπου του έργου; </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6C7ACFEE"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E87C4CA"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79953F70"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6DAFA585"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p>
              </w:tc>
            </w:tr>
            <w:tr w:rsidR="00DD6702" w:rsidRPr="009D4F68" w14:paraId="7B2E0BFF" w14:textId="77777777" w:rsidTr="00B771A7">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3C6A6E00"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16.</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5A0AC978"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Τηρήθηκε η διαδικασία παραλαβής του έργου, σύμφωνα με τις απαιτήσεις του ισχύοντος νομικού πλαισίου;</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6ADFE7C5"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lang w:val="el-GR"/>
                    </w:rPr>
                    <w:fldChar w:fldCharType="begin">
                      <w:ffData>
                        <w:name w:val="Check1"/>
                        <w:enabled/>
                        <w:calcOnExit w:val="0"/>
                        <w:checkBox>
                          <w:sizeAuto/>
                          <w:default w:val="0"/>
                        </w:checkBox>
                      </w:ffData>
                    </w:fldChar>
                  </w:r>
                  <w:r w:rsidRPr="009D4F68">
                    <w:rPr>
                      <w:rFonts w:asciiTheme="minorHAnsi" w:hAnsiTheme="minorHAnsi" w:cstheme="minorHAnsi"/>
                      <w:sz w:val="16"/>
                      <w:szCs w:val="16"/>
                      <w:lang w:val="el-GR"/>
                    </w:rPr>
                    <w:instrText xml:space="preserve"> FORMCHECKBOX </w:instrText>
                  </w:r>
                  <w:r w:rsidR="00AD6C1A">
                    <w:rPr>
                      <w:rFonts w:asciiTheme="minorHAnsi" w:hAnsiTheme="minorHAnsi" w:cstheme="minorHAnsi"/>
                      <w:sz w:val="16"/>
                      <w:szCs w:val="16"/>
                      <w:lang w:val="el-GR"/>
                    </w:rPr>
                  </w:r>
                  <w:r w:rsidR="00AD6C1A">
                    <w:rPr>
                      <w:rFonts w:asciiTheme="minorHAnsi" w:hAnsiTheme="minorHAnsi" w:cstheme="minorHAnsi"/>
                      <w:sz w:val="16"/>
                      <w:szCs w:val="16"/>
                      <w:lang w:val="el-GR"/>
                    </w:rPr>
                    <w:fldChar w:fldCharType="separate"/>
                  </w:r>
                  <w:r w:rsidRPr="009D4F68">
                    <w:rPr>
                      <w:rFonts w:asciiTheme="minorHAnsi" w:hAnsiTheme="minorHAnsi" w:cstheme="minorHAnsi"/>
                      <w:sz w:val="16"/>
                      <w:szCs w:val="16"/>
                      <w:lang w:val="el-GR"/>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2ACB4EFA"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lang w:val="el-GR"/>
                    </w:rPr>
                    <w:fldChar w:fldCharType="begin">
                      <w:ffData>
                        <w:name w:val="Check1"/>
                        <w:enabled/>
                        <w:calcOnExit w:val="0"/>
                        <w:checkBox>
                          <w:sizeAuto/>
                          <w:default w:val="0"/>
                        </w:checkBox>
                      </w:ffData>
                    </w:fldChar>
                  </w:r>
                  <w:r w:rsidRPr="009D4F68">
                    <w:rPr>
                      <w:rFonts w:asciiTheme="minorHAnsi" w:hAnsiTheme="minorHAnsi" w:cstheme="minorHAnsi"/>
                      <w:sz w:val="16"/>
                      <w:szCs w:val="16"/>
                      <w:lang w:val="el-GR"/>
                    </w:rPr>
                    <w:instrText xml:space="preserve"> FORMCHECKBOX </w:instrText>
                  </w:r>
                  <w:r w:rsidR="00AD6C1A">
                    <w:rPr>
                      <w:rFonts w:asciiTheme="minorHAnsi" w:hAnsiTheme="minorHAnsi" w:cstheme="minorHAnsi"/>
                      <w:sz w:val="16"/>
                      <w:szCs w:val="16"/>
                      <w:lang w:val="el-GR"/>
                    </w:rPr>
                  </w:r>
                  <w:r w:rsidR="00AD6C1A">
                    <w:rPr>
                      <w:rFonts w:asciiTheme="minorHAnsi" w:hAnsiTheme="minorHAnsi" w:cstheme="minorHAnsi"/>
                      <w:sz w:val="16"/>
                      <w:szCs w:val="16"/>
                      <w:lang w:val="el-GR"/>
                    </w:rPr>
                    <w:fldChar w:fldCharType="separate"/>
                  </w:r>
                  <w:r w:rsidRPr="009D4F68">
                    <w:rPr>
                      <w:rFonts w:asciiTheme="minorHAnsi" w:hAnsiTheme="minorHAnsi" w:cstheme="minorHAnsi"/>
                      <w:sz w:val="16"/>
                      <w:szCs w:val="16"/>
                      <w:lang w:val="el-GR"/>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54A1A190"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lang w:val="el-GR"/>
                    </w:rPr>
                    <w:fldChar w:fldCharType="begin">
                      <w:ffData>
                        <w:name w:val="Check1"/>
                        <w:enabled/>
                        <w:calcOnExit w:val="0"/>
                        <w:checkBox>
                          <w:sizeAuto/>
                          <w:default w:val="0"/>
                        </w:checkBox>
                      </w:ffData>
                    </w:fldChar>
                  </w:r>
                  <w:r w:rsidRPr="009D4F68">
                    <w:rPr>
                      <w:rFonts w:asciiTheme="minorHAnsi" w:hAnsiTheme="minorHAnsi" w:cstheme="minorHAnsi"/>
                      <w:sz w:val="16"/>
                      <w:szCs w:val="16"/>
                      <w:lang w:val="el-GR"/>
                    </w:rPr>
                    <w:instrText xml:space="preserve"> FORMCHECKBOX </w:instrText>
                  </w:r>
                  <w:r w:rsidR="00AD6C1A">
                    <w:rPr>
                      <w:rFonts w:asciiTheme="minorHAnsi" w:hAnsiTheme="minorHAnsi" w:cstheme="minorHAnsi"/>
                      <w:sz w:val="16"/>
                      <w:szCs w:val="16"/>
                      <w:lang w:val="el-GR"/>
                    </w:rPr>
                  </w:r>
                  <w:r w:rsidR="00AD6C1A">
                    <w:rPr>
                      <w:rFonts w:asciiTheme="minorHAnsi" w:hAnsiTheme="minorHAnsi" w:cstheme="minorHAnsi"/>
                      <w:sz w:val="16"/>
                      <w:szCs w:val="16"/>
                      <w:lang w:val="el-GR"/>
                    </w:rPr>
                    <w:fldChar w:fldCharType="separate"/>
                  </w:r>
                  <w:r w:rsidRPr="009D4F68">
                    <w:rPr>
                      <w:rFonts w:asciiTheme="minorHAnsi" w:hAnsiTheme="minorHAnsi" w:cstheme="minorHAnsi"/>
                      <w:sz w:val="16"/>
                      <w:szCs w:val="16"/>
                      <w:lang w:val="el-GR"/>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57BFFBDC"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FF0000"/>
                      <w:sz w:val="16"/>
                      <w:szCs w:val="16"/>
                      <w:lang w:val="el-GR" w:eastAsia="el-GR" w:bidi="he-IL"/>
                    </w:rPr>
                  </w:pPr>
                </w:p>
              </w:tc>
            </w:tr>
            <w:tr w:rsidR="00DD6702" w:rsidRPr="009D4F68" w14:paraId="26B70624" w14:textId="77777777" w:rsidTr="00B771A7">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308F371D"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17.</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01422895"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Βεβαιώνεται η τήρηση κανόνων δημοσιότητας σύμφωνα με τις απαιτήσεις του Κανονισμού (ΕΕ) αριθ. 2021/241 (έμβλημα της ΕΕ, δήλωση ότι το έργο  χρηματοδοτείται από το ΤΑΑ);</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621B95D2"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lang w:val="el-GR"/>
                    </w:rPr>
                    <w:fldChar w:fldCharType="begin">
                      <w:ffData>
                        <w:name w:val="Check1"/>
                        <w:enabled/>
                        <w:calcOnExit w:val="0"/>
                        <w:checkBox>
                          <w:sizeAuto/>
                          <w:default w:val="0"/>
                        </w:checkBox>
                      </w:ffData>
                    </w:fldChar>
                  </w:r>
                  <w:r w:rsidRPr="009D4F68">
                    <w:rPr>
                      <w:rFonts w:asciiTheme="minorHAnsi" w:hAnsiTheme="minorHAnsi" w:cstheme="minorHAnsi"/>
                      <w:sz w:val="16"/>
                      <w:szCs w:val="16"/>
                      <w:lang w:val="el-GR"/>
                    </w:rPr>
                    <w:instrText xml:space="preserve"> FORMCHECKBOX </w:instrText>
                  </w:r>
                  <w:r w:rsidR="00AD6C1A">
                    <w:rPr>
                      <w:rFonts w:asciiTheme="minorHAnsi" w:hAnsiTheme="minorHAnsi" w:cstheme="minorHAnsi"/>
                      <w:sz w:val="16"/>
                      <w:szCs w:val="16"/>
                      <w:lang w:val="el-GR"/>
                    </w:rPr>
                  </w:r>
                  <w:r w:rsidR="00AD6C1A">
                    <w:rPr>
                      <w:rFonts w:asciiTheme="minorHAnsi" w:hAnsiTheme="minorHAnsi" w:cstheme="minorHAnsi"/>
                      <w:sz w:val="16"/>
                      <w:szCs w:val="16"/>
                      <w:lang w:val="el-GR"/>
                    </w:rPr>
                    <w:fldChar w:fldCharType="separate"/>
                  </w:r>
                  <w:r w:rsidRPr="009D4F68">
                    <w:rPr>
                      <w:rFonts w:asciiTheme="minorHAnsi" w:hAnsiTheme="minorHAnsi" w:cstheme="minorHAnsi"/>
                      <w:sz w:val="16"/>
                      <w:szCs w:val="16"/>
                      <w:lang w:val="el-GR"/>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574F943F"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lang w:val="el-GR"/>
                    </w:rPr>
                    <w:fldChar w:fldCharType="begin">
                      <w:ffData>
                        <w:name w:val="Check1"/>
                        <w:enabled/>
                        <w:calcOnExit w:val="0"/>
                        <w:checkBox>
                          <w:sizeAuto/>
                          <w:default w:val="0"/>
                        </w:checkBox>
                      </w:ffData>
                    </w:fldChar>
                  </w:r>
                  <w:r w:rsidRPr="009D4F68">
                    <w:rPr>
                      <w:rFonts w:asciiTheme="minorHAnsi" w:hAnsiTheme="minorHAnsi" w:cstheme="minorHAnsi"/>
                      <w:sz w:val="16"/>
                      <w:szCs w:val="16"/>
                      <w:lang w:val="el-GR"/>
                    </w:rPr>
                    <w:instrText xml:space="preserve"> FORMCHECKBOX </w:instrText>
                  </w:r>
                  <w:r w:rsidR="00AD6C1A">
                    <w:rPr>
                      <w:rFonts w:asciiTheme="minorHAnsi" w:hAnsiTheme="minorHAnsi" w:cstheme="minorHAnsi"/>
                      <w:sz w:val="16"/>
                      <w:szCs w:val="16"/>
                      <w:lang w:val="el-GR"/>
                    </w:rPr>
                  </w:r>
                  <w:r w:rsidR="00AD6C1A">
                    <w:rPr>
                      <w:rFonts w:asciiTheme="minorHAnsi" w:hAnsiTheme="minorHAnsi" w:cstheme="minorHAnsi"/>
                      <w:sz w:val="16"/>
                      <w:szCs w:val="16"/>
                      <w:lang w:val="el-GR"/>
                    </w:rPr>
                    <w:fldChar w:fldCharType="separate"/>
                  </w:r>
                  <w:r w:rsidRPr="009D4F68">
                    <w:rPr>
                      <w:rFonts w:asciiTheme="minorHAnsi" w:hAnsiTheme="minorHAnsi" w:cstheme="minorHAnsi"/>
                      <w:sz w:val="16"/>
                      <w:szCs w:val="16"/>
                      <w:lang w:val="el-GR"/>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22F71CF7"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lang w:val="el-GR"/>
                    </w:rPr>
                    <w:fldChar w:fldCharType="begin">
                      <w:ffData>
                        <w:name w:val="Check1"/>
                        <w:enabled/>
                        <w:calcOnExit w:val="0"/>
                        <w:checkBox>
                          <w:sizeAuto/>
                          <w:default w:val="0"/>
                        </w:checkBox>
                      </w:ffData>
                    </w:fldChar>
                  </w:r>
                  <w:r w:rsidRPr="009D4F68">
                    <w:rPr>
                      <w:rFonts w:asciiTheme="minorHAnsi" w:hAnsiTheme="minorHAnsi" w:cstheme="minorHAnsi"/>
                      <w:sz w:val="16"/>
                      <w:szCs w:val="16"/>
                      <w:lang w:val="el-GR"/>
                    </w:rPr>
                    <w:instrText xml:space="preserve"> FORMCHECKBOX </w:instrText>
                  </w:r>
                  <w:r w:rsidR="00AD6C1A">
                    <w:rPr>
                      <w:rFonts w:asciiTheme="minorHAnsi" w:hAnsiTheme="minorHAnsi" w:cstheme="minorHAnsi"/>
                      <w:sz w:val="16"/>
                      <w:szCs w:val="16"/>
                      <w:lang w:val="el-GR"/>
                    </w:rPr>
                  </w:r>
                  <w:r w:rsidR="00AD6C1A">
                    <w:rPr>
                      <w:rFonts w:asciiTheme="minorHAnsi" w:hAnsiTheme="minorHAnsi" w:cstheme="minorHAnsi"/>
                      <w:sz w:val="16"/>
                      <w:szCs w:val="16"/>
                      <w:lang w:val="el-GR"/>
                    </w:rPr>
                    <w:fldChar w:fldCharType="separate"/>
                  </w:r>
                  <w:r w:rsidRPr="009D4F68">
                    <w:rPr>
                      <w:rFonts w:asciiTheme="minorHAnsi" w:hAnsiTheme="minorHAnsi" w:cstheme="minorHAnsi"/>
                      <w:sz w:val="16"/>
                      <w:szCs w:val="16"/>
                      <w:lang w:val="el-GR"/>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7D1EEEAB"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FF0000"/>
                      <w:sz w:val="16"/>
                      <w:szCs w:val="16"/>
                      <w:lang w:val="el-GR" w:eastAsia="el-GR" w:bidi="he-IL"/>
                    </w:rPr>
                  </w:pPr>
                </w:p>
              </w:tc>
            </w:tr>
            <w:tr w:rsidR="00DD6702" w:rsidRPr="00310424" w14:paraId="213377FB" w14:textId="77777777" w:rsidTr="00B771A7">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56735BD5"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18.</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2296E288"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sz w:val="16"/>
                      <w:szCs w:val="16"/>
                      <w:lang w:val="el-GR" w:eastAsia="el-GR" w:bidi="he-IL"/>
                    </w:rPr>
                    <w:t>Άλλη ερώτηση</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117D4151"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0D3F85F6"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5902F76C"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61DAC7E5"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FF0000"/>
                      <w:sz w:val="16"/>
                      <w:szCs w:val="16"/>
                      <w:lang w:val="el-GR" w:eastAsia="el-GR" w:bidi="he-IL"/>
                    </w:rPr>
                  </w:pPr>
                </w:p>
              </w:tc>
            </w:tr>
          </w:tbl>
          <w:p w14:paraId="4E8E9F37" w14:textId="77777777" w:rsidR="00DD6702" w:rsidRPr="009D4F68" w:rsidRDefault="00DD6702" w:rsidP="00B771A7">
            <w:pPr>
              <w:pStyle w:val="CommentText"/>
              <w:rPr>
                <w:rFonts w:asciiTheme="minorHAnsi" w:hAnsiTheme="minorHAnsi" w:cstheme="minorHAnsi"/>
                <w:bCs/>
                <w:sz w:val="16"/>
                <w:szCs w:val="16"/>
                <w:lang w:val="el-GR" w:eastAsia="en-GB"/>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1033"/>
              <w:gridCol w:w="8885"/>
            </w:tblGrid>
            <w:tr w:rsidR="00DD6702" w:rsidRPr="00310424" w14:paraId="2EBCEF08" w14:textId="77777777" w:rsidTr="00B771A7">
              <w:tc>
                <w:tcPr>
                  <w:tcW w:w="9918" w:type="dxa"/>
                  <w:gridSpan w:val="2"/>
                  <w:shd w:val="clear" w:color="auto" w:fill="F3F3F3"/>
                </w:tcPr>
                <w:p w14:paraId="507EE250" w14:textId="77777777" w:rsidR="00DD6702" w:rsidRPr="009D4F68" w:rsidRDefault="00DD6702" w:rsidP="00B771A7">
                  <w:pPr>
                    <w:spacing w:before="60" w:after="60"/>
                    <w:ind w:left="57"/>
                    <w:rPr>
                      <w:rFonts w:asciiTheme="minorHAnsi" w:hAnsiTheme="minorHAnsi" w:cstheme="minorHAnsi"/>
                      <w:b/>
                      <w:sz w:val="16"/>
                      <w:szCs w:val="16"/>
                      <w:lang w:val="el-GR"/>
                    </w:rPr>
                  </w:pPr>
                  <w:r w:rsidRPr="009D4F68">
                    <w:rPr>
                      <w:rFonts w:asciiTheme="minorHAnsi" w:hAnsiTheme="minorHAnsi" w:cstheme="minorHAnsi"/>
                      <w:b/>
                      <w:sz w:val="16"/>
                      <w:szCs w:val="16"/>
                      <w:lang w:val="el-GR"/>
                    </w:rPr>
                    <w:t>Παρατηρήσεις</w:t>
                  </w:r>
                </w:p>
              </w:tc>
            </w:tr>
            <w:tr w:rsidR="00DD6702" w:rsidRPr="00310424" w14:paraId="6C03930A" w14:textId="77777777" w:rsidTr="00B771A7">
              <w:tc>
                <w:tcPr>
                  <w:tcW w:w="1033" w:type="dxa"/>
                  <w:shd w:val="clear" w:color="auto" w:fill="F3F3F3"/>
                </w:tcPr>
                <w:p w14:paraId="212AC2D3" w14:textId="77777777" w:rsidR="00DD6702" w:rsidRPr="009D4F68" w:rsidRDefault="00DD6702" w:rsidP="00B771A7">
                  <w:pPr>
                    <w:spacing w:before="60" w:after="60"/>
                    <w:ind w:right="619"/>
                    <w:rPr>
                      <w:rFonts w:asciiTheme="minorHAnsi" w:hAnsiTheme="minorHAnsi" w:cstheme="minorHAnsi"/>
                      <w:sz w:val="16"/>
                      <w:szCs w:val="16"/>
                      <w:lang w:val="el-GR"/>
                    </w:rPr>
                  </w:pPr>
                  <w:r w:rsidRPr="009D4F68">
                    <w:rPr>
                      <w:rFonts w:asciiTheme="minorHAnsi" w:hAnsiTheme="minorHAnsi" w:cstheme="minorHAnsi"/>
                      <w:sz w:val="16"/>
                      <w:szCs w:val="16"/>
                      <w:lang w:val="el-GR"/>
                    </w:rPr>
                    <w:t>α.</w:t>
                  </w:r>
                </w:p>
              </w:tc>
              <w:tc>
                <w:tcPr>
                  <w:tcW w:w="8885" w:type="dxa"/>
                  <w:shd w:val="clear" w:color="auto" w:fill="F3F3F3"/>
                  <w:vAlign w:val="center"/>
                </w:tcPr>
                <w:p w14:paraId="0080E5FC" w14:textId="77777777" w:rsidR="00DD6702" w:rsidRPr="009D4F68" w:rsidRDefault="00DD6702" w:rsidP="00B771A7">
                  <w:pPr>
                    <w:spacing w:before="60" w:after="60"/>
                    <w:rPr>
                      <w:rFonts w:asciiTheme="minorHAnsi" w:hAnsiTheme="minorHAnsi" w:cstheme="minorHAnsi"/>
                      <w:sz w:val="16"/>
                      <w:szCs w:val="16"/>
                      <w:lang w:val="el-GR"/>
                    </w:rPr>
                  </w:pPr>
                </w:p>
              </w:tc>
            </w:tr>
            <w:tr w:rsidR="00DD6702" w:rsidRPr="00310424" w14:paraId="78B92706" w14:textId="77777777" w:rsidTr="00B771A7">
              <w:tc>
                <w:tcPr>
                  <w:tcW w:w="1033" w:type="dxa"/>
                  <w:shd w:val="clear" w:color="auto" w:fill="F3F3F3"/>
                </w:tcPr>
                <w:p w14:paraId="602CE410" w14:textId="77777777" w:rsidR="00DD6702" w:rsidRPr="009D4F68" w:rsidRDefault="00DD6702" w:rsidP="00B771A7">
                  <w:pPr>
                    <w:spacing w:before="60" w:after="60"/>
                    <w:ind w:right="619"/>
                    <w:rPr>
                      <w:rFonts w:asciiTheme="minorHAnsi" w:hAnsiTheme="minorHAnsi" w:cstheme="minorHAnsi"/>
                      <w:sz w:val="16"/>
                      <w:szCs w:val="16"/>
                      <w:lang w:val="el-GR"/>
                    </w:rPr>
                  </w:pPr>
                  <w:r w:rsidRPr="009D4F68">
                    <w:rPr>
                      <w:rFonts w:asciiTheme="minorHAnsi" w:hAnsiTheme="minorHAnsi" w:cstheme="minorHAnsi"/>
                      <w:sz w:val="16"/>
                      <w:szCs w:val="16"/>
                      <w:lang w:val="el-GR"/>
                    </w:rPr>
                    <w:t>β.</w:t>
                  </w:r>
                </w:p>
              </w:tc>
              <w:tc>
                <w:tcPr>
                  <w:tcW w:w="8885" w:type="dxa"/>
                  <w:shd w:val="clear" w:color="auto" w:fill="F3F3F3"/>
                  <w:vAlign w:val="center"/>
                </w:tcPr>
                <w:p w14:paraId="353621BD" w14:textId="77777777" w:rsidR="00DD6702" w:rsidRPr="009D4F68" w:rsidRDefault="00DD6702" w:rsidP="00B771A7">
                  <w:pPr>
                    <w:spacing w:before="60" w:after="60"/>
                    <w:rPr>
                      <w:rFonts w:asciiTheme="minorHAnsi" w:hAnsiTheme="minorHAnsi" w:cstheme="minorHAnsi"/>
                      <w:sz w:val="16"/>
                      <w:szCs w:val="16"/>
                      <w:lang w:val="el-GR"/>
                    </w:rPr>
                  </w:pPr>
                </w:p>
              </w:tc>
            </w:tr>
          </w:tbl>
          <w:p w14:paraId="721B0970" w14:textId="77777777" w:rsidR="00DD6702" w:rsidRPr="009D4F68" w:rsidRDefault="00DD6702" w:rsidP="00B771A7">
            <w:pPr>
              <w:spacing w:after="0"/>
              <w:rPr>
                <w:rFonts w:asciiTheme="minorHAnsi" w:hAnsiTheme="minorHAnsi" w:cstheme="minorHAnsi"/>
                <w:b/>
                <w:bCs/>
                <w:color w:val="000000"/>
                <w:sz w:val="16"/>
                <w:szCs w:val="16"/>
                <w:u w:val="single"/>
                <w:lang w:val="el-GR" w:eastAsia="el-GR" w:bidi="he-IL"/>
              </w:rPr>
            </w:pPr>
          </w:p>
          <w:p w14:paraId="1245FC0F"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t>2.5 Έλεγχος στοιχείων δαπανών</w:t>
            </w:r>
            <w:r w:rsidRPr="009D4F68">
              <w:rPr>
                <w:rStyle w:val="FootnoteReference"/>
                <w:rFonts w:asciiTheme="minorHAnsi" w:hAnsiTheme="minorHAnsi" w:cstheme="minorHAnsi"/>
                <w:b/>
                <w:bCs/>
                <w:color w:val="000000"/>
                <w:sz w:val="16"/>
                <w:szCs w:val="16"/>
                <w:lang w:val="el-GR" w:eastAsia="el-GR" w:bidi="he-IL"/>
              </w:rPr>
              <w:footnoteReference w:id="10"/>
            </w:r>
            <w:r w:rsidRPr="009D4F68">
              <w:rPr>
                <w:rFonts w:asciiTheme="minorHAnsi" w:hAnsiTheme="minorHAnsi" w:cstheme="minorHAnsi"/>
                <w:b/>
                <w:bCs/>
                <w:color w:val="000000"/>
                <w:sz w:val="16"/>
                <w:szCs w:val="16"/>
                <w:lang w:val="el-GR" w:eastAsia="el-GR" w:bidi="he-IL"/>
              </w:rPr>
              <w:t xml:space="preserve"> του Έργου</w:t>
            </w:r>
          </w:p>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4788"/>
              <w:gridCol w:w="713"/>
              <w:gridCol w:w="851"/>
              <w:gridCol w:w="964"/>
              <w:gridCol w:w="1976"/>
            </w:tblGrid>
            <w:tr w:rsidR="00DD6702" w:rsidRPr="009D4F68" w14:paraId="7D077D58" w14:textId="77777777" w:rsidTr="00B771A7">
              <w:tc>
                <w:tcPr>
                  <w:tcW w:w="678" w:type="dxa"/>
                  <w:shd w:val="clear" w:color="auto" w:fill="C6D9F1"/>
                  <w:vAlign w:val="center"/>
                </w:tcPr>
                <w:p w14:paraId="21E3945B" w14:textId="77777777" w:rsidR="00DD6702" w:rsidRPr="009D4F68" w:rsidRDefault="00DD6702" w:rsidP="00B771A7">
                  <w:pPr>
                    <w:autoSpaceDE w:val="0"/>
                    <w:autoSpaceDN w:val="0"/>
                    <w:adjustRightInd w:val="0"/>
                    <w:spacing w:after="160" w:line="240" w:lineRule="exact"/>
                    <w:rPr>
                      <w:rFonts w:asciiTheme="minorHAnsi" w:hAnsiTheme="minorHAnsi" w:cstheme="minorHAnsi"/>
                      <w:b/>
                      <w:sz w:val="16"/>
                      <w:szCs w:val="16"/>
                      <w:lang w:val="el-GR" w:eastAsia="el-GR" w:bidi="he-IL"/>
                    </w:rPr>
                  </w:pPr>
                  <w:r w:rsidRPr="009D4F68">
                    <w:rPr>
                      <w:rFonts w:asciiTheme="minorHAnsi" w:hAnsiTheme="minorHAnsi" w:cstheme="minorHAnsi"/>
                      <w:b/>
                      <w:sz w:val="16"/>
                      <w:szCs w:val="16"/>
                      <w:lang w:val="el-GR" w:eastAsia="el-GR" w:bidi="he-IL"/>
                    </w:rPr>
                    <w:t>Α/Α</w:t>
                  </w:r>
                </w:p>
              </w:tc>
              <w:tc>
                <w:tcPr>
                  <w:tcW w:w="4788" w:type="dxa"/>
                  <w:shd w:val="clear" w:color="auto" w:fill="C6D9F1"/>
                  <w:vAlign w:val="center"/>
                </w:tcPr>
                <w:p w14:paraId="32BF36C9"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sz w:val="16"/>
                      <w:szCs w:val="16"/>
                      <w:lang w:val="el-GR" w:eastAsia="el-GR" w:bidi="he-IL"/>
                    </w:rPr>
                  </w:pPr>
                  <w:r w:rsidRPr="009D4F68">
                    <w:rPr>
                      <w:rFonts w:asciiTheme="minorHAnsi" w:hAnsiTheme="minorHAnsi" w:cstheme="minorHAnsi"/>
                      <w:b/>
                      <w:sz w:val="16"/>
                      <w:szCs w:val="16"/>
                      <w:lang w:val="el-GR" w:eastAsia="el-GR" w:bidi="he-IL"/>
                    </w:rPr>
                    <w:t>ΠΕΡΙΓΡΑΦΗ</w:t>
                  </w:r>
                </w:p>
              </w:tc>
              <w:tc>
                <w:tcPr>
                  <w:tcW w:w="713" w:type="dxa"/>
                  <w:shd w:val="clear" w:color="auto" w:fill="C6D9F1"/>
                  <w:vAlign w:val="center"/>
                </w:tcPr>
                <w:p w14:paraId="6CA57AAF"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sz w:val="16"/>
                      <w:szCs w:val="16"/>
                      <w:lang w:val="el-GR" w:eastAsia="el-GR" w:bidi="he-IL"/>
                    </w:rPr>
                  </w:pPr>
                  <w:r w:rsidRPr="009D4F68">
                    <w:rPr>
                      <w:rFonts w:asciiTheme="minorHAnsi" w:hAnsiTheme="minorHAnsi" w:cstheme="minorHAnsi"/>
                      <w:b/>
                      <w:bCs/>
                      <w:sz w:val="16"/>
                      <w:szCs w:val="16"/>
                      <w:lang w:val="el-GR" w:eastAsia="el-GR" w:bidi="he-IL"/>
                    </w:rPr>
                    <w:t>ΝΑΙ</w:t>
                  </w:r>
                </w:p>
              </w:tc>
              <w:tc>
                <w:tcPr>
                  <w:tcW w:w="851" w:type="dxa"/>
                  <w:shd w:val="clear" w:color="auto" w:fill="C6D9F1"/>
                  <w:vAlign w:val="center"/>
                </w:tcPr>
                <w:p w14:paraId="23607839"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sz w:val="16"/>
                      <w:szCs w:val="16"/>
                      <w:lang w:val="el-GR" w:eastAsia="el-GR" w:bidi="he-IL"/>
                    </w:rPr>
                  </w:pPr>
                  <w:r w:rsidRPr="009D4F68">
                    <w:rPr>
                      <w:rFonts w:asciiTheme="minorHAnsi" w:hAnsiTheme="minorHAnsi" w:cstheme="minorHAnsi"/>
                      <w:b/>
                      <w:bCs/>
                      <w:sz w:val="16"/>
                      <w:szCs w:val="16"/>
                      <w:lang w:val="el-GR" w:eastAsia="el-GR" w:bidi="he-IL"/>
                    </w:rPr>
                    <w:t>ΟΧΙ</w:t>
                  </w:r>
                </w:p>
              </w:tc>
              <w:tc>
                <w:tcPr>
                  <w:tcW w:w="964" w:type="dxa"/>
                  <w:shd w:val="clear" w:color="auto" w:fill="C6D9F1"/>
                  <w:vAlign w:val="center"/>
                </w:tcPr>
                <w:p w14:paraId="46F0E4DE" w14:textId="77777777" w:rsidR="00DD6702" w:rsidRPr="009D4F68" w:rsidRDefault="00DD6702" w:rsidP="00B771A7">
                  <w:pPr>
                    <w:autoSpaceDE w:val="0"/>
                    <w:autoSpaceDN w:val="0"/>
                    <w:adjustRightInd w:val="0"/>
                    <w:spacing w:after="160" w:line="240" w:lineRule="exact"/>
                    <w:ind w:right="-102"/>
                    <w:jc w:val="center"/>
                    <w:rPr>
                      <w:rFonts w:asciiTheme="minorHAnsi" w:hAnsiTheme="minorHAnsi" w:cstheme="minorHAnsi"/>
                      <w:b/>
                      <w:bCs/>
                      <w:sz w:val="16"/>
                      <w:szCs w:val="16"/>
                      <w:lang w:val="el-GR" w:eastAsia="el-GR" w:bidi="he-IL"/>
                    </w:rPr>
                  </w:pPr>
                  <w:r w:rsidRPr="009D4F68">
                    <w:rPr>
                      <w:rFonts w:asciiTheme="minorHAnsi" w:hAnsiTheme="minorHAnsi" w:cstheme="minorHAnsi"/>
                      <w:b/>
                      <w:bCs/>
                      <w:sz w:val="16"/>
                      <w:szCs w:val="16"/>
                      <w:lang w:val="el-GR" w:eastAsia="el-GR" w:bidi="he-IL"/>
                    </w:rPr>
                    <w:t>Δεν αφορά</w:t>
                  </w:r>
                </w:p>
              </w:tc>
              <w:tc>
                <w:tcPr>
                  <w:tcW w:w="1976" w:type="dxa"/>
                  <w:shd w:val="clear" w:color="auto" w:fill="C6D9F1"/>
                  <w:vAlign w:val="center"/>
                </w:tcPr>
                <w:p w14:paraId="22890166"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sz w:val="16"/>
                      <w:szCs w:val="16"/>
                      <w:lang w:val="el-GR" w:eastAsia="el-GR" w:bidi="he-IL"/>
                    </w:rPr>
                  </w:pPr>
                  <w:r w:rsidRPr="009D4F68">
                    <w:rPr>
                      <w:rFonts w:asciiTheme="minorHAnsi" w:hAnsiTheme="minorHAnsi" w:cstheme="minorHAnsi"/>
                      <w:b/>
                      <w:bCs/>
                      <w:sz w:val="16"/>
                      <w:szCs w:val="16"/>
                      <w:lang w:val="el-GR" w:eastAsia="el-GR" w:bidi="he-IL"/>
                    </w:rPr>
                    <w:t>ΣΧΟΛΙΑ</w:t>
                  </w:r>
                </w:p>
              </w:tc>
            </w:tr>
            <w:tr w:rsidR="00DD6702" w:rsidRPr="009D4F68" w14:paraId="13705ECF" w14:textId="77777777" w:rsidTr="00B771A7">
              <w:tc>
                <w:tcPr>
                  <w:tcW w:w="678" w:type="dxa"/>
                  <w:vAlign w:val="center"/>
                </w:tcPr>
                <w:p w14:paraId="23608A43"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eastAsia="el-GR" w:bidi="he-IL"/>
                    </w:rPr>
                  </w:pPr>
                  <w:r w:rsidRPr="009D4F68">
                    <w:rPr>
                      <w:rFonts w:asciiTheme="minorHAnsi" w:hAnsiTheme="minorHAnsi" w:cstheme="minorHAnsi"/>
                      <w:sz w:val="16"/>
                      <w:szCs w:val="16"/>
                      <w:lang w:val="el-GR" w:eastAsia="el-GR" w:bidi="he-IL"/>
                    </w:rPr>
                    <w:t>1.</w:t>
                  </w:r>
                </w:p>
              </w:tc>
              <w:tc>
                <w:tcPr>
                  <w:tcW w:w="4788" w:type="dxa"/>
                </w:tcPr>
                <w:p w14:paraId="49A4F864" w14:textId="77777777" w:rsidR="00DD6702" w:rsidRPr="009D4F68" w:rsidRDefault="00DD6702" w:rsidP="00B771A7">
                  <w:pPr>
                    <w:autoSpaceDE w:val="0"/>
                    <w:autoSpaceDN w:val="0"/>
                    <w:adjustRightInd w:val="0"/>
                    <w:spacing w:after="160" w:line="240" w:lineRule="exact"/>
                    <w:ind w:right="125"/>
                    <w:rPr>
                      <w:rFonts w:asciiTheme="minorHAnsi" w:hAnsiTheme="minorHAnsi" w:cstheme="minorHAnsi"/>
                      <w:sz w:val="16"/>
                      <w:szCs w:val="16"/>
                      <w:lang w:val="el-GR" w:eastAsia="el-GR" w:bidi="he-IL"/>
                    </w:rPr>
                  </w:pPr>
                  <w:r w:rsidRPr="009D4F68">
                    <w:rPr>
                      <w:rFonts w:asciiTheme="minorHAnsi" w:hAnsiTheme="minorHAnsi" w:cstheme="minorHAnsi"/>
                      <w:sz w:val="16"/>
                      <w:szCs w:val="16"/>
                      <w:lang w:val="el-GR" w:eastAsia="el-GR" w:bidi="he-IL"/>
                    </w:rPr>
                    <w:t>Έχει υποβληθεί Δελτίο Παρακολούθησης Υλοποίησης Σύμβασης στο οποίο καταγράφονται και οι δαπάνες υλοποίησης, στο ΟΠΣ ΤΑ;</w:t>
                  </w:r>
                </w:p>
              </w:tc>
              <w:tc>
                <w:tcPr>
                  <w:tcW w:w="713" w:type="dxa"/>
                  <w:vAlign w:val="center"/>
                </w:tcPr>
                <w:p w14:paraId="58D9FC2D"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851" w:type="dxa"/>
                  <w:vAlign w:val="center"/>
                </w:tcPr>
                <w:p w14:paraId="3DAC411C"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964" w:type="dxa"/>
                  <w:vAlign w:val="center"/>
                </w:tcPr>
                <w:p w14:paraId="144AA531"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1976" w:type="dxa"/>
                </w:tcPr>
                <w:p w14:paraId="0EB0105C"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FF0000"/>
                      <w:sz w:val="16"/>
                      <w:szCs w:val="16"/>
                      <w:lang w:val="el-GR" w:eastAsia="el-GR" w:bidi="he-IL"/>
                    </w:rPr>
                  </w:pPr>
                </w:p>
              </w:tc>
            </w:tr>
            <w:tr w:rsidR="00DD6702" w:rsidRPr="009D4F68" w14:paraId="7686C6C3" w14:textId="77777777" w:rsidTr="00B771A7">
              <w:tc>
                <w:tcPr>
                  <w:tcW w:w="678" w:type="dxa"/>
                  <w:vAlign w:val="center"/>
                </w:tcPr>
                <w:p w14:paraId="58F1E651"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eastAsia="el-GR" w:bidi="he-IL"/>
                    </w:rPr>
                  </w:pPr>
                  <w:r w:rsidRPr="009D4F68">
                    <w:rPr>
                      <w:rFonts w:asciiTheme="minorHAnsi" w:hAnsiTheme="minorHAnsi" w:cstheme="minorHAnsi"/>
                      <w:sz w:val="16"/>
                      <w:szCs w:val="16"/>
                      <w:lang w:val="el-GR" w:eastAsia="el-GR" w:bidi="he-IL"/>
                    </w:rPr>
                    <w:t>2.</w:t>
                  </w:r>
                </w:p>
              </w:tc>
              <w:tc>
                <w:tcPr>
                  <w:tcW w:w="4788" w:type="dxa"/>
                </w:tcPr>
                <w:p w14:paraId="531D9754" w14:textId="77777777" w:rsidR="00DD6702" w:rsidRPr="009D4F68" w:rsidRDefault="00DD6702" w:rsidP="00B771A7">
                  <w:pPr>
                    <w:autoSpaceDE w:val="0"/>
                    <w:autoSpaceDN w:val="0"/>
                    <w:adjustRightInd w:val="0"/>
                    <w:spacing w:after="160" w:line="240" w:lineRule="exact"/>
                    <w:ind w:right="125"/>
                    <w:rPr>
                      <w:rFonts w:asciiTheme="minorHAnsi" w:hAnsiTheme="minorHAnsi" w:cstheme="minorHAnsi"/>
                      <w:sz w:val="16"/>
                      <w:szCs w:val="16"/>
                      <w:lang w:val="el-GR" w:eastAsia="el-GR" w:bidi="he-IL"/>
                    </w:rPr>
                  </w:pPr>
                  <w:r w:rsidRPr="009D4F68">
                    <w:rPr>
                      <w:rFonts w:asciiTheme="minorHAnsi" w:hAnsiTheme="minorHAnsi" w:cstheme="minorHAnsi"/>
                      <w:sz w:val="16"/>
                      <w:szCs w:val="16"/>
                      <w:lang w:val="el-GR" w:eastAsia="el-GR" w:bidi="he-IL"/>
                    </w:rPr>
                    <w:t>Κατά την υποβολή του Δελτίου Παρακολούθησης Υλοποίησης Σύμβασης στο οποίο καταγράφονται και οι δαπάνες υλοποίησης, βεβαιώνεται ότι οι δαπάνες:</w:t>
                  </w:r>
                </w:p>
              </w:tc>
              <w:tc>
                <w:tcPr>
                  <w:tcW w:w="713" w:type="dxa"/>
                  <w:vAlign w:val="center"/>
                </w:tcPr>
                <w:p w14:paraId="31434C8E"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851" w:type="dxa"/>
                  <w:vAlign w:val="center"/>
                </w:tcPr>
                <w:p w14:paraId="7DDCB1A8"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964" w:type="dxa"/>
                  <w:vAlign w:val="center"/>
                </w:tcPr>
                <w:p w14:paraId="16988494"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1976" w:type="dxa"/>
                </w:tcPr>
                <w:p w14:paraId="7422CFB2"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FF0000"/>
                      <w:sz w:val="16"/>
                      <w:szCs w:val="16"/>
                      <w:lang w:val="el-GR" w:eastAsia="el-GR" w:bidi="he-IL"/>
                    </w:rPr>
                  </w:pPr>
                </w:p>
              </w:tc>
            </w:tr>
            <w:tr w:rsidR="00DD6702" w:rsidRPr="009D4F68" w14:paraId="3DF9065C" w14:textId="77777777" w:rsidTr="00B771A7">
              <w:tc>
                <w:tcPr>
                  <w:tcW w:w="678" w:type="dxa"/>
                  <w:vAlign w:val="center"/>
                </w:tcPr>
                <w:p w14:paraId="2B8424A5"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eastAsia="el-GR" w:bidi="he-IL"/>
                    </w:rPr>
                  </w:pPr>
                  <w:r w:rsidRPr="009D4F68">
                    <w:rPr>
                      <w:rFonts w:asciiTheme="minorHAnsi" w:hAnsiTheme="minorHAnsi" w:cstheme="minorHAnsi"/>
                      <w:sz w:val="16"/>
                      <w:szCs w:val="16"/>
                      <w:lang w:val="el-GR" w:eastAsia="el-GR" w:bidi="he-IL"/>
                    </w:rPr>
                    <w:t>2.1</w:t>
                  </w:r>
                </w:p>
              </w:tc>
              <w:tc>
                <w:tcPr>
                  <w:tcW w:w="4788" w:type="dxa"/>
                  <w:vAlign w:val="center"/>
                </w:tcPr>
                <w:p w14:paraId="077EA6E3" w14:textId="77777777" w:rsidR="00DD6702" w:rsidRPr="009D4F68" w:rsidRDefault="00DD6702" w:rsidP="00B771A7">
                  <w:pPr>
                    <w:autoSpaceDE w:val="0"/>
                    <w:autoSpaceDN w:val="0"/>
                    <w:adjustRightInd w:val="0"/>
                    <w:spacing w:after="160" w:line="240" w:lineRule="exact"/>
                    <w:ind w:right="125"/>
                    <w:rPr>
                      <w:rFonts w:asciiTheme="minorHAnsi" w:hAnsiTheme="minorHAnsi" w:cstheme="minorHAnsi"/>
                      <w:sz w:val="16"/>
                      <w:szCs w:val="16"/>
                      <w:lang w:val="el-GR" w:eastAsia="el-GR" w:bidi="he-IL"/>
                    </w:rPr>
                  </w:pPr>
                  <w:r w:rsidRPr="009D4F68">
                    <w:rPr>
                      <w:rFonts w:asciiTheme="minorHAnsi" w:hAnsiTheme="minorHAnsi" w:cstheme="minorHAnsi"/>
                      <w:sz w:val="16"/>
                      <w:szCs w:val="16"/>
                      <w:lang w:val="el-GR" w:eastAsia="el-GR" w:bidi="he-IL"/>
                    </w:rPr>
                    <w:t>- συμφωνούν με τα αντίγραφα παραστατικών και τα αποδεικτικά έγγραφα που το συνοδεύουν;</w:t>
                  </w:r>
                </w:p>
              </w:tc>
              <w:tc>
                <w:tcPr>
                  <w:tcW w:w="713" w:type="dxa"/>
                  <w:vAlign w:val="center"/>
                </w:tcPr>
                <w:p w14:paraId="20D4F6E2"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851" w:type="dxa"/>
                  <w:vAlign w:val="center"/>
                </w:tcPr>
                <w:p w14:paraId="250FFA38"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964" w:type="dxa"/>
                  <w:vAlign w:val="center"/>
                </w:tcPr>
                <w:p w14:paraId="70FF0012"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1976" w:type="dxa"/>
                </w:tcPr>
                <w:p w14:paraId="01B2A88E"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FF0000"/>
                      <w:sz w:val="16"/>
                      <w:szCs w:val="16"/>
                      <w:lang w:val="el-GR" w:eastAsia="el-GR" w:bidi="he-IL"/>
                    </w:rPr>
                  </w:pPr>
                </w:p>
              </w:tc>
            </w:tr>
            <w:tr w:rsidR="00DD6702" w:rsidRPr="009D4F68" w14:paraId="75302664" w14:textId="77777777" w:rsidTr="00B771A7">
              <w:tc>
                <w:tcPr>
                  <w:tcW w:w="678" w:type="dxa"/>
                  <w:vAlign w:val="center"/>
                </w:tcPr>
                <w:p w14:paraId="1575C8CD"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eastAsia="el-GR" w:bidi="he-IL"/>
                    </w:rPr>
                  </w:pPr>
                  <w:r w:rsidRPr="009D4F68">
                    <w:rPr>
                      <w:rFonts w:asciiTheme="minorHAnsi" w:hAnsiTheme="minorHAnsi" w:cstheme="minorHAnsi"/>
                      <w:sz w:val="16"/>
                      <w:szCs w:val="16"/>
                      <w:lang w:val="el-GR" w:eastAsia="el-GR" w:bidi="he-IL"/>
                    </w:rPr>
                    <w:t>2.2</w:t>
                  </w:r>
                </w:p>
              </w:tc>
              <w:tc>
                <w:tcPr>
                  <w:tcW w:w="4788" w:type="dxa"/>
                  <w:vAlign w:val="center"/>
                </w:tcPr>
                <w:p w14:paraId="62A50EA0" w14:textId="77777777" w:rsidR="00DD6702" w:rsidRPr="009D4F68" w:rsidRDefault="00DD6702" w:rsidP="00B771A7">
                  <w:pPr>
                    <w:autoSpaceDE w:val="0"/>
                    <w:autoSpaceDN w:val="0"/>
                    <w:adjustRightInd w:val="0"/>
                    <w:spacing w:after="160" w:line="240" w:lineRule="exact"/>
                    <w:ind w:right="125"/>
                    <w:rPr>
                      <w:rFonts w:asciiTheme="minorHAnsi" w:hAnsiTheme="minorHAnsi" w:cstheme="minorHAnsi"/>
                      <w:sz w:val="16"/>
                      <w:szCs w:val="16"/>
                      <w:lang w:val="el-GR" w:eastAsia="el-GR" w:bidi="he-IL"/>
                    </w:rPr>
                  </w:pPr>
                  <w:r w:rsidRPr="009D4F68">
                    <w:rPr>
                      <w:rFonts w:asciiTheme="minorHAnsi" w:hAnsiTheme="minorHAnsi" w:cstheme="minorHAnsi"/>
                      <w:sz w:val="16"/>
                      <w:szCs w:val="16"/>
                      <w:lang w:val="el-GR" w:eastAsia="el-GR" w:bidi="he-IL"/>
                    </w:rPr>
                    <w:t xml:space="preserve">- αφορούν το ενταγμένο έργο στο ΤΑΑ και τις αντίστοιχες νομικές δεσμεύσεις; </w:t>
                  </w:r>
                </w:p>
              </w:tc>
              <w:tc>
                <w:tcPr>
                  <w:tcW w:w="713" w:type="dxa"/>
                  <w:vAlign w:val="center"/>
                </w:tcPr>
                <w:p w14:paraId="712F0C21"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851" w:type="dxa"/>
                  <w:vAlign w:val="center"/>
                </w:tcPr>
                <w:p w14:paraId="34F13F6E"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964" w:type="dxa"/>
                  <w:vAlign w:val="center"/>
                </w:tcPr>
                <w:p w14:paraId="261B391A"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1976" w:type="dxa"/>
                </w:tcPr>
                <w:p w14:paraId="7D6A61A0"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FF0000"/>
                      <w:sz w:val="16"/>
                      <w:szCs w:val="16"/>
                      <w:lang w:val="el-GR" w:eastAsia="el-GR" w:bidi="he-IL"/>
                    </w:rPr>
                  </w:pPr>
                </w:p>
              </w:tc>
            </w:tr>
            <w:tr w:rsidR="00DD6702" w:rsidRPr="009D4F68" w14:paraId="340CFA2C" w14:textId="77777777" w:rsidTr="00B771A7">
              <w:tc>
                <w:tcPr>
                  <w:tcW w:w="678" w:type="dxa"/>
                  <w:vAlign w:val="center"/>
                </w:tcPr>
                <w:p w14:paraId="533DC07D"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eastAsia="el-GR" w:bidi="he-IL"/>
                    </w:rPr>
                  </w:pPr>
                  <w:r w:rsidRPr="009D4F68">
                    <w:rPr>
                      <w:rFonts w:asciiTheme="minorHAnsi" w:hAnsiTheme="minorHAnsi" w:cstheme="minorHAnsi"/>
                      <w:sz w:val="16"/>
                      <w:szCs w:val="16"/>
                      <w:lang w:val="el-GR" w:eastAsia="el-GR" w:bidi="he-IL"/>
                    </w:rPr>
                    <w:t>2.3</w:t>
                  </w:r>
                </w:p>
              </w:tc>
              <w:tc>
                <w:tcPr>
                  <w:tcW w:w="4788" w:type="dxa"/>
                  <w:vAlign w:val="center"/>
                </w:tcPr>
                <w:p w14:paraId="030E667D" w14:textId="77777777" w:rsidR="00DD6702" w:rsidRPr="009D4F68" w:rsidRDefault="00DD6702" w:rsidP="00B771A7">
                  <w:pPr>
                    <w:autoSpaceDE w:val="0"/>
                    <w:autoSpaceDN w:val="0"/>
                    <w:adjustRightInd w:val="0"/>
                    <w:spacing w:after="160" w:line="240" w:lineRule="exact"/>
                    <w:ind w:right="125"/>
                    <w:rPr>
                      <w:rFonts w:asciiTheme="minorHAnsi" w:hAnsiTheme="minorHAnsi" w:cstheme="minorHAnsi"/>
                      <w:sz w:val="16"/>
                      <w:szCs w:val="16"/>
                      <w:lang w:val="el-GR" w:eastAsia="el-GR" w:bidi="he-IL"/>
                    </w:rPr>
                  </w:pPr>
                  <w:r w:rsidRPr="009D4F68">
                    <w:rPr>
                      <w:rFonts w:asciiTheme="minorHAnsi" w:hAnsiTheme="minorHAnsi" w:cstheme="minorHAnsi"/>
                      <w:sz w:val="16"/>
                      <w:szCs w:val="16"/>
                      <w:lang w:val="el-GR" w:eastAsia="el-GR" w:bidi="he-IL"/>
                    </w:rPr>
                    <w:t xml:space="preserve"> - αντιστοιχούν σε </w:t>
                  </w:r>
                  <w:proofErr w:type="spellStart"/>
                  <w:r w:rsidRPr="009D4F68">
                    <w:rPr>
                      <w:rFonts w:asciiTheme="minorHAnsi" w:hAnsiTheme="minorHAnsi" w:cstheme="minorHAnsi"/>
                      <w:sz w:val="16"/>
                      <w:szCs w:val="16"/>
                      <w:lang w:val="el-GR" w:eastAsia="el-GR" w:bidi="he-IL"/>
                    </w:rPr>
                    <w:t>υλοποιηθέν</w:t>
                  </w:r>
                  <w:proofErr w:type="spellEnd"/>
                  <w:r w:rsidRPr="009D4F68">
                    <w:rPr>
                      <w:rFonts w:asciiTheme="minorHAnsi" w:hAnsiTheme="minorHAnsi" w:cstheme="minorHAnsi"/>
                      <w:sz w:val="16"/>
                      <w:szCs w:val="16"/>
                      <w:lang w:val="el-GR" w:eastAsia="el-GR" w:bidi="he-IL"/>
                    </w:rPr>
                    <w:t xml:space="preserve"> φυσικό αντικείμενο; </w:t>
                  </w:r>
                </w:p>
              </w:tc>
              <w:tc>
                <w:tcPr>
                  <w:tcW w:w="713" w:type="dxa"/>
                  <w:vAlign w:val="center"/>
                </w:tcPr>
                <w:p w14:paraId="5A7E6C2D"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851" w:type="dxa"/>
                  <w:vAlign w:val="center"/>
                </w:tcPr>
                <w:p w14:paraId="3F08DEFB"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964" w:type="dxa"/>
                  <w:vAlign w:val="center"/>
                </w:tcPr>
                <w:p w14:paraId="525F0B7D"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1976" w:type="dxa"/>
                </w:tcPr>
                <w:p w14:paraId="23489F1E"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FF0000"/>
                      <w:sz w:val="16"/>
                      <w:szCs w:val="16"/>
                      <w:lang w:val="el-GR" w:eastAsia="el-GR" w:bidi="he-IL"/>
                    </w:rPr>
                  </w:pPr>
                </w:p>
              </w:tc>
            </w:tr>
            <w:tr w:rsidR="00DD6702" w:rsidRPr="009D4F68" w14:paraId="794500BA" w14:textId="77777777" w:rsidTr="00B771A7">
              <w:tc>
                <w:tcPr>
                  <w:tcW w:w="678" w:type="dxa"/>
                  <w:vAlign w:val="center"/>
                </w:tcPr>
                <w:p w14:paraId="70E62D44"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eastAsia="el-GR" w:bidi="he-IL"/>
                    </w:rPr>
                  </w:pPr>
                  <w:r w:rsidRPr="009D4F68">
                    <w:rPr>
                      <w:rFonts w:asciiTheme="minorHAnsi" w:hAnsiTheme="minorHAnsi" w:cstheme="minorHAnsi"/>
                      <w:sz w:val="16"/>
                      <w:szCs w:val="16"/>
                      <w:lang w:val="el-GR" w:eastAsia="el-GR" w:bidi="he-IL"/>
                    </w:rPr>
                    <w:t>2.4</w:t>
                  </w:r>
                </w:p>
              </w:tc>
              <w:tc>
                <w:tcPr>
                  <w:tcW w:w="4788" w:type="dxa"/>
                </w:tcPr>
                <w:p w14:paraId="49638E40" w14:textId="77777777" w:rsidR="00DD6702" w:rsidRPr="009D4F68" w:rsidRDefault="00DD6702" w:rsidP="00B771A7">
                  <w:pPr>
                    <w:autoSpaceDE w:val="0"/>
                    <w:autoSpaceDN w:val="0"/>
                    <w:adjustRightInd w:val="0"/>
                    <w:spacing w:after="160" w:line="240" w:lineRule="exact"/>
                    <w:ind w:right="125"/>
                    <w:rPr>
                      <w:rFonts w:asciiTheme="minorHAnsi" w:hAnsiTheme="minorHAnsi" w:cstheme="minorHAnsi"/>
                      <w:sz w:val="16"/>
                      <w:szCs w:val="16"/>
                      <w:lang w:val="el-GR" w:eastAsia="el-GR" w:bidi="he-IL"/>
                    </w:rPr>
                  </w:pPr>
                  <w:r w:rsidRPr="009D4F68">
                    <w:rPr>
                      <w:rFonts w:asciiTheme="minorHAnsi" w:hAnsiTheme="minorHAnsi" w:cstheme="minorHAnsi"/>
                      <w:color w:val="000000"/>
                      <w:sz w:val="16"/>
                      <w:szCs w:val="16"/>
                      <w:lang w:val="el-GR" w:eastAsia="el-GR" w:bidi="he-IL"/>
                    </w:rPr>
                    <w:t>- οι δαπάνες αφορούν αποκλειστικά το έργο και είναι απαραίτητες για την υλοποίηση του;</w:t>
                  </w:r>
                </w:p>
              </w:tc>
              <w:tc>
                <w:tcPr>
                  <w:tcW w:w="713" w:type="dxa"/>
                  <w:vAlign w:val="center"/>
                </w:tcPr>
                <w:p w14:paraId="0B551388"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851" w:type="dxa"/>
                  <w:vAlign w:val="center"/>
                </w:tcPr>
                <w:p w14:paraId="59DAF98F"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964" w:type="dxa"/>
                  <w:vAlign w:val="center"/>
                </w:tcPr>
                <w:p w14:paraId="40A4C2C8"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1976" w:type="dxa"/>
                </w:tcPr>
                <w:p w14:paraId="0BD158B6"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FF0000"/>
                      <w:sz w:val="16"/>
                      <w:szCs w:val="16"/>
                      <w:lang w:val="el-GR" w:eastAsia="el-GR" w:bidi="he-IL"/>
                    </w:rPr>
                  </w:pPr>
                </w:p>
              </w:tc>
            </w:tr>
            <w:tr w:rsidR="00DD6702" w:rsidRPr="009D4F68" w14:paraId="5FCAC33B" w14:textId="77777777" w:rsidTr="00B771A7">
              <w:tc>
                <w:tcPr>
                  <w:tcW w:w="678" w:type="dxa"/>
                  <w:vAlign w:val="center"/>
                </w:tcPr>
                <w:p w14:paraId="6739CBC4"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eastAsia="el-GR" w:bidi="he-IL"/>
                    </w:rPr>
                  </w:pPr>
                  <w:r w:rsidRPr="009D4F68">
                    <w:rPr>
                      <w:rFonts w:asciiTheme="minorHAnsi" w:hAnsiTheme="minorHAnsi" w:cstheme="minorHAnsi"/>
                      <w:sz w:val="16"/>
                      <w:szCs w:val="16"/>
                      <w:lang w:val="el-GR" w:eastAsia="el-GR" w:bidi="he-IL"/>
                    </w:rPr>
                    <w:t>2.5</w:t>
                  </w:r>
                </w:p>
              </w:tc>
              <w:tc>
                <w:tcPr>
                  <w:tcW w:w="4788" w:type="dxa"/>
                </w:tcPr>
                <w:p w14:paraId="2F4B0322" w14:textId="77777777" w:rsidR="00DD6702" w:rsidRPr="009D4F68" w:rsidRDefault="00DD6702" w:rsidP="00B771A7">
                  <w:pPr>
                    <w:autoSpaceDE w:val="0"/>
                    <w:autoSpaceDN w:val="0"/>
                    <w:adjustRightInd w:val="0"/>
                    <w:spacing w:after="160" w:line="240" w:lineRule="exact"/>
                    <w:ind w:right="125"/>
                    <w:rPr>
                      <w:rFonts w:asciiTheme="minorHAnsi" w:hAnsiTheme="minorHAnsi" w:cstheme="minorHAnsi"/>
                      <w:sz w:val="16"/>
                      <w:szCs w:val="16"/>
                      <w:lang w:val="el-GR" w:eastAsia="el-GR" w:bidi="he-IL"/>
                    </w:rPr>
                  </w:pPr>
                  <w:r w:rsidRPr="009D4F68">
                    <w:rPr>
                      <w:rFonts w:asciiTheme="minorHAnsi" w:hAnsiTheme="minorHAnsi" w:cstheme="minorHAnsi"/>
                      <w:sz w:val="16"/>
                      <w:szCs w:val="16"/>
                      <w:lang w:val="el-GR" w:eastAsia="el-GR" w:bidi="he-IL"/>
                    </w:rPr>
                    <w:t>- αφορούν δαπάνες που έχουν πραγματοποιηθεί εντός της επιλέξιμης περιόδου ;</w:t>
                  </w:r>
                </w:p>
              </w:tc>
              <w:tc>
                <w:tcPr>
                  <w:tcW w:w="713" w:type="dxa"/>
                  <w:vAlign w:val="center"/>
                </w:tcPr>
                <w:p w14:paraId="6BC3FC86"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851" w:type="dxa"/>
                  <w:vAlign w:val="center"/>
                </w:tcPr>
                <w:p w14:paraId="58BBA454"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964" w:type="dxa"/>
                  <w:vAlign w:val="center"/>
                </w:tcPr>
                <w:p w14:paraId="319C09E7"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1976" w:type="dxa"/>
                </w:tcPr>
                <w:p w14:paraId="4A349F29"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FF0000"/>
                      <w:sz w:val="16"/>
                      <w:szCs w:val="16"/>
                      <w:lang w:val="el-GR" w:eastAsia="el-GR" w:bidi="he-IL"/>
                    </w:rPr>
                  </w:pPr>
                </w:p>
              </w:tc>
            </w:tr>
            <w:tr w:rsidR="00DD6702" w:rsidRPr="009D4F68" w14:paraId="0FF9E45D" w14:textId="77777777" w:rsidTr="00B771A7">
              <w:tc>
                <w:tcPr>
                  <w:tcW w:w="678" w:type="dxa"/>
                  <w:vAlign w:val="center"/>
                </w:tcPr>
                <w:p w14:paraId="00B09863"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eastAsia="el-GR" w:bidi="he-IL"/>
                    </w:rPr>
                  </w:pPr>
                  <w:r w:rsidRPr="009D4F68">
                    <w:rPr>
                      <w:rFonts w:asciiTheme="minorHAnsi" w:hAnsiTheme="minorHAnsi" w:cstheme="minorHAnsi"/>
                      <w:sz w:val="16"/>
                      <w:szCs w:val="16"/>
                      <w:lang w:val="el-GR" w:eastAsia="el-GR" w:bidi="he-IL"/>
                    </w:rPr>
                    <w:t>3.</w:t>
                  </w:r>
                </w:p>
              </w:tc>
              <w:tc>
                <w:tcPr>
                  <w:tcW w:w="4788" w:type="dxa"/>
                </w:tcPr>
                <w:p w14:paraId="11D2BB4D" w14:textId="77777777" w:rsidR="00DD6702" w:rsidRPr="009D4F68" w:rsidRDefault="00DD6702" w:rsidP="00B771A7">
                  <w:pPr>
                    <w:autoSpaceDE w:val="0"/>
                    <w:autoSpaceDN w:val="0"/>
                    <w:adjustRightInd w:val="0"/>
                    <w:spacing w:after="160" w:line="240" w:lineRule="exact"/>
                    <w:ind w:right="125"/>
                    <w:rPr>
                      <w:rFonts w:asciiTheme="minorHAnsi" w:hAnsiTheme="minorHAnsi" w:cstheme="minorHAnsi"/>
                      <w:sz w:val="16"/>
                      <w:szCs w:val="16"/>
                      <w:lang w:val="el-GR" w:eastAsia="el-GR" w:bidi="he-IL"/>
                    </w:rPr>
                  </w:pPr>
                  <w:r w:rsidRPr="009D4F68">
                    <w:rPr>
                      <w:rFonts w:asciiTheme="minorHAnsi" w:hAnsiTheme="minorHAnsi" w:cstheme="minorHAnsi"/>
                      <w:sz w:val="16"/>
                      <w:szCs w:val="16"/>
                      <w:lang w:val="el-GR" w:eastAsia="el-GR" w:bidi="he-IL"/>
                    </w:rPr>
                    <w:t xml:space="preserve">Βεβαιώνεται ότι τα στοιχεία του οικονομικού αντικειμένου, όπως αυτό έχει αποτυπωθεί στο ΟΠΣ ΤΑ ή και σε άλλο πληροφοριακό </w:t>
                  </w:r>
                  <w:r w:rsidRPr="009D4F68">
                    <w:rPr>
                      <w:rFonts w:asciiTheme="minorHAnsi" w:hAnsiTheme="minorHAnsi" w:cstheme="minorHAnsi"/>
                      <w:sz w:val="16"/>
                      <w:szCs w:val="16"/>
                      <w:lang w:val="el-GR" w:eastAsia="el-GR" w:bidi="he-IL"/>
                    </w:rPr>
                    <w:lastRenderedPageBreak/>
                    <w:t xml:space="preserve">σύστημα κρατικών ενισχύσεων, συμφωνούν με τα τηρούμενα στοιχεία στη λογιστική μερίδα του έργου; </w:t>
                  </w:r>
                </w:p>
              </w:tc>
              <w:tc>
                <w:tcPr>
                  <w:tcW w:w="713" w:type="dxa"/>
                  <w:vAlign w:val="center"/>
                </w:tcPr>
                <w:p w14:paraId="5C682854"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lastRenderedPageBreak/>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851" w:type="dxa"/>
                  <w:vAlign w:val="center"/>
                </w:tcPr>
                <w:p w14:paraId="22DFFC11"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964" w:type="dxa"/>
                  <w:vAlign w:val="center"/>
                </w:tcPr>
                <w:p w14:paraId="05D5D65F"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1976" w:type="dxa"/>
                </w:tcPr>
                <w:p w14:paraId="778DA4D8"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FF0000"/>
                      <w:sz w:val="16"/>
                      <w:szCs w:val="16"/>
                      <w:lang w:val="el-GR" w:eastAsia="el-GR" w:bidi="he-IL"/>
                    </w:rPr>
                  </w:pPr>
                </w:p>
              </w:tc>
            </w:tr>
            <w:tr w:rsidR="00DD6702" w:rsidRPr="009D4F68" w14:paraId="66E43C4A" w14:textId="77777777" w:rsidTr="00B771A7">
              <w:tc>
                <w:tcPr>
                  <w:tcW w:w="678" w:type="dxa"/>
                  <w:vAlign w:val="center"/>
                </w:tcPr>
                <w:p w14:paraId="00BA7ADD"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eastAsia="el-GR" w:bidi="he-IL"/>
                    </w:rPr>
                  </w:pPr>
                  <w:r w:rsidRPr="009D4F68">
                    <w:rPr>
                      <w:rFonts w:asciiTheme="minorHAnsi" w:hAnsiTheme="minorHAnsi" w:cstheme="minorHAnsi"/>
                      <w:sz w:val="16"/>
                      <w:szCs w:val="16"/>
                      <w:lang w:val="el-GR" w:eastAsia="el-GR" w:bidi="he-IL"/>
                    </w:rPr>
                    <w:t>4.</w:t>
                  </w:r>
                </w:p>
              </w:tc>
              <w:tc>
                <w:tcPr>
                  <w:tcW w:w="4788" w:type="dxa"/>
                </w:tcPr>
                <w:p w14:paraId="0D0810CF" w14:textId="77777777" w:rsidR="00DD6702" w:rsidRPr="009D4F68" w:rsidRDefault="00DD6702" w:rsidP="00B771A7">
                  <w:pPr>
                    <w:autoSpaceDE w:val="0"/>
                    <w:autoSpaceDN w:val="0"/>
                    <w:adjustRightInd w:val="0"/>
                    <w:spacing w:after="160" w:line="240" w:lineRule="exact"/>
                    <w:ind w:right="125"/>
                    <w:rPr>
                      <w:rFonts w:asciiTheme="minorHAnsi" w:hAnsiTheme="minorHAnsi" w:cstheme="minorHAnsi"/>
                      <w:sz w:val="16"/>
                      <w:szCs w:val="16"/>
                      <w:lang w:val="el-GR" w:eastAsia="el-GR" w:bidi="he-IL"/>
                    </w:rPr>
                  </w:pPr>
                  <w:r w:rsidRPr="009D4F68">
                    <w:rPr>
                      <w:rFonts w:asciiTheme="minorHAnsi" w:hAnsiTheme="minorHAnsi" w:cstheme="minorHAnsi"/>
                      <w:color w:val="000000"/>
                      <w:sz w:val="16"/>
                      <w:szCs w:val="16"/>
                      <w:lang w:val="el-GR" w:eastAsia="el-GR" w:bidi="he-IL"/>
                    </w:rPr>
                    <w:t>Υποστηρίζεται η κάθε δαπάνη που δηλώνεται από εξοφλημένο τιμολόγιο ή από λογιστικό έγγραφο ισοδύναμης αποδεικτικής αξίας;</w:t>
                  </w:r>
                </w:p>
              </w:tc>
              <w:tc>
                <w:tcPr>
                  <w:tcW w:w="713" w:type="dxa"/>
                  <w:vAlign w:val="center"/>
                </w:tcPr>
                <w:p w14:paraId="0979823C"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851" w:type="dxa"/>
                  <w:vAlign w:val="center"/>
                </w:tcPr>
                <w:p w14:paraId="1585FD25"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964" w:type="dxa"/>
                  <w:vAlign w:val="center"/>
                </w:tcPr>
                <w:p w14:paraId="504D3F42"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1976" w:type="dxa"/>
                </w:tcPr>
                <w:p w14:paraId="3E809BC2"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FF0000"/>
                      <w:sz w:val="16"/>
                      <w:szCs w:val="16"/>
                      <w:lang w:val="el-GR" w:eastAsia="el-GR" w:bidi="he-IL"/>
                    </w:rPr>
                  </w:pPr>
                </w:p>
              </w:tc>
            </w:tr>
            <w:tr w:rsidR="00DD6702" w:rsidRPr="009D4F68" w14:paraId="2C005E02" w14:textId="77777777" w:rsidTr="00B771A7">
              <w:tc>
                <w:tcPr>
                  <w:tcW w:w="678" w:type="dxa"/>
                  <w:vAlign w:val="center"/>
                </w:tcPr>
                <w:p w14:paraId="5CE9C26A"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eastAsia="el-GR" w:bidi="he-IL"/>
                    </w:rPr>
                  </w:pPr>
                  <w:r w:rsidRPr="009D4F68">
                    <w:rPr>
                      <w:rFonts w:asciiTheme="minorHAnsi" w:hAnsiTheme="minorHAnsi" w:cstheme="minorHAnsi"/>
                      <w:sz w:val="16"/>
                      <w:szCs w:val="16"/>
                      <w:lang w:val="el-GR" w:eastAsia="el-GR" w:bidi="he-IL"/>
                    </w:rPr>
                    <w:t>5.</w:t>
                  </w:r>
                </w:p>
              </w:tc>
              <w:tc>
                <w:tcPr>
                  <w:tcW w:w="4788" w:type="dxa"/>
                </w:tcPr>
                <w:p w14:paraId="0ED44D0E" w14:textId="77777777" w:rsidR="00DD6702" w:rsidRPr="009D4F68" w:rsidRDefault="00DD6702" w:rsidP="00B771A7">
                  <w:pPr>
                    <w:autoSpaceDE w:val="0"/>
                    <w:autoSpaceDN w:val="0"/>
                    <w:adjustRightInd w:val="0"/>
                    <w:spacing w:after="160" w:line="240" w:lineRule="exact"/>
                    <w:ind w:right="125"/>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Είναι πλήρη και ορθά τα τιμολόγια ή τα λογιστικά έγγραφα όσον αφορά το περιεχόμενο τους;</w:t>
                  </w:r>
                </w:p>
              </w:tc>
              <w:tc>
                <w:tcPr>
                  <w:tcW w:w="713" w:type="dxa"/>
                  <w:vAlign w:val="center"/>
                </w:tcPr>
                <w:p w14:paraId="019CBED3"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851" w:type="dxa"/>
                  <w:vAlign w:val="center"/>
                </w:tcPr>
                <w:p w14:paraId="7551429F"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964" w:type="dxa"/>
                  <w:vAlign w:val="center"/>
                </w:tcPr>
                <w:p w14:paraId="4975C0C7"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1976" w:type="dxa"/>
                </w:tcPr>
                <w:p w14:paraId="457170C7"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FF0000"/>
                      <w:sz w:val="16"/>
                      <w:szCs w:val="16"/>
                      <w:lang w:val="el-GR" w:eastAsia="el-GR" w:bidi="he-IL"/>
                    </w:rPr>
                  </w:pPr>
                </w:p>
              </w:tc>
            </w:tr>
            <w:tr w:rsidR="00DD6702" w:rsidRPr="009D4F68" w14:paraId="69EE1D45" w14:textId="77777777" w:rsidTr="00B771A7">
              <w:tc>
                <w:tcPr>
                  <w:tcW w:w="678" w:type="dxa"/>
                  <w:vAlign w:val="center"/>
                </w:tcPr>
                <w:p w14:paraId="252332CB"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eastAsia="el-GR" w:bidi="he-IL"/>
                    </w:rPr>
                  </w:pPr>
                  <w:r w:rsidRPr="009D4F68">
                    <w:rPr>
                      <w:rFonts w:asciiTheme="minorHAnsi" w:hAnsiTheme="minorHAnsi" w:cstheme="minorHAnsi"/>
                      <w:sz w:val="16"/>
                      <w:szCs w:val="16"/>
                      <w:lang w:val="el-GR" w:eastAsia="el-GR" w:bidi="he-IL"/>
                    </w:rPr>
                    <w:t>6.</w:t>
                  </w:r>
                </w:p>
              </w:tc>
              <w:tc>
                <w:tcPr>
                  <w:tcW w:w="4788" w:type="dxa"/>
                </w:tcPr>
                <w:p w14:paraId="526054D6" w14:textId="77777777" w:rsidR="00DD6702" w:rsidRPr="009D4F68" w:rsidRDefault="00DD6702" w:rsidP="00B771A7">
                  <w:pPr>
                    <w:autoSpaceDE w:val="0"/>
                    <w:autoSpaceDN w:val="0"/>
                    <w:adjustRightInd w:val="0"/>
                    <w:spacing w:after="160" w:line="240" w:lineRule="exact"/>
                    <w:ind w:right="125"/>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 xml:space="preserve">Υπάρχει χωριστή λογιστική μερίδα για το έργο ή έχουν δημιουργηθεί άλλοι μέθοδοι όπως καθορισμένα κέντρα κόστους που επιτρέπουν την ταυτοποίηση των δαπανών που κατανέμονται στο έργο;  </w:t>
                  </w:r>
                </w:p>
              </w:tc>
              <w:tc>
                <w:tcPr>
                  <w:tcW w:w="713" w:type="dxa"/>
                  <w:vAlign w:val="center"/>
                </w:tcPr>
                <w:p w14:paraId="54A36D55"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851" w:type="dxa"/>
                  <w:vAlign w:val="center"/>
                </w:tcPr>
                <w:p w14:paraId="1CA63CAF"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964" w:type="dxa"/>
                  <w:vAlign w:val="center"/>
                </w:tcPr>
                <w:p w14:paraId="3072C125"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1976" w:type="dxa"/>
                </w:tcPr>
                <w:p w14:paraId="3D686B6E"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FF0000"/>
                      <w:sz w:val="16"/>
                      <w:szCs w:val="16"/>
                      <w:lang w:val="el-GR" w:eastAsia="el-GR" w:bidi="he-IL"/>
                    </w:rPr>
                  </w:pPr>
                </w:p>
              </w:tc>
            </w:tr>
            <w:tr w:rsidR="00DD6702" w:rsidRPr="009D4F68" w14:paraId="7C1D7F3E" w14:textId="77777777" w:rsidTr="00B771A7">
              <w:tc>
                <w:tcPr>
                  <w:tcW w:w="678" w:type="dxa"/>
                  <w:vAlign w:val="center"/>
                </w:tcPr>
                <w:p w14:paraId="6EE5D6C0"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eastAsia="el-GR" w:bidi="he-IL"/>
                    </w:rPr>
                  </w:pPr>
                  <w:r w:rsidRPr="009D4F68">
                    <w:rPr>
                      <w:rFonts w:asciiTheme="minorHAnsi" w:hAnsiTheme="minorHAnsi" w:cstheme="minorHAnsi"/>
                      <w:sz w:val="16"/>
                      <w:szCs w:val="16"/>
                      <w:lang w:val="el-GR" w:eastAsia="el-GR" w:bidi="he-IL"/>
                    </w:rPr>
                    <w:t>7.</w:t>
                  </w:r>
                </w:p>
              </w:tc>
              <w:tc>
                <w:tcPr>
                  <w:tcW w:w="4788" w:type="dxa"/>
                </w:tcPr>
                <w:p w14:paraId="026C792B" w14:textId="77777777" w:rsidR="00DD6702" w:rsidRPr="009D4F68" w:rsidRDefault="00DD6702" w:rsidP="00B771A7">
                  <w:pPr>
                    <w:autoSpaceDE w:val="0"/>
                    <w:autoSpaceDN w:val="0"/>
                    <w:adjustRightInd w:val="0"/>
                    <w:spacing w:after="160" w:line="240" w:lineRule="exact"/>
                    <w:ind w:right="125"/>
                    <w:rPr>
                      <w:rFonts w:asciiTheme="minorHAnsi" w:hAnsiTheme="minorHAnsi" w:cstheme="minorHAnsi"/>
                      <w:sz w:val="16"/>
                      <w:szCs w:val="16"/>
                      <w:lang w:val="el-GR" w:eastAsia="el-GR" w:bidi="he-IL"/>
                    </w:rPr>
                  </w:pPr>
                  <w:r w:rsidRPr="009D4F68">
                    <w:rPr>
                      <w:rFonts w:asciiTheme="minorHAnsi" w:hAnsiTheme="minorHAnsi" w:cstheme="minorHAnsi"/>
                      <w:sz w:val="16"/>
                      <w:szCs w:val="16"/>
                      <w:lang w:val="el-GR"/>
                    </w:rPr>
                    <w:t>Εάν ο φορέας υποχρεούται στην τήρηση Λογιστικού Συστήματος έχει υποβάλει εκτυπώσεις που αφορούν στο έργο (όπως καρτέλα έργου, προμηθευτών);</w:t>
                  </w:r>
                </w:p>
              </w:tc>
              <w:tc>
                <w:tcPr>
                  <w:tcW w:w="713" w:type="dxa"/>
                  <w:vAlign w:val="center"/>
                </w:tcPr>
                <w:p w14:paraId="16710C03"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851" w:type="dxa"/>
                  <w:vAlign w:val="center"/>
                </w:tcPr>
                <w:p w14:paraId="09E69B13"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964" w:type="dxa"/>
                  <w:vAlign w:val="center"/>
                </w:tcPr>
                <w:p w14:paraId="6ED7D30F"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1976" w:type="dxa"/>
                </w:tcPr>
                <w:p w14:paraId="68C8D843"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FF0000"/>
                      <w:sz w:val="16"/>
                      <w:szCs w:val="16"/>
                      <w:lang w:val="el-GR" w:eastAsia="el-GR" w:bidi="he-IL"/>
                    </w:rPr>
                  </w:pPr>
                </w:p>
              </w:tc>
            </w:tr>
            <w:tr w:rsidR="00DD6702" w:rsidRPr="009D4F68" w14:paraId="563F9501" w14:textId="77777777" w:rsidTr="00B771A7">
              <w:tc>
                <w:tcPr>
                  <w:tcW w:w="678" w:type="dxa"/>
                  <w:vAlign w:val="center"/>
                </w:tcPr>
                <w:p w14:paraId="12A765DD"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eastAsia="el-GR" w:bidi="he-IL"/>
                    </w:rPr>
                  </w:pPr>
                  <w:r w:rsidRPr="009D4F68">
                    <w:rPr>
                      <w:rFonts w:asciiTheme="minorHAnsi" w:hAnsiTheme="minorHAnsi" w:cstheme="minorHAnsi"/>
                      <w:sz w:val="16"/>
                      <w:szCs w:val="16"/>
                      <w:lang w:val="el-GR" w:eastAsia="el-GR" w:bidi="he-IL"/>
                    </w:rPr>
                    <w:t>8.</w:t>
                  </w:r>
                </w:p>
              </w:tc>
              <w:tc>
                <w:tcPr>
                  <w:tcW w:w="4788" w:type="dxa"/>
                </w:tcPr>
                <w:p w14:paraId="3AFB77F9" w14:textId="77777777" w:rsidR="00DD6702" w:rsidRPr="009D4F68" w:rsidRDefault="00DD6702" w:rsidP="00B771A7">
                  <w:pPr>
                    <w:autoSpaceDE w:val="0"/>
                    <w:autoSpaceDN w:val="0"/>
                    <w:adjustRightInd w:val="0"/>
                    <w:spacing w:after="160" w:line="240" w:lineRule="exact"/>
                    <w:ind w:right="125"/>
                    <w:rPr>
                      <w:rFonts w:asciiTheme="minorHAnsi" w:hAnsiTheme="minorHAnsi" w:cstheme="minorHAnsi"/>
                      <w:sz w:val="16"/>
                      <w:szCs w:val="16"/>
                      <w:lang w:val="el-GR" w:eastAsia="el-GR" w:bidi="he-IL"/>
                    </w:rPr>
                  </w:pPr>
                  <w:r w:rsidRPr="009D4F68">
                    <w:rPr>
                      <w:rFonts w:asciiTheme="minorHAnsi" w:hAnsiTheme="minorHAnsi" w:cstheme="minorHAnsi"/>
                      <w:sz w:val="16"/>
                      <w:szCs w:val="16"/>
                      <w:lang w:val="el-GR"/>
                    </w:rPr>
                    <w:t>Είναι καταχωρημένες οι αιτούμενες δαπάνες στη λογιστική μερίδα του έργου; Εα</w:t>
                  </w:r>
                  <w:r w:rsidRPr="009D4F68">
                    <w:rPr>
                      <w:rFonts w:asciiTheme="minorHAnsi" w:hAnsiTheme="minorHAnsi" w:cstheme="minorHAnsi"/>
                      <w:sz w:val="16"/>
                      <w:szCs w:val="16"/>
                    </w:rPr>
                    <w:t xml:space="preserve">ν </w:t>
                  </w:r>
                  <w:proofErr w:type="spellStart"/>
                  <w:r w:rsidRPr="009D4F68">
                    <w:rPr>
                      <w:rFonts w:asciiTheme="minorHAnsi" w:hAnsiTheme="minorHAnsi" w:cstheme="minorHAnsi"/>
                      <w:sz w:val="16"/>
                      <w:szCs w:val="16"/>
                    </w:rPr>
                    <w:t>όχι</w:t>
                  </w:r>
                  <w:proofErr w:type="spellEnd"/>
                  <w:r w:rsidRPr="009D4F68">
                    <w:rPr>
                      <w:rFonts w:asciiTheme="minorHAnsi" w:hAnsiTheme="minorHAnsi" w:cstheme="minorHAnsi"/>
                      <w:sz w:val="16"/>
                      <w:szCs w:val="16"/>
                      <w:lang w:val="el-GR"/>
                    </w:rPr>
                    <w:t xml:space="preserve">, να </w:t>
                  </w:r>
                  <w:r w:rsidRPr="009D4F68">
                    <w:rPr>
                      <w:rFonts w:asciiTheme="minorHAnsi" w:hAnsiTheme="minorHAnsi" w:cstheme="minorHAnsi"/>
                      <w:sz w:val="16"/>
                      <w:szCs w:val="16"/>
                    </w:rPr>
                    <w:t>α</w:t>
                  </w:r>
                  <w:proofErr w:type="spellStart"/>
                  <w:r w:rsidRPr="009D4F68">
                    <w:rPr>
                      <w:rFonts w:asciiTheme="minorHAnsi" w:hAnsiTheme="minorHAnsi" w:cstheme="minorHAnsi"/>
                      <w:sz w:val="16"/>
                      <w:szCs w:val="16"/>
                    </w:rPr>
                    <w:t>ιτιολογ</w:t>
                  </w:r>
                  <w:r w:rsidRPr="009D4F68">
                    <w:rPr>
                      <w:rFonts w:asciiTheme="minorHAnsi" w:hAnsiTheme="minorHAnsi" w:cstheme="minorHAnsi"/>
                      <w:sz w:val="16"/>
                      <w:szCs w:val="16"/>
                      <w:lang w:val="el-GR"/>
                    </w:rPr>
                    <w:t>ηθεί</w:t>
                  </w:r>
                  <w:proofErr w:type="spellEnd"/>
                  <w:r w:rsidRPr="009D4F68">
                    <w:rPr>
                      <w:rFonts w:asciiTheme="minorHAnsi" w:hAnsiTheme="minorHAnsi" w:cstheme="minorHAnsi"/>
                      <w:sz w:val="16"/>
                      <w:szCs w:val="16"/>
                    </w:rPr>
                    <w:t>.</w:t>
                  </w:r>
                </w:p>
              </w:tc>
              <w:tc>
                <w:tcPr>
                  <w:tcW w:w="713" w:type="dxa"/>
                  <w:vAlign w:val="center"/>
                </w:tcPr>
                <w:p w14:paraId="5C365722"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851" w:type="dxa"/>
                  <w:vAlign w:val="center"/>
                </w:tcPr>
                <w:p w14:paraId="2BB99EBA"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964" w:type="dxa"/>
                  <w:vAlign w:val="center"/>
                </w:tcPr>
                <w:p w14:paraId="0B0B0437"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1976" w:type="dxa"/>
                </w:tcPr>
                <w:p w14:paraId="40AD5FC3"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FF0000"/>
                      <w:sz w:val="16"/>
                      <w:szCs w:val="16"/>
                      <w:lang w:val="el-GR" w:eastAsia="el-GR" w:bidi="he-IL"/>
                    </w:rPr>
                  </w:pPr>
                </w:p>
              </w:tc>
            </w:tr>
            <w:tr w:rsidR="00DD6702" w:rsidRPr="009D4F68" w14:paraId="1DCB1260" w14:textId="77777777" w:rsidTr="00B771A7">
              <w:tc>
                <w:tcPr>
                  <w:tcW w:w="678" w:type="dxa"/>
                  <w:vAlign w:val="center"/>
                </w:tcPr>
                <w:p w14:paraId="6044270C"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eastAsia="el-GR" w:bidi="he-IL"/>
                    </w:rPr>
                  </w:pPr>
                  <w:r w:rsidRPr="009D4F68">
                    <w:rPr>
                      <w:rFonts w:asciiTheme="minorHAnsi" w:hAnsiTheme="minorHAnsi" w:cstheme="minorHAnsi"/>
                      <w:sz w:val="16"/>
                      <w:szCs w:val="16"/>
                      <w:lang w:val="el-GR"/>
                    </w:rPr>
                    <w:t>9.</w:t>
                  </w:r>
                </w:p>
              </w:tc>
              <w:tc>
                <w:tcPr>
                  <w:tcW w:w="4788" w:type="dxa"/>
                </w:tcPr>
                <w:p w14:paraId="319ACF7A" w14:textId="77777777" w:rsidR="00DD6702" w:rsidRPr="009D4F68" w:rsidRDefault="00DD6702" w:rsidP="00B771A7">
                  <w:pPr>
                    <w:autoSpaceDE w:val="0"/>
                    <w:autoSpaceDN w:val="0"/>
                    <w:adjustRightInd w:val="0"/>
                    <w:spacing w:after="160" w:line="240" w:lineRule="exact"/>
                    <w:ind w:right="125"/>
                    <w:rPr>
                      <w:rFonts w:asciiTheme="minorHAnsi" w:hAnsiTheme="minorHAnsi" w:cstheme="minorHAnsi"/>
                      <w:sz w:val="16"/>
                      <w:szCs w:val="16"/>
                      <w:lang w:val="el-GR"/>
                    </w:rPr>
                  </w:pPr>
                  <w:r w:rsidRPr="009D4F68">
                    <w:rPr>
                      <w:rFonts w:asciiTheme="minorHAnsi" w:hAnsiTheme="minorHAnsi" w:cstheme="minorHAnsi"/>
                      <w:sz w:val="16"/>
                      <w:szCs w:val="16"/>
                      <w:lang w:val="el-GR" w:eastAsia="el-GR" w:bidi="he-IL"/>
                    </w:rPr>
                    <w:t xml:space="preserve">Έχουν εφαρμοστεί κανόνες προς αποφυγή της διπλής χρηματοδότησης (σφράγιση των παραστατικών </w:t>
                  </w:r>
                  <w:proofErr w:type="spellStart"/>
                  <w:r w:rsidRPr="009D4F68">
                    <w:rPr>
                      <w:rFonts w:asciiTheme="minorHAnsi" w:hAnsiTheme="minorHAnsi" w:cstheme="minorHAnsi"/>
                      <w:sz w:val="16"/>
                      <w:szCs w:val="16"/>
                      <w:lang w:val="el-GR" w:eastAsia="el-GR" w:bidi="he-IL"/>
                    </w:rPr>
                    <w:t>κλπ</w:t>
                  </w:r>
                  <w:proofErr w:type="spellEnd"/>
                  <w:r w:rsidRPr="009D4F68">
                    <w:rPr>
                      <w:rFonts w:asciiTheme="minorHAnsi" w:hAnsiTheme="minorHAnsi" w:cstheme="minorHAnsi"/>
                      <w:sz w:val="16"/>
                      <w:szCs w:val="16"/>
                      <w:lang w:val="el-GR" w:eastAsia="el-GR" w:bidi="he-IL"/>
                    </w:rPr>
                    <w:t>);</w:t>
                  </w:r>
                </w:p>
              </w:tc>
              <w:tc>
                <w:tcPr>
                  <w:tcW w:w="713" w:type="dxa"/>
                  <w:vAlign w:val="center"/>
                </w:tcPr>
                <w:p w14:paraId="1B16462D"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851" w:type="dxa"/>
                  <w:vAlign w:val="center"/>
                </w:tcPr>
                <w:p w14:paraId="408EF16F"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964" w:type="dxa"/>
                  <w:vAlign w:val="center"/>
                </w:tcPr>
                <w:p w14:paraId="46D0F4EF"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1976" w:type="dxa"/>
                </w:tcPr>
                <w:p w14:paraId="595144D9"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FF0000"/>
                      <w:sz w:val="16"/>
                      <w:szCs w:val="16"/>
                      <w:lang w:val="el-GR" w:eastAsia="el-GR" w:bidi="he-IL"/>
                    </w:rPr>
                  </w:pPr>
                </w:p>
              </w:tc>
            </w:tr>
            <w:tr w:rsidR="00DD6702" w:rsidRPr="009D4F68" w14:paraId="1A637FB7" w14:textId="77777777" w:rsidTr="00B771A7">
              <w:tc>
                <w:tcPr>
                  <w:tcW w:w="678" w:type="dxa"/>
                  <w:vAlign w:val="center"/>
                </w:tcPr>
                <w:p w14:paraId="128CA2AD"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eastAsia="el-GR" w:bidi="he-IL"/>
                    </w:rPr>
                  </w:pPr>
                  <w:r w:rsidRPr="009D4F68">
                    <w:rPr>
                      <w:rFonts w:asciiTheme="minorHAnsi" w:hAnsiTheme="minorHAnsi" w:cstheme="minorHAnsi"/>
                      <w:sz w:val="16"/>
                      <w:szCs w:val="16"/>
                      <w:lang w:val="el-GR"/>
                    </w:rPr>
                    <w:t>10.</w:t>
                  </w:r>
                </w:p>
              </w:tc>
              <w:tc>
                <w:tcPr>
                  <w:tcW w:w="4788" w:type="dxa"/>
                </w:tcPr>
                <w:p w14:paraId="38498A5C" w14:textId="77777777" w:rsidR="00DD6702" w:rsidRPr="009D4F68" w:rsidRDefault="00DD6702" w:rsidP="00B771A7">
                  <w:pPr>
                    <w:autoSpaceDE w:val="0"/>
                    <w:autoSpaceDN w:val="0"/>
                    <w:adjustRightInd w:val="0"/>
                    <w:spacing w:after="160" w:line="240" w:lineRule="exact"/>
                    <w:ind w:right="125"/>
                    <w:rPr>
                      <w:rFonts w:asciiTheme="minorHAnsi" w:hAnsiTheme="minorHAnsi" w:cstheme="minorHAnsi"/>
                      <w:sz w:val="16"/>
                      <w:szCs w:val="16"/>
                      <w:lang w:val="el-GR"/>
                    </w:rPr>
                  </w:pPr>
                  <w:r w:rsidRPr="009D4F68">
                    <w:rPr>
                      <w:rFonts w:asciiTheme="minorHAnsi" w:hAnsiTheme="minorHAnsi" w:cstheme="minorHAnsi"/>
                      <w:sz w:val="16"/>
                      <w:szCs w:val="16"/>
                      <w:lang w:val="el-GR"/>
                    </w:rPr>
                    <w:t>Μπορεί να αποκλειστεί ότι η δαπάνη δεν έχει ήδη χρηματοδοτηθεί από άλλο ταμείο/πηγή στο βαθμό που ο ελεγκτής είναι σε θέση να γνωρίζει;</w:t>
                  </w:r>
                </w:p>
              </w:tc>
              <w:tc>
                <w:tcPr>
                  <w:tcW w:w="713" w:type="dxa"/>
                  <w:vAlign w:val="center"/>
                </w:tcPr>
                <w:p w14:paraId="784DB825"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851" w:type="dxa"/>
                  <w:vAlign w:val="center"/>
                </w:tcPr>
                <w:p w14:paraId="589E63A4"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964" w:type="dxa"/>
                  <w:vAlign w:val="center"/>
                </w:tcPr>
                <w:p w14:paraId="4F6182B0"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1976" w:type="dxa"/>
                </w:tcPr>
                <w:p w14:paraId="6ADF7A4B"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FF0000"/>
                      <w:sz w:val="16"/>
                      <w:szCs w:val="16"/>
                      <w:lang w:val="el-GR" w:eastAsia="el-GR" w:bidi="he-IL"/>
                    </w:rPr>
                  </w:pPr>
                </w:p>
              </w:tc>
            </w:tr>
            <w:tr w:rsidR="00DD6702" w:rsidRPr="009D4F68" w14:paraId="26A528ED" w14:textId="77777777" w:rsidTr="00B771A7">
              <w:tc>
                <w:tcPr>
                  <w:tcW w:w="678" w:type="dxa"/>
                  <w:vAlign w:val="center"/>
                </w:tcPr>
                <w:p w14:paraId="76275BAE"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n-US" w:eastAsia="el-GR" w:bidi="he-IL"/>
                    </w:rPr>
                  </w:pPr>
                  <w:r w:rsidRPr="009D4F68">
                    <w:rPr>
                      <w:rFonts w:asciiTheme="minorHAnsi" w:hAnsiTheme="minorHAnsi" w:cstheme="minorHAnsi"/>
                      <w:sz w:val="16"/>
                      <w:szCs w:val="16"/>
                      <w:lang w:val="en-US" w:eastAsia="el-GR" w:bidi="he-IL"/>
                    </w:rPr>
                    <w:t>11.</w:t>
                  </w:r>
                </w:p>
              </w:tc>
              <w:tc>
                <w:tcPr>
                  <w:tcW w:w="4788" w:type="dxa"/>
                </w:tcPr>
                <w:p w14:paraId="5EF517FF" w14:textId="77777777" w:rsidR="00DD6702" w:rsidRPr="009D4F68" w:rsidRDefault="00DD6702" w:rsidP="00B771A7">
                  <w:pPr>
                    <w:autoSpaceDE w:val="0"/>
                    <w:autoSpaceDN w:val="0"/>
                    <w:adjustRightInd w:val="0"/>
                    <w:spacing w:after="160" w:line="240" w:lineRule="exact"/>
                    <w:ind w:right="125"/>
                    <w:rPr>
                      <w:rFonts w:asciiTheme="minorHAnsi" w:hAnsiTheme="minorHAnsi" w:cstheme="minorHAnsi"/>
                      <w:sz w:val="16"/>
                      <w:szCs w:val="16"/>
                      <w:lang w:val="el-GR" w:eastAsia="el-GR" w:bidi="he-IL"/>
                    </w:rPr>
                  </w:pPr>
                  <w:r w:rsidRPr="009D4F68">
                    <w:rPr>
                      <w:rFonts w:asciiTheme="minorHAnsi" w:hAnsiTheme="minorHAnsi" w:cstheme="minorHAnsi"/>
                      <w:sz w:val="16"/>
                      <w:szCs w:val="16"/>
                      <w:lang w:val="el-GR" w:eastAsia="el-GR" w:bidi="he-IL"/>
                    </w:rPr>
                    <w:t>Έχει αφαιρεθεί από τις δαπάνες που καταχωρούνται στο Δελτίο το ποσό του ΦΠΑ που δύναται να ανακτηθεί;</w:t>
                  </w:r>
                </w:p>
              </w:tc>
              <w:tc>
                <w:tcPr>
                  <w:tcW w:w="713" w:type="dxa"/>
                  <w:vAlign w:val="center"/>
                </w:tcPr>
                <w:p w14:paraId="7BA68027"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851" w:type="dxa"/>
                  <w:vAlign w:val="center"/>
                </w:tcPr>
                <w:p w14:paraId="3D8F554C"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964" w:type="dxa"/>
                  <w:vAlign w:val="center"/>
                </w:tcPr>
                <w:p w14:paraId="3EC82BA3"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1976" w:type="dxa"/>
                </w:tcPr>
                <w:p w14:paraId="203EDCB1"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0F370E81" w14:textId="77777777" w:rsidTr="00B771A7">
              <w:tc>
                <w:tcPr>
                  <w:tcW w:w="678" w:type="dxa"/>
                  <w:vAlign w:val="center"/>
                </w:tcPr>
                <w:p w14:paraId="291FCF89"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n-US" w:eastAsia="el-GR" w:bidi="he-IL"/>
                    </w:rPr>
                  </w:pPr>
                  <w:r w:rsidRPr="009D4F68">
                    <w:rPr>
                      <w:rFonts w:asciiTheme="minorHAnsi" w:hAnsiTheme="minorHAnsi" w:cstheme="minorHAnsi"/>
                      <w:sz w:val="16"/>
                      <w:szCs w:val="16"/>
                      <w:lang w:val="en-US" w:eastAsia="el-GR" w:bidi="he-IL"/>
                    </w:rPr>
                    <w:t>12.</w:t>
                  </w:r>
                </w:p>
              </w:tc>
              <w:tc>
                <w:tcPr>
                  <w:tcW w:w="4788" w:type="dxa"/>
                </w:tcPr>
                <w:p w14:paraId="44698087" w14:textId="77777777" w:rsidR="00DD6702" w:rsidRPr="009D4F68" w:rsidRDefault="00DD6702" w:rsidP="00B771A7">
                  <w:pPr>
                    <w:autoSpaceDE w:val="0"/>
                    <w:autoSpaceDN w:val="0"/>
                    <w:adjustRightInd w:val="0"/>
                    <w:spacing w:after="160" w:line="240" w:lineRule="exact"/>
                    <w:ind w:right="125"/>
                    <w:rPr>
                      <w:rFonts w:asciiTheme="minorHAnsi" w:hAnsiTheme="minorHAnsi" w:cstheme="minorHAnsi"/>
                      <w:sz w:val="16"/>
                      <w:szCs w:val="16"/>
                      <w:lang w:val="el-GR" w:eastAsia="el-GR" w:bidi="he-IL"/>
                    </w:rPr>
                  </w:pPr>
                  <w:r w:rsidRPr="009D4F68">
                    <w:rPr>
                      <w:rFonts w:asciiTheme="minorHAnsi" w:hAnsiTheme="minorHAnsi" w:cstheme="minorHAnsi"/>
                      <w:sz w:val="16"/>
                      <w:szCs w:val="16"/>
                      <w:lang w:val="el-GR" w:eastAsia="el-GR" w:bidi="he-IL"/>
                    </w:rPr>
                    <w:t>Έχουν αφαιρεθεί από τις δαπάνες πρόστιμα ή χρηματοοικονομικές κυρώσεις;</w:t>
                  </w:r>
                </w:p>
              </w:tc>
              <w:tc>
                <w:tcPr>
                  <w:tcW w:w="713" w:type="dxa"/>
                  <w:vAlign w:val="center"/>
                </w:tcPr>
                <w:p w14:paraId="1E749901"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851" w:type="dxa"/>
                  <w:vAlign w:val="center"/>
                </w:tcPr>
                <w:p w14:paraId="7A1E8CA8"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964" w:type="dxa"/>
                  <w:vAlign w:val="center"/>
                </w:tcPr>
                <w:p w14:paraId="01070C4F"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1976" w:type="dxa"/>
                </w:tcPr>
                <w:p w14:paraId="066FEF2C"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043FBC31" w14:textId="77777777" w:rsidTr="00B771A7">
              <w:tc>
                <w:tcPr>
                  <w:tcW w:w="678" w:type="dxa"/>
                  <w:tcBorders>
                    <w:top w:val="single" w:sz="4" w:space="0" w:color="auto"/>
                    <w:left w:val="single" w:sz="4" w:space="0" w:color="auto"/>
                    <w:bottom w:val="single" w:sz="4" w:space="0" w:color="auto"/>
                    <w:right w:val="single" w:sz="4" w:space="0" w:color="auto"/>
                  </w:tcBorders>
                  <w:vAlign w:val="center"/>
                </w:tcPr>
                <w:p w14:paraId="4E342D95"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n-US" w:eastAsia="el-GR" w:bidi="he-IL"/>
                    </w:rPr>
                  </w:pPr>
                  <w:r w:rsidRPr="009D4F68">
                    <w:rPr>
                      <w:rFonts w:asciiTheme="minorHAnsi" w:hAnsiTheme="minorHAnsi" w:cstheme="minorHAnsi"/>
                      <w:sz w:val="16"/>
                      <w:szCs w:val="16"/>
                      <w:lang w:val="en-US" w:eastAsia="el-GR" w:bidi="he-IL"/>
                    </w:rPr>
                    <w:t>13.</w:t>
                  </w:r>
                </w:p>
              </w:tc>
              <w:tc>
                <w:tcPr>
                  <w:tcW w:w="4788" w:type="dxa"/>
                  <w:tcBorders>
                    <w:top w:val="single" w:sz="4" w:space="0" w:color="auto"/>
                    <w:left w:val="single" w:sz="4" w:space="0" w:color="auto"/>
                    <w:bottom w:val="single" w:sz="4" w:space="0" w:color="auto"/>
                    <w:right w:val="single" w:sz="4" w:space="0" w:color="auto"/>
                  </w:tcBorders>
                </w:tcPr>
                <w:p w14:paraId="42C588F9" w14:textId="77777777" w:rsidR="00DD6702" w:rsidRPr="009D4F68" w:rsidRDefault="00DD6702" w:rsidP="00B771A7">
                  <w:pPr>
                    <w:autoSpaceDE w:val="0"/>
                    <w:autoSpaceDN w:val="0"/>
                    <w:adjustRightInd w:val="0"/>
                    <w:spacing w:after="160" w:line="240" w:lineRule="exact"/>
                    <w:ind w:right="125"/>
                    <w:rPr>
                      <w:rFonts w:asciiTheme="minorHAnsi" w:hAnsiTheme="minorHAnsi" w:cstheme="minorHAnsi"/>
                      <w:sz w:val="16"/>
                      <w:szCs w:val="16"/>
                      <w:lang w:val="el-GR" w:eastAsia="el-GR" w:bidi="he-IL"/>
                    </w:rPr>
                  </w:pPr>
                  <w:r w:rsidRPr="009D4F68">
                    <w:rPr>
                      <w:rFonts w:asciiTheme="minorHAnsi" w:hAnsiTheme="minorHAnsi" w:cstheme="minorHAnsi"/>
                      <w:sz w:val="16"/>
                      <w:szCs w:val="16"/>
                      <w:lang w:val="el-GR" w:eastAsia="el-GR" w:bidi="he-IL"/>
                    </w:rPr>
                    <w:t>Κάθε δαπάνη έχει δηλωθεί μία φορά μόνο στο σύνολο του έργου; Βεβαιώνεται ότι δεν έχει δηλωθεί σε άλλο έργο;</w:t>
                  </w:r>
                </w:p>
              </w:tc>
              <w:tc>
                <w:tcPr>
                  <w:tcW w:w="713" w:type="dxa"/>
                  <w:tcBorders>
                    <w:top w:val="single" w:sz="4" w:space="0" w:color="auto"/>
                    <w:left w:val="single" w:sz="4" w:space="0" w:color="auto"/>
                    <w:bottom w:val="single" w:sz="4" w:space="0" w:color="auto"/>
                    <w:right w:val="single" w:sz="4" w:space="0" w:color="auto"/>
                  </w:tcBorders>
                  <w:vAlign w:val="center"/>
                </w:tcPr>
                <w:p w14:paraId="2F248E54"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2874E623"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964" w:type="dxa"/>
                  <w:tcBorders>
                    <w:top w:val="single" w:sz="4" w:space="0" w:color="auto"/>
                    <w:left w:val="single" w:sz="4" w:space="0" w:color="auto"/>
                    <w:bottom w:val="single" w:sz="4" w:space="0" w:color="auto"/>
                    <w:right w:val="single" w:sz="4" w:space="0" w:color="auto"/>
                  </w:tcBorders>
                  <w:vAlign w:val="center"/>
                </w:tcPr>
                <w:p w14:paraId="27AD9A58"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fldChar w:fldCharType="begin">
                      <w:ffData>
                        <w:name w:val="Check1"/>
                        <w:enabled/>
                        <w:calcOnExit w:val="0"/>
                        <w:checkBox>
                          <w:sizeAuto/>
                          <w:default w:val="0"/>
                        </w:checkBox>
                      </w:ffData>
                    </w:fldChar>
                  </w:r>
                  <w:r w:rsidRPr="009D4F68">
                    <w:rPr>
                      <w:rFonts w:asciiTheme="minorHAnsi" w:hAnsiTheme="minorHAnsi" w:cstheme="minorHAnsi"/>
                      <w:b/>
                      <w:bCs/>
                      <w:color w:val="000000"/>
                      <w:sz w:val="16"/>
                      <w:szCs w:val="16"/>
                      <w:lang w:val="el-GR" w:eastAsia="el-GR" w:bidi="he-IL"/>
                    </w:rPr>
                    <w:instrText xml:space="preserve"> FORMCHECKBOX </w:instrText>
                  </w:r>
                  <w:r w:rsidR="00AD6C1A">
                    <w:rPr>
                      <w:rFonts w:asciiTheme="minorHAnsi" w:hAnsiTheme="minorHAnsi" w:cstheme="minorHAnsi"/>
                      <w:b/>
                      <w:bCs/>
                      <w:color w:val="000000"/>
                      <w:sz w:val="16"/>
                      <w:szCs w:val="16"/>
                      <w:lang w:val="el-GR" w:eastAsia="el-GR" w:bidi="he-IL"/>
                    </w:rPr>
                  </w:r>
                  <w:r w:rsidR="00AD6C1A">
                    <w:rPr>
                      <w:rFonts w:asciiTheme="minorHAnsi" w:hAnsiTheme="minorHAnsi" w:cstheme="minorHAnsi"/>
                      <w:b/>
                      <w:bCs/>
                      <w:color w:val="000000"/>
                      <w:sz w:val="16"/>
                      <w:szCs w:val="16"/>
                      <w:lang w:val="el-GR" w:eastAsia="el-GR" w:bidi="he-IL"/>
                    </w:rPr>
                    <w:fldChar w:fldCharType="separate"/>
                  </w:r>
                  <w:r w:rsidRPr="009D4F68">
                    <w:rPr>
                      <w:rFonts w:asciiTheme="minorHAnsi" w:hAnsiTheme="minorHAnsi" w:cstheme="minorHAnsi"/>
                      <w:b/>
                      <w:bCs/>
                      <w:color w:val="000000"/>
                      <w:sz w:val="16"/>
                      <w:szCs w:val="16"/>
                      <w:lang w:val="el-GR" w:eastAsia="el-GR" w:bidi="he-IL"/>
                    </w:rPr>
                    <w:fldChar w:fldCharType="end"/>
                  </w:r>
                </w:p>
              </w:tc>
              <w:tc>
                <w:tcPr>
                  <w:tcW w:w="1976" w:type="dxa"/>
                  <w:tcBorders>
                    <w:top w:val="single" w:sz="4" w:space="0" w:color="auto"/>
                    <w:left w:val="single" w:sz="4" w:space="0" w:color="auto"/>
                    <w:bottom w:val="single" w:sz="4" w:space="0" w:color="auto"/>
                    <w:right w:val="single" w:sz="4" w:space="0" w:color="auto"/>
                  </w:tcBorders>
                </w:tcPr>
                <w:p w14:paraId="4A06DC56"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310424" w14:paraId="0476A678" w14:textId="77777777" w:rsidTr="00B771A7">
              <w:tc>
                <w:tcPr>
                  <w:tcW w:w="678" w:type="dxa"/>
                  <w:tcBorders>
                    <w:top w:val="single" w:sz="4" w:space="0" w:color="auto"/>
                    <w:left w:val="single" w:sz="4" w:space="0" w:color="auto"/>
                    <w:bottom w:val="single" w:sz="4" w:space="0" w:color="auto"/>
                    <w:right w:val="single" w:sz="4" w:space="0" w:color="auto"/>
                  </w:tcBorders>
                  <w:vAlign w:val="center"/>
                </w:tcPr>
                <w:p w14:paraId="1C235B53"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eastAsia="el-GR" w:bidi="he-IL"/>
                    </w:rPr>
                  </w:pPr>
                  <w:r w:rsidRPr="009D4F68">
                    <w:rPr>
                      <w:rFonts w:asciiTheme="minorHAnsi" w:hAnsiTheme="minorHAnsi" w:cstheme="minorHAnsi"/>
                      <w:sz w:val="16"/>
                      <w:szCs w:val="16"/>
                      <w:lang w:val="el-GR" w:eastAsia="el-GR" w:bidi="he-IL"/>
                    </w:rPr>
                    <w:t>1</w:t>
                  </w:r>
                  <w:r w:rsidRPr="00CD1307">
                    <w:rPr>
                      <w:rFonts w:asciiTheme="minorHAnsi" w:hAnsiTheme="minorHAnsi" w:cstheme="minorHAnsi"/>
                      <w:sz w:val="16"/>
                      <w:szCs w:val="16"/>
                      <w:lang w:val="el-GR" w:eastAsia="el-GR" w:bidi="he-IL"/>
                    </w:rPr>
                    <w:t>4</w:t>
                  </w:r>
                  <w:r w:rsidRPr="009D4F68">
                    <w:rPr>
                      <w:rFonts w:asciiTheme="minorHAnsi" w:hAnsiTheme="minorHAnsi" w:cstheme="minorHAnsi"/>
                      <w:sz w:val="16"/>
                      <w:szCs w:val="16"/>
                      <w:lang w:val="el-GR" w:eastAsia="el-GR" w:bidi="he-IL"/>
                    </w:rPr>
                    <w:t>.</w:t>
                  </w:r>
                </w:p>
              </w:tc>
              <w:tc>
                <w:tcPr>
                  <w:tcW w:w="4788" w:type="dxa"/>
                  <w:tcBorders>
                    <w:top w:val="single" w:sz="4" w:space="0" w:color="auto"/>
                    <w:left w:val="single" w:sz="4" w:space="0" w:color="auto"/>
                    <w:bottom w:val="single" w:sz="4" w:space="0" w:color="auto"/>
                    <w:right w:val="single" w:sz="4" w:space="0" w:color="auto"/>
                  </w:tcBorders>
                </w:tcPr>
                <w:p w14:paraId="1373497C" w14:textId="77777777" w:rsidR="00DD6702" w:rsidRPr="009D4F68" w:rsidRDefault="00DD6702" w:rsidP="00B771A7">
                  <w:pPr>
                    <w:autoSpaceDE w:val="0"/>
                    <w:autoSpaceDN w:val="0"/>
                    <w:adjustRightInd w:val="0"/>
                    <w:spacing w:after="160" w:line="240" w:lineRule="exact"/>
                    <w:ind w:right="125"/>
                    <w:rPr>
                      <w:rFonts w:asciiTheme="minorHAnsi" w:hAnsiTheme="minorHAnsi" w:cstheme="minorHAnsi"/>
                      <w:sz w:val="16"/>
                      <w:szCs w:val="16"/>
                      <w:lang w:val="el-GR" w:eastAsia="el-GR" w:bidi="he-IL"/>
                    </w:rPr>
                  </w:pPr>
                  <w:r w:rsidRPr="009D4F68">
                    <w:rPr>
                      <w:rFonts w:asciiTheme="minorHAnsi" w:hAnsiTheme="minorHAnsi" w:cstheme="minorHAnsi"/>
                      <w:sz w:val="16"/>
                      <w:szCs w:val="16"/>
                      <w:lang w:val="el-GR" w:eastAsia="el-GR" w:bidi="he-IL"/>
                    </w:rPr>
                    <w:t>Άλλη ερώτηση</w:t>
                  </w:r>
                </w:p>
              </w:tc>
              <w:tc>
                <w:tcPr>
                  <w:tcW w:w="713" w:type="dxa"/>
                  <w:tcBorders>
                    <w:top w:val="single" w:sz="4" w:space="0" w:color="auto"/>
                    <w:left w:val="single" w:sz="4" w:space="0" w:color="auto"/>
                    <w:bottom w:val="single" w:sz="4" w:space="0" w:color="auto"/>
                    <w:right w:val="single" w:sz="4" w:space="0" w:color="auto"/>
                  </w:tcBorders>
                  <w:vAlign w:val="center"/>
                </w:tcPr>
                <w:p w14:paraId="48D6D4B7"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p>
              </w:tc>
              <w:tc>
                <w:tcPr>
                  <w:tcW w:w="851" w:type="dxa"/>
                  <w:tcBorders>
                    <w:top w:val="single" w:sz="4" w:space="0" w:color="auto"/>
                    <w:left w:val="single" w:sz="4" w:space="0" w:color="auto"/>
                    <w:bottom w:val="single" w:sz="4" w:space="0" w:color="auto"/>
                    <w:right w:val="single" w:sz="4" w:space="0" w:color="auto"/>
                  </w:tcBorders>
                  <w:vAlign w:val="center"/>
                </w:tcPr>
                <w:p w14:paraId="74AB52EF"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p>
              </w:tc>
              <w:tc>
                <w:tcPr>
                  <w:tcW w:w="964" w:type="dxa"/>
                  <w:tcBorders>
                    <w:top w:val="single" w:sz="4" w:space="0" w:color="auto"/>
                    <w:left w:val="single" w:sz="4" w:space="0" w:color="auto"/>
                    <w:bottom w:val="single" w:sz="4" w:space="0" w:color="auto"/>
                    <w:right w:val="single" w:sz="4" w:space="0" w:color="auto"/>
                  </w:tcBorders>
                  <w:vAlign w:val="center"/>
                </w:tcPr>
                <w:p w14:paraId="6B998E96"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p>
              </w:tc>
              <w:tc>
                <w:tcPr>
                  <w:tcW w:w="1976" w:type="dxa"/>
                  <w:tcBorders>
                    <w:top w:val="single" w:sz="4" w:space="0" w:color="auto"/>
                    <w:left w:val="single" w:sz="4" w:space="0" w:color="auto"/>
                    <w:bottom w:val="single" w:sz="4" w:space="0" w:color="auto"/>
                    <w:right w:val="single" w:sz="4" w:space="0" w:color="auto"/>
                  </w:tcBorders>
                </w:tcPr>
                <w:p w14:paraId="7D0002C1"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bl>
          <w:p w14:paraId="56DD02EA" w14:textId="77777777" w:rsidR="00DD6702" w:rsidRPr="009D4F68" w:rsidRDefault="00DD6702" w:rsidP="00B771A7">
            <w:pPr>
              <w:spacing w:after="0"/>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t>2.6 Έλεγχος ολοκλήρωσης της υλοποίησης φυσικού και οικονομικού αντικειμένου του Έργου</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4470"/>
              <w:gridCol w:w="868"/>
              <w:gridCol w:w="900"/>
              <w:gridCol w:w="963"/>
              <w:gridCol w:w="2013"/>
            </w:tblGrid>
            <w:tr w:rsidR="00DD6702" w:rsidRPr="009D4F68" w14:paraId="7FDD5574" w14:textId="77777777" w:rsidTr="00B771A7">
              <w:trPr>
                <w:tblHeader/>
              </w:trPr>
              <w:tc>
                <w:tcPr>
                  <w:tcW w:w="704" w:type="dxa"/>
                  <w:tcBorders>
                    <w:top w:val="single" w:sz="4" w:space="0" w:color="auto"/>
                    <w:left w:val="single" w:sz="4" w:space="0" w:color="auto"/>
                    <w:bottom w:val="single" w:sz="4" w:space="0" w:color="auto"/>
                    <w:right w:val="single" w:sz="4" w:space="0" w:color="auto"/>
                  </w:tcBorders>
                  <w:shd w:val="clear" w:color="auto" w:fill="C6D9F1"/>
                  <w:vAlign w:val="center"/>
                </w:tcPr>
                <w:p w14:paraId="77C5A31F"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color w:val="000000"/>
                      <w:sz w:val="16"/>
                      <w:szCs w:val="16"/>
                      <w:lang w:val="el-GR" w:eastAsia="el-GR" w:bidi="he-IL"/>
                    </w:rPr>
                  </w:pPr>
                  <w:r w:rsidRPr="009D4F68">
                    <w:rPr>
                      <w:rFonts w:asciiTheme="minorHAnsi" w:hAnsiTheme="minorHAnsi" w:cstheme="minorHAnsi"/>
                      <w:b/>
                      <w:color w:val="000000"/>
                      <w:sz w:val="16"/>
                      <w:szCs w:val="16"/>
                      <w:lang w:val="el-GR" w:eastAsia="el-GR" w:bidi="he-IL"/>
                    </w:rPr>
                    <w:t>Α/Α</w:t>
                  </w:r>
                </w:p>
              </w:tc>
              <w:tc>
                <w:tcPr>
                  <w:tcW w:w="4470" w:type="dxa"/>
                  <w:tcBorders>
                    <w:top w:val="single" w:sz="4" w:space="0" w:color="auto"/>
                    <w:left w:val="single" w:sz="4" w:space="0" w:color="auto"/>
                    <w:bottom w:val="single" w:sz="4" w:space="0" w:color="auto"/>
                    <w:right w:val="single" w:sz="4" w:space="0" w:color="auto"/>
                  </w:tcBorders>
                  <w:shd w:val="clear" w:color="auto" w:fill="C6D9F1"/>
                  <w:vAlign w:val="center"/>
                </w:tcPr>
                <w:p w14:paraId="740FCD7A"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color w:val="000000"/>
                      <w:sz w:val="16"/>
                      <w:szCs w:val="16"/>
                      <w:lang w:val="el-GR" w:eastAsia="el-GR" w:bidi="he-IL"/>
                    </w:rPr>
                  </w:pPr>
                  <w:r w:rsidRPr="009D4F68">
                    <w:rPr>
                      <w:rFonts w:asciiTheme="minorHAnsi" w:hAnsiTheme="minorHAnsi" w:cstheme="minorHAnsi"/>
                      <w:b/>
                      <w:color w:val="000000"/>
                      <w:sz w:val="16"/>
                      <w:szCs w:val="16"/>
                      <w:lang w:val="el-GR" w:eastAsia="el-GR" w:bidi="he-IL"/>
                    </w:rPr>
                    <w:t>Περιγραφή</w:t>
                  </w:r>
                </w:p>
              </w:tc>
              <w:tc>
                <w:tcPr>
                  <w:tcW w:w="868" w:type="dxa"/>
                  <w:tcBorders>
                    <w:top w:val="single" w:sz="4" w:space="0" w:color="auto"/>
                    <w:left w:val="single" w:sz="4" w:space="0" w:color="auto"/>
                    <w:bottom w:val="single" w:sz="4" w:space="0" w:color="auto"/>
                    <w:right w:val="single" w:sz="4" w:space="0" w:color="auto"/>
                  </w:tcBorders>
                  <w:shd w:val="clear" w:color="auto" w:fill="C6D9F1"/>
                  <w:vAlign w:val="center"/>
                </w:tcPr>
                <w:p w14:paraId="1D4AACD8"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sz w:val="16"/>
                      <w:szCs w:val="16"/>
                    </w:rPr>
                  </w:pPr>
                  <w:r w:rsidRPr="009D4F68">
                    <w:rPr>
                      <w:rFonts w:asciiTheme="minorHAnsi" w:hAnsiTheme="minorHAnsi" w:cstheme="minorHAnsi"/>
                      <w:b/>
                      <w:sz w:val="16"/>
                      <w:szCs w:val="16"/>
                    </w:rPr>
                    <w:t>ΝΑΙ</w:t>
                  </w:r>
                </w:p>
              </w:tc>
              <w:tc>
                <w:tcPr>
                  <w:tcW w:w="900" w:type="dxa"/>
                  <w:tcBorders>
                    <w:top w:val="single" w:sz="4" w:space="0" w:color="auto"/>
                    <w:left w:val="single" w:sz="4" w:space="0" w:color="auto"/>
                    <w:bottom w:val="single" w:sz="4" w:space="0" w:color="auto"/>
                    <w:right w:val="single" w:sz="4" w:space="0" w:color="auto"/>
                  </w:tcBorders>
                  <w:shd w:val="clear" w:color="auto" w:fill="C6D9F1"/>
                  <w:vAlign w:val="center"/>
                </w:tcPr>
                <w:p w14:paraId="54D5A71F"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sz w:val="16"/>
                      <w:szCs w:val="16"/>
                    </w:rPr>
                  </w:pPr>
                  <w:r w:rsidRPr="009D4F68">
                    <w:rPr>
                      <w:rFonts w:asciiTheme="minorHAnsi" w:hAnsiTheme="minorHAnsi" w:cstheme="minorHAnsi"/>
                      <w:b/>
                      <w:sz w:val="16"/>
                      <w:szCs w:val="16"/>
                    </w:rPr>
                    <w:t>ΟΧΙ</w:t>
                  </w:r>
                </w:p>
              </w:tc>
              <w:tc>
                <w:tcPr>
                  <w:tcW w:w="963" w:type="dxa"/>
                  <w:tcBorders>
                    <w:top w:val="single" w:sz="4" w:space="0" w:color="auto"/>
                    <w:left w:val="single" w:sz="4" w:space="0" w:color="auto"/>
                    <w:bottom w:val="single" w:sz="4" w:space="0" w:color="auto"/>
                    <w:right w:val="single" w:sz="4" w:space="0" w:color="auto"/>
                  </w:tcBorders>
                  <w:shd w:val="clear" w:color="auto" w:fill="C6D9F1"/>
                  <w:vAlign w:val="center"/>
                </w:tcPr>
                <w:p w14:paraId="23792322"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sz w:val="16"/>
                      <w:szCs w:val="16"/>
                    </w:rPr>
                  </w:pPr>
                  <w:r w:rsidRPr="009D4F68">
                    <w:rPr>
                      <w:rFonts w:asciiTheme="minorHAnsi" w:hAnsiTheme="minorHAnsi" w:cstheme="minorHAnsi"/>
                      <w:b/>
                      <w:sz w:val="16"/>
                      <w:szCs w:val="16"/>
                      <w:lang w:val="el-GR"/>
                    </w:rPr>
                    <w:t>Δεν αφορά</w:t>
                  </w:r>
                </w:p>
              </w:tc>
              <w:tc>
                <w:tcPr>
                  <w:tcW w:w="2013" w:type="dxa"/>
                  <w:tcBorders>
                    <w:top w:val="single" w:sz="4" w:space="0" w:color="auto"/>
                    <w:left w:val="single" w:sz="4" w:space="0" w:color="auto"/>
                    <w:bottom w:val="single" w:sz="4" w:space="0" w:color="auto"/>
                    <w:right w:val="single" w:sz="4" w:space="0" w:color="auto"/>
                  </w:tcBorders>
                  <w:shd w:val="clear" w:color="auto" w:fill="C6D9F1"/>
                  <w:vAlign w:val="center"/>
                </w:tcPr>
                <w:p w14:paraId="7945A524"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t>ΣΧΟΛΙΑ</w:t>
                  </w:r>
                </w:p>
              </w:tc>
            </w:tr>
            <w:tr w:rsidR="00DD6702" w:rsidRPr="009D4F68" w14:paraId="5F724E10"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69243B40"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eastAsia="el-GR" w:bidi="he-IL"/>
                    </w:rPr>
                  </w:pPr>
                  <w:r w:rsidRPr="009D4F68">
                    <w:rPr>
                      <w:rFonts w:asciiTheme="minorHAnsi" w:hAnsiTheme="minorHAnsi" w:cstheme="minorHAnsi"/>
                      <w:sz w:val="16"/>
                      <w:szCs w:val="16"/>
                      <w:lang w:val="el-GR" w:eastAsia="el-GR" w:bidi="he-IL"/>
                    </w:rPr>
                    <w:t>1.</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2E01E6AF" w14:textId="77777777" w:rsidR="00DD6702" w:rsidRPr="009D4F68" w:rsidRDefault="00DD6702" w:rsidP="00B771A7">
                  <w:pPr>
                    <w:autoSpaceDE w:val="0"/>
                    <w:autoSpaceDN w:val="0"/>
                    <w:adjustRightInd w:val="0"/>
                    <w:spacing w:after="160" w:line="240" w:lineRule="exact"/>
                    <w:rPr>
                      <w:rFonts w:asciiTheme="minorHAnsi" w:hAnsiTheme="minorHAnsi" w:cstheme="minorHAnsi"/>
                      <w:sz w:val="16"/>
                      <w:szCs w:val="16"/>
                      <w:lang w:val="el-GR" w:eastAsia="el-GR" w:bidi="he-IL"/>
                    </w:rPr>
                  </w:pPr>
                  <w:r w:rsidRPr="009D4F68">
                    <w:rPr>
                      <w:rFonts w:asciiTheme="minorHAnsi" w:hAnsiTheme="minorHAnsi" w:cstheme="minorHAnsi"/>
                      <w:sz w:val="16"/>
                      <w:szCs w:val="16"/>
                      <w:lang w:val="el-GR" w:eastAsia="el-GR" w:bidi="he-IL"/>
                    </w:rPr>
                    <w:t>Έχει ολοκληρωθεί το σύνολο του φυσικού-οικονομικού αντικειμένου του Έργου;</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19FB98A6"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641BE04F"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1C7925E5"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6EAF8AF2"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sz w:val="16"/>
                      <w:szCs w:val="16"/>
                      <w:lang w:val="el-GR" w:eastAsia="el-GR" w:bidi="he-IL"/>
                    </w:rPr>
                  </w:pPr>
                </w:p>
              </w:tc>
            </w:tr>
            <w:tr w:rsidR="00DD6702" w:rsidRPr="009D4F68" w14:paraId="305A5BBB"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3F29A83C"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 xml:space="preserve">2. </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3C27D944"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Βεβαιώνεται ότι o Φορέας Υλοποίησης έχει υποβάλει στο ΟΠΣ ΤΑ όλη τη σχετική με την ολοκλήρωση του Έργου τεκμηρίωση;</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5FC6ECE1"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6D7A5225"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08AE508D"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2254F57C"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26E9B3B7"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157DEBEE"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3.</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1AD0B885"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Βεβαιώνονται οι καταχωρήσεις των δαπανών στα λογιστικά βιβλία ή σε λογιστικές καταστάσεις του Φορέα Υλοποίησης σε σχέση με τα αντίστοιχα που καταχωρήθηκαν στο ΟΠΣ ΤΑ; </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54437C7D"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C0BADC3"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2715F054"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0FB17BDE"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1E98157C"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6EA03291"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 xml:space="preserve">4. </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12C0E2A2"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 xml:space="preserve">Βεβαιώνεται ότι ο Φορέας Υλοποίησης έχει υποβάλει επικαιροποιημένο το Τεχνικό Δελτίο Έργου, το Τεχνικό Δελτίο Σύμβασης και το Δελτίο Παρακολούθησης, και ότι οι δαπάνες που έχουν δηλωθεί σε αυτό ανταποκρίνονται στο φυσικό και οικονομικό αντικείμενο του έργου; </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0CC3215E"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4E3D5B0"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23897FCE"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6CF8C485"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54FF44D9"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4B7CF091"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lastRenderedPageBreak/>
                    <w:t>5.</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1325BF33"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Υλοποιήθηκαν μέτρα δημοσιότητας σύμφωνα με τις σχετικές υποχρεώσεις που προκύπτουν από τους κανονισμούς της ΕΕ και την Στρατηγική Δημοσιότητας της ΕΥΣΤΑ;</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2A24B6CF"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5D85EE47"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7612F3C7"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501F1F44"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213513BB"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60012E2B"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6.</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285512B2"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Βεβαιώνεται το λειτουργικό αποτέλεσμα / αξιοποίηση του Έργου;</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62BAFFCB"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AF3F360"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3BCC818B"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2F9278E7"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73B27372"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0C42B04C"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7.</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75721265"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Βεβαιώνεται ότι η πράξη έχει εκτελεστεί σύμφωνα με τις τεχνικές προδιαγραφές που  περιγράφονται στο ΤΔΕ και διασφαλίζουν την προσβασιμότητα στα άτομα με αναπηρία;</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3438B523"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7E89D0B5"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0818BD86"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382B6445"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7000F64C"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2003C817"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8.</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4C1FCE95"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Σε περίπτωση δημόσιας σύμβασης έργου,</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7B44F4C1"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1F6E8D05"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6F24CADC"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71875626"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1255138B"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6FF5C39B"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8.1</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425E1735"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 xml:space="preserve">έχει εφαρμοσθεί η διαδικασία που προβλέπεται αναφορικά με τη βεβαίωση περάτωσης εργασιών (βλ. </w:t>
                  </w:r>
                  <w:proofErr w:type="spellStart"/>
                  <w:r w:rsidRPr="009D4F68">
                    <w:rPr>
                      <w:rFonts w:asciiTheme="minorHAnsi" w:hAnsiTheme="minorHAnsi" w:cstheme="minorHAnsi"/>
                      <w:color w:val="000000"/>
                      <w:sz w:val="16"/>
                      <w:szCs w:val="16"/>
                      <w:lang w:val="el-GR" w:eastAsia="el-GR" w:bidi="he-IL"/>
                    </w:rPr>
                    <w:t>αρ</w:t>
                  </w:r>
                  <w:proofErr w:type="spellEnd"/>
                  <w:r w:rsidRPr="009D4F68">
                    <w:rPr>
                      <w:rFonts w:asciiTheme="minorHAnsi" w:hAnsiTheme="minorHAnsi" w:cstheme="minorHAnsi"/>
                      <w:color w:val="000000"/>
                      <w:sz w:val="16"/>
                      <w:szCs w:val="16"/>
                      <w:lang w:val="el-GR" w:eastAsia="el-GR" w:bidi="he-IL"/>
                    </w:rPr>
                    <w:t xml:space="preserve"> 168 ν.4412/16);</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2EAD1682"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145534A"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1B992476"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5D188FE4"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5E9D8AD3"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64DB7CAF"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8.2</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534B2076"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 xml:space="preserve">έχει υποβάλει ο Ανάδοχος την «τελική επιμέτρηση» σύμφωνα με τα οριζόμενα στην κείμενη  νομοθεσία εντός διμήνου από την έκδοση της βεβαίωσης περάτωσης (βλ. </w:t>
                  </w:r>
                  <w:proofErr w:type="spellStart"/>
                  <w:r w:rsidRPr="009D4F68">
                    <w:rPr>
                      <w:rFonts w:asciiTheme="minorHAnsi" w:hAnsiTheme="minorHAnsi" w:cstheme="minorHAnsi"/>
                      <w:color w:val="000000"/>
                      <w:sz w:val="16"/>
                      <w:szCs w:val="16"/>
                      <w:lang w:val="el-GR" w:eastAsia="el-GR" w:bidi="he-IL"/>
                    </w:rPr>
                    <w:t>αρ</w:t>
                  </w:r>
                  <w:proofErr w:type="spellEnd"/>
                  <w:r w:rsidRPr="009D4F68">
                    <w:rPr>
                      <w:rFonts w:asciiTheme="minorHAnsi" w:hAnsiTheme="minorHAnsi" w:cstheme="minorHAnsi"/>
                      <w:color w:val="000000"/>
                      <w:sz w:val="16"/>
                      <w:szCs w:val="16"/>
                      <w:lang w:val="el-GR" w:eastAsia="el-GR" w:bidi="he-IL"/>
                    </w:rPr>
                    <w:t xml:space="preserve"> 151 ν.4412/16);</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04293560"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BF14392"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31BA0B83"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49586167"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4F09A300"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5CE3BBC2"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8.3</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27A6EC07"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 xml:space="preserve">έχει εφαρμοσθεί και διενεργηθεί η διαδικασία που προβλέπεται για τη διοικητική παραλαβή για χρήση του έργου (βλ. </w:t>
                  </w:r>
                  <w:proofErr w:type="spellStart"/>
                  <w:r w:rsidRPr="009D4F68">
                    <w:rPr>
                      <w:rFonts w:asciiTheme="minorHAnsi" w:hAnsiTheme="minorHAnsi" w:cstheme="minorHAnsi"/>
                      <w:color w:val="000000"/>
                      <w:sz w:val="16"/>
                      <w:szCs w:val="16"/>
                      <w:lang w:val="el-GR" w:eastAsia="el-GR" w:bidi="he-IL"/>
                    </w:rPr>
                    <w:t>αρ</w:t>
                  </w:r>
                  <w:proofErr w:type="spellEnd"/>
                  <w:r w:rsidRPr="009D4F68">
                    <w:rPr>
                      <w:rFonts w:asciiTheme="minorHAnsi" w:hAnsiTheme="minorHAnsi" w:cstheme="minorHAnsi"/>
                      <w:color w:val="000000"/>
                      <w:sz w:val="16"/>
                      <w:szCs w:val="16"/>
                      <w:lang w:val="el-GR" w:eastAsia="el-GR" w:bidi="he-IL"/>
                    </w:rPr>
                    <w:t xml:space="preserve"> 169 ν.4412/16);</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49B98742"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6D86CA16"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6703A966"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12868E31"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6BF4AE3E"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3FBF0F7E"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8.4</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1FC21C1C"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 xml:space="preserve">έχουν εφαρμοσθεί οι διαδικασίες που προβλέπονται για την προσωρινή παραλαβή του έργου (βλ. </w:t>
                  </w:r>
                  <w:proofErr w:type="spellStart"/>
                  <w:r w:rsidRPr="009D4F68">
                    <w:rPr>
                      <w:rFonts w:asciiTheme="minorHAnsi" w:hAnsiTheme="minorHAnsi" w:cstheme="minorHAnsi"/>
                      <w:color w:val="000000"/>
                      <w:sz w:val="16"/>
                      <w:szCs w:val="16"/>
                      <w:lang w:val="el-GR" w:eastAsia="el-GR" w:bidi="he-IL"/>
                    </w:rPr>
                    <w:t>αρ</w:t>
                  </w:r>
                  <w:proofErr w:type="spellEnd"/>
                  <w:r w:rsidRPr="009D4F68">
                    <w:rPr>
                      <w:rFonts w:asciiTheme="minorHAnsi" w:hAnsiTheme="minorHAnsi" w:cstheme="minorHAnsi"/>
                      <w:color w:val="000000"/>
                      <w:sz w:val="16"/>
                      <w:szCs w:val="16"/>
                      <w:lang w:val="el-GR" w:eastAsia="el-GR" w:bidi="he-IL"/>
                    </w:rPr>
                    <w:t xml:space="preserve"> 170 ν.4412/16);</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74BD0EA6"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13E7E427"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42286ABC"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23937B7A"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4B20D702"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24CD5FD6"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8.5</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75E24A03"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 xml:space="preserve">έχει παρέλθει ο χρόνος της υποχρεωτικής από τον ανάδοχο συντήρησης (βλ. </w:t>
                  </w:r>
                  <w:proofErr w:type="spellStart"/>
                  <w:r w:rsidRPr="009D4F68">
                    <w:rPr>
                      <w:rFonts w:asciiTheme="minorHAnsi" w:hAnsiTheme="minorHAnsi" w:cstheme="minorHAnsi"/>
                      <w:color w:val="000000"/>
                      <w:sz w:val="16"/>
                      <w:szCs w:val="16"/>
                      <w:lang w:val="el-GR" w:eastAsia="el-GR" w:bidi="he-IL"/>
                    </w:rPr>
                    <w:t>αρ</w:t>
                  </w:r>
                  <w:proofErr w:type="spellEnd"/>
                  <w:r w:rsidRPr="009D4F68">
                    <w:rPr>
                      <w:rFonts w:asciiTheme="minorHAnsi" w:hAnsiTheme="minorHAnsi" w:cstheme="minorHAnsi"/>
                      <w:color w:val="000000"/>
                      <w:sz w:val="16"/>
                      <w:szCs w:val="16"/>
                      <w:lang w:val="el-GR" w:eastAsia="el-GR" w:bidi="he-IL"/>
                    </w:rPr>
                    <w:t xml:space="preserve"> 171 ν.4412/16);</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053E5AEA"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432865E"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6159A94D"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47C0D10E"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2FF34D00"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45E54829"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8.6</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080E1DF8"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 xml:space="preserve">έχει υποβληθεί και πληρωθεί ο τελικός λογαριασμός και έχει γίνει η εκκαθάριση του εργολαβικού ανταλλάγματος (βλ. </w:t>
                  </w:r>
                  <w:proofErr w:type="spellStart"/>
                  <w:r w:rsidRPr="009D4F68">
                    <w:rPr>
                      <w:rFonts w:asciiTheme="minorHAnsi" w:hAnsiTheme="minorHAnsi" w:cstheme="minorHAnsi"/>
                      <w:color w:val="000000"/>
                      <w:sz w:val="16"/>
                      <w:szCs w:val="16"/>
                      <w:lang w:val="el-GR" w:eastAsia="el-GR" w:bidi="he-IL"/>
                    </w:rPr>
                    <w:t>αρ</w:t>
                  </w:r>
                  <w:proofErr w:type="spellEnd"/>
                  <w:r w:rsidRPr="009D4F68">
                    <w:rPr>
                      <w:rFonts w:asciiTheme="minorHAnsi" w:hAnsiTheme="minorHAnsi" w:cstheme="minorHAnsi"/>
                      <w:color w:val="000000"/>
                      <w:sz w:val="16"/>
                      <w:szCs w:val="16"/>
                      <w:lang w:val="el-GR" w:eastAsia="el-GR" w:bidi="he-IL"/>
                    </w:rPr>
                    <w:t xml:space="preserve"> 152 ν.4412/16);</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20A07B1A"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79F5D47"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47CA358C"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33752403"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7A86E561"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23DDBE89"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8.7</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0CE356D4"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 xml:space="preserve">έχει συγκροτηθεί η αρμόδια επιτροπή οριστικής παραλαβής και έχει γίνει η οριστική παραλαβή (βλ. </w:t>
                  </w:r>
                  <w:proofErr w:type="spellStart"/>
                  <w:r w:rsidRPr="009D4F68">
                    <w:rPr>
                      <w:rFonts w:asciiTheme="minorHAnsi" w:hAnsiTheme="minorHAnsi" w:cstheme="minorHAnsi"/>
                      <w:color w:val="000000"/>
                      <w:sz w:val="16"/>
                      <w:szCs w:val="16"/>
                      <w:lang w:val="el-GR" w:eastAsia="el-GR" w:bidi="he-IL"/>
                    </w:rPr>
                    <w:t>αρ</w:t>
                  </w:r>
                  <w:proofErr w:type="spellEnd"/>
                  <w:r w:rsidRPr="009D4F68">
                    <w:rPr>
                      <w:rFonts w:asciiTheme="minorHAnsi" w:hAnsiTheme="minorHAnsi" w:cstheme="minorHAnsi"/>
                      <w:color w:val="000000"/>
                      <w:sz w:val="16"/>
                      <w:szCs w:val="16"/>
                      <w:lang w:val="el-GR" w:eastAsia="el-GR" w:bidi="he-IL"/>
                    </w:rPr>
                    <w:t xml:space="preserve"> 172 ν.4412/16);</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0886BA51"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3A66ADA"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125DF43B"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396F3667"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30F78FBC"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241AC3E2"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9.</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31D98281"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Σε περίπτωση υλοποίησης της εργολαβίας για λογαριασμό άλλου φορέα μέσω προγραμματικής σύμβασης, έχει γίνει η παράδοση του έργου σε πλήρη λειτουργία στον Κύριο του Έργου, με πλήρη τεχνική και οικονομική τεκμηρίωση;</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00705AB2"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71540B3E"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40404CA6"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7DC95CBC"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eastAsia="el-GR" w:bidi="he-IL"/>
                    </w:rPr>
                  </w:pPr>
                </w:p>
              </w:tc>
            </w:tr>
            <w:tr w:rsidR="00DD6702" w:rsidRPr="009D4F68" w14:paraId="319AF86A"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2451E774"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10.</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752923E8"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 xml:space="preserve">Σε περίπτωση δημόσιας σύμβασης προμήθειας/ υπηρεσίας έχει συγκροτηθεί η αρμόδια επιτροπή παραλαβής και έχει γίνει η οριστική παραλαβή του Έργου (βλ. </w:t>
                  </w:r>
                  <w:proofErr w:type="spellStart"/>
                  <w:r w:rsidRPr="009D4F68">
                    <w:rPr>
                      <w:rFonts w:asciiTheme="minorHAnsi" w:hAnsiTheme="minorHAnsi" w:cstheme="minorHAnsi"/>
                      <w:color w:val="000000"/>
                      <w:sz w:val="16"/>
                      <w:szCs w:val="16"/>
                      <w:lang w:val="el-GR" w:eastAsia="el-GR" w:bidi="he-IL"/>
                    </w:rPr>
                    <w:t>αρ</w:t>
                  </w:r>
                  <w:proofErr w:type="spellEnd"/>
                  <w:r w:rsidRPr="009D4F68">
                    <w:rPr>
                      <w:rFonts w:asciiTheme="minorHAnsi" w:hAnsiTheme="minorHAnsi" w:cstheme="minorHAnsi"/>
                      <w:color w:val="000000"/>
                      <w:sz w:val="16"/>
                      <w:szCs w:val="16"/>
                      <w:lang w:val="el-GR" w:eastAsia="el-GR" w:bidi="he-IL"/>
                    </w:rPr>
                    <w:t xml:space="preserve"> 208 ν.4412/16);</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46536228"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07E98182"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241A1E10"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19000A61"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72DF9C0A"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2138D7CC"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11.</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1CBB660F"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 xml:space="preserve">Σε περίπτωση δημόσιας σύμβασης προμήθειας/ υπηρεσίας έχουν κατατεθεί οι εγγυήσεις καλής λειτουργίας και τυχόν άλλες πρόσθετες εγγυήσεις, όπως έχουν προδιαγραφεί στην προκήρυξη/σύμβαση (βλ. </w:t>
                  </w:r>
                  <w:proofErr w:type="spellStart"/>
                  <w:r w:rsidRPr="009D4F68">
                    <w:rPr>
                      <w:rFonts w:asciiTheme="minorHAnsi" w:hAnsiTheme="minorHAnsi" w:cstheme="minorHAnsi"/>
                      <w:color w:val="000000"/>
                      <w:sz w:val="16"/>
                      <w:szCs w:val="16"/>
                      <w:lang w:val="el-GR" w:eastAsia="el-GR" w:bidi="he-IL"/>
                    </w:rPr>
                    <w:t>αρ</w:t>
                  </w:r>
                  <w:proofErr w:type="spellEnd"/>
                  <w:r w:rsidRPr="009D4F68">
                    <w:rPr>
                      <w:rFonts w:asciiTheme="minorHAnsi" w:hAnsiTheme="minorHAnsi" w:cstheme="minorHAnsi"/>
                      <w:color w:val="000000"/>
                      <w:sz w:val="16"/>
                      <w:szCs w:val="16"/>
                      <w:lang w:val="el-GR" w:eastAsia="el-GR" w:bidi="he-IL"/>
                    </w:rPr>
                    <w:t xml:space="preserve">  302 ν.4412/16);</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5C4702B9"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2B4052AB"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5DB02D55"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4AC7ED18"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310424" w14:paraId="031CE209"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0772222C"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12.</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4095B33F"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Άλλη ερώτηση</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4A0A59BE" w14:textId="77777777" w:rsidR="00DD6702" w:rsidRPr="00CD1307"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0A21B068" w14:textId="77777777" w:rsidR="00DD6702" w:rsidRPr="00CD1307"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49794C37" w14:textId="77777777" w:rsidR="00DD6702" w:rsidRPr="00CD1307"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4D6DA9EE"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bl>
          <w:p w14:paraId="06182D31" w14:textId="77777777" w:rsidR="00DD6702" w:rsidRPr="009D4F68" w:rsidRDefault="00DD6702" w:rsidP="00B771A7">
            <w:pPr>
              <w:pStyle w:val="CommentText"/>
              <w:rPr>
                <w:rFonts w:asciiTheme="minorHAnsi" w:hAnsiTheme="minorHAnsi" w:cstheme="minorHAnsi"/>
                <w:bCs/>
                <w:sz w:val="16"/>
                <w:szCs w:val="16"/>
                <w:lang w:val="el-GR" w:eastAsia="en-GB"/>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1033"/>
              <w:gridCol w:w="8885"/>
            </w:tblGrid>
            <w:tr w:rsidR="00DD6702" w:rsidRPr="00310424" w14:paraId="228EA56E" w14:textId="77777777" w:rsidTr="00B771A7">
              <w:tc>
                <w:tcPr>
                  <w:tcW w:w="9918" w:type="dxa"/>
                  <w:gridSpan w:val="2"/>
                  <w:shd w:val="clear" w:color="auto" w:fill="F3F3F3"/>
                </w:tcPr>
                <w:p w14:paraId="688A73F0" w14:textId="77777777" w:rsidR="00DD6702" w:rsidRPr="009D4F68" w:rsidRDefault="00DD6702" w:rsidP="00B771A7">
                  <w:pPr>
                    <w:spacing w:before="60" w:after="60"/>
                    <w:ind w:left="57"/>
                    <w:rPr>
                      <w:rFonts w:asciiTheme="minorHAnsi" w:hAnsiTheme="minorHAnsi" w:cstheme="minorHAnsi"/>
                      <w:b/>
                      <w:sz w:val="16"/>
                      <w:szCs w:val="16"/>
                      <w:lang w:val="el-GR"/>
                    </w:rPr>
                  </w:pPr>
                  <w:r w:rsidRPr="009D4F68">
                    <w:rPr>
                      <w:rFonts w:asciiTheme="minorHAnsi" w:hAnsiTheme="minorHAnsi" w:cstheme="minorHAnsi"/>
                      <w:b/>
                      <w:sz w:val="16"/>
                      <w:szCs w:val="16"/>
                      <w:lang w:val="el-GR"/>
                    </w:rPr>
                    <w:t>Παρατηρήσεις</w:t>
                  </w:r>
                </w:p>
              </w:tc>
            </w:tr>
            <w:tr w:rsidR="00DD6702" w:rsidRPr="00310424" w14:paraId="6018CE4C" w14:textId="77777777" w:rsidTr="00B771A7">
              <w:tc>
                <w:tcPr>
                  <w:tcW w:w="1033" w:type="dxa"/>
                  <w:shd w:val="clear" w:color="auto" w:fill="F3F3F3"/>
                </w:tcPr>
                <w:p w14:paraId="556D430D" w14:textId="77777777" w:rsidR="00DD6702" w:rsidRPr="009D4F68" w:rsidRDefault="00DD6702" w:rsidP="00B771A7">
                  <w:pPr>
                    <w:spacing w:before="60" w:after="60"/>
                    <w:ind w:right="619"/>
                    <w:rPr>
                      <w:rFonts w:asciiTheme="minorHAnsi" w:hAnsiTheme="minorHAnsi" w:cstheme="minorHAnsi"/>
                      <w:sz w:val="16"/>
                      <w:szCs w:val="16"/>
                      <w:lang w:val="el-GR"/>
                    </w:rPr>
                  </w:pPr>
                  <w:r w:rsidRPr="009D4F68">
                    <w:rPr>
                      <w:rFonts w:asciiTheme="minorHAnsi" w:hAnsiTheme="minorHAnsi" w:cstheme="minorHAnsi"/>
                      <w:sz w:val="16"/>
                      <w:szCs w:val="16"/>
                      <w:lang w:val="el-GR"/>
                    </w:rPr>
                    <w:t>α.</w:t>
                  </w:r>
                </w:p>
              </w:tc>
              <w:tc>
                <w:tcPr>
                  <w:tcW w:w="8885" w:type="dxa"/>
                  <w:shd w:val="clear" w:color="auto" w:fill="F3F3F3"/>
                  <w:vAlign w:val="center"/>
                </w:tcPr>
                <w:p w14:paraId="5BB23E9C" w14:textId="77777777" w:rsidR="00DD6702" w:rsidRPr="009D4F68" w:rsidRDefault="00DD6702" w:rsidP="00B771A7">
                  <w:pPr>
                    <w:spacing w:before="60" w:after="60"/>
                    <w:rPr>
                      <w:rFonts w:asciiTheme="minorHAnsi" w:hAnsiTheme="minorHAnsi" w:cstheme="minorHAnsi"/>
                      <w:sz w:val="16"/>
                      <w:szCs w:val="16"/>
                      <w:lang w:val="el-GR"/>
                    </w:rPr>
                  </w:pPr>
                </w:p>
              </w:tc>
            </w:tr>
            <w:tr w:rsidR="00DD6702" w:rsidRPr="00310424" w14:paraId="3BE1FB78" w14:textId="77777777" w:rsidTr="00B771A7">
              <w:tc>
                <w:tcPr>
                  <w:tcW w:w="1033" w:type="dxa"/>
                  <w:shd w:val="clear" w:color="auto" w:fill="F3F3F3"/>
                </w:tcPr>
                <w:p w14:paraId="32AF1B78" w14:textId="77777777" w:rsidR="00DD6702" w:rsidRPr="009D4F68" w:rsidRDefault="00DD6702" w:rsidP="00B771A7">
                  <w:pPr>
                    <w:spacing w:before="60" w:after="60"/>
                    <w:ind w:right="619"/>
                    <w:rPr>
                      <w:rFonts w:asciiTheme="minorHAnsi" w:hAnsiTheme="minorHAnsi" w:cstheme="minorHAnsi"/>
                      <w:sz w:val="16"/>
                      <w:szCs w:val="16"/>
                      <w:lang w:val="el-GR"/>
                    </w:rPr>
                  </w:pPr>
                  <w:r w:rsidRPr="009D4F68">
                    <w:rPr>
                      <w:rFonts w:asciiTheme="minorHAnsi" w:hAnsiTheme="minorHAnsi" w:cstheme="minorHAnsi"/>
                      <w:sz w:val="16"/>
                      <w:szCs w:val="16"/>
                      <w:lang w:val="el-GR"/>
                    </w:rPr>
                    <w:t>β.</w:t>
                  </w:r>
                </w:p>
              </w:tc>
              <w:tc>
                <w:tcPr>
                  <w:tcW w:w="8885" w:type="dxa"/>
                  <w:shd w:val="clear" w:color="auto" w:fill="F3F3F3"/>
                  <w:vAlign w:val="center"/>
                </w:tcPr>
                <w:p w14:paraId="02BD869E" w14:textId="77777777" w:rsidR="00DD6702" w:rsidRPr="009D4F68" w:rsidRDefault="00DD6702" w:rsidP="00B771A7">
                  <w:pPr>
                    <w:spacing w:before="60" w:after="60"/>
                    <w:rPr>
                      <w:rFonts w:asciiTheme="minorHAnsi" w:hAnsiTheme="minorHAnsi" w:cstheme="minorHAnsi"/>
                      <w:sz w:val="16"/>
                      <w:szCs w:val="16"/>
                      <w:lang w:val="el-GR"/>
                    </w:rPr>
                  </w:pPr>
                </w:p>
              </w:tc>
            </w:tr>
          </w:tbl>
          <w:p w14:paraId="6778FA8B" w14:textId="77777777" w:rsidR="00DD6702" w:rsidRDefault="00DD6702" w:rsidP="00B771A7">
            <w:pPr>
              <w:spacing w:after="0"/>
              <w:rPr>
                <w:rFonts w:asciiTheme="minorHAnsi" w:hAnsiTheme="minorHAnsi" w:cstheme="minorHAnsi"/>
                <w:b/>
                <w:bCs/>
                <w:color w:val="000000"/>
                <w:sz w:val="16"/>
                <w:szCs w:val="16"/>
                <w:lang w:val="el-GR" w:eastAsia="el-GR" w:bidi="he-IL"/>
              </w:rPr>
            </w:pPr>
          </w:p>
          <w:p w14:paraId="27309012" w14:textId="77777777" w:rsidR="00DD6702" w:rsidRPr="009D4F68" w:rsidRDefault="00DD6702" w:rsidP="00B771A7">
            <w:pPr>
              <w:spacing w:after="0"/>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t xml:space="preserve">3. </w:t>
            </w:r>
            <w:r w:rsidRPr="009D4F68">
              <w:rPr>
                <w:rFonts w:asciiTheme="minorHAnsi" w:hAnsiTheme="minorHAnsi" w:cstheme="minorHAnsi"/>
                <w:b/>
                <w:bCs/>
                <w:sz w:val="16"/>
                <w:szCs w:val="16"/>
                <w:lang w:val="el-GR" w:eastAsia="el-GR" w:bidi="he-IL"/>
              </w:rPr>
              <w:t>Έλεγχος σ</w:t>
            </w:r>
            <w:r w:rsidRPr="009D4F68">
              <w:rPr>
                <w:rFonts w:asciiTheme="minorHAnsi" w:hAnsiTheme="minorHAnsi" w:cstheme="minorHAnsi"/>
                <w:b/>
                <w:bCs/>
                <w:color w:val="000000"/>
                <w:sz w:val="16"/>
                <w:szCs w:val="16"/>
                <w:lang w:val="el-GR" w:eastAsia="el-GR" w:bidi="he-IL"/>
              </w:rPr>
              <w:t>υμμόρφωσης της Δράσης /Έργου με την αρχή της «Μη πρόκλησης σημαντικής βλάβης».</w:t>
            </w:r>
          </w:p>
          <w:p w14:paraId="0D13D9C2" w14:textId="77777777" w:rsidR="00DD6702" w:rsidRPr="009D4F68" w:rsidRDefault="00DD6702" w:rsidP="00B771A7">
            <w:pPr>
              <w:spacing w:after="0"/>
              <w:rPr>
                <w:rFonts w:asciiTheme="minorHAnsi" w:hAnsiTheme="minorHAnsi" w:cstheme="minorHAnsi"/>
                <w:b/>
                <w:bCs/>
                <w:color w:val="000000"/>
                <w:sz w:val="16"/>
                <w:szCs w:val="16"/>
                <w:u w:val="single"/>
                <w:lang w:val="el-GR" w:eastAsia="el-GR" w:bidi="he-IL"/>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329"/>
              <w:gridCol w:w="4141"/>
              <w:gridCol w:w="868"/>
              <w:gridCol w:w="900"/>
              <w:gridCol w:w="963"/>
              <w:gridCol w:w="2013"/>
            </w:tblGrid>
            <w:tr w:rsidR="00DD6702" w:rsidRPr="009D4F68" w14:paraId="425F887D" w14:textId="77777777" w:rsidTr="00B771A7">
              <w:tc>
                <w:tcPr>
                  <w:tcW w:w="704" w:type="dxa"/>
                  <w:tcBorders>
                    <w:top w:val="single" w:sz="4" w:space="0" w:color="auto"/>
                    <w:left w:val="single" w:sz="4" w:space="0" w:color="auto"/>
                    <w:bottom w:val="single" w:sz="4" w:space="0" w:color="auto"/>
                    <w:right w:val="single" w:sz="4" w:space="0" w:color="auto"/>
                  </w:tcBorders>
                  <w:shd w:val="clear" w:color="auto" w:fill="C6D9F1"/>
                  <w:vAlign w:val="center"/>
                </w:tcPr>
                <w:p w14:paraId="4D95AB70"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color w:val="000000"/>
                      <w:sz w:val="16"/>
                      <w:szCs w:val="16"/>
                      <w:lang w:val="el-GR" w:eastAsia="el-GR" w:bidi="he-IL"/>
                    </w:rPr>
                  </w:pPr>
                  <w:r w:rsidRPr="009D4F68">
                    <w:rPr>
                      <w:rFonts w:asciiTheme="minorHAnsi" w:hAnsiTheme="minorHAnsi" w:cstheme="minorHAnsi"/>
                      <w:b/>
                      <w:color w:val="000000"/>
                      <w:sz w:val="16"/>
                      <w:szCs w:val="16"/>
                      <w:lang w:val="el-GR" w:eastAsia="el-GR" w:bidi="he-IL"/>
                    </w:rPr>
                    <w:t>Α/Α</w:t>
                  </w:r>
                </w:p>
              </w:tc>
              <w:tc>
                <w:tcPr>
                  <w:tcW w:w="4470" w:type="dxa"/>
                  <w:gridSpan w:val="2"/>
                  <w:tcBorders>
                    <w:top w:val="single" w:sz="4" w:space="0" w:color="auto"/>
                    <w:left w:val="single" w:sz="4" w:space="0" w:color="auto"/>
                    <w:bottom w:val="single" w:sz="4" w:space="0" w:color="auto"/>
                    <w:right w:val="single" w:sz="4" w:space="0" w:color="auto"/>
                  </w:tcBorders>
                  <w:shd w:val="clear" w:color="auto" w:fill="C6D9F1"/>
                  <w:vAlign w:val="center"/>
                </w:tcPr>
                <w:p w14:paraId="01DEB7DD"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color w:val="000000"/>
                      <w:sz w:val="16"/>
                      <w:szCs w:val="16"/>
                      <w:lang w:val="el-GR" w:eastAsia="el-GR" w:bidi="he-IL"/>
                    </w:rPr>
                  </w:pPr>
                  <w:r w:rsidRPr="009D4F68">
                    <w:rPr>
                      <w:rFonts w:asciiTheme="minorHAnsi" w:hAnsiTheme="minorHAnsi" w:cstheme="minorHAnsi"/>
                      <w:b/>
                      <w:color w:val="000000"/>
                      <w:sz w:val="16"/>
                      <w:szCs w:val="16"/>
                      <w:lang w:val="el-GR" w:eastAsia="el-GR" w:bidi="he-IL"/>
                    </w:rPr>
                    <w:t>Περιγραφή</w:t>
                  </w:r>
                </w:p>
              </w:tc>
              <w:tc>
                <w:tcPr>
                  <w:tcW w:w="868" w:type="dxa"/>
                  <w:tcBorders>
                    <w:top w:val="single" w:sz="4" w:space="0" w:color="auto"/>
                    <w:left w:val="single" w:sz="4" w:space="0" w:color="auto"/>
                    <w:bottom w:val="single" w:sz="4" w:space="0" w:color="auto"/>
                    <w:right w:val="single" w:sz="4" w:space="0" w:color="auto"/>
                  </w:tcBorders>
                  <w:shd w:val="clear" w:color="auto" w:fill="C6D9F1"/>
                  <w:vAlign w:val="center"/>
                </w:tcPr>
                <w:p w14:paraId="58405A66"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sz w:val="16"/>
                      <w:szCs w:val="16"/>
                    </w:rPr>
                  </w:pPr>
                  <w:r w:rsidRPr="009D4F68">
                    <w:rPr>
                      <w:rFonts w:asciiTheme="minorHAnsi" w:hAnsiTheme="minorHAnsi" w:cstheme="minorHAnsi"/>
                      <w:b/>
                      <w:sz w:val="16"/>
                      <w:szCs w:val="16"/>
                    </w:rPr>
                    <w:t>ΝΑΙ</w:t>
                  </w:r>
                </w:p>
              </w:tc>
              <w:tc>
                <w:tcPr>
                  <w:tcW w:w="900" w:type="dxa"/>
                  <w:tcBorders>
                    <w:top w:val="single" w:sz="4" w:space="0" w:color="auto"/>
                    <w:left w:val="single" w:sz="4" w:space="0" w:color="auto"/>
                    <w:bottom w:val="single" w:sz="4" w:space="0" w:color="auto"/>
                    <w:right w:val="single" w:sz="4" w:space="0" w:color="auto"/>
                  </w:tcBorders>
                  <w:shd w:val="clear" w:color="auto" w:fill="C6D9F1"/>
                  <w:vAlign w:val="center"/>
                </w:tcPr>
                <w:p w14:paraId="37D8CEFA"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sz w:val="16"/>
                      <w:szCs w:val="16"/>
                    </w:rPr>
                  </w:pPr>
                  <w:r w:rsidRPr="009D4F68">
                    <w:rPr>
                      <w:rFonts w:asciiTheme="minorHAnsi" w:hAnsiTheme="minorHAnsi" w:cstheme="minorHAnsi"/>
                      <w:b/>
                      <w:sz w:val="16"/>
                      <w:szCs w:val="16"/>
                    </w:rPr>
                    <w:t>ΟΧΙ</w:t>
                  </w:r>
                </w:p>
              </w:tc>
              <w:tc>
                <w:tcPr>
                  <w:tcW w:w="963" w:type="dxa"/>
                  <w:tcBorders>
                    <w:top w:val="single" w:sz="4" w:space="0" w:color="auto"/>
                    <w:left w:val="single" w:sz="4" w:space="0" w:color="auto"/>
                    <w:bottom w:val="single" w:sz="4" w:space="0" w:color="auto"/>
                    <w:right w:val="single" w:sz="4" w:space="0" w:color="auto"/>
                  </w:tcBorders>
                  <w:shd w:val="clear" w:color="auto" w:fill="C6D9F1"/>
                  <w:vAlign w:val="center"/>
                </w:tcPr>
                <w:p w14:paraId="13892816"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sz w:val="16"/>
                      <w:szCs w:val="16"/>
                    </w:rPr>
                  </w:pPr>
                  <w:r w:rsidRPr="009D4F68">
                    <w:rPr>
                      <w:rFonts w:asciiTheme="minorHAnsi" w:hAnsiTheme="minorHAnsi" w:cstheme="minorHAnsi"/>
                      <w:b/>
                      <w:sz w:val="16"/>
                      <w:szCs w:val="16"/>
                      <w:lang w:val="el-GR"/>
                    </w:rPr>
                    <w:t>Δεν αφορά</w:t>
                  </w:r>
                </w:p>
              </w:tc>
              <w:tc>
                <w:tcPr>
                  <w:tcW w:w="2013" w:type="dxa"/>
                  <w:tcBorders>
                    <w:top w:val="single" w:sz="4" w:space="0" w:color="auto"/>
                    <w:left w:val="single" w:sz="4" w:space="0" w:color="auto"/>
                    <w:bottom w:val="single" w:sz="4" w:space="0" w:color="auto"/>
                    <w:right w:val="single" w:sz="4" w:space="0" w:color="auto"/>
                  </w:tcBorders>
                  <w:shd w:val="clear" w:color="auto" w:fill="C6D9F1"/>
                  <w:vAlign w:val="center"/>
                </w:tcPr>
                <w:p w14:paraId="0FD3909D"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t>ΣΧΟΛΙΑ</w:t>
                  </w:r>
                </w:p>
              </w:tc>
            </w:tr>
            <w:tr w:rsidR="00DD6702" w:rsidRPr="009D4F68" w14:paraId="195DBA3B"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6603F8C0"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 xml:space="preserve">1. </w:t>
                  </w:r>
                </w:p>
              </w:tc>
              <w:tc>
                <w:tcPr>
                  <w:tcW w:w="4470" w:type="dxa"/>
                  <w:gridSpan w:val="2"/>
                  <w:tcBorders>
                    <w:top w:val="single" w:sz="4" w:space="0" w:color="auto"/>
                    <w:left w:val="single" w:sz="4" w:space="0" w:color="auto"/>
                    <w:bottom w:val="single" w:sz="4" w:space="0" w:color="auto"/>
                    <w:right w:val="single" w:sz="4" w:space="0" w:color="auto"/>
                  </w:tcBorders>
                  <w:shd w:val="clear" w:color="auto" w:fill="auto"/>
                </w:tcPr>
                <w:p w14:paraId="416AD9AE"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Συμμορφώνεται η Δράση/Έργο με την αρχή της «Μη πρόκλησης σημαντικής βλάβης» κατά την έννοια του άρθρου 17 του κανονισμού (ΕΕ) 2020/852 του Ευρωπαϊκού Κοινοβουλίου και του Συμβουλίου (η αρχή της «μη πρόκλησης σημαντικής βλάβης»);</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3B2DD2AF"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67F861AF"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3EC855CF"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2690BADF"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310424" w14:paraId="09B52DCF" w14:textId="77777777" w:rsidTr="00B771A7">
              <w:tblPrEx>
                <w:shd w:val="clear" w:color="auto" w:fill="F3F3F3"/>
              </w:tblPrEx>
              <w:tc>
                <w:tcPr>
                  <w:tcW w:w="9918" w:type="dxa"/>
                  <w:gridSpan w:val="7"/>
                  <w:shd w:val="clear" w:color="auto" w:fill="F3F3F3"/>
                </w:tcPr>
                <w:p w14:paraId="3BBE2C45" w14:textId="77777777" w:rsidR="00DD6702" w:rsidRPr="009D4F68" w:rsidRDefault="00DD6702" w:rsidP="00B771A7">
                  <w:pPr>
                    <w:spacing w:before="60" w:after="60"/>
                    <w:ind w:left="57"/>
                    <w:rPr>
                      <w:rFonts w:asciiTheme="minorHAnsi" w:hAnsiTheme="minorHAnsi" w:cstheme="minorHAnsi"/>
                      <w:b/>
                      <w:sz w:val="16"/>
                      <w:szCs w:val="16"/>
                      <w:lang w:val="el-GR"/>
                    </w:rPr>
                  </w:pPr>
                  <w:r w:rsidRPr="009D4F68">
                    <w:rPr>
                      <w:rFonts w:asciiTheme="minorHAnsi" w:hAnsiTheme="minorHAnsi" w:cstheme="minorHAnsi"/>
                      <w:b/>
                      <w:sz w:val="16"/>
                      <w:szCs w:val="16"/>
                      <w:lang w:val="el-GR"/>
                    </w:rPr>
                    <w:t>Παρατηρήσεις</w:t>
                  </w:r>
                </w:p>
              </w:tc>
            </w:tr>
            <w:tr w:rsidR="00DD6702" w:rsidRPr="00310424" w14:paraId="1C981E91" w14:textId="77777777" w:rsidTr="00B771A7">
              <w:tblPrEx>
                <w:shd w:val="clear" w:color="auto" w:fill="F3F3F3"/>
              </w:tblPrEx>
              <w:tc>
                <w:tcPr>
                  <w:tcW w:w="1033" w:type="dxa"/>
                  <w:gridSpan w:val="2"/>
                  <w:shd w:val="clear" w:color="auto" w:fill="F3F3F3"/>
                </w:tcPr>
                <w:p w14:paraId="06AB1068" w14:textId="77777777" w:rsidR="00DD6702" w:rsidRPr="009D4F68" w:rsidRDefault="00DD6702" w:rsidP="00B771A7">
                  <w:pPr>
                    <w:spacing w:before="60" w:after="60"/>
                    <w:ind w:right="619"/>
                    <w:rPr>
                      <w:rFonts w:asciiTheme="minorHAnsi" w:hAnsiTheme="minorHAnsi" w:cstheme="minorHAnsi"/>
                      <w:sz w:val="16"/>
                      <w:szCs w:val="16"/>
                      <w:lang w:val="el-GR"/>
                    </w:rPr>
                  </w:pPr>
                  <w:r w:rsidRPr="009D4F68">
                    <w:rPr>
                      <w:rFonts w:asciiTheme="minorHAnsi" w:hAnsiTheme="minorHAnsi" w:cstheme="minorHAnsi"/>
                      <w:sz w:val="16"/>
                      <w:szCs w:val="16"/>
                      <w:lang w:val="el-GR"/>
                    </w:rPr>
                    <w:t>α.</w:t>
                  </w:r>
                </w:p>
              </w:tc>
              <w:tc>
                <w:tcPr>
                  <w:tcW w:w="8885" w:type="dxa"/>
                  <w:gridSpan w:val="5"/>
                  <w:shd w:val="clear" w:color="auto" w:fill="F3F3F3"/>
                  <w:vAlign w:val="center"/>
                </w:tcPr>
                <w:p w14:paraId="6BA10DB7" w14:textId="77777777" w:rsidR="00DD6702" w:rsidRPr="009D4F68" w:rsidRDefault="00DD6702" w:rsidP="00B771A7">
                  <w:pPr>
                    <w:spacing w:before="60" w:after="60"/>
                    <w:rPr>
                      <w:rFonts w:asciiTheme="minorHAnsi" w:hAnsiTheme="minorHAnsi" w:cstheme="minorHAnsi"/>
                      <w:sz w:val="16"/>
                      <w:szCs w:val="16"/>
                      <w:lang w:val="el-GR"/>
                    </w:rPr>
                  </w:pPr>
                </w:p>
              </w:tc>
            </w:tr>
            <w:tr w:rsidR="00DD6702" w:rsidRPr="00310424" w14:paraId="4C81ECC1" w14:textId="77777777" w:rsidTr="00B771A7">
              <w:tblPrEx>
                <w:shd w:val="clear" w:color="auto" w:fill="F3F3F3"/>
              </w:tblPrEx>
              <w:tc>
                <w:tcPr>
                  <w:tcW w:w="1033" w:type="dxa"/>
                  <w:gridSpan w:val="2"/>
                  <w:shd w:val="clear" w:color="auto" w:fill="F3F3F3"/>
                </w:tcPr>
                <w:p w14:paraId="12D96889" w14:textId="77777777" w:rsidR="00DD6702" w:rsidRPr="009D4F68" w:rsidRDefault="00DD6702" w:rsidP="00B771A7">
                  <w:pPr>
                    <w:spacing w:before="60" w:after="60"/>
                    <w:ind w:right="619"/>
                    <w:rPr>
                      <w:rFonts w:asciiTheme="minorHAnsi" w:hAnsiTheme="minorHAnsi" w:cstheme="minorHAnsi"/>
                      <w:sz w:val="16"/>
                      <w:szCs w:val="16"/>
                      <w:lang w:val="el-GR"/>
                    </w:rPr>
                  </w:pPr>
                  <w:r w:rsidRPr="009D4F68">
                    <w:rPr>
                      <w:rFonts w:asciiTheme="minorHAnsi" w:hAnsiTheme="minorHAnsi" w:cstheme="minorHAnsi"/>
                      <w:sz w:val="16"/>
                      <w:szCs w:val="16"/>
                      <w:lang w:val="el-GR"/>
                    </w:rPr>
                    <w:t>β.</w:t>
                  </w:r>
                </w:p>
              </w:tc>
              <w:tc>
                <w:tcPr>
                  <w:tcW w:w="8885" w:type="dxa"/>
                  <w:gridSpan w:val="5"/>
                  <w:shd w:val="clear" w:color="auto" w:fill="F3F3F3"/>
                  <w:vAlign w:val="center"/>
                </w:tcPr>
                <w:p w14:paraId="398C0AAA" w14:textId="77777777" w:rsidR="00DD6702" w:rsidRPr="009D4F68" w:rsidRDefault="00DD6702" w:rsidP="00B771A7">
                  <w:pPr>
                    <w:spacing w:before="60" w:after="60"/>
                    <w:rPr>
                      <w:rFonts w:asciiTheme="minorHAnsi" w:hAnsiTheme="minorHAnsi" w:cstheme="minorHAnsi"/>
                      <w:sz w:val="16"/>
                      <w:szCs w:val="16"/>
                      <w:lang w:val="el-GR"/>
                    </w:rPr>
                  </w:pPr>
                </w:p>
              </w:tc>
            </w:tr>
          </w:tbl>
          <w:p w14:paraId="2F648F84" w14:textId="77777777" w:rsidR="00DD6702" w:rsidRDefault="00DD6702" w:rsidP="00B771A7">
            <w:pPr>
              <w:spacing w:after="0"/>
              <w:rPr>
                <w:rFonts w:asciiTheme="minorHAnsi" w:hAnsiTheme="minorHAnsi" w:cstheme="minorHAnsi"/>
                <w:b/>
                <w:bCs/>
                <w:color w:val="000000"/>
                <w:sz w:val="16"/>
                <w:szCs w:val="16"/>
                <w:lang w:val="el-GR" w:eastAsia="el-GR" w:bidi="he-IL"/>
              </w:rPr>
            </w:pPr>
          </w:p>
          <w:p w14:paraId="3FE287E8" w14:textId="77777777" w:rsidR="00DD6702" w:rsidRPr="009D4F68" w:rsidRDefault="00DD6702" w:rsidP="00B771A7">
            <w:pPr>
              <w:spacing w:after="0"/>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t xml:space="preserve">4. </w:t>
            </w:r>
            <w:r w:rsidRPr="009D4F68">
              <w:rPr>
                <w:rFonts w:asciiTheme="minorHAnsi" w:hAnsiTheme="minorHAnsi" w:cstheme="minorHAnsi"/>
                <w:b/>
                <w:bCs/>
                <w:sz w:val="16"/>
                <w:szCs w:val="16"/>
                <w:lang w:val="el-GR" w:eastAsia="el-GR" w:bidi="he-IL"/>
              </w:rPr>
              <w:t>Έλεγχος σ</w:t>
            </w:r>
            <w:r w:rsidRPr="009D4F68">
              <w:rPr>
                <w:rFonts w:asciiTheme="minorHAnsi" w:hAnsiTheme="minorHAnsi" w:cstheme="minorHAnsi"/>
                <w:b/>
                <w:bCs/>
                <w:color w:val="000000"/>
                <w:sz w:val="16"/>
                <w:szCs w:val="16"/>
                <w:lang w:val="el-GR" w:eastAsia="el-GR" w:bidi="he-IL"/>
              </w:rPr>
              <w:t>υμμόρφωσης της Δράσης /Έργου με τους κλιματικούς/ψηφιακούς στόχους</w:t>
            </w:r>
          </w:p>
          <w:p w14:paraId="708497A9" w14:textId="77777777" w:rsidR="00DD6702" w:rsidRPr="009D4F68" w:rsidRDefault="00DD6702" w:rsidP="00B771A7">
            <w:pPr>
              <w:spacing w:after="0"/>
              <w:rPr>
                <w:rFonts w:asciiTheme="minorHAnsi" w:hAnsiTheme="minorHAnsi" w:cstheme="minorHAnsi"/>
                <w:b/>
                <w:bCs/>
                <w:color w:val="000000"/>
                <w:sz w:val="16"/>
                <w:szCs w:val="16"/>
                <w:u w:val="single"/>
                <w:lang w:val="el-GR" w:eastAsia="el-GR" w:bidi="he-IL"/>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329"/>
              <w:gridCol w:w="4141"/>
              <w:gridCol w:w="868"/>
              <w:gridCol w:w="900"/>
              <w:gridCol w:w="963"/>
              <w:gridCol w:w="2013"/>
            </w:tblGrid>
            <w:tr w:rsidR="00DD6702" w:rsidRPr="009D4F68" w14:paraId="02A47DC7" w14:textId="77777777" w:rsidTr="00B771A7">
              <w:tc>
                <w:tcPr>
                  <w:tcW w:w="704" w:type="dxa"/>
                  <w:tcBorders>
                    <w:top w:val="single" w:sz="4" w:space="0" w:color="auto"/>
                    <w:left w:val="single" w:sz="4" w:space="0" w:color="auto"/>
                    <w:bottom w:val="single" w:sz="4" w:space="0" w:color="auto"/>
                    <w:right w:val="single" w:sz="4" w:space="0" w:color="auto"/>
                  </w:tcBorders>
                  <w:shd w:val="clear" w:color="auto" w:fill="C6D9F1"/>
                  <w:vAlign w:val="center"/>
                </w:tcPr>
                <w:p w14:paraId="29BB1A11"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color w:val="000000"/>
                      <w:sz w:val="16"/>
                      <w:szCs w:val="16"/>
                      <w:lang w:val="el-GR" w:eastAsia="el-GR" w:bidi="he-IL"/>
                    </w:rPr>
                  </w:pPr>
                  <w:r w:rsidRPr="009D4F68">
                    <w:rPr>
                      <w:rFonts w:asciiTheme="minorHAnsi" w:hAnsiTheme="minorHAnsi" w:cstheme="minorHAnsi"/>
                      <w:b/>
                      <w:color w:val="000000"/>
                      <w:sz w:val="16"/>
                      <w:szCs w:val="16"/>
                      <w:lang w:val="el-GR" w:eastAsia="el-GR" w:bidi="he-IL"/>
                    </w:rPr>
                    <w:t>Α/Α</w:t>
                  </w:r>
                </w:p>
              </w:tc>
              <w:tc>
                <w:tcPr>
                  <w:tcW w:w="4470" w:type="dxa"/>
                  <w:gridSpan w:val="2"/>
                  <w:tcBorders>
                    <w:top w:val="single" w:sz="4" w:space="0" w:color="auto"/>
                    <w:left w:val="single" w:sz="4" w:space="0" w:color="auto"/>
                    <w:bottom w:val="single" w:sz="4" w:space="0" w:color="auto"/>
                    <w:right w:val="single" w:sz="4" w:space="0" w:color="auto"/>
                  </w:tcBorders>
                  <w:shd w:val="clear" w:color="auto" w:fill="C6D9F1"/>
                  <w:vAlign w:val="center"/>
                </w:tcPr>
                <w:p w14:paraId="09E3D8C5"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color w:val="000000"/>
                      <w:sz w:val="16"/>
                      <w:szCs w:val="16"/>
                      <w:lang w:val="el-GR" w:eastAsia="el-GR" w:bidi="he-IL"/>
                    </w:rPr>
                  </w:pPr>
                  <w:r w:rsidRPr="009D4F68">
                    <w:rPr>
                      <w:rFonts w:asciiTheme="minorHAnsi" w:hAnsiTheme="minorHAnsi" w:cstheme="minorHAnsi"/>
                      <w:b/>
                      <w:color w:val="000000"/>
                      <w:sz w:val="16"/>
                      <w:szCs w:val="16"/>
                      <w:lang w:val="el-GR" w:eastAsia="el-GR" w:bidi="he-IL"/>
                    </w:rPr>
                    <w:t>Περιγραφή</w:t>
                  </w:r>
                </w:p>
              </w:tc>
              <w:tc>
                <w:tcPr>
                  <w:tcW w:w="868" w:type="dxa"/>
                  <w:tcBorders>
                    <w:top w:val="single" w:sz="4" w:space="0" w:color="auto"/>
                    <w:left w:val="single" w:sz="4" w:space="0" w:color="auto"/>
                    <w:bottom w:val="single" w:sz="4" w:space="0" w:color="auto"/>
                    <w:right w:val="single" w:sz="4" w:space="0" w:color="auto"/>
                  </w:tcBorders>
                  <w:shd w:val="clear" w:color="auto" w:fill="C6D9F1"/>
                  <w:vAlign w:val="center"/>
                </w:tcPr>
                <w:p w14:paraId="04FFA1D6"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sz w:val="16"/>
                      <w:szCs w:val="16"/>
                    </w:rPr>
                  </w:pPr>
                  <w:r w:rsidRPr="009D4F68">
                    <w:rPr>
                      <w:rFonts w:asciiTheme="minorHAnsi" w:hAnsiTheme="minorHAnsi" w:cstheme="minorHAnsi"/>
                      <w:b/>
                      <w:sz w:val="16"/>
                      <w:szCs w:val="16"/>
                    </w:rPr>
                    <w:t>ΝΑΙ</w:t>
                  </w:r>
                </w:p>
              </w:tc>
              <w:tc>
                <w:tcPr>
                  <w:tcW w:w="900" w:type="dxa"/>
                  <w:tcBorders>
                    <w:top w:val="single" w:sz="4" w:space="0" w:color="auto"/>
                    <w:left w:val="single" w:sz="4" w:space="0" w:color="auto"/>
                    <w:bottom w:val="single" w:sz="4" w:space="0" w:color="auto"/>
                    <w:right w:val="single" w:sz="4" w:space="0" w:color="auto"/>
                  </w:tcBorders>
                  <w:shd w:val="clear" w:color="auto" w:fill="C6D9F1"/>
                  <w:vAlign w:val="center"/>
                </w:tcPr>
                <w:p w14:paraId="5DF03EEB"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sz w:val="16"/>
                      <w:szCs w:val="16"/>
                    </w:rPr>
                  </w:pPr>
                  <w:r w:rsidRPr="009D4F68">
                    <w:rPr>
                      <w:rFonts w:asciiTheme="minorHAnsi" w:hAnsiTheme="minorHAnsi" w:cstheme="minorHAnsi"/>
                      <w:b/>
                      <w:sz w:val="16"/>
                      <w:szCs w:val="16"/>
                    </w:rPr>
                    <w:t>ΟΧΙ</w:t>
                  </w:r>
                </w:p>
              </w:tc>
              <w:tc>
                <w:tcPr>
                  <w:tcW w:w="963" w:type="dxa"/>
                  <w:tcBorders>
                    <w:top w:val="single" w:sz="4" w:space="0" w:color="auto"/>
                    <w:left w:val="single" w:sz="4" w:space="0" w:color="auto"/>
                    <w:bottom w:val="single" w:sz="4" w:space="0" w:color="auto"/>
                    <w:right w:val="single" w:sz="4" w:space="0" w:color="auto"/>
                  </w:tcBorders>
                  <w:shd w:val="clear" w:color="auto" w:fill="C6D9F1"/>
                  <w:vAlign w:val="center"/>
                </w:tcPr>
                <w:p w14:paraId="64AAB5B4"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sz w:val="16"/>
                      <w:szCs w:val="16"/>
                    </w:rPr>
                  </w:pPr>
                  <w:r w:rsidRPr="009D4F68">
                    <w:rPr>
                      <w:rFonts w:asciiTheme="minorHAnsi" w:hAnsiTheme="minorHAnsi" w:cstheme="minorHAnsi"/>
                      <w:b/>
                      <w:sz w:val="16"/>
                      <w:szCs w:val="16"/>
                      <w:lang w:val="el-GR"/>
                    </w:rPr>
                    <w:t>Δεν αφορά</w:t>
                  </w:r>
                </w:p>
              </w:tc>
              <w:tc>
                <w:tcPr>
                  <w:tcW w:w="2013" w:type="dxa"/>
                  <w:tcBorders>
                    <w:top w:val="single" w:sz="4" w:space="0" w:color="auto"/>
                    <w:left w:val="single" w:sz="4" w:space="0" w:color="auto"/>
                    <w:bottom w:val="single" w:sz="4" w:space="0" w:color="auto"/>
                    <w:right w:val="single" w:sz="4" w:space="0" w:color="auto"/>
                  </w:tcBorders>
                  <w:shd w:val="clear" w:color="auto" w:fill="C6D9F1"/>
                  <w:vAlign w:val="center"/>
                </w:tcPr>
                <w:p w14:paraId="0409AFA8"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t>ΣΧΟΛΙΑ</w:t>
                  </w:r>
                </w:p>
              </w:tc>
            </w:tr>
            <w:tr w:rsidR="00DD6702" w:rsidRPr="009D4F68" w14:paraId="08F96D30"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7B79E22D"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 xml:space="preserve">1. </w:t>
                  </w:r>
                </w:p>
              </w:tc>
              <w:tc>
                <w:tcPr>
                  <w:tcW w:w="4470" w:type="dxa"/>
                  <w:gridSpan w:val="2"/>
                  <w:tcBorders>
                    <w:top w:val="single" w:sz="4" w:space="0" w:color="auto"/>
                    <w:left w:val="single" w:sz="4" w:space="0" w:color="auto"/>
                    <w:bottom w:val="single" w:sz="4" w:space="0" w:color="auto"/>
                    <w:right w:val="single" w:sz="4" w:space="0" w:color="auto"/>
                  </w:tcBorders>
                  <w:shd w:val="clear" w:color="auto" w:fill="auto"/>
                </w:tcPr>
                <w:p w14:paraId="0DE6E2F9"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el-GR" w:bidi="he-IL"/>
                    </w:rPr>
                    <w:t>Συμμορφώνεται η Δράση/Έργο με τους κλιματικούς /ψηφιακούς στόχους σύμφωνα με το ΕΣΑΑ;</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6D9E0FFE"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63D8838C"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043B90DE"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7C31438D"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310424" w14:paraId="6CB067BA" w14:textId="77777777" w:rsidTr="00B771A7">
              <w:tblPrEx>
                <w:shd w:val="clear" w:color="auto" w:fill="F3F3F3"/>
              </w:tblPrEx>
              <w:tc>
                <w:tcPr>
                  <w:tcW w:w="9918" w:type="dxa"/>
                  <w:gridSpan w:val="7"/>
                  <w:shd w:val="clear" w:color="auto" w:fill="F3F3F3"/>
                </w:tcPr>
                <w:p w14:paraId="63DE92BE" w14:textId="77777777" w:rsidR="00DD6702" w:rsidRPr="009D4F68" w:rsidRDefault="00DD6702" w:rsidP="00B771A7">
                  <w:pPr>
                    <w:spacing w:before="60" w:after="60"/>
                    <w:ind w:left="57"/>
                    <w:rPr>
                      <w:rFonts w:asciiTheme="minorHAnsi" w:hAnsiTheme="minorHAnsi" w:cstheme="minorHAnsi"/>
                      <w:b/>
                      <w:sz w:val="16"/>
                      <w:szCs w:val="16"/>
                      <w:lang w:val="el-GR"/>
                    </w:rPr>
                  </w:pPr>
                  <w:r w:rsidRPr="009D4F68">
                    <w:rPr>
                      <w:rFonts w:asciiTheme="minorHAnsi" w:hAnsiTheme="minorHAnsi" w:cstheme="minorHAnsi"/>
                      <w:b/>
                      <w:sz w:val="16"/>
                      <w:szCs w:val="16"/>
                      <w:lang w:val="el-GR"/>
                    </w:rPr>
                    <w:t>Παρατηρήσεις</w:t>
                  </w:r>
                </w:p>
              </w:tc>
            </w:tr>
            <w:tr w:rsidR="00DD6702" w:rsidRPr="00310424" w14:paraId="028F0131" w14:textId="77777777" w:rsidTr="00B771A7">
              <w:tblPrEx>
                <w:shd w:val="clear" w:color="auto" w:fill="F3F3F3"/>
              </w:tblPrEx>
              <w:tc>
                <w:tcPr>
                  <w:tcW w:w="1033" w:type="dxa"/>
                  <w:gridSpan w:val="2"/>
                  <w:shd w:val="clear" w:color="auto" w:fill="F3F3F3"/>
                </w:tcPr>
                <w:p w14:paraId="46882934" w14:textId="77777777" w:rsidR="00DD6702" w:rsidRPr="009D4F68" w:rsidRDefault="00DD6702" w:rsidP="00B771A7">
                  <w:pPr>
                    <w:spacing w:before="60" w:after="60"/>
                    <w:ind w:right="619"/>
                    <w:rPr>
                      <w:rFonts w:asciiTheme="minorHAnsi" w:hAnsiTheme="minorHAnsi" w:cstheme="minorHAnsi"/>
                      <w:sz w:val="16"/>
                      <w:szCs w:val="16"/>
                      <w:lang w:val="el-GR"/>
                    </w:rPr>
                  </w:pPr>
                  <w:r w:rsidRPr="009D4F68">
                    <w:rPr>
                      <w:rFonts w:asciiTheme="minorHAnsi" w:hAnsiTheme="minorHAnsi" w:cstheme="minorHAnsi"/>
                      <w:sz w:val="16"/>
                      <w:szCs w:val="16"/>
                      <w:lang w:val="el-GR"/>
                    </w:rPr>
                    <w:t>α.</w:t>
                  </w:r>
                </w:p>
              </w:tc>
              <w:tc>
                <w:tcPr>
                  <w:tcW w:w="8885" w:type="dxa"/>
                  <w:gridSpan w:val="5"/>
                  <w:shd w:val="clear" w:color="auto" w:fill="F3F3F3"/>
                  <w:vAlign w:val="center"/>
                </w:tcPr>
                <w:p w14:paraId="70A1999D" w14:textId="77777777" w:rsidR="00DD6702" w:rsidRPr="009D4F68" w:rsidRDefault="00DD6702" w:rsidP="00B771A7">
                  <w:pPr>
                    <w:spacing w:before="60" w:after="60"/>
                    <w:rPr>
                      <w:rFonts w:asciiTheme="minorHAnsi" w:hAnsiTheme="minorHAnsi" w:cstheme="minorHAnsi"/>
                      <w:sz w:val="16"/>
                      <w:szCs w:val="16"/>
                      <w:lang w:val="el-GR"/>
                    </w:rPr>
                  </w:pPr>
                </w:p>
              </w:tc>
            </w:tr>
            <w:tr w:rsidR="00DD6702" w:rsidRPr="00310424" w14:paraId="093F4261" w14:textId="77777777" w:rsidTr="00B771A7">
              <w:tblPrEx>
                <w:shd w:val="clear" w:color="auto" w:fill="F3F3F3"/>
              </w:tblPrEx>
              <w:tc>
                <w:tcPr>
                  <w:tcW w:w="1033" w:type="dxa"/>
                  <w:gridSpan w:val="2"/>
                  <w:shd w:val="clear" w:color="auto" w:fill="F3F3F3"/>
                </w:tcPr>
                <w:p w14:paraId="432D70AB" w14:textId="77777777" w:rsidR="00DD6702" w:rsidRPr="009D4F68" w:rsidRDefault="00DD6702" w:rsidP="00B771A7">
                  <w:pPr>
                    <w:spacing w:before="60" w:after="60"/>
                    <w:ind w:right="619"/>
                    <w:rPr>
                      <w:rFonts w:asciiTheme="minorHAnsi" w:hAnsiTheme="minorHAnsi" w:cstheme="minorHAnsi"/>
                      <w:sz w:val="16"/>
                      <w:szCs w:val="16"/>
                      <w:lang w:val="el-GR"/>
                    </w:rPr>
                  </w:pPr>
                  <w:r w:rsidRPr="009D4F68">
                    <w:rPr>
                      <w:rFonts w:asciiTheme="minorHAnsi" w:hAnsiTheme="minorHAnsi" w:cstheme="minorHAnsi"/>
                      <w:sz w:val="16"/>
                      <w:szCs w:val="16"/>
                      <w:lang w:val="el-GR"/>
                    </w:rPr>
                    <w:t>β.</w:t>
                  </w:r>
                </w:p>
              </w:tc>
              <w:tc>
                <w:tcPr>
                  <w:tcW w:w="8885" w:type="dxa"/>
                  <w:gridSpan w:val="5"/>
                  <w:shd w:val="clear" w:color="auto" w:fill="F3F3F3"/>
                  <w:vAlign w:val="center"/>
                </w:tcPr>
                <w:p w14:paraId="41482EFC" w14:textId="77777777" w:rsidR="00DD6702" w:rsidRPr="009D4F68" w:rsidRDefault="00DD6702" w:rsidP="00B771A7">
                  <w:pPr>
                    <w:spacing w:before="60" w:after="60"/>
                    <w:rPr>
                      <w:rFonts w:asciiTheme="minorHAnsi" w:hAnsiTheme="minorHAnsi" w:cstheme="minorHAnsi"/>
                      <w:sz w:val="16"/>
                      <w:szCs w:val="16"/>
                      <w:lang w:val="el-GR"/>
                    </w:rPr>
                  </w:pPr>
                </w:p>
              </w:tc>
            </w:tr>
          </w:tbl>
          <w:p w14:paraId="5AE24BFE" w14:textId="77777777" w:rsidR="00DD6702" w:rsidRPr="009D4F68" w:rsidRDefault="00DD6702" w:rsidP="00B771A7">
            <w:pPr>
              <w:spacing w:after="0"/>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t xml:space="preserve">5. Έλεγχος μη ύπαρξης ενδείξεων </w:t>
            </w:r>
            <w:r w:rsidRPr="00CD1307">
              <w:rPr>
                <w:rFonts w:asciiTheme="minorHAnsi" w:hAnsiTheme="minorHAnsi" w:cstheme="minorHAnsi"/>
                <w:b/>
                <w:sz w:val="16"/>
                <w:szCs w:val="16"/>
                <w:lang w:val="el-GR"/>
              </w:rPr>
              <w:t>απάτης</w:t>
            </w:r>
          </w:p>
          <w:p w14:paraId="368A376D" w14:textId="77777777" w:rsidR="00DD6702" w:rsidRPr="009D4F68" w:rsidRDefault="00DD6702" w:rsidP="00B771A7">
            <w:pPr>
              <w:spacing w:after="0"/>
              <w:rPr>
                <w:rFonts w:asciiTheme="minorHAnsi" w:hAnsiTheme="minorHAnsi" w:cstheme="minorHAnsi"/>
                <w:sz w:val="16"/>
                <w:szCs w:val="16"/>
                <w:lang w:val="el-GR"/>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
              <w:gridCol w:w="4405"/>
              <w:gridCol w:w="709"/>
              <w:gridCol w:w="992"/>
              <w:gridCol w:w="992"/>
              <w:gridCol w:w="1985"/>
            </w:tblGrid>
            <w:tr w:rsidR="00DD6702" w:rsidRPr="003727BF" w14:paraId="2A278419" w14:textId="77777777" w:rsidTr="00B771A7">
              <w:trPr>
                <w:trHeight w:val="556"/>
              </w:trPr>
              <w:tc>
                <w:tcPr>
                  <w:tcW w:w="835" w:type="dxa"/>
                  <w:tcBorders>
                    <w:left w:val="single" w:sz="4" w:space="0" w:color="auto"/>
                  </w:tcBorders>
                  <w:shd w:val="clear" w:color="auto" w:fill="C6D9F1"/>
                  <w:vAlign w:val="center"/>
                </w:tcPr>
                <w:p w14:paraId="6F7D1681"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t>Α/Α</w:t>
                  </w:r>
                </w:p>
              </w:tc>
              <w:tc>
                <w:tcPr>
                  <w:tcW w:w="4405" w:type="dxa"/>
                  <w:tcBorders>
                    <w:left w:val="single" w:sz="4" w:space="0" w:color="auto"/>
                  </w:tcBorders>
                  <w:shd w:val="clear" w:color="auto" w:fill="C6D9F1"/>
                  <w:vAlign w:val="center"/>
                </w:tcPr>
                <w:p w14:paraId="2CD53EC3" w14:textId="77777777" w:rsidR="00DD6702" w:rsidRPr="003727BF"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t>Περιγραφή</w:t>
                  </w:r>
                </w:p>
              </w:tc>
              <w:tc>
                <w:tcPr>
                  <w:tcW w:w="709" w:type="dxa"/>
                  <w:shd w:val="clear" w:color="auto" w:fill="C6D9F1"/>
                  <w:vAlign w:val="center"/>
                </w:tcPr>
                <w:p w14:paraId="0BD587E6"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t>ΝΑΙ</w:t>
                  </w:r>
                </w:p>
              </w:tc>
              <w:tc>
                <w:tcPr>
                  <w:tcW w:w="992" w:type="dxa"/>
                  <w:shd w:val="clear" w:color="auto" w:fill="C6D9F1"/>
                  <w:vAlign w:val="center"/>
                </w:tcPr>
                <w:p w14:paraId="19CB39DB"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t>ΟΧΙ</w:t>
                  </w:r>
                </w:p>
              </w:tc>
              <w:tc>
                <w:tcPr>
                  <w:tcW w:w="992" w:type="dxa"/>
                  <w:shd w:val="clear" w:color="auto" w:fill="C6D9F1"/>
                  <w:vAlign w:val="center"/>
                </w:tcPr>
                <w:p w14:paraId="24773BFC" w14:textId="77777777" w:rsidR="00DD6702" w:rsidRPr="003727BF"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t>Δεν αφορά</w:t>
                  </w:r>
                </w:p>
              </w:tc>
              <w:tc>
                <w:tcPr>
                  <w:tcW w:w="1985" w:type="dxa"/>
                  <w:tcBorders>
                    <w:right w:val="single" w:sz="4" w:space="0" w:color="auto"/>
                  </w:tcBorders>
                  <w:shd w:val="clear" w:color="auto" w:fill="C6D9F1"/>
                  <w:vAlign w:val="center"/>
                </w:tcPr>
                <w:p w14:paraId="0D44F995" w14:textId="77777777" w:rsidR="00DD6702" w:rsidRPr="003727BF"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t>ΣΧΟΛΙΑ</w:t>
                  </w:r>
                </w:p>
              </w:tc>
            </w:tr>
            <w:tr w:rsidR="00DD6702" w:rsidRPr="00310424" w14:paraId="7146872B" w14:textId="77777777" w:rsidTr="00B771A7">
              <w:trPr>
                <w:trHeight w:val="556"/>
              </w:trPr>
              <w:tc>
                <w:tcPr>
                  <w:tcW w:w="835" w:type="dxa"/>
                  <w:tcBorders>
                    <w:left w:val="single" w:sz="4" w:space="0" w:color="auto"/>
                  </w:tcBorders>
                </w:tcPr>
                <w:p w14:paraId="49038B0C"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he-IL" w:bidi="he-IL"/>
                    </w:rPr>
                  </w:pPr>
                  <w:r w:rsidRPr="009D4F68">
                    <w:rPr>
                      <w:rFonts w:asciiTheme="minorHAnsi" w:hAnsiTheme="minorHAnsi" w:cstheme="minorHAnsi"/>
                      <w:color w:val="000000"/>
                      <w:sz w:val="16"/>
                      <w:szCs w:val="16"/>
                      <w:lang w:val="el-GR" w:eastAsia="he-IL" w:bidi="he-IL"/>
                    </w:rPr>
                    <w:t>1.</w:t>
                  </w:r>
                </w:p>
              </w:tc>
              <w:tc>
                <w:tcPr>
                  <w:tcW w:w="4405" w:type="dxa"/>
                  <w:tcBorders>
                    <w:left w:val="single" w:sz="4" w:space="0" w:color="auto"/>
                  </w:tcBorders>
                  <w:shd w:val="clear" w:color="auto" w:fill="auto"/>
                </w:tcPr>
                <w:p w14:paraId="27FA2EA4"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he-IL" w:bidi="he-IL"/>
                    </w:rPr>
                  </w:pPr>
                  <w:r w:rsidRPr="009D4F68">
                    <w:rPr>
                      <w:rFonts w:asciiTheme="minorHAnsi" w:hAnsiTheme="minorHAnsi" w:cstheme="minorHAnsi"/>
                      <w:color w:val="000000"/>
                      <w:sz w:val="16"/>
                      <w:szCs w:val="16"/>
                      <w:lang w:val="el-GR" w:eastAsia="he-IL" w:bidi="he-IL"/>
                    </w:rPr>
                    <w:t>Βεβαιώνεται ότι ο Φορέας Υλοποίησης υλοποιεί τα μέτρα πρόληψης και αντιμετώπισης κινδύνων απάτης, στις περιπτώσεις που περιλαμβάνονται σε Σχέδιο Δράσης που συνέταξε η Ομάδα Αξιολόγησης Κινδύνων Απάτης της ΕΥΣΤΑ;</w:t>
                  </w:r>
                </w:p>
              </w:tc>
              <w:tc>
                <w:tcPr>
                  <w:tcW w:w="709" w:type="dxa"/>
                  <w:shd w:val="clear" w:color="auto" w:fill="auto"/>
                  <w:vAlign w:val="center"/>
                </w:tcPr>
                <w:p w14:paraId="43DC16E7"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p>
              </w:tc>
              <w:tc>
                <w:tcPr>
                  <w:tcW w:w="992" w:type="dxa"/>
                  <w:shd w:val="clear" w:color="auto" w:fill="auto"/>
                  <w:vAlign w:val="center"/>
                </w:tcPr>
                <w:p w14:paraId="6D678723"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p>
              </w:tc>
              <w:tc>
                <w:tcPr>
                  <w:tcW w:w="992" w:type="dxa"/>
                  <w:shd w:val="clear" w:color="auto" w:fill="auto"/>
                  <w:vAlign w:val="center"/>
                </w:tcPr>
                <w:p w14:paraId="37B84725"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p>
              </w:tc>
              <w:tc>
                <w:tcPr>
                  <w:tcW w:w="1985" w:type="dxa"/>
                  <w:tcBorders>
                    <w:right w:val="single" w:sz="4" w:space="0" w:color="auto"/>
                  </w:tcBorders>
                  <w:shd w:val="clear" w:color="auto" w:fill="auto"/>
                </w:tcPr>
                <w:p w14:paraId="338E32FB"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310424" w14:paraId="09B27556" w14:textId="77777777" w:rsidTr="00B771A7">
              <w:trPr>
                <w:trHeight w:val="556"/>
              </w:trPr>
              <w:tc>
                <w:tcPr>
                  <w:tcW w:w="835" w:type="dxa"/>
                  <w:tcBorders>
                    <w:left w:val="single" w:sz="4" w:space="0" w:color="auto"/>
                  </w:tcBorders>
                </w:tcPr>
                <w:p w14:paraId="39BC8178"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he-IL" w:bidi="he-IL"/>
                    </w:rPr>
                  </w:pPr>
                  <w:r w:rsidRPr="009D4F68">
                    <w:rPr>
                      <w:rFonts w:asciiTheme="minorHAnsi" w:hAnsiTheme="minorHAnsi" w:cstheme="minorHAnsi"/>
                      <w:color w:val="000000"/>
                      <w:sz w:val="16"/>
                      <w:szCs w:val="16"/>
                      <w:lang w:val="el-GR" w:eastAsia="he-IL" w:bidi="he-IL"/>
                    </w:rPr>
                    <w:t>2.</w:t>
                  </w:r>
                </w:p>
              </w:tc>
              <w:tc>
                <w:tcPr>
                  <w:tcW w:w="4405" w:type="dxa"/>
                  <w:tcBorders>
                    <w:left w:val="single" w:sz="4" w:space="0" w:color="auto"/>
                  </w:tcBorders>
                  <w:shd w:val="clear" w:color="auto" w:fill="auto"/>
                </w:tcPr>
                <w:p w14:paraId="0FBFB462"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he-IL" w:bidi="he-IL"/>
                    </w:rPr>
                  </w:pPr>
                  <w:r w:rsidRPr="009D4F68">
                    <w:rPr>
                      <w:rFonts w:asciiTheme="minorHAnsi" w:hAnsiTheme="minorHAnsi" w:cstheme="minorHAnsi"/>
                      <w:color w:val="000000"/>
                      <w:sz w:val="16"/>
                      <w:szCs w:val="16"/>
                      <w:lang w:val="el-GR" w:eastAsia="he-IL" w:bidi="he-IL"/>
                    </w:rPr>
                    <w:t>Βεβαιώνεται ότι ο Φορέας Υλοποίησης προβαίνει στις απαραίτητες ενέργειες για τη διαχείριση κινδύνων, σύμφωνα με τα οριζόμενα στο ΣΔΕ και στο Εγχειρίδιο Διαδικασιών;</w:t>
                  </w:r>
                  <w:r w:rsidRPr="00CD1307">
                    <w:rPr>
                      <w:color w:val="000000" w:themeColor="text1"/>
                      <w:sz w:val="16"/>
                      <w:szCs w:val="16"/>
                      <w:lang w:val="el-GR"/>
                    </w:rPr>
                    <w:t xml:space="preserve"> </w:t>
                  </w:r>
                </w:p>
              </w:tc>
              <w:tc>
                <w:tcPr>
                  <w:tcW w:w="709" w:type="dxa"/>
                  <w:shd w:val="clear" w:color="auto" w:fill="auto"/>
                  <w:vAlign w:val="center"/>
                </w:tcPr>
                <w:p w14:paraId="4877DAA2"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p>
              </w:tc>
              <w:tc>
                <w:tcPr>
                  <w:tcW w:w="992" w:type="dxa"/>
                  <w:shd w:val="clear" w:color="auto" w:fill="auto"/>
                  <w:vAlign w:val="center"/>
                </w:tcPr>
                <w:p w14:paraId="390B5A2F"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p>
              </w:tc>
              <w:tc>
                <w:tcPr>
                  <w:tcW w:w="992" w:type="dxa"/>
                  <w:shd w:val="clear" w:color="auto" w:fill="auto"/>
                  <w:vAlign w:val="center"/>
                </w:tcPr>
                <w:p w14:paraId="038F950B"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p>
              </w:tc>
              <w:tc>
                <w:tcPr>
                  <w:tcW w:w="1985" w:type="dxa"/>
                  <w:tcBorders>
                    <w:right w:val="single" w:sz="4" w:space="0" w:color="auto"/>
                  </w:tcBorders>
                  <w:shd w:val="clear" w:color="auto" w:fill="auto"/>
                </w:tcPr>
                <w:p w14:paraId="365583EA"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75394D40" w14:textId="77777777" w:rsidTr="00B771A7">
              <w:trPr>
                <w:trHeight w:val="556"/>
              </w:trPr>
              <w:tc>
                <w:tcPr>
                  <w:tcW w:w="835" w:type="dxa"/>
                  <w:tcBorders>
                    <w:left w:val="single" w:sz="4" w:space="0" w:color="auto"/>
                  </w:tcBorders>
                </w:tcPr>
                <w:p w14:paraId="1E4C291B"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he-IL" w:bidi="he-IL"/>
                    </w:rPr>
                  </w:pPr>
                  <w:r w:rsidRPr="009D4F68">
                    <w:rPr>
                      <w:rFonts w:asciiTheme="minorHAnsi" w:hAnsiTheme="minorHAnsi" w:cstheme="minorHAnsi"/>
                      <w:color w:val="000000"/>
                      <w:sz w:val="16"/>
                      <w:szCs w:val="16"/>
                      <w:lang w:val="el-GR" w:eastAsia="he-IL" w:bidi="he-IL"/>
                    </w:rPr>
                    <w:t>3.</w:t>
                  </w:r>
                </w:p>
              </w:tc>
              <w:tc>
                <w:tcPr>
                  <w:tcW w:w="4405" w:type="dxa"/>
                  <w:tcBorders>
                    <w:left w:val="single" w:sz="4" w:space="0" w:color="auto"/>
                  </w:tcBorders>
                  <w:shd w:val="clear" w:color="auto" w:fill="auto"/>
                </w:tcPr>
                <w:p w14:paraId="6AD1A182"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he-IL" w:bidi="he-IL"/>
                    </w:rPr>
                  </w:pPr>
                  <w:r w:rsidRPr="009D4F68">
                    <w:rPr>
                      <w:rFonts w:asciiTheme="minorHAnsi" w:hAnsiTheme="minorHAnsi" w:cstheme="minorHAnsi"/>
                      <w:color w:val="000000"/>
                      <w:sz w:val="16"/>
                      <w:szCs w:val="16"/>
                      <w:lang w:val="el-GR" w:eastAsia="he-IL" w:bidi="he-IL"/>
                    </w:rPr>
                    <w:t xml:space="preserve">Βεβαιώνεται ο μη εντοπισμός </w:t>
                  </w:r>
                  <w:r w:rsidRPr="00CD1307">
                    <w:rPr>
                      <w:rFonts w:asciiTheme="minorHAnsi" w:hAnsiTheme="minorHAnsi" w:cstheme="minorHAnsi"/>
                      <w:sz w:val="16"/>
                      <w:szCs w:val="16"/>
                      <w:lang w:val="el-GR"/>
                    </w:rPr>
                    <w:t>παρατυπία</w:t>
                  </w:r>
                  <w:r w:rsidRPr="009D4F68">
                    <w:rPr>
                      <w:rFonts w:asciiTheme="minorHAnsi" w:hAnsiTheme="minorHAnsi" w:cstheme="minorHAnsi"/>
                      <w:sz w:val="16"/>
                      <w:szCs w:val="16"/>
                      <w:lang w:val="el-GR"/>
                    </w:rPr>
                    <w:t xml:space="preserve">ς </w:t>
                  </w:r>
                  <w:r w:rsidRPr="009D4F68">
                    <w:rPr>
                      <w:rFonts w:asciiTheme="minorHAnsi" w:hAnsiTheme="minorHAnsi" w:cstheme="minorHAnsi"/>
                      <w:color w:val="000000"/>
                      <w:sz w:val="16"/>
                      <w:szCs w:val="16"/>
                      <w:lang w:val="el-GR" w:eastAsia="he-IL" w:bidi="he-IL"/>
                    </w:rPr>
                    <w:t xml:space="preserve">που περιέχει </w:t>
                  </w:r>
                  <w:r w:rsidRPr="00CD1307">
                    <w:rPr>
                      <w:rFonts w:asciiTheme="minorHAnsi" w:hAnsiTheme="minorHAnsi" w:cstheme="minorHAnsi"/>
                      <w:sz w:val="16"/>
                      <w:szCs w:val="16"/>
                      <w:lang w:val="el-GR"/>
                    </w:rPr>
                    <w:t xml:space="preserve">ένδειξη </w:t>
                  </w:r>
                  <w:r w:rsidRPr="009D4F68">
                    <w:rPr>
                      <w:rFonts w:asciiTheme="minorHAnsi" w:hAnsiTheme="minorHAnsi" w:cstheme="minorHAnsi"/>
                      <w:color w:val="000000"/>
                      <w:sz w:val="16"/>
                      <w:szCs w:val="16"/>
                      <w:lang w:val="el-GR" w:eastAsia="he-IL" w:bidi="he-IL"/>
                    </w:rPr>
                    <w:t>απάτης</w:t>
                  </w:r>
                  <w:r w:rsidRPr="009D4F68">
                    <w:rPr>
                      <w:rFonts w:asciiTheme="minorHAnsi" w:eastAsia="Calibri" w:hAnsiTheme="minorHAnsi" w:cstheme="minorHAnsi"/>
                      <w:color w:val="000000"/>
                      <w:sz w:val="16"/>
                      <w:szCs w:val="16"/>
                      <w:lang w:val="el-GR" w:eastAsia="el-GR"/>
                    </w:rPr>
                    <w:t>;</w:t>
                  </w:r>
                </w:p>
              </w:tc>
              <w:tc>
                <w:tcPr>
                  <w:tcW w:w="709" w:type="dxa"/>
                  <w:shd w:val="clear" w:color="auto" w:fill="auto"/>
                  <w:vAlign w:val="center"/>
                </w:tcPr>
                <w:p w14:paraId="072DFAFB"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92" w:type="dxa"/>
                  <w:shd w:val="clear" w:color="auto" w:fill="auto"/>
                  <w:vAlign w:val="center"/>
                </w:tcPr>
                <w:p w14:paraId="0A022150"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92" w:type="dxa"/>
                  <w:shd w:val="clear" w:color="auto" w:fill="auto"/>
                  <w:vAlign w:val="center"/>
                </w:tcPr>
                <w:p w14:paraId="0EC4C166"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1985" w:type="dxa"/>
                  <w:tcBorders>
                    <w:right w:val="single" w:sz="4" w:space="0" w:color="auto"/>
                  </w:tcBorders>
                  <w:shd w:val="clear" w:color="auto" w:fill="auto"/>
                </w:tcPr>
                <w:p w14:paraId="2D3C1689"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310424" w14:paraId="13777339" w14:textId="77777777" w:rsidTr="00B771A7">
              <w:trPr>
                <w:trHeight w:val="556"/>
              </w:trPr>
              <w:tc>
                <w:tcPr>
                  <w:tcW w:w="9918" w:type="dxa"/>
                  <w:gridSpan w:val="6"/>
                  <w:tcBorders>
                    <w:left w:val="single" w:sz="4" w:space="0" w:color="auto"/>
                    <w:right w:val="single" w:sz="4" w:space="0" w:color="auto"/>
                  </w:tcBorders>
                </w:tcPr>
                <w:p w14:paraId="32557508"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i/>
                      <w:color w:val="000000"/>
                      <w:sz w:val="16"/>
                      <w:szCs w:val="16"/>
                      <w:lang w:val="el-GR" w:eastAsia="el-GR" w:bidi="he-IL"/>
                    </w:rPr>
                  </w:pPr>
                  <w:r w:rsidRPr="009D4F68">
                    <w:rPr>
                      <w:rFonts w:asciiTheme="minorHAnsi" w:hAnsiTheme="minorHAnsi" w:cstheme="minorHAnsi"/>
                      <w:bCs/>
                      <w:i/>
                      <w:color w:val="000000"/>
                      <w:sz w:val="16"/>
                      <w:szCs w:val="16"/>
                      <w:lang w:val="el-GR" w:eastAsia="el-GR" w:bidi="he-IL"/>
                    </w:rPr>
                    <w:t>Εάν ΟΧΙ, παρέχεται επαρκής τεκμηρίωση και ενημερώνεται αρμοδίως η ΕΥΣΤΑ προκειμένου να ενεργοποιηθεί η Διαδικασία Εξέτασης Ενδείξεων Απάτης του Εγχειριδίου Διαδικασιών της ΕΥΣΤΑ.</w:t>
                  </w:r>
                </w:p>
              </w:tc>
            </w:tr>
            <w:tr w:rsidR="00DD6702" w:rsidRPr="00310424" w14:paraId="617B6D8B" w14:textId="77777777" w:rsidTr="00B771A7">
              <w:trPr>
                <w:trHeight w:val="556"/>
              </w:trPr>
              <w:tc>
                <w:tcPr>
                  <w:tcW w:w="9918" w:type="dxa"/>
                  <w:gridSpan w:val="6"/>
                  <w:tcBorders>
                    <w:left w:val="single" w:sz="4" w:space="0" w:color="auto"/>
                    <w:right w:val="single" w:sz="4" w:space="0" w:color="auto"/>
                  </w:tcBorders>
                </w:tcPr>
                <w:p w14:paraId="688C17D6" w14:textId="77777777" w:rsidR="00DD6702" w:rsidRPr="009D4F68" w:rsidRDefault="00DD6702" w:rsidP="00B771A7">
                  <w:pPr>
                    <w:autoSpaceDE w:val="0"/>
                    <w:autoSpaceDN w:val="0"/>
                    <w:adjustRightInd w:val="0"/>
                    <w:spacing w:after="160" w:line="240" w:lineRule="exact"/>
                    <w:rPr>
                      <w:rFonts w:asciiTheme="minorHAnsi" w:hAnsiTheme="minorHAnsi" w:cstheme="minorHAnsi"/>
                      <w:bCs/>
                      <w:i/>
                      <w:color w:val="000000"/>
                      <w:sz w:val="16"/>
                      <w:szCs w:val="16"/>
                      <w:lang w:val="el-GR" w:eastAsia="el-GR" w:bidi="he-IL"/>
                    </w:rPr>
                  </w:pPr>
                  <w:r w:rsidRPr="009D4F68">
                    <w:rPr>
                      <w:rFonts w:asciiTheme="minorHAnsi" w:hAnsiTheme="minorHAnsi" w:cstheme="minorHAnsi"/>
                      <w:bCs/>
                      <w:i/>
                      <w:color w:val="000000"/>
                      <w:sz w:val="16"/>
                      <w:szCs w:val="16"/>
                      <w:lang w:val="el-GR" w:eastAsia="el-GR" w:bidi="he-IL"/>
                    </w:rPr>
                    <w:t>[πεδίο ελεύθερης ανάπτυξης και τεκμηρίωσης]</w:t>
                  </w:r>
                </w:p>
              </w:tc>
            </w:tr>
          </w:tbl>
          <w:p w14:paraId="5726508D" w14:textId="77777777" w:rsidR="00DD6702" w:rsidRPr="009D4F68" w:rsidRDefault="00DD6702" w:rsidP="00B771A7">
            <w:pPr>
              <w:spacing w:after="0"/>
              <w:rPr>
                <w:rFonts w:asciiTheme="minorHAnsi" w:hAnsiTheme="minorHAnsi" w:cstheme="minorHAnsi"/>
                <w:sz w:val="16"/>
                <w:szCs w:val="16"/>
                <w:lang w:val="el-GR"/>
              </w:rPr>
            </w:pPr>
          </w:p>
          <w:p w14:paraId="73ED1001" w14:textId="77777777" w:rsidR="00DD6702" w:rsidRPr="009D4F68" w:rsidRDefault="00DD6702" w:rsidP="00B771A7">
            <w:pPr>
              <w:spacing w:after="0"/>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t>6. Έλεγχος μη διπλής χρηματοδότησης</w:t>
            </w:r>
          </w:p>
          <w:p w14:paraId="688BEDF2" w14:textId="77777777" w:rsidR="00DD6702" w:rsidRPr="009D4F68" w:rsidRDefault="00DD6702" w:rsidP="00B771A7">
            <w:pPr>
              <w:spacing w:after="0"/>
              <w:rPr>
                <w:rFonts w:asciiTheme="minorHAnsi" w:hAnsiTheme="minorHAnsi" w:cstheme="minorHAnsi"/>
                <w:b/>
                <w:bCs/>
                <w:color w:val="000000"/>
                <w:sz w:val="16"/>
                <w:szCs w:val="16"/>
                <w:u w:val="single"/>
                <w:lang w:val="el-GR" w:eastAsia="el-GR" w:bidi="he-IL"/>
              </w:rPr>
            </w:pPr>
          </w:p>
          <w:tbl>
            <w:tblPr>
              <w:tblW w:w="99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
              <w:gridCol w:w="4405"/>
              <w:gridCol w:w="709"/>
              <w:gridCol w:w="992"/>
              <w:gridCol w:w="992"/>
              <w:gridCol w:w="1981"/>
            </w:tblGrid>
            <w:tr w:rsidR="00DD6702" w:rsidRPr="009D4F68" w14:paraId="26688B95" w14:textId="77777777" w:rsidTr="00B771A7">
              <w:trPr>
                <w:trHeight w:val="556"/>
              </w:trPr>
              <w:tc>
                <w:tcPr>
                  <w:tcW w:w="835" w:type="dxa"/>
                  <w:tcBorders>
                    <w:left w:val="single" w:sz="4" w:space="0" w:color="auto"/>
                  </w:tcBorders>
                  <w:shd w:val="clear" w:color="auto" w:fill="C6D9F1"/>
                  <w:vAlign w:val="center"/>
                </w:tcPr>
                <w:p w14:paraId="5B345938"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t>Α/Α</w:t>
                  </w:r>
                </w:p>
              </w:tc>
              <w:tc>
                <w:tcPr>
                  <w:tcW w:w="4405" w:type="dxa"/>
                  <w:tcBorders>
                    <w:left w:val="single" w:sz="4" w:space="0" w:color="auto"/>
                  </w:tcBorders>
                  <w:shd w:val="clear" w:color="auto" w:fill="C6D9F1"/>
                  <w:vAlign w:val="center"/>
                </w:tcPr>
                <w:p w14:paraId="024FA04D"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eastAsia="el-GR" w:bidi="he-IL"/>
                    </w:rPr>
                  </w:pPr>
                  <w:r w:rsidRPr="009D4F68">
                    <w:rPr>
                      <w:rFonts w:asciiTheme="minorHAnsi" w:hAnsiTheme="minorHAnsi" w:cstheme="minorHAnsi"/>
                      <w:b/>
                      <w:bCs/>
                      <w:color w:val="000000"/>
                      <w:sz w:val="16"/>
                      <w:szCs w:val="16"/>
                      <w:lang w:val="el-GR" w:eastAsia="el-GR" w:bidi="he-IL"/>
                    </w:rPr>
                    <w:t>Περιγραφή</w:t>
                  </w:r>
                </w:p>
              </w:tc>
              <w:tc>
                <w:tcPr>
                  <w:tcW w:w="709" w:type="dxa"/>
                  <w:shd w:val="clear" w:color="auto" w:fill="C6D9F1"/>
                  <w:vAlign w:val="center"/>
                </w:tcPr>
                <w:p w14:paraId="43C54D1D"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t>ΝΑΙ</w:t>
                  </w:r>
                </w:p>
              </w:tc>
              <w:tc>
                <w:tcPr>
                  <w:tcW w:w="992" w:type="dxa"/>
                  <w:shd w:val="clear" w:color="auto" w:fill="C6D9F1"/>
                  <w:vAlign w:val="center"/>
                </w:tcPr>
                <w:p w14:paraId="032C32A6"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t>ΟΧΙ</w:t>
                  </w:r>
                </w:p>
              </w:tc>
              <w:tc>
                <w:tcPr>
                  <w:tcW w:w="992" w:type="dxa"/>
                  <w:shd w:val="clear" w:color="auto" w:fill="C6D9F1"/>
                  <w:vAlign w:val="center"/>
                </w:tcPr>
                <w:p w14:paraId="519FBE01"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eastAsia="el-GR" w:bidi="he-IL"/>
                    </w:rPr>
                  </w:pPr>
                  <w:r w:rsidRPr="009D4F68">
                    <w:rPr>
                      <w:rFonts w:asciiTheme="minorHAnsi" w:hAnsiTheme="minorHAnsi" w:cstheme="minorHAnsi"/>
                      <w:b/>
                      <w:bCs/>
                      <w:color w:val="000000"/>
                      <w:sz w:val="16"/>
                      <w:szCs w:val="16"/>
                      <w:lang w:val="el-GR" w:eastAsia="el-GR" w:bidi="he-IL"/>
                    </w:rPr>
                    <w:t>Δεν αφορά</w:t>
                  </w:r>
                </w:p>
              </w:tc>
              <w:tc>
                <w:tcPr>
                  <w:tcW w:w="1981" w:type="dxa"/>
                  <w:tcBorders>
                    <w:right w:val="single" w:sz="4" w:space="0" w:color="auto"/>
                  </w:tcBorders>
                  <w:shd w:val="clear" w:color="auto" w:fill="C6D9F1"/>
                  <w:vAlign w:val="center"/>
                </w:tcPr>
                <w:p w14:paraId="784912F0"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eastAsia="el-GR" w:bidi="he-IL"/>
                    </w:rPr>
                  </w:pPr>
                  <w:r w:rsidRPr="009D4F68">
                    <w:rPr>
                      <w:rFonts w:asciiTheme="minorHAnsi" w:hAnsiTheme="minorHAnsi" w:cstheme="minorHAnsi"/>
                      <w:b/>
                      <w:bCs/>
                      <w:color w:val="000000"/>
                      <w:sz w:val="16"/>
                      <w:szCs w:val="16"/>
                      <w:lang w:val="el-GR" w:eastAsia="el-GR" w:bidi="he-IL"/>
                    </w:rPr>
                    <w:t>ΣΧΟΛΙΑ</w:t>
                  </w:r>
                </w:p>
              </w:tc>
            </w:tr>
            <w:tr w:rsidR="00DD6702" w:rsidRPr="009D4F68" w14:paraId="51D94474" w14:textId="77777777" w:rsidTr="00B771A7">
              <w:trPr>
                <w:trHeight w:val="556"/>
              </w:trPr>
              <w:tc>
                <w:tcPr>
                  <w:tcW w:w="835" w:type="dxa"/>
                  <w:tcBorders>
                    <w:left w:val="single" w:sz="4" w:space="0" w:color="auto"/>
                  </w:tcBorders>
                </w:tcPr>
                <w:p w14:paraId="13BF997D"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he-IL" w:bidi="he-IL"/>
                    </w:rPr>
                  </w:pPr>
                  <w:r w:rsidRPr="009D4F68">
                    <w:rPr>
                      <w:rFonts w:asciiTheme="minorHAnsi" w:hAnsiTheme="minorHAnsi" w:cstheme="minorHAnsi"/>
                      <w:color w:val="000000"/>
                      <w:sz w:val="16"/>
                      <w:szCs w:val="16"/>
                      <w:lang w:val="el-GR" w:eastAsia="he-IL" w:bidi="he-IL"/>
                    </w:rPr>
                    <w:t>1.</w:t>
                  </w:r>
                </w:p>
              </w:tc>
              <w:tc>
                <w:tcPr>
                  <w:tcW w:w="4405" w:type="dxa"/>
                  <w:tcBorders>
                    <w:left w:val="single" w:sz="4" w:space="0" w:color="auto"/>
                  </w:tcBorders>
                  <w:shd w:val="clear" w:color="auto" w:fill="auto"/>
                </w:tcPr>
                <w:p w14:paraId="38701964"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color w:val="000000"/>
                      <w:sz w:val="16"/>
                      <w:szCs w:val="16"/>
                      <w:lang w:val="el-GR" w:eastAsia="he-IL" w:bidi="he-IL"/>
                    </w:rPr>
                    <w:t>Διασφαλίζεται η μη διπλή χρηματοδότηση της ίδιας δαπάνης από άλλο Ταμείο ή και Πρόγραμμα της Ένωσης</w:t>
                  </w:r>
                  <w:r w:rsidRPr="009D4F68">
                    <w:rPr>
                      <w:rFonts w:asciiTheme="minorHAnsi" w:eastAsia="Calibri" w:hAnsiTheme="minorHAnsi" w:cstheme="minorHAnsi"/>
                      <w:color w:val="000000"/>
                      <w:sz w:val="16"/>
                      <w:szCs w:val="16"/>
                      <w:lang w:val="el-GR" w:eastAsia="el-GR"/>
                    </w:rPr>
                    <w:t>;</w:t>
                  </w:r>
                </w:p>
              </w:tc>
              <w:tc>
                <w:tcPr>
                  <w:tcW w:w="709" w:type="dxa"/>
                  <w:shd w:val="clear" w:color="auto" w:fill="auto"/>
                  <w:vAlign w:val="center"/>
                </w:tcPr>
                <w:p w14:paraId="3F8AE805"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92" w:type="dxa"/>
                  <w:shd w:val="clear" w:color="auto" w:fill="auto"/>
                  <w:vAlign w:val="center"/>
                </w:tcPr>
                <w:p w14:paraId="4EF3E7B9"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92" w:type="dxa"/>
                  <w:shd w:val="clear" w:color="auto" w:fill="auto"/>
                  <w:vAlign w:val="center"/>
                </w:tcPr>
                <w:p w14:paraId="7E0D9139"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1981" w:type="dxa"/>
                  <w:tcBorders>
                    <w:right w:val="single" w:sz="4" w:space="0" w:color="auto"/>
                  </w:tcBorders>
                  <w:shd w:val="clear" w:color="auto" w:fill="auto"/>
                </w:tcPr>
                <w:p w14:paraId="698942EC"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310424" w14:paraId="5BF33CBD" w14:textId="77777777" w:rsidTr="00B771A7">
              <w:trPr>
                <w:trHeight w:val="556"/>
              </w:trPr>
              <w:tc>
                <w:tcPr>
                  <w:tcW w:w="9914" w:type="dxa"/>
                  <w:gridSpan w:val="6"/>
                  <w:tcBorders>
                    <w:left w:val="single" w:sz="4" w:space="0" w:color="auto"/>
                    <w:right w:val="single" w:sz="4" w:space="0" w:color="auto"/>
                  </w:tcBorders>
                </w:tcPr>
                <w:p w14:paraId="1724057D"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i/>
                      <w:color w:val="000000"/>
                      <w:sz w:val="16"/>
                      <w:szCs w:val="16"/>
                      <w:lang w:val="el-GR" w:eastAsia="el-GR" w:bidi="he-IL"/>
                    </w:rPr>
                  </w:pPr>
                  <w:r w:rsidRPr="009D4F68">
                    <w:rPr>
                      <w:rFonts w:asciiTheme="minorHAnsi" w:hAnsiTheme="minorHAnsi" w:cstheme="minorHAnsi"/>
                      <w:bCs/>
                      <w:i/>
                      <w:color w:val="000000"/>
                      <w:sz w:val="16"/>
                      <w:szCs w:val="16"/>
                      <w:lang w:val="el-GR" w:eastAsia="el-GR" w:bidi="he-IL"/>
                    </w:rPr>
                    <w:lastRenderedPageBreak/>
                    <w:t>Εάν ΟΧΙ, παρέχεται επαρκής τεκμηρίωση και ενημερώνεται αρμοδίως η ΕΥΣΤΑ προκειμένου να ενεργοποιηθεί η Διαδικασία Εξέτασης Ενδείξεων Απάτης του Εγχειριδίου Διαδικασιών της ΕΥΣΤΑ.</w:t>
                  </w:r>
                </w:p>
              </w:tc>
            </w:tr>
            <w:tr w:rsidR="00DD6702" w:rsidRPr="00310424" w14:paraId="1FCBEDB3" w14:textId="77777777" w:rsidTr="00B771A7">
              <w:trPr>
                <w:trHeight w:val="556"/>
              </w:trPr>
              <w:tc>
                <w:tcPr>
                  <w:tcW w:w="9914" w:type="dxa"/>
                  <w:gridSpan w:val="6"/>
                  <w:tcBorders>
                    <w:left w:val="single" w:sz="4" w:space="0" w:color="auto"/>
                    <w:right w:val="single" w:sz="4" w:space="0" w:color="auto"/>
                  </w:tcBorders>
                </w:tcPr>
                <w:p w14:paraId="1D6DFE92" w14:textId="77777777" w:rsidR="00DD6702" w:rsidRPr="009D4F68" w:rsidRDefault="00DD6702" w:rsidP="00B771A7">
                  <w:pPr>
                    <w:autoSpaceDE w:val="0"/>
                    <w:autoSpaceDN w:val="0"/>
                    <w:adjustRightInd w:val="0"/>
                    <w:spacing w:after="160" w:line="240" w:lineRule="exact"/>
                    <w:rPr>
                      <w:rFonts w:asciiTheme="minorHAnsi" w:hAnsiTheme="minorHAnsi" w:cstheme="minorHAnsi"/>
                      <w:bCs/>
                      <w:i/>
                      <w:color w:val="000000"/>
                      <w:sz w:val="16"/>
                      <w:szCs w:val="16"/>
                      <w:lang w:val="el-GR" w:eastAsia="el-GR" w:bidi="he-IL"/>
                    </w:rPr>
                  </w:pPr>
                  <w:r w:rsidRPr="009D4F68">
                    <w:rPr>
                      <w:rFonts w:asciiTheme="minorHAnsi" w:hAnsiTheme="minorHAnsi" w:cstheme="minorHAnsi"/>
                      <w:bCs/>
                      <w:i/>
                      <w:color w:val="000000"/>
                      <w:sz w:val="16"/>
                      <w:szCs w:val="16"/>
                      <w:lang w:val="el-GR" w:eastAsia="el-GR" w:bidi="he-IL"/>
                    </w:rPr>
                    <w:t>[πεδίο ελεύθερης ανάπτυξης και τεκμηρίωσης]</w:t>
                  </w:r>
                </w:p>
              </w:tc>
            </w:tr>
          </w:tbl>
          <w:p w14:paraId="6D6AAA84" w14:textId="77777777" w:rsidR="00DD6702" w:rsidRDefault="00DD6702" w:rsidP="00B771A7">
            <w:pPr>
              <w:spacing w:after="0"/>
              <w:rPr>
                <w:rFonts w:asciiTheme="minorHAnsi" w:hAnsiTheme="minorHAnsi" w:cstheme="minorHAnsi"/>
                <w:sz w:val="16"/>
                <w:szCs w:val="16"/>
                <w:lang w:val="el-GR"/>
              </w:rPr>
            </w:pPr>
          </w:p>
          <w:p w14:paraId="301C7687" w14:textId="77777777" w:rsidR="00DD6702" w:rsidRPr="009D4F68" w:rsidRDefault="00DD6702" w:rsidP="00B771A7">
            <w:pPr>
              <w:spacing w:after="0"/>
              <w:rPr>
                <w:rFonts w:asciiTheme="minorHAnsi" w:hAnsiTheme="minorHAnsi" w:cstheme="minorHAnsi"/>
                <w:sz w:val="16"/>
                <w:szCs w:val="16"/>
                <w:lang w:val="el-GR"/>
              </w:rPr>
            </w:pPr>
          </w:p>
          <w:p w14:paraId="4EFBD429" w14:textId="77777777" w:rsidR="00DD6702" w:rsidRPr="009D4F68" w:rsidRDefault="00DD6702" w:rsidP="00B771A7">
            <w:pPr>
              <w:spacing w:after="0"/>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t>7. Έλεγχος μη σύγκρουσης συμφερόντων</w:t>
            </w:r>
          </w:p>
          <w:p w14:paraId="2E070ECC" w14:textId="77777777" w:rsidR="00DD6702" w:rsidRPr="009D4F68" w:rsidRDefault="00DD6702" w:rsidP="00B771A7">
            <w:pPr>
              <w:spacing w:after="0"/>
              <w:rPr>
                <w:rFonts w:asciiTheme="minorHAnsi" w:hAnsiTheme="minorHAnsi" w:cstheme="minorHAnsi"/>
                <w:b/>
                <w:bCs/>
                <w:color w:val="000000"/>
                <w:sz w:val="16"/>
                <w:szCs w:val="16"/>
                <w:u w:val="single"/>
                <w:lang w:val="el-GR" w:eastAsia="el-GR" w:bidi="he-IL"/>
              </w:rPr>
            </w:pPr>
          </w:p>
          <w:tbl>
            <w:tblPr>
              <w:tblW w:w="99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
              <w:gridCol w:w="4405"/>
              <w:gridCol w:w="709"/>
              <w:gridCol w:w="992"/>
              <w:gridCol w:w="992"/>
              <w:gridCol w:w="1981"/>
            </w:tblGrid>
            <w:tr w:rsidR="00DD6702" w:rsidRPr="009D4F68" w14:paraId="79372B72" w14:textId="77777777" w:rsidTr="00B771A7">
              <w:trPr>
                <w:trHeight w:val="556"/>
              </w:trPr>
              <w:tc>
                <w:tcPr>
                  <w:tcW w:w="835" w:type="dxa"/>
                  <w:tcBorders>
                    <w:left w:val="single" w:sz="4" w:space="0" w:color="auto"/>
                  </w:tcBorders>
                  <w:shd w:val="clear" w:color="auto" w:fill="C6D9F1"/>
                  <w:vAlign w:val="center"/>
                </w:tcPr>
                <w:p w14:paraId="5FCF8325"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t>Α/Α</w:t>
                  </w:r>
                </w:p>
              </w:tc>
              <w:tc>
                <w:tcPr>
                  <w:tcW w:w="4405" w:type="dxa"/>
                  <w:tcBorders>
                    <w:left w:val="single" w:sz="4" w:space="0" w:color="auto"/>
                  </w:tcBorders>
                  <w:shd w:val="clear" w:color="auto" w:fill="C6D9F1"/>
                  <w:vAlign w:val="center"/>
                </w:tcPr>
                <w:p w14:paraId="36E716E1"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eastAsia="el-GR" w:bidi="he-IL"/>
                    </w:rPr>
                  </w:pPr>
                  <w:r w:rsidRPr="009D4F68">
                    <w:rPr>
                      <w:rFonts w:asciiTheme="minorHAnsi" w:hAnsiTheme="minorHAnsi" w:cstheme="minorHAnsi"/>
                      <w:b/>
                      <w:bCs/>
                      <w:color w:val="000000"/>
                      <w:sz w:val="16"/>
                      <w:szCs w:val="16"/>
                      <w:lang w:val="el-GR" w:eastAsia="el-GR" w:bidi="he-IL"/>
                    </w:rPr>
                    <w:t>Περιγραφή</w:t>
                  </w:r>
                </w:p>
              </w:tc>
              <w:tc>
                <w:tcPr>
                  <w:tcW w:w="709" w:type="dxa"/>
                  <w:shd w:val="clear" w:color="auto" w:fill="C6D9F1"/>
                  <w:vAlign w:val="center"/>
                </w:tcPr>
                <w:p w14:paraId="5A6599EB"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t>ΝΑΙ</w:t>
                  </w:r>
                </w:p>
              </w:tc>
              <w:tc>
                <w:tcPr>
                  <w:tcW w:w="992" w:type="dxa"/>
                  <w:shd w:val="clear" w:color="auto" w:fill="C6D9F1"/>
                  <w:vAlign w:val="center"/>
                </w:tcPr>
                <w:p w14:paraId="06CEA098"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b/>
                      <w:bCs/>
                      <w:color w:val="000000"/>
                      <w:sz w:val="16"/>
                      <w:szCs w:val="16"/>
                      <w:lang w:val="el-GR" w:eastAsia="el-GR" w:bidi="he-IL"/>
                    </w:rPr>
                    <w:t>ΟΧΙ</w:t>
                  </w:r>
                </w:p>
              </w:tc>
              <w:tc>
                <w:tcPr>
                  <w:tcW w:w="992" w:type="dxa"/>
                  <w:shd w:val="clear" w:color="auto" w:fill="C6D9F1"/>
                  <w:vAlign w:val="center"/>
                </w:tcPr>
                <w:p w14:paraId="3FF3A0FD"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eastAsia="el-GR" w:bidi="he-IL"/>
                    </w:rPr>
                  </w:pPr>
                  <w:r w:rsidRPr="009D4F68">
                    <w:rPr>
                      <w:rFonts w:asciiTheme="minorHAnsi" w:hAnsiTheme="minorHAnsi" w:cstheme="minorHAnsi"/>
                      <w:b/>
                      <w:bCs/>
                      <w:color w:val="000000"/>
                      <w:sz w:val="16"/>
                      <w:szCs w:val="16"/>
                      <w:lang w:val="el-GR" w:eastAsia="el-GR" w:bidi="he-IL"/>
                    </w:rPr>
                    <w:t>Δεν αφορά</w:t>
                  </w:r>
                </w:p>
              </w:tc>
              <w:tc>
                <w:tcPr>
                  <w:tcW w:w="1981" w:type="dxa"/>
                  <w:tcBorders>
                    <w:right w:val="single" w:sz="4" w:space="0" w:color="auto"/>
                  </w:tcBorders>
                  <w:shd w:val="clear" w:color="auto" w:fill="C6D9F1"/>
                  <w:vAlign w:val="center"/>
                </w:tcPr>
                <w:p w14:paraId="0073E57A"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eastAsia="el-GR" w:bidi="he-IL"/>
                    </w:rPr>
                  </w:pPr>
                  <w:r w:rsidRPr="009D4F68">
                    <w:rPr>
                      <w:rFonts w:asciiTheme="minorHAnsi" w:hAnsiTheme="minorHAnsi" w:cstheme="minorHAnsi"/>
                      <w:b/>
                      <w:bCs/>
                      <w:color w:val="000000"/>
                      <w:sz w:val="16"/>
                      <w:szCs w:val="16"/>
                      <w:lang w:val="el-GR" w:eastAsia="el-GR" w:bidi="he-IL"/>
                    </w:rPr>
                    <w:t>ΣΧΟΛΙΑ</w:t>
                  </w:r>
                </w:p>
              </w:tc>
            </w:tr>
            <w:tr w:rsidR="00DD6702" w:rsidRPr="009D4F68" w14:paraId="2AB3E51E" w14:textId="77777777" w:rsidTr="00B771A7">
              <w:trPr>
                <w:trHeight w:val="556"/>
              </w:trPr>
              <w:tc>
                <w:tcPr>
                  <w:tcW w:w="835" w:type="dxa"/>
                  <w:tcBorders>
                    <w:left w:val="single" w:sz="4" w:space="0" w:color="auto"/>
                  </w:tcBorders>
                </w:tcPr>
                <w:p w14:paraId="548AA21C"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he-IL" w:bidi="he-IL"/>
                    </w:rPr>
                  </w:pPr>
                  <w:r w:rsidRPr="009D4F68">
                    <w:rPr>
                      <w:rFonts w:asciiTheme="minorHAnsi" w:hAnsiTheme="minorHAnsi" w:cstheme="minorHAnsi"/>
                      <w:color w:val="000000"/>
                      <w:sz w:val="16"/>
                      <w:szCs w:val="16"/>
                      <w:lang w:val="el-GR" w:eastAsia="he-IL" w:bidi="he-IL"/>
                    </w:rPr>
                    <w:t>1.</w:t>
                  </w:r>
                </w:p>
              </w:tc>
              <w:tc>
                <w:tcPr>
                  <w:tcW w:w="4405" w:type="dxa"/>
                  <w:tcBorders>
                    <w:left w:val="single" w:sz="4" w:space="0" w:color="auto"/>
                  </w:tcBorders>
                  <w:shd w:val="clear" w:color="auto" w:fill="auto"/>
                </w:tcPr>
                <w:p w14:paraId="6579EE8D"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he-IL" w:bidi="he-IL"/>
                    </w:rPr>
                  </w:pPr>
                  <w:r w:rsidRPr="009D4F68">
                    <w:rPr>
                      <w:rFonts w:asciiTheme="minorHAnsi" w:hAnsiTheme="minorHAnsi" w:cstheme="minorHAnsi"/>
                      <w:color w:val="000000"/>
                      <w:sz w:val="16"/>
                      <w:szCs w:val="16"/>
                      <w:lang w:val="el-GR" w:eastAsia="he-IL" w:bidi="he-IL"/>
                    </w:rPr>
                    <w:t xml:space="preserve">Το προσωπικό του Φορέα Υλοποίησης που απασχολείται σε δραστηριότητες που αφορούν στην υλοποίηση έργων, στην παρακολούθηση και στις πληρωμές, καθώς και εξωτερικά στελέχη που ενδεχομένως αξιοποιεί για αυτές τις δραστηριότητες, έχουν υποβάλει δήλωση μη σύγκρουσης συμφερόντων; </w:t>
                  </w:r>
                </w:p>
              </w:tc>
              <w:tc>
                <w:tcPr>
                  <w:tcW w:w="709" w:type="dxa"/>
                  <w:shd w:val="clear" w:color="auto" w:fill="auto"/>
                  <w:vAlign w:val="center"/>
                </w:tcPr>
                <w:p w14:paraId="11C18406"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92" w:type="dxa"/>
                  <w:shd w:val="clear" w:color="auto" w:fill="auto"/>
                  <w:vAlign w:val="center"/>
                </w:tcPr>
                <w:p w14:paraId="47F283C4"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92" w:type="dxa"/>
                  <w:shd w:val="clear" w:color="auto" w:fill="auto"/>
                  <w:vAlign w:val="center"/>
                </w:tcPr>
                <w:p w14:paraId="3DB5C8C6"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1981" w:type="dxa"/>
                  <w:tcBorders>
                    <w:right w:val="single" w:sz="4" w:space="0" w:color="auto"/>
                  </w:tcBorders>
                  <w:shd w:val="clear" w:color="auto" w:fill="auto"/>
                </w:tcPr>
                <w:p w14:paraId="01E43437"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9D4F68" w14:paraId="6B7E3435" w14:textId="77777777" w:rsidTr="00B771A7">
              <w:trPr>
                <w:trHeight w:val="556"/>
              </w:trPr>
              <w:tc>
                <w:tcPr>
                  <w:tcW w:w="835" w:type="dxa"/>
                  <w:tcBorders>
                    <w:left w:val="single" w:sz="4" w:space="0" w:color="auto"/>
                  </w:tcBorders>
                </w:tcPr>
                <w:p w14:paraId="52698026"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color w:val="000000"/>
                      <w:sz w:val="16"/>
                      <w:szCs w:val="16"/>
                      <w:lang w:val="el-GR" w:eastAsia="he-IL" w:bidi="he-IL"/>
                    </w:rPr>
                  </w:pPr>
                  <w:r w:rsidRPr="009D4F68">
                    <w:rPr>
                      <w:rFonts w:asciiTheme="minorHAnsi" w:hAnsiTheme="minorHAnsi" w:cstheme="minorHAnsi"/>
                      <w:color w:val="000000"/>
                      <w:sz w:val="16"/>
                      <w:szCs w:val="16"/>
                      <w:lang w:val="el-GR" w:eastAsia="he-IL" w:bidi="he-IL"/>
                    </w:rPr>
                    <w:t>2.</w:t>
                  </w:r>
                </w:p>
              </w:tc>
              <w:tc>
                <w:tcPr>
                  <w:tcW w:w="4405" w:type="dxa"/>
                  <w:tcBorders>
                    <w:left w:val="single" w:sz="4" w:space="0" w:color="auto"/>
                  </w:tcBorders>
                  <w:shd w:val="clear" w:color="auto" w:fill="auto"/>
                </w:tcPr>
                <w:p w14:paraId="346610E4" w14:textId="77777777" w:rsidR="00DD6702" w:rsidRPr="009D4F68" w:rsidRDefault="00DD6702" w:rsidP="00B771A7">
                  <w:pPr>
                    <w:autoSpaceDE w:val="0"/>
                    <w:autoSpaceDN w:val="0"/>
                    <w:adjustRightInd w:val="0"/>
                    <w:spacing w:after="160" w:line="240" w:lineRule="exact"/>
                    <w:rPr>
                      <w:rFonts w:asciiTheme="minorHAnsi" w:hAnsiTheme="minorHAnsi" w:cstheme="minorHAnsi"/>
                      <w:color w:val="000000"/>
                      <w:sz w:val="16"/>
                      <w:szCs w:val="16"/>
                      <w:lang w:val="el-GR" w:eastAsia="el-GR" w:bidi="he-IL"/>
                    </w:rPr>
                  </w:pPr>
                  <w:r w:rsidRPr="009D4F68">
                    <w:rPr>
                      <w:rFonts w:asciiTheme="minorHAnsi" w:hAnsiTheme="minorHAnsi" w:cstheme="minorHAnsi"/>
                      <w:sz w:val="16"/>
                      <w:szCs w:val="16"/>
                      <w:lang w:val="el-GR"/>
                    </w:rPr>
                    <w:t>Διασφαλίζεται</w:t>
                  </w:r>
                  <w:r w:rsidRPr="009D4F68">
                    <w:rPr>
                      <w:rStyle w:val="FootnoteReference"/>
                      <w:rFonts w:asciiTheme="minorHAnsi" w:hAnsiTheme="minorHAnsi" w:cstheme="minorHAnsi"/>
                      <w:sz w:val="16"/>
                      <w:szCs w:val="16"/>
                      <w:lang w:val="el-GR"/>
                    </w:rPr>
                    <w:footnoteReference w:id="11"/>
                  </w:r>
                  <w:r w:rsidRPr="009D4F68">
                    <w:rPr>
                      <w:rFonts w:asciiTheme="minorHAnsi" w:hAnsiTheme="minorHAnsi" w:cstheme="minorHAnsi"/>
                      <w:sz w:val="16"/>
                      <w:szCs w:val="16"/>
                      <w:lang w:val="el-GR"/>
                    </w:rPr>
                    <w:t xml:space="preserve"> ότι ο Φορέας Υλοποίησης / η αναθέτουσα αρχή λαμβάνουν τα κατάλληλα μέτρα για την αποτελεσματική πρόληψη, τον εντοπισμό και την επανόρθωση περιπτώσεων </w:t>
                  </w:r>
                  <w:r w:rsidRPr="009D4F68">
                    <w:rPr>
                      <w:rFonts w:asciiTheme="minorHAnsi" w:hAnsiTheme="minorHAnsi"/>
                      <w:sz w:val="16"/>
                      <w:szCs w:val="16"/>
                      <w:lang w:val="el-GR"/>
                    </w:rPr>
                    <w:t>συγκρούσεων συμφερόντων που ενδέχεται να προκύψουν κατά τη διεξαγωγή διαδικασιών σύναψης σύμβασης, συμπεριλαμβανομένου του σχεδιασμού και της προετοιμασίας της διαδικασίας, καθώς και της κατάρτισης των εγγράφων της σύμβασης, ούτως ώστε να αποφεύγονται τυχόν στρεβλώσεις του ανταγωνισμού και να διασφαλίζεται η ίση μεταχείριση όλων των οικονομικών φορέων, κατά τα οριζόμενα στα άρθρα 24 και 262 του ν.</w:t>
                  </w:r>
                  <w:r w:rsidRPr="009D4F68">
                    <w:rPr>
                      <w:rFonts w:asciiTheme="minorHAnsi" w:hAnsiTheme="minorHAnsi" w:cstheme="minorHAnsi"/>
                      <w:sz w:val="16"/>
                      <w:szCs w:val="16"/>
                      <w:lang w:val="el-GR"/>
                    </w:rPr>
                    <w:t xml:space="preserve">4412/2016.  </w:t>
                  </w:r>
                </w:p>
              </w:tc>
              <w:tc>
                <w:tcPr>
                  <w:tcW w:w="709" w:type="dxa"/>
                  <w:shd w:val="clear" w:color="auto" w:fill="auto"/>
                  <w:vAlign w:val="center"/>
                </w:tcPr>
                <w:p w14:paraId="4AA2C18F"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92" w:type="dxa"/>
                  <w:shd w:val="clear" w:color="auto" w:fill="auto"/>
                  <w:vAlign w:val="center"/>
                </w:tcPr>
                <w:p w14:paraId="60E876C5"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92" w:type="dxa"/>
                  <w:shd w:val="clear" w:color="auto" w:fill="auto"/>
                  <w:vAlign w:val="center"/>
                </w:tcPr>
                <w:p w14:paraId="51214C04" w14:textId="77777777" w:rsidR="00DD6702" w:rsidRPr="009D4F68" w:rsidRDefault="00DD6702" w:rsidP="00B771A7">
                  <w:pPr>
                    <w:autoSpaceDE w:val="0"/>
                    <w:autoSpaceDN w:val="0"/>
                    <w:adjustRightInd w:val="0"/>
                    <w:spacing w:after="160" w:line="240" w:lineRule="exact"/>
                    <w:jc w:val="center"/>
                    <w:rPr>
                      <w:rFonts w:asciiTheme="minorHAnsi" w:hAnsiTheme="minorHAnsi" w:cstheme="minorHAnsi"/>
                      <w:b/>
                      <w:bCs/>
                      <w:color w:val="000000"/>
                      <w:sz w:val="16"/>
                      <w:szCs w:val="16"/>
                      <w:lang w:val="el-GR" w:eastAsia="el-GR" w:bidi="he-IL"/>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1981" w:type="dxa"/>
                  <w:tcBorders>
                    <w:right w:val="single" w:sz="4" w:space="0" w:color="auto"/>
                  </w:tcBorders>
                  <w:shd w:val="clear" w:color="auto" w:fill="auto"/>
                </w:tcPr>
                <w:p w14:paraId="056E173D"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color w:val="000000"/>
                      <w:sz w:val="16"/>
                      <w:szCs w:val="16"/>
                      <w:lang w:val="el-GR" w:eastAsia="el-GR" w:bidi="he-IL"/>
                    </w:rPr>
                  </w:pPr>
                </w:p>
              </w:tc>
            </w:tr>
            <w:tr w:rsidR="00DD6702" w:rsidRPr="00310424" w14:paraId="69B055A2" w14:textId="77777777" w:rsidTr="00B771A7">
              <w:trPr>
                <w:trHeight w:val="556"/>
              </w:trPr>
              <w:tc>
                <w:tcPr>
                  <w:tcW w:w="9914" w:type="dxa"/>
                  <w:gridSpan w:val="6"/>
                  <w:tcBorders>
                    <w:left w:val="single" w:sz="4" w:space="0" w:color="auto"/>
                    <w:right w:val="single" w:sz="4" w:space="0" w:color="auto"/>
                  </w:tcBorders>
                </w:tcPr>
                <w:p w14:paraId="63A5C62B" w14:textId="77777777" w:rsidR="00DD6702" w:rsidRPr="009D4F68" w:rsidRDefault="00DD6702" w:rsidP="00B771A7">
                  <w:pPr>
                    <w:autoSpaceDE w:val="0"/>
                    <w:autoSpaceDN w:val="0"/>
                    <w:adjustRightInd w:val="0"/>
                    <w:spacing w:after="160" w:line="240" w:lineRule="exact"/>
                    <w:rPr>
                      <w:rFonts w:asciiTheme="minorHAnsi" w:hAnsiTheme="minorHAnsi" w:cstheme="minorHAnsi"/>
                      <w:b/>
                      <w:bCs/>
                      <w:i/>
                      <w:color w:val="000000"/>
                      <w:sz w:val="16"/>
                      <w:szCs w:val="16"/>
                      <w:lang w:val="el-GR" w:eastAsia="el-GR" w:bidi="he-IL"/>
                    </w:rPr>
                  </w:pPr>
                  <w:r w:rsidRPr="009D4F68">
                    <w:rPr>
                      <w:rFonts w:asciiTheme="minorHAnsi" w:hAnsiTheme="minorHAnsi" w:cstheme="minorHAnsi"/>
                      <w:bCs/>
                      <w:i/>
                      <w:color w:val="000000"/>
                      <w:sz w:val="16"/>
                      <w:szCs w:val="16"/>
                      <w:lang w:val="el-GR" w:eastAsia="el-GR" w:bidi="he-IL"/>
                    </w:rPr>
                    <w:t>Εάν ΟΧΙ, παρέχεται επαρκής τεκμηρίωση και ενημερώνεται αρμοδίως η ΕΥΣΤΑ προκειμένου να ενεργοποιηθεί η Διαδικασία Εξέτασης Ενδείξεων Απάτης του Εγχειριδίου Διαδικασιών της ΕΥΣΤΑ.</w:t>
                  </w:r>
                </w:p>
              </w:tc>
            </w:tr>
            <w:tr w:rsidR="00DD6702" w:rsidRPr="00310424" w14:paraId="10134F6A" w14:textId="77777777" w:rsidTr="00B771A7">
              <w:trPr>
                <w:trHeight w:val="556"/>
              </w:trPr>
              <w:tc>
                <w:tcPr>
                  <w:tcW w:w="9914" w:type="dxa"/>
                  <w:gridSpan w:val="6"/>
                  <w:tcBorders>
                    <w:left w:val="single" w:sz="4" w:space="0" w:color="auto"/>
                    <w:right w:val="single" w:sz="4" w:space="0" w:color="auto"/>
                  </w:tcBorders>
                </w:tcPr>
                <w:p w14:paraId="2CD204EA" w14:textId="77777777" w:rsidR="00DD6702" w:rsidRPr="009D4F68" w:rsidRDefault="00DD6702" w:rsidP="00B771A7">
                  <w:pPr>
                    <w:autoSpaceDE w:val="0"/>
                    <w:autoSpaceDN w:val="0"/>
                    <w:adjustRightInd w:val="0"/>
                    <w:spacing w:after="160" w:line="240" w:lineRule="exact"/>
                    <w:rPr>
                      <w:rFonts w:asciiTheme="minorHAnsi" w:hAnsiTheme="minorHAnsi" w:cstheme="minorHAnsi"/>
                      <w:bCs/>
                      <w:i/>
                      <w:color w:val="000000"/>
                      <w:sz w:val="16"/>
                      <w:szCs w:val="16"/>
                      <w:lang w:val="el-GR" w:eastAsia="el-GR" w:bidi="he-IL"/>
                    </w:rPr>
                  </w:pPr>
                  <w:r w:rsidRPr="009D4F68">
                    <w:rPr>
                      <w:rFonts w:asciiTheme="minorHAnsi" w:hAnsiTheme="minorHAnsi" w:cstheme="minorHAnsi"/>
                      <w:bCs/>
                      <w:i/>
                      <w:color w:val="000000"/>
                      <w:sz w:val="16"/>
                      <w:szCs w:val="16"/>
                      <w:lang w:val="el-GR" w:eastAsia="el-GR" w:bidi="he-IL"/>
                    </w:rPr>
                    <w:lastRenderedPageBreak/>
                    <w:t>[πεδίο ελεύθερης ανάπτυξης και τεκμηρίωσης]</w:t>
                  </w:r>
                </w:p>
              </w:tc>
            </w:tr>
          </w:tbl>
          <w:p w14:paraId="4FDA5725" w14:textId="77777777" w:rsidR="00DD6702" w:rsidRPr="009D4F68" w:rsidRDefault="00DD6702" w:rsidP="00B771A7">
            <w:pPr>
              <w:spacing w:after="0"/>
              <w:rPr>
                <w:rFonts w:asciiTheme="minorHAnsi" w:hAnsiTheme="minorHAnsi" w:cstheme="minorHAnsi"/>
                <w:sz w:val="16"/>
                <w:szCs w:val="16"/>
                <w:lang w:val="el-GR"/>
              </w:rPr>
            </w:pPr>
          </w:p>
          <w:p w14:paraId="064E04C8" w14:textId="77777777" w:rsidR="00DD6702" w:rsidRPr="009D4F68" w:rsidRDefault="00DD6702" w:rsidP="00B771A7">
            <w:pPr>
              <w:spacing w:after="0"/>
              <w:rPr>
                <w:rFonts w:asciiTheme="minorHAnsi" w:hAnsiTheme="minorHAnsi" w:cstheme="minorHAnsi"/>
                <w:sz w:val="16"/>
                <w:szCs w:val="16"/>
                <w:lang w:val="el-GR"/>
              </w:rPr>
            </w:pPr>
            <w:r w:rsidRPr="009D4F68">
              <w:rPr>
                <w:rFonts w:asciiTheme="minorHAnsi" w:hAnsiTheme="minorHAnsi" w:cstheme="minorHAnsi"/>
                <w:b/>
                <w:bCs/>
                <w:color w:val="000000"/>
                <w:sz w:val="16"/>
                <w:szCs w:val="16"/>
                <w:lang w:val="el-GR" w:eastAsia="el-GR" w:bidi="he-IL"/>
              </w:rPr>
              <w:t>8. Έλεγχος συμμόρφωσης προς προηγούμενες συστάσεις</w:t>
            </w:r>
          </w:p>
          <w:p w14:paraId="7A1A1411" w14:textId="77777777" w:rsidR="00DD6702" w:rsidRPr="009D4F68" w:rsidRDefault="00DD6702" w:rsidP="00B771A7">
            <w:pPr>
              <w:spacing w:after="0"/>
              <w:rPr>
                <w:rFonts w:asciiTheme="minorHAnsi" w:hAnsiTheme="minorHAnsi" w:cstheme="minorHAnsi"/>
                <w:sz w:val="16"/>
                <w:szCs w:val="16"/>
                <w:lang w:val="el-GR"/>
              </w:rPr>
            </w:pPr>
          </w:p>
          <w:tbl>
            <w:tblPr>
              <w:tblpPr w:leftFromText="180" w:rightFromText="180" w:vertAnchor="text" w:horzAnchor="margin" w:tblpY="-40"/>
              <w:tblW w:w="992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534"/>
              <w:gridCol w:w="4608"/>
              <w:gridCol w:w="900"/>
              <w:gridCol w:w="900"/>
              <w:gridCol w:w="1021"/>
              <w:gridCol w:w="1957"/>
            </w:tblGrid>
            <w:tr w:rsidR="00DD6702" w:rsidRPr="009D4F68" w14:paraId="0489D07C" w14:textId="77777777" w:rsidTr="00B771A7">
              <w:tc>
                <w:tcPr>
                  <w:tcW w:w="534" w:type="dxa"/>
                  <w:shd w:val="clear" w:color="auto" w:fill="C6D9F1"/>
                  <w:vAlign w:val="center"/>
                </w:tcPr>
                <w:p w14:paraId="5580BED8" w14:textId="77777777" w:rsidR="00DD6702" w:rsidRPr="009D4F68" w:rsidRDefault="00DD6702" w:rsidP="00B771A7">
                  <w:pPr>
                    <w:jc w:val="center"/>
                    <w:rPr>
                      <w:rFonts w:asciiTheme="minorHAnsi" w:hAnsiTheme="minorHAnsi" w:cstheme="minorHAnsi"/>
                      <w:b/>
                      <w:bCs/>
                      <w:color w:val="000000"/>
                      <w:sz w:val="16"/>
                      <w:szCs w:val="16"/>
                      <w:lang w:val="el-GR"/>
                    </w:rPr>
                  </w:pPr>
                  <w:r w:rsidRPr="009D4F68">
                    <w:rPr>
                      <w:rFonts w:asciiTheme="minorHAnsi" w:hAnsiTheme="minorHAnsi" w:cstheme="minorHAnsi"/>
                      <w:b/>
                      <w:bCs/>
                      <w:color w:val="000000"/>
                      <w:sz w:val="16"/>
                      <w:szCs w:val="16"/>
                      <w:lang w:val="el-GR"/>
                    </w:rPr>
                    <w:t>Α/Α</w:t>
                  </w:r>
                </w:p>
              </w:tc>
              <w:tc>
                <w:tcPr>
                  <w:tcW w:w="4608" w:type="dxa"/>
                  <w:shd w:val="clear" w:color="auto" w:fill="C6D9F1"/>
                  <w:tcMar>
                    <w:top w:w="0" w:type="dxa"/>
                    <w:left w:w="108" w:type="dxa"/>
                    <w:bottom w:w="0" w:type="dxa"/>
                    <w:right w:w="108" w:type="dxa"/>
                  </w:tcMar>
                  <w:vAlign w:val="center"/>
                </w:tcPr>
                <w:p w14:paraId="4726493F" w14:textId="77777777" w:rsidR="00DD6702" w:rsidRPr="009D4F68" w:rsidRDefault="00DD6702" w:rsidP="00B771A7">
                  <w:pPr>
                    <w:jc w:val="center"/>
                    <w:rPr>
                      <w:rFonts w:asciiTheme="minorHAnsi" w:hAnsiTheme="minorHAnsi" w:cstheme="minorHAnsi"/>
                      <w:b/>
                      <w:bCs/>
                      <w:color w:val="000000"/>
                      <w:sz w:val="16"/>
                      <w:szCs w:val="16"/>
                      <w:lang w:val="el-GR"/>
                    </w:rPr>
                  </w:pPr>
                  <w:r w:rsidRPr="009D4F68">
                    <w:rPr>
                      <w:rFonts w:asciiTheme="minorHAnsi" w:hAnsiTheme="minorHAnsi" w:cstheme="minorHAnsi"/>
                      <w:b/>
                      <w:bCs/>
                      <w:color w:val="000000"/>
                      <w:sz w:val="16"/>
                      <w:szCs w:val="16"/>
                      <w:lang w:val="el-GR"/>
                    </w:rPr>
                    <w:t>Περιγραφή</w:t>
                  </w:r>
                </w:p>
              </w:tc>
              <w:tc>
                <w:tcPr>
                  <w:tcW w:w="900" w:type="dxa"/>
                  <w:shd w:val="clear" w:color="auto" w:fill="C6D9F1"/>
                  <w:tcMar>
                    <w:top w:w="0" w:type="dxa"/>
                    <w:left w:w="108" w:type="dxa"/>
                    <w:bottom w:w="0" w:type="dxa"/>
                    <w:right w:w="108" w:type="dxa"/>
                  </w:tcMar>
                  <w:vAlign w:val="center"/>
                </w:tcPr>
                <w:p w14:paraId="22D4DB7E" w14:textId="77777777" w:rsidR="00DD6702" w:rsidRPr="009D4F68" w:rsidRDefault="00DD6702" w:rsidP="00B771A7">
                  <w:pPr>
                    <w:jc w:val="center"/>
                    <w:rPr>
                      <w:rFonts w:asciiTheme="minorHAnsi" w:hAnsiTheme="minorHAnsi" w:cstheme="minorHAnsi"/>
                      <w:b/>
                      <w:bCs/>
                      <w:color w:val="000000"/>
                      <w:sz w:val="16"/>
                      <w:szCs w:val="16"/>
                    </w:rPr>
                  </w:pPr>
                  <w:r w:rsidRPr="009D4F68">
                    <w:rPr>
                      <w:rFonts w:asciiTheme="minorHAnsi" w:hAnsiTheme="minorHAnsi" w:cstheme="minorHAnsi"/>
                      <w:b/>
                      <w:bCs/>
                      <w:color w:val="000000"/>
                      <w:sz w:val="16"/>
                      <w:szCs w:val="16"/>
                    </w:rPr>
                    <w:t>ΝΑΙ</w:t>
                  </w:r>
                </w:p>
              </w:tc>
              <w:tc>
                <w:tcPr>
                  <w:tcW w:w="900" w:type="dxa"/>
                  <w:shd w:val="clear" w:color="auto" w:fill="C6D9F1"/>
                  <w:tcMar>
                    <w:top w:w="0" w:type="dxa"/>
                    <w:left w:w="108" w:type="dxa"/>
                    <w:bottom w:w="0" w:type="dxa"/>
                    <w:right w:w="108" w:type="dxa"/>
                  </w:tcMar>
                  <w:vAlign w:val="center"/>
                </w:tcPr>
                <w:p w14:paraId="5AF52FF0" w14:textId="77777777" w:rsidR="00DD6702" w:rsidRPr="009D4F68" w:rsidRDefault="00DD6702" w:rsidP="00B771A7">
                  <w:pPr>
                    <w:jc w:val="center"/>
                    <w:rPr>
                      <w:rFonts w:asciiTheme="minorHAnsi" w:hAnsiTheme="minorHAnsi" w:cstheme="minorHAnsi"/>
                      <w:b/>
                      <w:bCs/>
                      <w:color w:val="000000"/>
                      <w:sz w:val="16"/>
                      <w:szCs w:val="16"/>
                    </w:rPr>
                  </w:pPr>
                  <w:r w:rsidRPr="009D4F68">
                    <w:rPr>
                      <w:rFonts w:asciiTheme="minorHAnsi" w:hAnsiTheme="minorHAnsi" w:cstheme="minorHAnsi"/>
                      <w:b/>
                      <w:bCs/>
                      <w:color w:val="000000"/>
                      <w:sz w:val="16"/>
                      <w:szCs w:val="16"/>
                    </w:rPr>
                    <w:t>ΟΧΙ</w:t>
                  </w:r>
                </w:p>
              </w:tc>
              <w:tc>
                <w:tcPr>
                  <w:tcW w:w="1021" w:type="dxa"/>
                  <w:shd w:val="clear" w:color="auto" w:fill="C6D9F1"/>
                  <w:tcMar>
                    <w:top w:w="0" w:type="dxa"/>
                    <w:left w:w="108" w:type="dxa"/>
                    <w:bottom w:w="0" w:type="dxa"/>
                    <w:right w:w="108" w:type="dxa"/>
                  </w:tcMar>
                  <w:vAlign w:val="center"/>
                </w:tcPr>
                <w:p w14:paraId="0B3CE8C0" w14:textId="77777777" w:rsidR="00DD6702" w:rsidRPr="009D4F68" w:rsidRDefault="00DD6702" w:rsidP="00B771A7">
                  <w:pPr>
                    <w:jc w:val="center"/>
                    <w:rPr>
                      <w:rFonts w:asciiTheme="minorHAnsi" w:hAnsiTheme="minorHAnsi" w:cstheme="minorHAnsi"/>
                      <w:b/>
                      <w:bCs/>
                      <w:color w:val="000000"/>
                      <w:sz w:val="16"/>
                      <w:szCs w:val="16"/>
                    </w:rPr>
                  </w:pPr>
                  <w:r w:rsidRPr="009D4F68">
                    <w:rPr>
                      <w:rFonts w:asciiTheme="minorHAnsi" w:hAnsiTheme="minorHAnsi" w:cstheme="minorHAnsi"/>
                      <w:b/>
                      <w:bCs/>
                      <w:color w:val="000000"/>
                      <w:sz w:val="16"/>
                      <w:szCs w:val="16"/>
                      <w:lang w:val="el-GR"/>
                    </w:rPr>
                    <w:t>Δεν</w:t>
                  </w:r>
                  <w:r w:rsidRPr="009D4F68">
                    <w:rPr>
                      <w:rFonts w:asciiTheme="minorHAnsi" w:hAnsiTheme="minorHAnsi" w:cstheme="minorHAnsi"/>
                      <w:b/>
                      <w:bCs/>
                      <w:color w:val="000000"/>
                      <w:sz w:val="16"/>
                      <w:szCs w:val="16"/>
                    </w:rPr>
                    <w:t xml:space="preserve"> </w:t>
                  </w:r>
                  <w:r w:rsidRPr="009D4F68">
                    <w:rPr>
                      <w:rFonts w:asciiTheme="minorHAnsi" w:hAnsiTheme="minorHAnsi" w:cstheme="minorHAnsi"/>
                      <w:b/>
                      <w:bCs/>
                      <w:color w:val="000000"/>
                      <w:sz w:val="16"/>
                      <w:szCs w:val="16"/>
                      <w:lang w:val="el-GR"/>
                    </w:rPr>
                    <w:t>αφορά</w:t>
                  </w:r>
                </w:p>
              </w:tc>
              <w:tc>
                <w:tcPr>
                  <w:tcW w:w="1957" w:type="dxa"/>
                  <w:shd w:val="clear" w:color="auto" w:fill="C6D9F1"/>
                  <w:tcMar>
                    <w:top w:w="0" w:type="dxa"/>
                    <w:left w:w="108" w:type="dxa"/>
                    <w:bottom w:w="0" w:type="dxa"/>
                    <w:right w:w="108" w:type="dxa"/>
                  </w:tcMar>
                  <w:vAlign w:val="center"/>
                </w:tcPr>
                <w:p w14:paraId="3AB9CA11" w14:textId="77777777" w:rsidR="00DD6702" w:rsidRPr="009D4F68" w:rsidRDefault="00DD6702" w:rsidP="00B771A7">
                  <w:pPr>
                    <w:jc w:val="center"/>
                    <w:rPr>
                      <w:rFonts w:asciiTheme="minorHAnsi" w:hAnsiTheme="minorHAnsi" w:cstheme="minorHAnsi"/>
                      <w:b/>
                      <w:bCs/>
                      <w:color w:val="000000"/>
                      <w:sz w:val="16"/>
                      <w:szCs w:val="16"/>
                    </w:rPr>
                  </w:pPr>
                  <w:r w:rsidRPr="009D4F68">
                    <w:rPr>
                      <w:rFonts w:asciiTheme="minorHAnsi" w:hAnsiTheme="minorHAnsi" w:cstheme="minorHAnsi"/>
                      <w:b/>
                      <w:bCs/>
                      <w:color w:val="000000"/>
                      <w:sz w:val="16"/>
                      <w:szCs w:val="16"/>
                    </w:rPr>
                    <w:t>ΣΧΟΛΙΑ</w:t>
                  </w:r>
                </w:p>
              </w:tc>
            </w:tr>
            <w:tr w:rsidR="00DD6702" w:rsidRPr="009D4F68" w14:paraId="05E2260C" w14:textId="77777777" w:rsidTr="00B771A7">
              <w:tc>
                <w:tcPr>
                  <w:tcW w:w="534" w:type="dxa"/>
                  <w:vAlign w:val="center"/>
                </w:tcPr>
                <w:p w14:paraId="360FE483" w14:textId="77777777" w:rsidR="00DD6702" w:rsidRPr="009D4F68" w:rsidRDefault="00DD6702" w:rsidP="00B771A7">
                  <w:pPr>
                    <w:jc w:val="center"/>
                    <w:rPr>
                      <w:rFonts w:asciiTheme="minorHAnsi" w:hAnsiTheme="minorHAnsi" w:cstheme="minorHAnsi"/>
                      <w:color w:val="000000"/>
                      <w:sz w:val="16"/>
                      <w:szCs w:val="16"/>
                      <w:lang w:val="el-GR"/>
                    </w:rPr>
                  </w:pPr>
                  <w:r w:rsidRPr="009D4F68">
                    <w:rPr>
                      <w:rFonts w:asciiTheme="minorHAnsi" w:hAnsiTheme="minorHAnsi" w:cstheme="minorHAnsi"/>
                      <w:color w:val="000000"/>
                      <w:sz w:val="16"/>
                      <w:szCs w:val="16"/>
                      <w:lang w:val="el-GR"/>
                    </w:rPr>
                    <w:t>1.</w:t>
                  </w:r>
                </w:p>
              </w:tc>
              <w:tc>
                <w:tcPr>
                  <w:tcW w:w="4608" w:type="dxa"/>
                  <w:tcMar>
                    <w:top w:w="0" w:type="dxa"/>
                    <w:left w:w="108" w:type="dxa"/>
                    <w:bottom w:w="0" w:type="dxa"/>
                    <w:right w:w="108" w:type="dxa"/>
                  </w:tcMar>
                  <w:vAlign w:val="center"/>
                </w:tcPr>
                <w:p w14:paraId="1ABE49A9" w14:textId="77777777" w:rsidR="00DD6702" w:rsidRPr="009D4F68" w:rsidRDefault="00DD6702" w:rsidP="00B771A7">
                  <w:pPr>
                    <w:rPr>
                      <w:rFonts w:asciiTheme="minorHAnsi" w:hAnsiTheme="minorHAnsi" w:cstheme="minorHAnsi"/>
                      <w:color w:val="000000"/>
                      <w:sz w:val="16"/>
                      <w:szCs w:val="16"/>
                      <w:lang w:val="el-GR"/>
                    </w:rPr>
                  </w:pPr>
                  <w:r w:rsidRPr="009D4F68">
                    <w:rPr>
                      <w:rFonts w:asciiTheme="minorHAnsi" w:hAnsiTheme="minorHAnsi" w:cstheme="minorHAnsi"/>
                      <w:color w:val="000000"/>
                      <w:sz w:val="16"/>
                      <w:szCs w:val="16"/>
                      <w:lang w:val="el-GR"/>
                    </w:rPr>
                    <w:t>Είχαν διατυπωθεί συστάσεις συμμόρφωσης στο πλαίσιο προηγούμενου ελέγχου στο ίδιο έργο;</w:t>
                  </w:r>
                </w:p>
              </w:tc>
              <w:tc>
                <w:tcPr>
                  <w:tcW w:w="900" w:type="dxa"/>
                  <w:tcMar>
                    <w:top w:w="0" w:type="dxa"/>
                    <w:left w:w="108" w:type="dxa"/>
                    <w:bottom w:w="0" w:type="dxa"/>
                    <w:right w:w="108" w:type="dxa"/>
                  </w:tcMar>
                  <w:vAlign w:val="center"/>
                </w:tcPr>
                <w:p w14:paraId="111CAA98" w14:textId="77777777" w:rsidR="00DD6702" w:rsidRPr="009D4F68" w:rsidRDefault="00DD6702" w:rsidP="00B771A7">
                  <w:pPr>
                    <w:jc w:val="center"/>
                    <w:rPr>
                      <w:rFonts w:asciiTheme="minorHAnsi" w:hAnsiTheme="minorHAnsi" w:cstheme="minorHAnsi"/>
                      <w:color w:val="000000"/>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Mar>
                    <w:top w:w="0" w:type="dxa"/>
                    <w:left w:w="108" w:type="dxa"/>
                    <w:bottom w:w="0" w:type="dxa"/>
                    <w:right w:w="108" w:type="dxa"/>
                  </w:tcMar>
                  <w:vAlign w:val="center"/>
                </w:tcPr>
                <w:p w14:paraId="13C946AA" w14:textId="77777777" w:rsidR="00DD6702" w:rsidRPr="009D4F68" w:rsidRDefault="00DD6702" w:rsidP="00B771A7">
                  <w:pPr>
                    <w:jc w:val="center"/>
                    <w:rPr>
                      <w:rFonts w:asciiTheme="minorHAnsi" w:hAnsiTheme="minorHAnsi" w:cstheme="minorHAnsi"/>
                      <w:color w:val="000000"/>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1021" w:type="dxa"/>
                  <w:tcMar>
                    <w:top w:w="0" w:type="dxa"/>
                    <w:left w:w="108" w:type="dxa"/>
                    <w:bottom w:w="0" w:type="dxa"/>
                    <w:right w:w="108" w:type="dxa"/>
                  </w:tcMar>
                  <w:vAlign w:val="center"/>
                </w:tcPr>
                <w:p w14:paraId="2BA89923" w14:textId="77777777" w:rsidR="00DD6702" w:rsidRPr="009D4F68" w:rsidRDefault="00DD6702" w:rsidP="00B771A7">
                  <w:pPr>
                    <w:jc w:val="center"/>
                    <w:rPr>
                      <w:rFonts w:asciiTheme="minorHAnsi" w:hAnsiTheme="minorHAnsi" w:cstheme="minorHAnsi"/>
                      <w:color w:val="000000"/>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1957" w:type="dxa"/>
                  <w:tcMar>
                    <w:top w:w="0" w:type="dxa"/>
                    <w:left w:w="108" w:type="dxa"/>
                    <w:bottom w:w="0" w:type="dxa"/>
                    <w:right w:w="108" w:type="dxa"/>
                  </w:tcMar>
                  <w:vAlign w:val="center"/>
                </w:tcPr>
                <w:p w14:paraId="7E07A216" w14:textId="77777777" w:rsidR="00DD6702" w:rsidRPr="009D4F68" w:rsidRDefault="00DD6702" w:rsidP="00B771A7">
                  <w:pPr>
                    <w:rPr>
                      <w:rFonts w:asciiTheme="minorHAnsi" w:hAnsiTheme="minorHAnsi" w:cstheme="minorHAnsi"/>
                      <w:color w:val="000000"/>
                      <w:sz w:val="16"/>
                      <w:szCs w:val="16"/>
                      <w:lang w:val="el-GR"/>
                    </w:rPr>
                  </w:pPr>
                </w:p>
              </w:tc>
            </w:tr>
            <w:tr w:rsidR="00DD6702" w:rsidRPr="009D4F68" w14:paraId="1F3F03B1" w14:textId="77777777" w:rsidTr="00B771A7">
              <w:tc>
                <w:tcPr>
                  <w:tcW w:w="534" w:type="dxa"/>
                  <w:vAlign w:val="center"/>
                </w:tcPr>
                <w:p w14:paraId="4FDA5E2B" w14:textId="77777777" w:rsidR="00DD6702" w:rsidRPr="009D4F68" w:rsidRDefault="00DD6702" w:rsidP="00B771A7">
                  <w:pPr>
                    <w:jc w:val="center"/>
                    <w:rPr>
                      <w:rFonts w:asciiTheme="minorHAnsi" w:hAnsiTheme="minorHAnsi" w:cstheme="minorHAnsi"/>
                      <w:color w:val="000000"/>
                      <w:sz w:val="16"/>
                      <w:szCs w:val="16"/>
                      <w:lang w:val="el-GR"/>
                    </w:rPr>
                  </w:pPr>
                  <w:r w:rsidRPr="009D4F68">
                    <w:rPr>
                      <w:rFonts w:asciiTheme="minorHAnsi" w:hAnsiTheme="minorHAnsi" w:cstheme="minorHAnsi"/>
                      <w:color w:val="000000"/>
                      <w:sz w:val="16"/>
                      <w:szCs w:val="16"/>
                      <w:lang w:val="el-GR"/>
                    </w:rPr>
                    <w:t>2.</w:t>
                  </w:r>
                </w:p>
              </w:tc>
              <w:tc>
                <w:tcPr>
                  <w:tcW w:w="4608" w:type="dxa"/>
                  <w:tcMar>
                    <w:top w:w="0" w:type="dxa"/>
                    <w:left w:w="108" w:type="dxa"/>
                    <w:bottom w:w="0" w:type="dxa"/>
                    <w:right w:w="108" w:type="dxa"/>
                  </w:tcMar>
                  <w:vAlign w:val="center"/>
                </w:tcPr>
                <w:p w14:paraId="075B803A" w14:textId="77777777" w:rsidR="00DD6702" w:rsidRPr="009D4F68" w:rsidRDefault="00DD6702" w:rsidP="00B771A7">
                  <w:pPr>
                    <w:rPr>
                      <w:rFonts w:asciiTheme="minorHAnsi" w:hAnsiTheme="minorHAnsi" w:cstheme="minorHAnsi"/>
                      <w:color w:val="000000"/>
                      <w:sz w:val="16"/>
                      <w:szCs w:val="16"/>
                      <w:lang w:val="el-GR"/>
                    </w:rPr>
                  </w:pPr>
                  <w:r w:rsidRPr="009D4F68">
                    <w:rPr>
                      <w:rFonts w:asciiTheme="minorHAnsi" w:hAnsiTheme="minorHAnsi" w:cstheme="minorHAnsi"/>
                      <w:color w:val="000000"/>
                      <w:sz w:val="16"/>
                      <w:szCs w:val="16"/>
                      <w:lang w:val="el-GR"/>
                    </w:rPr>
                    <w:t>Εάν ναι, βεβαιώνεται η συμμόρφωση του Φορέα Υλοποίησης σε αυτές;</w:t>
                  </w:r>
                </w:p>
              </w:tc>
              <w:tc>
                <w:tcPr>
                  <w:tcW w:w="900" w:type="dxa"/>
                  <w:tcMar>
                    <w:top w:w="0" w:type="dxa"/>
                    <w:left w:w="108" w:type="dxa"/>
                    <w:bottom w:w="0" w:type="dxa"/>
                    <w:right w:w="108" w:type="dxa"/>
                  </w:tcMar>
                  <w:vAlign w:val="center"/>
                </w:tcPr>
                <w:p w14:paraId="5C52D40F" w14:textId="77777777" w:rsidR="00DD6702" w:rsidRPr="009D4F68" w:rsidRDefault="00DD6702" w:rsidP="00B771A7">
                  <w:pPr>
                    <w:jc w:val="center"/>
                    <w:rPr>
                      <w:rFonts w:asciiTheme="minorHAnsi" w:hAnsiTheme="minorHAnsi" w:cstheme="minorHAnsi"/>
                      <w:color w:val="000000"/>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Mar>
                    <w:top w:w="0" w:type="dxa"/>
                    <w:left w:w="108" w:type="dxa"/>
                    <w:bottom w:w="0" w:type="dxa"/>
                    <w:right w:w="108" w:type="dxa"/>
                  </w:tcMar>
                  <w:vAlign w:val="center"/>
                </w:tcPr>
                <w:p w14:paraId="709E3CFB" w14:textId="77777777" w:rsidR="00DD6702" w:rsidRPr="009D4F68" w:rsidRDefault="00DD6702" w:rsidP="00B771A7">
                  <w:pPr>
                    <w:jc w:val="center"/>
                    <w:rPr>
                      <w:rFonts w:asciiTheme="minorHAnsi" w:hAnsiTheme="minorHAnsi" w:cstheme="minorHAnsi"/>
                      <w:color w:val="000000"/>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1021" w:type="dxa"/>
                  <w:tcMar>
                    <w:top w:w="0" w:type="dxa"/>
                    <w:left w:w="108" w:type="dxa"/>
                    <w:bottom w:w="0" w:type="dxa"/>
                    <w:right w:w="108" w:type="dxa"/>
                  </w:tcMar>
                  <w:vAlign w:val="center"/>
                </w:tcPr>
                <w:p w14:paraId="01965ADB" w14:textId="77777777" w:rsidR="00DD6702" w:rsidRPr="009D4F68" w:rsidRDefault="00DD6702" w:rsidP="00B771A7">
                  <w:pPr>
                    <w:jc w:val="center"/>
                    <w:rPr>
                      <w:rFonts w:asciiTheme="minorHAnsi" w:hAnsiTheme="minorHAnsi" w:cstheme="minorHAnsi"/>
                      <w:color w:val="000000"/>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1957" w:type="dxa"/>
                  <w:tcMar>
                    <w:top w:w="0" w:type="dxa"/>
                    <w:left w:w="108" w:type="dxa"/>
                    <w:bottom w:w="0" w:type="dxa"/>
                    <w:right w:w="108" w:type="dxa"/>
                  </w:tcMar>
                  <w:vAlign w:val="center"/>
                </w:tcPr>
                <w:p w14:paraId="002825CE" w14:textId="77777777" w:rsidR="00DD6702" w:rsidRPr="009D4F68" w:rsidRDefault="00DD6702" w:rsidP="00B771A7">
                  <w:pPr>
                    <w:rPr>
                      <w:rFonts w:asciiTheme="minorHAnsi" w:hAnsiTheme="minorHAnsi" w:cstheme="minorHAnsi"/>
                      <w:color w:val="000000"/>
                      <w:sz w:val="16"/>
                      <w:szCs w:val="16"/>
                      <w:lang w:val="en-US"/>
                    </w:rPr>
                  </w:pPr>
                </w:p>
              </w:tc>
            </w:tr>
          </w:tbl>
          <w:p w14:paraId="4F7D5096" w14:textId="77777777" w:rsidR="00DD6702" w:rsidRPr="009D4F68" w:rsidRDefault="00DD6702" w:rsidP="00B771A7">
            <w:pPr>
              <w:spacing w:after="0"/>
              <w:rPr>
                <w:rFonts w:asciiTheme="minorHAnsi" w:hAnsiTheme="minorHAnsi" w:cstheme="minorHAnsi"/>
                <w:b/>
                <w:bCs/>
                <w:color w:val="000000"/>
                <w:sz w:val="16"/>
                <w:szCs w:val="16"/>
                <w:lang w:val="el-GR" w:eastAsia="el-GR" w:bidi="he-IL"/>
              </w:rPr>
            </w:pPr>
          </w:p>
          <w:p w14:paraId="1589702C" w14:textId="77777777" w:rsidR="00DD6702" w:rsidRPr="009D4F68" w:rsidRDefault="00DD6702" w:rsidP="00B771A7">
            <w:pPr>
              <w:spacing w:after="0"/>
              <w:rPr>
                <w:rFonts w:asciiTheme="minorHAnsi" w:hAnsiTheme="minorHAnsi" w:cstheme="minorHAnsi"/>
                <w:sz w:val="16"/>
                <w:szCs w:val="16"/>
                <w:lang w:val="el-GR"/>
              </w:rPr>
            </w:pPr>
            <w:r w:rsidRPr="009D4F68">
              <w:rPr>
                <w:rFonts w:asciiTheme="minorHAnsi" w:hAnsiTheme="minorHAnsi" w:cstheme="minorHAnsi"/>
                <w:b/>
                <w:bCs/>
                <w:color w:val="000000"/>
                <w:sz w:val="16"/>
                <w:szCs w:val="16"/>
                <w:lang w:val="el-GR" w:eastAsia="el-GR" w:bidi="he-IL"/>
              </w:rPr>
              <w:t>9. Έλεγχος μη ανάσχεσης της επίτευξης προηγούμενου Οροσήμου/Στόχου</w:t>
            </w:r>
          </w:p>
          <w:p w14:paraId="54A10E1E" w14:textId="77777777" w:rsidR="00DD6702" w:rsidRPr="009D4F68" w:rsidRDefault="00DD6702" w:rsidP="00B771A7">
            <w:pPr>
              <w:spacing w:after="0"/>
              <w:rPr>
                <w:rFonts w:asciiTheme="minorHAnsi" w:hAnsiTheme="minorHAnsi" w:cstheme="minorHAnsi"/>
                <w:sz w:val="16"/>
                <w:szCs w:val="16"/>
                <w:lang w:val="el-GR"/>
              </w:rPr>
            </w:pPr>
          </w:p>
          <w:tbl>
            <w:tblPr>
              <w:tblpPr w:leftFromText="180" w:rightFromText="180" w:vertAnchor="text" w:horzAnchor="margin" w:tblpY="-40"/>
              <w:tblW w:w="992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534"/>
              <w:gridCol w:w="4608"/>
              <w:gridCol w:w="900"/>
              <w:gridCol w:w="900"/>
              <w:gridCol w:w="1021"/>
              <w:gridCol w:w="1957"/>
            </w:tblGrid>
            <w:tr w:rsidR="00DD6702" w:rsidRPr="009D4F68" w14:paraId="1BFD69F1" w14:textId="77777777" w:rsidTr="00B771A7">
              <w:tc>
                <w:tcPr>
                  <w:tcW w:w="534" w:type="dxa"/>
                  <w:shd w:val="clear" w:color="auto" w:fill="C6D9F1"/>
                  <w:vAlign w:val="center"/>
                </w:tcPr>
                <w:p w14:paraId="41A76F56" w14:textId="77777777" w:rsidR="00DD6702" w:rsidRPr="009D4F68" w:rsidRDefault="00DD6702" w:rsidP="00B771A7">
                  <w:pPr>
                    <w:jc w:val="center"/>
                    <w:rPr>
                      <w:rFonts w:asciiTheme="minorHAnsi" w:hAnsiTheme="minorHAnsi" w:cstheme="minorHAnsi"/>
                      <w:b/>
                      <w:bCs/>
                      <w:color w:val="000000"/>
                      <w:sz w:val="16"/>
                      <w:szCs w:val="16"/>
                    </w:rPr>
                  </w:pPr>
                  <w:r w:rsidRPr="009D4F68">
                    <w:rPr>
                      <w:rFonts w:asciiTheme="minorHAnsi" w:hAnsiTheme="minorHAnsi" w:cstheme="minorHAnsi"/>
                      <w:b/>
                      <w:bCs/>
                      <w:color w:val="000000"/>
                      <w:sz w:val="16"/>
                      <w:szCs w:val="16"/>
                      <w:lang w:val="el-GR"/>
                    </w:rPr>
                    <w:t>Α/Α</w:t>
                  </w:r>
                </w:p>
              </w:tc>
              <w:tc>
                <w:tcPr>
                  <w:tcW w:w="4608" w:type="dxa"/>
                  <w:shd w:val="clear" w:color="auto" w:fill="C6D9F1"/>
                  <w:tcMar>
                    <w:top w:w="0" w:type="dxa"/>
                    <w:left w:w="108" w:type="dxa"/>
                    <w:bottom w:w="0" w:type="dxa"/>
                    <w:right w:w="108" w:type="dxa"/>
                  </w:tcMar>
                  <w:vAlign w:val="center"/>
                </w:tcPr>
                <w:p w14:paraId="4F67194C" w14:textId="77777777" w:rsidR="00DD6702" w:rsidRPr="009D4F68" w:rsidRDefault="00DD6702" w:rsidP="00B771A7">
                  <w:pPr>
                    <w:jc w:val="center"/>
                    <w:rPr>
                      <w:rFonts w:asciiTheme="minorHAnsi" w:hAnsiTheme="minorHAnsi" w:cstheme="minorHAnsi"/>
                      <w:b/>
                      <w:bCs/>
                      <w:color w:val="000000"/>
                      <w:sz w:val="16"/>
                      <w:szCs w:val="16"/>
                      <w:lang w:val="el-GR"/>
                    </w:rPr>
                  </w:pPr>
                  <w:r w:rsidRPr="009D4F68">
                    <w:rPr>
                      <w:rFonts w:asciiTheme="minorHAnsi" w:hAnsiTheme="minorHAnsi" w:cstheme="minorHAnsi"/>
                      <w:b/>
                      <w:bCs/>
                      <w:color w:val="000000"/>
                      <w:sz w:val="16"/>
                      <w:szCs w:val="16"/>
                      <w:lang w:val="el-GR"/>
                    </w:rPr>
                    <w:t>Περιγραφή</w:t>
                  </w:r>
                </w:p>
              </w:tc>
              <w:tc>
                <w:tcPr>
                  <w:tcW w:w="900" w:type="dxa"/>
                  <w:shd w:val="clear" w:color="auto" w:fill="C6D9F1"/>
                  <w:tcMar>
                    <w:top w:w="0" w:type="dxa"/>
                    <w:left w:w="108" w:type="dxa"/>
                    <w:bottom w:w="0" w:type="dxa"/>
                    <w:right w:w="108" w:type="dxa"/>
                  </w:tcMar>
                  <w:vAlign w:val="center"/>
                </w:tcPr>
                <w:p w14:paraId="41425765" w14:textId="77777777" w:rsidR="00DD6702" w:rsidRPr="009D4F68" w:rsidRDefault="00DD6702" w:rsidP="00B771A7">
                  <w:pPr>
                    <w:jc w:val="center"/>
                    <w:rPr>
                      <w:rFonts w:asciiTheme="minorHAnsi" w:hAnsiTheme="minorHAnsi" w:cstheme="minorHAnsi"/>
                      <w:b/>
                      <w:bCs/>
                      <w:color w:val="000000"/>
                      <w:sz w:val="16"/>
                      <w:szCs w:val="16"/>
                    </w:rPr>
                  </w:pPr>
                  <w:r w:rsidRPr="009D4F68">
                    <w:rPr>
                      <w:rFonts w:asciiTheme="minorHAnsi" w:hAnsiTheme="minorHAnsi" w:cstheme="minorHAnsi"/>
                      <w:b/>
                      <w:bCs/>
                      <w:color w:val="000000"/>
                      <w:sz w:val="16"/>
                      <w:szCs w:val="16"/>
                    </w:rPr>
                    <w:t>ΝΑΙ</w:t>
                  </w:r>
                </w:p>
              </w:tc>
              <w:tc>
                <w:tcPr>
                  <w:tcW w:w="900" w:type="dxa"/>
                  <w:shd w:val="clear" w:color="auto" w:fill="C6D9F1"/>
                  <w:tcMar>
                    <w:top w:w="0" w:type="dxa"/>
                    <w:left w:w="108" w:type="dxa"/>
                    <w:bottom w:w="0" w:type="dxa"/>
                    <w:right w:w="108" w:type="dxa"/>
                  </w:tcMar>
                  <w:vAlign w:val="center"/>
                </w:tcPr>
                <w:p w14:paraId="291F8EEA" w14:textId="77777777" w:rsidR="00DD6702" w:rsidRPr="009D4F68" w:rsidRDefault="00DD6702" w:rsidP="00B771A7">
                  <w:pPr>
                    <w:jc w:val="center"/>
                    <w:rPr>
                      <w:rFonts w:asciiTheme="minorHAnsi" w:hAnsiTheme="minorHAnsi" w:cstheme="minorHAnsi"/>
                      <w:b/>
                      <w:bCs/>
                      <w:color w:val="000000"/>
                      <w:sz w:val="16"/>
                      <w:szCs w:val="16"/>
                    </w:rPr>
                  </w:pPr>
                  <w:r w:rsidRPr="009D4F68">
                    <w:rPr>
                      <w:rFonts w:asciiTheme="minorHAnsi" w:hAnsiTheme="minorHAnsi" w:cstheme="minorHAnsi"/>
                      <w:b/>
                      <w:bCs/>
                      <w:color w:val="000000"/>
                      <w:sz w:val="16"/>
                      <w:szCs w:val="16"/>
                    </w:rPr>
                    <w:t>ΟΧΙ</w:t>
                  </w:r>
                </w:p>
              </w:tc>
              <w:tc>
                <w:tcPr>
                  <w:tcW w:w="1021" w:type="dxa"/>
                  <w:shd w:val="clear" w:color="auto" w:fill="C6D9F1"/>
                  <w:tcMar>
                    <w:top w:w="0" w:type="dxa"/>
                    <w:left w:w="108" w:type="dxa"/>
                    <w:bottom w:w="0" w:type="dxa"/>
                    <w:right w:w="108" w:type="dxa"/>
                  </w:tcMar>
                  <w:vAlign w:val="center"/>
                </w:tcPr>
                <w:p w14:paraId="3ABA7CF4" w14:textId="77777777" w:rsidR="00DD6702" w:rsidRPr="009D4F68" w:rsidRDefault="00DD6702" w:rsidP="00B771A7">
                  <w:pPr>
                    <w:jc w:val="center"/>
                    <w:rPr>
                      <w:rFonts w:asciiTheme="minorHAnsi" w:hAnsiTheme="minorHAnsi" w:cstheme="minorHAnsi"/>
                      <w:b/>
                      <w:bCs/>
                      <w:color w:val="000000"/>
                      <w:sz w:val="16"/>
                      <w:szCs w:val="16"/>
                    </w:rPr>
                  </w:pPr>
                  <w:r w:rsidRPr="009D4F68">
                    <w:rPr>
                      <w:rFonts w:asciiTheme="minorHAnsi" w:hAnsiTheme="minorHAnsi" w:cstheme="minorHAnsi"/>
                      <w:b/>
                      <w:bCs/>
                      <w:color w:val="000000"/>
                      <w:sz w:val="16"/>
                      <w:szCs w:val="16"/>
                      <w:lang w:val="el-GR"/>
                    </w:rPr>
                    <w:t>Δεν</w:t>
                  </w:r>
                  <w:r w:rsidRPr="009D4F68">
                    <w:rPr>
                      <w:rFonts w:asciiTheme="minorHAnsi" w:hAnsiTheme="minorHAnsi" w:cstheme="minorHAnsi"/>
                      <w:b/>
                      <w:bCs/>
                      <w:color w:val="000000"/>
                      <w:sz w:val="16"/>
                      <w:szCs w:val="16"/>
                    </w:rPr>
                    <w:t xml:space="preserve"> </w:t>
                  </w:r>
                  <w:r w:rsidRPr="009D4F68">
                    <w:rPr>
                      <w:rFonts w:asciiTheme="minorHAnsi" w:hAnsiTheme="minorHAnsi" w:cstheme="minorHAnsi"/>
                      <w:b/>
                      <w:bCs/>
                      <w:color w:val="000000"/>
                      <w:sz w:val="16"/>
                      <w:szCs w:val="16"/>
                      <w:lang w:val="el-GR"/>
                    </w:rPr>
                    <w:t>αφορά</w:t>
                  </w:r>
                </w:p>
              </w:tc>
              <w:tc>
                <w:tcPr>
                  <w:tcW w:w="1957" w:type="dxa"/>
                  <w:shd w:val="clear" w:color="auto" w:fill="C6D9F1"/>
                  <w:tcMar>
                    <w:top w:w="0" w:type="dxa"/>
                    <w:left w:w="108" w:type="dxa"/>
                    <w:bottom w:w="0" w:type="dxa"/>
                    <w:right w:w="108" w:type="dxa"/>
                  </w:tcMar>
                  <w:vAlign w:val="center"/>
                </w:tcPr>
                <w:p w14:paraId="1F585D3B" w14:textId="77777777" w:rsidR="00DD6702" w:rsidRPr="009D4F68" w:rsidRDefault="00DD6702" w:rsidP="00B771A7">
                  <w:pPr>
                    <w:jc w:val="center"/>
                    <w:rPr>
                      <w:rFonts w:asciiTheme="minorHAnsi" w:hAnsiTheme="minorHAnsi" w:cstheme="minorHAnsi"/>
                      <w:b/>
                      <w:bCs/>
                      <w:color w:val="000000"/>
                      <w:sz w:val="16"/>
                      <w:szCs w:val="16"/>
                    </w:rPr>
                  </w:pPr>
                  <w:r w:rsidRPr="009D4F68">
                    <w:rPr>
                      <w:rFonts w:asciiTheme="minorHAnsi" w:hAnsiTheme="minorHAnsi" w:cstheme="minorHAnsi"/>
                      <w:b/>
                      <w:bCs/>
                      <w:color w:val="000000"/>
                      <w:sz w:val="16"/>
                      <w:szCs w:val="16"/>
                    </w:rPr>
                    <w:t>ΣΧΟΛΙΑ</w:t>
                  </w:r>
                </w:p>
              </w:tc>
            </w:tr>
            <w:tr w:rsidR="00DD6702" w:rsidRPr="009D4F68" w14:paraId="4C1D8DE9" w14:textId="77777777" w:rsidTr="00B771A7">
              <w:tc>
                <w:tcPr>
                  <w:tcW w:w="534" w:type="dxa"/>
                  <w:vAlign w:val="center"/>
                </w:tcPr>
                <w:p w14:paraId="63D5FD4B" w14:textId="77777777" w:rsidR="00DD6702" w:rsidRPr="009D4F68" w:rsidRDefault="00DD6702" w:rsidP="00B771A7">
                  <w:pPr>
                    <w:jc w:val="center"/>
                    <w:rPr>
                      <w:rFonts w:asciiTheme="minorHAnsi" w:hAnsiTheme="minorHAnsi" w:cstheme="minorHAnsi"/>
                      <w:color w:val="000000"/>
                      <w:sz w:val="16"/>
                      <w:szCs w:val="16"/>
                      <w:lang w:val="el-GR"/>
                    </w:rPr>
                  </w:pPr>
                  <w:r w:rsidRPr="009D4F68">
                    <w:rPr>
                      <w:rFonts w:asciiTheme="minorHAnsi" w:hAnsiTheme="minorHAnsi" w:cstheme="minorHAnsi"/>
                      <w:color w:val="000000"/>
                      <w:sz w:val="16"/>
                      <w:szCs w:val="16"/>
                      <w:lang w:val="el-GR"/>
                    </w:rPr>
                    <w:t>1.</w:t>
                  </w:r>
                </w:p>
              </w:tc>
              <w:tc>
                <w:tcPr>
                  <w:tcW w:w="4608" w:type="dxa"/>
                  <w:tcMar>
                    <w:top w:w="0" w:type="dxa"/>
                    <w:left w:w="108" w:type="dxa"/>
                    <w:bottom w:w="0" w:type="dxa"/>
                    <w:right w:w="108" w:type="dxa"/>
                  </w:tcMar>
                  <w:vAlign w:val="center"/>
                </w:tcPr>
                <w:p w14:paraId="23630FAC" w14:textId="77777777" w:rsidR="00DD6702" w:rsidRPr="009D4F68" w:rsidRDefault="00DD6702" w:rsidP="00B771A7">
                  <w:pPr>
                    <w:rPr>
                      <w:rFonts w:asciiTheme="minorHAnsi" w:hAnsiTheme="minorHAnsi" w:cstheme="minorHAnsi"/>
                      <w:color w:val="000000"/>
                      <w:sz w:val="16"/>
                      <w:szCs w:val="16"/>
                      <w:lang w:val="el-GR"/>
                    </w:rPr>
                  </w:pPr>
                  <w:r w:rsidRPr="009D4F68">
                    <w:rPr>
                      <w:rFonts w:asciiTheme="minorHAnsi" w:hAnsiTheme="minorHAnsi" w:cstheme="minorHAnsi"/>
                      <w:color w:val="000000"/>
                      <w:sz w:val="16"/>
                      <w:szCs w:val="16"/>
                      <w:lang w:val="el-GR"/>
                    </w:rPr>
                    <w:t>Υπάρχουν ορόσημα/στόχοι των οποίων η επίτευξη έχει βεβαιωθεί σε προηγούμενη περίοδο; Εάν ναι, αναφέρεται αυτά:</w:t>
                  </w:r>
                </w:p>
              </w:tc>
              <w:tc>
                <w:tcPr>
                  <w:tcW w:w="900" w:type="dxa"/>
                  <w:tcMar>
                    <w:top w:w="0" w:type="dxa"/>
                    <w:left w:w="108" w:type="dxa"/>
                    <w:bottom w:w="0" w:type="dxa"/>
                    <w:right w:w="108" w:type="dxa"/>
                  </w:tcMar>
                  <w:vAlign w:val="center"/>
                </w:tcPr>
                <w:p w14:paraId="2A5D02C4" w14:textId="77777777" w:rsidR="00DD6702" w:rsidRPr="009D4F68" w:rsidRDefault="00DD6702" w:rsidP="00B771A7">
                  <w:pPr>
                    <w:jc w:val="center"/>
                    <w:rPr>
                      <w:rFonts w:asciiTheme="minorHAnsi" w:hAnsiTheme="minorHAnsi" w:cstheme="minorHAnsi"/>
                      <w:color w:val="000000"/>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Mar>
                    <w:top w:w="0" w:type="dxa"/>
                    <w:left w:w="108" w:type="dxa"/>
                    <w:bottom w:w="0" w:type="dxa"/>
                    <w:right w:w="108" w:type="dxa"/>
                  </w:tcMar>
                  <w:vAlign w:val="center"/>
                </w:tcPr>
                <w:p w14:paraId="4D3FE568" w14:textId="77777777" w:rsidR="00DD6702" w:rsidRPr="009D4F68" w:rsidRDefault="00DD6702" w:rsidP="00B771A7">
                  <w:pPr>
                    <w:jc w:val="center"/>
                    <w:rPr>
                      <w:rFonts w:asciiTheme="minorHAnsi" w:hAnsiTheme="minorHAnsi" w:cstheme="minorHAnsi"/>
                      <w:color w:val="000000"/>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1021" w:type="dxa"/>
                  <w:tcMar>
                    <w:top w:w="0" w:type="dxa"/>
                    <w:left w:w="108" w:type="dxa"/>
                    <w:bottom w:w="0" w:type="dxa"/>
                    <w:right w:w="108" w:type="dxa"/>
                  </w:tcMar>
                  <w:vAlign w:val="center"/>
                </w:tcPr>
                <w:p w14:paraId="27509635" w14:textId="77777777" w:rsidR="00DD6702" w:rsidRPr="009D4F68" w:rsidRDefault="00DD6702" w:rsidP="00B771A7">
                  <w:pPr>
                    <w:jc w:val="center"/>
                    <w:rPr>
                      <w:rFonts w:asciiTheme="minorHAnsi" w:hAnsiTheme="minorHAnsi" w:cstheme="minorHAnsi"/>
                      <w:color w:val="000000"/>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1957" w:type="dxa"/>
                  <w:tcMar>
                    <w:top w:w="0" w:type="dxa"/>
                    <w:left w:w="108" w:type="dxa"/>
                    <w:bottom w:w="0" w:type="dxa"/>
                    <w:right w:w="108" w:type="dxa"/>
                  </w:tcMar>
                  <w:vAlign w:val="center"/>
                </w:tcPr>
                <w:p w14:paraId="599F3769" w14:textId="77777777" w:rsidR="00DD6702" w:rsidRPr="009D4F68" w:rsidRDefault="00DD6702" w:rsidP="00B771A7">
                  <w:pPr>
                    <w:rPr>
                      <w:rFonts w:asciiTheme="minorHAnsi" w:hAnsiTheme="minorHAnsi" w:cstheme="minorHAnsi"/>
                      <w:color w:val="000000"/>
                      <w:sz w:val="16"/>
                      <w:szCs w:val="16"/>
                      <w:lang w:val="el-GR"/>
                    </w:rPr>
                  </w:pPr>
                </w:p>
              </w:tc>
            </w:tr>
            <w:tr w:rsidR="00DD6702" w:rsidRPr="009D4F68" w14:paraId="5BD27937" w14:textId="77777777" w:rsidTr="00B771A7">
              <w:tc>
                <w:tcPr>
                  <w:tcW w:w="9920" w:type="dxa"/>
                  <w:gridSpan w:val="6"/>
                  <w:vAlign w:val="center"/>
                </w:tcPr>
                <w:p w14:paraId="24DA0A86" w14:textId="77777777" w:rsidR="00DD6702" w:rsidRPr="009D4F68" w:rsidRDefault="00DD6702" w:rsidP="00B771A7">
                  <w:pPr>
                    <w:ind w:left="142"/>
                    <w:rPr>
                      <w:rFonts w:asciiTheme="minorHAnsi" w:hAnsiTheme="minorHAnsi" w:cstheme="minorHAnsi"/>
                      <w:color w:val="000000"/>
                      <w:sz w:val="16"/>
                      <w:szCs w:val="16"/>
                      <w:lang w:val="el-GR"/>
                    </w:rPr>
                  </w:pPr>
                  <w:r w:rsidRPr="009D4F68">
                    <w:rPr>
                      <w:rFonts w:asciiTheme="minorHAnsi" w:hAnsiTheme="minorHAnsi" w:cstheme="minorHAnsi"/>
                      <w:color w:val="000000"/>
                      <w:sz w:val="16"/>
                      <w:szCs w:val="16"/>
                      <w:lang w:val="el-GR"/>
                    </w:rPr>
                    <w:t>Περιγραφή:</w:t>
                  </w:r>
                </w:p>
              </w:tc>
            </w:tr>
            <w:tr w:rsidR="00DD6702" w:rsidRPr="00310424" w14:paraId="578A924D" w14:textId="77777777" w:rsidTr="00B771A7">
              <w:tc>
                <w:tcPr>
                  <w:tcW w:w="9920" w:type="dxa"/>
                  <w:gridSpan w:val="6"/>
                  <w:vAlign w:val="center"/>
                </w:tcPr>
                <w:p w14:paraId="34811836" w14:textId="77777777" w:rsidR="00DD6702" w:rsidRPr="009D4F68" w:rsidRDefault="00DD6702" w:rsidP="00B771A7">
                  <w:pPr>
                    <w:ind w:left="142"/>
                    <w:rPr>
                      <w:rFonts w:asciiTheme="minorHAnsi" w:hAnsiTheme="minorHAnsi" w:cstheme="minorHAnsi"/>
                      <w:color w:val="000000"/>
                      <w:sz w:val="16"/>
                      <w:szCs w:val="16"/>
                      <w:lang w:val="el-GR"/>
                    </w:rPr>
                  </w:pPr>
                  <w:r w:rsidRPr="009D4F68">
                    <w:rPr>
                      <w:rFonts w:asciiTheme="minorHAnsi" w:hAnsiTheme="minorHAnsi" w:cstheme="minorHAnsi"/>
                      <w:bCs/>
                      <w:i/>
                      <w:color w:val="000000"/>
                      <w:sz w:val="16"/>
                      <w:szCs w:val="16"/>
                      <w:lang w:val="el-GR" w:eastAsia="el-GR" w:bidi="he-IL"/>
                    </w:rPr>
                    <w:t>[πεδίο αναφοράς προηγούμενου οροσήμου/στόχου]</w:t>
                  </w:r>
                </w:p>
              </w:tc>
            </w:tr>
            <w:tr w:rsidR="00DD6702" w:rsidRPr="009D4F68" w14:paraId="302F75C4" w14:textId="77777777" w:rsidTr="00B771A7">
              <w:tc>
                <w:tcPr>
                  <w:tcW w:w="534" w:type="dxa"/>
                  <w:vAlign w:val="center"/>
                </w:tcPr>
                <w:p w14:paraId="7A1B8722" w14:textId="77777777" w:rsidR="00DD6702" w:rsidRPr="009D4F68" w:rsidRDefault="00DD6702" w:rsidP="00B771A7">
                  <w:pPr>
                    <w:jc w:val="center"/>
                    <w:rPr>
                      <w:rFonts w:asciiTheme="minorHAnsi" w:hAnsiTheme="minorHAnsi" w:cstheme="minorHAnsi"/>
                      <w:color w:val="000000"/>
                      <w:sz w:val="16"/>
                      <w:szCs w:val="16"/>
                      <w:lang w:val="el-GR"/>
                    </w:rPr>
                  </w:pPr>
                  <w:r w:rsidRPr="009D4F68">
                    <w:rPr>
                      <w:rFonts w:asciiTheme="minorHAnsi" w:hAnsiTheme="minorHAnsi" w:cstheme="minorHAnsi"/>
                      <w:color w:val="000000"/>
                      <w:sz w:val="16"/>
                      <w:szCs w:val="16"/>
                      <w:lang w:val="el-GR"/>
                    </w:rPr>
                    <w:t>2.</w:t>
                  </w:r>
                </w:p>
              </w:tc>
              <w:tc>
                <w:tcPr>
                  <w:tcW w:w="4608" w:type="dxa"/>
                  <w:tcMar>
                    <w:top w:w="0" w:type="dxa"/>
                    <w:left w:w="108" w:type="dxa"/>
                    <w:bottom w:w="0" w:type="dxa"/>
                    <w:right w:w="108" w:type="dxa"/>
                  </w:tcMar>
                  <w:vAlign w:val="center"/>
                </w:tcPr>
                <w:p w14:paraId="0D1C2A87" w14:textId="77777777" w:rsidR="00DD6702" w:rsidRPr="009D4F68" w:rsidRDefault="00DD6702" w:rsidP="00B771A7">
                  <w:pPr>
                    <w:rPr>
                      <w:rFonts w:asciiTheme="minorHAnsi" w:hAnsiTheme="minorHAnsi" w:cstheme="minorHAnsi"/>
                      <w:color w:val="000000"/>
                      <w:sz w:val="16"/>
                      <w:szCs w:val="16"/>
                      <w:lang w:val="el-GR"/>
                    </w:rPr>
                  </w:pPr>
                  <w:r w:rsidRPr="009D4F68">
                    <w:rPr>
                      <w:rFonts w:asciiTheme="minorHAnsi" w:hAnsiTheme="minorHAnsi" w:cstheme="minorHAnsi"/>
                      <w:color w:val="000000"/>
                      <w:sz w:val="16"/>
                      <w:szCs w:val="16"/>
                      <w:lang w:val="el-GR"/>
                    </w:rPr>
                    <w:t>Εάν ναι, βεβαιώνεται η μη ανάσχεση της επίτευξης αυτών;</w:t>
                  </w:r>
                </w:p>
              </w:tc>
              <w:tc>
                <w:tcPr>
                  <w:tcW w:w="900" w:type="dxa"/>
                  <w:tcMar>
                    <w:top w:w="0" w:type="dxa"/>
                    <w:left w:w="108" w:type="dxa"/>
                    <w:bottom w:w="0" w:type="dxa"/>
                    <w:right w:w="108" w:type="dxa"/>
                  </w:tcMar>
                  <w:vAlign w:val="center"/>
                </w:tcPr>
                <w:p w14:paraId="0C98243C" w14:textId="77777777" w:rsidR="00DD6702" w:rsidRPr="009D4F68" w:rsidRDefault="00DD6702" w:rsidP="00B771A7">
                  <w:pPr>
                    <w:jc w:val="center"/>
                    <w:rPr>
                      <w:rFonts w:asciiTheme="minorHAnsi" w:hAnsiTheme="minorHAnsi" w:cstheme="minorHAnsi"/>
                      <w:color w:val="000000"/>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900" w:type="dxa"/>
                  <w:tcMar>
                    <w:top w:w="0" w:type="dxa"/>
                    <w:left w:w="108" w:type="dxa"/>
                    <w:bottom w:w="0" w:type="dxa"/>
                    <w:right w:w="108" w:type="dxa"/>
                  </w:tcMar>
                  <w:vAlign w:val="center"/>
                </w:tcPr>
                <w:p w14:paraId="43B2C533" w14:textId="77777777" w:rsidR="00DD6702" w:rsidRPr="009D4F68" w:rsidRDefault="00DD6702" w:rsidP="00B771A7">
                  <w:pPr>
                    <w:jc w:val="center"/>
                    <w:rPr>
                      <w:rFonts w:asciiTheme="minorHAnsi" w:hAnsiTheme="minorHAnsi" w:cstheme="minorHAnsi"/>
                      <w:color w:val="000000"/>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1021" w:type="dxa"/>
                  <w:tcMar>
                    <w:top w:w="0" w:type="dxa"/>
                    <w:left w:w="108" w:type="dxa"/>
                    <w:bottom w:w="0" w:type="dxa"/>
                    <w:right w:w="108" w:type="dxa"/>
                  </w:tcMar>
                  <w:vAlign w:val="center"/>
                </w:tcPr>
                <w:p w14:paraId="3C44003B" w14:textId="77777777" w:rsidR="00DD6702" w:rsidRPr="009D4F68" w:rsidRDefault="00DD6702" w:rsidP="00B771A7">
                  <w:pPr>
                    <w:jc w:val="center"/>
                    <w:rPr>
                      <w:rFonts w:asciiTheme="minorHAnsi" w:hAnsiTheme="minorHAnsi" w:cstheme="minorHAnsi"/>
                      <w:color w:val="000000"/>
                      <w:sz w:val="16"/>
                      <w:szCs w:val="16"/>
                      <w:lang w:val="el-GR"/>
                    </w:rPr>
                  </w:pPr>
                  <w:r w:rsidRPr="009D4F68">
                    <w:rPr>
                      <w:rFonts w:asciiTheme="minorHAnsi" w:hAnsiTheme="minorHAnsi" w:cstheme="minorHAnsi"/>
                      <w:sz w:val="16"/>
                      <w:szCs w:val="16"/>
                    </w:rPr>
                    <w:fldChar w:fldCharType="begin">
                      <w:ffData>
                        <w:name w:val="Check1"/>
                        <w:enabled/>
                        <w:calcOnExit w:val="0"/>
                        <w:checkBox>
                          <w:sizeAuto/>
                          <w:default w:val="0"/>
                        </w:checkBox>
                      </w:ffData>
                    </w:fldChar>
                  </w:r>
                  <w:r w:rsidRPr="009D4F68">
                    <w:rPr>
                      <w:rFonts w:asciiTheme="minorHAnsi" w:hAnsiTheme="minorHAnsi" w:cstheme="minorHAnsi"/>
                      <w:sz w:val="16"/>
                      <w:szCs w:val="16"/>
                    </w:rPr>
                    <w:instrText xml:space="preserve"> FORMCHECKBOX </w:instrText>
                  </w:r>
                  <w:r w:rsidR="00AD6C1A">
                    <w:rPr>
                      <w:rFonts w:asciiTheme="minorHAnsi" w:hAnsiTheme="minorHAnsi" w:cstheme="minorHAnsi"/>
                      <w:sz w:val="16"/>
                      <w:szCs w:val="16"/>
                    </w:rPr>
                  </w:r>
                  <w:r w:rsidR="00AD6C1A">
                    <w:rPr>
                      <w:rFonts w:asciiTheme="minorHAnsi" w:hAnsiTheme="minorHAnsi" w:cstheme="minorHAnsi"/>
                      <w:sz w:val="16"/>
                      <w:szCs w:val="16"/>
                    </w:rPr>
                    <w:fldChar w:fldCharType="separate"/>
                  </w:r>
                  <w:r w:rsidRPr="009D4F68">
                    <w:rPr>
                      <w:rFonts w:asciiTheme="minorHAnsi" w:hAnsiTheme="minorHAnsi" w:cstheme="minorHAnsi"/>
                      <w:sz w:val="16"/>
                      <w:szCs w:val="16"/>
                    </w:rPr>
                    <w:fldChar w:fldCharType="end"/>
                  </w:r>
                </w:p>
              </w:tc>
              <w:tc>
                <w:tcPr>
                  <w:tcW w:w="1957" w:type="dxa"/>
                  <w:tcMar>
                    <w:top w:w="0" w:type="dxa"/>
                    <w:left w:w="108" w:type="dxa"/>
                    <w:bottom w:w="0" w:type="dxa"/>
                    <w:right w:w="108" w:type="dxa"/>
                  </w:tcMar>
                  <w:vAlign w:val="center"/>
                </w:tcPr>
                <w:p w14:paraId="17C9B4F2" w14:textId="77777777" w:rsidR="00DD6702" w:rsidRPr="009D4F68" w:rsidRDefault="00DD6702" w:rsidP="00B771A7">
                  <w:pPr>
                    <w:rPr>
                      <w:rFonts w:asciiTheme="minorHAnsi" w:hAnsiTheme="minorHAnsi" w:cstheme="minorHAnsi"/>
                      <w:color w:val="000000"/>
                      <w:sz w:val="16"/>
                      <w:szCs w:val="16"/>
                      <w:lang w:val="en-US"/>
                    </w:rPr>
                  </w:pPr>
                </w:p>
              </w:tc>
            </w:tr>
          </w:tbl>
          <w:p w14:paraId="27C5AF7B" w14:textId="77777777" w:rsidR="00DD6702" w:rsidRPr="009D4F68" w:rsidRDefault="00DD6702" w:rsidP="00B771A7">
            <w:pPr>
              <w:spacing w:after="60"/>
              <w:rPr>
                <w:rFonts w:asciiTheme="minorHAnsi" w:hAnsiTheme="minorHAnsi" w:cstheme="minorHAnsi"/>
                <w:sz w:val="16"/>
                <w:szCs w:val="16"/>
              </w:rPr>
            </w:pPr>
          </w:p>
          <w:p w14:paraId="65E9BBE7" w14:textId="77777777" w:rsidR="00DD6702" w:rsidRPr="009D4F68" w:rsidRDefault="00DD6702" w:rsidP="00B771A7">
            <w:pPr>
              <w:spacing w:after="60"/>
              <w:rPr>
                <w:rFonts w:asciiTheme="minorHAnsi" w:hAnsiTheme="minorHAnsi" w:cstheme="minorHAnsi"/>
                <w:sz w:val="16"/>
                <w:szCs w:val="16"/>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274"/>
            </w:tblGrid>
            <w:tr w:rsidR="00DD6702" w:rsidRPr="009D4F68" w14:paraId="206B493A" w14:textId="77777777" w:rsidTr="00B771A7">
              <w:trPr>
                <w:trHeight w:val="522"/>
              </w:trPr>
              <w:tc>
                <w:tcPr>
                  <w:tcW w:w="9918" w:type="dxa"/>
                  <w:gridSpan w:val="2"/>
                  <w:shd w:val="clear" w:color="auto" w:fill="C6D9F1"/>
                </w:tcPr>
                <w:p w14:paraId="52DA6BED" w14:textId="77777777" w:rsidR="00DD6702" w:rsidRPr="009D4F68" w:rsidRDefault="00DD6702" w:rsidP="00B771A7">
                  <w:pPr>
                    <w:spacing w:after="0"/>
                    <w:ind w:right="-1759"/>
                    <w:rPr>
                      <w:rFonts w:asciiTheme="minorHAnsi" w:hAnsiTheme="minorHAnsi" w:cstheme="minorHAnsi"/>
                      <w:b/>
                      <w:sz w:val="16"/>
                      <w:szCs w:val="16"/>
                      <w:lang w:val="el-GR" w:eastAsia="ar-SA"/>
                    </w:rPr>
                  </w:pPr>
                  <w:r w:rsidRPr="009D4F68">
                    <w:rPr>
                      <w:rFonts w:asciiTheme="minorHAnsi" w:hAnsiTheme="minorHAnsi" w:cstheme="minorHAnsi"/>
                      <w:b/>
                      <w:sz w:val="16"/>
                      <w:szCs w:val="16"/>
                      <w:lang w:val="el-GR" w:eastAsia="ar-SA"/>
                    </w:rPr>
                    <w:t>Ανεξάρτητος Ελεγκτής/Ελεγκτική Εταιρεία</w:t>
                  </w:r>
                </w:p>
              </w:tc>
            </w:tr>
            <w:tr w:rsidR="00DD6702" w:rsidRPr="009D4F68" w14:paraId="56944D8A" w14:textId="77777777" w:rsidTr="00B771A7">
              <w:trPr>
                <w:trHeight w:val="558"/>
              </w:trPr>
              <w:tc>
                <w:tcPr>
                  <w:tcW w:w="4644" w:type="dxa"/>
                  <w:shd w:val="clear" w:color="auto" w:fill="auto"/>
                </w:tcPr>
                <w:p w14:paraId="4EE4FFA6" w14:textId="77777777" w:rsidR="00DD6702" w:rsidRPr="009D4F68" w:rsidRDefault="00DD6702" w:rsidP="00B771A7">
                  <w:pPr>
                    <w:spacing w:after="60"/>
                    <w:rPr>
                      <w:rFonts w:asciiTheme="minorHAnsi" w:hAnsiTheme="minorHAnsi" w:cstheme="minorHAnsi"/>
                      <w:sz w:val="16"/>
                      <w:szCs w:val="16"/>
                      <w:lang w:val="el-GR"/>
                    </w:rPr>
                  </w:pPr>
                  <w:r w:rsidRPr="009D4F68">
                    <w:rPr>
                      <w:rFonts w:asciiTheme="minorHAnsi" w:hAnsiTheme="minorHAnsi" w:cstheme="minorHAnsi"/>
                      <w:sz w:val="16"/>
                      <w:szCs w:val="16"/>
                      <w:lang w:val="el-GR"/>
                    </w:rPr>
                    <w:t>Τόπος</w:t>
                  </w:r>
                </w:p>
              </w:tc>
              <w:tc>
                <w:tcPr>
                  <w:tcW w:w="5274" w:type="dxa"/>
                  <w:shd w:val="clear" w:color="auto" w:fill="auto"/>
                </w:tcPr>
                <w:p w14:paraId="42306B61" w14:textId="77777777" w:rsidR="00DD6702" w:rsidRPr="009D4F68" w:rsidRDefault="00DD6702" w:rsidP="00B771A7">
                  <w:pPr>
                    <w:spacing w:after="60"/>
                    <w:rPr>
                      <w:rFonts w:asciiTheme="minorHAnsi" w:hAnsiTheme="minorHAnsi" w:cstheme="minorHAnsi"/>
                      <w:sz w:val="16"/>
                      <w:szCs w:val="16"/>
                    </w:rPr>
                  </w:pPr>
                </w:p>
              </w:tc>
            </w:tr>
            <w:tr w:rsidR="00DD6702" w:rsidRPr="009D4F68" w14:paraId="39CA1504" w14:textId="77777777" w:rsidTr="00B771A7">
              <w:trPr>
                <w:trHeight w:val="552"/>
              </w:trPr>
              <w:tc>
                <w:tcPr>
                  <w:tcW w:w="4644" w:type="dxa"/>
                  <w:shd w:val="clear" w:color="auto" w:fill="auto"/>
                </w:tcPr>
                <w:p w14:paraId="126F9727" w14:textId="77777777" w:rsidR="00DD6702" w:rsidRPr="009D4F68" w:rsidRDefault="00DD6702" w:rsidP="00B771A7">
                  <w:pPr>
                    <w:spacing w:after="60"/>
                    <w:rPr>
                      <w:rFonts w:asciiTheme="minorHAnsi" w:hAnsiTheme="minorHAnsi" w:cstheme="minorHAnsi"/>
                      <w:sz w:val="16"/>
                      <w:szCs w:val="16"/>
                      <w:lang w:val="el-GR"/>
                    </w:rPr>
                  </w:pPr>
                  <w:r w:rsidRPr="009D4F68">
                    <w:rPr>
                      <w:rFonts w:asciiTheme="minorHAnsi" w:hAnsiTheme="minorHAnsi" w:cstheme="minorHAnsi"/>
                      <w:sz w:val="16"/>
                      <w:szCs w:val="16"/>
                      <w:lang w:val="el-GR"/>
                    </w:rPr>
                    <w:t>Ημερομηνία</w:t>
                  </w:r>
                </w:p>
              </w:tc>
              <w:tc>
                <w:tcPr>
                  <w:tcW w:w="5274" w:type="dxa"/>
                  <w:shd w:val="clear" w:color="auto" w:fill="auto"/>
                </w:tcPr>
                <w:p w14:paraId="5E067BD9" w14:textId="77777777" w:rsidR="00DD6702" w:rsidRPr="009D4F68" w:rsidRDefault="00DD6702" w:rsidP="00B771A7">
                  <w:pPr>
                    <w:spacing w:after="60"/>
                    <w:rPr>
                      <w:rFonts w:asciiTheme="minorHAnsi" w:hAnsiTheme="minorHAnsi" w:cstheme="minorHAnsi"/>
                      <w:sz w:val="16"/>
                      <w:szCs w:val="16"/>
                    </w:rPr>
                  </w:pPr>
                </w:p>
              </w:tc>
            </w:tr>
            <w:tr w:rsidR="00DD6702" w:rsidRPr="009D4F68" w14:paraId="69C893D4" w14:textId="77777777" w:rsidTr="00B771A7">
              <w:trPr>
                <w:trHeight w:val="558"/>
              </w:trPr>
              <w:tc>
                <w:tcPr>
                  <w:tcW w:w="4644" w:type="dxa"/>
                  <w:shd w:val="clear" w:color="auto" w:fill="auto"/>
                </w:tcPr>
                <w:p w14:paraId="1895047C" w14:textId="77777777" w:rsidR="00DD6702" w:rsidRPr="009D4F68" w:rsidRDefault="00DD6702" w:rsidP="00B771A7">
                  <w:pPr>
                    <w:spacing w:after="60"/>
                    <w:rPr>
                      <w:rFonts w:asciiTheme="minorHAnsi" w:hAnsiTheme="minorHAnsi" w:cstheme="minorHAnsi"/>
                      <w:sz w:val="16"/>
                      <w:szCs w:val="16"/>
                      <w:lang w:val="el-GR"/>
                    </w:rPr>
                  </w:pPr>
                  <w:r w:rsidRPr="009D4F68">
                    <w:rPr>
                      <w:rFonts w:asciiTheme="minorHAnsi" w:hAnsiTheme="minorHAnsi" w:cstheme="minorHAnsi"/>
                      <w:sz w:val="16"/>
                      <w:szCs w:val="16"/>
                      <w:lang w:val="el-GR"/>
                    </w:rPr>
                    <w:t>Όνομα</w:t>
                  </w:r>
                </w:p>
              </w:tc>
              <w:tc>
                <w:tcPr>
                  <w:tcW w:w="5274" w:type="dxa"/>
                  <w:shd w:val="clear" w:color="auto" w:fill="auto"/>
                </w:tcPr>
                <w:p w14:paraId="27D9CE35" w14:textId="77777777" w:rsidR="00DD6702" w:rsidRPr="009D4F68" w:rsidRDefault="00DD6702" w:rsidP="00B771A7">
                  <w:pPr>
                    <w:spacing w:after="60"/>
                    <w:rPr>
                      <w:rFonts w:asciiTheme="minorHAnsi" w:hAnsiTheme="minorHAnsi" w:cstheme="minorHAnsi"/>
                      <w:sz w:val="16"/>
                      <w:szCs w:val="16"/>
                    </w:rPr>
                  </w:pPr>
                </w:p>
              </w:tc>
            </w:tr>
            <w:tr w:rsidR="00DD6702" w:rsidRPr="009D4F68" w14:paraId="43F7AD2E" w14:textId="77777777" w:rsidTr="00B771A7">
              <w:trPr>
                <w:trHeight w:val="553"/>
              </w:trPr>
              <w:tc>
                <w:tcPr>
                  <w:tcW w:w="4644" w:type="dxa"/>
                  <w:shd w:val="clear" w:color="auto" w:fill="auto"/>
                </w:tcPr>
                <w:p w14:paraId="4EDC1E48" w14:textId="77777777" w:rsidR="00DD6702" w:rsidRPr="009D4F68" w:rsidRDefault="00DD6702" w:rsidP="00B771A7">
                  <w:pPr>
                    <w:spacing w:after="60"/>
                    <w:rPr>
                      <w:rFonts w:asciiTheme="minorHAnsi" w:hAnsiTheme="minorHAnsi" w:cstheme="minorHAnsi"/>
                      <w:sz w:val="16"/>
                      <w:szCs w:val="16"/>
                      <w:lang w:val="el-GR"/>
                    </w:rPr>
                  </w:pPr>
                  <w:r w:rsidRPr="009D4F68">
                    <w:rPr>
                      <w:rFonts w:asciiTheme="minorHAnsi" w:hAnsiTheme="minorHAnsi" w:cstheme="minorHAnsi"/>
                      <w:sz w:val="16"/>
                      <w:szCs w:val="16"/>
                      <w:lang w:val="el-GR"/>
                    </w:rPr>
                    <w:t>Υπογραφή</w:t>
                  </w:r>
                </w:p>
              </w:tc>
              <w:tc>
                <w:tcPr>
                  <w:tcW w:w="5274" w:type="dxa"/>
                  <w:shd w:val="clear" w:color="auto" w:fill="auto"/>
                </w:tcPr>
                <w:p w14:paraId="6D828A11" w14:textId="77777777" w:rsidR="00DD6702" w:rsidRPr="009D4F68" w:rsidRDefault="00DD6702" w:rsidP="00B771A7">
                  <w:pPr>
                    <w:spacing w:after="60"/>
                    <w:rPr>
                      <w:rFonts w:asciiTheme="minorHAnsi" w:hAnsiTheme="minorHAnsi" w:cstheme="minorHAnsi"/>
                      <w:sz w:val="16"/>
                      <w:szCs w:val="16"/>
                    </w:rPr>
                  </w:pPr>
                </w:p>
              </w:tc>
            </w:tr>
          </w:tbl>
          <w:p w14:paraId="0FBB930F" w14:textId="77777777" w:rsidR="00DD6702" w:rsidRPr="009D4F68" w:rsidRDefault="00DD6702" w:rsidP="00B771A7">
            <w:pPr>
              <w:spacing w:after="60"/>
              <w:rPr>
                <w:rFonts w:asciiTheme="minorHAnsi" w:hAnsiTheme="minorHAnsi" w:cstheme="minorHAnsi"/>
                <w:sz w:val="16"/>
                <w:szCs w:val="16"/>
              </w:rPr>
            </w:pPr>
          </w:p>
          <w:p w14:paraId="2A0555A8" w14:textId="77777777" w:rsidR="00DD6702" w:rsidRPr="009D4F68" w:rsidRDefault="00DD6702" w:rsidP="00B771A7">
            <w:pPr>
              <w:spacing w:after="60"/>
              <w:rPr>
                <w:rFonts w:asciiTheme="minorHAnsi" w:hAnsiTheme="minorHAnsi" w:cstheme="minorHAnsi"/>
                <w:sz w:val="16"/>
                <w:szCs w:val="16"/>
                <w:lang w:val="el-GR"/>
              </w:rPr>
            </w:pPr>
          </w:p>
          <w:p w14:paraId="29B3D225" w14:textId="77777777" w:rsidR="00DD6702" w:rsidRDefault="00DD6702" w:rsidP="00B771A7">
            <w:pPr>
              <w:autoSpaceDE w:val="0"/>
              <w:autoSpaceDN w:val="0"/>
              <w:spacing w:line="312" w:lineRule="auto"/>
              <w:ind w:right="23"/>
              <w:rPr>
                <w:lang w:val="el-GR"/>
              </w:rPr>
            </w:pPr>
          </w:p>
        </w:tc>
      </w:tr>
    </w:tbl>
    <w:p w14:paraId="0D0BCE56" w14:textId="77777777" w:rsidR="00DD6702" w:rsidRDefault="00DD6702" w:rsidP="001A683B">
      <w:pPr>
        <w:rPr>
          <w:rFonts w:eastAsia="SimSun"/>
          <w:lang w:val="el-GR"/>
        </w:rPr>
      </w:pPr>
    </w:p>
    <w:p w14:paraId="16AC2AA9" w14:textId="77777777" w:rsidR="00DD6702" w:rsidRDefault="00DD6702" w:rsidP="00DD6702">
      <w:pPr>
        <w:autoSpaceDE w:val="0"/>
        <w:autoSpaceDN w:val="0"/>
        <w:spacing w:line="312" w:lineRule="auto"/>
        <w:ind w:right="23"/>
        <w:jc w:val="center"/>
        <w:rPr>
          <w:b/>
          <w:bCs/>
          <w:sz w:val="28"/>
          <w:szCs w:val="28"/>
          <w:u w:val="single"/>
          <w:lang w:val="el-GR"/>
        </w:rPr>
      </w:pPr>
    </w:p>
    <w:p w14:paraId="7D56108C" w14:textId="65ED5CE0" w:rsidR="00DD6702" w:rsidRDefault="00DD6702" w:rsidP="00DD6702">
      <w:pPr>
        <w:autoSpaceDE w:val="0"/>
        <w:autoSpaceDN w:val="0"/>
        <w:spacing w:line="312" w:lineRule="auto"/>
        <w:ind w:right="23"/>
        <w:jc w:val="center"/>
        <w:rPr>
          <w:b/>
          <w:bCs/>
          <w:sz w:val="28"/>
          <w:szCs w:val="28"/>
          <w:u w:val="single"/>
          <w:lang w:val="el-GR"/>
        </w:rPr>
      </w:pPr>
      <w:r w:rsidRPr="00CD1307">
        <w:rPr>
          <w:b/>
          <w:bCs/>
          <w:sz w:val="28"/>
          <w:szCs w:val="28"/>
          <w:u w:val="single"/>
          <w:lang w:val="el-GR"/>
        </w:rPr>
        <w:lastRenderedPageBreak/>
        <w:t>ΠΙΝΑΚΑ</w:t>
      </w:r>
      <w:r>
        <w:rPr>
          <w:b/>
          <w:bCs/>
          <w:sz w:val="28"/>
          <w:szCs w:val="28"/>
          <w:u w:val="single"/>
          <w:lang w:val="el-GR"/>
        </w:rPr>
        <w:t>Σ</w:t>
      </w:r>
      <w:r w:rsidRPr="00CD1307">
        <w:rPr>
          <w:b/>
          <w:bCs/>
          <w:sz w:val="28"/>
          <w:szCs w:val="28"/>
          <w:u w:val="single"/>
          <w:lang w:val="el-GR"/>
        </w:rPr>
        <w:t xml:space="preserve"> Ι</w:t>
      </w:r>
      <w:r>
        <w:rPr>
          <w:b/>
          <w:bCs/>
          <w:sz w:val="28"/>
          <w:szCs w:val="28"/>
          <w:u w:val="single"/>
          <w:lang w:val="el-GR"/>
        </w:rPr>
        <w:t>Ι</w:t>
      </w:r>
    </w:p>
    <w:p w14:paraId="59B3BF43" w14:textId="77777777" w:rsidR="00DD6702" w:rsidRDefault="00DD6702" w:rsidP="00DD6702">
      <w:pPr>
        <w:autoSpaceDE w:val="0"/>
        <w:autoSpaceDN w:val="0"/>
        <w:spacing w:line="312" w:lineRule="auto"/>
        <w:ind w:right="23"/>
        <w:jc w:val="center"/>
        <w:rPr>
          <w:b/>
          <w:bCs/>
          <w:sz w:val="28"/>
          <w:szCs w:val="28"/>
          <w:u w:val="single"/>
          <w:lang w:val="el-GR"/>
        </w:rPr>
      </w:pPr>
    </w:p>
    <w:tbl>
      <w:tblPr>
        <w:tblStyle w:val="TableGrid"/>
        <w:tblW w:w="0" w:type="auto"/>
        <w:tblLook w:val="04A0" w:firstRow="1" w:lastRow="0" w:firstColumn="1" w:lastColumn="0" w:noHBand="0" w:noVBand="1"/>
      </w:tblPr>
      <w:tblGrid>
        <w:gridCol w:w="9628"/>
      </w:tblGrid>
      <w:tr w:rsidR="00C61701" w14:paraId="323F7E40" w14:textId="77777777" w:rsidTr="00B771A7">
        <w:tc>
          <w:tcPr>
            <w:tcW w:w="9628" w:type="dxa"/>
          </w:tcPr>
          <w:p w14:paraId="12A44EF8" w14:textId="77777777" w:rsidR="00C61701" w:rsidRPr="00E6318C" w:rsidRDefault="00C61701" w:rsidP="00B771A7">
            <w:pPr>
              <w:pStyle w:val="Entry1withLine"/>
              <w:pBdr>
                <w:bottom w:val="none" w:sz="0" w:space="0" w:color="auto"/>
                <w:between w:val="none" w:sz="0" w:space="0" w:color="auto"/>
              </w:pBdr>
              <w:spacing w:after="120"/>
              <w:jc w:val="center"/>
              <w:rPr>
                <w:rFonts w:asciiTheme="minorHAnsi" w:hAnsiTheme="minorHAnsi" w:cstheme="minorHAnsi"/>
                <w:b/>
                <w:color w:val="auto"/>
                <w:sz w:val="18"/>
                <w:szCs w:val="18"/>
                <w:lang w:val="el-GR"/>
              </w:rPr>
            </w:pPr>
            <w:r w:rsidRPr="00E6318C">
              <w:rPr>
                <w:rFonts w:asciiTheme="minorHAnsi" w:hAnsiTheme="minorHAnsi" w:cstheme="minorHAnsi"/>
                <w:b/>
                <w:color w:val="auto"/>
                <w:sz w:val="18"/>
                <w:szCs w:val="18"/>
                <w:lang w:val="el-GR"/>
              </w:rPr>
              <w:t>ΛΙΣΤΑ ΕΛΕΓΧΟΥ ΕΠΑΛΗΘΕΥΣΕΩΝ</w:t>
            </w:r>
          </w:p>
          <w:p w14:paraId="44764DA5" w14:textId="77777777" w:rsidR="00C61701" w:rsidRPr="00E6318C" w:rsidRDefault="00C61701" w:rsidP="00B771A7">
            <w:pPr>
              <w:pStyle w:val="Entry1withLine"/>
              <w:pBdr>
                <w:bottom w:val="none" w:sz="0" w:space="0" w:color="auto"/>
                <w:between w:val="none" w:sz="0" w:space="0" w:color="auto"/>
              </w:pBdr>
              <w:spacing w:after="120"/>
              <w:jc w:val="center"/>
              <w:rPr>
                <w:sz w:val="18"/>
                <w:szCs w:val="18"/>
                <w:lang w:val="el-GR"/>
              </w:rPr>
            </w:pPr>
            <w:r w:rsidRPr="00E6318C">
              <w:rPr>
                <w:rFonts w:asciiTheme="minorHAnsi" w:hAnsiTheme="minorHAnsi" w:cstheme="minorHAnsi"/>
                <w:b/>
                <w:color w:val="auto"/>
                <w:sz w:val="18"/>
                <w:szCs w:val="18"/>
                <w:lang w:val="el-GR"/>
              </w:rPr>
              <w:t>[ΚΡΑΤΙΚΩΝ ΕΝΙΣΧΥΣΕΩΝ]</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85"/>
              <w:gridCol w:w="5254"/>
            </w:tblGrid>
            <w:tr w:rsidR="00C61701" w:rsidRPr="00E6318C" w14:paraId="165BC676" w14:textId="77777777" w:rsidTr="00B771A7">
              <w:tc>
                <w:tcPr>
                  <w:tcW w:w="9639" w:type="dxa"/>
                  <w:gridSpan w:val="2"/>
                  <w:shd w:val="clear" w:color="auto" w:fill="FDE9D9"/>
                </w:tcPr>
                <w:p w14:paraId="098D8CB6" w14:textId="77777777" w:rsidR="00C61701" w:rsidRPr="00E6318C" w:rsidRDefault="00C61701" w:rsidP="00B771A7">
                  <w:pPr>
                    <w:spacing w:before="40" w:after="40"/>
                    <w:rPr>
                      <w:rFonts w:asciiTheme="minorHAnsi" w:hAnsiTheme="minorHAnsi" w:cstheme="minorHAnsi"/>
                      <w:b/>
                      <w:i/>
                      <w:color w:val="000000"/>
                      <w:sz w:val="18"/>
                      <w:szCs w:val="18"/>
                    </w:rPr>
                  </w:pPr>
                  <w:r w:rsidRPr="00E6318C">
                    <w:rPr>
                      <w:rFonts w:asciiTheme="minorHAnsi" w:hAnsiTheme="minorHAnsi" w:cstheme="minorHAnsi"/>
                      <w:b/>
                      <w:sz w:val="18"/>
                      <w:szCs w:val="18"/>
                      <w:lang w:val="el-GR"/>
                    </w:rPr>
                    <w:t>Είδος επαλήθευσης</w:t>
                  </w:r>
                </w:p>
              </w:tc>
            </w:tr>
            <w:tr w:rsidR="00C61701" w:rsidRPr="00E6318C" w14:paraId="16E7DE9D" w14:textId="77777777" w:rsidTr="00B771A7">
              <w:tc>
                <w:tcPr>
                  <w:tcW w:w="4385" w:type="dxa"/>
                  <w:shd w:val="clear" w:color="auto" w:fill="auto"/>
                  <w:vAlign w:val="center"/>
                </w:tcPr>
                <w:p w14:paraId="59D95403" w14:textId="77777777" w:rsidR="00C61701" w:rsidRPr="00E6318C" w:rsidRDefault="00C61701" w:rsidP="00B771A7">
                  <w:pPr>
                    <w:spacing w:before="60" w:after="60"/>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lang w:val="en-US"/>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r w:rsidRPr="00E6318C">
                    <w:rPr>
                      <w:rFonts w:asciiTheme="minorHAnsi" w:hAnsiTheme="minorHAnsi" w:cstheme="minorHAnsi"/>
                      <w:sz w:val="18"/>
                      <w:szCs w:val="18"/>
                      <w:lang w:val="en-US"/>
                    </w:rPr>
                    <w:t xml:space="preserve"> </w:t>
                  </w:r>
                  <w:r w:rsidRPr="00E6318C">
                    <w:rPr>
                      <w:rFonts w:asciiTheme="minorHAnsi" w:hAnsiTheme="minorHAnsi" w:cstheme="minorHAnsi"/>
                      <w:sz w:val="18"/>
                      <w:szCs w:val="18"/>
                      <w:lang w:val="el-GR"/>
                    </w:rPr>
                    <w:t>Διοικητική</w:t>
                  </w:r>
                </w:p>
              </w:tc>
              <w:tc>
                <w:tcPr>
                  <w:tcW w:w="5254" w:type="dxa"/>
                  <w:shd w:val="clear" w:color="auto" w:fill="FFFFFF"/>
                  <w:vAlign w:val="center"/>
                </w:tcPr>
                <w:p w14:paraId="0178EB4F" w14:textId="77777777" w:rsidR="00C61701" w:rsidRPr="00E6318C" w:rsidRDefault="00C61701" w:rsidP="00B771A7">
                  <w:pPr>
                    <w:spacing w:before="60" w:after="60"/>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lang w:val="en-US"/>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r w:rsidRPr="00E6318C">
                    <w:rPr>
                      <w:rFonts w:asciiTheme="minorHAnsi" w:hAnsiTheme="minorHAnsi" w:cstheme="minorHAnsi"/>
                      <w:sz w:val="18"/>
                      <w:szCs w:val="18"/>
                      <w:lang w:val="en-US"/>
                    </w:rPr>
                    <w:t xml:space="preserve"> </w:t>
                  </w:r>
                  <w:r w:rsidRPr="00E6318C">
                    <w:rPr>
                      <w:rFonts w:asciiTheme="minorHAnsi" w:hAnsiTheme="minorHAnsi" w:cstheme="minorHAnsi"/>
                      <w:sz w:val="18"/>
                      <w:szCs w:val="18"/>
                      <w:lang w:val="el-GR"/>
                    </w:rPr>
                    <w:t>Επιτόπια</w:t>
                  </w:r>
                </w:p>
              </w:tc>
            </w:tr>
            <w:tr w:rsidR="00C61701" w:rsidRPr="00310424" w14:paraId="0F3B36B1" w14:textId="77777777" w:rsidTr="00B771A7">
              <w:tc>
                <w:tcPr>
                  <w:tcW w:w="4385" w:type="dxa"/>
                  <w:shd w:val="clear" w:color="auto" w:fill="auto"/>
                </w:tcPr>
                <w:p w14:paraId="5853E741" w14:textId="77777777" w:rsidR="00C61701" w:rsidRPr="00E6318C" w:rsidRDefault="00C61701" w:rsidP="00B771A7">
                  <w:pPr>
                    <w:spacing w:before="80" w:after="60"/>
                    <w:rPr>
                      <w:rFonts w:asciiTheme="minorHAnsi" w:hAnsiTheme="minorHAnsi" w:cstheme="minorHAnsi"/>
                      <w:sz w:val="18"/>
                      <w:szCs w:val="18"/>
                    </w:rPr>
                  </w:pPr>
                  <w:r w:rsidRPr="00E6318C">
                    <w:rPr>
                      <w:rFonts w:asciiTheme="minorHAnsi" w:hAnsiTheme="minorHAnsi" w:cstheme="minorHAnsi"/>
                      <w:sz w:val="18"/>
                      <w:szCs w:val="18"/>
                      <w:lang w:val="el-GR"/>
                    </w:rPr>
                    <w:t>Ελεγκτική Περίοδος Αναφοράς</w:t>
                  </w:r>
                  <w:r w:rsidRPr="00E6318C">
                    <w:rPr>
                      <w:rFonts w:asciiTheme="minorHAnsi" w:hAnsiTheme="minorHAnsi" w:cstheme="minorHAnsi"/>
                      <w:sz w:val="18"/>
                      <w:szCs w:val="18"/>
                    </w:rPr>
                    <w:t xml:space="preserve"> </w:t>
                  </w:r>
                </w:p>
              </w:tc>
              <w:tc>
                <w:tcPr>
                  <w:tcW w:w="5254" w:type="dxa"/>
                  <w:shd w:val="clear" w:color="auto" w:fill="auto"/>
                  <w:vAlign w:val="center"/>
                </w:tcPr>
                <w:p w14:paraId="25DB9320" w14:textId="77777777" w:rsidR="00C61701" w:rsidRPr="00E6318C" w:rsidRDefault="00C61701" w:rsidP="00B771A7">
                  <w:pPr>
                    <w:spacing w:before="80" w:after="60"/>
                    <w:rPr>
                      <w:rFonts w:asciiTheme="minorHAnsi" w:hAnsiTheme="minorHAnsi" w:cstheme="minorHAnsi"/>
                      <w:i/>
                      <w:color w:val="000000"/>
                      <w:sz w:val="18"/>
                      <w:szCs w:val="18"/>
                      <w:lang w:val="el-GR"/>
                    </w:rPr>
                  </w:pPr>
                  <w:r w:rsidRPr="00E6318C">
                    <w:rPr>
                      <w:rFonts w:asciiTheme="minorHAnsi" w:hAnsiTheme="minorHAnsi" w:cstheme="minorHAnsi"/>
                      <w:i/>
                      <w:color w:val="000000"/>
                      <w:sz w:val="18"/>
                      <w:szCs w:val="18"/>
                      <w:lang w:val="el-GR"/>
                    </w:rPr>
                    <w:t xml:space="preserve">Από  ΗΜΕΡΑ/ΜΗΝΑΣ/ΕΤΟΣ   </w:t>
                  </w:r>
                </w:p>
                <w:p w14:paraId="73A800FF" w14:textId="77777777" w:rsidR="00C61701" w:rsidRPr="00E6318C" w:rsidRDefault="00C61701" w:rsidP="00B771A7">
                  <w:pPr>
                    <w:spacing w:before="80" w:after="60"/>
                    <w:rPr>
                      <w:rFonts w:asciiTheme="minorHAnsi" w:hAnsiTheme="minorHAnsi" w:cstheme="minorHAnsi"/>
                      <w:i/>
                      <w:color w:val="000000"/>
                      <w:sz w:val="18"/>
                      <w:szCs w:val="18"/>
                      <w:lang w:val="el-GR"/>
                    </w:rPr>
                  </w:pPr>
                  <w:r w:rsidRPr="00E6318C">
                    <w:rPr>
                      <w:rFonts w:asciiTheme="minorHAnsi" w:hAnsiTheme="minorHAnsi" w:cstheme="minorHAnsi"/>
                      <w:i/>
                      <w:color w:val="000000"/>
                      <w:sz w:val="18"/>
                      <w:szCs w:val="18"/>
                      <w:lang w:val="el-GR"/>
                    </w:rPr>
                    <w:t>έως ΗΜΕΡΑ/ΜΗΝΑΣ/ΕΤΟΣ</w:t>
                  </w:r>
                </w:p>
              </w:tc>
            </w:tr>
          </w:tbl>
          <w:p w14:paraId="6DADE81C" w14:textId="77777777" w:rsidR="00C61701" w:rsidRPr="00E6318C" w:rsidRDefault="00C61701" w:rsidP="00E82AF0">
            <w:pPr>
              <w:numPr>
                <w:ilvl w:val="0"/>
                <w:numId w:val="34"/>
              </w:numPr>
              <w:suppressAutoHyphens w:val="0"/>
              <w:spacing w:before="120"/>
              <w:ind w:left="0" w:firstLine="0"/>
              <w:jc w:val="left"/>
              <w:rPr>
                <w:rFonts w:asciiTheme="minorHAnsi" w:hAnsiTheme="minorHAnsi" w:cstheme="minorHAnsi"/>
                <w:b/>
                <w:bCs/>
                <w:sz w:val="18"/>
                <w:szCs w:val="18"/>
                <w:lang w:val="el-GR"/>
              </w:rPr>
            </w:pPr>
            <w:r w:rsidRPr="00E6318C">
              <w:rPr>
                <w:rFonts w:asciiTheme="minorHAnsi" w:hAnsiTheme="minorHAnsi" w:cstheme="minorHAnsi"/>
                <w:b/>
                <w:bCs/>
                <w:sz w:val="18"/>
                <w:szCs w:val="18"/>
                <w:lang w:val="el-GR"/>
              </w:rPr>
              <w:t xml:space="preserve">Γενικά στοιχεία και πληροφορίες </w:t>
            </w:r>
          </w:p>
          <w:p w14:paraId="43AE62C6" w14:textId="77777777" w:rsidR="00C61701" w:rsidRPr="00E6318C" w:rsidRDefault="00C61701" w:rsidP="00B771A7">
            <w:pPr>
              <w:pStyle w:val="CommentText"/>
              <w:shd w:val="clear" w:color="auto" w:fill="FFFFFF"/>
              <w:spacing w:after="0"/>
              <w:rPr>
                <w:rFonts w:asciiTheme="minorHAnsi" w:hAnsiTheme="minorHAnsi" w:cstheme="minorHAnsi"/>
                <w:i/>
                <w:sz w:val="18"/>
                <w:szCs w:val="18"/>
                <w:lang w:val="el-GR"/>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85"/>
              <w:gridCol w:w="5254"/>
            </w:tblGrid>
            <w:tr w:rsidR="00C61701" w:rsidRPr="00E6318C" w14:paraId="472736B1" w14:textId="77777777" w:rsidTr="00B771A7">
              <w:tc>
                <w:tcPr>
                  <w:tcW w:w="9639" w:type="dxa"/>
                  <w:gridSpan w:val="2"/>
                  <w:tcBorders>
                    <w:bottom w:val="single" w:sz="4" w:space="0" w:color="auto"/>
                  </w:tcBorders>
                  <w:shd w:val="clear" w:color="auto" w:fill="C6D9F1"/>
                  <w:vAlign w:val="center"/>
                </w:tcPr>
                <w:p w14:paraId="14100F4A" w14:textId="77777777" w:rsidR="00C61701" w:rsidRPr="00E6318C" w:rsidRDefault="00C61701" w:rsidP="00E82AF0">
                  <w:pPr>
                    <w:numPr>
                      <w:ilvl w:val="1"/>
                      <w:numId w:val="33"/>
                    </w:numPr>
                    <w:suppressAutoHyphens w:val="0"/>
                    <w:spacing w:before="80" w:after="80"/>
                    <w:jc w:val="left"/>
                    <w:rPr>
                      <w:rFonts w:asciiTheme="minorHAnsi" w:hAnsiTheme="minorHAnsi" w:cstheme="minorHAnsi"/>
                      <w:i/>
                      <w:color w:val="000000"/>
                      <w:sz w:val="18"/>
                      <w:szCs w:val="18"/>
                    </w:rPr>
                  </w:pPr>
                  <w:r w:rsidRPr="00E6318C">
                    <w:rPr>
                      <w:rFonts w:asciiTheme="minorHAnsi" w:hAnsiTheme="minorHAnsi" w:cstheme="minorHAnsi"/>
                      <w:b/>
                      <w:sz w:val="18"/>
                      <w:szCs w:val="18"/>
                      <w:lang w:val="el-GR"/>
                    </w:rPr>
                    <w:t>Πληροφορίες Δράσης/’</w:t>
                  </w:r>
                  <w:proofErr w:type="spellStart"/>
                  <w:r w:rsidRPr="00E6318C">
                    <w:rPr>
                      <w:rFonts w:asciiTheme="minorHAnsi" w:hAnsiTheme="minorHAnsi" w:cstheme="minorHAnsi"/>
                      <w:b/>
                      <w:sz w:val="18"/>
                      <w:szCs w:val="18"/>
                      <w:lang w:val="el-GR"/>
                    </w:rPr>
                    <w:t>Εργου</w:t>
                  </w:r>
                  <w:proofErr w:type="spellEnd"/>
                </w:p>
              </w:tc>
            </w:tr>
            <w:tr w:rsidR="00C61701" w:rsidRPr="00E6318C" w14:paraId="1F2D6C5A" w14:textId="77777777" w:rsidTr="00B771A7">
              <w:tc>
                <w:tcPr>
                  <w:tcW w:w="4385" w:type="dxa"/>
                  <w:shd w:val="clear" w:color="auto" w:fill="auto"/>
                </w:tcPr>
                <w:p w14:paraId="4669EF9B" w14:textId="77777777" w:rsidR="00C61701" w:rsidRPr="00E6318C" w:rsidRDefault="00C61701" w:rsidP="00B771A7">
                  <w:pPr>
                    <w:spacing w:before="80" w:after="60"/>
                    <w:rPr>
                      <w:rFonts w:asciiTheme="minorHAnsi" w:hAnsiTheme="minorHAnsi" w:cstheme="minorHAnsi"/>
                      <w:sz w:val="18"/>
                      <w:szCs w:val="18"/>
                      <w:lang w:val="el-GR"/>
                    </w:rPr>
                  </w:pPr>
                  <w:r w:rsidRPr="00E6318C">
                    <w:rPr>
                      <w:rFonts w:asciiTheme="minorHAnsi" w:hAnsiTheme="minorHAnsi" w:cstheme="minorHAnsi"/>
                      <w:sz w:val="18"/>
                      <w:szCs w:val="18"/>
                      <w:lang w:val="el-GR"/>
                    </w:rPr>
                    <w:t>Τίτλος Δράσης/Έργου</w:t>
                  </w:r>
                </w:p>
              </w:tc>
              <w:tc>
                <w:tcPr>
                  <w:tcW w:w="5254" w:type="dxa"/>
                  <w:shd w:val="clear" w:color="auto" w:fill="auto"/>
                  <w:vAlign w:val="center"/>
                </w:tcPr>
                <w:p w14:paraId="6919D5D6" w14:textId="77777777" w:rsidR="00C61701" w:rsidRPr="00E6318C" w:rsidRDefault="00C61701" w:rsidP="00B771A7">
                  <w:pPr>
                    <w:spacing w:before="80" w:after="60"/>
                    <w:rPr>
                      <w:rFonts w:asciiTheme="minorHAnsi" w:hAnsiTheme="minorHAnsi" w:cstheme="minorHAnsi"/>
                      <w:i/>
                      <w:sz w:val="18"/>
                      <w:szCs w:val="18"/>
                    </w:rPr>
                  </w:pPr>
                </w:p>
              </w:tc>
            </w:tr>
            <w:tr w:rsidR="00C61701" w:rsidRPr="00310424" w14:paraId="6717F87B" w14:textId="77777777" w:rsidTr="00B771A7">
              <w:tc>
                <w:tcPr>
                  <w:tcW w:w="4385" w:type="dxa"/>
                  <w:shd w:val="clear" w:color="auto" w:fill="auto"/>
                </w:tcPr>
                <w:p w14:paraId="2CA28AF8" w14:textId="77777777" w:rsidR="00C61701" w:rsidRPr="00E6318C" w:rsidRDefault="00C61701" w:rsidP="00B771A7">
                  <w:pPr>
                    <w:spacing w:before="80" w:after="60"/>
                    <w:rPr>
                      <w:rFonts w:asciiTheme="minorHAnsi" w:hAnsiTheme="minorHAnsi" w:cstheme="minorHAnsi"/>
                      <w:sz w:val="18"/>
                      <w:szCs w:val="18"/>
                      <w:lang w:val="el-GR"/>
                    </w:rPr>
                  </w:pPr>
                  <w:r w:rsidRPr="00E6318C">
                    <w:rPr>
                      <w:rFonts w:asciiTheme="minorHAnsi" w:hAnsiTheme="minorHAnsi" w:cstheme="minorHAnsi"/>
                      <w:sz w:val="18"/>
                      <w:szCs w:val="18"/>
                      <w:lang w:val="el-GR"/>
                    </w:rPr>
                    <w:t>Αριθμός Δράσης /Κωδικός ΟΠΣ ΤΑ</w:t>
                  </w:r>
                </w:p>
              </w:tc>
              <w:tc>
                <w:tcPr>
                  <w:tcW w:w="5254" w:type="dxa"/>
                  <w:shd w:val="clear" w:color="auto" w:fill="auto"/>
                  <w:vAlign w:val="center"/>
                </w:tcPr>
                <w:p w14:paraId="72BA1080" w14:textId="77777777" w:rsidR="00C61701" w:rsidRPr="00E6318C" w:rsidRDefault="00C61701" w:rsidP="00B771A7">
                  <w:pPr>
                    <w:spacing w:before="80" w:after="60"/>
                    <w:rPr>
                      <w:rFonts w:asciiTheme="minorHAnsi" w:hAnsiTheme="minorHAnsi" w:cstheme="minorHAnsi"/>
                      <w:i/>
                      <w:sz w:val="18"/>
                      <w:szCs w:val="18"/>
                      <w:lang w:val="el-GR"/>
                    </w:rPr>
                  </w:pPr>
                </w:p>
              </w:tc>
            </w:tr>
          </w:tbl>
          <w:p w14:paraId="1DA47BCD" w14:textId="77777777" w:rsidR="00C61701" w:rsidRPr="00E6318C" w:rsidRDefault="00C61701" w:rsidP="00B771A7">
            <w:pPr>
              <w:spacing w:after="0"/>
              <w:rPr>
                <w:rFonts w:asciiTheme="minorHAnsi" w:hAnsiTheme="minorHAnsi" w:cstheme="minorHAnsi"/>
                <w:sz w:val="18"/>
                <w:szCs w:val="18"/>
                <w:lang w:val="el-GR"/>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85"/>
              <w:gridCol w:w="5254"/>
            </w:tblGrid>
            <w:tr w:rsidR="00C61701" w:rsidRPr="00E6318C" w14:paraId="653FD449" w14:textId="77777777" w:rsidTr="00B771A7">
              <w:tc>
                <w:tcPr>
                  <w:tcW w:w="9639" w:type="dxa"/>
                  <w:gridSpan w:val="2"/>
                  <w:tcBorders>
                    <w:bottom w:val="single" w:sz="4" w:space="0" w:color="auto"/>
                  </w:tcBorders>
                  <w:shd w:val="clear" w:color="auto" w:fill="C6D9F1"/>
                  <w:vAlign w:val="center"/>
                </w:tcPr>
                <w:p w14:paraId="4A2E1747" w14:textId="77777777" w:rsidR="00C61701" w:rsidRPr="00E6318C" w:rsidRDefault="00C61701" w:rsidP="00B771A7">
                  <w:pPr>
                    <w:spacing w:before="80" w:after="80"/>
                    <w:rPr>
                      <w:rFonts w:asciiTheme="minorHAnsi" w:hAnsiTheme="minorHAnsi" w:cstheme="minorHAnsi"/>
                      <w:b/>
                      <w:sz w:val="18"/>
                      <w:szCs w:val="18"/>
                      <w:lang w:val="el-GR"/>
                    </w:rPr>
                  </w:pPr>
                  <w:r w:rsidRPr="00E6318C">
                    <w:rPr>
                      <w:rFonts w:asciiTheme="minorHAnsi" w:hAnsiTheme="minorHAnsi" w:cstheme="minorHAnsi"/>
                      <w:b/>
                      <w:sz w:val="18"/>
                      <w:szCs w:val="18"/>
                      <w:lang w:val="el-GR"/>
                    </w:rPr>
                    <w:t xml:space="preserve">1.2 Υπουργείο Ευθύνης  </w:t>
                  </w:r>
                </w:p>
              </w:tc>
            </w:tr>
            <w:tr w:rsidR="00C61701" w:rsidRPr="00E6318C" w14:paraId="17E6DB02" w14:textId="77777777" w:rsidTr="00B771A7">
              <w:tc>
                <w:tcPr>
                  <w:tcW w:w="4385" w:type="dxa"/>
                  <w:shd w:val="clear" w:color="auto" w:fill="auto"/>
                </w:tcPr>
                <w:p w14:paraId="5CBFD806" w14:textId="77777777" w:rsidR="00C61701" w:rsidRPr="00E6318C" w:rsidRDefault="00C61701" w:rsidP="00B771A7">
                  <w:pPr>
                    <w:spacing w:before="80" w:after="80"/>
                    <w:rPr>
                      <w:rFonts w:asciiTheme="minorHAnsi" w:hAnsiTheme="minorHAnsi" w:cstheme="minorHAnsi"/>
                      <w:sz w:val="18"/>
                      <w:szCs w:val="18"/>
                      <w:lang w:val="el-GR"/>
                    </w:rPr>
                  </w:pPr>
                  <w:r w:rsidRPr="00E6318C">
                    <w:rPr>
                      <w:rFonts w:asciiTheme="minorHAnsi" w:hAnsiTheme="minorHAnsi" w:cstheme="minorHAnsi"/>
                      <w:sz w:val="18"/>
                      <w:szCs w:val="18"/>
                      <w:lang w:val="el-GR"/>
                    </w:rPr>
                    <w:t xml:space="preserve">Ονομασία Υπουργείου Ευθύνης </w:t>
                  </w:r>
                </w:p>
              </w:tc>
              <w:tc>
                <w:tcPr>
                  <w:tcW w:w="5254" w:type="dxa"/>
                  <w:shd w:val="clear" w:color="auto" w:fill="auto"/>
                  <w:vAlign w:val="center"/>
                </w:tcPr>
                <w:p w14:paraId="46CF4069" w14:textId="77777777" w:rsidR="00C61701" w:rsidRPr="00E6318C" w:rsidRDefault="00C61701" w:rsidP="00B771A7">
                  <w:pPr>
                    <w:spacing w:before="80" w:after="80"/>
                    <w:rPr>
                      <w:rFonts w:asciiTheme="minorHAnsi" w:hAnsiTheme="minorHAnsi" w:cstheme="minorHAnsi"/>
                      <w:i/>
                      <w:sz w:val="18"/>
                      <w:szCs w:val="18"/>
                    </w:rPr>
                  </w:pPr>
                </w:p>
              </w:tc>
            </w:tr>
          </w:tbl>
          <w:p w14:paraId="0E6C8D8F" w14:textId="77777777" w:rsidR="00C61701" w:rsidRPr="00E6318C" w:rsidRDefault="00C61701" w:rsidP="00B771A7">
            <w:pPr>
              <w:spacing w:after="0"/>
              <w:rPr>
                <w:rFonts w:asciiTheme="minorHAnsi" w:hAnsiTheme="minorHAnsi" w:cstheme="minorHAnsi"/>
                <w:sz w:val="18"/>
                <w:szCs w:val="18"/>
                <w:lang w:val="el-GR"/>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85"/>
              <w:gridCol w:w="5254"/>
            </w:tblGrid>
            <w:tr w:rsidR="00C61701" w:rsidRPr="00E6318C" w14:paraId="3089471C" w14:textId="77777777" w:rsidTr="00B771A7">
              <w:tc>
                <w:tcPr>
                  <w:tcW w:w="9639" w:type="dxa"/>
                  <w:gridSpan w:val="2"/>
                  <w:tcBorders>
                    <w:bottom w:val="single" w:sz="4" w:space="0" w:color="auto"/>
                  </w:tcBorders>
                  <w:shd w:val="clear" w:color="auto" w:fill="C6D9F1"/>
                  <w:vAlign w:val="center"/>
                </w:tcPr>
                <w:p w14:paraId="757F5268" w14:textId="77777777" w:rsidR="00C61701" w:rsidRPr="00E6318C" w:rsidRDefault="00C61701" w:rsidP="00B771A7">
                  <w:pPr>
                    <w:spacing w:before="80" w:after="80"/>
                    <w:rPr>
                      <w:rFonts w:asciiTheme="minorHAnsi" w:hAnsiTheme="minorHAnsi" w:cstheme="minorHAnsi"/>
                      <w:b/>
                      <w:sz w:val="18"/>
                      <w:szCs w:val="18"/>
                      <w:lang w:val="el-GR"/>
                    </w:rPr>
                  </w:pPr>
                  <w:r w:rsidRPr="00E6318C">
                    <w:rPr>
                      <w:rFonts w:asciiTheme="minorHAnsi" w:hAnsiTheme="minorHAnsi" w:cstheme="minorHAnsi"/>
                      <w:b/>
                      <w:sz w:val="18"/>
                      <w:szCs w:val="18"/>
                      <w:lang w:val="el-GR"/>
                    </w:rPr>
                    <w:t xml:space="preserve">1.3 Φορέας Υλοποίησης </w:t>
                  </w:r>
                </w:p>
              </w:tc>
            </w:tr>
            <w:tr w:rsidR="00C61701" w:rsidRPr="00E6318C" w14:paraId="2FDB6218" w14:textId="77777777" w:rsidTr="00B771A7">
              <w:tc>
                <w:tcPr>
                  <w:tcW w:w="4385" w:type="dxa"/>
                  <w:shd w:val="clear" w:color="auto" w:fill="auto"/>
                </w:tcPr>
                <w:p w14:paraId="1D79C33B" w14:textId="77777777" w:rsidR="00C61701" w:rsidRPr="00E6318C" w:rsidRDefault="00C61701" w:rsidP="00B771A7">
                  <w:pPr>
                    <w:spacing w:before="80" w:after="80"/>
                    <w:rPr>
                      <w:rFonts w:asciiTheme="minorHAnsi" w:hAnsiTheme="minorHAnsi" w:cstheme="minorHAnsi"/>
                      <w:sz w:val="18"/>
                      <w:szCs w:val="18"/>
                      <w:lang w:val="el-GR"/>
                    </w:rPr>
                  </w:pPr>
                  <w:r w:rsidRPr="00E6318C">
                    <w:rPr>
                      <w:rFonts w:asciiTheme="minorHAnsi" w:hAnsiTheme="minorHAnsi" w:cstheme="minorHAnsi"/>
                      <w:sz w:val="18"/>
                      <w:szCs w:val="18"/>
                      <w:lang w:val="el-GR"/>
                    </w:rPr>
                    <w:t xml:space="preserve">Ονομασία ελεγχόμενου Φορέα Υλοποίησης </w:t>
                  </w:r>
                </w:p>
              </w:tc>
              <w:tc>
                <w:tcPr>
                  <w:tcW w:w="5254" w:type="dxa"/>
                  <w:shd w:val="clear" w:color="auto" w:fill="auto"/>
                  <w:vAlign w:val="center"/>
                </w:tcPr>
                <w:p w14:paraId="634381E7" w14:textId="77777777" w:rsidR="00C61701" w:rsidRPr="00E6318C" w:rsidRDefault="00C61701" w:rsidP="00B771A7">
                  <w:pPr>
                    <w:spacing w:before="80" w:after="80"/>
                    <w:rPr>
                      <w:rFonts w:asciiTheme="minorHAnsi" w:hAnsiTheme="minorHAnsi" w:cstheme="minorHAnsi"/>
                      <w:i/>
                      <w:sz w:val="18"/>
                      <w:szCs w:val="18"/>
                      <w:lang w:val="el-GR"/>
                    </w:rPr>
                  </w:pPr>
                </w:p>
              </w:tc>
            </w:tr>
            <w:tr w:rsidR="00C61701" w:rsidRPr="00E6318C" w14:paraId="5EA3377B" w14:textId="77777777" w:rsidTr="00B771A7">
              <w:tc>
                <w:tcPr>
                  <w:tcW w:w="4385" w:type="dxa"/>
                  <w:shd w:val="clear" w:color="auto" w:fill="auto"/>
                </w:tcPr>
                <w:p w14:paraId="0E4F1122" w14:textId="77777777" w:rsidR="00C61701" w:rsidRPr="00E6318C" w:rsidRDefault="00C61701" w:rsidP="00B771A7">
                  <w:pPr>
                    <w:spacing w:before="80" w:after="80"/>
                    <w:rPr>
                      <w:rFonts w:asciiTheme="minorHAnsi" w:hAnsiTheme="minorHAnsi" w:cstheme="minorHAnsi"/>
                      <w:sz w:val="18"/>
                      <w:szCs w:val="18"/>
                      <w:lang w:val="el-GR"/>
                    </w:rPr>
                  </w:pPr>
                  <w:r w:rsidRPr="00E6318C">
                    <w:rPr>
                      <w:rFonts w:asciiTheme="minorHAnsi" w:hAnsiTheme="minorHAnsi" w:cstheme="minorHAnsi"/>
                      <w:sz w:val="18"/>
                      <w:szCs w:val="18"/>
                      <w:lang w:val="el-GR"/>
                    </w:rPr>
                    <w:t>Απόφαση ορισμού Φορέα Υλοποίησης</w:t>
                  </w:r>
                </w:p>
              </w:tc>
              <w:tc>
                <w:tcPr>
                  <w:tcW w:w="5254" w:type="dxa"/>
                  <w:shd w:val="clear" w:color="auto" w:fill="auto"/>
                  <w:vAlign w:val="center"/>
                </w:tcPr>
                <w:p w14:paraId="0A50F3BC" w14:textId="77777777" w:rsidR="00C61701" w:rsidRPr="00E6318C" w:rsidRDefault="00C61701" w:rsidP="00B771A7">
                  <w:pPr>
                    <w:spacing w:before="80" w:after="80"/>
                    <w:rPr>
                      <w:rFonts w:asciiTheme="minorHAnsi" w:hAnsiTheme="minorHAnsi" w:cstheme="minorHAnsi"/>
                      <w:i/>
                      <w:sz w:val="18"/>
                      <w:szCs w:val="18"/>
                      <w:lang w:val="el-GR"/>
                    </w:rPr>
                  </w:pPr>
                </w:p>
              </w:tc>
            </w:tr>
            <w:tr w:rsidR="00C61701" w:rsidRPr="00310424" w14:paraId="42538AAF" w14:textId="77777777" w:rsidTr="00B771A7">
              <w:tc>
                <w:tcPr>
                  <w:tcW w:w="4385" w:type="dxa"/>
                  <w:shd w:val="clear" w:color="auto" w:fill="auto"/>
                </w:tcPr>
                <w:p w14:paraId="36944EC3" w14:textId="77777777" w:rsidR="00C61701" w:rsidRPr="00E6318C" w:rsidRDefault="00C61701" w:rsidP="00B771A7">
                  <w:pPr>
                    <w:spacing w:before="40" w:after="40"/>
                    <w:rPr>
                      <w:rFonts w:asciiTheme="minorHAnsi" w:hAnsiTheme="minorHAnsi" w:cstheme="minorHAnsi"/>
                      <w:sz w:val="18"/>
                      <w:szCs w:val="18"/>
                      <w:lang w:val="el-GR"/>
                    </w:rPr>
                  </w:pPr>
                  <w:r w:rsidRPr="00E6318C">
                    <w:rPr>
                      <w:rFonts w:asciiTheme="minorHAnsi" w:hAnsiTheme="minorHAnsi" w:cstheme="minorHAnsi"/>
                      <w:sz w:val="18"/>
                      <w:szCs w:val="18"/>
                      <w:lang w:val="el-GR"/>
                    </w:rPr>
                    <w:t>Ρόλος Φορέα Υλοποίησης στη Δράση/Έργο</w:t>
                  </w:r>
                </w:p>
              </w:tc>
              <w:tc>
                <w:tcPr>
                  <w:tcW w:w="5254" w:type="dxa"/>
                  <w:shd w:val="clear" w:color="auto" w:fill="auto"/>
                  <w:vAlign w:val="center"/>
                </w:tcPr>
                <w:p w14:paraId="729E69F3" w14:textId="77777777" w:rsidR="00C61701" w:rsidRPr="00E6318C" w:rsidRDefault="00C61701" w:rsidP="00B771A7">
                  <w:pPr>
                    <w:spacing w:before="40" w:after="40"/>
                    <w:rPr>
                      <w:rFonts w:asciiTheme="minorHAnsi" w:hAnsiTheme="minorHAnsi" w:cstheme="minorHAnsi"/>
                      <w:i/>
                      <w:color w:val="000000"/>
                      <w:sz w:val="18"/>
                      <w:szCs w:val="18"/>
                      <w:lang w:val="el-GR"/>
                    </w:rPr>
                  </w:pPr>
                </w:p>
              </w:tc>
            </w:tr>
          </w:tbl>
          <w:p w14:paraId="19FC3BB6" w14:textId="77777777" w:rsidR="00C61701" w:rsidRPr="00E6318C" w:rsidRDefault="00C61701" w:rsidP="00B771A7">
            <w:pPr>
              <w:spacing w:after="0"/>
              <w:rPr>
                <w:rFonts w:asciiTheme="minorHAnsi" w:hAnsiTheme="minorHAnsi" w:cstheme="minorHAnsi"/>
                <w:sz w:val="18"/>
                <w:szCs w:val="18"/>
                <w:lang w:val="el-G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7"/>
              <w:gridCol w:w="1701"/>
              <w:gridCol w:w="1701"/>
              <w:gridCol w:w="1810"/>
            </w:tblGrid>
            <w:tr w:rsidR="00C61701" w:rsidRPr="00E6318C" w14:paraId="0B7A7DEB" w14:textId="77777777" w:rsidTr="00B771A7">
              <w:tc>
                <w:tcPr>
                  <w:tcW w:w="9639" w:type="dxa"/>
                  <w:gridSpan w:val="4"/>
                  <w:tcBorders>
                    <w:bottom w:val="single" w:sz="4" w:space="0" w:color="auto"/>
                  </w:tcBorders>
                  <w:shd w:val="clear" w:color="auto" w:fill="C6D9F1"/>
                  <w:vAlign w:val="center"/>
                </w:tcPr>
                <w:p w14:paraId="7C8B6A50" w14:textId="77777777" w:rsidR="00C61701" w:rsidRPr="00E6318C" w:rsidRDefault="00C61701" w:rsidP="00B771A7">
                  <w:pPr>
                    <w:spacing w:before="80" w:after="80"/>
                    <w:rPr>
                      <w:rFonts w:asciiTheme="minorHAnsi" w:hAnsiTheme="minorHAnsi" w:cstheme="minorHAnsi"/>
                      <w:b/>
                      <w:sz w:val="18"/>
                      <w:szCs w:val="18"/>
                      <w:lang w:val="el-GR"/>
                    </w:rPr>
                  </w:pPr>
                  <w:r w:rsidRPr="00E6318C">
                    <w:rPr>
                      <w:rFonts w:asciiTheme="minorHAnsi" w:hAnsiTheme="minorHAnsi" w:cstheme="minorHAnsi"/>
                      <w:b/>
                      <w:sz w:val="18"/>
                      <w:szCs w:val="18"/>
                    </w:rPr>
                    <w:t>1.</w:t>
                  </w:r>
                  <w:r w:rsidRPr="00E6318C">
                    <w:rPr>
                      <w:rFonts w:asciiTheme="minorHAnsi" w:hAnsiTheme="minorHAnsi" w:cstheme="minorHAnsi"/>
                      <w:b/>
                      <w:sz w:val="18"/>
                      <w:szCs w:val="18"/>
                      <w:lang w:val="el-GR"/>
                    </w:rPr>
                    <w:t>4</w:t>
                  </w:r>
                  <w:r w:rsidRPr="00E6318C">
                    <w:rPr>
                      <w:rFonts w:asciiTheme="minorHAnsi" w:hAnsiTheme="minorHAnsi" w:cstheme="minorHAnsi"/>
                      <w:b/>
                      <w:sz w:val="18"/>
                      <w:szCs w:val="18"/>
                    </w:rPr>
                    <w:t xml:space="preserve"> </w:t>
                  </w:r>
                  <w:r w:rsidRPr="00E6318C">
                    <w:rPr>
                      <w:rFonts w:asciiTheme="minorHAnsi" w:hAnsiTheme="minorHAnsi" w:cstheme="minorHAnsi"/>
                      <w:b/>
                      <w:sz w:val="18"/>
                      <w:szCs w:val="18"/>
                      <w:lang w:val="el-GR"/>
                    </w:rPr>
                    <w:t>Λογιστικό Σύστημα</w:t>
                  </w:r>
                </w:p>
              </w:tc>
            </w:tr>
            <w:tr w:rsidR="00C61701" w:rsidRPr="00310424" w14:paraId="0AF39E2C" w14:textId="77777777" w:rsidTr="00B771A7">
              <w:tc>
                <w:tcPr>
                  <w:tcW w:w="4427" w:type="dxa"/>
                  <w:vMerge w:val="restart"/>
                  <w:shd w:val="clear" w:color="auto" w:fill="auto"/>
                  <w:vAlign w:val="center"/>
                </w:tcPr>
                <w:p w14:paraId="753D67C6" w14:textId="77777777" w:rsidR="00C61701" w:rsidRPr="00E6318C" w:rsidRDefault="00C61701" w:rsidP="00B771A7">
                  <w:pPr>
                    <w:spacing w:before="60" w:after="60"/>
                    <w:ind w:left="57"/>
                    <w:rPr>
                      <w:rFonts w:asciiTheme="minorHAnsi" w:hAnsiTheme="minorHAnsi" w:cstheme="minorHAnsi"/>
                      <w:sz w:val="18"/>
                      <w:szCs w:val="18"/>
                      <w:lang w:val="el-GR"/>
                    </w:rPr>
                  </w:pPr>
                  <w:r w:rsidRPr="00E6318C">
                    <w:rPr>
                      <w:rFonts w:asciiTheme="minorHAnsi" w:hAnsiTheme="minorHAnsi" w:cstheme="minorHAnsi"/>
                      <w:sz w:val="18"/>
                      <w:szCs w:val="18"/>
                      <w:lang w:val="el-GR"/>
                    </w:rPr>
                    <w:t xml:space="preserve">Ο Φορέας Υλοποίησης  τηρεί </w:t>
                  </w:r>
                </w:p>
              </w:tc>
              <w:tc>
                <w:tcPr>
                  <w:tcW w:w="5212" w:type="dxa"/>
                  <w:gridSpan w:val="3"/>
                  <w:shd w:val="clear" w:color="auto" w:fill="auto"/>
                  <w:vAlign w:val="center"/>
                </w:tcPr>
                <w:p w14:paraId="4FC31B1A" w14:textId="77777777" w:rsidR="00C61701" w:rsidRPr="00E6318C" w:rsidRDefault="00C61701" w:rsidP="00B771A7">
                  <w:pPr>
                    <w:spacing w:before="60" w:after="60"/>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lang w:val="el-GR"/>
                    </w:rPr>
                    <w:instrText xml:space="preserve"> </w:instrText>
                  </w:r>
                  <w:r w:rsidRPr="00E6318C">
                    <w:rPr>
                      <w:rFonts w:asciiTheme="minorHAnsi" w:hAnsiTheme="minorHAnsi" w:cstheme="minorHAnsi"/>
                      <w:sz w:val="18"/>
                      <w:szCs w:val="18"/>
                    </w:rPr>
                    <w:instrText>FORMCHECKBOX</w:instrText>
                  </w:r>
                  <w:r w:rsidRPr="00E6318C">
                    <w:rPr>
                      <w:rFonts w:asciiTheme="minorHAnsi" w:hAnsiTheme="minorHAnsi" w:cstheme="minorHAnsi"/>
                      <w:sz w:val="18"/>
                      <w:szCs w:val="18"/>
                      <w:lang w:val="el-GR"/>
                    </w:rPr>
                    <w:instrText xml:space="preserve">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r w:rsidRPr="00E6318C">
                    <w:rPr>
                      <w:rFonts w:asciiTheme="minorHAnsi" w:hAnsiTheme="minorHAnsi" w:cstheme="minorHAnsi"/>
                      <w:sz w:val="18"/>
                      <w:szCs w:val="18"/>
                      <w:lang w:val="el-GR"/>
                    </w:rPr>
                    <w:t xml:space="preserve"> χωριστή λογιστική μερίδα (Γ κατηγορίας βιβλία)</w:t>
                  </w:r>
                </w:p>
              </w:tc>
            </w:tr>
            <w:tr w:rsidR="00C61701" w:rsidRPr="00310424" w14:paraId="41757603" w14:textId="77777777" w:rsidTr="00B771A7">
              <w:tc>
                <w:tcPr>
                  <w:tcW w:w="4427" w:type="dxa"/>
                  <w:vMerge/>
                  <w:shd w:val="clear" w:color="auto" w:fill="auto"/>
                  <w:vAlign w:val="center"/>
                </w:tcPr>
                <w:p w14:paraId="3F07BCC6" w14:textId="77777777" w:rsidR="00C61701" w:rsidRPr="00E6318C" w:rsidRDefault="00C61701" w:rsidP="00B771A7">
                  <w:pPr>
                    <w:spacing w:before="60" w:after="60"/>
                    <w:ind w:left="57"/>
                    <w:rPr>
                      <w:rFonts w:asciiTheme="minorHAnsi" w:hAnsiTheme="minorHAnsi" w:cstheme="minorHAnsi"/>
                      <w:sz w:val="18"/>
                      <w:szCs w:val="18"/>
                      <w:lang w:val="el-GR"/>
                    </w:rPr>
                  </w:pPr>
                </w:p>
              </w:tc>
              <w:tc>
                <w:tcPr>
                  <w:tcW w:w="5212" w:type="dxa"/>
                  <w:gridSpan w:val="3"/>
                  <w:shd w:val="clear" w:color="auto" w:fill="auto"/>
                  <w:vAlign w:val="center"/>
                </w:tcPr>
                <w:p w14:paraId="26E1DA03" w14:textId="77777777" w:rsidR="00C61701" w:rsidRPr="00E6318C" w:rsidRDefault="00C61701" w:rsidP="00B771A7">
                  <w:pPr>
                    <w:spacing w:before="60" w:after="60"/>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lang w:val="el-GR"/>
                    </w:rPr>
                    <w:instrText xml:space="preserve"> </w:instrText>
                  </w:r>
                  <w:r w:rsidRPr="00E6318C">
                    <w:rPr>
                      <w:rFonts w:asciiTheme="minorHAnsi" w:hAnsiTheme="minorHAnsi" w:cstheme="minorHAnsi"/>
                      <w:sz w:val="18"/>
                      <w:szCs w:val="18"/>
                    </w:rPr>
                    <w:instrText>FORMCHECKBOX</w:instrText>
                  </w:r>
                  <w:r w:rsidRPr="00E6318C">
                    <w:rPr>
                      <w:rFonts w:asciiTheme="minorHAnsi" w:hAnsiTheme="minorHAnsi" w:cstheme="minorHAnsi"/>
                      <w:sz w:val="18"/>
                      <w:szCs w:val="18"/>
                      <w:lang w:val="el-GR"/>
                    </w:rPr>
                    <w:instrText xml:space="preserve">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r w:rsidRPr="00E6318C">
                    <w:rPr>
                      <w:rFonts w:asciiTheme="minorHAnsi" w:hAnsiTheme="minorHAnsi" w:cstheme="minorHAnsi"/>
                      <w:sz w:val="18"/>
                      <w:szCs w:val="18"/>
                      <w:lang w:val="el-GR"/>
                    </w:rPr>
                    <w:t xml:space="preserve"> βιβλία εσόδων-εξόδων (Β κατηγορίας βιβλία)</w:t>
                  </w:r>
                </w:p>
              </w:tc>
            </w:tr>
            <w:tr w:rsidR="00C61701" w:rsidRPr="00E6318C" w14:paraId="26535E1F" w14:textId="77777777" w:rsidTr="00B771A7">
              <w:tc>
                <w:tcPr>
                  <w:tcW w:w="4427" w:type="dxa"/>
                  <w:vMerge/>
                  <w:shd w:val="clear" w:color="auto" w:fill="auto"/>
                  <w:vAlign w:val="center"/>
                </w:tcPr>
                <w:p w14:paraId="523D3186" w14:textId="77777777" w:rsidR="00C61701" w:rsidRPr="00E6318C" w:rsidRDefault="00C61701" w:rsidP="00B771A7">
                  <w:pPr>
                    <w:spacing w:before="60" w:after="60"/>
                    <w:ind w:left="57"/>
                    <w:rPr>
                      <w:rFonts w:asciiTheme="minorHAnsi" w:hAnsiTheme="minorHAnsi" w:cstheme="minorHAnsi"/>
                      <w:sz w:val="18"/>
                      <w:szCs w:val="18"/>
                      <w:lang w:val="el-GR"/>
                    </w:rPr>
                  </w:pPr>
                </w:p>
              </w:tc>
              <w:tc>
                <w:tcPr>
                  <w:tcW w:w="5212" w:type="dxa"/>
                  <w:gridSpan w:val="3"/>
                  <w:shd w:val="clear" w:color="auto" w:fill="auto"/>
                  <w:vAlign w:val="center"/>
                </w:tcPr>
                <w:p w14:paraId="10A1B2C1" w14:textId="77777777" w:rsidR="00C61701" w:rsidRPr="00E6318C" w:rsidRDefault="00C61701" w:rsidP="00B771A7">
                  <w:pPr>
                    <w:spacing w:before="60" w:after="60"/>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r w:rsidRPr="00E6318C">
                    <w:rPr>
                      <w:rFonts w:asciiTheme="minorHAnsi" w:hAnsiTheme="minorHAnsi" w:cstheme="minorHAnsi"/>
                      <w:sz w:val="18"/>
                      <w:szCs w:val="18"/>
                    </w:rPr>
                    <w:t xml:space="preserve"> </w:t>
                  </w:r>
                  <w:r w:rsidRPr="00E6318C">
                    <w:rPr>
                      <w:rFonts w:asciiTheme="minorHAnsi" w:hAnsiTheme="minorHAnsi" w:cstheme="minorHAnsi"/>
                      <w:sz w:val="18"/>
                      <w:szCs w:val="18"/>
                      <w:lang w:val="el-GR"/>
                    </w:rPr>
                    <w:t>άλλο</w:t>
                  </w:r>
                  <w:r w:rsidRPr="00E6318C">
                    <w:rPr>
                      <w:rFonts w:asciiTheme="minorHAnsi" w:hAnsiTheme="minorHAnsi" w:cstheme="minorHAnsi"/>
                      <w:sz w:val="18"/>
                      <w:szCs w:val="18"/>
                    </w:rPr>
                    <w:t xml:space="preserve"> (</w:t>
                  </w:r>
                  <w:r w:rsidRPr="00E6318C">
                    <w:rPr>
                      <w:rFonts w:asciiTheme="minorHAnsi" w:hAnsiTheme="minorHAnsi" w:cstheme="minorHAnsi"/>
                      <w:sz w:val="18"/>
                      <w:szCs w:val="18"/>
                      <w:lang w:val="el-GR"/>
                    </w:rPr>
                    <w:t>δημόσιο</w:t>
                  </w:r>
                  <w:r w:rsidRPr="00E6318C">
                    <w:rPr>
                      <w:rFonts w:asciiTheme="minorHAnsi" w:hAnsiTheme="minorHAnsi" w:cstheme="minorHAnsi"/>
                      <w:sz w:val="18"/>
                      <w:szCs w:val="18"/>
                    </w:rPr>
                    <w:t xml:space="preserve"> </w:t>
                  </w:r>
                  <w:r w:rsidRPr="00E6318C">
                    <w:rPr>
                      <w:rFonts w:asciiTheme="minorHAnsi" w:hAnsiTheme="minorHAnsi" w:cstheme="minorHAnsi"/>
                      <w:sz w:val="18"/>
                      <w:szCs w:val="18"/>
                      <w:lang w:val="el-GR"/>
                    </w:rPr>
                    <w:t>λογιστικό</w:t>
                  </w:r>
                  <w:r w:rsidRPr="00E6318C">
                    <w:rPr>
                      <w:rFonts w:asciiTheme="minorHAnsi" w:hAnsiTheme="minorHAnsi" w:cstheme="minorHAnsi"/>
                      <w:sz w:val="18"/>
                      <w:szCs w:val="18"/>
                    </w:rPr>
                    <w:t xml:space="preserve"> </w:t>
                  </w:r>
                  <w:r w:rsidRPr="00E6318C">
                    <w:rPr>
                      <w:rFonts w:asciiTheme="minorHAnsi" w:hAnsiTheme="minorHAnsi" w:cstheme="minorHAnsi"/>
                      <w:sz w:val="18"/>
                      <w:szCs w:val="18"/>
                      <w:lang w:val="el-GR"/>
                    </w:rPr>
                    <w:t>κα</w:t>
                  </w:r>
                  <w:r w:rsidRPr="00E6318C">
                    <w:rPr>
                      <w:rFonts w:asciiTheme="minorHAnsi" w:hAnsiTheme="minorHAnsi" w:cstheme="minorHAnsi"/>
                      <w:sz w:val="18"/>
                      <w:szCs w:val="18"/>
                    </w:rPr>
                    <w:t xml:space="preserve">. </w:t>
                  </w:r>
                  <w:r w:rsidRPr="00E6318C">
                    <w:rPr>
                      <w:rFonts w:asciiTheme="minorHAnsi" w:hAnsiTheme="minorHAnsi" w:cstheme="minorHAnsi"/>
                      <w:sz w:val="18"/>
                      <w:szCs w:val="18"/>
                      <w:lang w:val="el-GR"/>
                    </w:rPr>
                    <w:t xml:space="preserve"> )</w:t>
                  </w:r>
                </w:p>
              </w:tc>
            </w:tr>
            <w:tr w:rsidR="00C61701" w:rsidRPr="00E6318C" w14:paraId="5B979629" w14:textId="77777777" w:rsidTr="00B771A7">
              <w:tc>
                <w:tcPr>
                  <w:tcW w:w="4427" w:type="dxa"/>
                  <w:shd w:val="clear" w:color="auto" w:fill="auto"/>
                  <w:vAlign w:val="center"/>
                </w:tcPr>
                <w:p w14:paraId="674E9417" w14:textId="77777777" w:rsidR="00C61701" w:rsidRPr="00E6318C" w:rsidRDefault="00C61701" w:rsidP="00B771A7">
                  <w:pPr>
                    <w:spacing w:before="60" w:after="60"/>
                    <w:ind w:left="57"/>
                    <w:rPr>
                      <w:rFonts w:asciiTheme="minorHAnsi" w:hAnsiTheme="minorHAnsi" w:cstheme="minorHAnsi"/>
                      <w:sz w:val="18"/>
                      <w:szCs w:val="18"/>
                      <w:lang w:val="el-GR"/>
                    </w:rPr>
                  </w:pPr>
                  <w:r w:rsidRPr="00E6318C">
                    <w:rPr>
                      <w:rFonts w:asciiTheme="minorHAnsi" w:hAnsiTheme="minorHAnsi" w:cstheme="minorHAnsi"/>
                      <w:sz w:val="18"/>
                      <w:szCs w:val="18"/>
                      <w:lang w:val="el-GR"/>
                    </w:rPr>
                    <w:t xml:space="preserve">Όλες οι συναλλαγές είναι διαθέσιμες σε </w:t>
                  </w:r>
                </w:p>
              </w:tc>
              <w:tc>
                <w:tcPr>
                  <w:tcW w:w="1701" w:type="dxa"/>
                  <w:shd w:val="clear" w:color="auto" w:fill="auto"/>
                  <w:vAlign w:val="center"/>
                </w:tcPr>
                <w:p w14:paraId="4C942579" w14:textId="77777777" w:rsidR="00C61701" w:rsidRPr="00E6318C" w:rsidRDefault="00C61701" w:rsidP="00B771A7">
                  <w:pPr>
                    <w:spacing w:before="60" w:after="60"/>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r w:rsidRPr="00E6318C">
                    <w:rPr>
                      <w:rFonts w:asciiTheme="minorHAnsi" w:hAnsiTheme="minorHAnsi" w:cstheme="minorHAnsi"/>
                      <w:sz w:val="18"/>
                      <w:szCs w:val="18"/>
                      <w:lang w:val="en-US"/>
                    </w:rPr>
                    <w:t xml:space="preserve"> </w:t>
                  </w:r>
                  <w:r w:rsidRPr="00E6318C">
                    <w:rPr>
                      <w:rFonts w:asciiTheme="minorHAnsi" w:hAnsiTheme="minorHAnsi" w:cstheme="minorHAnsi"/>
                      <w:sz w:val="18"/>
                      <w:szCs w:val="18"/>
                      <w:lang w:val="el-GR"/>
                    </w:rPr>
                    <w:t>ηλεκτρονική μορφή</w:t>
                  </w:r>
                </w:p>
              </w:tc>
              <w:tc>
                <w:tcPr>
                  <w:tcW w:w="1701" w:type="dxa"/>
                  <w:shd w:val="clear" w:color="auto" w:fill="auto"/>
                  <w:vAlign w:val="center"/>
                </w:tcPr>
                <w:p w14:paraId="6A6E7B1B" w14:textId="77777777" w:rsidR="00C61701" w:rsidRPr="00E6318C" w:rsidRDefault="00C61701" w:rsidP="00B771A7">
                  <w:pPr>
                    <w:spacing w:before="60" w:after="60"/>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r w:rsidRPr="00E6318C">
                    <w:rPr>
                      <w:rFonts w:asciiTheme="minorHAnsi" w:hAnsiTheme="minorHAnsi" w:cstheme="minorHAnsi"/>
                      <w:sz w:val="18"/>
                      <w:szCs w:val="18"/>
                      <w:lang w:val="en-US"/>
                    </w:rPr>
                    <w:t xml:space="preserve"> </w:t>
                  </w:r>
                  <w:r w:rsidRPr="00E6318C">
                    <w:rPr>
                      <w:rFonts w:asciiTheme="minorHAnsi" w:hAnsiTheme="minorHAnsi" w:cstheme="minorHAnsi"/>
                      <w:sz w:val="18"/>
                      <w:szCs w:val="18"/>
                      <w:lang w:val="el-GR"/>
                    </w:rPr>
                    <w:t>έντυπη μορφή</w:t>
                  </w:r>
                </w:p>
              </w:tc>
              <w:tc>
                <w:tcPr>
                  <w:tcW w:w="1810" w:type="dxa"/>
                  <w:shd w:val="clear" w:color="auto" w:fill="auto"/>
                  <w:vAlign w:val="center"/>
                </w:tcPr>
                <w:p w14:paraId="2B75A715" w14:textId="77777777" w:rsidR="00C61701" w:rsidRPr="00E6318C" w:rsidRDefault="00C61701" w:rsidP="00B771A7">
                  <w:pPr>
                    <w:spacing w:before="60" w:after="60"/>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r w:rsidRPr="00E6318C">
                    <w:rPr>
                      <w:rFonts w:asciiTheme="minorHAnsi" w:hAnsiTheme="minorHAnsi" w:cstheme="minorHAnsi"/>
                      <w:sz w:val="18"/>
                      <w:szCs w:val="18"/>
                      <w:lang w:val="en-US"/>
                    </w:rPr>
                    <w:t xml:space="preserve"> </w:t>
                  </w:r>
                  <w:r w:rsidRPr="00E6318C">
                    <w:rPr>
                      <w:rFonts w:asciiTheme="minorHAnsi" w:hAnsiTheme="minorHAnsi" w:cstheme="minorHAnsi"/>
                      <w:sz w:val="18"/>
                      <w:szCs w:val="18"/>
                      <w:lang w:val="el-GR"/>
                    </w:rPr>
                    <w:t>και τα δύο</w:t>
                  </w:r>
                </w:p>
              </w:tc>
            </w:tr>
          </w:tbl>
          <w:p w14:paraId="61689250" w14:textId="77777777" w:rsidR="00C61701" w:rsidRPr="00E6318C" w:rsidRDefault="00C61701" w:rsidP="00B771A7">
            <w:pPr>
              <w:spacing w:after="0"/>
              <w:rPr>
                <w:rFonts w:asciiTheme="minorHAnsi" w:hAnsiTheme="minorHAnsi" w:cstheme="minorHAnsi"/>
                <w:sz w:val="18"/>
                <w:szCs w:val="18"/>
                <w:lang w:val="en-U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709"/>
              <w:gridCol w:w="992"/>
              <w:gridCol w:w="567"/>
              <w:gridCol w:w="2835"/>
            </w:tblGrid>
            <w:tr w:rsidR="00C61701" w:rsidRPr="00E6318C" w14:paraId="407068FF" w14:textId="77777777" w:rsidTr="00B771A7">
              <w:tc>
                <w:tcPr>
                  <w:tcW w:w="9639" w:type="dxa"/>
                  <w:gridSpan w:val="5"/>
                  <w:tcBorders>
                    <w:bottom w:val="single" w:sz="4" w:space="0" w:color="auto"/>
                  </w:tcBorders>
                  <w:shd w:val="clear" w:color="auto" w:fill="C6D9F1"/>
                  <w:vAlign w:val="center"/>
                </w:tcPr>
                <w:p w14:paraId="03C1E4BA" w14:textId="77777777" w:rsidR="00C61701" w:rsidRPr="00E6318C" w:rsidRDefault="00C61701" w:rsidP="00B771A7">
                  <w:pPr>
                    <w:spacing w:before="80" w:after="80"/>
                    <w:rPr>
                      <w:rFonts w:asciiTheme="minorHAnsi" w:hAnsiTheme="minorHAnsi" w:cstheme="minorHAnsi"/>
                      <w:b/>
                      <w:sz w:val="18"/>
                      <w:szCs w:val="18"/>
                      <w:lang w:val="el-GR"/>
                    </w:rPr>
                  </w:pPr>
                  <w:r w:rsidRPr="00E6318C">
                    <w:rPr>
                      <w:rFonts w:asciiTheme="minorHAnsi" w:hAnsiTheme="minorHAnsi" w:cstheme="minorHAnsi"/>
                      <w:b/>
                      <w:sz w:val="18"/>
                      <w:szCs w:val="18"/>
                    </w:rPr>
                    <w:t>1.</w:t>
                  </w:r>
                  <w:r w:rsidRPr="00E6318C">
                    <w:rPr>
                      <w:rFonts w:asciiTheme="minorHAnsi" w:hAnsiTheme="minorHAnsi" w:cstheme="minorHAnsi"/>
                      <w:b/>
                      <w:sz w:val="18"/>
                      <w:szCs w:val="18"/>
                      <w:lang w:val="el-GR"/>
                    </w:rPr>
                    <w:t>5 ΦΠΑ</w:t>
                  </w:r>
                </w:p>
              </w:tc>
            </w:tr>
            <w:tr w:rsidR="00C61701" w:rsidRPr="00E6318C" w14:paraId="6ABE561B" w14:textId="77777777" w:rsidTr="00B771A7">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378C5AB" w14:textId="77777777" w:rsidR="00C61701" w:rsidRPr="00E6318C" w:rsidRDefault="00C61701" w:rsidP="00B771A7">
                  <w:pPr>
                    <w:spacing w:before="60" w:after="60"/>
                    <w:rPr>
                      <w:rFonts w:asciiTheme="minorHAnsi" w:hAnsiTheme="minorHAnsi" w:cstheme="minorHAnsi"/>
                      <w:sz w:val="18"/>
                      <w:szCs w:val="18"/>
                      <w:lang w:val="el-GR"/>
                    </w:rPr>
                  </w:pPr>
                  <w:r w:rsidRPr="00E6318C">
                    <w:rPr>
                      <w:rFonts w:asciiTheme="minorHAnsi" w:hAnsiTheme="minorHAnsi" w:cstheme="minorHAnsi"/>
                      <w:sz w:val="18"/>
                      <w:szCs w:val="18"/>
                      <w:lang w:val="el-GR"/>
                    </w:rPr>
                    <w:t>Ο Φορέας δύναται να ανακτήσει τον ΦΠΑ;</w:t>
                  </w:r>
                </w:p>
                <w:p w14:paraId="3B441274" w14:textId="77777777" w:rsidR="00C61701" w:rsidRPr="00E6318C" w:rsidRDefault="00C61701" w:rsidP="00B771A7">
                  <w:pPr>
                    <w:spacing w:before="60" w:after="60"/>
                    <w:rPr>
                      <w:rFonts w:asciiTheme="minorHAnsi" w:hAnsiTheme="minorHAnsi" w:cstheme="minorHAnsi"/>
                      <w:i/>
                      <w:sz w:val="18"/>
                      <w:szCs w:val="18"/>
                      <w:lang w:val="el-GR"/>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D84C41B" w14:textId="77777777" w:rsidR="00C61701" w:rsidRPr="00E6318C" w:rsidRDefault="00C61701" w:rsidP="00B771A7">
                  <w:pPr>
                    <w:spacing w:before="20" w:after="20"/>
                    <w:jc w:val="center"/>
                    <w:rPr>
                      <w:rFonts w:asciiTheme="minorHAnsi" w:hAnsiTheme="minorHAnsi" w:cstheme="minorHAnsi"/>
                      <w:sz w:val="18"/>
                      <w:szCs w:val="18"/>
                      <w:lang w:val="el-GR"/>
                    </w:rPr>
                  </w:pPr>
                  <w:r w:rsidRPr="00E6318C">
                    <w:rPr>
                      <w:rFonts w:asciiTheme="minorHAnsi" w:hAnsiTheme="minorHAnsi" w:cstheme="minorHAnsi"/>
                      <w:sz w:val="18"/>
                      <w:szCs w:val="18"/>
                      <w:lang w:val="el-GR"/>
                    </w:rPr>
                    <w:t>Ναι</w:t>
                  </w:r>
                </w:p>
                <w:p w14:paraId="29642317" w14:textId="77777777" w:rsidR="00C61701" w:rsidRPr="00E6318C" w:rsidRDefault="00C61701" w:rsidP="00B771A7">
                  <w:pPr>
                    <w:spacing w:before="20" w:after="20"/>
                    <w:jc w:val="center"/>
                    <w:rPr>
                      <w:rFonts w:asciiTheme="minorHAnsi" w:hAnsiTheme="minorHAnsi" w:cstheme="minorHAnsi"/>
                      <w:sz w:val="18"/>
                      <w:szCs w:val="18"/>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1A2F6B0" w14:textId="77777777" w:rsidR="00C61701" w:rsidRPr="00E6318C" w:rsidRDefault="00C61701" w:rsidP="00B771A7">
                  <w:pPr>
                    <w:spacing w:before="20" w:after="20"/>
                    <w:jc w:val="center"/>
                    <w:rPr>
                      <w:rFonts w:asciiTheme="minorHAnsi" w:hAnsiTheme="minorHAnsi" w:cstheme="minorHAnsi"/>
                      <w:sz w:val="18"/>
                      <w:szCs w:val="18"/>
                      <w:lang w:val="el-GR"/>
                    </w:rPr>
                  </w:pPr>
                  <w:r w:rsidRPr="00E6318C">
                    <w:rPr>
                      <w:rFonts w:asciiTheme="minorHAnsi" w:hAnsiTheme="minorHAnsi" w:cstheme="minorHAnsi"/>
                      <w:sz w:val="18"/>
                      <w:szCs w:val="18"/>
                      <w:lang w:val="el-GR"/>
                    </w:rPr>
                    <w:t>Εν μέρει</w:t>
                  </w:r>
                </w:p>
                <w:p w14:paraId="63DE5C6E" w14:textId="77777777" w:rsidR="00C61701" w:rsidRPr="00E6318C" w:rsidRDefault="00C61701" w:rsidP="00B771A7">
                  <w:pPr>
                    <w:spacing w:before="20" w:after="20"/>
                    <w:jc w:val="center"/>
                    <w:rPr>
                      <w:rFonts w:asciiTheme="minorHAnsi" w:hAnsiTheme="minorHAnsi" w:cstheme="minorHAnsi"/>
                      <w:sz w:val="18"/>
                      <w:szCs w:val="18"/>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48CE564" w14:textId="77777777" w:rsidR="00C61701" w:rsidRPr="00E6318C" w:rsidRDefault="00C61701" w:rsidP="00B771A7">
                  <w:pPr>
                    <w:spacing w:before="20" w:after="20"/>
                    <w:rPr>
                      <w:rFonts w:asciiTheme="minorHAnsi" w:hAnsiTheme="minorHAnsi" w:cstheme="minorHAnsi"/>
                      <w:sz w:val="18"/>
                      <w:szCs w:val="18"/>
                    </w:rPr>
                  </w:pPr>
                  <w:r w:rsidRPr="00E6318C">
                    <w:rPr>
                      <w:rFonts w:asciiTheme="minorHAnsi" w:hAnsiTheme="minorHAnsi" w:cstheme="minorHAnsi"/>
                      <w:sz w:val="18"/>
                      <w:szCs w:val="18"/>
                      <w:lang w:val="el-GR"/>
                    </w:rPr>
                    <w:t>Όχι</w:t>
                  </w: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C49152F" w14:textId="77777777" w:rsidR="00C61701" w:rsidRPr="00E6318C" w:rsidRDefault="00C61701" w:rsidP="00B771A7">
                  <w:pPr>
                    <w:rPr>
                      <w:rFonts w:asciiTheme="minorHAnsi" w:hAnsiTheme="minorHAnsi" w:cstheme="minorHAnsi"/>
                      <w:i/>
                      <w:sz w:val="18"/>
                      <w:szCs w:val="18"/>
                    </w:rPr>
                  </w:pPr>
                </w:p>
              </w:tc>
            </w:tr>
          </w:tbl>
          <w:p w14:paraId="22FA4631" w14:textId="77777777" w:rsidR="00C61701" w:rsidRPr="00E6318C" w:rsidRDefault="00C61701" w:rsidP="00B771A7">
            <w:pPr>
              <w:spacing w:after="0"/>
              <w:rPr>
                <w:rFonts w:asciiTheme="minorHAnsi" w:hAnsiTheme="minorHAnsi" w:cstheme="minorHAnsi"/>
                <w:sz w:val="18"/>
                <w:szCs w:val="18"/>
                <w:lang w:val="en-U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5"/>
              <w:gridCol w:w="1135"/>
              <w:gridCol w:w="1132"/>
              <w:gridCol w:w="2837"/>
            </w:tblGrid>
            <w:tr w:rsidR="00C61701" w:rsidRPr="00E6318C" w14:paraId="6432C7CE" w14:textId="77777777" w:rsidTr="00B771A7">
              <w:tc>
                <w:tcPr>
                  <w:tcW w:w="9639" w:type="dxa"/>
                  <w:gridSpan w:val="4"/>
                  <w:tcBorders>
                    <w:bottom w:val="single" w:sz="4" w:space="0" w:color="auto"/>
                  </w:tcBorders>
                  <w:shd w:val="clear" w:color="auto" w:fill="C6D9F1"/>
                  <w:vAlign w:val="center"/>
                </w:tcPr>
                <w:p w14:paraId="76638D5B" w14:textId="77777777" w:rsidR="00C61701" w:rsidRPr="00E6318C" w:rsidRDefault="00C61701" w:rsidP="00B771A7">
                  <w:pPr>
                    <w:spacing w:before="80" w:after="80"/>
                    <w:rPr>
                      <w:rFonts w:asciiTheme="minorHAnsi" w:hAnsiTheme="minorHAnsi" w:cstheme="minorHAnsi"/>
                      <w:b/>
                      <w:sz w:val="18"/>
                      <w:szCs w:val="18"/>
                      <w:lang w:val="el-GR"/>
                    </w:rPr>
                  </w:pPr>
                  <w:r w:rsidRPr="00E6318C">
                    <w:rPr>
                      <w:rFonts w:asciiTheme="minorHAnsi" w:hAnsiTheme="minorHAnsi" w:cstheme="minorHAnsi"/>
                      <w:b/>
                      <w:sz w:val="18"/>
                      <w:szCs w:val="18"/>
                    </w:rPr>
                    <w:t>1.</w:t>
                  </w:r>
                  <w:r w:rsidRPr="00E6318C">
                    <w:rPr>
                      <w:rFonts w:asciiTheme="minorHAnsi" w:hAnsiTheme="minorHAnsi" w:cstheme="minorHAnsi"/>
                      <w:b/>
                      <w:sz w:val="18"/>
                      <w:szCs w:val="18"/>
                      <w:lang w:val="el-GR"/>
                    </w:rPr>
                    <w:t>6 Λογαριασμός τραπέζης</w:t>
                  </w:r>
                </w:p>
              </w:tc>
            </w:tr>
            <w:tr w:rsidR="00C61701" w:rsidRPr="00E6318C" w14:paraId="0AF16851" w14:textId="77777777" w:rsidTr="00B771A7">
              <w:tc>
                <w:tcPr>
                  <w:tcW w:w="4535" w:type="dxa"/>
                  <w:shd w:val="clear" w:color="auto" w:fill="auto"/>
                  <w:vAlign w:val="center"/>
                </w:tcPr>
                <w:p w14:paraId="0B280B79" w14:textId="77777777" w:rsidR="00C61701" w:rsidRPr="00E6318C" w:rsidRDefault="00C61701" w:rsidP="00B771A7">
                  <w:pPr>
                    <w:spacing w:before="60" w:after="60"/>
                    <w:rPr>
                      <w:rFonts w:asciiTheme="minorHAnsi" w:hAnsiTheme="minorHAnsi" w:cstheme="minorHAnsi"/>
                      <w:color w:val="000000"/>
                      <w:sz w:val="18"/>
                      <w:szCs w:val="18"/>
                      <w:lang w:val="el-GR"/>
                    </w:rPr>
                  </w:pPr>
                  <w:r w:rsidRPr="00E6318C">
                    <w:rPr>
                      <w:rFonts w:asciiTheme="minorHAnsi" w:hAnsiTheme="minorHAnsi" w:cstheme="minorHAnsi"/>
                      <w:color w:val="000000"/>
                      <w:sz w:val="18"/>
                      <w:szCs w:val="18"/>
                      <w:lang w:val="el-GR"/>
                    </w:rPr>
                    <w:t xml:space="preserve">Ο σωστός αριθμός </w:t>
                  </w:r>
                  <w:r w:rsidRPr="00E6318C">
                    <w:rPr>
                      <w:rFonts w:asciiTheme="minorHAnsi" w:hAnsiTheme="minorHAnsi" w:cstheme="minorHAnsi"/>
                      <w:color w:val="000000"/>
                      <w:sz w:val="18"/>
                      <w:szCs w:val="18"/>
                      <w:lang w:val="en-US"/>
                    </w:rPr>
                    <w:t>IBAN</w:t>
                  </w:r>
                  <w:r w:rsidRPr="00E6318C">
                    <w:rPr>
                      <w:rFonts w:asciiTheme="minorHAnsi" w:hAnsiTheme="minorHAnsi" w:cstheme="minorHAnsi"/>
                      <w:color w:val="000000"/>
                      <w:sz w:val="18"/>
                      <w:szCs w:val="18"/>
                      <w:lang w:val="el-GR"/>
                    </w:rPr>
                    <w:t xml:space="preserve"> και </w:t>
                  </w:r>
                  <w:r w:rsidRPr="00E6318C">
                    <w:rPr>
                      <w:rFonts w:asciiTheme="minorHAnsi" w:hAnsiTheme="minorHAnsi" w:cstheme="minorHAnsi"/>
                      <w:color w:val="000000"/>
                      <w:sz w:val="18"/>
                      <w:szCs w:val="18"/>
                      <w:lang w:val="en-US"/>
                    </w:rPr>
                    <w:t>BIC</w:t>
                  </w:r>
                  <w:r w:rsidRPr="00E6318C">
                    <w:rPr>
                      <w:rFonts w:asciiTheme="minorHAnsi" w:hAnsiTheme="minorHAnsi" w:cstheme="minorHAnsi"/>
                      <w:color w:val="000000"/>
                      <w:sz w:val="18"/>
                      <w:szCs w:val="18"/>
                      <w:lang w:val="el-GR"/>
                    </w:rPr>
                    <w:t xml:space="preserve"> έχει δοθεί στον Φορέα Υλοποίησης . Ο τραπεζικός λογαριασμός ανήκει στον φορέα υλοποίησης;</w:t>
                  </w:r>
                </w:p>
              </w:tc>
              <w:tc>
                <w:tcPr>
                  <w:tcW w:w="1135" w:type="dxa"/>
                  <w:shd w:val="clear" w:color="auto" w:fill="auto"/>
                  <w:vAlign w:val="center"/>
                </w:tcPr>
                <w:p w14:paraId="1A4CC812" w14:textId="77777777" w:rsidR="00C61701" w:rsidRPr="00E6318C" w:rsidRDefault="00C61701" w:rsidP="00B771A7">
                  <w:pPr>
                    <w:spacing w:before="60" w:after="60"/>
                    <w:jc w:val="center"/>
                    <w:rPr>
                      <w:rFonts w:asciiTheme="minorHAnsi" w:hAnsiTheme="minorHAnsi" w:cstheme="minorHAnsi"/>
                      <w:sz w:val="18"/>
                      <w:szCs w:val="18"/>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lang w:val="en-US"/>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r w:rsidRPr="00E6318C">
                    <w:rPr>
                      <w:rFonts w:asciiTheme="minorHAnsi" w:hAnsiTheme="minorHAnsi" w:cstheme="minorHAnsi"/>
                      <w:sz w:val="18"/>
                      <w:szCs w:val="18"/>
                      <w:lang w:val="en-US"/>
                    </w:rPr>
                    <w:t xml:space="preserve"> </w:t>
                  </w:r>
                  <w:r w:rsidRPr="00E6318C">
                    <w:rPr>
                      <w:rFonts w:asciiTheme="minorHAnsi" w:hAnsiTheme="minorHAnsi" w:cstheme="minorHAnsi"/>
                      <w:sz w:val="18"/>
                      <w:szCs w:val="18"/>
                      <w:lang w:val="el-GR"/>
                    </w:rPr>
                    <w:t>Ναι</w:t>
                  </w:r>
                </w:p>
              </w:tc>
              <w:tc>
                <w:tcPr>
                  <w:tcW w:w="1132" w:type="dxa"/>
                  <w:shd w:val="clear" w:color="auto" w:fill="auto"/>
                  <w:vAlign w:val="center"/>
                </w:tcPr>
                <w:p w14:paraId="0EA42D57" w14:textId="77777777" w:rsidR="00C61701" w:rsidRPr="00E6318C" w:rsidRDefault="00C61701" w:rsidP="00B771A7">
                  <w:pPr>
                    <w:spacing w:before="60" w:after="60"/>
                    <w:jc w:val="center"/>
                    <w:rPr>
                      <w:rFonts w:asciiTheme="minorHAnsi" w:hAnsiTheme="minorHAnsi" w:cstheme="minorHAnsi"/>
                      <w:sz w:val="18"/>
                      <w:szCs w:val="18"/>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lang w:val="en-US"/>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r w:rsidRPr="00E6318C">
                    <w:rPr>
                      <w:rFonts w:asciiTheme="minorHAnsi" w:hAnsiTheme="minorHAnsi" w:cstheme="minorHAnsi"/>
                      <w:sz w:val="18"/>
                      <w:szCs w:val="18"/>
                      <w:lang w:val="en-US"/>
                    </w:rPr>
                    <w:t xml:space="preserve"> </w:t>
                  </w:r>
                  <w:r w:rsidRPr="00E6318C">
                    <w:rPr>
                      <w:rFonts w:asciiTheme="minorHAnsi" w:hAnsiTheme="minorHAnsi" w:cstheme="minorHAnsi"/>
                      <w:sz w:val="18"/>
                      <w:szCs w:val="18"/>
                      <w:lang w:val="el-GR"/>
                    </w:rPr>
                    <w:t>Όχι</w:t>
                  </w:r>
                </w:p>
              </w:tc>
              <w:tc>
                <w:tcPr>
                  <w:tcW w:w="2837" w:type="dxa"/>
                  <w:shd w:val="clear" w:color="auto" w:fill="auto"/>
                  <w:vAlign w:val="center"/>
                </w:tcPr>
                <w:p w14:paraId="4B6C0B11" w14:textId="77777777" w:rsidR="00C61701" w:rsidRPr="00E6318C" w:rsidRDefault="00C61701" w:rsidP="00B771A7">
                  <w:pPr>
                    <w:spacing w:before="60" w:after="60"/>
                    <w:rPr>
                      <w:rFonts w:asciiTheme="minorHAnsi" w:hAnsiTheme="minorHAnsi" w:cstheme="minorHAnsi"/>
                      <w:sz w:val="18"/>
                      <w:szCs w:val="18"/>
                    </w:rPr>
                  </w:pPr>
                </w:p>
              </w:tc>
            </w:tr>
            <w:tr w:rsidR="00C61701" w:rsidRPr="00E6318C" w14:paraId="6350E997" w14:textId="77777777" w:rsidTr="00B771A7">
              <w:tc>
                <w:tcPr>
                  <w:tcW w:w="4535" w:type="dxa"/>
                  <w:shd w:val="clear" w:color="auto" w:fill="auto"/>
                  <w:vAlign w:val="center"/>
                </w:tcPr>
                <w:p w14:paraId="6A3B966F" w14:textId="77777777" w:rsidR="00C61701" w:rsidRPr="00E6318C" w:rsidRDefault="00C61701" w:rsidP="00B771A7">
                  <w:pPr>
                    <w:spacing w:before="60" w:after="60"/>
                    <w:rPr>
                      <w:rFonts w:asciiTheme="minorHAnsi" w:hAnsiTheme="minorHAnsi" w:cstheme="minorHAnsi"/>
                      <w:color w:val="000000"/>
                      <w:sz w:val="18"/>
                      <w:szCs w:val="18"/>
                      <w:lang w:val="el-GR"/>
                    </w:rPr>
                  </w:pPr>
                  <w:r w:rsidRPr="00E6318C">
                    <w:rPr>
                      <w:rFonts w:asciiTheme="minorHAnsi" w:hAnsiTheme="minorHAnsi" w:cstheme="minorHAnsi"/>
                      <w:color w:val="000000"/>
                      <w:sz w:val="18"/>
                      <w:szCs w:val="18"/>
                      <w:lang w:val="el-GR"/>
                    </w:rPr>
                    <w:t>Ο τραπεζικός λογαριασμός αποδίδει τόκους;</w:t>
                  </w:r>
                </w:p>
              </w:tc>
              <w:tc>
                <w:tcPr>
                  <w:tcW w:w="1135" w:type="dxa"/>
                  <w:shd w:val="clear" w:color="auto" w:fill="auto"/>
                  <w:vAlign w:val="center"/>
                </w:tcPr>
                <w:p w14:paraId="0B070435" w14:textId="77777777" w:rsidR="00C61701" w:rsidRPr="00E6318C" w:rsidRDefault="00C61701" w:rsidP="00B771A7">
                  <w:pPr>
                    <w:spacing w:before="60" w:after="60"/>
                    <w:jc w:val="center"/>
                    <w:rPr>
                      <w:rFonts w:asciiTheme="minorHAnsi" w:hAnsiTheme="minorHAnsi" w:cstheme="minorHAnsi"/>
                      <w:sz w:val="18"/>
                      <w:szCs w:val="18"/>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lang w:val="en-US"/>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r w:rsidRPr="00E6318C">
                    <w:rPr>
                      <w:rFonts w:asciiTheme="minorHAnsi" w:hAnsiTheme="minorHAnsi" w:cstheme="minorHAnsi"/>
                      <w:sz w:val="18"/>
                      <w:szCs w:val="18"/>
                      <w:lang w:val="en-US"/>
                    </w:rPr>
                    <w:t xml:space="preserve"> </w:t>
                  </w:r>
                  <w:r w:rsidRPr="00E6318C">
                    <w:rPr>
                      <w:rFonts w:asciiTheme="minorHAnsi" w:hAnsiTheme="minorHAnsi" w:cstheme="minorHAnsi"/>
                      <w:sz w:val="18"/>
                      <w:szCs w:val="18"/>
                      <w:lang w:val="el-GR"/>
                    </w:rPr>
                    <w:t>Ναι</w:t>
                  </w:r>
                </w:p>
              </w:tc>
              <w:tc>
                <w:tcPr>
                  <w:tcW w:w="1132" w:type="dxa"/>
                  <w:shd w:val="clear" w:color="auto" w:fill="auto"/>
                  <w:vAlign w:val="center"/>
                </w:tcPr>
                <w:p w14:paraId="27391D9A" w14:textId="77777777" w:rsidR="00C61701" w:rsidRPr="00E6318C" w:rsidRDefault="00C61701" w:rsidP="00B771A7">
                  <w:pPr>
                    <w:spacing w:before="60" w:after="60"/>
                    <w:jc w:val="center"/>
                    <w:rPr>
                      <w:rFonts w:asciiTheme="minorHAnsi" w:hAnsiTheme="minorHAnsi" w:cstheme="minorHAnsi"/>
                      <w:sz w:val="18"/>
                      <w:szCs w:val="18"/>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lang w:val="en-US"/>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r w:rsidRPr="00E6318C">
                    <w:rPr>
                      <w:rFonts w:asciiTheme="minorHAnsi" w:hAnsiTheme="minorHAnsi" w:cstheme="minorHAnsi"/>
                      <w:sz w:val="18"/>
                      <w:szCs w:val="18"/>
                      <w:lang w:val="en-US"/>
                    </w:rPr>
                    <w:t xml:space="preserve"> </w:t>
                  </w:r>
                  <w:r w:rsidRPr="00E6318C">
                    <w:rPr>
                      <w:rFonts w:asciiTheme="minorHAnsi" w:hAnsiTheme="minorHAnsi" w:cstheme="minorHAnsi"/>
                      <w:sz w:val="18"/>
                      <w:szCs w:val="18"/>
                      <w:lang w:val="el-GR"/>
                    </w:rPr>
                    <w:t>Όχι</w:t>
                  </w:r>
                </w:p>
              </w:tc>
              <w:tc>
                <w:tcPr>
                  <w:tcW w:w="2837" w:type="dxa"/>
                  <w:shd w:val="clear" w:color="auto" w:fill="auto"/>
                  <w:vAlign w:val="center"/>
                </w:tcPr>
                <w:p w14:paraId="55316733" w14:textId="77777777" w:rsidR="00C61701" w:rsidRPr="00E6318C" w:rsidRDefault="00C61701" w:rsidP="00B771A7">
                  <w:pPr>
                    <w:spacing w:before="60" w:after="60"/>
                    <w:rPr>
                      <w:rFonts w:asciiTheme="minorHAnsi" w:hAnsiTheme="minorHAnsi" w:cstheme="minorHAnsi"/>
                      <w:sz w:val="18"/>
                      <w:szCs w:val="18"/>
                    </w:rPr>
                  </w:pPr>
                </w:p>
              </w:tc>
            </w:tr>
            <w:tr w:rsidR="00C61701" w:rsidRPr="00E6318C" w14:paraId="0FBBD1C0" w14:textId="77777777" w:rsidTr="00B771A7">
              <w:tc>
                <w:tcPr>
                  <w:tcW w:w="4535" w:type="dxa"/>
                  <w:shd w:val="clear" w:color="auto" w:fill="auto"/>
                  <w:vAlign w:val="center"/>
                </w:tcPr>
                <w:p w14:paraId="321E2C6F" w14:textId="77777777" w:rsidR="00C61701" w:rsidRPr="00E6318C" w:rsidRDefault="00C61701" w:rsidP="00B771A7">
                  <w:pPr>
                    <w:spacing w:before="60" w:after="60"/>
                    <w:rPr>
                      <w:rFonts w:asciiTheme="minorHAnsi" w:hAnsiTheme="minorHAnsi" w:cstheme="minorHAnsi"/>
                      <w:color w:val="000000"/>
                      <w:sz w:val="18"/>
                      <w:szCs w:val="18"/>
                      <w:lang w:val="el-GR"/>
                    </w:rPr>
                  </w:pPr>
                  <w:r w:rsidRPr="00E6318C">
                    <w:rPr>
                      <w:rFonts w:asciiTheme="minorHAnsi" w:hAnsiTheme="minorHAnsi" w:cstheme="minorHAnsi"/>
                      <w:color w:val="000000"/>
                      <w:sz w:val="18"/>
                      <w:szCs w:val="18"/>
                      <w:lang w:val="el-GR"/>
                    </w:rPr>
                    <w:t>Βρέθηκαν τόκοι στον τραπεζικό λογαριασμό;</w:t>
                  </w:r>
                </w:p>
              </w:tc>
              <w:tc>
                <w:tcPr>
                  <w:tcW w:w="1135" w:type="dxa"/>
                  <w:shd w:val="clear" w:color="auto" w:fill="auto"/>
                  <w:vAlign w:val="center"/>
                </w:tcPr>
                <w:p w14:paraId="4A9B6B5A" w14:textId="77777777" w:rsidR="00C61701" w:rsidRPr="00E6318C" w:rsidRDefault="00C61701" w:rsidP="00B771A7">
                  <w:pPr>
                    <w:spacing w:before="60" w:after="60"/>
                    <w:jc w:val="center"/>
                    <w:rPr>
                      <w:rFonts w:asciiTheme="minorHAnsi" w:hAnsiTheme="minorHAnsi" w:cstheme="minorHAnsi"/>
                      <w:sz w:val="18"/>
                      <w:szCs w:val="18"/>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lang w:val="en-US"/>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r w:rsidRPr="00E6318C">
                    <w:rPr>
                      <w:rFonts w:asciiTheme="minorHAnsi" w:hAnsiTheme="minorHAnsi" w:cstheme="minorHAnsi"/>
                      <w:sz w:val="18"/>
                      <w:szCs w:val="18"/>
                      <w:lang w:val="en-US"/>
                    </w:rPr>
                    <w:t xml:space="preserve"> </w:t>
                  </w:r>
                  <w:r w:rsidRPr="00E6318C">
                    <w:rPr>
                      <w:rFonts w:asciiTheme="minorHAnsi" w:hAnsiTheme="minorHAnsi" w:cstheme="minorHAnsi"/>
                      <w:sz w:val="18"/>
                      <w:szCs w:val="18"/>
                      <w:lang w:val="el-GR"/>
                    </w:rPr>
                    <w:t>Ναι</w:t>
                  </w:r>
                </w:p>
              </w:tc>
              <w:tc>
                <w:tcPr>
                  <w:tcW w:w="1132" w:type="dxa"/>
                  <w:shd w:val="clear" w:color="auto" w:fill="auto"/>
                  <w:vAlign w:val="center"/>
                </w:tcPr>
                <w:p w14:paraId="47722B0B" w14:textId="77777777" w:rsidR="00C61701" w:rsidRPr="00E6318C" w:rsidRDefault="00C61701" w:rsidP="00B771A7">
                  <w:pPr>
                    <w:spacing w:before="60" w:after="60"/>
                    <w:jc w:val="center"/>
                    <w:rPr>
                      <w:rFonts w:asciiTheme="minorHAnsi" w:hAnsiTheme="minorHAnsi" w:cstheme="minorHAnsi"/>
                      <w:sz w:val="18"/>
                      <w:szCs w:val="18"/>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lang w:val="en-US"/>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r w:rsidRPr="00E6318C">
                    <w:rPr>
                      <w:rFonts w:asciiTheme="minorHAnsi" w:hAnsiTheme="minorHAnsi" w:cstheme="minorHAnsi"/>
                      <w:sz w:val="18"/>
                      <w:szCs w:val="18"/>
                      <w:lang w:val="en-US"/>
                    </w:rPr>
                    <w:t xml:space="preserve"> </w:t>
                  </w:r>
                  <w:r w:rsidRPr="00E6318C">
                    <w:rPr>
                      <w:rFonts w:asciiTheme="minorHAnsi" w:hAnsiTheme="minorHAnsi" w:cstheme="minorHAnsi"/>
                      <w:sz w:val="18"/>
                      <w:szCs w:val="18"/>
                      <w:lang w:val="el-GR"/>
                    </w:rPr>
                    <w:t>Όχι</w:t>
                  </w:r>
                </w:p>
              </w:tc>
              <w:tc>
                <w:tcPr>
                  <w:tcW w:w="2837" w:type="dxa"/>
                  <w:shd w:val="clear" w:color="auto" w:fill="auto"/>
                  <w:vAlign w:val="center"/>
                </w:tcPr>
                <w:p w14:paraId="01EA2C8D" w14:textId="77777777" w:rsidR="00C61701" w:rsidRPr="00E6318C" w:rsidRDefault="00C61701" w:rsidP="00B771A7">
                  <w:pPr>
                    <w:spacing w:before="60" w:after="60"/>
                    <w:rPr>
                      <w:rFonts w:asciiTheme="minorHAnsi" w:hAnsiTheme="minorHAnsi" w:cstheme="minorHAnsi"/>
                      <w:sz w:val="18"/>
                      <w:szCs w:val="18"/>
                    </w:rPr>
                  </w:pPr>
                </w:p>
              </w:tc>
            </w:tr>
          </w:tbl>
          <w:p w14:paraId="336A72E4" w14:textId="77777777" w:rsidR="00C61701" w:rsidRPr="00E6318C" w:rsidRDefault="00C61701" w:rsidP="00B771A7">
            <w:pPr>
              <w:spacing w:after="0"/>
              <w:rPr>
                <w:rFonts w:asciiTheme="minorHAnsi" w:hAnsiTheme="minorHAnsi" w:cstheme="minorHAnsi"/>
                <w:b/>
                <w:bCs/>
                <w:color w:val="0E4096"/>
                <w:sz w:val="18"/>
                <w:szCs w:val="18"/>
                <w:lang w:val="el-GR"/>
              </w:rPr>
            </w:pPr>
          </w:p>
          <w:tbl>
            <w:tblPr>
              <w:tblW w:w="9639" w:type="dxa"/>
              <w:tblInd w:w="108" w:type="dxa"/>
              <w:tblLook w:val="01E0" w:firstRow="1" w:lastRow="1" w:firstColumn="1" w:lastColumn="1" w:noHBand="0" w:noVBand="0"/>
            </w:tblPr>
            <w:tblGrid>
              <w:gridCol w:w="4536"/>
              <w:gridCol w:w="1903"/>
              <w:gridCol w:w="1641"/>
              <w:gridCol w:w="1559"/>
            </w:tblGrid>
            <w:tr w:rsidR="00C61701" w:rsidRPr="00E6318C" w14:paraId="790C023B" w14:textId="77777777" w:rsidTr="00B771A7">
              <w:tc>
                <w:tcPr>
                  <w:tcW w:w="9639" w:type="dxa"/>
                  <w:gridSpan w:val="4"/>
                  <w:tcBorders>
                    <w:top w:val="single" w:sz="4" w:space="0" w:color="auto"/>
                    <w:left w:val="single" w:sz="4" w:space="0" w:color="auto"/>
                    <w:bottom w:val="single" w:sz="4" w:space="0" w:color="auto"/>
                    <w:right w:val="single" w:sz="4" w:space="0" w:color="auto"/>
                  </w:tcBorders>
                  <w:shd w:val="clear" w:color="auto" w:fill="C6D9F1"/>
                  <w:vAlign w:val="center"/>
                </w:tcPr>
                <w:p w14:paraId="15C671E4" w14:textId="77777777" w:rsidR="00C61701" w:rsidRPr="00E6318C" w:rsidRDefault="00C61701" w:rsidP="00B771A7">
                  <w:pPr>
                    <w:spacing w:before="80" w:after="80"/>
                    <w:rPr>
                      <w:rFonts w:asciiTheme="minorHAnsi" w:hAnsiTheme="minorHAnsi" w:cstheme="minorHAnsi"/>
                      <w:b/>
                      <w:sz w:val="18"/>
                      <w:szCs w:val="18"/>
                      <w:lang w:val="el-GR"/>
                    </w:rPr>
                  </w:pPr>
                  <w:r w:rsidRPr="00E6318C">
                    <w:rPr>
                      <w:rFonts w:asciiTheme="minorHAnsi" w:hAnsiTheme="minorHAnsi" w:cstheme="minorHAnsi"/>
                      <w:b/>
                      <w:sz w:val="18"/>
                      <w:szCs w:val="18"/>
                    </w:rPr>
                    <w:t>1.</w:t>
                  </w:r>
                  <w:r w:rsidRPr="00E6318C">
                    <w:rPr>
                      <w:rFonts w:asciiTheme="minorHAnsi" w:hAnsiTheme="minorHAnsi" w:cstheme="minorHAnsi"/>
                      <w:b/>
                      <w:sz w:val="18"/>
                      <w:szCs w:val="18"/>
                      <w:lang w:val="el-GR"/>
                    </w:rPr>
                    <w:t>7</w:t>
                  </w:r>
                  <w:r w:rsidRPr="00E6318C">
                    <w:rPr>
                      <w:rFonts w:asciiTheme="minorHAnsi" w:hAnsiTheme="minorHAnsi" w:cstheme="minorHAnsi"/>
                      <w:b/>
                      <w:sz w:val="18"/>
                      <w:szCs w:val="18"/>
                    </w:rPr>
                    <w:t xml:space="preserve"> </w:t>
                  </w:r>
                  <w:r w:rsidRPr="00E6318C">
                    <w:rPr>
                      <w:rFonts w:asciiTheme="minorHAnsi" w:hAnsiTheme="minorHAnsi" w:cstheme="minorHAnsi"/>
                      <w:b/>
                      <w:sz w:val="18"/>
                      <w:szCs w:val="18"/>
                      <w:lang w:val="el-GR"/>
                    </w:rPr>
                    <w:t>Μορφή εγγράφων</w:t>
                  </w:r>
                </w:p>
              </w:tc>
            </w:tr>
            <w:tr w:rsidR="00C61701" w:rsidRPr="00E6318C" w14:paraId="75720D95" w14:textId="77777777" w:rsidTr="00B771A7">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CBE796F" w14:textId="77777777" w:rsidR="00C61701" w:rsidRPr="00E6318C" w:rsidRDefault="00C61701" w:rsidP="00B771A7">
                  <w:pPr>
                    <w:spacing w:before="60" w:after="60"/>
                    <w:rPr>
                      <w:rFonts w:asciiTheme="minorHAnsi" w:hAnsiTheme="minorHAnsi" w:cstheme="minorHAnsi"/>
                      <w:sz w:val="18"/>
                      <w:szCs w:val="18"/>
                      <w:lang w:val="el-GR"/>
                    </w:rPr>
                  </w:pPr>
                  <w:r w:rsidRPr="00E6318C">
                    <w:rPr>
                      <w:rFonts w:asciiTheme="minorHAnsi" w:hAnsiTheme="minorHAnsi" w:cstheme="minorHAnsi"/>
                      <w:sz w:val="18"/>
                      <w:szCs w:val="18"/>
                      <w:lang w:val="el-GR"/>
                    </w:rPr>
                    <w:t>Τα δικαιολογητικά δαπανών και επίτευξης των σχετικών οροσήμων υποβάλλονται σε μορφή:</w:t>
                  </w:r>
                </w:p>
              </w:tc>
              <w:tc>
                <w:tcPr>
                  <w:tcW w:w="1903" w:type="dxa"/>
                  <w:tcBorders>
                    <w:top w:val="single" w:sz="4" w:space="0" w:color="auto"/>
                    <w:left w:val="single" w:sz="4" w:space="0" w:color="auto"/>
                    <w:bottom w:val="single" w:sz="4" w:space="0" w:color="auto"/>
                    <w:right w:val="single" w:sz="4" w:space="0" w:color="auto"/>
                  </w:tcBorders>
                  <w:shd w:val="clear" w:color="auto" w:fill="auto"/>
                  <w:vAlign w:val="center"/>
                </w:tcPr>
                <w:p w14:paraId="124575A9" w14:textId="77777777" w:rsidR="00C61701" w:rsidRPr="00E6318C" w:rsidRDefault="00C61701" w:rsidP="00B771A7">
                  <w:pPr>
                    <w:spacing w:before="60" w:after="60"/>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r w:rsidRPr="00E6318C">
                    <w:rPr>
                      <w:rFonts w:asciiTheme="minorHAnsi" w:hAnsiTheme="minorHAnsi" w:cstheme="minorHAnsi"/>
                      <w:sz w:val="18"/>
                      <w:szCs w:val="18"/>
                      <w:lang w:val="en-US"/>
                    </w:rPr>
                    <w:t xml:space="preserve"> </w:t>
                  </w:r>
                  <w:r w:rsidRPr="00E6318C">
                    <w:rPr>
                      <w:rFonts w:asciiTheme="minorHAnsi" w:hAnsiTheme="minorHAnsi" w:cstheme="minorHAnsi"/>
                      <w:sz w:val="18"/>
                      <w:szCs w:val="18"/>
                      <w:lang w:val="el-GR"/>
                    </w:rPr>
                    <w:t>πρωτότυπα</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0DBFA22C" w14:textId="77777777" w:rsidR="00C61701" w:rsidRPr="00E6318C" w:rsidRDefault="00C61701" w:rsidP="00B771A7">
                  <w:pPr>
                    <w:spacing w:before="60" w:after="60"/>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r w:rsidRPr="00E6318C">
                    <w:rPr>
                      <w:rFonts w:asciiTheme="minorHAnsi" w:hAnsiTheme="minorHAnsi" w:cstheme="minorHAnsi"/>
                      <w:sz w:val="18"/>
                      <w:szCs w:val="18"/>
                      <w:lang w:val="en-US"/>
                    </w:rPr>
                    <w:t xml:space="preserve"> </w:t>
                  </w:r>
                  <w:proofErr w:type="spellStart"/>
                  <w:r w:rsidRPr="00E6318C">
                    <w:rPr>
                      <w:rFonts w:asciiTheme="minorHAnsi" w:hAnsiTheme="minorHAnsi" w:cstheme="minorHAnsi"/>
                      <w:sz w:val="18"/>
                      <w:szCs w:val="18"/>
                      <w:lang w:val="el-GR"/>
                    </w:rPr>
                    <w:t>φωτο</w:t>
                  </w:r>
                  <w:proofErr w:type="spellEnd"/>
                  <w:r w:rsidRPr="00E6318C">
                    <w:rPr>
                      <w:rFonts w:asciiTheme="minorHAnsi" w:hAnsiTheme="minorHAnsi" w:cstheme="minorHAnsi"/>
                      <w:sz w:val="18"/>
                      <w:szCs w:val="18"/>
                      <w:lang w:val="el-GR"/>
                    </w:rPr>
                    <w:t>-αντίγραφα</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BBD3A4B" w14:textId="77777777" w:rsidR="00C61701" w:rsidRPr="00E6318C" w:rsidRDefault="00C61701" w:rsidP="00B771A7">
                  <w:pPr>
                    <w:spacing w:before="60" w:after="60"/>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r w:rsidRPr="00E6318C">
                    <w:rPr>
                      <w:rFonts w:asciiTheme="minorHAnsi" w:hAnsiTheme="minorHAnsi" w:cstheme="minorHAnsi"/>
                      <w:sz w:val="18"/>
                      <w:szCs w:val="18"/>
                      <w:lang w:val="en-US"/>
                    </w:rPr>
                    <w:t xml:space="preserve"> </w:t>
                  </w:r>
                  <w:r w:rsidRPr="00E6318C">
                    <w:rPr>
                      <w:rFonts w:asciiTheme="minorHAnsi" w:hAnsiTheme="minorHAnsi" w:cstheme="minorHAnsi"/>
                      <w:sz w:val="18"/>
                      <w:szCs w:val="18"/>
                      <w:lang w:val="el-GR"/>
                    </w:rPr>
                    <w:t>ηλεκτρονικά</w:t>
                  </w:r>
                </w:p>
              </w:tc>
            </w:tr>
          </w:tbl>
          <w:p w14:paraId="33801221" w14:textId="77777777" w:rsidR="00C61701" w:rsidRPr="00E6318C" w:rsidRDefault="00C61701" w:rsidP="00B771A7">
            <w:pPr>
              <w:spacing w:after="0"/>
              <w:rPr>
                <w:rFonts w:asciiTheme="minorHAnsi" w:hAnsiTheme="minorHAnsi" w:cstheme="minorHAnsi"/>
                <w:b/>
                <w:bCs/>
                <w:color w:val="000000"/>
                <w:sz w:val="18"/>
                <w:szCs w:val="18"/>
                <w:u w:val="single"/>
                <w:lang w:val="el-GR" w:eastAsia="el-GR" w:bidi="he-IL"/>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85"/>
              <w:gridCol w:w="5254"/>
            </w:tblGrid>
            <w:tr w:rsidR="00C61701" w:rsidRPr="00310424" w14:paraId="7C3F1E7B" w14:textId="77777777" w:rsidTr="00B771A7">
              <w:tc>
                <w:tcPr>
                  <w:tcW w:w="9639" w:type="dxa"/>
                  <w:gridSpan w:val="2"/>
                  <w:tcBorders>
                    <w:bottom w:val="single" w:sz="4" w:space="0" w:color="auto"/>
                  </w:tcBorders>
                  <w:shd w:val="clear" w:color="auto" w:fill="C6D9F1"/>
                  <w:vAlign w:val="center"/>
                </w:tcPr>
                <w:p w14:paraId="53443F59" w14:textId="77777777" w:rsidR="00C61701" w:rsidRPr="00E6318C" w:rsidRDefault="00C61701" w:rsidP="00B771A7">
                  <w:pPr>
                    <w:spacing w:before="80" w:after="80"/>
                    <w:rPr>
                      <w:rFonts w:asciiTheme="minorHAnsi" w:hAnsiTheme="minorHAnsi" w:cstheme="minorHAnsi"/>
                      <w:b/>
                      <w:sz w:val="18"/>
                      <w:szCs w:val="18"/>
                      <w:lang w:val="el-GR"/>
                    </w:rPr>
                  </w:pPr>
                  <w:r w:rsidRPr="00E6318C">
                    <w:rPr>
                      <w:rFonts w:asciiTheme="minorHAnsi" w:hAnsiTheme="minorHAnsi" w:cstheme="minorHAnsi"/>
                      <w:b/>
                      <w:sz w:val="18"/>
                      <w:szCs w:val="18"/>
                      <w:lang w:val="el-GR"/>
                    </w:rPr>
                    <w:t>1.8</w:t>
                  </w:r>
                  <w:r w:rsidRPr="00E6318C">
                    <w:rPr>
                      <w:rFonts w:asciiTheme="minorHAnsi" w:hAnsiTheme="minorHAnsi" w:cstheme="minorHAnsi"/>
                      <w:b/>
                      <w:sz w:val="18"/>
                      <w:szCs w:val="18"/>
                      <w:lang w:val="el-GR"/>
                    </w:rPr>
                    <w:tab/>
                    <w:t xml:space="preserve"> Στοιχεία Τελικών Αποδεκτών (συμπληρώνεται σε περίπτωση δειγματοληπτικού ελέγχου)</w:t>
                  </w:r>
                  <w:r w:rsidRPr="00E6318C">
                    <w:rPr>
                      <w:rStyle w:val="FootnoteReference"/>
                      <w:rFonts w:asciiTheme="minorHAnsi" w:hAnsiTheme="minorHAnsi" w:cstheme="minorHAnsi"/>
                      <w:b/>
                      <w:sz w:val="18"/>
                      <w:szCs w:val="18"/>
                      <w:lang w:val="el-GR"/>
                    </w:rPr>
                    <w:footnoteReference w:id="12"/>
                  </w:r>
                </w:p>
              </w:tc>
            </w:tr>
            <w:tr w:rsidR="00C61701" w:rsidRPr="00E6318C" w14:paraId="59AD29F2" w14:textId="77777777" w:rsidTr="00B771A7">
              <w:tc>
                <w:tcPr>
                  <w:tcW w:w="4385" w:type="dxa"/>
                  <w:shd w:val="clear" w:color="auto" w:fill="auto"/>
                </w:tcPr>
                <w:p w14:paraId="1C815D21" w14:textId="77777777" w:rsidR="00C61701" w:rsidRPr="00E6318C" w:rsidRDefault="00C61701" w:rsidP="00B771A7">
                  <w:pPr>
                    <w:spacing w:before="80" w:after="80"/>
                    <w:rPr>
                      <w:rFonts w:asciiTheme="minorHAnsi" w:hAnsiTheme="minorHAnsi" w:cstheme="minorHAnsi"/>
                      <w:sz w:val="18"/>
                      <w:szCs w:val="18"/>
                      <w:lang w:val="el-GR"/>
                    </w:rPr>
                  </w:pPr>
                  <w:r w:rsidRPr="00E6318C">
                    <w:rPr>
                      <w:rFonts w:asciiTheme="minorHAnsi" w:hAnsiTheme="minorHAnsi" w:cstheme="minorHAnsi"/>
                      <w:sz w:val="18"/>
                      <w:szCs w:val="18"/>
                      <w:lang w:val="el-GR"/>
                    </w:rPr>
                    <w:t>Λίστα ελεγχόμενων τελικών Αποδεκτών</w:t>
                  </w:r>
                </w:p>
              </w:tc>
              <w:tc>
                <w:tcPr>
                  <w:tcW w:w="5254" w:type="dxa"/>
                  <w:shd w:val="clear" w:color="auto" w:fill="auto"/>
                  <w:vAlign w:val="center"/>
                </w:tcPr>
                <w:p w14:paraId="29DE8BFD" w14:textId="77777777" w:rsidR="00C61701" w:rsidRPr="00E6318C" w:rsidRDefault="00C61701" w:rsidP="00B771A7">
                  <w:pPr>
                    <w:spacing w:before="80" w:after="80"/>
                    <w:rPr>
                      <w:rFonts w:asciiTheme="minorHAnsi" w:hAnsiTheme="minorHAnsi" w:cstheme="minorHAnsi"/>
                      <w:i/>
                      <w:sz w:val="18"/>
                      <w:szCs w:val="18"/>
                    </w:rPr>
                  </w:pPr>
                </w:p>
              </w:tc>
            </w:tr>
          </w:tbl>
          <w:p w14:paraId="632F1C3A" w14:textId="77777777" w:rsidR="00C61701" w:rsidRPr="00E6318C" w:rsidRDefault="00C61701" w:rsidP="00B771A7">
            <w:pPr>
              <w:spacing w:after="0"/>
              <w:rPr>
                <w:rFonts w:asciiTheme="minorHAnsi" w:hAnsiTheme="minorHAnsi" w:cstheme="minorHAnsi"/>
                <w:b/>
                <w:bCs/>
                <w:color w:val="000000"/>
                <w:sz w:val="18"/>
                <w:szCs w:val="18"/>
                <w:u w:val="single"/>
                <w:lang w:val="el-GR" w:eastAsia="el-GR" w:bidi="he-IL"/>
              </w:rPr>
            </w:pPr>
          </w:p>
          <w:p w14:paraId="215ACBD1" w14:textId="77777777" w:rsidR="00C61701" w:rsidRPr="00E6318C" w:rsidRDefault="00C61701" w:rsidP="00E82AF0">
            <w:pPr>
              <w:pStyle w:val="ListParagraph"/>
              <w:numPr>
                <w:ilvl w:val="0"/>
                <w:numId w:val="34"/>
              </w:numPr>
              <w:suppressAutoHyphens w:val="0"/>
              <w:spacing w:after="0"/>
              <w:jc w:val="left"/>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t xml:space="preserve">Έλεγχος Επίτευξης Οροσήμου/Στόχου της ελεγχόμενης Δράσης/Έργου </w:t>
            </w:r>
          </w:p>
          <w:p w14:paraId="3349D63C" w14:textId="77777777" w:rsidR="00C61701" w:rsidRPr="00E6318C" w:rsidRDefault="00C61701" w:rsidP="00B771A7">
            <w:pPr>
              <w:spacing w:after="0"/>
              <w:rPr>
                <w:rFonts w:asciiTheme="minorHAnsi" w:hAnsiTheme="minorHAnsi" w:cstheme="minorHAnsi"/>
                <w:b/>
                <w:bCs/>
                <w:color w:val="000000"/>
                <w:sz w:val="18"/>
                <w:szCs w:val="18"/>
                <w:u w:val="single"/>
                <w:lang w:val="el-GR" w:eastAsia="el-GR" w:bidi="he-IL"/>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02"/>
              <w:gridCol w:w="6737"/>
            </w:tblGrid>
            <w:tr w:rsidR="00C61701" w:rsidRPr="00310424" w14:paraId="220F3EBA" w14:textId="77777777" w:rsidTr="00B771A7">
              <w:tc>
                <w:tcPr>
                  <w:tcW w:w="9639" w:type="dxa"/>
                  <w:gridSpan w:val="2"/>
                  <w:tcBorders>
                    <w:bottom w:val="single" w:sz="4" w:space="0" w:color="auto"/>
                  </w:tcBorders>
                  <w:shd w:val="clear" w:color="auto" w:fill="C6D9F1"/>
                  <w:vAlign w:val="center"/>
                </w:tcPr>
                <w:p w14:paraId="32AC9650" w14:textId="77777777" w:rsidR="00C61701" w:rsidRPr="00E6318C" w:rsidRDefault="00C61701" w:rsidP="00B771A7">
                  <w:pPr>
                    <w:spacing w:before="80" w:after="80"/>
                    <w:rPr>
                      <w:rFonts w:asciiTheme="minorHAnsi" w:hAnsiTheme="minorHAnsi" w:cstheme="minorHAnsi"/>
                      <w:b/>
                      <w:sz w:val="18"/>
                      <w:szCs w:val="18"/>
                      <w:lang w:val="el-GR"/>
                    </w:rPr>
                  </w:pPr>
                  <w:r w:rsidRPr="00E6318C">
                    <w:rPr>
                      <w:rFonts w:asciiTheme="minorHAnsi" w:hAnsiTheme="minorHAnsi" w:cstheme="minorHAnsi"/>
                      <w:b/>
                      <w:sz w:val="18"/>
                      <w:szCs w:val="18"/>
                      <w:lang w:val="el-GR"/>
                    </w:rPr>
                    <w:t xml:space="preserve">Στοιχεία ελεγχόμενου Οροσήμου/Στόχου  (ως αναφέρονται στο </w:t>
                  </w:r>
                  <w:r w:rsidRPr="00E6318C">
                    <w:rPr>
                      <w:rFonts w:asciiTheme="minorHAnsi" w:hAnsiTheme="minorHAnsi" w:cstheme="minorHAnsi"/>
                      <w:b/>
                      <w:sz w:val="18"/>
                      <w:szCs w:val="18"/>
                    </w:rPr>
                    <w:t>Master</w:t>
                  </w:r>
                  <w:r w:rsidRPr="00E6318C">
                    <w:rPr>
                      <w:rFonts w:asciiTheme="minorHAnsi" w:hAnsiTheme="minorHAnsi" w:cstheme="minorHAnsi"/>
                      <w:b/>
                      <w:sz w:val="18"/>
                      <w:szCs w:val="18"/>
                      <w:lang w:val="el-GR"/>
                    </w:rPr>
                    <w:t xml:space="preserve"> </w:t>
                  </w:r>
                  <w:r w:rsidRPr="00E6318C">
                    <w:rPr>
                      <w:rFonts w:asciiTheme="minorHAnsi" w:hAnsiTheme="minorHAnsi" w:cstheme="minorHAnsi"/>
                      <w:b/>
                      <w:sz w:val="18"/>
                      <w:szCs w:val="18"/>
                    </w:rPr>
                    <w:t>Excel</w:t>
                  </w:r>
                  <w:r w:rsidRPr="00E6318C">
                    <w:rPr>
                      <w:rFonts w:asciiTheme="minorHAnsi" w:hAnsiTheme="minorHAnsi" w:cstheme="minorHAnsi"/>
                      <w:b/>
                      <w:sz w:val="18"/>
                      <w:szCs w:val="18"/>
                      <w:lang w:val="el-GR"/>
                    </w:rPr>
                    <w:t>)</w:t>
                  </w:r>
                </w:p>
              </w:tc>
            </w:tr>
            <w:tr w:rsidR="00C61701" w:rsidRPr="00E6318C" w14:paraId="78F6A017" w14:textId="77777777" w:rsidTr="00B771A7">
              <w:tc>
                <w:tcPr>
                  <w:tcW w:w="2902" w:type="dxa"/>
                  <w:shd w:val="clear" w:color="auto" w:fill="D9D9D9" w:themeFill="background1" w:themeFillShade="D9"/>
                </w:tcPr>
                <w:p w14:paraId="3DE619DF" w14:textId="77777777" w:rsidR="00C61701" w:rsidRPr="00E6318C" w:rsidRDefault="00C61701" w:rsidP="00B771A7">
                  <w:pPr>
                    <w:spacing w:before="80" w:after="80"/>
                    <w:rPr>
                      <w:rFonts w:asciiTheme="minorHAnsi" w:hAnsiTheme="minorHAnsi" w:cstheme="minorHAnsi"/>
                      <w:sz w:val="18"/>
                      <w:szCs w:val="18"/>
                      <w:lang w:val="el-GR"/>
                    </w:rPr>
                  </w:pPr>
                  <w:r w:rsidRPr="00E6318C">
                    <w:rPr>
                      <w:rFonts w:asciiTheme="minorHAnsi" w:hAnsiTheme="minorHAnsi" w:cstheme="minorHAnsi"/>
                      <w:sz w:val="18"/>
                      <w:szCs w:val="18"/>
                      <w:lang w:val="el-GR"/>
                    </w:rPr>
                    <w:t xml:space="preserve">Είδος </w:t>
                  </w:r>
                </w:p>
              </w:tc>
              <w:tc>
                <w:tcPr>
                  <w:tcW w:w="6737" w:type="dxa"/>
                  <w:shd w:val="clear" w:color="auto" w:fill="D9D9D9" w:themeFill="background1" w:themeFillShade="D9"/>
                  <w:vAlign w:val="center"/>
                </w:tcPr>
                <w:p w14:paraId="3F7B519C" w14:textId="77777777" w:rsidR="00C61701" w:rsidRPr="00E6318C" w:rsidRDefault="00C61701" w:rsidP="00B771A7">
                  <w:pPr>
                    <w:spacing w:before="80" w:after="80"/>
                    <w:rPr>
                      <w:rFonts w:asciiTheme="minorHAnsi" w:hAnsiTheme="minorHAnsi" w:cstheme="minorHAnsi"/>
                      <w:iCs/>
                      <w:sz w:val="18"/>
                      <w:szCs w:val="18"/>
                      <w:lang w:val="el-GR"/>
                    </w:rPr>
                  </w:pPr>
                  <w:r w:rsidRPr="00E6318C">
                    <w:rPr>
                      <w:rFonts w:asciiTheme="minorHAnsi" w:hAnsiTheme="minorHAnsi" w:cstheme="minorHAnsi"/>
                      <w:iCs/>
                      <w:sz w:val="18"/>
                      <w:szCs w:val="18"/>
                      <w:lang w:val="el-GR"/>
                    </w:rPr>
                    <w:t xml:space="preserve">[Ορόσημο ή Στόχος] </w:t>
                  </w:r>
                </w:p>
              </w:tc>
            </w:tr>
            <w:tr w:rsidR="00C61701" w:rsidRPr="00E6318C" w14:paraId="5455B4F4" w14:textId="77777777" w:rsidTr="00B771A7">
              <w:tc>
                <w:tcPr>
                  <w:tcW w:w="2902" w:type="dxa"/>
                  <w:shd w:val="clear" w:color="auto" w:fill="D9D9D9" w:themeFill="background1" w:themeFillShade="D9"/>
                </w:tcPr>
                <w:p w14:paraId="28688B11" w14:textId="77777777" w:rsidR="00C61701" w:rsidRPr="00E6318C" w:rsidRDefault="00C61701" w:rsidP="00B771A7">
                  <w:pPr>
                    <w:spacing w:before="80" w:after="80"/>
                    <w:rPr>
                      <w:rFonts w:asciiTheme="minorHAnsi" w:hAnsiTheme="minorHAnsi" w:cstheme="minorHAnsi"/>
                      <w:sz w:val="18"/>
                      <w:szCs w:val="18"/>
                      <w:lang w:val="el-GR"/>
                    </w:rPr>
                  </w:pPr>
                  <w:r w:rsidRPr="00E6318C">
                    <w:rPr>
                      <w:rFonts w:asciiTheme="minorHAnsi" w:hAnsiTheme="minorHAnsi" w:cstheme="minorHAnsi"/>
                      <w:sz w:val="18"/>
                      <w:szCs w:val="18"/>
                      <w:lang w:val="el-GR"/>
                    </w:rPr>
                    <w:t>Τίτλος Οροσήμου/ Στόχου</w:t>
                  </w:r>
                </w:p>
              </w:tc>
              <w:tc>
                <w:tcPr>
                  <w:tcW w:w="6737" w:type="dxa"/>
                  <w:shd w:val="clear" w:color="auto" w:fill="D9D9D9" w:themeFill="background1" w:themeFillShade="D9"/>
                  <w:vAlign w:val="center"/>
                </w:tcPr>
                <w:p w14:paraId="4DABD6A1" w14:textId="77777777" w:rsidR="00C61701" w:rsidRPr="00E6318C" w:rsidRDefault="00C61701" w:rsidP="00B771A7">
                  <w:pPr>
                    <w:spacing w:before="80" w:after="80"/>
                    <w:rPr>
                      <w:rFonts w:asciiTheme="minorHAnsi" w:hAnsiTheme="minorHAnsi" w:cstheme="minorHAnsi"/>
                      <w:i/>
                      <w:sz w:val="18"/>
                      <w:szCs w:val="18"/>
                      <w:lang w:val="el-GR"/>
                    </w:rPr>
                  </w:pPr>
                </w:p>
              </w:tc>
            </w:tr>
            <w:tr w:rsidR="00C61701" w:rsidRPr="00310424" w14:paraId="3CAD5C1E" w14:textId="77777777" w:rsidTr="00B771A7">
              <w:tc>
                <w:tcPr>
                  <w:tcW w:w="2902" w:type="dxa"/>
                  <w:shd w:val="clear" w:color="auto" w:fill="D9D9D9" w:themeFill="background1" w:themeFillShade="D9"/>
                </w:tcPr>
                <w:p w14:paraId="770BE601" w14:textId="77777777" w:rsidR="00C61701" w:rsidRPr="00E6318C" w:rsidRDefault="00C61701" w:rsidP="00B771A7">
                  <w:pPr>
                    <w:spacing w:before="80" w:after="80"/>
                    <w:rPr>
                      <w:rFonts w:asciiTheme="minorHAnsi" w:hAnsiTheme="minorHAnsi" w:cstheme="minorHAnsi"/>
                      <w:sz w:val="18"/>
                      <w:szCs w:val="18"/>
                      <w:lang w:val="el-GR"/>
                    </w:rPr>
                  </w:pPr>
                  <w:r w:rsidRPr="00E6318C">
                    <w:rPr>
                      <w:rFonts w:asciiTheme="minorHAnsi" w:hAnsiTheme="minorHAnsi" w:cstheme="minorHAnsi"/>
                      <w:sz w:val="18"/>
                      <w:szCs w:val="18"/>
                      <w:lang w:val="el-GR"/>
                    </w:rPr>
                    <w:t xml:space="preserve">Ποιοτικός Δείκτης Οροσήμου/Ποσοτικός Δείκτης Στόχου </w:t>
                  </w:r>
                </w:p>
              </w:tc>
              <w:tc>
                <w:tcPr>
                  <w:tcW w:w="6737" w:type="dxa"/>
                  <w:shd w:val="clear" w:color="auto" w:fill="D9D9D9" w:themeFill="background1" w:themeFillShade="D9"/>
                  <w:vAlign w:val="center"/>
                </w:tcPr>
                <w:p w14:paraId="1E83ADC0" w14:textId="77777777" w:rsidR="00C61701" w:rsidRPr="00E6318C" w:rsidRDefault="00C61701" w:rsidP="00B771A7">
                  <w:pPr>
                    <w:spacing w:before="80" w:after="80"/>
                    <w:rPr>
                      <w:rFonts w:asciiTheme="minorHAnsi" w:hAnsiTheme="minorHAnsi" w:cstheme="minorHAnsi"/>
                      <w:i/>
                      <w:sz w:val="18"/>
                      <w:szCs w:val="18"/>
                      <w:lang w:val="el-GR"/>
                    </w:rPr>
                  </w:pPr>
                </w:p>
              </w:tc>
            </w:tr>
            <w:tr w:rsidR="00C61701" w:rsidRPr="00310424" w14:paraId="1EF48180" w14:textId="77777777" w:rsidTr="00B771A7">
              <w:tc>
                <w:tcPr>
                  <w:tcW w:w="2902" w:type="dxa"/>
                  <w:shd w:val="clear" w:color="auto" w:fill="D9D9D9" w:themeFill="background1" w:themeFillShade="D9"/>
                </w:tcPr>
                <w:p w14:paraId="61B3BBAB" w14:textId="77777777" w:rsidR="00C61701" w:rsidRPr="00E6318C" w:rsidRDefault="00C61701" w:rsidP="00B771A7">
                  <w:pPr>
                    <w:spacing w:before="80" w:after="80"/>
                    <w:rPr>
                      <w:rFonts w:asciiTheme="minorHAnsi" w:hAnsiTheme="minorHAnsi" w:cstheme="minorHAnsi"/>
                      <w:sz w:val="18"/>
                      <w:szCs w:val="18"/>
                      <w:lang w:val="el-GR"/>
                    </w:rPr>
                  </w:pPr>
                  <w:r w:rsidRPr="00E6318C">
                    <w:rPr>
                      <w:rFonts w:asciiTheme="minorHAnsi" w:hAnsiTheme="minorHAnsi" w:cstheme="minorHAnsi"/>
                      <w:sz w:val="18"/>
                      <w:szCs w:val="18"/>
                      <w:lang w:val="el-GR"/>
                    </w:rPr>
                    <w:t>Περιγραφή Οροσήμου/ Στόχου</w:t>
                  </w:r>
                </w:p>
              </w:tc>
              <w:tc>
                <w:tcPr>
                  <w:tcW w:w="6737" w:type="dxa"/>
                  <w:shd w:val="clear" w:color="auto" w:fill="D9D9D9" w:themeFill="background1" w:themeFillShade="D9"/>
                  <w:vAlign w:val="center"/>
                </w:tcPr>
                <w:p w14:paraId="473387FB" w14:textId="77777777" w:rsidR="00C61701" w:rsidRPr="00E6318C" w:rsidRDefault="00C61701" w:rsidP="00B771A7">
                  <w:pPr>
                    <w:spacing w:before="80" w:after="80"/>
                    <w:rPr>
                      <w:rFonts w:asciiTheme="minorHAnsi" w:hAnsiTheme="minorHAnsi" w:cstheme="minorHAnsi"/>
                      <w:i/>
                      <w:sz w:val="18"/>
                      <w:szCs w:val="18"/>
                      <w:lang w:val="el-GR"/>
                    </w:rPr>
                  </w:pPr>
                </w:p>
              </w:tc>
            </w:tr>
          </w:tbl>
          <w:p w14:paraId="2518D2C2" w14:textId="77777777" w:rsidR="00C61701" w:rsidRPr="00E6318C" w:rsidRDefault="00C61701" w:rsidP="00B771A7">
            <w:pPr>
              <w:spacing w:after="0"/>
              <w:rPr>
                <w:rFonts w:asciiTheme="minorHAnsi" w:hAnsiTheme="minorHAnsi" w:cstheme="minorHAnsi"/>
                <w:b/>
                <w:bCs/>
                <w:color w:val="000000"/>
                <w:sz w:val="18"/>
                <w:szCs w:val="18"/>
                <w:u w:val="single"/>
                <w:lang w:val="el-GR" w:eastAsia="el-GR" w:bidi="he-IL"/>
              </w:rPr>
            </w:pPr>
          </w:p>
          <w:p w14:paraId="445A2C5A" w14:textId="77777777" w:rsidR="00C61701" w:rsidRPr="00E6318C" w:rsidRDefault="00C61701" w:rsidP="00B771A7">
            <w:pPr>
              <w:spacing w:after="0"/>
              <w:rPr>
                <w:rFonts w:asciiTheme="minorHAnsi" w:hAnsiTheme="minorHAnsi" w:cstheme="minorHAnsi"/>
                <w:b/>
                <w:bCs/>
                <w:color w:val="000000"/>
                <w:sz w:val="18"/>
                <w:szCs w:val="18"/>
                <w:u w:val="single"/>
                <w:lang w:val="el-GR" w:eastAsia="el-GR" w:bidi="he-IL"/>
              </w:rPr>
            </w:pPr>
            <w:r w:rsidRPr="00E6318C">
              <w:rPr>
                <w:rFonts w:asciiTheme="minorHAnsi" w:hAnsiTheme="minorHAnsi" w:cstheme="minorHAnsi"/>
                <w:b/>
                <w:bCs/>
                <w:color w:val="000000"/>
                <w:sz w:val="18"/>
                <w:szCs w:val="18"/>
                <w:lang w:val="el-GR" w:eastAsia="el-GR" w:bidi="he-IL"/>
              </w:rPr>
              <w:t>2.1 Έλεγχος Πληρότητας Στοιχείων Έργου</w:t>
            </w:r>
          </w:p>
          <w:p w14:paraId="5264444C" w14:textId="77777777" w:rsidR="00C61701" w:rsidRPr="00E6318C" w:rsidRDefault="00C61701" w:rsidP="00B771A7">
            <w:pPr>
              <w:spacing w:after="0"/>
              <w:rPr>
                <w:rFonts w:asciiTheme="minorHAnsi" w:hAnsiTheme="minorHAnsi" w:cstheme="minorHAnsi"/>
                <w:sz w:val="18"/>
                <w:szCs w:val="18"/>
                <w:lang w:val="el-GR"/>
              </w:rPr>
            </w:pPr>
          </w:p>
          <w:tbl>
            <w:tblPr>
              <w:tblW w:w="9746" w:type="dxa"/>
              <w:tblInd w:w="108" w:type="dxa"/>
              <w:tblLook w:val="01E0" w:firstRow="1" w:lastRow="1" w:firstColumn="1" w:lastColumn="1" w:noHBand="0" w:noVBand="0"/>
            </w:tblPr>
            <w:tblGrid>
              <w:gridCol w:w="571"/>
              <w:gridCol w:w="4854"/>
              <w:gridCol w:w="734"/>
              <w:gridCol w:w="707"/>
              <w:gridCol w:w="883"/>
              <w:gridCol w:w="1997"/>
            </w:tblGrid>
            <w:tr w:rsidR="00C61701" w:rsidRPr="00E6318C" w14:paraId="003702E6" w14:textId="77777777" w:rsidTr="00B771A7">
              <w:tc>
                <w:tcPr>
                  <w:tcW w:w="571" w:type="dxa"/>
                  <w:tcBorders>
                    <w:top w:val="single" w:sz="4" w:space="0" w:color="auto"/>
                    <w:left w:val="single" w:sz="4" w:space="0" w:color="auto"/>
                    <w:bottom w:val="single" w:sz="4" w:space="0" w:color="auto"/>
                    <w:right w:val="single" w:sz="4" w:space="0" w:color="auto"/>
                  </w:tcBorders>
                  <w:shd w:val="clear" w:color="auto" w:fill="C6D9F1"/>
                  <w:vAlign w:val="center"/>
                </w:tcPr>
                <w:p w14:paraId="6B9CFC03"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t>Α/Α</w:t>
                  </w:r>
                </w:p>
              </w:tc>
              <w:tc>
                <w:tcPr>
                  <w:tcW w:w="4854" w:type="dxa"/>
                  <w:tcBorders>
                    <w:top w:val="single" w:sz="4" w:space="0" w:color="auto"/>
                    <w:left w:val="single" w:sz="4" w:space="0" w:color="auto"/>
                    <w:bottom w:val="single" w:sz="4" w:space="0" w:color="auto"/>
                    <w:right w:val="single" w:sz="4" w:space="0" w:color="auto"/>
                  </w:tcBorders>
                  <w:shd w:val="clear" w:color="auto" w:fill="C6D9F1"/>
                  <w:vAlign w:val="center"/>
                </w:tcPr>
                <w:p w14:paraId="007CE838"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color w:val="000000"/>
                      <w:sz w:val="18"/>
                      <w:szCs w:val="18"/>
                      <w:lang w:val="el-GR" w:eastAsia="el-GR" w:bidi="he-IL"/>
                    </w:rPr>
                  </w:pPr>
                  <w:r w:rsidRPr="00E6318C">
                    <w:rPr>
                      <w:rFonts w:asciiTheme="minorHAnsi" w:hAnsiTheme="minorHAnsi" w:cstheme="minorHAnsi"/>
                      <w:b/>
                      <w:color w:val="000000"/>
                      <w:sz w:val="18"/>
                      <w:szCs w:val="18"/>
                      <w:lang w:val="el-GR" w:eastAsia="el-GR" w:bidi="he-IL"/>
                    </w:rPr>
                    <w:t>Περιγραφή</w:t>
                  </w:r>
                </w:p>
              </w:tc>
              <w:tc>
                <w:tcPr>
                  <w:tcW w:w="734" w:type="dxa"/>
                  <w:tcBorders>
                    <w:top w:val="single" w:sz="4" w:space="0" w:color="auto"/>
                    <w:left w:val="single" w:sz="4" w:space="0" w:color="auto"/>
                    <w:bottom w:val="single" w:sz="4" w:space="0" w:color="auto"/>
                    <w:right w:val="single" w:sz="4" w:space="0" w:color="auto"/>
                  </w:tcBorders>
                  <w:shd w:val="clear" w:color="auto" w:fill="C6D9F1"/>
                  <w:vAlign w:val="center"/>
                </w:tcPr>
                <w:p w14:paraId="52E559D3"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sz w:val="18"/>
                      <w:szCs w:val="18"/>
                    </w:rPr>
                    <w:t>NAI</w:t>
                  </w:r>
                </w:p>
              </w:tc>
              <w:tc>
                <w:tcPr>
                  <w:tcW w:w="707" w:type="dxa"/>
                  <w:tcBorders>
                    <w:top w:val="single" w:sz="4" w:space="0" w:color="auto"/>
                    <w:left w:val="single" w:sz="4" w:space="0" w:color="auto"/>
                    <w:bottom w:val="single" w:sz="4" w:space="0" w:color="auto"/>
                    <w:right w:val="single" w:sz="4" w:space="0" w:color="auto"/>
                  </w:tcBorders>
                  <w:shd w:val="clear" w:color="auto" w:fill="C6D9F1"/>
                  <w:vAlign w:val="center"/>
                </w:tcPr>
                <w:p w14:paraId="43B3D74F"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sz w:val="18"/>
                      <w:szCs w:val="18"/>
                    </w:rPr>
                    <w:t>OXI</w:t>
                  </w:r>
                </w:p>
              </w:tc>
              <w:tc>
                <w:tcPr>
                  <w:tcW w:w="883" w:type="dxa"/>
                  <w:tcBorders>
                    <w:top w:val="single" w:sz="4" w:space="0" w:color="auto"/>
                    <w:left w:val="single" w:sz="4" w:space="0" w:color="auto"/>
                    <w:bottom w:val="single" w:sz="4" w:space="0" w:color="auto"/>
                    <w:right w:val="single" w:sz="4" w:space="0" w:color="auto"/>
                  </w:tcBorders>
                  <w:shd w:val="clear" w:color="auto" w:fill="C6D9F1"/>
                  <w:vAlign w:val="center"/>
                </w:tcPr>
                <w:p w14:paraId="6557C6F7"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n-US"/>
                    </w:rPr>
                  </w:pPr>
                  <w:r w:rsidRPr="00E6318C">
                    <w:rPr>
                      <w:rFonts w:asciiTheme="minorHAnsi" w:hAnsiTheme="minorHAnsi" w:cstheme="minorHAnsi"/>
                      <w:b/>
                      <w:bCs/>
                      <w:color w:val="000000"/>
                      <w:sz w:val="18"/>
                      <w:szCs w:val="18"/>
                      <w:lang w:val="el-GR" w:eastAsia="el-GR" w:bidi="he-IL"/>
                    </w:rPr>
                    <w:t>Δεν αφορά</w:t>
                  </w:r>
                </w:p>
              </w:tc>
              <w:tc>
                <w:tcPr>
                  <w:tcW w:w="1997" w:type="dxa"/>
                  <w:tcBorders>
                    <w:top w:val="single" w:sz="4" w:space="0" w:color="auto"/>
                    <w:left w:val="single" w:sz="4" w:space="0" w:color="auto"/>
                    <w:bottom w:val="single" w:sz="4" w:space="0" w:color="auto"/>
                    <w:right w:val="single" w:sz="4" w:space="0" w:color="auto"/>
                  </w:tcBorders>
                  <w:shd w:val="clear" w:color="auto" w:fill="C6D9F1"/>
                  <w:vAlign w:val="center"/>
                </w:tcPr>
                <w:p w14:paraId="7378E6B1"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t>ΣΧΟΛΙΑ</w:t>
                  </w:r>
                </w:p>
              </w:tc>
            </w:tr>
            <w:tr w:rsidR="00C61701" w:rsidRPr="00E6318C" w14:paraId="7580C3F1" w14:textId="77777777" w:rsidTr="00B771A7">
              <w:tc>
                <w:tcPr>
                  <w:tcW w:w="571" w:type="dxa"/>
                  <w:tcBorders>
                    <w:top w:val="single" w:sz="4" w:space="0" w:color="auto"/>
                    <w:left w:val="single" w:sz="4" w:space="0" w:color="auto"/>
                    <w:bottom w:val="single" w:sz="4" w:space="0" w:color="auto"/>
                    <w:right w:val="single" w:sz="4" w:space="0" w:color="auto"/>
                  </w:tcBorders>
                  <w:vAlign w:val="center"/>
                </w:tcPr>
                <w:p w14:paraId="5976E8ED"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eastAsia="el-GR" w:bidi="he-IL"/>
                    </w:rPr>
                  </w:pPr>
                  <w:r w:rsidRPr="00E6318C">
                    <w:rPr>
                      <w:rFonts w:asciiTheme="minorHAnsi" w:hAnsiTheme="minorHAnsi" w:cstheme="minorHAnsi"/>
                      <w:sz w:val="18"/>
                      <w:szCs w:val="18"/>
                      <w:lang w:val="el-GR" w:eastAsia="el-GR" w:bidi="he-IL"/>
                    </w:rPr>
                    <w:t>1.</w:t>
                  </w:r>
                </w:p>
              </w:tc>
              <w:tc>
                <w:tcPr>
                  <w:tcW w:w="4854" w:type="dxa"/>
                  <w:tcBorders>
                    <w:top w:val="single" w:sz="4" w:space="0" w:color="auto"/>
                    <w:left w:val="single" w:sz="4" w:space="0" w:color="auto"/>
                    <w:bottom w:val="single" w:sz="4" w:space="0" w:color="auto"/>
                    <w:right w:val="single" w:sz="4" w:space="0" w:color="auto"/>
                  </w:tcBorders>
                  <w:shd w:val="clear" w:color="auto" w:fill="auto"/>
                </w:tcPr>
                <w:p w14:paraId="41D2AEDB" w14:textId="77777777" w:rsidR="00C61701" w:rsidRPr="00E6318C" w:rsidRDefault="00C61701" w:rsidP="00B771A7">
                  <w:pPr>
                    <w:rPr>
                      <w:rFonts w:asciiTheme="minorHAnsi" w:hAnsiTheme="minorHAnsi" w:cstheme="minorHAnsi"/>
                      <w:sz w:val="18"/>
                      <w:szCs w:val="18"/>
                      <w:lang w:val="el-GR"/>
                    </w:rPr>
                  </w:pPr>
                  <w:r w:rsidRPr="00E6318C">
                    <w:rPr>
                      <w:rFonts w:asciiTheme="minorHAnsi" w:hAnsiTheme="minorHAnsi" w:cstheme="minorHAnsi"/>
                      <w:sz w:val="18"/>
                      <w:szCs w:val="18"/>
                      <w:lang w:val="el-GR"/>
                    </w:rPr>
                    <w:t xml:space="preserve">Βεβαιώνεται η τήρηση αρχείου από το Φορέα Υλοποίησης τόσο ηλεκτρονικά, εφόσον τα στοιχεία υποβάλλονται μέσω του ΟΠΣ ΤΑ, όσο και στον </w:t>
                  </w:r>
                  <w:proofErr w:type="spellStart"/>
                  <w:r w:rsidRPr="00E6318C">
                    <w:rPr>
                      <w:rFonts w:asciiTheme="minorHAnsi" w:hAnsiTheme="minorHAnsi" w:cstheme="minorHAnsi"/>
                      <w:sz w:val="18"/>
                      <w:szCs w:val="18"/>
                      <w:lang w:val="el-GR"/>
                    </w:rPr>
                    <w:t>έγχαρτο</w:t>
                  </w:r>
                  <w:proofErr w:type="spellEnd"/>
                  <w:r w:rsidRPr="00E6318C">
                    <w:rPr>
                      <w:rFonts w:asciiTheme="minorHAnsi" w:hAnsiTheme="minorHAnsi" w:cstheme="minorHAnsi"/>
                      <w:sz w:val="18"/>
                      <w:szCs w:val="18"/>
                      <w:lang w:val="el-GR"/>
                    </w:rPr>
                    <w:t xml:space="preserve"> φάκελο του Έργου, βάσει των </w:t>
                  </w:r>
                  <w:proofErr w:type="spellStart"/>
                  <w:r w:rsidRPr="00E6318C">
                    <w:rPr>
                      <w:rFonts w:asciiTheme="minorHAnsi" w:hAnsiTheme="minorHAnsi" w:cstheme="minorHAnsi"/>
                      <w:sz w:val="18"/>
                      <w:szCs w:val="18"/>
                      <w:lang w:val="el-GR"/>
                    </w:rPr>
                    <w:t>προβλεπομένων</w:t>
                  </w:r>
                  <w:proofErr w:type="spellEnd"/>
                  <w:r w:rsidRPr="00E6318C">
                    <w:rPr>
                      <w:rFonts w:asciiTheme="minorHAnsi" w:hAnsiTheme="minorHAnsi" w:cstheme="minorHAnsi"/>
                      <w:sz w:val="18"/>
                      <w:szCs w:val="18"/>
                      <w:lang w:val="el-GR"/>
                    </w:rPr>
                    <w:t xml:space="preserve"> στην κείμενη νομοθεσία και στο Εγχειρίδιο Διαδικασιών;</w:t>
                  </w:r>
                </w:p>
              </w:tc>
              <w:tc>
                <w:tcPr>
                  <w:tcW w:w="734" w:type="dxa"/>
                  <w:tcBorders>
                    <w:top w:val="single" w:sz="4" w:space="0" w:color="auto"/>
                    <w:left w:val="single" w:sz="4" w:space="0" w:color="auto"/>
                    <w:bottom w:val="single" w:sz="4" w:space="0" w:color="auto"/>
                    <w:right w:val="single" w:sz="4" w:space="0" w:color="auto"/>
                  </w:tcBorders>
                  <w:shd w:val="clear" w:color="auto" w:fill="auto"/>
                  <w:vAlign w:val="center"/>
                </w:tcPr>
                <w:p w14:paraId="4A8AD8DB"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p>
                <w:p w14:paraId="4BAE2678"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7306AC6C"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p>
                <w:p w14:paraId="62119B7A"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lang w:val="en-US"/>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14:paraId="5886750E"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p>
                <w:p w14:paraId="39457CD8"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lang w:val="en-US"/>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1997" w:type="dxa"/>
                  <w:tcBorders>
                    <w:top w:val="single" w:sz="4" w:space="0" w:color="auto"/>
                    <w:left w:val="single" w:sz="4" w:space="0" w:color="auto"/>
                    <w:bottom w:val="single" w:sz="4" w:space="0" w:color="auto"/>
                    <w:right w:val="single" w:sz="4" w:space="0" w:color="auto"/>
                  </w:tcBorders>
                  <w:shd w:val="clear" w:color="auto" w:fill="auto"/>
                </w:tcPr>
                <w:p w14:paraId="39D32D61"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FF0000"/>
                      <w:sz w:val="18"/>
                      <w:szCs w:val="18"/>
                      <w:lang w:val="el-GR" w:eastAsia="el-GR" w:bidi="he-IL"/>
                    </w:rPr>
                  </w:pPr>
                </w:p>
              </w:tc>
            </w:tr>
          </w:tbl>
          <w:p w14:paraId="67E9EF5B" w14:textId="77777777" w:rsidR="00C61701" w:rsidRPr="00E6318C" w:rsidRDefault="00C61701" w:rsidP="00B771A7">
            <w:pPr>
              <w:spacing w:after="0"/>
              <w:rPr>
                <w:rFonts w:asciiTheme="minorHAnsi" w:hAnsiTheme="minorHAnsi" w:cstheme="minorHAnsi"/>
                <w:b/>
                <w:bCs/>
                <w:color w:val="0E4096"/>
                <w:sz w:val="18"/>
                <w:szCs w:val="18"/>
                <w:lang w:val="el-GR"/>
              </w:rPr>
            </w:pPr>
          </w:p>
          <w:p w14:paraId="14906B2D" w14:textId="77777777" w:rsidR="00C61701" w:rsidRPr="00E6318C" w:rsidRDefault="00C61701" w:rsidP="00B771A7">
            <w:pPr>
              <w:spacing w:after="0"/>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br w:type="page"/>
            </w:r>
          </w:p>
          <w:p w14:paraId="036C4D28" w14:textId="77777777" w:rsidR="00C61701" w:rsidRPr="00E6318C" w:rsidRDefault="00C61701" w:rsidP="00B771A7">
            <w:pPr>
              <w:spacing w:after="0"/>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t xml:space="preserve">2.2  Έλεγχος Δημοσίευσης  Πρόσκλησης </w:t>
            </w:r>
          </w:p>
          <w:p w14:paraId="6CD8A6A9" w14:textId="77777777" w:rsidR="00C61701" w:rsidRPr="00E6318C" w:rsidRDefault="00C61701" w:rsidP="00B771A7">
            <w:pPr>
              <w:spacing w:after="0"/>
              <w:rPr>
                <w:rFonts w:asciiTheme="minorHAnsi" w:hAnsiTheme="minorHAnsi" w:cstheme="minorHAnsi"/>
                <w:b/>
                <w:bCs/>
                <w:color w:val="000000"/>
                <w:sz w:val="18"/>
                <w:szCs w:val="18"/>
                <w:u w:val="single"/>
                <w:lang w:val="el-GR" w:eastAsia="el-GR" w:bidi="he-IL"/>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640"/>
              <w:gridCol w:w="868"/>
              <w:gridCol w:w="900"/>
              <w:gridCol w:w="963"/>
              <w:gridCol w:w="2013"/>
            </w:tblGrid>
            <w:tr w:rsidR="00C61701" w:rsidRPr="00E6318C" w14:paraId="75EEA507" w14:textId="77777777" w:rsidTr="00B771A7">
              <w:tc>
                <w:tcPr>
                  <w:tcW w:w="534" w:type="dxa"/>
                  <w:tcBorders>
                    <w:top w:val="single" w:sz="4" w:space="0" w:color="auto"/>
                    <w:left w:val="single" w:sz="4" w:space="0" w:color="auto"/>
                    <w:bottom w:val="single" w:sz="4" w:space="0" w:color="auto"/>
                    <w:right w:val="single" w:sz="4" w:space="0" w:color="auto"/>
                  </w:tcBorders>
                  <w:shd w:val="clear" w:color="auto" w:fill="C6D9F1"/>
                  <w:vAlign w:val="center"/>
                </w:tcPr>
                <w:p w14:paraId="4E7E84E6"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color w:val="000000"/>
                      <w:sz w:val="18"/>
                      <w:szCs w:val="18"/>
                      <w:lang w:val="el-GR" w:eastAsia="el-GR" w:bidi="he-IL"/>
                    </w:rPr>
                  </w:pPr>
                </w:p>
              </w:tc>
              <w:tc>
                <w:tcPr>
                  <w:tcW w:w="4640" w:type="dxa"/>
                  <w:tcBorders>
                    <w:top w:val="single" w:sz="4" w:space="0" w:color="auto"/>
                    <w:left w:val="single" w:sz="4" w:space="0" w:color="auto"/>
                    <w:bottom w:val="single" w:sz="4" w:space="0" w:color="auto"/>
                    <w:right w:val="single" w:sz="4" w:space="0" w:color="auto"/>
                  </w:tcBorders>
                  <w:shd w:val="clear" w:color="auto" w:fill="C6D9F1"/>
                  <w:vAlign w:val="center"/>
                </w:tcPr>
                <w:p w14:paraId="66BD4DC9"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color w:val="000000"/>
                      <w:sz w:val="18"/>
                      <w:szCs w:val="18"/>
                      <w:lang w:val="el-GR" w:eastAsia="el-GR" w:bidi="he-IL"/>
                    </w:rPr>
                  </w:pPr>
                  <w:r w:rsidRPr="00E6318C">
                    <w:rPr>
                      <w:rFonts w:asciiTheme="minorHAnsi" w:hAnsiTheme="minorHAnsi" w:cstheme="minorHAnsi"/>
                      <w:b/>
                      <w:color w:val="000000"/>
                      <w:sz w:val="18"/>
                      <w:szCs w:val="18"/>
                      <w:lang w:val="el-GR" w:eastAsia="el-GR" w:bidi="he-IL"/>
                    </w:rPr>
                    <w:t>Περιγραφή</w:t>
                  </w:r>
                </w:p>
              </w:tc>
              <w:tc>
                <w:tcPr>
                  <w:tcW w:w="868" w:type="dxa"/>
                  <w:tcBorders>
                    <w:top w:val="single" w:sz="4" w:space="0" w:color="auto"/>
                    <w:left w:val="single" w:sz="4" w:space="0" w:color="auto"/>
                    <w:bottom w:val="single" w:sz="4" w:space="0" w:color="auto"/>
                    <w:right w:val="single" w:sz="4" w:space="0" w:color="auto"/>
                  </w:tcBorders>
                  <w:shd w:val="clear" w:color="auto" w:fill="C6D9F1"/>
                  <w:vAlign w:val="center"/>
                </w:tcPr>
                <w:p w14:paraId="075DF6E2"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sz w:val="18"/>
                      <w:szCs w:val="18"/>
                    </w:rPr>
                  </w:pPr>
                  <w:r w:rsidRPr="00E6318C">
                    <w:rPr>
                      <w:rFonts w:asciiTheme="minorHAnsi" w:hAnsiTheme="minorHAnsi" w:cstheme="minorHAnsi"/>
                      <w:b/>
                      <w:sz w:val="18"/>
                      <w:szCs w:val="18"/>
                    </w:rPr>
                    <w:t>ΝΑΙ</w:t>
                  </w:r>
                </w:p>
              </w:tc>
              <w:tc>
                <w:tcPr>
                  <w:tcW w:w="900" w:type="dxa"/>
                  <w:tcBorders>
                    <w:top w:val="single" w:sz="4" w:space="0" w:color="auto"/>
                    <w:left w:val="single" w:sz="4" w:space="0" w:color="auto"/>
                    <w:bottom w:val="single" w:sz="4" w:space="0" w:color="auto"/>
                    <w:right w:val="single" w:sz="4" w:space="0" w:color="auto"/>
                  </w:tcBorders>
                  <w:shd w:val="clear" w:color="auto" w:fill="C6D9F1"/>
                  <w:vAlign w:val="center"/>
                </w:tcPr>
                <w:p w14:paraId="3AD4EDEE"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sz w:val="18"/>
                      <w:szCs w:val="18"/>
                    </w:rPr>
                  </w:pPr>
                  <w:r w:rsidRPr="00E6318C">
                    <w:rPr>
                      <w:rFonts w:asciiTheme="minorHAnsi" w:hAnsiTheme="minorHAnsi" w:cstheme="minorHAnsi"/>
                      <w:b/>
                      <w:sz w:val="18"/>
                      <w:szCs w:val="18"/>
                    </w:rPr>
                    <w:t>ΟΧΙ</w:t>
                  </w:r>
                </w:p>
              </w:tc>
              <w:tc>
                <w:tcPr>
                  <w:tcW w:w="963" w:type="dxa"/>
                  <w:tcBorders>
                    <w:top w:val="single" w:sz="4" w:space="0" w:color="auto"/>
                    <w:left w:val="single" w:sz="4" w:space="0" w:color="auto"/>
                    <w:bottom w:val="single" w:sz="4" w:space="0" w:color="auto"/>
                    <w:right w:val="single" w:sz="4" w:space="0" w:color="auto"/>
                  </w:tcBorders>
                  <w:shd w:val="clear" w:color="auto" w:fill="C6D9F1"/>
                  <w:vAlign w:val="center"/>
                </w:tcPr>
                <w:p w14:paraId="15B89549"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sz w:val="18"/>
                      <w:szCs w:val="18"/>
                    </w:rPr>
                  </w:pPr>
                  <w:r w:rsidRPr="00E6318C">
                    <w:rPr>
                      <w:rFonts w:asciiTheme="minorHAnsi" w:hAnsiTheme="minorHAnsi" w:cstheme="minorHAnsi"/>
                      <w:b/>
                      <w:sz w:val="18"/>
                      <w:szCs w:val="18"/>
                      <w:lang w:val="el-GR"/>
                    </w:rPr>
                    <w:t>Δεν αφορά</w:t>
                  </w:r>
                </w:p>
              </w:tc>
              <w:tc>
                <w:tcPr>
                  <w:tcW w:w="2013" w:type="dxa"/>
                  <w:tcBorders>
                    <w:top w:val="single" w:sz="4" w:space="0" w:color="auto"/>
                    <w:left w:val="single" w:sz="4" w:space="0" w:color="auto"/>
                    <w:bottom w:val="single" w:sz="4" w:space="0" w:color="auto"/>
                    <w:right w:val="single" w:sz="4" w:space="0" w:color="auto"/>
                  </w:tcBorders>
                  <w:shd w:val="clear" w:color="auto" w:fill="C6D9F1"/>
                  <w:vAlign w:val="center"/>
                </w:tcPr>
                <w:p w14:paraId="6543D27B"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t>ΣΧΟΛΙΑ</w:t>
                  </w:r>
                </w:p>
              </w:tc>
            </w:tr>
            <w:tr w:rsidR="00C61701" w:rsidRPr="00E6318C" w14:paraId="133FA750" w14:textId="77777777" w:rsidTr="00B771A7">
              <w:tc>
                <w:tcPr>
                  <w:tcW w:w="534" w:type="dxa"/>
                  <w:tcBorders>
                    <w:top w:val="single" w:sz="4" w:space="0" w:color="auto"/>
                    <w:left w:val="single" w:sz="4" w:space="0" w:color="auto"/>
                    <w:bottom w:val="single" w:sz="4" w:space="0" w:color="auto"/>
                    <w:right w:val="single" w:sz="4" w:space="0" w:color="auto"/>
                  </w:tcBorders>
                  <w:vAlign w:val="center"/>
                </w:tcPr>
                <w:p w14:paraId="5F3DF068" w14:textId="77777777" w:rsidR="00C61701" w:rsidRPr="00E6318C" w:rsidRDefault="00C61701" w:rsidP="00B771A7">
                  <w:pPr>
                    <w:autoSpaceDE w:val="0"/>
                    <w:autoSpaceDN w:val="0"/>
                    <w:adjustRightInd w:val="0"/>
                    <w:spacing w:after="160" w:line="240" w:lineRule="exact"/>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1.</w:t>
                  </w:r>
                </w:p>
              </w:tc>
              <w:tc>
                <w:tcPr>
                  <w:tcW w:w="4640" w:type="dxa"/>
                  <w:tcBorders>
                    <w:top w:val="single" w:sz="4" w:space="0" w:color="auto"/>
                    <w:left w:val="single" w:sz="4" w:space="0" w:color="auto"/>
                    <w:bottom w:val="single" w:sz="4" w:space="0" w:color="auto"/>
                    <w:right w:val="single" w:sz="4" w:space="0" w:color="auto"/>
                  </w:tcBorders>
                  <w:shd w:val="clear" w:color="auto" w:fill="auto"/>
                </w:tcPr>
                <w:p w14:paraId="663CB127" w14:textId="77777777" w:rsidR="00C61701" w:rsidRPr="00E6318C" w:rsidRDefault="00C61701" w:rsidP="00B771A7">
                  <w:pPr>
                    <w:autoSpaceDE w:val="0"/>
                    <w:autoSpaceDN w:val="0"/>
                    <w:adjustRightInd w:val="0"/>
                    <w:spacing w:after="160" w:line="240" w:lineRule="exact"/>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Τηρήθηκε η διαδικασία διατύπωσης γνώμης από την ΚΕΜΚΕ και την Υπηρεσία Συντονισμού;</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41650A2C"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5C440E21"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39DEE127"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367074DA"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000000"/>
                      <w:sz w:val="18"/>
                      <w:szCs w:val="18"/>
                      <w:lang w:val="el-GR" w:eastAsia="el-GR" w:bidi="he-IL"/>
                    </w:rPr>
                  </w:pPr>
                </w:p>
              </w:tc>
            </w:tr>
            <w:tr w:rsidR="00C61701" w:rsidRPr="00310424" w14:paraId="4A6A48EA" w14:textId="77777777" w:rsidTr="00B771A7">
              <w:tc>
                <w:tcPr>
                  <w:tcW w:w="534" w:type="dxa"/>
                  <w:tcBorders>
                    <w:top w:val="single" w:sz="4" w:space="0" w:color="auto"/>
                    <w:left w:val="single" w:sz="4" w:space="0" w:color="auto"/>
                    <w:bottom w:val="single" w:sz="4" w:space="0" w:color="auto"/>
                    <w:right w:val="single" w:sz="4" w:space="0" w:color="auto"/>
                  </w:tcBorders>
                  <w:vAlign w:val="center"/>
                </w:tcPr>
                <w:p w14:paraId="0C0272EB" w14:textId="77777777" w:rsidR="00C61701" w:rsidRPr="00E6318C" w:rsidRDefault="00C61701" w:rsidP="00B771A7">
                  <w:pPr>
                    <w:autoSpaceDE w:val="0"/>
                    <w:autoSpaceDN w:val="0"/>
                    <w:adjustRightInd w:val="0"/>
                    <w:spacing w:after="160" w:line="240" w:lineRule="exact"/>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2.</w:t>
                  </w:r>
                </w:p>
              </w:tc>
              <w:tc>
                <w:tcPr>
                  <w:tcW w:w="4640" w:type="dxa"/>
                  <w:tcBorders>
                    <w:top w:val="single" w:sz="4" w:space="0" w:color="auto"/>
                    <w:left w:val="single" w:sz="4" w:space="0" w:color="auto"/>
                    <w:bottom w:val="single" w:sz="4" w:space="0" w:color="auto"/>
                    <w:right w:val="single" w:sz="4" w:space="0" w:color="auto"/>
                  </w:tcBorders>
                  <w:shd w:val="clear" w:color="auto" w:fill="auto"/>
                </w:tcPr>
                <w:p w14:paraId="54FF6674" w14:textId="77777777" w:rsidR="00C61701" w:rsidRPr="00E6318C" w:rsidRDefault="00C61701" w:rsidP="00B771A7">
                  <w:pPr>
                    <w:autoSpaceDE w:val="0"/>
                    <w:autoSpaceDN w:val="0"/>
                    <w:adjustRightInd w:val="0"/>
                    <w:spacing w:after="160" w:line="240" w:lineRule="exact"/>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Υπογράφηκε αρμοδίως η σχετική Πρόσκληση;</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650A5C1C"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597C948F"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1B5C0B7E"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35319693"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000000"/>
                      <w:sz w:val="18"/>
                      <w:szCs w:val="18"/>
                      <w:lang w:val="el-GR" w:eastAsia="el-GR" w:bidi="he-IL"/>
                    </w:rPr>
                  </w:pPr>
                </w:p>
              </w:tc>
            </w:tr>
            <w:tr w:rsidR="00C61701" w:rsidRPr="00E6318C" w14:paraId="63153E4C" w14:textId="77777777" w:rsidTr="00B771A7">
              <w:tc>
                <w:tcPr>
                  <w:tcW w:w="534" w:type="dxa"/>
                  <w:tcBorders>
                    <w:top w:val="single" w:sz="4" w:space="0" w:color="auto"/>
                    <w:left w:val="single" w:sz="4" w:space="0" w:color="auto"/>
                    <w:bottom w:val="single" w:sz="4" w:space="0" w:color="auto"/>
                    <w:right w:val="single" w:sz="4" w:space="0" w:color="auto"/>
                  </w:tcBorders>
                  <w:vAlign w:val="center"/>
                </w:tcPr>
                <w:p w14:paraId="6A7C05BB" w14:textId="77777777" w:rsidR="00C61701" w:rsidRPr="00E6318C" w:rsidRDefault="00C61701" w:rsidP="00B771A7">
                  <w:pPr>
                    <w:autoSpaceDE w:val="0"/>
                    <w:autoSpaceDN w:val="0"/>
                    <w:adjustRightInd w:val="0"/>
                    <w:spacing w:after="160" w:line="240" w:lineRule="exact"/>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3.</w:t>
                  </w:r>
                </w:p>
              </w:tc>
              <w:tc>
                <w:tcPr>
                  <w:tcW w:w="4640" w:type="dxa"/>
                  <w:tcBorders>
                    <w:top w:val="single" w:sz="4" w:space="0" w:color="auto"/>
                    <w:left w:val="single" w:sz="4" w:space="0" w:color="auto"/>
                    <w:bottom w:val="single" w:sz="4" w:space="0" w:color="auto"/>
                    <w:right w:val="single" w:sz="4" w:space="0" w:color="auto"/>
                  </w:tcBorders>
                  <w:shd w:val="clear" w:color="auto" w:fill="auto"/>
                </w:tcPr>
                <w:p w14:paraId="32F4D723" w14:textId="77777777" w:rsidR="00C61701" w:rsidRPr="00E6318C" w:rsidRDefault="00C61701" w:rsidP="00B771A7">
                  <w:pPr>
                    <w:autoSpaceDE w:val="0"/>
                    <w:autoSpaceDN w:val="0"/>
                    <w:adjustRightInd w:val="0"/>
                    <w:spacing w:after="160" w:line="240" w:lineRule="exact"/>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Τηρήθηκαν οι απαιτήσεις δημοσιότητας, δημοσίευσης της Πρόσκλησης;</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75EE2B62"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D034E5B"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12E1C75D"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7AA9E724"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000000"/>
                      <w:sz w:val="18"/>
                      <w:szCs w:val="18"/>
                      <w:lang w:val="el-GR" w:eastAsia="el-GR" w:bidi="he-IL"/>
                    </w:rPr>
                  </w:pPr>
                </w:p>
              </w:tc>
            </w:tr>
            <w:tr w:rsidR="00C61701" w:rsidRPr="00E6318C" w14:paraId="56D89DEC" w14:textId="77777777" w:rsidTr="00B771A7">
              <w:tc>
                <w:tcPr>
                  <w:tcW w:w="534" w:type="dxa"/>
                  <w:tcBorders>
                    <w:top w:val="single" w:sz="4" w:space="0" w:color="auto"/>
                    <w:left w:val="single" w:sz="4" w:space="0" w:color="auto"/>
                    <w:bottom w:val="single" w:sz="4" w:space="0" w:color="auto"/>
                    <w:right w:val="single" w:sz="4" w:space="0" w:color="auto"/>
                  </w:tcBorders>
                  <w:vAlign w:val="center"/>
                </w:tcPr>
                <w:p w14:paraId="4103CAF1" w14:textId="77777777" w:rsidR="00C61701" w:rsidRPr="00E6318C" w:rsidRDefault="00C61701" w:rsidP="00B771A7">
                  <w:pPr>
                    <w:autoSpaceDE w:val="0"/>
                    <w:autoSpaceDN w:val="0"/>
                    <w:adjustRightInd w:val="0"/>
                    <w:spacing w:after="160" w:line="240" w:lineRule="exact"/>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4.</w:t>
                  </w:r>
                </w:p>
              </w:tc>
              <w:tc>
                <w:tcPr>
                  <w:tcW w:w="4640" w:type="dxa"/>
                  <w:tcBorders>
                    <w:top w:val="single" w:sz="4" w:space="0" w:color="auto"/>
                    <w:left w:val="single" w:sz="4" w:space="0" w:color="auto"/>
                    <w:bottom w:val="single" w:sz="4" w:space="0" w:color="auto"/>
                    <w:right w:val="single" w:sz="4" w:space="0" w:color="auto"/>
                  </w:tcBorders>
                  <w:shd w:val="clear" w:color="auto" w:fill="auto"/>
                </w:tcPr>
                <w:p w14:paraId="498D5784" w14:textId="77777777" w:rsidR="00C61701" w:rsidRPr="00E6318C" w:rsidRDefault="00C61701" w:rsidP="00B771A7">
                  <w:pPr>
                    <w:autoSpaceDE w:val="0"/>
                    <w:autoSpaceDN w:val="0"/>
                    <w:adjustRightInd w:val="0"/>
                    <w:spacing w:after="160" w:line="240" w:lineRule="exact"/>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 xml:space="preserve">Τηρούνται οι ελάχιστες προθεσμίες υποβολής  αιτήσεων μέσω της Ηλεκτρονικής Πλατφόρμας Διαχείρισης Κρατικών </w:t>
                  </w:r>
                  <w:r w:rsidRPr="00E6318C">
                    <w:rPr>
                      <w:rFonts w:asciiTheme="minorHAnsi" w:hAnsiTheme="minorHAnsi" w:cstheme="minorHAnsi"/>
                      <w:color w:val="000000"/>
                      <w:sz w:val="18"/>
                      <w:szCs w:val="18"/>
                      <w:lang w:val="el-GR" w:eastAsia="el-GR" w:bidi="he-IL"/>
                    </w:rPr>
                    <w:lastRenderedPageBreak/>
                    <w:t>Ενισχύσεων σύμφωνα με τις διατάξεις του ισχύοντος νομικού πλαισίου;</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4E63463C"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lastRenderedPageBreak/>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518A391F"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3EBE457C"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247C7D1E"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000000"/>
                      <w:sz w:val="18"/>
                      <w:szCs w:val="18"/>
                      <w:lang w:val="el-GR" w:eastAsia="el-GR" w:bidi="he-IL"/>
                    </w:rPr>
                  </w:pPr>
                </w:p>
              </w:tc>
            </w:tr>
            <w:tr w:rsidR="00C61701" w:rsidRPr="00E6318C" w14:paraId="59BC83BD" w14:textId="77777777" w:rsidTr="00B771A7">
              <w:tc>
                <w:tcPr>
                  <w:tcW w:w="534" w:type="dxa"/>
                  <w:tcBorders>
                    <w:top w:val="single" w:sz="4" w:space="0" w:color="auto"/>
                    <w:left w:val="single" w:sz="4" w:space="0" w:color="auto"/>
                    <w:bottom w:val="single" w:sz="4" w:space="0" w:color="auto"/>
                    <w:right w:val="single" w:sz="4" w:space="0" w:color="auto"/>
                  </w:tcBorders>
                  <w:vAlign w:val="center"/>
                </w:tcPr>
                <w:p w14:paraId="4F2F3F26" w14:textId="77777777" w:rsidR="00C61701" w:rsidRPr="00E6318C" w:rsidRDefault="00C61701" w:rsidP="00B771A7">
                  <w:pPr>
                    <w:autoSpaceDE w:val="0"/>
                    <w:autoSpaceDN w:val="0"/>
                    <w:adjustRightInd w:val="0"/>
                    <w:spacing w:after="160" w:line="240" w:lineRule="exact"/>
                    <w:rPr>
                      <w:rFonts w:asciiTheme="minorHAnsi" w:hAnsiTheme="minorHAnsi" w:cstheme="minorHAnsi"/>
                      <w:sz w:val="18"/>
                      <w:szCs w:val="18"/>
                      <w:lang w:val="el-GR"/>
                    </w:rPr>
                  </w:pPr>
                  <w:r w:rsidRPr="00E6318C">
                    <w:rPr>
                      <w:rFonts w:asciiTheme="minorHAnsi" w:hAnsiTheme="minorHAnsi" w:cstheme="minorHAnsi"/>
                      <w:sz w:val="18"/>
                      <w:szCs w:val="18"/>
                      <w:lang w:val="el-GR"/>
                    </w:rPr>
                    <w:t>5.</w:t>
                  </w:r>
                </w:p>
              </w:tc>
              <w:tc>
                <w:tcPr>
                  <w:tcW w:w="4640" w:type="dxa"/>
                  <w:tcBorders>
                    <w:top w:val="single" w:sz="4" w:space="0" w:color="auto"/>
                    <w:left w:val="single" w:sz="4" w:space="0" w:color="auto"/>
                    <w:bottom w:val="single" w:sz="4" w:space="0" w:color="auto"/>
                    <w:right w:val="single" w:sz="4" w:space="0" w:color="auto"/>
                  </w:tcBorders>
                  <w:shd w:val="clear" w:color="auto" w:fill="auto"/>
                </w:tcPr>
                <w:p w14:paraId="62967B88" w14:textId="77777777" w:rsidR="00C61701" w:rsidRPr="00E6318C" w:rsidRDefault="00C61701" w:rsidP="00B771A7">
                  <w:pPr>
                    <w:autoSpaceDE w:val="0"/>
                    <w:autoSpaceDN w:val="0"/>
                    <w:adjustRightInd w:val="0"/>
                    <w:spacing w:after="160" w:line="240" w:lineRule="exact"/>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Διασφαλίζεται ότι οι όροι της Πρόσκλησης δεν εισάγουν αθέμιτες διακρίσεις μεταξύ των τελικών αποδεκτών;</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420DEB5F"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2B0B629F"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6ED32FB2"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36D9B9DF"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000000"/>
                      <w:sz w:val="18"/>
                      <w:szCs w:val="18"/>
                      <w:lang w:val="el-GR" w:eastAsia="el-GR" w:bidi="he-IL"/>
                    </w:rPr>
                  </w:pPr>
                </w:p>
              </w:tc>
            </w:tr>
            <w:tr w:rsidR="00C61701" w:rsidRPr="00E6318C" w14:paraId="6B159C23" w14:textId="77777777" w:rsidTr="00B771A7">
              <w:tc>
                <w:tcPr>
                  <w:tcW w:w="534" w:type="dxa"/>
                  <w:tcBorders>
                    <w:top w:val="single" w:sz="4" w:space="0" w:color="auto"/>
                    <w:left w:val="single" w:sz="4" w:space="0" w:color="auto"/>
                    <w:bottom w:val="single" w:sz="4" w:space="0" w:color="auto"/>
                    <w:right w:val="single" w:sz="4" w:space="0" w:color="auto"/>
                  </w:tcBorders>
                  <w:vAlign w:val="center"/>
                </w:tcPr>
                <w:p w14:paraId="3016E0CC" w14:textId="77777777" w:rsidR="00C61701" w:rsidRPr="00E6318C" w:rsidRDefault="00C61701" w:rsidP="00B771A7">
                  <w:pPr>
                    <w:autoSpaceDE w:val="0"/>
                    <w:autoSpaceDN w:val="0"/>
                    <w:adjustRightInd w:val="0"/>
                    <w:spacing w:after="160" w:line="240" w:lineRule="exact"/>
                    <w:rPr>
                      <w:rFonts w:asciiTheme="minorHAnsi" w:hAnsiTheme="minorHAnsi" w:cstheme="minorHAnsi"/>
                      <w:sz w:val="18"/>
                      <w:szCs w:val="18"/>
                      <w:lang w:val="el-GR"/>
                    </w:rPr>
                  </w:pPr>
                  <w:r w:rsidRPr="00E6318C">
                    <w:rPr>
                      <w:rFonts w:asciiTheme="minorHAnsi" w:hAnsiTheme="minorHAnsi" w:cstheme="minorHAnsi"/>
                      <w:sz w:val="18"/>
                      <w:szCs w:val="18"/>
                      <w:lang w:val="el-GR"/>
                    </w:rPr>
                    <w:t>6.</w:t>
                  </w:r>
                </w:p>
              </w:tc>
              <w:tc>
                <w:tcPr>
                  <w:tcW w:w="4640" w:type="dxa"/>
                  <w:tcBorders>
                    <w:top w:val="single" w:sz="4" w:space="0" w:color="auto"/>
                    <w:left w:val="single" w:sz="4" w:space="0" w:color="auto"/>
                    <w:bottom w:val="single" w:sz="4" w:space="0" w:color="auto"/>
                    <w:right w:val="single" w:sz="4" w:space="0" w:color="auto"/>
                  </w:tcBorders>
                  <w:shd w:val="clear" w:color="auto" w:fill="auto"/>
                </w:tcPr>
                <w:p w14:paraId="78BAC49A" w14:textId="77777777" w:rsidR="00C61701" w:rsidRPr="00E6318C" w:rsidRDefault="00C61701" w:rsidP="00B771A7">
                  <w:pPr>
                    <w:autoSpaceDE w:val="0"/>
                    <w:autoSpaceDN w:val="0"/>
                    <w:adjustRightInd w:val="0"/>
                    <w:spacing w:after="160" w:line="240" w:lineRule="exact"/>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Έχουν ληφθεί τα κατάλληλα μέτρα για την αποτελεσματική πρόληψη, εντοπισμό και επανόρθωση τυχόν περιπτώσεων συγκρούσεων συμφερόντων, απάτης, και τη διασφάλιση μη διπλής χρηματοδότησης;</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301547A0"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B698C62"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5B3B5B79"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0F3122ED"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000000"/>
                      <w:sz w:val="18"/>
                      <w:szCs w:val="18"/>
                      <w:lang w:val="el-GR" w:eastAsia="el-GR" w:bidi="he-IL"/>
                    </w:rPr>
                  </w:pPr>
                </w:p>
              </w:tc>
            </w:tr>
            <w:tr w:rsidR="00C61701" w:rsidRPr="00E6318C" w14:paraId="2D70666C" w14:textId="77777777" w:rsidTr="00B771A7">
              <w:tc>
                <w:tcPr>
                  <w:tcW w:w="534" w:type="dxa"/>
                  <w:tcBorders>
                    <w:top w:val="single" w:sz="4" w:space="0" w:color="auto"/>
                    <w:left w:val="single" w:sz="4" w:space="0" w:color="auto"/>
                    <w:bottom w:val="single" w:sz="4" w:space="0" w:color="auto"/>
                    <w:right w:val="single" w:sz="4" w:space="0" w:color="auto"/>
                  </w:tcBorders>
                  <w:vAlign w:val="center"/>
                </w:tcPr>
                <w:p w14:paraId="3713D3D7" w14:textId="77777777" w:rsidR="00C61701" w:rsidRPr="00E6318C" w:rsidRDefault="00C61701" w:rsidP="00B771A7">
                  <w:pPr>
                    <w:autoSpaceDE w:val="0"/>
                    <w:autoSpaceDN w:val="0"/>
                    <w:adjustRightInd w:val="0"/>
                    <w:spacing w:after="160" w:line="240" w:lineRule="exact"/>
                    <w:rPr>
                      <w:rFonts w:asciiTheme="minorHAnsi" w:hAnsiTheme="minorHAnsi" w:cstheme="minorHAnsi"/>
                      <w:sz w:val="18"/>
                      <w:szCs w:val="18"/>
                      <w:lang w:val="el-GR"/>
                    </w:rPr>
                  </w:pPr>
                  <w:r w:rsidRPr="00E6318C">
                    <w:rPr>
                      <w:rFonts w:asciiTheme="minorHAnsi" w:hAnsiTheme="minorHAnsi" w:cstheme="minorHAnsi"/>
                      <w:sz w:val="18"/>
                      <w:szCs w:val="18"/>
                      <w:lang w:val="el-GR"/>
                    </w:rPr>
                    <w:t>7.</w:t>
                  </w:r>
                </w:p>
              </w:tc>
              <w:tc>
                <w:tcPr>
                  <w:tcW w:w="4640" w:type="dxa"/>
                  <w:tcBorders>
                    <w:top w:val="single" w:sz="4" w:space="0" w:color="auto"/>
                    <w:left w:val="single" w:sz="4" w:space="0" w:color="auto"/>
                    <w:bottom w:val="single" w:sz="4" w:space="0" w:color="auto"/>
                    <w:right w:val="single" w:sz="4" w:space="0" w:color="auto"/>
                  </w:tcBorders>
                  <w:shd w:val="clear" w:color="auto" w:fill="auto"/>
                  <w:vAlign w:val="center"/>
                </w:tcPr>
                <w:p w14:paraId="0EB2B2F4" w14:textId="77777777" w:rsidR="00C61701" w:rsidRPr="00E6318C" w:rsidRDefault="00C61701" w:rsidP="00B771A7">
                  <w:pPr>
                    <w:autoSpaceDE w:val="0"/>
                    <w:autoSpaceDN w:val="0"/>
                    <w:adjustRightInd w:val="0"/>
                    <w:spacing w:after="160" w:line="240" w:lineRule="exact"/>
                    <w:rPr>
                      <w:rFonts w:asciiTheme="minorHAnsi" w:hAnsiTheme="minorHAnsi" w:cstheme="minorHAnsi"/>
                      <w:sz w:val="18"/>
                      <w:szCs w:val="18"/>
                      <w:lang w:val="el-GR" w:eastAsia="el-GR" w:bidi="he-IL"/>
                    </w:rPr>
                  </w:pPr>
                  <w:r w:rsidRPr="00E6318C">
                    <w:rPr>
                      <w:rFonts w:asciiTheme="minorHAnsi" w:hAnsiTheme="minorHAnsi" w:cstheme="minorHAnsi"/>
                      <w:sz w:val="18"/>
                      <w:szCs w:val="18"/>
                      <w:lang w:val="el-GR" w:eastAsia="el-GR" w:bidi="he-IL"/>
                    </w:rPr>
                    <w:t>Σε περίπτωση που τροποποιούνται στοιχεία της απόφασης ένταξης ακολουθήθηκε η προβλεπόμενη διαδικασία στην ΥΑ ΣΔΕ;</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7887F7EE"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133F55A2"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7FC4D82D"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3DA63C9F"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000000"/>
                      <w:sz w:val="18"/>
                      <w:szCs w:val="18"/>
                      <w:lang w:val="el-GR" w:eastAsia="el-GR" w:bidi="he-IL"/>
                    </w:rPr>
                  </w:pPr>
                </w:p>
              </w:tc>
            </w:tr>
            <w:tr w:rsidR="00C61701" w:rsidRPr="00310424" w14:paraId="6F74BD28" w14:textId="77777777" w:rsidTr="00B771A7">
              <w:tc>
                <w:tcPr>
                  <w:tcW w:w="534" w:type="dxa"/>
                  <w:tcBorders>
                    <w:top w:val="single" w:sz="4" w:space="0" w:color="auto"/>
                    <w:left w:val="single" w:sz="4" w:space="0" w:color="auto"/>
                    <w:bottom w:val="single" w:sz="4" w:space="0" w:color="auto"/>
                    <w:right w:val="single" w:sz="4" w:space="0" w:color="auto"/>
                  </w:tcBorders>
                  <w:vAlign w:val="center"/>
                </w:tcPr>
                <w:p w14:paraId="4C15FBB9" w14:textId="77777777" w:rsidR="00C61701" w:rsidRPr="00E6318C" w:rsidRDefault="00C61701" w:rsidP="00B771A7">
                  <w:pPr>
                    <w:autoSpaceDE w:val="0"/>
                    <w:autoSpaceDN w:val="0"/>
                    <w:adjustRightInd w:val="0"/>
                    <w:spacing w:after="160" w:line="240" w:lineRule="exact"/>
                    <w:rPr>
                      <w:rFonts w:asciiTheme="minorHAnsi" w:hAnsiTheme="minorHAnsi" w:cstheme="minorHAnsi"/>
                      <w:sz w:val="18"/>
                      <w:szCs w:val="18"/>
                      <w:lang w:val="el-GR"/>
                    </w:rPr>
                  </w:pPr>
                  <w:r w:rsidRPr="00E6318C">
                    <w:rPr>
                      <w:rFonts w:asciiTheme="minorHAnsi" w:hAnsiTheme="minorHAnsi" w:cstheme="minorHAnsi"/>
                      <w:sz w:val="18"/>
                      <w:szCs w:val="18"/>
                      <w:lang w:val="el-GR"/>
                    </w:rPr>
                    <w:t>8.</w:t>
                  </w:r>
                </w:p>
              </w:tc>
              <w:tc>
                <w:tcPr>
                  <w:tcW w:w="4640" w:type="dxa"/>
                  <w:tcBorders>
                    <w:top w:val="single" w:sz="4" w:space="0" w:color="auto"/>
                    <w:left w:val="single" w:sz="4" w:space="0" w:color="auto"/>
                    <w:bottom w:val="single" w:sz="4" w:space="0" w:color="auto"/>
                    <w:right w:val="single" w:sz="4" w:space="0" w:color="auto"/>
                  </w:tcBorders>
                  <w:shd w:val="clear" w:color="auto" w:fill="auto"/>
                  <w:vAlign w:val="center"/>
                </w:tcPr>
                <w:p w14:paraId="0266D4C8" w14:textId="77777777" w:rsidR="00C61701" w:rsidRPr="00E6318C" w:rsidRDefault="00C61701" w:rsidP="00B771A7">
                  <w:pPr>
                    <w:autoSpaceDE w:val="0"/>
                    <w:autoSpaceDN w:val="0"/>
                    <w:adjustRightInd w:val="0"/>
                    <w:spacing w:after="160" w:line="240" w:lineRule="exact"/>
                    <w:rPr>
                      <w:rFonts w:asciiTheme="minorHAnsi" w:hAnsiTheme="minorHAnsi" w:cstheme="minorHAnsi"/>
                      <w:sz w:val="18"/>
                      <w:szCs w:val="18"/>
                      <w:lang w:val="el-GR" w:eastAsia="el-GR" w:bidi="he-IL"/>
                    </w:rPr>
                  </w:pPr>
                  <w:r w:rsidRPr="00E6318C">
                    <w:rPr>
                      <w:rFonts w:asciiTheme="minorHAnsi" w:hAnsiTheme="minorHAnsi" w:cstheme="minorHAnsi"/>
                      <w:sz w:val="18"/>
                      <w:szCs w:val="18"/>
                      <w:lang w:val="el-GR" w:eastAsia="el-GR" w:bidi="he-IL"/>
                    </w:rPr>
                    <w:t>Άλλη ερώτηση</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3DFDB7B3"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97D2CF7"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6232CF87"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5250590A"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000000"/>
                      <w:sz w:val="18"/>
                      <w:szCs w:val="18"/>
                      <w:lang w:val="el-GR" w:eastAsia="el-GR" w:bidi="he-IL"/>
                    </w:rPr>
                  </w:pPr>
                </w:p>
              </w:tc>
            </w:tr>
          </w:tbl>
          <w:p w14:paraId="6C899047" w14:textId="77777777" w:rsidR="00C61701" w:rsidRPr="00E6318C" w:rsidRDefault="00C61701" w:rsidP="00B771A7">
            <w:pPr>
              <w:pStyle w:val="CommentText"/>
              <w:rPr>
                <w:rFonts w:asciiTheme="minorHAnsi" w:hAnsiTheme="minorHAnsi" w:cstheme="minorHAnsi"/>
                <w:bCs/>
                <w:sz w:val="18"/>
                <w:szCs w:val="18"/>
                <w:lang w:val="el-GR" w:eastAsia="en-GB"/>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1033"/>
              <w:gridCol w:w="8885"/>
            </w:tblGrid>
            <w:tr w:rsidR="00C61701" w:rsidRPr="00310424" w14:paraId="2BF15386" w14:textId="77777777" w:rsidTr="00B771A7">
              <w:tc>
                <w:tcPr>
                  <w:tcW w:w="9918" w:type="dxa"/>
                  <w:gridSpan w:val="2"/>
                  <w:shd w:val="clear" w:color="auto" w:fill="F3F3F3"/>
                </w:tcPr>
                <w:p w14:paraId="7470F198" w14:textId="77777777" w:rsidR="00C61701" w:rsidRPr="00E6318C" w:rsidRDefault="00C61701" w:rsidP="00B771A7">
                  <w:pPr>
                    <w:spacing w:before="60" w:after="60"/>
                    <w:ind w:left="57"/>
                    <w:rPr>
                      <w:rFonts w:asciiTheme="minorHAnsi" w:hAnsiTheme="minorHAnsi" w:cstheme="minorHAnsi"/>
                      <w:b/>
                      <w:sz w:val="18"/>
                      <w:szCs w:val="18"/>
                      <w:lang w:val="el-GR"/>
                    </w:rPr>
                  </w:pPr>
                  <w:r w:rsidRPr="00E6318C">
                    <w:rPr>
                      <w:rFonts w:asciiTheme="minorHAnsi" w:hAnsiTheme="minorHAnsi" w:cstheme="minorHAnsi"/>
                      <w:b/>
                      <w:sz w:val="18"/>
                      <w:szCs w:val="18"/>
                      <w:lang w:val="el-GR"/>
                    </w:rPr>
                    <w:t>Παρατηρήσεις</w:t>
                  </w:r>
                </w:p>
              </w:tc>
            </w:tr>
            <w:tr w:rsidR="00C61701" w:rsidRPr="00310424" w14:paraId="278EE92B" w14:textId="77777777" w:rsidTr="00B771A7">
              <w:tc>
                <w:tcPr>
                  <w:tcW w:w="1033" w:type="dxa"/>
                  <w:shd w:val="clear" w:color="auto" w:fill="F3F3F3"/>
                </w:tcPr>
                <w:p w14:paraId="641E0688" w14:textId="77777777" w:rsidR="00C61701" w:rsidRPr="00E6318C" w:rsidRDefault="00C61701" w:rsidP="00B771A7">
                  <w:pPr>
                    <w:spacing w:before="60" w:after="60"/>
                    <w:ind w:right="619"/>
                    <w:rPr>
                      <w:rFonts w:asciiTheme="minorHAnsi" w:hAnsiTheme="minorHAnsi" w:cstheme="minorHAnsi"/>
                      <w:sz w:val="18"/>
                      <w:szCs w:val="18"/>
                      <w:lang w:val="el-GR"/>
                    </w:rPr>
                  </w:pPr>
                  <w:r w:rsidRPr="00E6318C">
                    <w:rPr>
                      <w:rFonts w:asciiTheme="minorHAnsi" w:hAnsiTheme="minorHAnsi" w:cstheme="minorHAnsi"/>
                      <w:sz w:val="18"/>
                      <w:szCs w:val="18"/>
                      <w:lang w:val="el-GR"/>
                    </w:rPr>
                    <w:t>α.</w:t>
                  </w:r>
                </w:p>
              </w:tc>
              <w:tc>
                <w:tcPr>
                  <w:tcW w:w="8885" w:type="dxa"/>
                  <w:shd w:val="clear" w:color="auto" w:fill="F3F3F3"/>
                  <w:vAlign w:val="center"/>
                </w:tcPr>
                <w:p w14:paraId="6EED7ADA" w14:textId="77777777" w:rsidR="00C61701" w:rsidRPr="00E6318C" w:rsidRDefault="00C61701" w:rsidP="00B771A7">
                  <w:pPr>
                    <w:spacing w:before="60" w:after="60"/>
                    <w:rPr>
                      <w:rFonts w:asciiTheme="minorHAnsi" w:hAnsiTheme="minorHAnsi" w:cstheme="minorHAnsi"/>
                      <w:sz w:val="18"/>
                      <w:szCs w:val="18"/>
                      <w:lang w:val="el-GR"/>
                    </w:rPr>
                  </w:pPr>
                </w:p>
              </w:tc>
            </w:tr>
            <w:tr w:rsidR="00C61701" w:rsidRPr="00310424" w14:paraId="68CBB1BC" w14:textId="77777777" w:rsidTr="00B771A7">
              <w:tc>
                <w:tcPr>
                  <w:tcW w:w="1033" w:type="dxa"/>
                  <w:shd w:val="clear" w:color="auto" w:fill="F3F3F3"/>
                </w:tcPr>
                <w:p w14:paraId="3093E6B9" w14:textId="77777777" w:rsidR="00C61701" w:rsidRPr="00E6318C" w:rsidRDefault="00C61701" w:rsidP="00B771A7">
                  <w:pPr>
                    <w:spacing w:before="60" w:after="60"/>
                    <w:ind w:right="619"/>
                    <w:rPr>
                      <w:rFonts w:asciiTheme="minorHAnsi" w:hAnsiTheme="minorHAnsi" w:cstheme="minorHAnsi"/>
                      <w:sz w:val="18"/>
                      <w:szCs w:val="18"/>
                      <w:lang w:val="el-GR"/>
                    </w:rPr>
                  </w:pPr>
                  <w:r w:rsidRPr="00E6318C">
                    <w:rPr>
                      <w:rFonts w:asciiTheme="minorHAnsi" w:hAnsiTheme="minorHAnsi" w:cstheme="minorHAnsi"/>
                      <w:sz w:val="18"/>
                      <w:szCs w:val="18"/>
                      <w:lang w:val="el-GR"/>
                    </w:rPr>
                    <w:t>β.</w:t>
                  </w:r>
                </w:p>
              </w:tc>
              <w:tc>
                <w:tcPr>
                  <w:tcW w:w="8885" w:type="dxa"/>
                  <w:shd w:val="clear" w:color="auto" w:fill="F3F3F3"/>
                  <w:vAlign w:val="center"/>
                </w:tcPr>
                <w:p w14:paraId="3507015A" w14:textId="77777777" w:rsidR="00C61701" w:rsidRPr="00E6318C" w:rsidRDefault="00C61701" w:rsidP="00B771A7">
                  <w:pPr>
                    <w:spacing w:before="60" w:after="60"/>
                    <w:rPr>
                      <w:rFonts w:asciiTheme="minorHAnsi" w:hAnsiTheme="minorHAnsi" w:cstheme="minorHAnsi"/>
                      <w:sz w:val="18"/>
                      <w:szCs w:val="18"/>
                      <w:lang w:val="el-GR"/>
                    </w:rPr>
                  </w:pPr>
                </w:p>
              </w:tc>
            </w:tr>
          </w:tbl>
          <w:p w14:paraId="696E638B" w14:textId="77777777" w:rsidR="00C61701" w:rsidRPr="00E6318C" w:rsidRDefault="00C61701" w:rsidP="00B771A7">
            <w:pPr>
              <w:spacing w:after="0"/>
              <w:rPr>
                <w:rFonts w:asciiTheme="minorHAnsi" w:hAnsiTheme="minorHAnsi" w:cstheme="minorHAnsi"/>
                <w:b/>
                <w:bCs/>
                <w:color w:val="000000"/>
                <w:sz w:val="18"/>
                <w:szCs w:val="18"/>
                <w:u w:val="single"/>
                <w:lang w:val="el-GR" w:eastAsia="el-GR" w:bidi="he-IL"/>
              </w:rPr>
            </w:pPr>
          </w:p>
          <w:p w14:paraId="4AEDBB10" w14:textId="77777777" w:rsidR="00C61701" w:rsidRPr="00E6318C" w:rsidRDefault="00C61701" w:rsidP="00B771A7">
            <w:pPr>
              <w:spacing w:after="0"/>
              <w:rPr>
                <w:rFonts w:asciiTheme="minorHAnsi" w:hAnsiTheme="minorHAnsi" w:cstheme="minorHAnsi"/>
                <w:b/>
                <w:bCs/>
                <w:color w:val="000000"/>
                <w:sz w:val="18"/>
                <w:szCs w:val="18"/>
                <w:u w:val="single"/>
                <w:lang w:val="el-GR" w:eastAsia="el-GR" w:bidi="he-IL"/>
              </w:rPr>
            </w:pPr>
          </w:p>
          <w:p w14:paraId="1D2E4069" w14:textId="77777777" w:rsidR="00C61701" w:rsidRPr="00E6318C" w:rsidRDefault="00C61701" w:rsidP="00B771A7">
            <w:pPr>
              <w:spacing w:after="0"/>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t>2.3 Έλεγχος Επιλογής Τελικών Αποδεκτών και λήψης επιχορήγησης</w:t>
            </w:r>
          </w:p>
          <w:p w14:paraId="1269CFB1" w14:textId="77777777" w:rsidR="00C61701" w:rsidRPr="00E6318C" w:rsidRDefault="00C61701" w:rsidP="00B771A7">
            <w:pPr>
              <w:spacing w:after="0"/>
              <w:rPr>
                <w:rFonts w:asciiTheme="minorHAnsi" w:hAnsiTheme="minorHAnsi" w:cstheme="minorHAnsi"/>
                <w:b/>
                <w:bCs/>
                <w:color w:val="000000"/>
                <w:sz w:val="18"/>
                <w:szCs w:val="18"/>
                <w:u w:val="single"/>
                <w:lang w:val="el-GR" w:eastAsia="el-GR" w:bidi="he-IL"/>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640"/>
              <w:gridCol w:w="868"/>
              <w:gridCol w:w="900"/>
              <w:gridCol w:w="963"/>
              <w:gridCol w:w="2013"/>
            </w:tblGrid>
            <w:tr w:rsidR="00C61701" w:rsidRPr="00E6318C" w14:paraId="2608323B" w14:textId="77777777" w:rsidTr="00B771A7">
              <w:tc>
                <w:tcPr>
                  <w:tcW w:w="534" w:type="dxa"/>
                  <w:tcBorders>
                    <w:top w:val="single" w:sz="4" w:space="0" w:color="auto"/>
                    <w:left w:val="single" w:sz="4" w:space="0" w:color="auto"/>
                    <w:bottom w:val="single" w:sz="4" w:space="0" w:color="auto"/>
                    <w:right w:val="single" w:sz="4" w:space="0" w:color="auto"/>
                  </w:tcBorders>
                  <w:shd w:val="clear" w:color="auto" w:fill="C6D9F1"/>
                  <w:vAlign w:val="center"/>
                </w:tcPr>
                <w:p w14:paraId="00518116"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color w:val="000000"/>
                      <w:sz w:val="18"/>
                      <w:szCs w:val="18"/>
                      <w:lang w:val="el-GR" w:eastAsia="el-GR" w:bidi="he-IL"/>
                    </w:rPr>
                  </w:pPr>
                </w:p>
              </w:tc>
              <w:tc>
                <w:tcPr>
                  <w:tcW w:w="4640" w:type="dxa"/>
                  <w:tcBorders>
                    <w:top w:val="single" w:sz="4" w:space="0" w:color="auto"/>
                    <w:left w:val="single" w:sz="4" w:space="0" w:color="auto"/>
                    <w:bottom w:val="single" w:sz="4" w:space="0" w:color="auto"/>
                    <w:right w:val="single" w:sz="4" w:space="0" w:color="auto"/>
                  </w:tcBorders>
                  <w:shd w:val="clear" w:color="auto" w:fill="C6D9F1"/>
                  <w:vAlign w:val="center"/>
                </w:tcPr>
                <w:p w14:paraId="51D1DCEB"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color w:val="000000"/>
                      <w:sz w:val="18"/>
                      <w:szCs w:val="18"/>
                      <w:lang w:val="el-GR" w:eastAsia="el-GR" w:bidi="he-IL"/>
                    </w:rPr>
                  </w:pPr>
                  <w:r w:rsidRPr="00E6318C">
                    <w:rPr>
                      <w:rFonts w:asciiTheme="minorHAnsi" w:hAnsiTheme="minorHAnsi" w:cstheme="minorHAnsi"/>
                      <w:b/>
                      <w:color w:val="000000"/>
                      <w:sz w:val="18"/>
                      <w:szCs w:val="18"/>
                      <w:lang w:val="el-GR" w:eastAsia="el-GR" w:bidi="he-IL"/>
                    </w:rPr>
                    <w:t>Περιγραφή</w:t>
                  </w:r>
                </w:p>
              </w:tc>
              <w:tc>
                <w:tcPr>
                  <w:tcW w:w="868" w:type="dxa"/>
                  <w:tcBorders>
                    <w:top w:val="single" w:sz="4" w:space="0" w:color="auto"/>
                    <w:left w:val="single" w:sz="4" w:space="0" w:color="auto"/>
                    <w:bottom w:val="single" w:sz="4" w:space="0" w:color="auto"/>
                    <w:right w:val="single" w:sz="4" w:space="0" w:color="auto"/>
                  </w:tcBorders>
                  <w:shd w:val="clear" w:color="auto" w:fill="C6D9F1"/>
                  <w:vAlign w:val="center"/>
                </w:tcPr>
                <w:p w14:paraId="7B14F87D"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sz w:val="18"/>
                      <w:szCs w:val="18"/>
                    </w:rPr>
                  </w:pPr>
                  <w:r w:rsidRPr="00E6318C">
                    <w:rPr>
                      <w:rFonts w:asciiTheme="minorHAnsi" w:hAnsiTheme="minorHAnsi" w:cstheme="minorHAnsi"/>
                      <w:b/>
                      <w:sz w:val="18"/>
                      <w:szCs w:val="18"/>
                    </w:rPr>
                    <w:t>ΝΑΙ</w:t>
                  </w:r>
                </w:p>
              </w:tc>
              <w:tc>
                <w:tcPr>
                  <w:tcW w:w="900" w:type="dxa"/>
                  <w:tcBorders>
                    <w:top w:val="single" w:sz="4" w:space="0" w:color="auto"/>
                    <w:left w:val="single" w:sz="4" w:space="0" w:color="auto"/>
                    <w:bottom w:val="single" w:sz="4" w:space="0" w:color="auto"/>
                    <w:right w:val="single" w:sz="4" w:space="0" w:color="auto"/>
                  </w:tcBorders>
                  <w:shd w:val="clear" w:color="auto" w:fill="C6D9F1"/>
                  <w:vAlign w:val="center"/>
                </w:tcPr>
                <w:p w14:paraId="6E8DC8D2"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sz w:val="18"/>
                      <w:szCs w:val="18"/>
                    </w:rPr>
                  </w:pPr>
                  <w:r w:rsidRPr="00E6318C">
                    <w:rPr>
                      <w:rFonts w:asciiTheme="minorHAnsi" w:hAnsiTheme="minorHAnsi" w:cstheme="minorHAnsi"/>
                      <w:b/>
                      <w:sz w:val="18"/>
                      <w:szCs w:val="18"/>
                    </w:rPr>
                    <w:t>ΟΧΙ</w:t>
                  </w:r>
                </w:p>
              </w:tc>
              <w:tc>
                <w:tcPr>
                  <w:tcW w:w="963" w:type="dxa"/>
                  <w:tcBorders>
                    <w:top w:val="single" w:sz="4" w:space="0" w:color="auto"/>
                    <w:left w:val="single" w:sz="4" w:space="0" w:color="auto"/>
                    <w:bottom w:val="single" w:sz="4" w:space="0" w:color="auto"/>
                    <w:right w:val="single" w:sz="4" w:space="0" w:color="auto"/>
                  </w:tcBorders>
                  <w:shd w:val="clear" w:color="auto" w:fill="C6D9F1"/>
                  <w:vAlign w:val="center"/>
                </w:tcPr>
                <w:p w14:paraId="505E1267"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sz w:val="18"/>
                      <w:szCs w:val="18"/>
                    </w:rPr>
                  </w:pPr>
                  <w:r w:rsidRPr="00E6318C">
                    <w:rPr>
                      <w:rFonts w:asciiTheme="minorHAnsi" w:hAnsiTheme="minorHAnsi" w:cstheme="minorHAnsi"/>
                      <w:b/>
                      <w:sz w:val="18"/>
                      <w:szCs w:val="18"/>
                      <w:lang w:val="el-GR"/>
                    </w:rPr>
                    <w:t>Δεν αφορά</w:t>
                  </w:r>
                </w:p>
              </w:tc>
              <w:tc>
                <w:tcPr>
                  <w:tcW w:w="2013" w:type="dxa"/>
                  <w:tcBorders>
                    <w:top w:val="single" w:sz="4" w:space="0" w:color="auto"/>
                    <w:left w:val="single" w:sz="4" w:space="0" w:color="auto"/>
                    <w:bottom w:val="single" w:sz="4" w:space="0" w:color="auto"/>
                    <w:right w:val="single" w:sz="4" w:space="0" w:color="auto"/>
                  </w:tcBorders>
                  <w:shd w:val="clear" w:color="auto" w:fill="C6D9F1"/>
                  <w:vAlign w:val="center"/>
                </w:tcPr>
                <w:p w14:paraId="43F4EBD5"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t>ΣΧΟΛΙΑ</w:t>
                  </w:r>
                </w:p>
              </w:tc>
            </w:tr>
            <w:tr w:rsidR="00C61701" w:rsidRPr="00E6318C" w14:paraId="643BBE9E" w14:textId="77777777" w:rsidTr="00B771A7">
              <w:tc>
                <w:tcPr>
                  <w:tcW w:w="534" w:type="dxa"/>
                  <w:tcBorders>
                    <w:top w:val="single" w:sz="4" w:space="0" w:color="auto"/>
                    <w:left w:val="single" w:sz="4" w:space="0" w:color="auto"/>
                    <w:bottom w:val="single" w:sz="4" w:space="0" w:color="auto"/>
                    <w:right w:val="single" w:sz="4" w:space="0" w:color="auto"/>
                  </w:tcBorders>
                  <w:vAlign w:val="center"/>
                </w:tcPr>
                <w:p w14:paraId="237BD1D5"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lang w:val="el-GR"/>
                    </w:rPr>
                    <w:t>1.</w:t>
                  </w:r>
                </w:p>
              </w:tc>
              <w:tc>
                <w:tcPr>
                  <w:tcW w:w="4640" w:type="dxa"/>
                  <w:tcBorders>
                    <w:top w:val="single" w:sz="4" w:space="0" w:color="auto"/>
                    <w:left w:val="single" w:sz="4" w:space="0" w:color="auto"/>
                    <w:bottom w:val="single" w:sz="4" w:space="0" w:color="auto"/>
                    <w:right w:val="single" w:sz="4" w:space="0" w:color="auto"/>
                  </w:tcBorders>
                  <w:shd w:val="clear" w:color="auto" w:fill="auto"/>
                </w:tcPr>
                <w:p w14:paraId="602DAE65" w14:textId="77777777" w:rsidR="00C61701" w:rsidRPr="00E6318C" w:rsidRDefault="00C61701" w:rsidP="00B771A7">
                  <w:pPr>
                    <w:autoSpaceDE w:val="0"/>
                    <w:autoSpaceDN w:val="0"/>
                    <w:adjustRightInd w:val="0"/>
                    <w:spacing w:after="160" w:line="240" w:lineRule="exact"/>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Τηρήθηκαν κατά τη διαδικασία επιλογής οι γενικές αρχές της διαφάνειας, της μη-διάκρισης, της ίσης μεταχείρισης και του υγιούς ανταγωνισμού καθώς και οι όροι της σχετικής Πρόσκλησης;</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5388469C"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2E09BA6C"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46417C5A"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594C6E99"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000000"/>
                      <w:sz w:val="18"/>
                      <w:szCs w:val="18"/>
                      <w:lang w:val="el-GR" w:eastAsia="el-GR" w:bidi="he-IL"/>
                    </w:rPr>
                  </w:pPr>
                </w:p>
              </w:tc>
            </w:tr>
            <w:tr w:rsidR="00C61701" w:rsidRPr="00E6318C" w14:paraId="354B99C7" w14:textId="77777777" w:rsidTr="00B771A7">
              <w:tc>
                <w:tcPr>
                  <w:tcW w:w="534" w:type="dxa"/>
                  <w:tcBorders>
                    <w:top w:val="single" w:sz="4" w:space="0" w:color="auto"/>
                    <w:left w:val="single" w:sz="4" w:space="0" w:color="auto"/>
                    <w:bottom w:val="single" w:sz="4" w:space="0" w:color="auto"/>
                    <w:right w:val="single" w:sz="4" w:space="0" w:color="auto"/>
                  </w:tcBorders>
                  <w:vAlign w:val="center"/>
                </w:tcPr>
                <w:p w14:paraId="630CA7D6"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lang w:val="el-GR"/>
                    </w:rPr>
                    <w:t>2.</w:t>
                  </w:r>
                </w:p>
              </w:tc>
              <w:tc>
                <w:tcPr>
                  <w:tcW w:w="4640" w:type="dxa"/>
                  <w:tcBorders>
                    <w:top w:val="single" w:sz="4" w:space="0" w:color="auto"/>
                    <w:left w:val="single" w:sz="4" w:space="0" w:color="auto"/>
                    <w:bottom w:val="single" w:sz="4" w:space="0" w:color="auto"/>
                    <w:right w:val="single" w:sz="4" w:space="0" w:color="auto"/>
                  </w:tcBorders>
                  <w:shd w:val="clear" w:color="auto" w:fill="auto"/>
                </w:tcPr>
                <w:p w14:paraId="778FA0EB" w14:textId="77777777" w:rsidR="00C61701" w:rsidRPr="00E6318C" w:rsidRDefault="00C61701" w:rsidP="00B771A7">
                  <w:pPr>
                    <w:autoSpaceDE w:val="0"/>
                    <w:autoSpaceDN w:val="0"/>
                    <w:adjustRightInd w:val="0"/>
                    <w:spacing w:after="160" w:line="240" w:lineRule="exact"/>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 xml:space="preserve">Τηρήθηκε η χρήση της προβλεπόμενης Ηλεκτρονικής Πλατφόρμας Διαχείρισης Κρατικών Ενισχύσεων κατά την διαδικασία αξιολόγησης των αιτήσεων υπαγωγής; </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5C1D51F4"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6BDDDDC5"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3991D07E"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29F84A6A"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000000"/>
                      <w:sz w:val="18"/>
                      <w:szCs w:val="18"/>
                      <w:lang w:val="el-GR" w:eastAsia="el-GR" w:bidi="he-IL"/>
                    </w:rPr>
                  </w:pPr>
                </w:p>
              </w:tc>
            </w:tr>
            <w:tr w:rsidR="00C61701" w:rsidRPr="00E6318C" w14:paraId="19C56D66" w14:textId="77777777" w:rsidTr="00B771A7">
              <w:tc>
                <w:tcPr>
                  <w:tcW w:w="534" w:type="dxa"/>
                  <w:tcBorders>
                    <w:top w:val="single" w:sz="4" w:space="0" w:color="auto"/>
                    <w:left w:val="single" w:sz="4" w:space="0" w:color="auto"/>
                    <w:bottom w:val="single" w:sz="4" w:space="0" w:color="auto"/>
                    <w:right w:val="single" w:sz="4" w:space="0" w:color="auto"/>
                  </w:tcBorders>
                  <w:vAlign w:val="center"/>
                </w:tcPr>
                <w:p w14:paraId="305735E5"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lang w:val="el-GR"/>
                    </w:rPr>
                    <w:t>3.</w:t>
                  </w:r>
                </w:p>
              </w:tc>
              <w:tc>
                <w:tcPr>
                  <w:tcW w:w="4640" w:type="dxa"/>
                  <w:tcBorders>
                    <w:top w:val="single" w:sz="4" w:space="0" w:color="auto"/>
                    <w:left w:val="single" w:sz="4" w:space="0" w:color="auto"/>
                    <w:bottom w:val="single" w:sz="4" w:space="0" w:color="auto"/>
                    <w:right w:val="single" w:sz="4" w:space="0" w:color="auto"/>
                  </w:tcBorders>
                  <w:shd w:val="clear" w:color="auto" w:fill="auto"/>
                </w:tcPr>
                <w:p w14:paraId="1CBB5A6D" w14:textId="77777777" w:rsidR="00C61701" w:rsidRPr="00E6318C" w:rsidRDefault="00C61701" w:rsidP="00B771A7">
                  <w:pPr>
                    <w:autoSpaceDE w:val="0"/>
                    <w:autoSpaceDN w:val="0"/>
                    <w:adjustRightInd w:val="0"/>
                    <w:spacing w:after="160" w:line="240" w:lineRule="exact"/>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 xml:space="preserve">Ορίστηκαν νομίμως τα προβλεπόμενα στην Πρόσκληση Όργανα Αξιολόγησης του Φορέα; </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5A88BEF8"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B1312D9"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35C6F81B"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2D290584"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000000"/>
                      <w:sz w:val="18"/>
                      <w:szCs w:val="18"/>
                      <w:lang w:val="el-GR" w:eastAsia="el-GR" w:bidi="he-IL"/>
                    </w:rPr>
                  </w:pPr>
                </w:p>
              </w:tc>
            </w:tr>
            <w:tr w:rsidR="00C61701" w:rsidRPr="00E6318C" w14:paraId="31A69AAC" w14:textId="77777777" w:rsidTr="00B771A7">
              <w:tc>
                <w:tcPr>
                  <w:tcW w:w="534" w:type="dxa"/>
                  <w:tcBorders>
                    <w:top w:val="single" w:sz="4" w:space="0" w:color="auto"/>
                    <w:left w:val="single" w:sz="4" w:space="0" w:color="auto"/>
                    <w:bottom w:val="single" w:sz="4" w:space="0" w:color="auto"/>
                    <w:right w:val="single" w:sz="4" w:space="0" w:color="auto"/>
                  </w:tcBorders>
                  <w:vAlign w:val="center"/>
                </w:tcPr>
                <w:p w14:paraId="4602B0BB"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lang w:val="el-GR"/>
                    </w:rPr>
                    <w:t>4.</w:t>
                  </w:r>
                </w:p>
              </w:tc>
              <w:tc>
                <w:tcPr>
                  <w:tcW w:w="4640" w:type="dxa"/>
                  <w:tcBorders>
                    <w:top w:val="single" w:sz="4" w:space="0" w:color="auto"/>
                    <w:left w:val="single" w:sz="4" w:space="0" w:color="auto"/>
                    <w:bottom w:val="single" w:sz="4" w:space="0" w:color="auto"/>
                    <w:right w:val="single" w:sz="4" w:space="0" w:color="auto"/>
                  </w:tcBorders>
                  <w:shd w:val="clear" w:color="auto" w:fill="auto"/>
                </w:tcPr>
                <w:p w14:paraId="7042C521" w14:textId="77777777" w:rsidR="00C61701" w:rsidRPr="00E6318C" w:rsidRDefault="00C61701" w:rsidP="00B771A7">
                  <w:pPr>
                    <w:autoSpaceDE w:val="0"/>
                    <w:autoSpaceDN w:val="0"/>
                    <w:adjustRightInd w:val="0"/>
                    <w:spacing w:after="160" w:line="240" w:lineRule="exact"/>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Υπογράφηκαν αρμοδίως οι σχετικές αποφάσεις υπαγωγής/έγκρισης;</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4C9182F7"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055A20DD"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6DAB7DAC"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670122F2"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000000"/>
                      <w:sz w:val="18"/>
                      <w:szCs w:val="18"/>
                      <w:lang w:val="el-GR" w:eastAsia="el-GR" w:bidi="he-IL"/>
                    </w:rPr>
                  </w:pPr>
                </w:p>
              </w:tc>
            </w:tr>
            <w:tr w:rsidR="00C61701" w:rsidRPr="00E6318C" w14:paraId="37955568" w14:textId="77777777" w:rsidTr="00B771A7">
              <w:tc>
                <w:tcPr>
                  <w:tcW w:w="534" w:type="dxa"/>
                  <w:tcBorders>
                    <w:top w:val="single" w:sz="4" w:space="0" w:color="auto"/>
                    <w:left w:val="single" w:sz="4" w:space="0" w:color="auto"/>
                    <w:bottom w:val="single" w:sz="4" w:space="0" w:color="auto"/>
                    <w:right w:val="single" w:sz="4" w:space="0" w:color="auto"/>
                  </w:tcBorders>
                  <w:vAlign w:val="center"/>
                </w:tcPr>
                <w:p w14:paraId="5F887C85"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lang w:val="el-GR"/>
                    </w:rPr>
                    <w:t>5.</w:t>
                  </w:r>
                </w:p>
              </w:tc>
              <w:tc>
                <w:tcPr>
                  <w:tcW w:w="4640" w:type="dxa"/>
                  <w:tcBorders>
                    <w:top w:val="single" w:sz="4" w:space="0" w:color="auto"/>
                    <w:left w:val="single" w:sz="4" w:space="0" w:color="auto"/>
                    <w:bottom w:val="single" w:sz="4" w:space="0" w:color="auto"/>
                    <w:right w:val="single" w:sz="4" w:space="0" w:color="auto"/>
                  </w:tcBorders>
                  <w:shd w:val="clear" w:color="auto" w:fill="auto"/>
                </w:tcPr>
                <w:p w14:paraId="121DD176" w14:textId="77777777" w:rsidR="00C61701" w:rsidRPr="00E6318C" w:rsidRDefault="00C61701" w:rsidP="00B771A7">
                  <w:pPr>
                    <w:autoSpaceDE w:val="0"/>
                    <w:autoSpaceDN w:val="0"/>
                    <w:adjustRightInd w:val="0"/>
                    <w:spacing w:after="160" w:line="240" w:lineRule="exact"/>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Τηρήθηκε η προβλεπόμενη διαδικασία ενστάσεων /</w:t>
                  </w:r>
                  <w:proofErr w:type="spellStart"/>
                  <w:r w:rsidRPr="00E6318C">
                    <w:rPr>
                      <w:rFonts w:asciiTheme="minorHAnsi" w:hAnsiTheme="minorHAnsi" w:cstheme="minorHAnsi"/>
                      <w:color w:val="000000"/>
                      <w:sz w:val="18"/>
                      <w:szCs w:val="18"/>
                      <w:lang w:val="el-GR" w:eastAsia="el-GR" w:bidi="he-IL"/>
                    </w:rPr>
                    <w:t>ενδικοφανών</w:t>
                  </w:r>
                  <w:proofErr w:type="spellEnd"/>
                  <w:r w:rsidRPr="00E6318C">
                    <w:rPr>
                      <w:rFonts w:asciiTheme="minorHAnsi" w:hAnsiTheme="minorHAnsi" w:cstheme="minorHAnsi"/>
                      <w:color w:val="000000"/>
                      <w:sz w:val="18"/>
                      <w:szCs w:val="18"/>
                      <w:lang w:val="el-GR" w:eastAsia="el-GR" w:bidi="he-IL"/>
                    </w:rPr>
                    <w:t xml:space="preserve"> προσφυγών σύμφωνα με την Πρόσκληση;</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1CF958DC"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24D2C438"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44BE5915"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556C5212"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000000"/>
                      <w:sz w:val="18"/>
                      <w:szCs w:val="18"/>
                      <w:lang w:val="el-GR" w:eastAsia="el-GR" w:bidi="he-IL"/>
                    </w:rPr>
                  </w:pPr>
                </w:p>
              </w:tc>
            </w:tr>
            <w:tr w:rsidR="00C61701" w:rsidRPr="00E6318C" w14:paraId="6BD8BA90" w14:textId="77777777" w:rsidTr="00B771A7">
              <w:tc>
                <w:tcPr>
                  <w:tcW w:w="534" w:type="dxa"/>
                  <w:tcBorders>
                    <w:top w:val="single" w:sz="4" w:space="0" w:color="auto"/>
                    <w:left w:val="single" w:sz="4" w:space="0" w:color="auto"/>
                    <w:bottom w:val="single" w:sz="4" w:space="0" w:color="auto"/>
                    <w:right w:val="single" w:sz="4" w:space="0" w:color="auto"/>
                  </w:tcBorders>
                  <w:vAlign w:val="center"/>
                </w:tcPr>
                <w:p w14:paraId="76FA3A97"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lang w:val="el-GR"/>
                    </w:rPr>
                    <w:t>6.</w:t>
                  </w:r>
                </w:p>
              </w:tc>
              <w:tc>
                <w:tcPr>
                  <w:tcW w:w="4640" w:type="dxa"/>
                  <w:tcBorders>
                    <w:top w:val="single" w:sz="4" w:space="0" w:color="auto"/>
                    <w:left w:val="single" w:sz="4" w:space="0" w:color="auto"/>
                    <w:bottom w:val="single" w:sz="4" w:space="0" w:color="auto"/>
                    <w:right w:val="single" w:sz="4" w:space="0" w:color="auto"/>
                  </w:tcBorders>
                  <w:shd w:val="clear" w:color="auto" w:fill="auto"/>
                </w:tcPr>
                <w:p w14:paraId="78A69B74" w14:textId="77777777" w:rsidR="00C61701" w:rsidRPr="00E6318C" w:rsidRDefault="00C61701" w:rsidP="00B771A7">
                  <w:pPr>
                    <w:autoSpaceDE w:val="0"/>
                    <w:autoSpaceDN w:val="0"/>
                    <w:adjustRightInd w:val="0"/>
                    <w:spacing w:after="160" w:line="240" w:lineRule="exact"/>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Τηρήθηκε η χρήση της προβλεπόμενης Ηλεκτρονικής Πλατφόρμας Διαχείρισης Κρατικών Ενισχύσεων κατά την διαδικασία αξιολόγησης των αιτημάτων πληρωμής των τελικών αποδεκτών;</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2AA6A0DC"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5575EB2B"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27CBA2E5"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4A34EF9A"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000000"/>
                      <w:sz w:val="18"/>
                      <w:szCs w:val="18"/>
                      <w:lang w:val="el-GR" w:eastAsia="el-GR" w:bidi="he-IL"/>
                    </w:rPr>
                  </w:pPr>
                </w:p>
              </w:tc>
            </w:tr>
            <w:tr w:rsidR="00C61701" w:rsidRPr="00E6318C" w14:paraId="24AAEE80" w14:textId="77777777" w:rsidTr="00B771A7">
              <w:tc>
                <w:tcPr>
                  <w:tcW w:w="534" w:type="dxa"/>
                  <w:tcBorders>
                    <w:top w:val="single" w:sz="4" w:space="0" w:color="auto"/>
                    <w:left w:val="single" w:sz="4" w:space="0" w:color="auto"/>
                    <w:bottom w:val="single" w:sz="4" w:space="0" w:color="auto"/>
                    <w:right w:val="single" w:sz="4" w:space="0" w:color="auto"/>
                  </w:tcBorders>
                  <w:vAlign w:val="center"/>
                </w:tcPr>
                <w:p w14:paraId="747A1B6C"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7.</w:t>
                  </w:r>
                </w:p>
              </w:tc>
              <w:tc>
                <w:tcPr>
                  <w:tcW w:w="4640" w:type="dxa"/>
                  <w:tcBorders>
                    <w:top w:val="single" w:sz="4" w:space="0" w:color="auto"/>
                    <w:left w:val="single" w:sz="4" w:space="0" w:color="auto"/>
                    <w:bottom w:val="single" w:sz="4" w:space="0" w:color="auto"/>
                    <w:right w:val="single" w:sz="4" w:space="0" w:color="auto"/>
                  </w:tcBorders>
                  <w:shd w:val="clear" w:color="auto" w:fill="auto"/>
                </w:tcPr>
                <w:p w14:paraId="0B7AFAD8" w14:textId="77777777" w:rsidR="00C61701" w:rsidRPr="00E6318C" w:rsidRDefault="00C61701" w:rsidP="00B771A7">
                  <w:pPr>
                    <w:autoSpaceDE w:val="0"/>
                    <w:autoSpaceDN w:val="0"/>
                    <w:adjustRightInd w:val="0"/>
                    <w:spacing w:after="160" w:line="240" w:lineRule="exact"/>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Πιστοποιήθηκαν ορθώς οι δαπάνες και οι πληρωμές των τελικών αποδεκτών από τον φορέα;</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07F5E6A5"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7F9E07ED"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6CA313F1"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474106B3"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000000"/>
                      <w:sz w:val="18"/>
                      <w:szCs w:val="18"/>
                      <w:lang w:val="el-GR" w:eastAsia="el-GR" w:bidi="he-IL"/>
                    </w:rPr>
                  </w:pPr>
                </w:p>
              </w:tc>
            </w:tr>
            <w:tr w:rsidR="00C61701" w:rsidRPr="00310424" w14:paraId="64899D78" w14:textId="77777777" w:rsidTr="00B771A7">
              <w:tc>
                <w:tcPr>
                  <w:tcW w:w="534" w:type="dxa"/>
                  <w:tcBorders>
                    <w:top w:val="single" w:sz="4" w:space="0" w:color="auto"/>
                    <w:left w:val="single" w:sz="4" w:space="0" w:color="auto"/>
                    <w:bottom w:val="single" w:sz="4" w:space="0" w:color="auto"/>
                    <w:right w:val="single" w:sz="4" w:space="0" w:color="auto"/>
                  </w:tcBorders>
                  <w:vAlign w:val="center"/>
                </w:tcPr>
                <w:p w14:paraId="4C8C6670"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lang w:val="el-GR"/>
                    </w:rPr>
                    <w:t>8.</w:t>
                  </w:r>
                </w:p>
              </w:tc>
              <w:tc>
                <w:tcPr>
                  <w:tcW w:w="4640" w:type="dxa"/>
                  <w:tcBorders>
                    <w:top w:val="single" w:sz="4" w:space="0" w:color="auto"/>
                    <w:left w:val="single" w:sz="4" w:space="0" w:color="auto"/>
                    <w:bottom w:val="single" w:sz="4" w:space="0" w:color="auto"/>
                    <w:right w:val="single" w:sz="4" w:space="0" w:color="auto"/>
                  </w:tcBorders>
                  <w:shd w:val="clear" w:color="auto" w:fill="auto"/>
                  <w:vAlign w:val="center"/>
                </w:tcPr>
                <w:p w14:paraId="4142AA88" w14:textId="77777777" w:rsidR="00C61701" w:rsidRPr="00E6318C" w:rsidRDefault="00C61701" w:rsidP="00B771A7">
                  <w:pPr>
                    <w:autoSpaceDE w:val="0"/>
                    <w:autoSpaceDN w:val="0"/>
                    <w:adjustRightInd w:val="0"/>
                    <w:spacing w:after="160" w:line="240" w:lineRule="exact"/>
                    <w:rPr>
                      <w:rFonts w:asciiTheme="minorHAnsi" w:hAnsiTheme="minorHAnsi" w:cstheme="minorHAnsi"/>
                      <w:sz w:val="18"/>
                      <w:szCs w:val="18"/>
                      <w:lang w:val="el-GR" w:eastAsia="el-GR" w:bidi="he-IL"/>
                    </w:rPr>
                  </w:pPr>
                  <w:r w:rsidRPr="00E6318C">
                    <w:rPr>
                      <w:rFonts w:asciiTheme="minorHAnsi" w:hAnsiTheme="minorHAnsi" w:cstheme="minorHAnsi"/>
                      <w:sz w:val="18"/>
                      <w:szCs w:val="18"/>
                      <w:lang w:val="el-GR" w:eastAsia="el-GR" w:bidi="he-IL"/>
                    </w:rPr>
                    <w:t>Άλλη ερώτηση</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35950710"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13CBA9E"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01D01605"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26E97065"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000000"/>
                      <w:sz w:val="18"/>
                      <w:szCs w:val="18"/>
                      <w:lang w:val="el-GR" w:eastAsia="el-GR" w:bidi="he-IL"/>
                    </w:rPr>
                  </w:pPr>
                </w:p>
              </w:tc>
            </w:tr>
          </w:tbl>
          <w:p w14:paraId="0E6B0014" w14:textId="77777777" w:rsidR="00C61701" w:rsidRPr="00E6318C" w:rsidRDefault="00C61701" w:rsidP="00B771A7">
            <w:pPr>
              <w:pStyle w:val="CommentText"/>
              <w:rPr>
                <w:rFonts w:asciiTheme="minorHAnsi" w:hAnsiTheme="minorHAnsi" w:cstheme="minorHAnsi"/>
                <w:bCs/>
                <w:sz w:val="18"/>
                <w:szCs w:val="18"/>
                <w:lang w:val="el-GR" w:eastAsia="en-GB"/>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1033"/>
              <w:gridCol w:w="8885"/>
            </w:tblGrid>
            <w:tr w:rsidR="00C61701" w:rsidRPr="00310424" w14:paraId="1745DDF0" w14:textId="77777777" w:rsidTr="00B771A7">
              <w:tc>
                <w:tcPr>
                  <w:tcW w:w="9918" w:type="dxa"/>
                  <w:gridSpan w:val="2"/>
                  <w:shd w:val="clear" w:color="auto" w:fill="F3F3F3"/>
                </w:tcPr>
                <w:p w14:paraId="39EEBFEE" w14:textId="77777777" w:rsidR="00C61701" w:rsidRPr="00E6318C" w:rsidRDefault="00C61701" w:rsidP="00B771A7">
                  <w:pPr>
                    <w:spacing w:before="60" w:after="60"/>
                    <w:ind w:left="57"/>
                    <w:rPr>
                      <w:rFonts w:asciiTheme="minorHAnsi" w:hAnsiTheme="minorHAnsi" w:cstheme="minorHAnsi"/>
                      <w:b/>
                      <w:sz w:val="18"/>
                      <w:szCs w:val="18"/>
                      <w:lang w:val="el-GR"/>
                    </w:rPr>
                  </w:pPr>
                  <w:r w:rsidRPr="00E6318C">
                    <w:rPr>
                      <w:rFonts w:asciiTheme="minorHAnsi" w:hAnsiTheme="minorHAnsi" w:cstheme="minorHAnsi"/>
                      <w:b/>
                      <w:sz w:val="18"/>
                      <w:szCs w:val="18"/>
                      <w:lang w:val="el-GR"/>
                    </w:rPr>
                    <w:lastRenderedPageBreak/>
                    <w:t>Παρατηρήσεις</w:t>
                  </w:r>
                </w:p>
              </w:tc>
            </w:tr>
            <w:tr w:rsidR="00C61701" w:rsidRPr="00310424" w14:paraId="0B72BEC3" w14:textId="77777777" w:rsidTr="00B771A7">
              <w:tc>
                <w:tcPr>
                  <w:tcW w:w="1033" w:type="dxa"/>
                  <w:shd w:val="clear" w:color="auto" w:fill="F3F3F3"/>
                </w:tcPr>
                <w:p w14:paraId="6E5FF6CF" w14:textId="77777777" w:rsidR="00C61701" w:rsidRPr="00E6318C" w:rsidRDefault="00C61701" w:rsidP="00B771A7">
                  <w:pPr>
                    <w:spacing w:before="60" w:after="60"/>
                    <w:ind w:right="619"/>
                    <w:rPr>
                      <w:rFonts w:asciiTheme="minorHAnsi" w:hAnsiTheme="minorHAnsi" w:cstheme="minorHAnsi"/>
                      <w:sz w:val="18"/>
                      <w:szCs w:val="18"/>
                      <w:lang w:val="el-GR"/>
                    </w:rPr>
                  </w:pPr>
                  <w:r w:rsidRPr="00E6318C">
                    <w:rPr>
                      <w:rFonts w:asciiTheme="minorHAnsi" w:hAnsiTheme="minorHAnsi" w:cstheme="minorHAnsi"/>
                      <w:sz w:val="18"/>
                      <w:szCs w:val="18"/>
                      <w:lang w:val="el-GR"/>
                    </w:rPr>
                    <w:t>α.</w:t>
                  </w:r>
                </w:p>
              </w:tc>
              <w:tc>
                <w:tcPr>
                  <w:tcW w:w="8885" w:type="dxa"/>
                  <w:shd w:val="clear" w:color="auto" w:fill="F3F3F3"/>
                  <w:vAlign w:val="center"/>
                </w:tcPr>
                <w:p w14:paraId="728C4CFF" w14:textId="77777777" w:rsidR="00C61701" w:rsidRPr="00E6318C" w:rsidRDefault="00C61701" w:rsidP="00B771A7">
                  <w:pPr>
                    <w:spacing w:before="60" w:after="60"/>
                    <w:rPr>
                      <w:rFonts w:asciiTheme="minorHAnsi" w:hAnsiTheme="minorHAnsi" w:cstheme="minorHAnsi"/>
                      <w:sz w:val="18"/>
                      <w:szCs w:val="18"/>
                      <w:lang w:val="el-GR"/>
                    </w:rPr>
                  </w:pPr>
                </w:p>
              </w:tc>
            </w:tr>
            <w:tr w:rsidR="00C61701" w:rsidRPr="00310424" w14:paraId="19BAC55A" w14:textId="77777777" w:rsidTr="00B771A7">
              <w:tc>
                <w:tcPr>
                  <w:tcW w:w="1033" w:type="dxa"/>
                  <w:shd w:val="clear" w:color="auto" w:fill="F3F3F3"/>
                </w:tcPr>
                <w:p w14:paraId="4C0CF683" w14:textId="77777777" w:rsidR="00C61701" w:rsidRPr="00E6318C" w:rsidRDefault="00C61701" w:rsidP="00B771A7">
                  <w:pPr>
                    <w:spacing w:before="60" w:after="60"/>
                    <w:ind w:right="619"/>
                    <w:rPr>
                      <w:rFonts w:asciiTheme="minorHAnsi" w:hAnsiTheme="minorHAnsi" w:cstheme="minorHAnsi"/>
                      <w:sz w:val="18"/>
                      <w:szCs w:val="18"/>
                      <w:lang w:val="el-GR"/>
                    </w:rPr>
                  </w:pPr>
                  <w:r w:rsidRPr="00E6318C">
                    <w:rPr>
                      <w:rFonts w:asciiTheme="minorHAnsi" w:hAnsiTheme="minorHAnsi" w:cstheme="minorHAnsi"/>
                      <w:sz w:val="18"/>
                      <w:szCs w:val="18"/>
                      <w:lang w:val="el-GR"/>
                    </w:rPr>
                    <w:t>β.</w:t>
                  </w:r>
                </w:p>
              </w:tc>
              <w:tc>
                <w:tcPr>
                  <w:tcW w:w="8885" w:type="dxa"/>
                  <w:shd w:val="clear" w:color="auto" w:fill="F3F3F3"/>
                  <w:vAlign w:val="center"/>
                </w:tcPr>
                <w:p w14:paraId="2859D7DB" w14:textId="77777777" w:rsidR="00C61701" w:rsidRPr="00E6318C" w:rsidRDefault="00C61701" w:rsidP="00B771A7">
                  <w:pPr>
                    <w:spacing w:before="60" w:after="60"/>
                    <w:rPr>
                      <w:rFonts w:asciiTheme="minorHAnsi" w:hAnsiTheme="minorHAnsi" w:cstheme="minorHAnsi"/>
                      <w:sz w:val="18"/>
                      <w:szCs w:val="18"/>
                      <w:lang w:val="el-GR"/>
                    </w:rPr>
                  </w:pPr>
                </w:p>
              </w:tc>
            </w:tr>
          </w:tbl>
          <w:p w14:paraId="2D31CA8A" w14:textId="77777777" w:rsidR="00C61701" w:rsidRPr="00E6318C" w:rsidRDefault="00C61701" w:rsidP="00B771A7">
            <w:pPr>
              <w:spacing w:after="0"/>
              <w:rPr>
                <w:rFonts w:asciiTheme="minorHAnsi" w:hAnsiTheme="minorHAnsi" w:cstheme="minorHAnsi"/>
                <w:b/>
                <w:bCs/>
                <w:color w:val="000000"/>
                <w:sz w:val="18"/>
                <w:szCs w:val="18"/>
                <w:u w:val="single"/>
                <w:lang w:val="el-GR" w:eastAsia="el-GR" w:bidi="he-IL"/>
              </w:rPr>
            </w:pPr>
          </w:p>
          <w:p w14:paraId="6A33D67D" w14:textId="77777777" w:rsidR="00C61701" w:rsidRPr="00E6318C" w:rsidRDefault="00C61701" w:rsidP="00B771A7">
            <w:pPr>
              <w:spacing w:after="0"/>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t xml:space="preserve">2.4 Έλεγχος υλοποίησης φυσικού και οικονομικού αντικειμένου του Έργου σε επίπεδο φορέα υλοποίησης </w:t>
            </w:r>
          </w:p>
          <w:p w14:paraId="61B868C0" w14:textId="77777777" w:rsidR="00C61701" w:rsidRPr="00E6318C" w:rsidRDefault="00C61701" w:rsidP="00B771A7">
            <w:pPr>
              <w:spacing w:after="0"/>
              <w:rPr>
                <w:rFonts w:asciiTheme="minorHAnsi" w:hAnsiTheme="minorHAnsi" w:cstheme="minorHAnsi"/>
                <w:b/>
                <w:bCs/>
                <w:color w:val="000000"/>
                <w:sz w:val="18"/>
                <w:szCs w:val="18"/>
                <w:lang w:val="el-GR" w:eastAsia="el-GR" w:bidi="he-IL"/>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4470"/>
              <w:gridCol w:w="868"/>
              <w:gridCol w:w="900"/>
              <w:gridCol w:w="963"/>
              <w:gridCol w:w="2013"/>
            </w:tblGrid>
            <w:tr w:rsidR="00C61701" w:rsidRPr="00E6318C" w14:paraId="46529E96" w14:textId="77777777" w:rsidTr="00B771A7">
              <w:trPr>
                <w:tblHeader/>
              </w:trPr>
              <w:tc>
                <w:tcPr>
                  <w:tcW w:w="704" w:type="dxa"/>
                  <w:tcBorders>
                    <w:top w:val="single" w:sz="4" w:space="0" w:color="auto"/>
                    <w:left w:val="single" w:sz="4" w:space="0" w:color="auto"/>
                    <w:bottom w:val="single" w:sz="4" w:space="0" w:color="auto"/>
                    <w:right w:val="single" w:sz="4" w:space="0" w:color="auto"/>
                  </w:tcBorders>
                  <w:shd w:val="clear" w:color="auto" w:fill="C6D9F1"/>
                  <w:vAlign w:val="center"/>
                </w:tcPr>
                <w:p w14:paraId="7A978ACD"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t>Α/Α</w:t>
                  </w:r>
                </w:p>
              </w:tc>
              <w:tc>
                <w:tcPr>
                  <w:tcW w:w="4470" w:type="dxa"/>
                  <w:tcBorders>
                    <w:top w:val="single" w:sz="4" w:space="0" w:color="auto"/>
                    <w:left w:val="single" w:sz="4" w:space="0" w:color="auto"/>
                    <w:bottom w:val="single" w:sz="4" w:space="0" w:color="auto"/>
                    <w:right w:val="single" w:sz="4" w:space="0" w:color="auto"/>
                  </w:tcBorders>
                  <w:shd w:val="clear" w:color="auto" w:fill="C6D9F1"/>
                  <w:vAlign w:val="center"/>
                </w:tcPr>
                <w:p w14:paraId="22B4E0BF"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color w:val="000000"/>
                      <w:sz w:val="18"/>
                      <w:szCs w:val="18"/>
                      <w:lang w:val="el-GR" w:eastAsia="el-GR" w:bidi="he-IL"/>
                    </w:rPr>
                  </w:pPr>
                  <w:r w:rsidRPr="00E6318C">
                    <w:rPr>
                      <w:rFonts w:asciiTheme="minorHAnsi" w:hAnsiTheme="minorHAnsi" w:cstheme="minorHAnsi"/>
                      <w:b/>
                      <w:color w:val="000000"/>
                      <w:sz w:val="18"/>
                      <w:szCs w:val="18"/>
                      <w:lang w:val="el-GR" w:eastAsia="el-GR" w:bidi="he-IL"/>
                    </w:rPr>
                    <w:t>Περιγραφή</w:t>
                  </w:r>
                </w:p>
              </w:tc>
              <w:tc>
                <w:tcPr>
                  <w:tcW w:w="868" w:type="dxa"/>
                  <w:tcBorders>
                    <w:top w:val="single" w:sz="4" w:space="0" w:color="auto"/>
                    <w:left w:val="single" w:sz="4" w:space="0" w:color="auto"/>
                    <w:bottom w:val="single" w:sz="4" w:space="0" w:color="auto"/>
                    <w:right w:val="single" w:sz="4" w:space="0" w:color="auto"/>
                  </w:tcBorders>
                  <w:shd w:val="clear" w:color="auto" w:fill="C6D9F1"/>
                  <w:vAlign w:val="center"/>
                </w:tcPr>
                <w:p w14:paraId="101EC60C"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sz w:val="18"/>
                      <w:szCs w:val="18"/>
                    </w:rPr>
                  </w:pPr>
                  <w:r w:rsidRPr="00E6318C">
                    <w:rPr>
                      <w:rFonts w:asciiTheme="minorHAnsi" w:hAnsiTheme="minorHAnsi" w:cstheme="minorHAnsi"/>
                      <w:b/>
                      <w:sz w:val="18"/>
                      <w:szCs w:val="18"/>
                    </w:rPr>
                    <w:t>ΝΑΙ</w:t>
                  </w:r>
                </w:p>
              </w:tc>
              <w:tc>
                <w:tcPr>
                  <w:tcW w:w="900" w:type="dxa"/>
                  <w:tcBorders>
                    <w:top w:val="single" w:sz="4" w:space="0" w:color="auto"/>
                    <w:left w:val="single" w:sz="4" w:space="0" w:color="auto"/>
                    <w:bottom w:val="single" w:sz="4" w:space="0" w:color="auto"/>
                    <w:right w:val="single" w:sz="4" w:space="0" w:color="auto"/>
                  </w:tcBorders>
                  <w:shd w:val="clear" w:color="auto" w:fill="C6D9F1"/>
                  <w:vAlign w:val="center"/>
                </w:tcPr>
                <w:p w14:paraId="07A078DA"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sz w:val="18"/>
                      <w:szCs w:val="18"/>
                    </w:rPr>
                  </w:pPr>
                  <w:r w:rsidRPr="00E6318C">
                    <w:rPr>
                      <w:rFonts w:asciiTheme="minorHAnsi" w:hAnsiTheme="minorHAnsi" w:cstheme="minorHAnsi"/>
                      <w:b/>
                      <w:sz w:val="18"/>
                      <w:szCs w:val="18"/>
                    </w:rPr>
                    <w:t>ΟΧΙ</w:t>
                  </w:r>
                </w:p>
              </w:tc>
              <w:tc>
                <w:tcPr>
                  <w:tcW w:w="963" w:type="dxa"/>
                  <w:tcBorders>
                    <w:top w:val="single" w:sz="4" w:space="0" w:color="auto"/>
                    <w:left w:val="single" w:sz="4" w:space="0" w:color="auto"/>
                    <w:bottom w:val="single" w:sz="4" w:space="0" w:color="auto"/>
                    <w:right w:val="single" w:sz="4" w:space="0" w:color="auto"/>
                  </w:tcBorders>
                  <w:shd w:val="clear" w:color="auto" w:fill="C6D9F1"/>
                  <w:vAlign w:val="center"/>
                </w:tcPr>
                <w:p w14:paraId="32490967"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sz w:val="18"/>
                      <w:szCs w:val="18"/>
                    </w:rPr>
                  </w:pPr>
                  <w:r w:rsidRPr="00E6318C">
                    <w:rPr>
                      <w:rFonts w:asciiTheme="minorHAnsi" w:hAnsiTheme="minorHAnsi" w:cstheme="minorHAnsi"/>
                      <w:b/>
                      <w:sz w:val="18"/>
                      <w:szCs w:val="18"/>
                      <w:lang w:val="el-GR"/>
                    </w:rPr>
                    <w:t>Δεν αφορά</w:t>
                  </w:r>
                </w:p>
              </w:tc>
              <w:tc>
                <w:tcPr>
                  <w:tcW w:w="2013" w:type="dxa"/>
                  <w:tcBorders>
                    <w:top w:val="single" w:sz="4" w:space="0" w:color="auto"/>
                    <w:left w:val="single" w:sz="4" w:space="0" w:color="auto"/>
                    <w:bottom w:val="single" w:sz="4" w:space="0" w:color="auto"/>
                    <w:right w:val="single" w:sz="4" w:space="0" w:color="auto"/>
                  </w:tcBorders>
                  <w:shd w:val="clear" w:color="auto" w:fill="C6D9F1"/>
                  <w:vAlign w:val="center"/>
                </w:tcPr>
                <w:p w14:paraId="36FA95D3"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t>ΣΧΟΛΙΑ</w:t>
                  </w:r>
                </w:p>
              </w:tc>
            </w:tr>
            <w:tr w:rsidR="00C61701" w:rsidRPr="00E6318C" w14:paraId="793E9582"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6A9ABFA6"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1.</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4DB7375E" w14:textId="77777777" w:rsidR="00C61701" w:rsidRPr="00E6318C" w:rsidRDefault="00C61701" w:rsidP="00B771A7">
                  <w:pPr>
                    <w:autoSpaceDE w:val="0"/>
                    <w:autoSpaceDN w:val="0"/>
                    <w:adjustRightInd w:val="0"/>
                    <w:spacing w:after="160" w:line="240" w:lineRule="exact"/>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Βεβαιώνεται ότι όλα τα λογιστικά και δικαιολογητικά έγγραφα για το έργο που απαιτούνται για την διασφάλιση επαρκούς διαδρομής ελέγχου τηρούνται και είναι διαθέσιμα σύμφωνα με τις απαιτήσεις του Κανονισμού;</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08D3F8DA"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6FE85A8"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2D5A5C4B"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7E93700D"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000000"/>
                      <w:sz w:val="18"/>
                      <w:szCs w:val="18"/>
                      <w:lang w:val="el-GR" w:eastAsia="el-GR" w:bidi="he-IL"/>
                    </w:rPr>
                  </w:pPr>
                </w:p>
              </w:tc>
            </w:tr>
            <w:tr w:rsidR="00C61701" w:rsidRPr="00E6318C" w14:paraId="5EEBDEE3"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70FAA6EB"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2.</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5AE2679A" w14:textId="77777777" w:rsidR="00C61701" w:rsidRPr="00E6318C" w:rsidRDefault="00C61701" w:rsidP="00B771A7">
                  <w:pPr>
                    <w:autoSpaceDE w:val="0"/>
                    <w:autoSpaceDN w:val="0"/>
                    <w:adjustRightInd w:val="0"/>
                    <w:spacing w:after="160" w:line="240" w:lineRule="exact"/>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 xml:space="preserve">Βεβαιώνεται ότι ο Φορέας Υλοποίησης τηρεί αρχείο όλων των λογιστικών εγγράφων για κάθε έργο που υλοποιεί από το οποίο προκύπτουν αναλυτικές πληροφορίες για κάθε δαπάνη; </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3AAD5DE1"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27F75FE6"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5826C841"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62DD4D50"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000000"/>
                      <w:sz w:val="18"/>
                      <w:szCs w:val="18"/>
                      <w:lang w:val="el-GR" w:eastAsia="el-GR" w:bidi="he-IL"/>
                    </w:rPr>
                  </w:pPr>
                </w:p>
              </w:tc>
            </w:tr>
            <w:tr w:rsidR="00C61701" w:rsidRPr="00E6318C" w14:paraId="7F2F9D0C"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19D288BA"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3.</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3CD40E61" w14:textId="77777777" w:rsidR="00C61701" w:rsidRPr="00E6318C" w:rsidRDefault="00C61701" w:rsidP="00B771A7">
                  <w:pPr>
                    <w:autoSpaceDE w:val="0"/>
                    <w:autoSpaceDN w:val="0"/>
                    <w:adjustRightInd w:val="0"/>
                    <w:spacing w:after="160" w:line="240" w:lineRule="exact"/>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 xml:space="preserve">Βεβαιώνεται ότι ο Φορέας Υλοποίησης τηρεί αρχείο όλων των δικαιολογητικών εγγράφων από την υποβολή της αίτησης έως και την ολοκλήρωση του έργου, όπως  π.χ. έγγραφα που αφορούν στην επιλογή των τελικών αποδεκτών και την καταβολή της επιχορήγησης;  </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2E386BAB"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5873D16"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703F5725"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48FF24B2"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000000"/>
                      <w:sz w:val="18"/>
                      <w:szCs w:val="18"/>
                      <w:lang w:val="el-GR" w:eastAsia="el-GR" w:bidi="he-IL"/>
                    </w:rPr>
                  </w:pPr>
                </w:p>
              </w:tc>
            </w:tr>
            <w:tr w:rsidR="00C61701" w:rsidRPr="00E6318C" w14:paraId="5B1AA072"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60A8D423"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4.</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47DF2971" w14:textId="77777777" w:rsidR="00C61701" w:rsidRPr="00E6318C" w:rsidRDefault="00C61701" w:rsidP="00B771A7">
                  <w:pPr>
                    <w:autoSpaceDE w:val="0"/>
                    <w:autoSpaceDN w:val="0"/>
                    <w:adjustRightInd w:val="0"/>
                    <w:spacing w:after="160" w:line="240" w:lineRule="exact"/>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Βεβαιώνεται ότι ο Φορέας Υλοποίησης ενημερώνει εμπρόθεσμα το ΟΠΣ ΤΑ με όλα τα προβλεπόμενα έγγραφα που τεκμηριώνουν την πορεία εξέλιξης του έργου (δελτίο ωρίμανσης, δελτίο παρακολούθησης έργου ενισχύσεων );</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5745AF03"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2757F390"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74279D3F"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2EC87419"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000000"/>
                      <w:sz w:val="18"/>
                      <w:szCs w:val="18"/>
                      <w:lang w:val="el-GR" w:eastAsia="el-GR" w:bidi="he-IL"/>
                    </w:rPr>
                  </w:pPr>
                </w:p>
              </w:tc>
            </w:tr>
            <w:tr w:rsidR="00C61701" w:rsidRPr="00310424" w14:paraId="6A29D1FC"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278A2C8D"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 xml:space="preserve">5. </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7ADBEFB7" w14:textId="77777777" w:rsidR="00C61701" w:rsidRPr="00E6318C" w:rsidRDefault="00C61701" w:rsidP="00B771A7">
                  <w:pPr>
                    <w:autoSpaceDE w:val="0"/>
                    <w:autoSpaceDN w:val="0"/>
                    <w:adjustRightInd w:val="0"/>
                    <w:spacing w:after="160" w:line="240" w:lineRule="exact"/>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 xml:space="preserve">Βεβαιώνεται ότι τα δηλωθέντα στοιχεία στο ΟΠΣ ΤΑ (όπως πλήθος και στοιχεία ενισχυόμενων, ποσά πληρωμών, ανακτήσεων, </w:t>
                  </w:r>
                  <w:proofErr w:type="spellStart"/>
                  <w:r w:rsidRPr="00E6318C">
                    <w:rPr>
                      <w:rFonts w:asciiTheme="minorHAnsi" w:hAnsiTheme="minorHAnsi" w:cstheme="minorHAnsi"/>
                      <w:color w:val="000000"/>
                      <w:sz w:val="18"/>
                      <w:szCs w:val="18"/>
                      <w:lang w:val="el-GR" w:eastAsia="el-GR" w:bidi="he-IL"/>
                    </w:rPr>
                    <w:t>κλπ</w:t>
                  </w:r>
                  <w:proofErr w:type="spellEnd"/>
                  <w:r w:rsidRPr="00E6318C">
                    <w:rPr>
                      <w:rFonts w:asciiTheme="minorHAnsi" w:hAnsiTheme="minorHAnsi" w:cstheme="minorHAnsi"/>
                      <w:color w:val="000000"/>
                      <w:sz w:val="18"/>
                      <w:szCs w:val="18"/>
                      <w:lang w:val="el-GR" w:eastAsia="el-GR" w:bidi="he-IL"/>
                    </w:rPr>
                    <w:t xml:space="preserve">) συμφωνούν με τα στοιχεία που προκύπτουν από τα υποστηρικτικά πληροφοριακά συστήματα του ΦΥ; </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62883F28"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1FEBCF27"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3476DB0B"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4EBE0099"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000000"/>
                      <w:sz w:val="18"/>
                      <w:szCs w:val="18"/>
                      <w:lang w:val="el-GR" w:eastAsia="el-GR" w:bidi="he-IL"/>
                    </w:rPr>
                  </w:pPr>
                </w:p>
              </w:tc>
            </w:tr>
            <w:tr w:rsidR="00C61701" w:rsidRPr="00E6318C" w14:paraId="4D8A1B6C"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616999AB"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color w:val="000000"/>
                      <w:sz w:val="18"/>
                      <w:szCs w:val="18"/>
                      <w:lang w:val="el-GR" w:eastAsia="el-GR" w:bidi="he-IL"/>
                    </w:rPr>
                  </w:pPr>
                  <w:r w:rsidRPr="00E6318C">
                    <w:rPr>
                      <w:rFonts w:asciiTheme="minorHAnsi" w:hAnsiTheme="minorHAnsi" w:cstheme="minorHAnsi"/>
                      <w:sz w:val="18"/>
                      <w:szCs w:val="18"/>
                      <w:lang w:val="el-GR" w:eastAsia="el-GR" w:bidi="he-IL"/>
                    </w:rPr>
                    <w:t>6.</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2B392F41" w14:textId="77777777" w:rsidR="00C61701" w:rsidRPr="00E6318C" w:rsidRDefault="00C61701" w:rsidP="00B771A7">
                  <w:pPr>
                    <w:autoSpaceDE w:val="0"/>
                    <w:autoSpaceDN w:val="0"/>
                    <w:adjustRightInd w:val="0"/>
                    <w:spacing w:after="160" w:line="240" w:lineRule="exact"/>
                    <w:rPr>
                      <w:rFonts w:asciiTheme="minorHAnsi" w:hAnsiTheme="minorHAnsi" w:cstheme="minorHAnsi"/>
                      <w:color w:val="000000"/>
                      <w:sz w:val="18"/>
                      <w:szCs w:val="18"/>
                      <w:lang w:val="el-GR" w:eastAsia="el-GR" w:bidi="he-IL"/>
                    </w:rPr>
                  </w:pPr>
                  <w:r w:rsidRPr="00E6318C">
                    <w:rPr>
                      <w:rFonts w:asciiTheme="minorHAnsi" w:hAnsiTheme="minorHAnsi" w:cstheme="minorHAnsi"/>
                      <w:sz w:val="18"/>
                      <w:szCs w:val="18"/>
                      <w:lang w:val="el-GR" w:eastAsia="el-GR" w:bidi="he-IL"/>
                    </w:rPr>
                    <w:t xml:space="preserve">Βεβαιώνεται από τα προσκομισθέντα στον έλεγχο στοιχεία ότι οι σχετικές με το έργο δαπάνες τηρούνται από τον ΦΥ στη λογιστική μερίδα του έργου; </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4BD6AD4D"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05C330E7"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2C37BDCC"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71791791"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000000"/>
                      <w:sz w:val="18"/>
                      <w:szCs w:val="18"/>
                      <w:lang w:val="el-GR" w:eastAsia="el-GR" w:bidi="he-IL"/>
                    </w:rPr>
                  </w:pPr>
                </w:p>
              </w:tc>
            </w:tr>
            <w:tr w:rsidR="00C61701" w:rsidRPr="00E6318C" w14:paraId="7A212453"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464AE0EA"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7.</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41A35350" w14:textId="77777777" w:rsidR="00C61701" w:rsidRPr="00E6318C" w:rsidRDefault="00C61701" w:rsidP="00B771A7">
                  <w:pPr>
                    <w:autoSpaceDE w:val="0"/>
                    <w:autoSpaceDN w:val="0"/>
                    <w:adjustRightInd w:val="0"/>
                    <w:spacing w:after="160" w:line="240" w:lineRule="exact"/>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Βεβαιώνεται ότι ο Φορέας Υλοποίησης παρακολουθεί το έργο για τυχόν μη αιτιολογημένες καθυστερήσεις του χρονικού προγραμματισμού της υλοποίησής του και έχει προσδιορίσει διορθωτικά μέτρα και περίοδο συμμόρφωσης αυτού;</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31C009E4"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2F4843E6"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0261A0C1"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7660C98D"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000000"/>
                      <w:sz w:val="18"/>
                      <w:szCs w:val="18"/>
                      <w:lang w:val="el-GR" w:eastAsia="el-GR" w:bidi="he-IL"/>
                    </w:rPr>
                  </w:pPr>
                </w:p>
              </w:tc>
            </w:tr>
            <w:tr w:rsidR="00C61701" w:rsidRPr="00E6318C" w14:paraId="7195BFD3"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647B8FE4"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8.</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734C14E3" w14:textId="77777777" w:rsidR="00C61701" w:rsidRPr="00E6318C" w:rsidRDefault="00C61701" w:rsidP="00B771A7">
                  <w:pPr>
                    <w:autoSpaceDE w:val="0"/>
                    <w:autoSpaceDN w:val="0"/>
                    <w:adjustRightInd w:val="0"/>
                    <w:spacing w:after="160" w:line="240" w:lineRule="exact"/>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 xml:space="preserve">Βεβαιώνεται από τα προσκομισθέντα στον έλεγχο στοιχεία η επίτευξη των </w:t>
                  </w:r>
                  <w:proofErr w:type="spellStart"/>
                  <w:r w:rsidRPr="00E6318C">
                    <w:rPr>
                      <w:rFonts w:asciiTheme="minorHAnsi" w:hAnsiTheme="minorHAnsi" w:cstheme="minorHAnsi"/>
                      <w:color w:val="000000"/>
                      <w:sz w:val="18"/>
                      <w:szCs w:val="18"/>
                      <w:lang w:val="el-GR" w:eastAsia="el-GR" w:bidi="he-IL"/>
                    </w:rPr>
                    <w:t>τεθέντων</w:t>
                  </w:r>
                  <w:proofErr w:type="spellEnd"/>
                  <w:r w:rsidRPr="00E6318C">
                    <w:rPr>
                      <w:rFonts w:asciiTheme="minorHAnsi" w:hAnsiTheme="minorHAnsi" w:cstheme="minorHAnsi"/>
                      <w:color w:val="000000"/>
                      <w:sz w:val="18"/>
                      <w:szCs w:val="18"/>
                      <w:lang w:val="el-GR" w:eastAsia="el-GR" w:bidi="he-IL"/>
                    </w:rPr>
                    <w:t xml:space="preserve"> στόχων (δείκτες αποτελεσμάτων) ;</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48CA3A5B"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112D927F"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1C59D905"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3DE76836"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000000"/>
                      <w:sz w:val="18"/>
                      <w:szCs w:val="18"/>
                      <w:lang w:val="el-GR" w:eastAsia="el-GR" w:bidi="he-IL"/>
                    </w:rPr>
                  </w:pPr>
                </w:p>
              </w:tc>
            </w:tr>
            <w:tr w:rsidR="00C61701" w:rsidRPr="00E6318C" w14:paraId="79D49643"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18ECE430"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9.</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52FAB384" w14:textId="77777777" w:rsidR="00C61701" w:rsidRPr="00E6318C" w:rsidRDefault="00C61701" w:rsidP="00B771A7">
                  <w:pPr>
                    <w:autoSpaceDE w:val="0"/>
                    <w:autoSpaceDN w:val="0"/>
                    <w:adjustRightInd w:val="0"/>
                    <w:spacing w:after="160" w:line="240" w:lineRule="exact"/>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Βεβαιώνεται από τα προσκομισθέντα στον έλεγχο στοιχεία η συμμόρφωση του φορέα υλοποίησης σε τυχόν συστάσεις προγενέστερων ελέγχων που έχουν διενεργηθεί στο έργο;</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76C5C3FD"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1BFCB67A"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48F119A5"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6471B90A"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000000"/>
                      <w:sz w:val="18"/>
                      <w:szCs w:val="18"/>
                      <w:lang w:val="el-GR" w:eastAsia="el-GR" w:bidi="he-IL"/>
                    </w:rPr>
                  </w:pPr>
                </w:p>
              </w:tc>
            </w:tr>
            <w:tr w:rsidR="00C61701" w:rsidRPr="00E6318C" w14:paraId="23A2D185"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6B957C2D"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lastRenderedPageBreak/>
                    <w:t>10.</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60C9C3A8" w14:textId="77777777" w:rsidR="00C61701" w:rsidRPr="00E6318C" w:rsidRDefault="00C61701" w:rsidP="00B771A7">
                  <w:pPr>
                    <w:autoSpaceDE w:val="0"/>
                    <w:autoSpaceDN w:val="0"/>
                    <w:adjustRightInd w:val="0"/>
                    <w:spacing w:after="160" w:line="240" w:lineRule="exact"/>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 xml:space="preserve">Βεβαιώνεται ότι η υλοποίηση του φυσικού αντικειμένου του έργου είναι σε συμφωνία με την περιγραφή στην Απόφαση Ένταξης αυτού; </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3763E0DE"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0DB68084"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2D6CEF97"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47305111"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color w:val="FF0000"/>
                      <w:sz w:val="18"/>
                      <w:szCs w:val="18"/>
                      <w:lang w:val="el-GR" w:eastAsia="el-GR" w:bidi="he-IL"/>
                    </w:rPr>
                  </w:pPr>
                </w:p>
              </w:tc>
            </w:tr>
            <w:tr w:rsidR="00C61701" w:rsidRPr="00E6318C" w14:paraId="4E35F603"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384C94B6"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11.</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6CF1E933" w14:textId="77777777" w:rsidR="00C61701" w:rsidRPr="00E6318C" w:rsidRDefault="00C61701" w:rsidP="00B771A7">
                  <w:pPr>
                    <w:autoSpaceDE w:val="0"/>
                    <w:autoSpaceDN w:val="0"/>
                    <w:spacing w:after="160" w:line="240" w:lineRule="exact"/>
                    <w:rPr>
                      <w:rFonts w:asciiTheme="minorHAnsi" w:eastAsia="Calibri" w:hAnsiTheme="minorHAnsi" w:cstheme="minorHAnsi"/>
                      <w:color w:val="000000"/>
                      <w:sz w:val="18"/>
                      <w:szCs w:val="18"/>
                      <w:lang w:val="el-GR" w:eastAsia="el-GR"/>
                    </w:rPr>
                  </w:pPr>
                  <w:r w:rsidRPr="00E6318C">
                    <w:rPr>
                      <w:rFonts w:asciiTheme="minorHAnsi" w:hAnsiTheme="minorHAnsi" w:cstheme="minorHAnsi"/>
                      <w:color w:val="000000"/>
                      <w:sz w:val="18"/>
                      <w:szCs w:val="18"/>
                      <w:lang w:val="el-GR" w:eastAsia="el-GR" w:bidi="he-IL"/>
                    </w:rPr>
                    <w:t>Τηρήθηκε η διαδικασία πιστοποίησης και καταβολής της επιχορήγησης σύμφωνα με τα προβλεπόμενα στην Πρόσκληση;</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178C36A0"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79185D95"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36CB0594"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25A1E0B3"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p>
              </w:tc>
            </w:tr>
            <w:tr w:rsidR="00C61701" w:rsidRPr="00E6318C" w14:paraId="01AAB813" w14:textId="77777777" w:rsidTr="00B771A7">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72BB9C5"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12.</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33826487" w14:textId="77777777" w:rsidR="00C61701" w:rsidRPr="00E6318C" w:rsidRDefault="00C61701" w:rsidP="00B771A7">
                  <w:pPr>
                    <w:autoSpaceDE w:val="0"/>
                    <w:autoSpaceDN w:val="0"/>
                    <w:adjustRightInd w:val="0"/>
                    <w:spacing w:after="160" w:line="240" w:lineRule="exact"/>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Βεβαιώνεται η τήρηση κανόνων δημοσιότητας σύμφωνα με τις απαιτήσεις του Κανονισμού (ΕΕ) αριθ. 2021/241 (έμβλημα της ΕΕ, δήλωση ότι το έργο  χρηματοδοτείται από το ΤΑΑ);</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2C575E18"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lang w:val="el-GR"/>
                    </w:rPr>
                    <w:fldChar w:fldCharType="begin">
                      <w:ffData>
                        <w:name w:val="Check1"/>
                        <w:enabled/>
                        <w:calcOnExit w:val="0"/>
                        <w:checkBox>
                          <w:sizeAuto/>
                          <w:default w:val="0"/>
                        </w:checkBox>
                      </w:ffData>
                    </w:fldChar>
                  </w:r>
                  <w:r w:rsidRPr="00E6318C">
                    <w:rPr>
                      <w:rFonts w:asciiTheme="minorHAnsi" w:hAnsiTheme="minorHAnsi" w:cstheme="minorHAnsi"/>
                      <w:sz w:val="18"/>
                      <w:szCs w:val="18"/>
                      <w:lang w:val="el-GR"/>
                    </w:rPr>
                    <w:instrText xml:space="preserve"> FORMCHECKBOX </w:instrText>
                  </w:r>
                  <w:r w:rsidR="00AD6C1A">
                    <w:rPr>
                      <w:rFonts w:asciiTheme="minorHAnsi" w:hAnsiTheme="minorHAnsi" w:cstheme="minorHAnsi"/>
                      <w:sz w:val="18"/>
                      <w:szCs w:val="18"/>
                      <w:lang w:val="el-GR"/>
                    </w:rPr>
                  </w:r>
                  <w:r w:rsidR="00AD6C1A">
                    <w:rPr>
                      <w:rFonts w:asciiTheme="minorHAnsi" w:hAnsiTheme="minorHAnsi" w:cstheme="minorHAnsi"/>
                      <w:sz w:val="18"/>
                      <w:szCs w:val="18"/>
                      <w:lang w:val="el-GR"/>
                    </w:rPr>
                    <w:fldChar w:fldCharType="separate"/>
                  </w:r>
                  <w:r w:rsidRPr="00E6318C">
                    <w:rPr>
                      <w:rFonts w:asciiTheme="minorHAnsi" w:hAnsiTheme="minorHAnsi" w:cstheme="minorHAnsi"/>
                      <w:sz w:val="18"/>
                      <w:szCs w:val="18"/>
                      <w:lang w:val="el-GR"/>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2EC18A66"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lang w:val="el-GR"/>
                    </w:rPr>
                    <w:fldChar w:fldCharType="begin">
                      <w:ffData>
                        <w:name w:val="Check1"/>
                        <w:enabled/>
                        <w:calcOnExit w:val="0"/>
                        <w:checkBox>
                          <w:sizeAuto/>
                          <w:default w:val="0"/>
                        </w:checkBox>
                      </w:ffData>
                    </w:fldChar>
                  </w:r>
                  <w:r w:rsidRPr="00E6318C">
                    <w:rPr>
                      <w:rFonts w:asciiTheme="minorHAnsi" w:hAnsiTheme="minorHAnsi" w:cstheme="minorHAnsi"/>
                      <w:sz w:val="18"/>
                      <w:szCs w:val="18"/>
                      <w:lang w:val="el-GR"/>
                    </w:rPr>
                    <w:instrText xml:space="preserve"> FORMCHECKBOX </w:instrText>
                  </w:r>
                  <w:r w:rsidR="00AD6C1A">
                    <w:rPr>
                      <w:rFonts w:asciiTheme="minorHAnsi" w:hAnsiTheme="minorHAnsi" w:cstheme="minorHAnsi"/>
                      <w:sz w:val="18"/>
                      <w:szCs w:val="18"/>
                      <w:lang w:val="el-GR"/>
                    </w:rPr>
                  </w:r>
                  <w:r w:rsidR="00AD6C1A">
                    <w:rPr>
                      <w:rFonts w:asciiTheme="minorHAnsi" w:hAnsiTheme="minorHAnsi" w:cstheme="minorHAnsi"/>
                      <w:sz w:val="18"/>
                      <w:szCs w:val="18"/>
                      <w:lang w:val="el-GR"/>
                    </w:rPr>
                    <w:fldChar w:fldCharType="separate"/>
                  </w:r>
                  <w:r w:rsidRPr="00E6318C">
                    <w:rPr>
                      <w:rFonts w:asciiTheme="minorHAnsi" w:hAnsiTheme="minorHAnsi" w:cstheme="minorHAnsi"/>
                      <w:sz w:val="18"/>
                      <w:szCs w:val="18"/>
                      <w:lang w:val="el-GR"/>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51E73010"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lang w:val="el-GR"/>
                    </w:rPr>
                    <w:fldChar w:fldCharType="begin">
                      <w:ffData>
                        <w:name w:val="Check1"/>
                        <w:enabled/>
                        <w:calcOnExit w:val="0"/>
                        <w:checkBox>
                          <w:sizeAuto/>
                          <w:default w:val="0"/>
                        </w:checkBox>
                      </w:ffData>
                    </w:fldChar>
                  </w:r>
                  <w:r w:rsidRPr="00E6318C">
                    <w:rPr>
                      <w:rFonts w:asciiTheme="minorHAnsi" w:hAnsiTheme="minorHAnsi" w:cstheme="minorHAnsi"/>
                      <w:sz w:val="18"/>
                      <w:szCs w:val="18"/>
                      <w:lang w:val="el-GR"/>
                    </w:rPr>
                    <w:instrText xml:space="preserve"> FORMCHECKBOX </w:instrText>
                  </w:r>
                  <w:r w:rsidR="00AD6C1A">
                    <w:rPr>
                      <w:rFonts w:asciiTheme="minorHAnsi" w:hAnsiTheme="minorHAnsi" w:cstheme="minorHAnsi"/>
                      <w:sz w:val="18"/>
                      <w:szCs w:val="18"/>
                      <w:lang w:val="el-GR"/>
                    </w:rPr>
                  </w:r>
                  <w:r w:rsidR="00AD6C1A">
                    <w:rPr>
                      <w:rFonts w:asciiTheme="minorHAnsi" w:hAnsiTheme="minorHAnsi" w:cstheme="minorHAnsi"/>
                      <w:sz w:val="18"/>
                      <w:szCs w:val="18"/>
                      <w:lang w:val="el-GR"/>
                    </w:rPr>
                    <w:fldChar w:fldCharType="separate"/>
                  </w:r>
                  <w:r w:rsidRPr="00E6318C">
                    <w:rPr>
                      <w:rFonts w:asciiTheme="minorHAnsi" w:hAnsiTheme="minorHAnsi" w:cstheme="minorHAnsi"/>
                      <w:sz w:val="18"/>
                      <w:szCs w:val="18"/>
                      <w:lang w:val="el-GR"/>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2D2BBAD1"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color w:val="FF0000"/>
                      <w:sz w:val="18"/>
                      <w:szCs w:val="18"/>
                      <w:lang w:val="el-GR" w:eastAsia="el-GR" w:bidi="he-IL"/>
                    </w:rPr>
                  </w:pPr>
                </w:p>
              </w:tc>
            </w:tr>
            <w:tr w:rsidR="00C61701" w:rsidRPr="00310424" w14:paraId="1DBC2A9D" w14:textId="77777777" w:rsidTr="00B771A7">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D6463B5"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13.</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5F51D013" w14:textId="77777777" w:rsidR="00C61701" w:rsidRPr="00E6318C" w:rsidRDefault="00C61701" w:rsidP="00B771A7">
                  <w:pPr>
                    <w:autoSpaceDE w:val="0"/>
                    <w:autoSpaceDN w:val="0"/>
                    <w:adjustRightInd w:val="0"/>
                    <w:spacing w:after="160" w:line="240" w:lineRule="exact"/>
                    <w:rPr>
                      <w:rFonts w:asciiTheme="minorHAnsi" w:hAnsiTheme="minorHAnsi" w:cstheme="minorHAnsi"/>
                      <w:color w:val="000000"/>
                      <w:sz w:val="18"/>
                      <w:szCs w:val="18"/>
                      <w:lang w:val="el-GR" w:eastAsia="el-GR" w:bidi="he-IL"/>
                    </w:rPr>
                  </w:pPr>
                  <w:r w:rsidRPr="00E6318C">
                    <w:rPr>
                      <w:rFonts w:asciiTheme="minorHAnsi" w:hAnsiTheme="minorHAnsi" w:cstheme="minorHAnsi"/>
                      <w:sz w:val="18"/>
                      <w:szCs w:val="18"/>
                      <w:lang w:val="el-GR" w:eastAsia="el-GR" w:bidi="he-IL"/>
                    </w:rPr>
                    <w:t>Άλλη ερώτηση</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60A85805"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5459FF8"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4B16B300"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40DDF2E6"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color w:val="FF0000"/>
                      <w:sz w:val="18"/>
                      <w:szCs w:val="18"/>
                      <w:lang w:val="el-GR" w:eastAsia="el-GR" w:bidi="he-IL"/>
                    </w:rPr>
                  </w:pPr>
                </w:p>
              </w:tc>
            </w:tr>
          </w:tbl>
          <w:p w14:paraId="56BB8055" w14:textId="77777777" w:rsidR="00C61701" w:rsidRPr="00E6318C" w:rsidRDefault="00C61701" w:rsidP="00B771A7">
            <w:pPr>
              <w:pStyle w:val="CommentText"/>
              <w:rPr>
                <w:rFonts w:asciiTheme="minorHAnsi" w:hAnsiTheme="minorHAnsi" w:cstheme="minorHAnsi"/>
                <w:bCs/>
                <w:sz w:val="18"/>
                <w:szCs w:val="18"/>
                <w:lang w:val="el-GR" w:eastAsia="en-GB"/>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1033"/>
              <w:gridCol w:w="8885"/>
            </w:tblGrid>
            <w:tr w:rsidR="00C61701" w:rsidRPr="00310424" w14:paraId="46BA1F27" w14:textId="77777777" w:rsidTr="00B771A7">
              <w:tc>
                <w:tcPr>
                  <w:tcW w:w="9918" w:type="dxa"/>
                  <w:gridSpan w:val="2"/>
                  <w:shd w:val="clear" w:color="auto" w:fill="F3F3F3"/>
                </w:tcPr>
                <w:p w14:paraId="723718AA" w14:textId="77777777" w:rsidR="00C61701" w:rsidRPr="00E6318C" w:rsidRDefault="00C61701" w:rsidP="00B771A7">
                  <w:pPr>
                    <w:spacing w:before="60" w:after="60"/>
                    <w:ind w:left="57"/>
                    <w:rPr>
                      <w:rFonts w:asciiTheme="minorHAnsi" w:hAnsiTheme="minorHAnsi" w:cstheme="minorHAnsi"/>
                      <w:b/>
                      <w:sz w:val="18"/>
                      <w:szCs w:val="18"/>
                      <w:lang w:val="el-GR"/>
                    </w:rPr>
                  </w:pPr>
                  <w:r w:rsidRPr="00E6318C">
                    <w:rPr>
                      <w:rFonts w:asciiTheme="minorHAnsi" w:hAnsiTheme="minorHAnsi" w:cstheme="minorHAnsi"/>
                      <w:b/>
                      <w:sz w:val="18"/>
                      <w:szCs w:val="18"/>
                      <w:lang w:val="el-GR"/>
                    </w:rPr>
                    <w:t>Παρατηρήσεις</w:t>
                  </w:r>
                </w:p>
              </w:tc>
            </w:tr>
            <w:tr w:rsidR="00C61701" w:rsidRPr="00310424" w14:paraId="28C7C2A9" w14:textId="77777777" w:rsidTr="00B771A7">
              <w:tc>
                <w:tcPr>
                  <w:tcW w:w="1033" w:type="dxa"/>
                  <w:shd w:val="clear" w:color="auto" w:fill="F3F3F3"/>
                </w:tcPr>
                <w:p w14:paraId="6D49FC7F" w14:textId="77777777" w:rsidR="00C61701" w:rsidRPr="00E6318C" w:rsidRDefault="00C61701" w:rsidP="00B771A7">
                  <w:pPr>
                    <w:spacing w:before="60" w:after="60"/>
                    <w:ind w:right="619"/>
                    <w:rPr>
                      <w:rFonts w:asciiTheme="minorHAnsi" w:hAnsiTheme="minorHAnsi" w:cstheme="minorHAnsi"/>
                      <w:sz w:val="18"/>
                      <w:szCs w:val="18"/>
                      <w:lang w:val="el-GR"/>
                    </w:rPr>
                  </w:pPr>
                  <w:r w:rsidRPr="00E6318C">
                    <w:rPr>
                      <w:rFonts w:asciiTheme="minorHAnsi" w:hAnsiTheme="minorHAnsi" w:cstheme="minorHAnsi"/>
                      <w:sz w:val="18"/>
                      <w:szCs w:val="18"/>
                      <w:lang w:val="el-GR"/>
                    </w:rPr>
                    <w:t>α.</w:t>
                  </w:r>
                </w:p>
              </w:tc>
              <w:tc>
                <w:tcPr>
                  <w:tcW w:w="8885" w:type="dxa"/>
                  <w:shd w:val="clear" w:color="auto" w:fill="F3F3F3"/>
                  <w:vAlign w:val="center"/>
                </w:tcPr>
                <w:p w14:paraId="4A689277" w14:textId="77777777" w:rsidR="00C61701" w:rsidRPr="00E6318C" w:rsidRDefault="00C61701" w:rsidP="00B771A7">
                  <w:pPr>
                    <w:spacing w:before="60" w:after="60"/>
                    <w:rPr>
                      <w:rFonts w:asciiTheme="minorHAnsi" w:hAnsiTheme="minorHAnsi" w:cstheme="minorHAnsi"/>
                      <w:sz w:val="18"/>
                      <w:szCs w:val="18"/>
                      <w:lang w:val="el-GR"/>
                    </w:rPr>
                  </w:pPr>
                </w:p>
              </w:tc>
            </w:tr>
            <w:tr w:rsidR="00C61701" w:rsidRPr="00310424" w14:paraId="32A802E8" w14:textId="77777777" w:rsidTr="00B771A7">
              <w:tc>
                <w:tcPr>
                  <w:tcW w:w="1033" w:type="dxa"/>
                  <w:shd w:val="clear" w:color="auto" w:fill="F3F3F3"/>
                </w:tcPr>
                <w:p w14:paraId="1283A8A9" w14:textId="77777777" w:rsidR="00C61701" w:rsidRPr="00E6318C" w:rsidRDefault="00C61701" w:rsidP="00B771A7">
                  <w:pPr>
                    <w:spacing w:before="60" w:after="60"/>
                    <w:ind w:right="619"/>
                    <w:rPr>
                      <w:rFonts w:asciiTheme="minorHAnsi" w:hAnsiTheme="minorHAnsi" w:cstheme="minorHAnsi"/>
                      <w:sz w:val="18"/>
                      <w:szCs w:val="18"/>
                      <w:lang w:val="el-GR"/>
                    </w:rPr>
                  </w:pPr>
                  <w:r w:rsidRPr="00E6318C">
                    <w:rPr>
                      <w:rFonts w:asciiTheme="minorHAnsi" w:hAnsiTheme="minorHAnsi" w:cstheme="minorHAnsi"/>
                      <w:sz w:val="18"/>
                      <w:szCs w:val="18"/>
                      <w:lang w:val="el-GR"/>
                    </w:rPr>
                    <w:t>β.</w:t>
                  </w:r>
                </w:p>
              </w:tc>
              <w:tc>
                <w:tcPr>
                  <w:tcW w:w="8885" w:type="dxa"/>
                  <w:shd w:val="clear" w:color="auto" w:fill="F3F3F3"/>
                  <w:vAlign w:val="center"/>
                </w:tcPr>
                <w:p w14:paraId="5FEA1803" w14:textId="77777777" w:rsidR="00C61701" w:rsidRPr="00E6318C" w:rsidRDefault="00C61701" w:rsidP="00B771A7">
                  <w:pPr>
                    <w:spacing w:before="60" w:after="60"/>
                    <w:rPr>
                      <w:rFonts w:asciiTheme="minorHAnsi" w:hAnsiTheme="minorHAnsi" w:cstheme="minorHAnsi"/>
                      <w:sz w:val="18"/>
                      <w:szCs w:val="18"/>
                      <w:lang w:val="el-GR"/>
                    </w:rPr>
                  </w:pPr>
                </w:p>
              </w:tc>
            </w:tr>
          </w:tbl>
          <w:p w14:paraId="7284539F" w14:textId="77777777" w:rsidR="00C61701" w:rsidRPr="00E6318C" w:rsidRDefault="00C61701" w:rsidP="00B771A7">
            <w:pPr>
              <w:spacing w:after="0"/>
              <w:rPr>
                <w:rFonts w:asciiTheme="minorHAnsi" w:hAnsiTheme="minorHAnsi" w:cstheme="minorHAnsi"/>
                <w:b/>
                <w:bCs/>
                <w:color w:val="000000"/>
                <w:sz w:val="18"/>
                <w:szCs w:val="18"/>
                <w:u w:val="single"/>
                <w:lang w:val="el-GR" w:eastAsia="el-GR" w:bidi="he-IL"/>
              </w:rPr>
            </w:pPr>
          </w:p>
          <w:p w14:paraId="5988F6B1" w14:textId="77777777" w:rsidR="00C61701" w:rsidRPr="00E6318C" w:rsidRDefault="00C61701" w:rsidP="00B771A7">
            <w:pPr>
              <w:spacing w:after="0"/>
              <w:rPr>
                <w:rFonts w:asciiTheme="minorHAnsi" w:hAnsiTheme="minorHAnsi" w:cstheme="minorHAnsi"/>
                <w:b/>
                <w:bCs/>
                <w:color w:val="000000"/>
                <w:sz w:val="18"/>
                <w:szCs w:val="18"/>
                <w:u w:val="single"/>
                <w:lang w:val="el-GR" w:eastAsia="el-GR" w:bidi="he-IL"/>
              </w:rPr>
            </w:pPr>
          </w:p>
          <w:p w14:paraId="766CCEEC" w14:textId="77777777" w:rsidR="00C61701" w:rsidRPr="00E6318C" w:rsidRDefault="00C61701" w:rsidP="00B771A7">
            <w:pPr>
              <w:spacing w:after="0"/>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t>2.5 Έλεγχος υλοποίησης φυσικού και οικονομικού αντικειμένου του Έργου, σε επίπεδο τελικών αποδεκτών</w:t>
            </w:r>
            <w:r w:rsidRPr="00E6318C">
              <w:rPr>
                <w:rStyle w:val="FootnoteReference"/>
                <w:rFonts w:asciiTheme="minorHAnsi" w:hAnsiTheme="minorHAnsi" w:cstheme="minorHAnsi"/>
                <w:b/>
                <w:bCs/>
                <w:color w:val="000000"/>
                <w:sz w:val="18"/>
                <w:szCs w:val="18"/>
                <w:lang w:val="el-GR" w:eastAsia="el-GR" w:bidi="he-IL"/>
              </w:rPr>
              <w:footnoteReference w:id="13"/>
            </w:r>
          </w:p>
          <w:p w14:paraId="474B1FC8" w14:textId="77777777" w:rsidR="00C61701" w:rsidRPr="00E6318C" w:rsidRDefault="00C61701" w:rsidP="00B771A7">
            <w:pPr>
              <w:spacing w:after="0"/>
              <w:rPr>
                <w:rFonts w:asciiTheme="minorHAnsi" w:hAnsiTheme="minorHAnsi" w:cstheme="minorHAnsi"/>
                <w:b/>
                <w:bCs/>
                <w:color w:val="000000"/>
                <w:sz w:val="18"/>
                <w:szCs w:val="18"/>
                <w:lang w:val="el-GR" w:eastAsia="el-GR" w:bidi="he-IL"/>
              </w:rPr>
            </w:pPr>
          </w:p>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4788"/>
              <w:gridCol w:w="713"/>
              <w:gridCol w:w="851"/>
              <w:gridCol w:w="964"/>
              <w:gridCol w:w="1976"/>
            </w:tblGrid>
            <w:tr w:rsidR="00C61701" w:rsidRPr="00E6318C" w14:paraId="66D34C16" w14:textId="77777777" w:rsidTr="00B771A7">
              <w:tc>
                <w:tcPr>
                  <w:tcW w:w="678" w:type="dxa"/>
                  <w:shd w:val="clear" w:color="auto" w:fill="C6D9F1"/>
                  <w:vAlign w:val="center"/>
                </w:tcPr>
                <w:p w14:paraId="280F12CD"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sz w:val="18"/>
                      <w:szCs w:val="18"/>
                      <w:lang w:val="el-GR" w:eastAsia="el-GR" w:bidi="he-IL"/>
                    </w:rPr>
                  </w:pPr>
                  <w:r w:rsidRPr="00E6318C">
                    <w:rPr>
                      <w:rFonts w:asciiTheme="minorHAnsi" w:hAnsiTheme="minorHAnsi" w:cstheme="minorHAnsi"/>
                      <w:b/>
                      <w:sz w:val="18"/>
                      <w:szCs w:val="18"/>
                      <w:lang w:val="el-GR" w:eastAsia="el-GR" w:bidi="he-IL"/>
                    </w:rPr>
                    <w:t>Α/Α</w:t>
                  </w:r>
                </w:p>
              </w:tc>
              <w:tc>
                <w:tcPr>
                  <w:tcW w:w="4788" w:type="dxa"/>
                  <w:shd w:val="clear" w:color="auto" w:fill="C6D9F1"/>
                  <w:vAlign w:val="center"/>
                </w:tcPr>
                <w:p w14:paraId="6550FF76"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sz w:val="18"/>
                      <w:szCs w:val="18"/>
                      <w:lang w:val="el-GR" w:eastAsia="el-GR" w:bidi="he-IL"/>
                    </w:rPr>
                  </w:pPr>
                  <w:r w:rsidRPr="00E6318C">
                    <w:rPr>
                      <w:rFonts w:asciiTheme="minorHAnsi" w:hAnsiTheme="minorHAnsi" w:cstheme="minorHAnsi"/>
                      <w:b/>
                      <w:color w:val="000000"/>
                      <w:sz w:val="18"/>
                      <w:szCs w:val="18"/>
                      <w:lang w:val="el-GR" w:eastAsia="el-GR" w:bidi="he-IL"/>
                    </w:rPr>
                    <w:t>Περιγραφή</w:t>
                  </w:r>
                </w:p>
              </w:tc>
              <w:tc>
                <w:tcPr>
                  <w:tcW w:w="713" w:type="dxa"/>
                  <w:shd w:val="clear" w:color="auto" w:fill="C6D9F1"/>
                  <w:vAlign w:val="center"/>
                </w:tcPr>
                <w:p w14:paraId="6F654C86"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sz w:val="18"/>
                      <w:szCs w:val="18"/>
                      <w:lang w:val="el-GR" w:eastAsia="el-GR" w:bidi="he-IL"/>
                    </w:rPr>
                  </w:pPr>
                  <w:r w:rsidRPr="00E6318C">
                    <w:rPr>
                      <w:rFonts w:asciiTheme="minorHAnsi" w:hAnsiTheme="minorHAnsi" w:cstheme="minorHAnsi"/>
                      <w:b/>
                      <w:bCs/>
                      <w:sz w:val="18"/>
                      <w:szCs w:val="18"/>
                      <w:lang w:val="el-GR" w:eastAsia="el-GR" w:bidi="he-IL"/>
                    </w:rPr>
                    <w:t>ΝΑΙ</w:t>
                  </w:r>
                </w:p>
              </w:tc>
              <w:tc>
                <w:tcPr>
                  <w:tcW w:w="851" w:type="dxa"/>
                  <w:shd w:val="clear" w:color="auto" w:fill="C6D9F1"/>
                  <w:vAlign w:val="center"/>
                </w:tcPr>
                <w:p w14:paraId="1C3597C9"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sz w:val="18"/>
                      <w:szCs w:val="18"/>
                      <w:lang w:val="el-GR" w:eastAsia="el-GR" w:bidi="he-IL"/>
                    </w:rPr>
                  </w:pPr>
                  <w:r w:rsidRPr="00E6318C">
                    <w:rPr>
                      <w:rFonts w:asciiTheme="minorHAnsi" w:hAnsiTheme="minorHAnsi" w:cstheme="minorHAnsi"/>
                      <w:b/>
                      <w:bCs/>
                      <w:sz w:val="18"/>
                      <w:szCs w:val="18"/>
                      <w:lang w:val="el-GR" w:eastAsia="el-GR" w:bidi="he-IL"/>
                    </w:rPr>
                    <w:t>ΟΧΙ</w:t>
                  </w:r>
                </w:p>
              </w:tc>
              <w:tc>
                <w:tcPr>
                  <w:tcW w:w="964" w:type="dxa"/>
                  <w:shd w:val="clear" w:color="auto" w:fill="C6D9F1"/>
                  <w:vAlign w:val="center"/>
                </w:tcPr>
                <w:p w14:paraId="4F0CAB19" w14:textId="77777777" w:rsidR="00C61701" w:rsidRPr="00E6318C" w:rsidRDefault="00C61701" w:rsidP="00B771A7">
                  <w:pPr>
                    <w:autoSpaceDE w:val="0"/>
                    <w:autoSpaceDN w:val="0"/>
                    <w:adjustRightInd w:val="0"/>
                    <w:spacing w:after="160" w:line="240" w:lineRule="exact"/>
                    <w:ind w:right="-102"/>
                    <w:jc w:val="center"/>
                    <w:rPr>
                      <w:rFonts w:asciiTheme="minorHAnsi" w:hAnsiTheme="minorHAnsi" w:cstheme="minorHAnsi"/>
                      <w:b/>
                      <w:bCs/>
                      <w:sz w:val="18"/>
                      <w:szCs w:val="18"/>
                      <w:lang w:val="el-GR" w:eastAsia="el-GR" w:bidi="he-IL"/>
                    </w:rPr>
                  </w:pPr>
                  <w:r w:rsidRPr="00E6318C">
                    <w:rPr>
                      <w:rFonts w:asciiTheme="minorHAnsi" w:hAnsiTheme="minorHAnsi" w:cstheme="minorHAnsi"/>
                      <w:b/>
                      <w:bCs/>
                      <w:sz w:val="18"/>
                      <w:szCs w:val="18"/>
                      <w:lang w:val="el-GR" w:eastAsia="el-GR" w:bidi="he-IL"/>
                    </w:rPr>
                    <w:t>Δεν αφορά</w:t>
                  </w:r>
                </w:p>
              </w:tc>
              <w:tc>
                <w:tcPr>
                  <w:tcW w:w="1976" w:type="dxa"/>
                  <w:shd w:val="clear" w:color="auto" w:fill="C6D9F1"/>
                  <w:vAlign w:val="center"/>
                </w:tcPr>
                <w:p w14:paraId="340CB6F3"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sz w:val="18"/>
                      <w:szCs w:val="18"/>
                      <w:lang w:val="el-GR" w:eastAsia="el-GR" w:bidi="he-IL"/>
                    </w:rPr>
                  </w:pPr>
                  <w:r w:rsidRPr="00E6318C">
                    <w:rPr>
                      <w:rFonts w:asciiTheme="minorHAnsi" w:hAnsiTheme="minorHAnsi" w:cstheme="minorHAnsi"/>
                      <w:b/>
                      <w:bCs/>
                      <w:sz w:val="18"/>
                      <w:szCs w:val="18"/>
                      <w:lang w:val="el-GR" w:eastAsia="el-GR" w:bidi="he-IL"/>
                    </w:rPr>
                    <w:t>ΣΧΟΛΙΑ</w:t>
                  </w:r>
                </w:p>
              </w:tc>
            </w:tr>
            <w:tr w:rsidR="00C61701" w:rsidRPr="00E6318C" w14:paraId="1BD44E5E" w14:textId="77777777" w:rsidTr="00B771A7">
              <w:tc>
                <w:tcPr>
                  <w:tcW w:w="678" w:type="dxa"/>
                  <w:vAlign w:val="center"/>
                </w:tcPr>
                <w:p w14:paraId="531AD097"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eastAsia="el-GR" w:bidi="he-IL"/>
                    </w:rPr>
                  </w:pPr>
                  <w:r w:rsidRPr="00E6318C">
                    <w:rPr>
                      <w:rFonts w:asciiTheme="minorHAnsi" w:hAnsiTheme="minorHAnsi" w:cstheme="minorHAnsi"/>
                      <w:sz w:val="18"/>
                      <w:szCs w:val="18"/>
                      <w:lang w:val="el-GR" w:eastAsia="el-GR" w:bidi="he-IL"/>
                    </w:rPr>
                    <w:t>1.</w:t>
                  </w:r>
                </w:p>
              </w:tc>
              <w:tc>
                <w:tcPr>
                  <w:tcW w:w="4788" w:type="dxa"/>
                </w:tcPr>
                <w:p w14:paraId="46C12093" w14:textId="77777777" w:rsidR="00C61701" w:rsidRPr="00E6318C" w:rsidRDefault="00C61701" w:rsidP="00B771A7">
                  <w:pPr>
                    <w:autoSpaceDE w:val="0"/>
                    <w:autoSpaceDN w:val="0"/>
                    <w:adjustRightInd w:val="0"/>
                    <w:spacing w:after="160" w:line="240" w:lineRule="exact"/>
                    <w:ind w:right="125"/>
                    <w:rPr>
                      <w:rFonts w:asciiTheme="minorHAnsi" w:hAnsiTheme="minorHAnsi" w:cstheme="minorHAnsi"/>
                      <w:sz w:val="18"/>
                      <w:szCs w:val="18"/>
                      <w:lang w:val="el-GR" w:eastAsia="el-GR" w:bidi="he-IL"/>
                    </w:rPr>
                  </w:pPr>
                  <w:r w:rsidRPr="00E6318C">
                    <w:rPr>
                      <w:rFonts w:asciiTheme="minorHAnsi" w:hAnsiTheme="minorHAnsi" w:cstheme="minorHAnsi"/>
                      <w:sz w:val="18"/>
                      <w:szCs w:val="18"/>
                      <w:lang w:val="el-GR" w:eastAsia="el-GR" w:bidi="he-IL"/>
                    </w:rPr>
                    <w:t xml:space="preserve">Βεβαιώνεται ότι οι ενισχυόμενοι πληρούν τα κριτήρια </w:t>
                  </w:r>
                  <w:proofErr w:type="spellStart"/>
                  <w:r w:rsidRPr="00E6318C">
                    <w:rPr>
                      <w:rFonts w:asciiTheme="minorHAnsi" w:hAnsiTheme="minorHAnsi" w:cstheme="minorHAnsi"/>
                      <w:sz w:val="18"/>
                      <w:szCs w:val="18"/>
                      <w:lang w:val="el-GR" w:eastAsia="el-GR" w:bidi="he-IL"/>
                    </w:rPr>
                    <w:t>επιλεξιμότητας</w:t>
                  </w:r>
                  <w:proofErr w:type="spellEnd"/>
                  <w:r w:rsidRPr="00E6318C">
                    <w:rPr>
                      <w:rFonts w:asciiTheme="minorHAnsi" w:hAnsiTheme="minorHAnsi" w:cstheme="minorHAnsi"/>
                      <w:sz w:val="18"/>
                      <w:szCs w:val="18"/>
                      <w:lang w:val="el-GR" w:eastAsia="el-GR" w:bidi="he-IL"/>
                    </w:rPr>
                    <w:t xml:space="preserve"> της πρόσκλησης;</w:t>
                  </w:r>
                </w:p>
              </w:tc>
              <w:tc>
                <w:tcPr>
                  <w:tcW w:w="713" w:type="dxa"/>
                  <w:vAlign w:val="center"/>
                </w:tcPr>
                <w:p w14:paraId="7A0B7A92"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851" w:type="dxa"/>
                  <w:vAlign w:val="center"/>
                </w:tcPr>
                <w:p w14:paraId="256A24B5"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964" w:type="dxa"/>
                  <w:vAlign w:val="center"/>
                </w:tcPr>
                <w:p w14:paraId="740EFC5B"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1976" w:type="dxa"/>
                </w:tcPr>
                <w:p w14:paraId="7DF42FA2"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FF0000"/>
                      <w:sz w:val="18"/>
                      <w:szCs w:val="18"/>
                      <w:lang w:val="el-GR" w:eastAsia="el-GR" w:bidi="he-IL"/>
                    </w:rPr>
                  </w:pPr>
                </w:p>
              </w:tc>
            </w:tr>
            <w:tr w:rsidR="00C61701" w:rsidRPr="00E6318C" w14:paraId="2CAD42B5" w14:textId="77777777" w:rsidTr="00B771A7">
              <w:tc>
                <w:tcPr>
                  <w:tcW w:w="678" w:type="dxa"/>
                  <w:vAlign w:val="center"/>
                </w:tcPr>
                <w:p w14:paraId="3ACF3102"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eastAsia="el-GR" w:bidi="he-IL"/>
                    </w:rPr>
                  </w:pPr>
                  <w:r w:rsidRPr="00E6318C">
                    <w:rPr>
                      <w:rFonts w:asciiTheme="minorHAnsi" w:hAnsiTheme="minorHAnsi" w:cstheme="minorHAnsi"/>
                      <w:sz w:val="18"/>
                      <w:szCs w:val="18"/>
                      <w:lang w:val="el-GR" w:eastAsia="el-GR" w:bidi="he-IL"/>
                    </w:rPr>
                    <w:t>2.</w:t>
                  </w:r>
                </w:p>
              </w:tc>
              <w:tc>
                <w:tcPr>
                  <w:tcW w:w="4788" w:type="dxa"/>
                </w:tcPr>
                <w:p w14:paraId="3997F0CB" w14:textId="77777777" w:rsidR="00C61701" w:rsidRPr="00E6318C" w:rsidRDefault="00C61701" w:rsidP="00B771A7">
                  <w:pPr>
                    <w:autoSpaceDE w:val="0"/>
                    <w:autoSpaceDN w:val="0"/>
                    <w:adjustRightInd w:val="0"/>
                    <w:spacing w:after="160" w:line="240" w:lineRule="exact"/>
                    <w:ind w:right="125"/>
                    <w:rPr>
                      <w:rFonts w:asciiTheme="minorHAnsi" w:hAnsiTheme="minorHAnsi" w:cstheme="minorHAnsi"/>
                      <w:sz w:val="18"/>
                      <w:szCs w:val="18"/>
                      <w:lang w:val="el-GR" w:eastAsia="el-GR" w:bidi="he-IL"/>
                    </w:rPr>
                  </w:pPr>
                  <w:r w:rsidRPr="00E6318C">
                    <w:rPr>
                      <w:rFonts w:asciiTheme="minorHAnsi" w:hAnsiTheme="minorHAnsi" w:cstheme="minorHAnsi"/>
                      <w:sz w:val="18"/>
                      <w:szCs w:val="18"/>
                      <w:lang w:val="el-GR" w:eastAsia="el-GR" w:bidi="he-IL"/>
                    </w:rPr>
                    <w:t>Βεβαιώνεται η υλοποίηση του φυσικού αντικειμένου όπως αυτό προκύπτει από την εγκριτική απόφαση;</w:t>
                  </w:r>
                </w:p>
              </w:tc>
              <w:tc>
                <w:tcPr>
                  <w:tcW w:w="713" w:type="dxa"/>
                  <w:vAlign w:val="center"/>
                </w:tcPr>
                <w:p w14:paraId="14FD7823"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851" w:type="dxa"/>
                  <w:vAlign w:val="center"/>
                </w:tcPr>
                <w:p w14:paraId="5AF688C4"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964" w:type="dxa"/>
                  <w:vAlign w:val="center"/>
                </w:tcPr>
                <w:p w14:paraId="3EE9ADEE"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1976" w:type="dxa"/>
                </w:tcPr>
                <w:p w14:paraId="25C25E6D"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FF0000"/>
                      <w:sz w:val="18"/>
                      <w:szCs w:val="18"/>
                      <w:lang w:val="el-GR" w:eastAsia="el-GR" w:bidi="he-IL"/>
                    </w:rPr>
                  </w:pPr>
                </w:p>
              </w:tc>
            </w:tr>
            <w:tr w:rsidR="00C61701" w:rsidRPr="00E6318C" w14:paraId="5C36E0D1" w14:textId="77777777" w:rsidTr="00B771A7">
              <w:tc>
                <w:tcPr>
                  <w:tcW w:w="678" w:type="dxa"/>
                  <w:vAlign w:val="center"/>
                </w:tcPr>
                <w:p w14:paraId="0DE4DBB2"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eastAsia="el-GR" w:bidi="he-IL"/>
                    </w:rPr>
                  </w:pPr>
                  <w:r w:rsidRPr="00E6318C">
                    <w:rPr>
                      <w:rFonts w:asciiTheme="minorHAnsi" w:hAnsiTheme="minorHAnsi" w:cstheme="minorHAnsi"/>
                      <w:sz w:val="18"/>
                      <w:szCs w:val="18"/>
                      <w:lang w:val="el-GR" w:eastAsia="el-GR" w:bidi="he-IL"/>
                    </w:rPr>
                    <w:t>3.</w:t>
                  </w:r>
                </w:p>
              </w:tc>
              <w:tc>
                <w:tcPr>
                  <w:tcW w:w="4788" w:type="dxa"/>
                </w:tcPr>
                <w:p w14:paraId="1FCCE926" w14:textId="77777777" w:rsidR="00C61701" w:rsidRPr="00E6318C" w:rsidRDefault="00C61701" w:rsidP="00B771A7">
                  <w:pPr>
                    <w:autoSpaceDE w:val="0"/>
                    <w:autoSpaceDN w:val="0"/>
                    <w:adjustRightInd w:val="0"/>
                    <w:spacing w:after="160" w:line="240" w:lineRule="exact"/>
                    <w:ind w:right="125"/>
                    <w:rPr>
                      <w:rFonts w:asciiTheme="minorHAnsi" w:hAnsiTheme="minorHAnsi" w:cstheme="minorHAnsi"/>
                      <w:sz w:val="18"/>
                      <w:szCs w:val="18"/>
                      <w:lang w:val="el-GR" w:eastAsia="el-GR" w:bidi="he-IL"/>
                    </w:rPr>
                  </w:pPr>
                  <w:r w:rsidRPr="00E6318C">
                    <w:rPr>
                      <w:rFonts w:asciiTheme="minorHAnsi" w:hAnsiTheme="minorHAnsi" w:cstheme="minorHAnsi"/>
                      <w:sz w:val="18"/>
                      <w:szCs w:val="18"/>
                      <w:lang w:val="el-GR" w:eastAsia="el-GR" w:bidi="he-IL"/>
                    </w:rPr>
                    <w:t>Βεβαιώνεται ότι οι δαπάνες των ενισχυόμενων όπως έχουν δηλωθεί στην Ηλεκτρονική Πλατφόρμα Διαχείρισης του ΦΥ:</w:t>
                  </w:r>
                </w:p>
              </w:tc>
              <w:tc>
                <w:tcPr>
                  <w:tcW w:w="713" w:type="dxa"/>
                  <w:vAlign w:val="center"/>
                </w:tcPr>
                <w:p w14:paraId="13191419"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851" w:type="dxa"/>
                  <w:vAlign w:val="center"/>
                </w:tcPr>
                <w:p w14:paraId="4424CCE3"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964" w:type="dxa"/>
                  <w:vAlign w:val="center"/>
                </w:tcPr>
                <w:p w14:paraId="52D4F715"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1976" w:type="dxa"/>
                </w:tcPr>
                <w:p w14:paraId="4F17B991"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FF0000"/>
                      <w:sz w:val="18"/>
                      <w:szCs w:val="18"/>
                      <w:lang w:val="el-GR" w:eastAsia="el-GR" w:bidi="he-IL"/>
                    </w:rPr>
                  </w:pPr>
                </w:p>
              </w:tc>
            </w:tr>
            <w:tr w:rsidR="00C61701" w:rsidRPr="00E6318C" w14:paraId="68A98451" w14:textId="77777777" w:rsidTr="00B771A7">
              <w:tc>
                <w:tcPr>
                  <w:tcW w:w="678" w:type="dxa"/>
                  <w:vAlign w:val="center"/>
                </w:tcPr>
                <w:p w14:paraId="405B9668"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eastAsia="el-GR" w:bidi="he-IL"/>
                    </w:rPr>
                  </w:pPr>
                  <w:r w:rsidRPr="00E6318C">
                    <w:rPr>
                      <w:rFonts w:asciiTheme="minorHAnsi" w:hAnsiTheme="minorHAnsi" w:cstheme="minorHAnsi"/>
                      <w:sz w:val="18"/>
                      <w:szCs w:val="18"/>
                      <w:lang w:val="el-GR" w:eastAsia="el-GR" w:bidi="he-IL"/>
                    </w:rPr>
                    <w:t>3.1</w:t>
                  </w:r>
                </w:p>
              </w:tc>
              <w:tc>
                <w:tcPr>
                  <w:tcW w:w="4788" w:type="dxa"/>
                  <w:vAlign w:val="center"/>
                </w:tcPr>
                <w:p w14:paraId="14A5DD83" w14:textId="77777777" w:rsidR="00C61701" w:rsidRPr="00E6318C" w:rsidRDefault="00C61701" w:rsidP="00B771A7">
                  <w:pPr>
                    <w:autoSpaceDE w:val="0"/>
                    <w:autoSpaceDN w:val="0"/>
                    <w:adjustRightInd w:val="0"/>
                    <w:spacing w:after="160" w:line="240" w:lineRule="exact"/>
                    <w:ind w:right="125"/>
                    <w:rPr>
                      <w:rFonts w:asciiTheme="minorHAnsi" w:hAnsiTheme="minorHAnsi" w:cstheme="minorHAnsi"/>
                      <w:sz w:val="18"/>
                      <w:szCs w:val="18"/>
                      <w:lang w:val="el-GR" w:eastAsia="el-GR" w:bidi="he-IL"/>
                    </w:rPr>
                  </w:pPr>
                  <w:r w:rsidRPr="00E6318C">
                    <w:rPr>
                      <w:rFonts w:asciiTheme="minorHAnsi" w:hAnsiTheme="minorHAnsi" w:cstheme="minorHAnsi"/>
                      <w:sz w:val="18"/>
                      <w:szCs w:val="18"/>
                      <w:lang w:val="el-GR" w:eastAsia="el-GR" w:bidi="he-IL"/>
                    </w:rPr>
                    <w:t>- συμφωνούν με τα παραστατικά και τα αποδεικτικά έγγραφα που το συνοδεύουν;</w:t>
                  </w:r>
                </w:p>
              </w:tc>
              <w:tc>
                <w:tcPr>
                  <w:tcW w:w="713" w:type="dxa"/>
                  <w:vAlign w:val="center"/>
                </w:tcPr>
                <w:p w14:paraId="3A2FBA3D"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851" w:type="dxa"/>
                  <w:vAlign w:val="center"/>
                </w:tcPr>
                <w:p w14:paraId="54089338"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964" w:type="dxa"/>
                  <w:vAlign w:val="center"/>
                </w:tcPr>
                <w:p w14:paraId="6804BC1C"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1976" w:type="dxa"/>
                </w:tcPr>
                <w:p w14:paraId="18B1662D"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FF0000"/>
                      <w:sz w:val="18"/>
                      <w:szCs w:val="18"/>
                      <w:lang w:val="el-GR" w:eastAsia="el-GR" w:bidi="he-IL"/>
                    </w:rPr>
                  </w:pPr>
                </w:p>
              </w:tc>
            </w:tr>
            <w:tr w:rsidR="00C61701" w:rsidRPr="00E6318C" w14:paraId="0A7C0DD8" w14:textId="77777777" w:rsidTr="00B771A7">
              <w:tc>
                <w:tcPr>
                  <w:tcW w:w="678" w:type="dxa"/>
                  <w:vAlign w:val="center"/>
                </w:tcPr>
                <w:p w14:paraId="4A460B90"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eastAsia="el-GR" w:bidi="he-IL"/>
                    </w:rPr>
                  </w:pPr>
                  <w:r w:rsidRPr="00E6318C">
                    <w:rPr>
                      <w:rFonts w:asciiTheme="minorHAnsi" w:hAnsiTheme="minorHAnsi" w:cstheme="minorHAnsi"/>
                      <w:sz w:val="18"/>
                      <w:szCs w:val="18"/>
                      <w:lang w:val="el-GR" w:eastAsia="el-GR" w:bidi="he-IL"/>
                    </w:rPr>
                    <w:t>3.2</w:t>
                  </w:r>
                </w:p>
              </w:tc>
              <w:tc>
                <w:tcPr>
                  <w:tcW w:w="4788" w:type="dxa"/>
                  <w:vAlign w:val="center"/>
                </w:tcPr>
                <w:p w14:paraId="7C3681FA" w14:textId="77777777" w:rsidR="00C61701" w:rsidRPr="00E6318C" w:rsidRDefault="00C61701" w:rsidP="00B771A7">
                  <w:pPr>
                    <w:autoSpaceDE w:val="0"/>
                    <w:autoSpaceDN w:val="0"/>
                    <w:adjustRightInd w:val="0"/>
                    <w:spacing w:after="160" w:line="240" w:lineRule="exact"/>
                    <w:ind w:right="125"/>
                    <w:rPr>
                      <w:rFonts w:asciiTheme="minorHAnsi" w:hAnsiTheme="minorHAnsi" w:cstheme="minorHAnsi"/>
                      <w:sz w:val="18"/>
                      <w:szCs w:val="18"/>
                      <w:lang w:val="el-GR" w:eastAsia="el-GR" w:bidi="he-IL"/>
                    </w:rPr>
                  </w:pPr>
                  <w:r w:rsidRPr="00E6318C">
                    <w:rPr>
                      <w:rFonts w:asciiTheme="minorHAnsi" w:hAnsiTheme="minorHAnsi" w:cstheme="minorHAnsi"/>
                      <w:sz w:val="18"/>
                      <w:szCs w:val="18"/>
                      <w:lang w:val="el-GR" w:eastAsia="el-GR" w:bidi="he-IL"/>
                    </w:rPr>
                    <w:t xml:space="preserve">- αφορούν το ενταγμένο έργο στο ΤΑΑ; </w:t>
                  </w:r>
                </w:p>
              </w:tc>
              <w:tc>
                <w:tcPr>
                  <w:tcW w:w="713" w:type="dxa"/>
                  <w:vAlign w:val="center"/>
                </w:tcPr>
                <w:p w14:paraId="52255EE3"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851" w:type="dxa"/>
                  <w:vAlign w:val="center"/>
                </w:tcPr>
                <w:p w14:paraId="7EB60919"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964" w:type="dxa"/>
                  <w:vAlign w:val="center"/>
                </w:tcPr>
                <w:p w14:paraId="2887EDBC"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1976" w:type="dxa"/>
                </w:tcPr>
                <w:p w14:paraId="01B7FD46"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FF0000"/>
                      <w:sz w:val="18"/>
                      <w:szCs w:val="18"/>
                      <w:lang w:val="el-GR" w:eastAsia="el-GR" w:bidi="he-IL"/>
                    </w:rPr>
                  </w:pPr>
                </w:p>
              </w:tc>
            </w:tr>
            <w:tr w:rsidR="00C61701" w:rsidRPr="00E6318C" w14:paraId="705A47F7" w14:textId="77777777" w:rsidTr="00B771A7">
              <w:tc>
                <w:tcPr>
                  <w:tcW w:w="678" w:type="dxa"/>
                  <w:vAlign w:val="center"/>
                </w:tcPr>
                <w:p w14:paraId="542BDFC7"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eastAsia="el-GR" w:bidi="he-IL"/>
                    </w:rPr>
                  </w:pPr>
                  <w:r w:rsidRPr="00E6318C">
                    <w:rPr>
                      <w:rFonts w:asciiTheme="minorHAnsi" w:hAnsiTheme="minorHAnsi" w:cstheme="minorHAnsi"/>
                      <w:sz w:val="18"/>
                      <w:szCs w:val="18"/>
                      <w:lang w:val="el-GR" w:eastAsia="el-GR" w:bidi="he-IL"/>
                    </w:rPr>
                    <w:t>3.3</w:t>
                  </w:r>
                </w:p>
              </w:tc>
              <w:tc>
                <w:tcPr>
                  <w:tcW w:w="4788" w:type="dxa"/>
                  <w:vAlign w:val="center"/>
                </w:tcPr>
                <w:p w14:paraId="3234AAA1" w14:textId="77777777" w:rsidR="00C61701" w:rsidRPr="00E6318C" w:rsidRDefault="00C61701" w:rsidP="00B771A7">
                  <w:pPr>
                    <w:autoSpaceDE w:val="0"/>
                    <w:autoSpaceDN w:val="0"/>
                    <w:adjustRightInd w:val="0"/>
                    <w:spacing w:after="160" w:line="240" w:lineRule="exact"/>
                    <w:ind w:right="125"/>
                    <w:rPr>
                      <w:rFonts w:asciiTheme="minorHAnsi" w:hAnsiTheme="minorHAnsi" w:cstheme="minorHAnsi"/>
                      <w:sz w:val="18"/>
                      <w:szCs w:val="18"/>
                      <w:lang w:val="el-GR" w:eastAsia="el-GR" w:bidi="he-IL"/>
                    </w:rPr>
                  </w:pPr>
                  <w:r w:rsidRPr="00E6318C">
                    <w:rPr>
                      <w:rFonts w:asciiTheme="minorHAnsi" w:hAnsiTheme="minorHAnsi" w:cstheme="minorHAnsi"/>
                      <w:sz w:val="18"/>
                      <w:szCs w:val="18"/>
                      <w:lang w:val="el-GR" w:eastAsia="el-GR" w:bidi="he-IL"/>
                    </w:rPr>
                    <w:t xml:space="preserve"> - αντιστοιχούν σε </w:t>
                  </w:r>
                  <w:proofErr w:type="spellStart"/>
                  <w:r w:rsidRPr="00E6318C">
                    <w:rPr>
                      <w:rFonts w:asciiTheme="minorHAnsi" w:hAnsiTheme="minorHAnsi" w:cstheme="minorHAnsi"/>
                      <w:sz w:val="18"/>
                      <w:szCs w:val="18"/>
                      <w:lang w:val="el-GR" w:eastAsia="el-GR" w:bidi="he-IL"/>
                    </w:rPr>
                    <w:t>υλοποιηθέν</w:t>
                  </w:r>
                  <w:proofErr w:type="spellEnd"/>
                  <w:r w:rsidRPr="00E6318C">
                    <w:rPr>
                      <w:rFonts w:asciiTheme="minorHAnsi" w:hAnsiTheme="minorHAnsi" w:cstheme="minorHAnsi"/>
                      <w:sz w:val="18"/>
                      <w:szCs w:val="18"/>
                      <w:lang w:val="el-GR" w:eastAsia="el-GR" w:bidi="he-IL"/>
                    </w:rPr>
                    <w:t xml:space="preserve"> φυσικό αντικείμενο; </w:t>
                  </w:r>
                </w:p>
              </w:tc>
              <w:tc>
                <w:tcPr>
                  <w:tcW w:w="713" w:type="dxa"/>
                  <w:vAlign w:val="center"/>
                </w:tcPr>
                <w:p w14:paraId="2982A8C6"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851" w:type="dxa"/>
                  <w:vAlign w:val="center"/>
                </w:tcPr>
                <w:p w14:paraId="149175F2"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964" w:type="dxa"/>
                  <w:vAlign w:val="center"/>
                </w:tcPr>
                <w:p w14:paraId="2B66795E"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1976" w:type="dxa"/>
                </w:tcPr>
                <w:p w14:paraId="154AC452"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FF0000"/>
                      <w:sz w:val="18"/>
                      <w:szCs w:val="18"/>
                      <w:lang w:val="el-GR" w:eastAsia="el-GR" w:bidi="he-IL"/>
                    </w:rPr>
                  </w:pPr>
                </w:p>
              </w:tc>
            </w:tr>
            <w:tr w:rsidR="00C61701" w:rsidRPr="00E6318C" w14:paraId="0C7E2298" w14:textId="77777777" w:rsidTr="00B771A7">
              <w:tc>
                <w:tcPr>
                  <w:tcW w:w="678" w:type="dxa"/>
                  <w:vAlign w:val="center"/>
                </w:tcPr>
                <w:p w14:paraId="5287C830"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eastAsia="el-GR" w:bidi="he-IL"/>
                    </w:rPr>
                  </w:pPr>
                  <w:r w:rsidRPr="00E6318C">
                    <w:rPr>
                      <w:rFonts w:asciiTheme="minorHAnsi" w:hAnsiTheme="minorHAnsi" w:cstheme="minorHAnsi"/>
                      <w:sz w:val="18"/>
                      <w:szCs w:val="18"/>
                      <w:lang w:val="el-GR" w:eastAsia="el-GR" w:bidi="he-IL"/>
                    </w:rPr>
                    <w:t>3.4</w:t>
                  </w:r>
                </w:p>
              </w:tc>
              <w:tc>
                <w:tcPr>
                  <w:tcW w:w="4788" w:type="dxa"/>
                </w:tcPr>
                <w:p w14:paraId="3E17C436" w14:textId="77777777" w:rsidR="00C61701" w:rsidRPr="00E6318C" w:rsidRDefault="00C61701" w:rsidP="00B771A7">
                  <w:pPr>
                    <w:autoSpaceDE w:val="0"/>
                    <w:autoSpaceDN w:val="0"/>
                    <w:adjustRightInd w:val="0"/>
                    <w:spacing w:after="160" w:line="240" w:lineRule="exact"/>
                    <w:ind w:right="125"/>
                    <w:rPr>
                      <w:rFonts w:asciiTheme="minorHAnsi" w:hAnsiTheme="minorHAnsi" w:cstheme="minorHAnsi"/>
                      <w:sz w:val="18"/>
                      <w:szCs w:val="18"/>
                      <w:lang w:val="el-GR" w:eastAsia="el-GR" w:bidi="he-IL"/>
                    </w:rPr>
                  </w:pPr>
                  <w:r w:rsidRPr="00E6318C">
                    <w:rPr>
                      <w:rFonts w:asciiTheme="minorHAnsi" w:hAnsiTheme="minorHAnsi" w:cstheme="minorHAnsi"/>
                      <w:color w:val="000000"/>
                      <w:sz w:val="18"/>
                      <w:szCs w:val="18"/>
                      <w:lang w:val="el-GR" w:eastAsia="el-GR" w:bidi="he-IL"/>
                    </w:rPr>
                    <w:t>- αφορούν επιλέξιμες δαπάνες με βάση την Πρόσκληση;</w:t>
                  </w:r>
                </w:p>
              </w:tc>
              <w:tc>
                <w:tcPr>
                  <w:tcW w:w="713" w:type="dxa"/>
                  <w:vAlign w:val="center"/>
                </w:tcPr>
                <w:p w14:paraId="30CF1F3D"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851" w:type="dxa"/>
                  <w:vAlign w:val="center"/>
                </w:tcPr>
                <w:p w14:paraId="14EE35EA"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964" w:type="dxa"/>
                  <w:vAlign w:val="center"/>
                </w:tcPr>
                <w:p w14:paraId="119701D1"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1976" w:type="dxa"/>
                </w:tcPr>
                <w:p w14:paraId="692D5E0E"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FF0000"/>
                      <w:sz w:val="18"/>
                      <w:szCs w:val="18"/>
                      <w:lang w:val="el-GR" w:eastAsia="el-GR" w:bidi="he-IL"/>
                    </w:rPr>
                  </w:pPr>
                </w:p>
              </w:tc>
            </w:tr>
            <w:tr w:rsidR="00C61701" w:rsidRPr="00E6318C" w14:paraId="085F7EEE" w14:textId="77777777" w:rsidTr="00B771A7">
              <w:tc>
                <w:tcPr>
                  <w:tcW w:w="678" w:type="dxa"/>
                  <w:vAlign w:val="center"/>
                </w:tcPr>
                <w:p w14:paraId="5E01DD16"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eastAsia="el-GR" w:bidi="he-IL"/>
                    </w:rPr>
                  </w:pPr>
                  <w:r w:rsidRPr="00E6318C">
                    <w:rPr>
                      <w:rFonts w:asciiTheme="minorHAnsi" w:hAnsiTheme="minorHAnsi" w:cstheme="minorHAnsi"/>
                      <w:sz w:val="18"/>
                      <w:szCs w:val="18"/>
                      <w:lang w:val="el-GR" w:eastAsia="el-GR" w:bidi="he-IL"/>
                    </w:rPr>
                    <w:t>3.5</w:t>
                  </w:r>
                </w:p>
              </w:tc>
              <w:tc>
                <w:tcPr>
                  <w:tcW w:w="4788" w:type="dxa"/>
                </w:tcPr>
                <w:p w14:paraId="088B73DB" w14:textId="77777777" w:rsidR="00C61701" w:rsidRPr="00E6318C" w:rsidRDefault="00C61701" w:rsidP="00B771A7">
                  <w:pPr>
                    <w:autoSpaceDE w:val="0"/>
                    <w:autoSpaceDN w:val="0"/>
                    <w:adjustRightInd w:val="0"/>
                    <w:spacing w:after="160" w:line="240" w:lineRule="exact"/>
                    <w:ind w:right="125"/>
                    <w:rPr>
                      <w:rFonts w:asciiTheme="minorHAnsi" w:hAnsiTheme="minorHAnsi" w:cstheme="minorHAnsi"/>
                      <w:sz w:val="18"/>
                      <w:szCs w:val="18"/>
                      <w:lang w:val="el-GR" w:eastAsia="el-GR" w:bidi="he-IL"/>
                    </w:rPr>
                  </w:pPr>
                  <w:r w:rsidRPr="00E6318C">
                    <w:rPr>
                      <w:rFonts w:asciiTheme="minorHAnsi" w:hAnsiTheme="minorHAnsi" w:cstheme="minorHAnsi"/>
                      <w:sz w:val="18"/>
                      <w:szCs w:val="18"/>
                      <w:lang w:val="el-GR" w:eastAsia="el-GR" w:bidi="he-IL"/>
                    </w:rPr>
                    <w:t>- αφορούν δαπάνες που έχουν πραγματοποιηθεί εντός της επιλέξιμης περιόδου;</w:t>
                  </w:r>
                </w:p>
              </w:tc>
              <w:tc>
                <w:tcPr>
                  <w:tcW w:w="713" w:type="dxa"/>
                  <w:vAlign w:val="center"/>
                </w:tcPr>
                <w:p w14:paraId="68E84A62"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851" w:type="dxa"/>
                  <w:vAlign w:val="center"/>
                </w:tcPr>
                <w:p w14:paraId="327A89CA"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964" w:type="dxa"/>
                  <w:vAlign w:val="center"/>
                </w:tcPr>
                <w:p w14:paraId="2204CB59"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1976" w:type="dxa"/>
                </w:tcPr>
                <w:p w14:paraId="2CF9DB51"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FF0000"/>
                      <w:sz w:val="18"/>
                      <w:szCs w:val="18"/>
                      <w:lang w:val="el-GR" w:eastAsia="el-GR" w:bidi="he-IL"/>
                    </w:rPr>
                  </w:pPr>
                </w:p>
              </w:tc>
            </w:tr>
            <w:tr w:rsidR="00C61701" w:rsidRPr="00E6318C" w14:paraId="5B296EAC" w14:textId="77777777" w:rsidTr="00B771A7">
              <w:tc>
                <w:tcPr>
                  <w:tcW w:w="678" w:type="dxa"/>
                  <w:vAlign w:val="center"/>
                </w:tcPr>
                <w:p w14:paraId="52953565"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eastAsia="el-GR" w:bidi="he-IL"/>
                    </w:rPr>
                  </w:pPr>
                  <w:r w:rsidRPr="00E6318C">
                    <w:rPr>
                      <w:rFonts w:asciiTheme="minorHAnsi" w:hAnsiTheme="minorHAnsi" w:cstheme="minorHAnsi"/>
                      <w:sz w:val="18"/>
                      <w:szCs w:val="18"/>
                      <w:lang w:val="el-GR" w:eastAsia="el-GR" w:bidi="he-IL"/>
                    </w:rPr>
                    <w:t>3.6</w:t>
                  </w:r>
                </w:p>
              </w:tc>
              <w:tc>
                <w:tcPr>
                  <w:tcW w:w="4788" w:type="dxa"/>
                </w:tcPr>
                <w:p w14:paraId="412E41BA" w14:textId="77777777" w:rsidR="00C61701" w:rsidRPr="00E6318C" w:rsidRDefault="00C61701" w:rsidP="00B771A7">
                  <w:pPr>
                    <w:autoSpaceDE w:val="0"/>
                    <w:autoSpaceDN w:val="0"/>
                    <w:adjustRightInd w:val="0"/>
                    <w:spacing w:after="160" w:line="240" w:lineRule="exact"/>
                    <w:ind w:right="125"/>
                    <w:rPr>
                      <w:rFonts w:asciiTheme="minorHAnsi" w:hAnsiTheme="minorHAnsi" w:cstheme="minorHAnsi"/>
                      <w:sz w:val="18"/>
                      <w:szCs w:val="18"/>
                      <w:lang w:val="el-GR" w:eastAsia="el-GR" w:bidi="he-IL"/>
                    </w:rPr>
                  </w:pPr>
                  <w:r w:rsidRPr="00E6318C">
                    <w:rPr>
                      <w:rFonts w:asciiTheme="minorHAnsi" w:hAnsiTheme="minorHAnsi" w:cstheme="minorHAnsi"/>
                      <w:sz w:val="18"/>
                      <w:szCs w:val="18"/>
                      <w:lang w:val="el-GR" w:eastAsia="el-GR" w:bidi="he-IL"/>
                    </w:rPr>
                    <w:t>- συμφωνούν με τα καταχωρημένα τιμολόγια στα λογιστικά βιβλία της επιχείρησης;</w:t>
                  </w:r>
                </w:p>
              </w:tc>
              <w:tc>
                <w:tcPr>
                  <w:tcW w:w="713" w:type="dxa"/>
                  <w:vAlign w:val="center"/>
                </w:tcPr>
                <w:p w14:paraId="269C54D6"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851" w:type="dxa"/>
                  <w:vAlign w:val="center"/>
                </w:tcPr>
                <w:p w14:paraId="566F6E88"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964" w:type="dxa"/>
                  <w:vAlign w:val="center"/>
                </w:tcPr>
                <w:p w14:paraId="0BF03A9D"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1976" w:type="dxa"/>
                </w:tcPr>
                <w:p w14:paraId="1A055F65"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FF0000"/>
                      <w:sz w:val="18"/>
                      <w:szCs w:val="18"/>
                      <w:lang w:val="el-GR" w:eastAsia="el-GR" w:bidi="he-IL"/>
                    </w:rPr>
                  </w:pPr>
                </w:p>
              </w:tc>
            </w:tr>
            <w:tr w:rsidR="00C61701" w:rsidRPr="00E6318C" w14:paraId="3937F011" w14:textId="77777777" w:rsidTr="00B771A7">
              <w:tc>
                <w:tcPr>
                  <w:tcW w:w="678" w:type="dxa"/>
                  <w:vAlign w:val="center"/>
                </w:tcPr>
                <w:p w14:paraId="5F87932D"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eastAsia="el-GR" w:bidi="he-IL"/>
                    </w:rPr>
                  </w:pPr>
                  <w:r w:rsidRPr="00E6318C">
                    <w:rPr>
                      <w:rFonts w:asciiTheme="minorHAnsi" w:hAnsiTheme="minorHAnsi" w:cstheme="minorHAnsi"/>
                      <w:sz w:val="18"/>
                      <w:szCs w:val="18"/>
                      <w:lang w:val="el-GR" w:eastAsia="el-GR" w:bidi="he-IL"/>
                    </w:rPr>
                    <w:lastRenderedPageBreak/>
                    <w:t>4.</w:t>
                  </w:r>
                </w:p>
              </w:tc>
              <w:tc>
                <w:tcPr>
                  <w:tcW w:w="4788" w:type="dxa"/>
                </w:tcPr>
                <w:p w14:paraId="6F260541" w14:textId="77777777" w:rsidR="00C61701" w:rsidRPr="00E6318C" w:rsidRDefault="00C61701" w:rsidP="00B771A7">
                  <w:pPr>
                    <w:autoSpaceDE w:val="0"/>
                    <w:autoSpaceDN w:val="0"/>
                    <w:adjustRightInd w:val="0"/>
                    <w:spacing w:after="160" w:line="240" w:lineRule="exact"/>
                    <w:ind w:right="125"/>
                    <w:rPr>
                      <w:rFonts w:asciiTheme="minorHAnsi" w:hAnsiTheme="minorHAnsi" w:cstheme="minorHAnsi"/>
                      <w:sz w:val="18"/>
                      <w:szCs w:val="18"/>
                      <w:lang w:val="el-GR" w:eastAsia="el-GR" w:bidi="he-IL"/>
                    </w:rPr>
                  </w:pPr>
                  <w:r w:rsidRPr="00E6318C">
                    <w:rPr>
                      <w:rFonts w:asciiTheme="minorHAnsi" w:hAnsiTheme="minorHAnsi" w:cstheme="minorHAnsi"/>
                      <w:color w:val="000000"/>
                      <w:sz w:val="18"/>
                      <w:szCs w:val="18"/>
                      <w:lang w:val="el-GR" w:eastAsia="el-GR" w:bidi="he-IL"/>
                    </w:rPr>
                    <w:t>Υποστηρίζεται η κάθε δαπάνη που δηλώνεται από εξοφλημένο τιμολόγιο ή από λογιστικό έγγραφο ισοδύναμης αποδεικτικής αξίας για τους τελικούς αποδέκτες;</w:t>
                  </w:r>
                </w:p>
              </w:tc>
              <w:tc>
                <w:tcPr>
                  <w:tcW w:w="713" w:type="dxa"/>
                  <w:vAlign w:val="center"/>
                </w:tcPr>
                <w:p w14:paraId="20A47BA3"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851" w:type="dxa"/>
                  <w:vAlign w:val="center"/>
                </w:tcPr>
                <w:p w14:paraId="6127DAC7"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964" w:type="dxa"/>
                  <w:vAlign w:val="center"/>
                </w:tcPr>
                <w:p w14:paraId="5100F7D5"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1976" w:type="dxa"/>
                </w:tcPr>
                <w:p w14:paraId="2D3083AB"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FF0000"/>
                      <w:sz w:val="18"/>
                      <w:szCs w:val="18"/>
                      <w:lang w:val="el-GR" w:eastAsia="el-GR" w:bidi="he-IL"/>
                    </w:rPr>
                  </w:pPr>
                </w:p>
              </w:tc>
            </w:tr>
            <w:tr w:rsidR="00C61701" w:rsidRPr="00E6318C" w14:paraId="4054EEC7" w14:textId="77777777" w:rsidTr="00B771A7">
              <w:tc>
                <w:tcPr>
                  <w:tcW w:w="678" w:type="dxa"/>
                  <w:vAlign w:val="center"/>
                </w:tcPr>
                <w:p w14:paraId="320197D0"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eastAsia="el-GR" w:bidi="he-IL"/>
                    </w:rPr>
                  </w:pPr>
                  <w:r w:rsidRPr="00E6318C">
                    <w:rPr>
                      <w:rFonts w:asciiTheme="minorHAnsi" w:hAnsiTheme="minorHAnsi" w:cstheme="minorHAnsi"/>
                      <w:sz w:val="18"/>
                      <w:szCs w:val="18"/>
                      <w:lang w:val="el-GR" w:eastAsia="el-GR" w:bidi="he-IL"/>
                    </w:rPr>
                    <w:t>5.</w:t>
                  </w:r>
                </w:p>
              </w:tc>
              <w:tc>
                <w:tcPr>
                  <w:tcW w:w="4788" w:type="dxa"/>
                </w:tcPr>
                <w:p w14:paraId="0229E606" w14:textId="77777777" w:rsidR="00C61701" w:rsidRPr="00E6318C" w:rsidRDefault="00C61701" w:rsidP="00B771A7">
                  <w:pPr>
                    <w:autoSpaceDE w:val="0"/>
                    <w:autoSpaceDN w:val="0"/>
                    <w:adjustRightInd w:val="0"/>
                    <w:spacing w:after="160" w:line="240" w:lineRule="exact"/>
                    <w:ind w:right="125"/>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Είναι πλήρη και ορθά τα τιμολόγια ή τα λογιστικά έγγραφα όσον αφορά το περιεχόμενο τους;</w:t>
                  </w:r>
                </w:p>
              </w:tc>
              <w:tc>
                <w:tcPr>
                  <w:tcW w:w="713" w:type="dxa"/>
                  <w:vAlign w:val="center"/>
                </w:tcPr>
                <w:p w14:paraId="1C6A3765"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851" w:type="dxa"/>
                  <w:vAlign w:val="center"/>
                </w:tcPr>
                <w:p w14:paraId="31DBCE8C"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964" w:type="dxa"/>
                  <w:vAlign w:val="center"/>
                </w:tcPr>
                <w:p w14:paraId="588FABD2"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1976" w:type="dxa"/>
                </w:tcPr>
                <w:p w14:paraId="1ABF84C3"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FF0000"/>
                      <w:sz w:val="18"/>
                      <w:szCs w:val="18"/>
                      <w:lang w:val="el-GR" w:eastAsia="el-GR" w:bidi="he-IL"/>
                    </w:rPr>
                  </w:pPr>
                </w:p>
              </w:tc>
            </w:tr>
            <w:tr w:rsidR="00C61701" w:rsidRPr="00E6318C" w14:paraId="0A70F137" w14:textId="77777777" w:rsidTr="00B771A7">
              <w:tc>
                <w:tcPr>
                  <w:tcW w:w="678" w:type="dxa"/>
                  <w:vAlign w:val="center"/>
                </w:tcPr>
                <w:p w14:paraId="15591C24"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eastAsia="el-GR" w:bidi="he-IL"/>
                    </w:rPr>
                  </w:pPr>
                  <w:r w:rsidRPr="00E6318C">
                    <w:rPr>
                      <w:rFonts w:asciiTheme="minorHAnsi" w:hAnsiTheme="minorHAnsi" w:cstheme="minorHAnsi"/>
                      <w:sz w:val="18"/>
                      <w:szCs w:val="18"/>
                      <w:lang w:val="el-GR" w:eastAsia="el-GR" w:bidi="he-IL"/>
                    </w:rPr>
                    <w:t>6.</w:t>
                  </w:r>
                </w:p>
              </w:tc>
              <w:tc>
                <w:tcPr>
                  <w:tcW w:w="4788" w:type="dxa"/>
                </w:tcPr>
                <w:p w14:paraId="16994E5F" w14:textId="77777777" w:rsidR="00C61701" w:rsidRPr="00E6318C" w:rsidRDefault="00C61701" w:rsidP="00B771A7">
                  <w:pPr>
                    <w:autoSpaceDE w:val="0"/>
                    <w:autoSpaceDN w:val="0"/>
                    <w:adjustRightInd w:val="0"/>
                    <w:spacing w:after="160" w:line="240" w:lineRule="exact"/>
                    <w:ind w:right="125"/>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 xml:space="preserve">Υπάρχει χωριστή λογιστική μερίδα για το έργο ή έχουν δημιουργηθεί άλλοι μέθοδοι όπως καθορισμένα κέντρα κόστους που επιτρέπουν την ταυτοποίηση των δαπανών που κατανέμονται στο έργο;  </w:t>
                  </w:r>
                </w:p>
              </w:tc>
              <w:tc>
                <w:tcPr>
                  <w:tcW w:w="713" w:type="dxa"/>
                  <w:vAlign w:val="center"/>
                </w:tcPr>
                <w:p w14:paraId="12605C52"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851" w:type="dxa"/>
                  <w:vAlign w:val="center"/>
                </w:tcPr>
                <w:p w14:paraId="15C2660C"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964" w:type="dxa"/>
                  <w:vAlign w:val="center"/>
                </w:tcPr>
                <w:p w14:paraId="5DD18CEF"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1976" w:type="dxa"/>
                </w:tcPr>
                <w:p w14:paraId="4B189DF7"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FF0000"/>
                      <w:sz w:val="18"/>
                      <w:szCs w:val="18"/>
                      <w:lang w:val="el-GR" w:eastAsia="el-GR" w:bidi="he-IL"/>
                    </w:rPr>
                  </w:pPr>
                </w:p>
              </w:tc>
            </w:tr>
            <w:tr w:rsidR="00C61701" w:rsidRPr="00E6318C" w14:paraId="4EEB1AC2" w14:textId="77777777" w:rsidTr="00B771A7">
              <w:tc>
                <w:tcPr>
                  <w:tcW w:w="678" w:type="dxa"/>
                  <w:vAlign w:val="center"/>
                </w:tcPr>
                <w:p w14:paraId="29E26E59"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eastAsia="el-GR" w:bidi="he-IL"/>
                    </w:rPr>
                  </w:pPr>
                  <w:r w:rsidRPr="00E6318C">
                    <w:rPr>
                      <w:rFonts w:asciiTheme="minorHAnsi" w:hAnsiTheme="minorHAnsi" w:cstheme="minorHAnsi"/>
                      <w:sz w:val="18"/>
                      <w:szCs w:val="18"/>
                      <w:lang w:val="el-GR" w:eastAsia="el-GR" w:bidi="he-IL"/>
                    </w:rPr>
                    <w:t>7.</w:t>
                  </w:r>
                </w:p>
              </w:tc>
              <w:tc>
                <w:tcPr>
                  <w:tcW w:w="4788" w:type="dxa"/>
                </w:tcPr>
                <w:p w14:paraId="6EB01BFA" w14:textId="77777777" w:rsidR="00C61701" w:rsidRPr="00E6318C" w:rsidRDefault="00C61701" w:rsidP="00B771A7">
                  <w:pPr>
                    <w:autoSpaceDE w:val="0"/>
                    <w:autoSpaceDN w:val="0"/>
                    <w:adjustRightInd w:val="0"/>
                    <w:spacing w:after="160" w:line="240" w:lineRule="exact"/>
                    <w:ind w:right="125"/>
                    <w:rPr>
                      <w:rFonts w:asciiTheme="minorHAnsi" w:hAnsiTheme="minorHAnsi" w:cstheme="minorHAnsi"/>
                      <w:sz w:val="18"/>
                      <w:szCs w:val="18"/>
                      <w:lang w:val="el-GR" w:eastAsia="el-GR" w:bidi="he-IL"/>
                    </w:rPr>
                  </w:pPr>
                  <w:r w:rsidRPr="00E6318C">
                    <w:rPr>
                      <w:rFonts w:asciiTheme="minorHAnsi" w:hAnsiTheme="minorHAnsi" w:cstheme="minorHAnsi"/>
                      <w:sz w:val="18"/>
                      <w:szCs w:val="18"/>
                      <w:lang w:val="el-GR"/>
                    </w:rPr>
                    <w:t>Εάν ο τελικός αποδέκτης υποχρεούται στην τήρηση Λογιστικού Συστήματος έχει υποβάλει εκτυπώσεις που αφορούν στο έργο (όπως καρτέλα έργου, προμηθευτών);</w:t>
                  </w:r>
                </w:p>
              </w:tc>
              <w:tc>
                <w:tcPr>
                  <w:tcW w:w="713" w:type="dxa"/>
                  <w:vAlign w:val="center"/>
                </w:tcPr>
                <w:p w14:paraId="752E493E"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851" w:type="dxa"/>
                  <w:vAlign w:val="center"/>
                </w:tcPr>
                <w:p w14:paraId="0BBCC072"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964" w:type="dxa"/>
                  <w:vAlign w:val="center"/>
                </w:tcPr>
                <w:p w14:paraId="632F7EB3"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1976" w:type="dxa"/>
                </w:tcPr>
                <w:p w14:paraId="301C7617"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FF0000"/>
                      <w:sz w:val="18"/>
                      <w:szCs w:val="18"/>
                      <w:lang w:val="el-GR" w:eastAsia="el-GR" w:bidi="he-IL"/>
                    </w:rPr>
                  </w:pPr>
                </w:p>
              </w:tc>
            </w:tr>
            <w:tr w:rsidR="00C61701" w:rsidRPr="00E6318C" w14:paraId="19A2EB5A" w14:textId="77777777" w:rsidTr="00B771A7">
              <w:tc>
                <w:tcPr>
                  <w:tcW w:w="678" w:type="dxa"/>
                  <w:vAlign w:val="center"/>
                </w:tcPr>
                <w:p w14:paraId="2C6E6C7B"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eastAsia="el-GR" w:bidi="he-IL"/>
                    </w:rPr>
                  </w:pPr>
                  <w:r w:rsidRPr="00E6318C">
                    <w:rPr>
                      <w:rFonts w:asciiTheme="minorHAnsi" w:hAnsiTheme="minorHAnsi" w:cstheme="minorHAnsi"/>
                      <w:sz w:val="18"/>
                      <w:szCs w:val="18"/>
                      <w:lang w:val="el-GR" w:eastAsia="el-GR" w:bidi="he-IL"/>
                    </w:rPr>
                    <w:t>8.</w:t>
                  </w:r>
                </w:p>
              </w:tc>
              <w:tc>
                <w:tcPr>
                  <w:tcW w:w="4788" w:type="dxa"/>
                </w:tcPr>
                <w:p w14:paraId="234462A8" w14:textId="77777777" w:rsidR="00C61701" w:rsidRPr="00E6318C" w:rsidRDefault="00C61701" w:rsidP="00B771A7">
                  <w:pPr>
                    <w:autoSpaceDE w:val="0"/>
                    <w:autoSpaceDN w:val="0"/>
                    <w:adjustRightInd w:val="0"/>
                    <w:spacing w:after="160" w:line="240" w:lineRule="exact"/>
                    <w:ind w:right="125"/>
                    <w:rPr>
                      <w:rFonts w:asciiTheme="minorHAnsi" w:hAnsiTheme="minorHAnsi" w:cstheme="minorHAnsi"/>
                      <w:sz w:val="18"/>
                      <w:szCs w:val="18"/>
                      <w:lang w:val="el-GR" w:eastAsia="el-GR" w:bidi="he-IL"/>
                    </w:rPr>
                  </w:pPr>
                  <w:r w:rsidRPr="00E6318C">
                    <w:rPr>
                      <w:rFonts w:asciiTheme="minorHAnsi" w:hAnsiTheme="minorHAnsi" w:cstheme="minorHAnsi"/>
                      <w:sz w:val="18"/>
                      <w:szCs w:val="18"/>
                      <w:lang w:val="el-GR"/>
                    </w:rPr>
                    <w:t>Είναι καταχωρημένες οι αιτούμενες δαπάνες στη λογιστική μερίδα του έργου; Εα</w:t>
                  </w:r>
                  <w:r w:rsidRPr="00E6318C">
                    <w:rPr>
                      <w:rFonts w:asciiTheme="minorHAnsi" w:hAnsiTheme="minorHAnsi" w:cstheme="minorHAnsi"/>
                      <w:sz w:val="18"/>
                      <w:szCs w:val="18"/>
                    </w:rPr>
                    <w:t xml:space="preserve">ν </w:t>
                  </w:r>
                  <w:proofErr w:type="spellStart"/>
                  <w:r w:rsidRPr="00E6318C">
                    <w:rPr>
                      <w:rFonts w:asciiTheme="minorHAnsi" w:hAnsiTheme="minorHAnsi" w:cstheme="minorHAnsi"/>
                      <w:sz w:val="18"/>
                      <w:szCs w:val="18"/>
                    </w:rPr>
                    <w:t>όχι</w:t>
                  </w:r>
                  <w:proofErr w:type="spellEnd"/>
                  <w:r w:rsidRPr="00E6318C">
                    <w:rPr>
                      <w:rFonts w:asciiTheme="minorHAnsi" w:hAnsiTheme="minorHAnsi" w:cstheme="minorHAnsi"/>
                      <w:sz w:val="18"/>
                      <w:szCs w:val="18"/>
                      <w:lang w:val="el-GR"/>
                    </w:rPr>
                    <w:t xml:space="preserve">, να </w:t>
                  </w:r>
                  <w:r w:rsidRPr="00E6318C">
                    <w:rPr>
                      <w:rFonts w:asciiTheme="minorHAnsi" w:hAnsiTheme="minorHAnsi" w:cstheme="minorHAnsi"/>
                      <w:sz w:val="18"/>
                      <w:szCs w:val="18"/>
                    </w:rPr>
                    <w:t>α</w:t>
                  </w:r>
                  <w:proofErr w:type="spellStart"/>
                  <w:r w:rsidRPr="00E6318C">
                    <w:rPr>
                      <w:rFonts w:asciiTheme="minorHAnsi" w:hAnsiTheme="minorHAnsi" w:cstheme="minorHAnsi"/>
                      <w:sz w:val="18"/>
                      <w:szCs w:val="18"/>
                    </w:rPr>
                    <w:t>ιτιολογ</w:t>
                  </w:r>
                  <w:r w:rsidRPr="00E6318C">
                    <w:rPr>
                      <w:rFonts w:asciiTheme="minorHAnsi" w:hAnsiTheme="minorHAnsi" w:cstheme="minorHAnsi"/>
                      <w:sz w:val="18"/>
                      <w:szCs w:val="18"/>
                      <w:lang w:val="el-GR"/>
                    </w:rPr>
                    <w:t>ηθεί</w:t>
                  </w:r>
                  <w:proofErr w:type="spellEnd"/>
                  <w:r w:rsidRPr="00E6318C">
                    <w:rPr>
                      <w:rFonts w:asciiTheme="minorHAnsi" w:hAnsiTheme="minorHAnsi" w:cstheme="minorHAnsi"/>
                      <w:sz w:val="18"/>
                      <w:szCs w:val="18"/>
                    </w:rPr>
                    <w:t>.</w:t>
                  </w:r>
                </w:p>
              </w:tc>
              <w:tc>
                <w:tcPr>
                  <w:tcW w:w="713" w:type="dxa"/>
                  <w:vAlign w:val="center"/>
                </w:tcPr>
                <w:p w14:paraId="118994CF"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851" w:type="dxa"/>
                  <w:vAlign w:val="center"/>
                </w:tcPr>
                <w:p w14:paraId="661E9181"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964" w:type="dxa"/>
                  <w:vAlign w:val="center"/>
                </w:tcPr>
                <w:p w14:paraId="3DC0E691"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1976" w:type="dxa"/>
                </w:tcPr>
                <w:p w14:paraId="2C5A2750"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FF0000"/>
                      <w:sz w:val="18"/>
                      <w:szCs w:val="18"/>
                      <w:lang w:val="el-GR" w:eastAsia="el-GR" w:bidi="he-IL"/>
                    </w:rPr>
                  </w:pPr>
                </w:p>
              </w:tc>
            </w:tr>
            <w:tr w:rsidR="00C61701" w:rsidRPr="00E6318C" w14:paraId="72F74C80" w14:textId="77777777" w:rsidTr="00B771A7">
              <w:tc>
                <w:tcPr>
                  <w:tcW w:w="678" w:type="dxa"/>
                  <w:vAlign w:val="center"/>
                </w:tcPr>
                <w:p w14:paraId="1A2B9385"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eastAsia="el-GR" w:bidi="he-IL"/>
                    </w:rPr>
                  </w:pPr>
                  <w:r w:rsidRPr="00E6318C">
                    <w:rPr>
                      <w:rFonts w:asciiTheme="minorHAnsi" w:hAnsiTheme="minorHAnsi" w:cstheme="minorHAnsi"/>
                      <w:sz w:val="18"/>
                      <w:szCs w:val="18"/>
                      <w:lang w:val="el-GR"/>
                    </w:rPr>
                    <w:t>9.</w:t>
                  </w:r>
                </w:p>
              </w:tc>
              <w:tc>
                <w:tcPr>
                  <w:tcW w:w="4788" w:type="dxa"/>
                </w:tcPr>
                <w:p w14:paraId="14C71529" w14:textId="77777777" w:rsidR="00C61701" w:rsidRPr="00E6318C" w:rsidRDefault="00C61701" w:rsidP="00B771A7">
                  <w:pPr>
                    <w:autoSpaceDE w:val="0"/>
                    <w:autoSpaceDN w:val="0"/>
                    <w:adjustRightInd w:val="0"/>
                    <w:spacing w:after="160" w:line="240" w:lineRule="exact"/>
                    <w:ind w:right="125"/>
                    <w:rPr>
                      <w:rFonts w:asciiTheme="minorHAnsi" w:hAnsiTheme="minorHAnsi" w:cstheme="minorHAnsi"/>
                      <w:sz w:val="18"/>
                      <w:szCs w:val="18"/>
                      <w:lang w:val="el-GR"/>
                    </w:rPr>
                  </w:pPr>
                  <w:r w:rsidRPr="00E6318C">
                    <w:rPr>
                      <w:rFonts w:asciiTheme="minorHAnsi" w:hAnsiTheme="minorHAnsi" w:cstheme="minorHAnsi"/>
                      <w:sz w:val="18"/>
                      <w:szCs w:val="18"/>
                      <w:lang w:val="el-GR" w:eastAsia="el-GR" w:bidi="he-IL"/>
                    </w:rPr>
                    <w:t xml:space="preserve">Έχουν εφαρμοστεί κανόνες προς αποφυγή της διπλής χρηματοδότησης (σφράγιση των παραστατικών </w:t>
                  </w:r>
                  <w:proofErr w:type="spellStart"/>
                  <w:r w:rsidRPr="00E6318C">
                    <w:rPr>
                      <w:rFonts w:asciiTheme="minorHAnsi" w:hAnsiTheme="minorHAnsi" w:cstheme="minorHAnsi"/>
                      <w:sz w:val="18"/>
                      <w:szCs w:val="18"/>
                      <w:lang w:val="el-GR" w:eastAsia="el-GR" w:bidi="he-IL"/>
                    </w:rPr>
                    <w:t>κλπ</w:t>
                  </w:r>
                  <w:proofErr w:type="spellEnd"/>
                  <w:r w:rsidRPr="00E6318C">
                    <w:rPr>
                      <w:rFonts w:asciiTheme="minorHAnsi" w:hAnsiTheme="minorHAnsi" w:cstheme="minorHAnsi"/>
                      <w:sz w:val="18"/>
                      <w:szCs w:val="18"/>
                      <w:lang w:val="el-GR" w:eastAsia="el-GR" w:bidi="he-IL"/>
                    </w:rPr>
                    <w:t>);</w:t>
                  </w:r>
                </w:p>
              </w:tc>
              <w:tc>
                <w:tcPr>
                  <w:tcW w:w="713" w:type="dxa"/>
                  <w:vAlign w:val="center"/>
                </w:tcPr>
                <w:p w14:paraId="34837015"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851" w:type="dxa"/>
                  <w:vAlign w:val="center"/>
                </w:tcPr>
                <w:p w14:paraId="316F9339"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964" w:type="dxa"/>
                  <w:vAlign w:val="center"/>
                </w:tcPr>
                <w:p w14:paraId="206FB106"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1976" w:type="dxa"/>
                </w:tcPr>
                <w:p w14:paraId="77E6F94F"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FF0000"/>
                      <w:sz w:val="18"/>
                      <w:szCs w:val="18"/>
                      <w:lang w:val="el-GR" w:eastAsia="el-GR" w:bidi="he-IL"/>
                    </w:rPr>
                  </w:pPr>
                </w:p>
              </w:tc>
            </w:tr>
            <w:tr w:rsidR="00C61701" w:rsidRPr="00E6318C" w14:paraId="271E1AE1" w14:textId="77777777" w:rsidTr="00B771A7">
              <w:tc>
                <w:tcPr>
                  <w:tcW w:w="678" w:type="dxa"/>
                  <w:vAlign w:val="center"/>
                </w:tcPr>
                <w:p w14:paraId="143EADA2"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eastAsia="el-GR" w:bidi="he-IL"/>
                    </w:rPr>
                  </w:pPr>
                  <w:r w:rsidRPr="00E6318C">
                    <w:rPr>
                      <w:rFonts w:asciiTheme="minorHAnsi" w:hAnsiTheme="minorHAnsi" w:cstheme="minorHAnsi"/>
                      <w:sz w:val="18"/>
                      <w:szCs w:val="18"/>
                      <w:lang w:val="el-GR"/>
                    </w:rPr>
                    <w:t>10.</w:t>
                  </w:r>
                </w:p>
              </w:tc>
              <w:tc>
                <w:tcPr>
                  <w:tcW w:w="4788" w:type="dxa"/>
                </w:tcPr>
                <w:p w14:paraId="4397DF51" w14:textId="77777777" w:rsidR="00C61701" w:rsidRPr="00E6318C" w:rsidRDefault="00C61701" w:rsidP="00B771A7">
                  <w:pPr>
                    <w:autoSpaceDE w:val="0"/>
                    <w:autoSpaceDN w:val="0"/>
                    <w:adjustRightInd w:val="0"/>
                    <w:spacing w:after="160" w:line="240" w:lineRule="exact"/>
                    <w:ind w:right="125"/>
                    <w:rPr>
                      <w:rFonts w:asciiTheme="minorHAnsi" w:hAnsiTheme="minorHAnsi" w:cstheme="minorHAnsi"/>
                      <w:sz w:val="18"/>
                      <w:szCs w:val="18"/>
                      <w:lang w:val="el-GR"/>
                    </w:rPr>
                  </w:pPr>
                  <w:r w:rsidRPr="00E6318C">
                    <w:rPr>
                      <w:rFonts w:asciiTheme="minorHAnsi" w:hAnsiTheme="minorHAnsi" w:cstheme="minorHAnsi"/>
                      <w:sz w:val="18"/>
                      <w:szCs w:val="18"/>
                      <w:lang w:val="el-GR"/>
                    </w:rPr>
                    <w:t>Μπορεί να αποκλειστεί ότι η δαπάνη δεν έχει ήδη χρηματοδοτηθεί από άλλο ταμείο/πηγή στο βαθμό που ο ελεγκτής είναι σε θέση να γνωρίζει;</w:t>
                  </w:r>
                </w:p>
              </w:tc>
              <w:tc>
                <w:tcPr>
                  <w:tcW w:w="713" w:type="dxa"/>
                  <w:vAlign w:val="center"/>
                </w:tcPr>
                <w:p w14:paraId="345EFA7F"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851" w:type="dxa"/>
                  <w:vAlign w:val="center"/>
                </w:tcPr>
                <w:p w14:paraId="3ABCAC55"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964" w:type="dxa"/>
                  <w:vAlign w:val="center"/>
                </w:tcPr>
                <w:p w14:paraId="732C1CAE"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1976" w:type="dxa"/>
                </w:tcPr>
                <w:p w14:paraId="7E553D50"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FF0000"/>
                      <w:sz w:val="18"/>
                      <w:szCs w:val="18"/>
                      <w:lang w:val="el-GR" w:eastAsia="el-GR" w:bidi="he-IL"/>
                    </w:rPr>
                  </w:pPr>
                </w:p>
              </w:tc>
            </w:tr>
            <w:tr w:rsidR="00C61701" w:rsidRPr="00E6318C" w14:paraId="4CFE60D4" w14:textId="77777777" w:rsidTr="00B771A7">
              <w:tc>
                <w:tcPr>
                  <w:tcW w:w="678" w:type="dxa"/>
                  <w:vAlign w:val="center"/>
                </w:tcPr>
                <w:p w14:paraId="48F9E41B"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n-US" w:eastAsia="el-GR" w:bidi="he-IL"/>
                    </w:rPr>
                  </w:pPr>
                  <w:r w:rsidRPr="00E6318C">
                    <w:rPr>
                      <w:rFonts w:asciiTheme="minorHAnsi" w:hAnsiTheme="minorHAnsi" w:cstheme="minorHAnsi"/>
                      <w:sz w:val="18"/>
                      <w:szCs w:val="18"/>
                      <w:lang w:val="en-US" w:eastAsia="el-GR" w:bidi="he-IL"/>
                    </w:rPr>
                    <w:t>1</w:t>
                  </w:r>
                  <w:r w:rsidRPr="00E6318C">
                    <w:rPr>
                      <w:rFonts w:asciiTheme="minorHAnsi" w:hAnsiTheme="minorHAnsi" w:cstheme="minorHAnsi"/>
                      <w:sz w:val="18"/>
                      <w:szCs w:val="18"/>
                      <w:lang w:val="el-GR" w:eastAsia="el-GR" w:bidi="he-IL"/>
                    </w:rPr>
                    <w:t>1</w:t>
                  </w:r>
                  <w:r w:rsidRPr="00E6318C">
                    <w:rPr>
                      <w:rFonts w:asciiTheme="minorHAnsi" w:hAnsiTheme="minorHAnsi" w:cstheme="minorHAnsi"/>
                      <w:sz w:val="18"/>
                      <w:szCs w:val="18"/>
                      <w:lang w:val="en-US" w:eastAsia="el-GR" w:bidi="he-IL"/>
                    </w:rPr>
                    <w:t>.</w:t>
                  </w:r>
                </w:p>
              </w:tc>
              <w:tc>
                <w:tcPr>
                  <w:tcW w:w="4788" w:type="dxa"/>
                </w:tcPr>
                <w:p w14:paraId="35B0CCC1" w14:textId="77777777" w:rsidR="00C61701" w:rsidRPr="00E6318C" w:rsidRDefault="00C61701" w:rsidP="00B771A7">
                  <w:pPr>
                    <w:autoSpaceDE w:val="0"/>
                    <w:autoSpaceDN w:val="0"/>
                    <w:adjustRightInd w:val="0"/>
                    <w:spacing w:after="160" w:line="240" w:lineRule="exact"/>
                    <w:ind w:right="125"/>
                    <w:rPr>
                      <w:rFonts w:asciiTheme="minorHAnsi" w:hAnsiTheme="minorHAnsi" w:cstheme="minorHAnsi"/>
                      <w:sz w:val="18"/>
                      <w:szCs w:val="18"/>
                      <w:lang w:val="el-GR" w:eastAsia="el-GR" w:bidi="he-IL"/>
                    </w:rPr>
                  </w:pPr>
                  <w:r w:rsidRPr="00E6318C">
                    <w:rPr>
                      <w:rFonts w:asciiTheme="minorHAnsi" w:hAnsiTheme="minorHAnsi" w:cstheme="minorHAnsi"/>
                      <w:sz w:val="18"/>
                      <w:szCs w:val="18"/>
                      <w:lang w:val="el-GR" w:eastAsia="el-GR" w:bidi="he-IL"/>
                    </w:rPr>
                    <w:t>Έχουν αφαιρεθεί από τις δαπάνες πρόστιμα ή χρηματοοικονομικές κυρώσεις;</w:t>
                  </w:r>
                </w:p>
              </w:tc>
              <w:tc>
                <w:tcPr>
                  <w:tcW w:w="713" w:type="dxa"/>
                  <w:vAlign w:val="center"/>
                </w:tcPr>
                <w:p w14:paraId="5AABE5FF"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851" w:type="dxa"/>
                  <w:vAlign w:val="center"/>
                </w:tcPr>
                <w:p w14:paraId="0FA35855"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964" w:type="dxa"/>
                  <w:vAlign w:val="center"/>
                </w:tcPr>
                <w:p w14:paraId="08806F8D"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1976" w:type="dxa"/>
                </w:tcPr>
                <w:p w14:paraId="42443051"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000000"/>
                      <w:sz w:val="18"/>
                      <w:szCs w:val="18"/>
                      <w:lang w:val="el-GR" w:eastAsia="el-GR" w:bidi="he-IL"/>
                    </w:rPr>
                  </w:pPr>
                </w:p>
              </w:tc>
            </w:tr>
            <w:tr w:rsidR="00C61701" w:rsidRPr="00E6318C" w14:paraId="0EF59F28" w14:textId="77777777" w:rsidTr="00B771A7">
              <w:tc>
                <w:tcPr>
                  <w:tcW w:w="678" w:type="dxa"/>
                  <w:tcBorders>
                    <w:top w:val="single" w:sz="4" w:space="0" w:color="auto"/>
                    <w:left w:val="single" w:sz="4" w:space="0" w:color="auto"/>
                    <w:bottom w:val="single" w:sz="4" w:space="0" w:color="auto"/>
                    <w:right w:val="single" w:sz="4" w:space="0" w:color="auto"/>
                  </w:tcBorders>
                  <w:vAlign w:val="center"/>
                </w:tcPr>
                <w:p w14:paraId="55D570D8"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n-US" w:eastAsia="el-GR" w:bidi="he-IL"/>
                    </w:rPr>
                  </w:pPr>
                  <w:r w:rsidRPr="00E6318C">
                    <w:rPr>
                      <w:rFonts w:asciiTheme="minorHAnsi" w:hAnsiTheme="minorHAnsi" w:cstheme="minorHAnsi"/>
                      <w:sz w:val="18"/>
                      <w:szCs w:val="18"/>
                      <w:lang w:val="en-US" w:eastAsia="el-GR" w:bidi="he-IL"/>
                    </w:rPr>
                    <w:t>1</w:t>
                  </w:r>
                  <w:r w:rsidRPr="00E6318C">
                    <w:rPr>
                      <w:rFonts w:asciiTheme="minorHAnsi" w:hAnsiTheme="minorHAnsi" w:cstheme="minorHAnsi"/>
                      <w:sz w:val="18"/>
                      <w:szCs w:val="18"/>
                      <w:lang w:val="el-GR" w:eastAsia="el-GR" w:bidi="he-IL"/>
                    </w:rPr>
                    <w:t>2</w:t>
                  </w:r>
                  <w:r w:rsidRPr="00E6318C">
                    <w:rPr>
                      <w:rFonts w:asciiTheme="minorHAnsi" w:hAnsiTheme="minorHAnsi" w:cstheme="minorHAnsi"/>
                      <w:sz w:val="18"/>
                      <w:szCs w:val="18"/>
                      <w:lang w:val="en-US" w:eastAsia="el-GR" w:bidi="he-IL"/>
                    </w:rPr>
                    <w:t>.</w:t>
                  </w:r>
                </w:p>
              </w:tc>
              <w:tc>
                <w:tcPr>
                  <w:tcW w:w="4788" w:type="dxa"/>
                  <w:tcBorders>
                    <w:top w:val="single" w:sz="4" w:space="0" w:color="auto"/>
                    <w:left w:val="single" w:sz="4" w:space="0" w:color="auto"/>
                    <w:bottom w:val="single" w:sz="4" w:space="0" w:color="auto"/>
                    <w:right w:val="single" w:sz="4" w:space="0" w:color="auto"/>
                  </w:tcBorders>
                </w:tcPr>
                <w:p w14:paraId="7856E169" w14:textId="77777777" w:rsidR="00C61701" w:rsidRPr="00E6318C" w:rsidRDefault="00C61701" w:rsidP="00B771A7">
                  <w:pPr>
                    <w:autoSpaceDE w:val="0"/>
                    <w:autoSpaceDN w:val="0"/>
                    <w:adjustRightInd w:val="0"/>
                    <w:spacing w:after="160" w:line="240" w:lineRule="exact"/>
                    <w:ind w:right="125"/>
                    <w:rPr>
                      <w:rFonts w:asciiTheme="minorHAnsi" w:hAnsiTheme="minorHAnsi" w:cstheme="minorHAnsi"/>
                      <w:sz w:val="18"/>
                      <w:szCs w:val="18"/>
                      <w:lang w:val="el-GR" w:eastAsia="el-GR" w:bidi="he-IL"/>
                    </w:rPr>
                  </w:pPr>
                  <w:r w:rsidRPr="00E6318C">
                    <w:rPr>
                      <w:rFonts w:asciiTheme="minorHAnsi" w:hAnsiTheme="minorHAnsi" w:cstheme="minorHAnsi"/>
                      <w:sz w:val="18"/>
                      <w:szCs w:val="18"/>
                      <w:lang w:val="el-GR" w:eastAsia="el-GR" w:bidi="he-IL"/>
                    </w:rPr>
                    <w:t>Κάθε δαπάνη έχει δηλωθεί μία φορά μόνο στο σύνολο του έργου; Βεβαιώνεται ότι δεν έχει δηλωθεί σε άλλο έργο;</w:t>
                  </w:r>
                </w:p>
              </w:tc>
              <w:tc>
                <w:tcPr>
                  <w:tcW w:w="713" w:type="dxa"/>
                  <w:tcBorders>
                    <w:top w:val="single" w:sz="4" w:space="0" w:color="auto"/>
                    <w:left w:val="single" w:sz="4" w:space="0" w:color="auto"/>
                    <w:bottom w:val="single" w:sz="4" w:space="0" w:color="auto"/>
                    <w:right w:val="single" w:sz="4" w:space="0" w:color="auto"/>
                  </w:tcBorders>
                  <w:vAlign w:val="center"/>
                </w:tcPr>
                <w:p w14:paraId="38127C45"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3836381C"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964" w:type="dxa"/>
                  <w:tcBorders>
                    <w:top w:val="single" w:sz="4" w:space="0" w:color="auto"/>
                    <w:left w:val="single" w:sz="4" w:space="0" w:color="auto"/>
                    <w:bottom w:val="single" w:sz="4" w:space="0" w:color="auto"/>
                    <w:right w:val="single" w:sz="4" w:space="0" w:color="auto"/>
                  </w:tcBorders>
                  <w:vAlign w:val="center"/>
                </w:tcPr>
                <w:p w14:paraId="13136A3C"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fldChar w:fldCharType="begin">
                      <w:ffData>
                        <w:name w:val="Check1"/>
                        <w:enabled/>
                        <w:calcOnExit w:val="0"/>
                        <w:checkBox>
                          <w:sizeAuto/>
                          <w:default w:val="0"/>
                        </w:checkBox>
                      </w:ffData>
                    </w:fldChar>
                  </w:r>
                  <w:r w:rsidRPr="00E6318C">
                    <w:rPr>
                      <w:rFonts w:asciiTheme="minorHAnsi" w:hAnsiTheme="minorHAnsi" w:cstheme="minorHAnsi"/>
                      <w:b/>
                      <w:bCs/>
                      <w:color w:val="000000"/>
                      <w:sz w:val="18"/>
                      <w:szCs w:val="18"/>
                      <w:lang w:val="el-GR" w:eastAsia="el-GR" w:bidi="he-IL"/>
                    </w:rPr>
                    <w:instrText xml:space="preserve"> FORMCHECKBOX </w:instrText>
                  </w:r>
                  <w:r w:rsidR="00AD6C1A">
                    <w:rPr>
                      <w:rFonts w:asciiTheme="minorHAnsi" w:hAnsiTheme="minorHAnsi" w:cstheme="minorHAnsi"/>
                      <w:b/>
                      <w:bCs/>
                      <w:color w:val="000000"/>
                      <w:sz w:val="18"/>
                      <w:szCs w:val="18"/>
                      <w:lang w:val="el-GR" w:eastAsia="el-GR" w:bidi="he-IL"/>
                    </w:rPr>
                  </w:r>
                  <w:r w:rsidR="00AD6C1A">
                    <w:rPr>
                      <w:rFonts w:asciiTheme="minorHAnsi" w:hAnsiTheme="minorHAnsi" w:cstheme="minorHAnsi"/>
                      <w:b/>
                      <w:bCs/>
                      <w:color w:val="000000"/>
                      <w:sz w:val="18"/>
                      <w:szCs w:val="18"/>
                      <w:lang w:val="el-GR" w:eastAsia="el-GR" w:bidi="he-IL"/>
                    </w:rPr>
                    <w:fldChar w:fldCharType="separate"/>
                  </w:r>
                  <w:r w:rsidRPr="00E6318C">
                    <w:rPr>
                      <w:rFonts w:asciiTheme="minorHAnsi" w:hAnsiTheme="minorHAnsi" w:cstheme="minorHAnsi"/>
                      <w:b/>
                      <w:bCs/>
                      <w:color w:val="000000"/>
                      <w:sz w:val="18"/>
                      <w:szCs w:val="18"/>
                      <w:lang w:val="el-GR" w:eastAsia="el-GR" w:bidi="he-IL"/>
                    </w:rPr>
                    <w:fldChar w:fldCharType="end"/>
                  </w:r>
                </w:p>
              </w:tc>
              <w:tc>
                <w:tcPr>
                  <w:tcW w:w="1976" w:type="dxa"/>
                  <w:tcBorders>
                    <w:top w:val="single" w:sz="4" w:space="0" w:color="auto"/>
                    <w:left w:val="single" w:sz="4" w:space="0" w:color="auto"/>
                    <w:bottom w:val="single" w:sz="4" w:space="0" w:color="auto"/>
                    <w:right w:val="single" w:sz="4" w:space="0" w:color="auto"/>
                  </w:tcBorders>
                </w:tcPr>
                <w:p w14:paraId="6ADF2E06"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000000"/>
                      <w:sz w:val="18"/>
                      <w:szCs w:val="18"/>
                      <w:lang w:val="el-GR" w:eastAsia="el-GR" w:bidi="he-IL"/>
                    </w:rPr>
                  </w:pPr>
                </w:p>
              </w:tc>
            </w:tr>
            <w:tr w:rsidR="00C61701" w:rsidRPr="00310424" w14:paraId="1A70A66F" w14:textId="77777777" w:rsidTr="00B771A7">
              <w:tc>
                <w:tcPr>
                  <w:tcW w:w="678" w:type="dxa"/>
                  <w:tcBorders>
                    <w:top w:val="single" w:sz="4" w:space="0" w:color="auto"/>
                    <w:left w:val="single" w:sz="4" w:space="0" w:color="auto"/>
                    <w:bottom w:val="single" w:sz="4" w:space="0" w:color="auto"/>
                    <w:right w:val="single" w:sz="4" w:space="0" w:color="auto"/>
                  </w:tcBorders>
                  <w:vAlign w:val="center"/>
                </w:tcPr>
                <w:p w14:paraId="7FE7887C"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eastAsia="el-GR" w:bidi="he-IL"/>
                    </w:rPr>
                  </w:pPr>
                  <w:r w:rsidRPr="00E6318C">
                    <w:rPr>
                      <w:rFonts w:asciiTheme="minorHAnsi" w:hAnsiTheme="minorHAnsi" w:cstheme="minorHAnsi"/>
                      <w:sz w:val="18"/>
                      <w:szCs w:val="18"/>
                      <w:lang w:val="el-GR" w:eastAsia="el-GR" w:bidi="he-IL"/>
                    </w:rPr>
                    <w:t>13.</w:t>
                  </w:r>
                </w:p>
              </w:tc>
              <w:tc>
                <w:tcPr>
                  <w:tcW w:w="4788" w:type="dxa"/>
                  <w:tcBorders>
                    <w:top w:val="single" w:sz="4" w:space="0" w:color="auto"/>
                    <w:left w:val="single" w:sz="4" w:space="0" w:color="auto"/>
                    <w:bottom w:val="single" w:sz="4" w:space="0" w:color="auto"/>
                    <w:right w:val="single" w:sz="4" w:space="0" w:color="auto"/>
                  </w:tcBorders>
                </w:tcPr>
                <w:p w14:paraId="706BFDC5" w14:textId="77777777" w:rsidR="00C61701" w:rsidRPr="00E6318C" w:rsidRDefault="00C61701" w:rsidP="00B771A7">
                  <w:pPr>
                    <w:autoSpaceDE w:val="0"/>
                    <w:autoSpaceDN w:val="0"/>
                    <w:adjustRightInd w:val="0"/>
                    <w:spacing w:after="160" w:line="240" w:lineRule="exact"/>
                    <w:ind w:right="125"/>
                    <w:rPr>
                      <w:rFonts w:asciiTheme="minorHAnsi" w:hAnsiTheme="minorHAnsi" w:cstheme="minorHAnsi"/>
                      <w:sz w:val="18"/>
                      <w:szCs w:val="18"/>
                      <w:lang w:val="el-GR" w:eastAsia="el-GR" w:bidi="he-IL"/>
                    </w:rPr>
                  </w:pPr>
                  <w:r w:rsidRPr="00E6318C">
                    <w:rPr>
                      <w:rFonts w:asciiTheme="minorHAnsi" w:hAnsiTheme="minorHAnsi" w:cstheme="minorHAnsi"/>
                      <w:sz w:val="18"/>
                      <w:szCs w:val="18"/>
                      <w:lang w:val="el-GR" w:eastAsia="el-GR" w:bidi="he-IL"/>
                    </w:rPr>
                    <w:t>Άλλη ερώτηση</w:t>
                  </w:r>
                </w:p>
              </w:tc>
              <w:tc>
                <w:tcPr>
                  <w:tcW w:w="713" w:type="dxa"/>
                  <w:tcBorders>
                    <w:top w:val="single" w:sz="4" w:space="0" w:color="auto"/>
                    <w:left w:val="single" w:sz="4" w:space="0" w:color="auto"/>
                    <w:bottom w:val="single" w:sz="4" w:space="0" w:color="auto"/>
                    <w:right w:val="single" w:sz="4" w:space="0" w:color="auto"/>
                  </w:tcBorders>
                  <w:vAlign w:val="center"/>
                </w:tcPr>
                <w:p w14:paraId="79F3712A"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p>
              </w:tc>
              <w:tc>
                <w:tcPr>
                  <w:tcW w:w="851" w:type="dxa"/>
                  <w:tcBorders>
                    <w:top w:val="single" w:sz="4" w:space="0" w:color="auto"/>
                    <w:left w:val="single" w:sz="4" w:space="0" w:color="auto"/>
                    <w:bottom w:val="single" w:sz="4" w:space="0" w:color="auto"/>
                    <w:right w:val="single" w:sz="4" w:space="0" w:color="auto"/>
                  </w:tcBorders>
                  <w:vAlign w:val="center"/>
                </w:tcPr>
                <w:p w14:paraId="0B49492E"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p>
              </w:tc>
              <w:tc>
                <w:tcPr>
                  <w:tcW w:w="964" w:type="dxa"/>
                  <w:tcBorders>
                    <w:top w:val="single" w:sz="4" w:space="0" w:color="auto"/>
                    <w:left w:val="single" w:sz="4" w:space="0" w:color="auto"/>
                    <w:bottom w:val="single" w:sz="4" w:space="0" w:color="auto"/>
                    <w:right w:val="single" w:sz="4" w:space="0" w:color="auto"/>
                  </w:tcBorders>
                  <w:vAlign w:val="center"/>
                </w:tcPr>
                <w:p w14:paraId="15891300"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p>
              </w:tc>
              <w:tc>
                <w:tcPr>
                  <w:tcW w:w="1976" w:type="dxa"/>
                  <w:tcBorders>
                    <w:top w:val="single" w:sz="4" w:space="0" w:color="auto"/>
                    <w:left w:val="single" w:sz="4" w:space="0" w:color="auto"/>
                    <w:bottom w:val="single" w:sz="4" w:space="0" w:color="auto"/>
                    <w:right w:val="single" w:sz="4" w:space="0" w:color="auto"/>
                  </w:tcBorders>
                </w:tcPr>
                <w:p w14:paraId="46AA9DB3"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000000"/>
                      <w:sz w:val="18"/>
                      <w:szCs w:val="18"/>
                      <w:lang w:val="el-GR" w:eastAsia="el-GR" w:bidi="he-IL"/>
                    </w:rPr>
                  </w:pPr>
                </w:p>
              </w:tc>
            </w:tr>
          </w:tbl>
          <w:p w14:paraId="6EADB1F5" w14:textId="77777777" w:rsidR="00C61701" w:rsidRPr="00E6318C" w:rsidRDefault="00C61701" w:rsidP="00B771A7">
            <w:pPr>
              <w:spacing w:after="0"/>
              <w:rPr>
                <w:rFonts w:asciiTheme="minorHAnsi" w:hAnsiTheme="minorHAnsi" w:cstheme="minorHAnsi"/>
                <w:b/>
                <w:bCs/>
                <w:color w:val="000000"/>
                <w:sz w:val="18"/>
                <w:szCs w:val="18"/>
                <w:u w:val="single"/>
                <w:lang w:val="el-GR" w:eastAsia="el-GR" w:bidi="he-IL"/>
              </w:rPr>
            </w:pPr>
          </w:p>
          <w:p w14:paraId="189108B4" w14:textId="77777777" w:rsidR="00C61701" w:rsidRPr="00E6318C" w:rsidRDefault="00C61701" w:rsidP="00B771A7">
            <w:pPr>
              <w:spacing w:after="0"/>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t>2.6  Έλεγχος ολοκλήρωσης της υλοποίησης φυσικού και οικονομικού αντικειμένου του Έργου, σε επίπεδο φορέα υλοποίησης</w:t>
            </w:r>
          </w:p>
          <w:p w14:paraId="0F07AF3F" w14:textId="77777777" w:rsidR="00C61701" w:rsidRPr="00E6318C" w:rsidRDefault="00C61701" w:rsidP="00B771A7">
            <w:pPr>
              <w:spacing w:after="0"/>
              <w:rPr>
                <w:rFonts w:asciiTheme="minorHAnsi" w:hAnsiTheme="minorHAnsi" w:cstheme="minorHAnsi"/>
                <w:b/>
                <w:bCs/>
                <w:color w:val="000000"/>
                <w:sz w:val="18"/>
                <w:szCs w:val="18"/>
                <w:u w:val="single"/>
                <w:lang w:val="el-GR" w:eastAsia="el-GR" w:bidi="he-IL"/>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4470"/>
              <w:gridCol w:w="868"/>
              <w:gridCol w:w="900"/>
              <w:gridCol w:w="963"/>
              <w:gridCol w:w="2013"/>
            </w:tblGrid>
            <w:tr w:rsidR="00C61701" w:rsidRPr="00E6318C" w14:paraId="1F0DAAA0" w14:textId="77777777" w:rsidTr="00B771A7">
              <w:trPr>
                <w:tblHeader/>
              </w:trPr>
              <w:tc>
                <w:tcPr>
                  <w:tcW w:w="704" w:type="dxa"/>
                  <w:tcBorders>
                    <w:top w:val="single" w:sz="4" w:space="0" w:color="auto"/>
                    <w:left w:val="single" w:sz="4" w:space="0" w:color="auto"/>
                    <w:bottom w:val="single" w:sz="4" w:space="0" w:color="auto"/>
                    <w:right w:val="single" w:sz="4" w:space="0" w:color="auto"/>
                  </w:tcBorders>
                  <w:shd w:val="clear" w:color="auto" w:fill="C6D9F1"/>
                  <w:vAlign w:val="center"/>
                </w:tcPr>
                <w:p w14:paraId="34DAACCC"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color w:val="000000"/>
                      <w:sz w:val="18"/>
                      <w:szCs w:val="18"/>
                      <w:lang w:val="el-GR" w:eastAsia="el-GR" w:bidi="he-IL"/>
                    </w:rPr>
                  </w:pPr>
                  <w:r w:rsidRPr="00E6318C">
                    <w:rPr>
                      <w:rFonts w:asciiTheme="minorHAnsi" w:hAnsiTheme="minorHAnsi" w:cstheme="minorHAnsi"/>
                      <w:b/>
                      <w:color w:val="000000"/>
                      <w:sz w:val="18"/>
                      <w:szCs w:val="18"/>
                      <w:lang w:val="el-GR" w:eastAsia="el-GR" w:bidi="he-IL"/>
                    </w:rPr>
                    <w:t>Α/Α</w:t>
                  </w:r>
                </w:p>
              </w:tc>
              <w:tc>
                <w:tcPr>
                  <w:tcW w:w="4470" w:type="dxa"/>
                  <w:tcBorders>
                    <w:top w:val="single" w:sz="4" w:space="0" w:color="auto"/>
                    <w:left w:val="single" w:sz="4" w:space="0" w:color="auto"/>
                    <w:bottom w:val="single" w:sz="4" w:space="0" w:color="auto"/>
                    <w:right w:val="single" w:sz="4" w:space="0" w:color="auto"/>
                  </w:tcBorders>
                  <w:shd w:val="clear" w:color="auto" w:fill="C6D9F1"/>
                  <w:vAlign w:val="center"/>
                </w:tcPr>
                <w:p w14:paraId="4423EEB1"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color w:val="000000"/>
                      <w:sz w:val="18"/>
                      <w:szCs w:val="18"/>
                      <w:lang w:val="el-GR" w:eastAsia="el-GR" w:bidi="he-IL"/>
                    </w:rPr>
                  </w:pPr>
                  <w:r w:rsidRPr="00E6318C">
                    <w:rPr>
                      <w:rFonts w:asciiTheme="minorHAnsi" w:hAnsiTheme="minorHAnsi" w:cstheme="minorHAnsi"/>
                      <w:b/>
                      <w:color w:val="000000"/>
                      <w:sz w:val="18"/>
                      <w:szCs w:val="18"/>
                      <w:lang w:val="el-GR" w:eastAsia="el-GR" w:bidi="he-IL"/>
                    </w:rPr>
                    <w:t>Περιγραφή</w:t>
                  </w:r>
                </w:p>
              </w:tc>
              <w:tc>
                <w:tcPr>
                  <w:tcW w:w="868" w:type="dxa"/>
                  <w:tcBorders>
                    <w:top w:val="single" w:sz="4" w:space="0" w:color="auto"/>
                    <w:left w:val="single" w:sz="4" w:space="0" w:color="auto"/>
                    <w:bottom w:val="single" w:sz="4" w:space="0" w:color="auto"/>
                    <w:right w:val="single" w:sz="4" w:space="0" w:color="auto"/>
                  </w:tcBorders>
                  <w:shd w:val="clear" w:color="auto" w:fill="C6D9F1"/>
                  <w:vAlign w:val="center"/>
                </w:tcPr>
                <w:p w14:paraId="3188DB50"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sz w:val="18"/>
                      <w:szCs w:val="18"/>
                    </w:rPr>
                  </w:pPr>
                  <w:r w:rsidRPr="00E6318C">
                    <w:rPr>
                      <w:rFonts w:asciiTheme="minorHAnsi" w:hAnsiTheme="minorHAnsi" w:cstheme="minorHAnsi"/>
                      <w:b/>
                      <w:sz w:val="18"/>
                      <w:szCs w:val="18"/>
                    </w:rPr>
                    <w:t>ΝΑΙ</w:t>
                  </w:r>
                </w:p>
              </w:tc>
              <w:tc>
                <w:tcPr>
                  <w:tcW w:w="900" w:type="dxa"/>
                  <w:tcBorders>
                    <w:top w:val="single" w:sz="4" w:space="0" w:color="auto"/>
                    <w:left w:val="single" w:sz="4" w:space="0" w:color="auto"/>
                    <w:bottom w:val="single" w:sz="4" w:space="0" w:color="auto"/>
                    <w:right w:val="single" w:sz="4" w:space="0" w:color="auto"/>
                  </w:tcBorders>
                  <w:shd w:val="clear" w:color="auto" w:fill="C6D9F1"/>
                  <w:vAlign w:val="center"/>
                </w:tcPr>
                <w:p w14:paraId="6A524BD3"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sz w:val="18"/>
                      <w:szCs w:val="18"/>
                    </w:rPr>
                  </w:pPr>
                  <w:r w:rsidRPr="00E6318C">
                    <w:rPr>
                      <w:rFonts w:asciiTheme="minorHAnsi" w:hAnsiTheme="minorHAnsi" w:cstheme="minorHAnsi"/>
                      <w:b/>
                      <w:sz w:val="18"/>
                      <w:szCs w:val="18"/>
                    </w:rPr>
                    <w:t>ΟΧΙ</w:t>
                  </w:r>
                </w:p>
              </w:tc>
              <w:tc>
                <w:tcPr>
                  <w:tcW w:w="963" w:type="dxa"/>
                  <w:tcBorders>
                    <w:top w:val="single" w:sz="4" w:space="0" w:color="auto"/>
                    <w:left w:val="single" w:sz="4" w:space="0" w:color="auto"/>
                    <w:bottom w:val="single" w:sz="4" w:space="0" w:color="auto"/>
                    <w:right w:val="single" w:sz="4" w:space="0" w:color="auto"/>
                  </w:tcBorders>
                  <w:shd w:val="clear" w:color="auto" w:fill="C6D9F1"/>
                  <w:vAlign w:val="center"/>
                </w:tcPr>
                <w:p w14:paraId="7233CD98"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sz w:val="18"/>
                      <w:szCs w:val="18"/>
                    </w:rPr>
                  </w:pPr>
                  <w:r w:rsidRPr="00E6318C">
                    <w:rPr>
                      <w:rFonts w:asciiTheme="minorHAnsi" w:hAnsiTheme="minorHAnsi" w:cstheme="minorHAnsi"/>
                      <w:b/>
                      <w:sz w:val="18"/>
                      <w:szCs w:val="18"/>
                      <w:lang w:val="el-GR"/>
                    </w:rPr>
                    <w:t>Δεν αφορά</w:t>
                  </w:r>
                </w:p>
              </w:tc>
              <w:tc>
                <w:tcPr>
                  <w:tcW w:w="2013" w:type="dxa"/>
                  <w:tcBorders>
                    <w:top w:val="single" w:sz="4" w:space="0" w:color="auto"/>
                    <w:left w:val="single" w:sz="4" w:space="0" w:color="auto"/>
                    <w:bottom w:val="single" w:sz="4" w:space="0" w:color="auto"/>
                    <w:right w:val="single" w:sz="4" w:space="0" w:color="auto"/>
                  </w:tcBorders>
                  <w:shd w:val="clear" w:color="auto" w:fill="C6D9F1"/>
                  <w:vAlign w:val="center"/>
                </w:tcPr>
                <w:p w14:paraId="4863284B"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t>ΣΧΟΛΙΑ</w:t>
                  </w:r>
                </w:p>
              </w:tc>
            </w:tr>
            <w:tr w:rsidR="00C61701" w:rsidRPr="00E6318C" w14:paraId="52940A5E"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6A578CBF"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eastAsia="el-GR" w:bidi="he-IL"/>
                    </w:rPr>
                  </w:pPr>
                  <w:r w:rsidRPr="00E6318C">
                    <w:rPr>
                      <w:rFonts w:asciiTheme="minorHAnsi" w:hAnsiTheme="minorHAnsi" w:cstheme="minorHAnsi"/>
                      <w:sz w:val="18"/>
                      <w:szCs w:val="18"/>
                      <w:lang w:val="el-GR" w:eastAsia="el-GR" w:bidi="he-IL"/>
                    </w:rPr>
                    <w:t>1.</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3BBF664F" w14:textId="77777777" w:rsidR="00C61701" w:rsidRPr="00E6318C" w:rsidRDefault="00C61701" w:rsidP="00B771A7">
                  <w:pPr>
                    <w:autoSpaceDE w:val="0"/>
                    <w:autoSpaceDN w:val="0"/>
                    <w:adjustRightInd w:val="0"/>
                    <w:spacing w:after="160" w:line="240" w:lineRule="exact"/>
                    <w:rPr>
                      <w:rFonts w:asciiTheme="minorHAnsi" w:hAnsiTheme="minorHAnsi" w:cstheme="minorHAnsi"/>
                      <w:sz w:val="18"/>
                      <w:szCs w:val="18"/>
                      <w:lang w:val="el-GR" w:eastAsia="el-GR" w:bidi="he-IL"/>
                    </w:rPr>
                  </w:pPr>
                  <w:r w:rsidRPr="00E6318C">
                    <w:rPr>
                      <w:rFonts w:asciiTheme="minorHAnsi" w:hAnsiTheme="minorHAnsi" w:cstheme="minorHAnsi"/>
                      <w:sz w:val="18"/>
                      <w:szCs w:val="18"/>
                      <w:lang w:val="el-GR" w:eastAsia="el-GR" w:bidi="he-IL"/>
                    </w:rPr>
                    <w:t>Έχει ολοκληρωθεί το σύνολο του φυσικού-οικονομικού αντικειμένου του Έργου;</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38C4C642"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6FF6987B"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6244A3F6"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7E53092D"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sz w:val="18"/>
                      <w:szCs w:val="18"/>
                      <w:lang w:val="el-GR" w:eastAsia="el-GR" w:bidi="he-IL"/>
                    </w:rPr>
                  </w:pPr>
                </w:p>
              </w:tc>
            </w:tr>
            <w:tr w:rsidR="00C61701" w:rsidRPr="00E6318C" w14:paraId="4D68F348"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145E9E47"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 xml:space="preserve">2. </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0CEAD360" w14:textId="77777777" w:rsidR="00C61701" w:rsidRPr="00E6318C" w:rsidRDefault="00C61701" w:rsidP="00B771A7">
                  <w:pPr>
                    <w:autoSpaceDE w:val="0"/>
                    <w:autoSpaceDN w:val="0"/>
                    <w:adjustRightInd w:val="0"/>
                    <w:spacing w:after="160" w:line="240" w:lineRule="exact"/>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Βεβαιώνεται ότι o Φορέας Υλοποίησης έχει υποβάλει όλη τη σχετική με την ολοκλήρωση του Έργου τεκμηρίωση;</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27BBCB97"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6A7E1ECB"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037041C5"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0497C4E3"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000000"/>
                      <w:sz w:val="18"/>
                      <w:szCs w:val="18"/>
                      <w:lang w:val="el-GR" w:eastAsia="el-GR" w:bidi="he-IL"/>
                    </w:rPr>
                  </w:pPr>
                </w:p>
              </w:tc>
            </w:tr>
            <w:tr w:rsidR="00C61701" w:rsidRPr="00E6318C" w14:paraId="61DB19A3"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4E4A018C"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3.</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082A4363" w14:textId="77777777" w:rsidR="00C61701" w:rsidRPr="00E6318C" w:rsidRDefault="00C61701" w:rsidP="00B771A7">
                  <w:pPr>
                    <w:autoSpaceDE w:val="0"/>
                    <w:autoSpaceDN w:val="0"/>
                    <w:adjustRightInd w:val="0"/>
                    <w:spacing w:after="160" w:line="240" w:lineRule="exact"/>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Βεβαιώνονται οι καταχωρήσεις των δαπανών στα λογιστικά βιβλία ή σε λογιστικές καταστάσεις του Φορέα Υλοποίησης σε σχέση με τα αντίστοιχα που καταχωρήθηκαν στο ΟΠΣ ΤΑ; </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5867D32D"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221D579E"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5AB6FBF3"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38EC71EB"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000000"/>
                      <w:sz w:val="18"/>
                      <w:szCs w:val="18"/>
                      <w:lang w:val="el-GR" w:eastAsia="el-GR" w:bidi="he-IL"/>
                    </w:rPr>
                  </w:pPr>
                </w:p>
              </w:tc>
            </w:tr>
            <w:tr w:rsidR="00C61701" w:rsidRPr="00E6318C" w14:paraId="5D801D86"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2D73772E"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4.</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41AFE7F1" w14:textId="77777777" w:rsidR="00C61701" w:rsidRPr="00E6318C" w:rsidRDefault="00C61701" w:rsidP="00B771A7">
                  <w:pPr>
                    <w:autoSpaceDE w:val="0"/>
                    <w:autoSpaceDN w:val="0"/>
                    <w:adjustRightInd w:val="0"/>
                    <w:spacing w:after="160" w:line="240" w:lineRule="exact"/>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Υλοποιήθηκαν μέτρα δημοσιότητας σύμφωνα με τις σχετικές υποχρεώσεις που προκύπτουν από τους κανονισμούς της ΕΕ και την Στρατηγική Δημοσιότητας της ΕΥΣΤΑ;</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1461E64A"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0ACC6147"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5DBCA3B4"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28E11219"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000000"/>
                      <w:sz w:val="18"/>
                      <w:szCs w:val="18"/>
                      <w:lang w:val="el-GR" w:eastAsia="el-GR" w:bidi="he-IL"/>
                    </w:rPr>
                  </w:pPr>
                </w:p>
              </w:tc>
            </w:tr>
            <w:tr w:rsidR="00C61701" w:rsidRPr="00310424" w14:paraId="35D13C4D"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16F992B8"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5.</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7F7E6C0A" w14:textId="77777777" w:rsidR="00C61701" w:rsidRPr="00E6318C" w:rsidRDefault="00C61701" w:rsidP="00B771A7">
                  <w:pPr>
                    <w:autoSpaceDE w:val="0"/>
                    <w:autoSpaceDN w:val="0"/>
                    <w:adjustRightInd w:val="0"/>
                    <w:spacing w:after="160" w:line="240" w:lineRule="exact"/>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Άλλη ερώτηση</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3003BB9D"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1A4132CE"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5246C839"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007C262D"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000000"/>
                      <w:sz w:val="18"/>
                      <w:szCs w:val="18"/>
                      <w:lang w:val="el-GR" w:eastAsia="el-GR" w:bidi="he-IL"/>
                    </w:rPr>
                  </w:pPr>
                </w:p>
              </w:tc>
            </w:tr>
          </w:tbl>
          <w:p w14:paraId="37033968" w14:textId="77777777" w:rsidR="00C61701" w:rsidRPr="00E6318C" w:rsidRDefault="00C61701" w:rsidP="00B771A7">
            <w:pPr>
              <w:pStyle w:val="CommentText"/>
              <w:rPr>
                <w:rFonts w:asciiTheme="minorHAnsi" w:hAnsiTheme="minorHAnsi" w:cstheme="minorHAnsi"/>
                <w:bCs/>
                <w:sz w:val="18"/>
                <w:szCs w:val="18"/>
                <w:lang w:val="el-GR" w:eastAsia="en-GB"/>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1033"/>
              <w:gridCol w:w="8885"/>
            </w:tblGrid>
            <w:tr w:rsidR="00C61701" w:rsidRPr="00310424" w14:paraId="42BE6568" w14:textId="77777777" w:rsidTr="00B771A7">
              <w:tc>
                <w:tcPr>
                  <w:tcW w:w="9918" w:type="dxa"/>
                  <w:gridSpan w:val="2"/>
                  <w:shd w:val="clear" w:color="auto" w:fill="F3F3F3"/>
                </w:tcPr>
                <w:p w14:paraId="11BE0B26" w14:textId="77777777" w:rsidR="00C61701" w:rsidRPr="00E6318C" w:rsidRDefault="00C61701" w:rsidP="00B771A7">
                  <w:pPr>
                    <w:spacing w:before="60" w:after="60"/>
                    <w:ind w:left="57"/>
                    <w:rPr>
                      <w:rFonts w:asciiTheme="minorHAnsi" w:hAnsiTheme="minorHAnsi" w:cstheme="minorHAnsi"/>
                      <w:b/>
                      <w:sz w:val="18"/>
                      <w:szCs w:val="18"/>
                      <w:lang w:val="el-GR"/>
                    </w:rPr>
                  </w:pPr>
                  <w:r w:rsidRPr="00E6318C">
                    <w:rPr>
                      <w:rFonts w:asciiTheme="minorHAnsi" w:hAnsiTheme="minorHAnsi" w:cstheme="minorHAnsi"/>
                      <w:b/>
                      <w:sz w:val="18"/>
                      <w:szCs w:val="18"/>
                      <w:lang w:val="el-GR"/>
                    </w:rPr>
                    <w:lastRenderedPageBreak/>
                    <w:t>Παρατηρήσεις</w:t>
                  </w:r>
                </w:p>
              </w:tc>
            </w:tr>
            <w:tr w:rsidR="00C61701" w:rsidRPr="00310424" w14:paraId="1B0E240D" w14:textId="77777777" w:rsidTr="00B771A7">
              <w:tc>
                <w:tcPr>
                  <w:tcW w:w="1033" w:type="dxa"/>
                  <w:shd w:val="clear" w:color="auto" w:fill="F3F3F3"/>
                </w:tcPr>
                <w:p w14:paraId="1D450DE4" w14:textId="77777777" w:rsidR="00C61701" w:rsidRPr="00E6318C" w:rsidRDefault="00C61701" w:rsidP="00B771A7">
                  <w:pPr>
                    <w:spacing w:before="60" w:after="60"/>
                    <w:ind w:right="619"/>
                    <w:rPr>
                      <w:rFonts w:asciiTheme="minorHAnsi" w:hAnsiTheme="minorHAnsi" w:cstheme="minorHAnsi"/>
                      <w:sz w:val="18"/>
                      <w:szCs w:val="18"/>
                      <w:lang w:val="el-GR"/>
                    </w:rPr>
                  </w:pPr>
                  <w:r w:rsidRPr="00E6318C">
                    <w:rPr>
                      <w:rFonts w:asciiTheme="minorHAnsi" w:hAnsiTheme="minorHAnsi" w:cstheme="minorHAnsi"/>
                      <w:sz w:val="18"/>
                      <w:szCs w:val="18"/>
                      <w:lang w:val="el-GR"/>
                    </w:rPr>
                    <w:t>α.</w:t>
                  </w:r>
                </w:p>
              </w:tc>
              <w:tc>
                <w:tcPr>
                  <w:tcW w:w="8885" w:type="dxa"/>
                  <w:shd w:val="clear" w:color="auto" w:fill="F3F3F3"/>
                  <w:vAlign w:val="center"/>
                </w:tcPr>
                <w:p w14:paraId="7D32A5C3" w14:textId="77777777" w:rsidR="00C61701" w:rsidRPr="00E6318C" w:rsidRDefault="00C61701" w:rsidP="00B771A7">
                  <w:pPr>
                    <w:spacing w:before="60" w:after="60"/>
                    <w:rPr>
                      <w:rFonts w:asciiTheme="minorHAnsi" w:hAnsiTheme="minorHAnsi" w:cstheme="minorHAnsi"/>
                      <w:sz w:val="18"/>
                      <w:szCs w:val="18"/>
                      <w:lang w:val="el-GR"/>
                    </w:rPr>
                  </w:pPr>
                </w:p>
              </w:tc>
            </w:tr>
            <w:tr w:rsidR="00C61701" w:rsidRPr="00310424" w14:paraId="7FCAFF7B" w14:textId="77777777" w:rsidTr="00B771A7">
              <w:tc>
                <w:tcPr>
                  <w:tcW w:w="1033" w:type="dxa"/>
                  <w:shd w:val="clear" w:color="auto" w:fill="F3F3F3"/>
                </w:tcPr>
                <w:p w14:paraId="0889C418" w14:textId="77777777" w:rsidR="00C61701" w:rsidRPr="00E6318C" w:rsidRDefault="00C61701" w:rsidP="00B771A7">
                  <w:pPr>
                    <w:spacing w:before="60" w:after="60"/>
                    <w:ind w:right="619"/>
                    <w:rPr>
                      <w:rFonts w:asciiTheme="minorHAnsi" w:hAnsiTheme="minorHAnsi" w:cstheme="minorHAnsi"/>
                      <w:sz w:val="18"/>
                      <w:szCs w:val="18"/>
                      <w:lang w:val="el-GR"/>
                    </w:rPr>
                  </w:pPr>
                  <w:r w:rsidRPr="00E6318C">
                    <w:rPr>
                      <w:rFonts w:asciiTheme="minorHAnsi" w:hAnsiTheme="minorHAnsi" w:cstheme="minorHAnsi"/>
                      <w:sz w:val="18"/>
                      <w:szCs w:val="18"/>
                      <w:lang w:val="el-GR"/>
                    </w:rPr>
                    <w:t>β.</w:t>
                  </w:r>
                </w:p>
              </w:tc>
              <w:tc>
                <w:tcPr>
                  <w:tcW w:w="8885" w:type="dxa"/>
                  <w:shd w:val="clear" w:color="auto" w:fill="F3F3F3"/>
                  <w:vAlign w:val="center"/>
                </w:tcPr>
                <w:p w14:paraId="28347721" w14:textId="77777777" w:rsidR="00C61701" w:rsidRPr="00E6318C" w:rsidRDefault="00C61701" w:rsidP="00B771A7">
                  <w:pPr>
                    <w:spacing w:before="60" w:after="60"/>
                    <w:rPr>
                      <w:rFonts w:asciiTheme="minorHAnsi" w:hAnsiTheme="minorHAnsi" w:cstheme="minorHAnsi"/>
                      <w:sz w:val="18"/>
                      <w:szCs w:val="18"/>
                      <w:lang w:val="el-GR"/>
                    </w:rPr>
                  </w:pPr>
                </w:p>
              </w:tc>
            </w:tr>
          </w:tbl>
          <w:p w14:paraId="29B8115D" w14:textId="77777777" w:rsidR="00C61701" w:rsidRPr="00E6318C" w:rsidRDefault="00C61701" w:rsidP="00B771A7">
            <w:pPr>
              <w:spacing w:after="0"/>
              <w:rPr>
                <w:rFonts w:asciiTheme="minorHAnsi" w:hAnsiTheme="minorHAnsi" w:cstheme="minorHAnsi"/>
                <w:b/>
                <w:bCs/>
                <w:color w:val="000000"/>
                <w:sz w:val="18"/>
                <w:szCs w:val="18"/>
                <w:u w:val="single"/>
                <w:lang w:val="el-GR" w:eastAsia="el-GR" w:bidi="he-IL"/>
              </w:rPr>
            </w:pPr>
          </w:p>
          <w:p w14:paraId="157EE40B" w14:textId="77777777" w:rsidR="00C61701" w:rsidRPr="00E6318C" w:rsidRDefault="00C61701" w:rsidP="00B771A7">
            <w:pPr>
              <w:spacing w:after="0"/>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t xml:space="preserve">3. </w:t>
            </w:r>
            <w:r w:rsidRPr="00E6318C">
              <w:rPr>
                <w:rFonts w:asciiTheme="minorHAnsi" w:hAnsiTheme="minorHAnsi" w:cstheme="minorHAnsi"/>
                <w:b/>
                <w:bCs/>
                <w:sz w:val="18"/>
                <w:szCs w:val="18"/>
                <w:lang w:val="el-GR" w:eastAsia="el-GR" w:bidi="he-IL"/>
              </w:rPr>
              <w:t>Έλεγχος σ</w:t>
            </w:r>
            <w:r w:rsidRPr="00E6318C">
              <w:rPr>
                <w:rFonts w:asciiTheme="minorHAnsi" w:hAnsiTheme="minorHAnsi" w:cstheme="minorHAnsi"/>
                <w:b/>
                <w:bCs/>
                <w:color w:val="000000"/>
                <w:sz w:val="18"/>
                <w:szCs w:val="18"/>
                <w:lang w:val="el-GR" w:eastAsia="el-GR" w:bidi="he-IL"/>
              </w:rPr>
              <w:t>υμμόρφωσης της Δράσης /Έργου με την αρχή της «Μη πρόκλησης σημαντικής βλάβης».</w:t>
            </w:r>
          </w:p>
          <w:p w14:paraId="3FFF49DF" w14:textId="77777777" w:rsidR="00C61701" w:rsidRPr="00E6318C" w:rsidRDefault="00C61701" w:rsidP="00B771A7">
            <w:pPr>
              <w:spacing w:after="0"/>
              <w:rPr>
                <w:rFonts w:asciiTheme="minorHAnsi" w:hAnsiTheme="minorHAnsi" w:cstheme="minorHAnsi"/>
                <w:b/>
                <w:bCs/>
                <w:color w:val="000000"/>
                <w:sz w:val="18"/>
                <w:szCs w:val="18"/>
                <w:u w:val="single"/>
                <w:lang w:val="el-GR" w:eastAsia="el-GR" w:bidi="he-IL"/>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4470"/>
              <w:gridCol w:w="868"/>
              <w:gridCol w:w="900"/>
              <w:gridCol w:w="963"/>
              <w:gridCol w:w="2013"/>
            </w:tblGrid>
            <w:tr w:rsidR="00C61701" w:rsidRPr="00E6318C" w14:paraId="732914F7" w14:textId="77777777" w:rsidTr="00B771A7">
              <w:tc>
                <w:tcPr>
                  <w:tcW w:w="704" w:type="dxa"/>
                  <w:tcBorders>
                    <w:top w:val="single" w:sz="4" w:space="0" w:color="auto"/>
                    <w:left w:val="single" w:sz="4" w:space="0" w:color="auto"/>
                    <w:bottom w:val="single" w:sz="4" w:space="0" w:color="auto"/>
                    <w:right w:val="single" w:sz="4" w:space="0" w:color="auto"/>
                  </w:tcBorders>
                  <w:shd w:val="clear" w:color="auto" w:fill="C6D9F1"/>
                  <w:vAlign w:val="center"/>
                </w:tcPr>
                <w:p w14:paraId="3FC1BB9D"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color w:val="000000"/>
                      <w:sz w:val="18"/>
                      <w:szCs w:val="18"/>
                      <w:lang w:val="el-GR" w:eastAsia="el-GR" w:bidi="he-IL"/>
                    </w:rPr>
                  </w:pPr>
                  <w:r w:rsidRPr="00E6318C">
                    <w:rPr>
                      <w:rFonts w:asciiTheme="minorHAnsi" w:hAnsiTheme="minorHAnsi" w:cstheme="minorHAnsi"/>
                      <w:b/>
                      <w:color w:val="000000"/>
                      <w:sz w:val="18"/>
                      <w:szCs w:val="18"/>
                      <w:lang w:val="el-GR" w:eastAsia="el-GR" w:bidi="he-IL"/>
                    </w:rPr>
                    <w:t>Α/Α</w:t>
                  </w:r>
                </w:p>
              </w:tc>
              <w:tc>
                <w:tcPr>
                  <w:tcW w:w="4470" w:type="dxa"/>
                  <w:tcBorders>
                    <w:top w:val="single" w:sz="4" w:space="0" w:color="auto"/>
                    <w:left w:val="single" w:sz="4" w:space="0" w:color="auto"/>
                    <w:bottom w:val="single" w:sz="4" w:space="0" w:color="auto"/>
                    <w:right w:val="single" w:sz="4" w:space="0" w:color="auto"/>
                  </w:tcBorders>
                  <w:shd w:val="clear" w:color="auto" w:fill="C6D9F1"/>
                  <w:vAlign w:val="center"/>
                </w:tcPr>
                <w:p w14:paraId="06475A71"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color w:val="000000"/>
                      <w:sz w:val="18"/>
                      <w:szCs w:val="18"/>
                      <w:lang w:val="el-GR" w:eastAsia="el-GR" w:bidi="he-IL"/>
                    </w:rPr>
                  </w:pPr>
                  <w:r w:rsidRPr="00E6318C">
                    <w:rPr>
                      <w:rFonts w:asciiTheme="minorHAnsi" w:hAnsiTheme="minorHAnsi" w:cstheme="minorHAnsi"/>
                      <w:b/>
                      <w:color w:val="000000"/>
                      <w:sz w:val="18"/>
                      <w:szCs w:val="18"/>
                      <w:lang w:val="el-GR" w:eastAsia="el-GR" w:bidi="he-IL"/>
                    </w:rPr>
                    <w:t>Περιγραφή</w:t>
                  </w:r>
                </w:p>
              </w:tc>
              <w:tc>
                <w:tcPr>
                  <w:tcW w:w="868" w:type="dxa"/>
                  <w:tcBorders>
                    <w:top w:val="single" w:sz="4" w:space="0" w:color="auto"/>
                    <w:left w:val="single" w:sz="4" w:space="0" w:color="auto"/>
                    <w:bottom w:val="single" w:sz="4" w:space="0" w:color="auto"/>
                    <w:right w:val="single" w:sz="4" w:space="0" w:color="auto"/>
                  </w:tcBorders>
                  <w:shd w:val="clear" w:color="auto" w:fill="C6D9F1"/>
                  <w:vAlign w:val="center"/>
                </w:tcPr>
                <w:p w14:paraId="7A6563CF"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sz w:val="18"/>
                      <w:szCs w:val="18"/>
                    </w:rPr>
                  </w:pPr>
                  <w:r w:rsidRPr="00E6318C">
                    <w:rPr>
                      <w:rFonts w:asciiTheme="minorHAnsi" w:hAnsiTheme="minorHAnsi" w:cstheme="minorHAnsi"/>
                      <w:b/>
                      <w:sz w:val="18"/>
                      <w:szCs w:val="18"/>
                    </w:rPr>
                    <w:t>ΝΑΙ</w:t>
                  </w:r>
                </w:p>
              </w:tc>
              <w:tc>
                <w:tcPr>
                  <w:tcW w:w="900" w:type="dxa"/>
                  <w:tcBorders>
                    <w:top w:val="single" w:sz="4" w:space="0" w:color="auto"/>
                    <w:left w:val="single" w:sz="4" w:space="0" w:color="auto"/>
                    <w:bottom w:val="single" w:sz="4" w:space="0" w:color="auto"/>
                    <w:right w:val="single" w:sz="4" w:space="0" w:color="auto"/>
                  </w:tcBorders>
                  <w:shd w:val="clear" w:color="auto" w:fill="C6D9F1"/>
                  <w:vAlign w:val="center"/>
                </w:tcPr>
                <w:p w14:paraId="1EB2F656"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sz w:val="18"/>
                      <w:szCs w:val="18"/>
                    </w:rPr>
                  </w:pPr>
                  <w:r w:rsidRPr="00E6318C">
                    <w:rPr>
                      <w:rFonts w:asciiTheme="minorHAnsi" w:hAnsiTheme="minorHAnsi" w:cstheme="minorHAnsi"/>
                      <w:b/>
                      <w:sz w:val="18"/>
                      <w:szCs w:val="18"/>
                    </w:rPr>
                    <w:t>ΟΧΙ</w:t>
                  </w:r>
                </w:p>
              </w:tc>
              <w:tc>
                <w:tcPr>
                  <w:tcW w:w="963" w:type="dxa"/>
                  <w:tcBorders>
                    <w:top w:val="single" w:sz="4" w:space="0" w:color="auto"/>
                    <w:left w:val="single" w:sz="4" w:space="0" w:color="auto"/>
                    <w:bottom w:val="single" w:sz="4" w:space="0" w:color="auto"/>
                    <w:right w:val="single" w:sz="4" w:space="0" w:color="auto"/>
                  </w:tcBorders>
                  <w:shd w:val="clear" w:color="auto" w:fill="C6D9F1"/>
                  <w:vAlign w:val="center"/>
                </w:tcPr>
                <w:p w14:paraId="52A0F7B7"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sz w:val="18"/>
                      <w:szCs w:val="18"/>
                    </w:rPr>
                  </w:pPr>
                  <w:r w:rsidRPr="00E6318C">
                    <w:rPr>
                      <w:rFonts w:asciiTheme="minorHAnsi" w:hAnsiTheme="minorHAnsi" w:cstheme="minorHAnsi"/>
                      <w:b/>
                      <w:sz w:val="18"/>
                      <w:szCs w:val="18"/>
                      <w:lang w:val="el-GR"/>
                    </w:rPr>
                    <w:t>Δεν αφορά</w:t>
                  </w:r>
                </w:p>
              </w:tc>
              <w:tc>
                <w:tcPr>
                  <w:tcW w:w="2013" w:type="dxa"/>
                  <w:tcBorders>
                    <w:top w:val="single" w:sz="4" w:space="0" w:color="auto"/>
                    <w:left w:val="single" w:sz="4" w:space="0" w:color="auto"/>
                    <w:bottom w:val="single" w:sz="4" w:space="0" w:color="auto"/>
                    <w:right w:val="single" w:sz="4" w:space="0" w:color="auto"/>
                  </w:tcBorders>
                  <w:shd w:val="clear" w:color="auto" w:fill="C6D9F1"/>
                  <w:vAlign w:val="center"/>
                </w:tcPr>
                <w:p w14:paraId="044C0359"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t>ΣΧΟΛΙΑ</w:t>
                  </w:r>
                </w:p>
              </w:tc>
            </w:tr>
            <w:tr w:rsidR="00C61701" w:rsidRPr="00E6318C" w14:paraId="2689866E"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0A164B4F"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 xml:space="preserve">1. </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1453C7AE" w14:textId="77777777" w:rsidR="00C61701" w:rsidRPr="00E6318C" w:rsidRDefault="00C61701" w:rsidP="00B771A7">
                  <w:pPr>
                    <w:autoSpaceDE w:val="0"/>
                    <w:autoSpaceDN w:val="0"/>
                    <w:adjustRightInd w:val="0"/>
                    <w:spacing w:after="160" w:line="240" w:lineRule="exact"/>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Συμμορφώνεται η Δράση/Έργο με την αρχή της «Μη πρόκλησης σημαντικής βλάβης» κατά την έννοια του άρθρου 17 του κανονισμού (ΕΕ) αριθ. 2020/852 του Ευρωπαϊκού Κοινοβουλίου και του Συμβουλίου (η αρχή της «μη πρόκλησης σημαντικής βλάβης»);</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6D20179B"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03367466"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5B1C0D7F"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5E3EB3ED"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000000"/>
                      <w:sz w:val="18"/>
                      <w:szCs w:val="18"/>
                      <w:lang w:val="el-GR" w:eastAsia="el-GR" w:bidi="he-IL"/>
                    </w:rPr>
                  </w:pPr>
                </w:p>
              </w:tc>
            </w:tr>
          </w:tbl>
          <w:p w14:paraId="04F7030E" w14:textId="77777777" w:rsidR="00C61701" w:rsidRPr="00E6318C" w:rsidRDefault="00C61701" w:rsidP="00B771A7">
            <w:pPr>
              <w:spacing w:before="240"/>
              <w:rPr>
                <w:rFonts w:asciiTheme="minorHAnsi" w:hAnsiTheme="minorHAnsi" w:cstheme="minorHAnsi"/>
                <w:b/>
                <w:bCs/>
                <w:sz w:val="18"/>
                <w:szCs w:val="18"/>
                <w:u w:val="single"/>
                <w:lang w:val="el-GR"/>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1033"/>
              <w:gridCol w:w="8885"/>
            </w:tblGrid>
            <w:tr w:rsidR="00C61701" w:rsidRPr="00310424" w14:paraId="21C7BEED" w14:textId="77777777" w:rsidTr="00B771A7">
              <w:tc>
                <w:tcPr>
                  <w:tcW w:w="9918" w:type="dxa"/>
                  <w:gridSpan w:val="2"/>
                  <w:shd w:val="clear" w:color="auto" w:fill="F3F3F3"/>
                </w:tcPr>
                <w:p w14:paraId="133CE271" w14:textId="77777777" w:rsidR="00C61701" w:rsidRPr="00E6318C" w:rsidRDefault="00C61701" w:rsidP="00B771A7">
                  <w:pPr>
                    <w:spacing w:before="60" w:after="60"/>
                    <w:ind w:left="57"/>
                    <w:rPr>
                      <w:rFonts w:asciiTheme="minorHAnsi" w:hAnsiTheme="minorHAnsi" w:cstheme="minorHAnsi"/>
                      <w:b/>
                      <w:sz w:val="18"/>
                      <w:szCs w:val="18"/>
                      <w:lang w:val="el-GR"/>
                    </w:rPr>
                  </w:pPr>
                  <w:r w:rsidRPr="00E6318C">
                    <w:rPr>
                      <w:rFonts w:asciiTheme="minorHAnsi" w:hAnsiTheme="minorHAnsi" w:cstheme="minorHAnsi"/>
                      <w:b/>
                      <w:sz w:val="18"/>
                      <w:szCs w:val="18"/>
                      <w:lang w:val="el-GR"/>
                    </w:rPr>
                    <w:t>Παρατηρήσεις</w:t>
                  </w:r>
                </w:p>
              </w:tc>
            </w:tr>
            <w:tr w:rsidR="00C61701" w:rsidRPr="00310424" w14:paraId="2B2C68BA" w14:textId="77777777" w:rsidTr="00B771A7">
              <w:tc>
                <w:tcPr>
                  <w:tcW w:w="1033" w:type="dxa"/>
                  <w:shd w:val="clear" w:color="auto" w:fill="F3F3F3"/>
                </w:tcPr>
                <w:p w14:paraId="06F45495" w14:textId="77777777" w:rsidR="00C61701" w:rsidRPr="00E6318C" w:rsidRDefault="00C61701" w:rsidP="00B771A7">
                  <w:pPr>
                    <w:spacing w:before="60" w:after="60"/>
                    <w:ind w:right="619"/>
                    <w:rPr>
                      <w:rFonts w:asciiTheme="minorHAnsi" w:hAnsiTheme="minorHAnsi" w:cstheme="minorHAnsi"/>
                      <w:sz w:val="18"/>
                      <w:szCs w:val="18"/>
                      <w:lang w:val="el-GR"/>
                    </w:rPr>
                  </w:pPr>
                  <w:r w:rsidRPr="00E6318C">
                    <w:rPr>
                      <w:rFonts w:asciiTheme="minorHAnsi" w:hAnsiTheme="minorHAnsi" w:cstheme="minorHAnsi"/>
                      <w:sz w:val="18"/>
                      <w:szCs w:val="18"/>
                      <w:lang w:val="el-GR"/>
                    </w:rPr>
                    <w:t>α.</w:t>
                  </w:r>
                </w:p>
              </w:tc>
              <w:tc>
                <w:tcPr>
                  <w:tcW w:w="8885" w:type="dxa"/>
                  <w:shd w:val="clear" w:color="auto" w:fill="F3F3F3"/>
                  <w:vAlign w:val="center"/>
                </w:tcPr>
                <w:p w14:paraId="665D7A5E" w14:textId="77777777" w:rsidR="00C61701" w:rsidRPr="00E6318C" w:rsidRDefault="00C61701" w:rsidP="00B771A7">
                  <w:pPr>
                    <w:spacing w:before="60" w:after="60"/>
                    <w:rPr>
                      <w:rFonts w:asciiTheme="minorHAnsi" w:hAnsiTheme="minorHAnsi" w:cstheme="minorHAnsi"/>
                      <w:sz w:val="18"/>
                      <w:szCs w:val="18"/>
                      <w:lang w:val="el-GR"/>
                    </w:rPr>
                  </w:pPr>
                </w:p>
              </w:tc>
            </w:tr>
            <w:tr w:rsidR="00C61701" w:rsidRPr="00310424" w14:paraId="2A3D2660" w14:textId="77777777" w:rsidTr="00B771A7">
              <w:tc>
                <w:tcPr>
                  <w:tcW w:w="1033" w:type="dxa"/>
                  <w:shd w:val="clear" w:color="auto" w:fill="F3F3F3"/>
                </w:tcPr>
                <w:p w14:paraId="61BA75B8" w14:textId="77777777" w:rsidR="00C61701" w:rsidRPr="00E6318C" w:rsidRDefault="00C61701" w:rsidP="00B771A7">
                  <w:pPr>
                    <w:spacing w:before="60" w:after="60"/>
                    <w:ind w:right="619"/>
                    <w:rPr>
                      <w:rFonts w:asciiTheme="minorHAnsi" w:hAnsiTheme="minorHAnsi" w:cstheme="minorHAnsi"/>
                      <w:sz w:val="18"/>
                      <w:szCs w:val="18"/>
                      <w:lang w:val="el-GR"/>
                    </w:rPr>
                  </w:pPr>
                  <w:r w:rsidRPr="00E6318C">
                    <w:rPr>
                      <w:rFonts w:asciiTheme="minorHAnsi" w:hAnsiTheme="minorHAnsi" w:cstheme="minorHAnsi"/>
                      <w:sz w:val="18"/>
                      <w:szCs w:val="18"/>
                      <w:lang w:val="el-GR"/>
                    </w:rPr>
                    <w:t>β.</w:t>
                  </w:r>
                </w:p>
              </w:tc>
              <w:tc>
                <w:tcPr>
                  <w:tcW w:w="8885" w:type="dxa"/>
                  <w:shd w:val="clear" w:color="auto" w:fill="F3F3F3"/>
                  <w:vAlign w:val="center"/>
                </w:tcPr>
                <w:p w14:paraId="4942FEFE" w14:textId="77777777" w:rsidR="00C61701" w:rsidRPr="00E6318C" w:rsidRDefault="00C61701" w:rsidP="00B771A7">
                  <w:pPr>
                    <w:spacing w:before="60" w:after="60"/>
                    <w:rPr>
                      <w:rFonts w:asciiTheme="minorHAnsi" w:hAnsiTheme="minorHAnsi" w:cstheme="minorHAnsi"/>
                      <w:sz w:val="18"/>
                      <w:szCs w:val="18"/>
                      <w:lang w:val="el-GR"/>
                    </w:rPr>
                  </w:pPr>
                </w:p>
              </w:tc>
            </w:tr>
          </w:tbl>
          <w:p w14:paraId="06F5EB06" w14:textId="77777777" w:rsidR="00C61701" w:rsidRPr="00E6318C" w:rsidRDefault="00C61701" w:rsidP="00B771A7">
            <w:pPr>
              <w:spacing w:before="240"/>
              <w:rPr>
                <w:rFonts w:asciiTheme="minorHAnsi" w:hAnsiTheme="minorHAnsi" w:cstheme="minorHAnsi"/>
                <w:b/>
                <w:bCs/>
                <w:sz w:val="18"/>
                <w:szCs w:val="18"/>
                <w:u w:val="single"/>
                <w:lang w:val="el-GR"/>
              </w:rPr>
            </w:pPr>
          </w:p>
          <w:p w14:paraId="2345F6DC" w14:textId="77777777" w:rsidR="00C61701" w:rsidRPr="00E6318C" w:rsidRDefault="00C61701" w:rsidP="00B771A7">
            <w:pPr>
              <w:spacing w:after="0"/>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t xml:space="preserve">4. </w:t>
            </w:r>
            <w:r w:rsidRPr="00E6318C">
              <w:rPr>
                <w:rFonts w:asciiTheme="minorHAnsi" w:hAnsiTheme="minorHAnsi" w:cstheme="minorHAnsi"/>
                <w:b/>
                <w:bCs/>
                <w:sz w:val="18"/>
                <w:szCs w:val="18"/>
                <w:lang w:val="el-GR" w:eastAsia="el-GR" w:bidi="he-IL"/>
              </w:rPr>
              <w:t>Έλεγχος σ</w:t>
            </w:r>
            <w:r w:rsidRPr="00E6318C">
              <w:rPr>
                <w:rFonts w:asciiTheme="minorHAnsi" w:hAnsiTheme="minorHAnsi" w:cstheme="minorHAnsi"/>
                <w:b/>
                <w:bCs/>
                <w:color w:val="000000"/>
                <w:sz w:val="18"/>
                <w:szCs w:val="18"/>
                <w:lang w:val="el-GR" w:eastAsia="el-GR" w:bidi="he-IL"/>
              </w:rPr>
              <w:t>υμμόρφωσης της Δράσης /Έργου με τους κλιματικούς/ψηφιακούς στόχους</w:t>
            </w:r>
          </w:p>
          <w:p w14:paraId="4E1C19CE" w14:textId="77777777" w:rsidR="00C61701" w:rsidRPr="00E6318C" w:rsidRDefault="00C61701" w:rsidP="00B771A7">
            <w:pPr>
              <w:spacing w:after="0"/>
              <w:rPr>
                <w:rFonts w:asciiTheme="minorHAnsi" w:hAnsiTheme="minorHAnsi" w:cstheme="minorHAnsi"/>
                <w:b/>
                <w:bCs/>
                <w:color w:val="000000"/>
                <w:sz w:val="18"/>
                <w:szCs w:val="18"/>
                <w:u w:val="single"/>
                <w:lang w:val="el-GR" w:eastAsia="el-GR" w:bidi="he-IL"/>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4470"/>
              <w:gridCol w:w="868"/>
              <w:gridCol w:w="900"/>
              <w:gridCol w:w="963"/>
              <w:gridCol w:w="2013"/>
            </w:tblGrid>
            <w:tr w:rsidR="00C61701" w:rsidRPr="00E6318C" w14:paraId="288C5AEF" w14:textId="77777777" w:rsidTr="00B771A7">
              <w:tc>
                <w:tcPr>
                  <w:tcW w:w="704" w:type="dxa"/>
                  <w:tcBorders>
                    <w:top w:val="single" w:sz="4" w:space="0" w:color="auto"/>
                    <w:left w:val="single" w:sz="4" w:space="0" w:color="auto"/>
                    <w:bottom w:val="single" w:sz="4" w:space="0" w:color="auto"/>
                    <w:right w:val="single" w:sz="4" w:space="0" w:color="auto"/>
                  </w:tcBorders>
                  <w:shd w:val="clear" w:color="auto" w:fill="C6D9F1"/>
                  <w:vAlign w:val="center"/>
                </w:tcPr>
                <w:p w14:paraId="2716E368"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color w:val="000000"/>
                      <w:sz w:val="18"/>
                      <w:szCs w:val="18"/>
                      <w:lang w:val="el-GR" w:eastAsia="el-GR" w:bidi="he-IL"/>
                    </w:rPr>
                  </w:pPr>
                  <w:r w:rsidRPr="00E6318C">
                    <w:rPr>
                      <w:rFonts w:asciiTheme="minorHAnsi" w:hAnsiTheme="minorHAnsi" w:cstheme="minorHAnsi"/>
                      <w:b/>
                      <w:color w:val="000000"/>
                      <w:sz w:val="18"/>
                      <w:szCs w:val="18"/>
                      <w:lang w:val="el-GR" w:eastAsia="el-GR" w:bidi="he-IL"/>
                    </w:rPr>
                    <w:t>Α/Α</w:t>
                  </w:r>
                </w:p>
              </w:tc>
              <w:tc>
                <w:tcPr>
                  <w:tcW w:w="4470" w:type="dxa"/>
                  <w:tcBorders>
                    <w:top w:val="single" w:sz="4" w:space="0" w:color="auto"/>
                    <w:left w:val="single" w:sz="4" w:space="0" w:color="auto"/>
                    <w:bottom w:val="single" w:sz="4" w:space="0" w:color="auto"/>
                    <w:right w:val="single" w:sz="4" w:space="0" w:color="auto"/>
                  </w:tcBorders>
                  <w:shd w:val="clear" w:color="auto" w:fill="C6D9F1"/>
                  <w:vAlign w:val="center"/>
                </w:tcPr>
                <w:p w14:paraId="341ED204"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color w:val="000000"/>
                      <w:sz w:val="18"/>
                      <w:szCs w:val="18"/>
                      <w:lang w:val="el-GR" w:eastAsia="el-GR" w:bidi="he-IL"/>
                    </w:rPr>
                  </w:pPr>
                  <w:r w:rsidRPr="00E6318C">
                    <w:rPr>
                      <w:rFonts w:asciiTheme="minorHAnsi" w:hAnsiTheme="minorHAnsi" w:cstheme="minorHAnsi"/>
                      <w:b/>
                      <w:color w:val="000000"/>
                      <w:sz w:val="18"/>
                      <w:szCs w:val="18"/>
                      <w:lang w:val="el-GR" w:eastAsia="el-GR" w:bidi="he-IL"/>
                    </w:rPr>
                    <w:t>Περιγραφή</w:t>
                  </w:r>
                </w:p>
              </w:tc>
              <w:tc>
                <w:tcPr>
                  <w:tcW w:w="868" w:type="dxa"/>
                  <w:tcBorders>
                    <w:top w:val="single" w:sz="4" w:space="0" w:color="auto"/>
                    <w:left w:val="single" w:sz="4" w:space="0" w:color="auto"/>
                    <w:bottom w:val="single" w:sz="4" w:space="0" w:color="auto"/>
                    <w:right w:val="single" w:sz="4" w:space="0" w:color="auto"/>
                  </w:tcBorders>
                  <w:shd w:val="clear" w:color="auto" w:fill="C6D9F1"/>
                  <w:vAlign w:val="center"/>
                </w:tcPr>
                <w:p w14:paraId="1D6BB700"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sz w:val="18"/>
                      <w:szCs w:val="18"/>
                    </w:rPr>
                  </w:pPr>
                  <w:r w:rsidRPr="00E6318C">
                    <w:rPr>
                      <w:rFonts w:asciiTheme="minorHAnsi" w:hAnsiTheme="minorHAnsi" w:cstheme="minorHAnsi"/>
                      <w:b/>
                      <w:sz w:val="18"/>
                      <w:szCs w:val="18"/>
                    </w:rPr>
                    <w:t>ΝΑΙ</w:t>
                  </w:r>
                </w:p>
              </w:tc>
              <w:tc>
                <w:tcPr>
                  <w:tcW w:w="900" w:type="dxa"/>
                  <w:tcBorders>
                    <w:top w:val="single" w:sz="4" w:space="0" w:color="auto"/>
                    <w:left w:val="single" w:sz="4" w:space="0" w:color="auto"/>
                    <w:bottom w:val="single" w:sz="4" w:space="0" w:color="auto"/>
                    <w:right w:val="single" w:sz="4" w:space="0" w:color="auto"/>
                  </w:tcBorders>
                  <w:shd w:val="clear" w:color="auto" w:fill="C6D9F1"/>
                  <w:vAlign w:val="center"/>
                </w:tcPr>
                <w:p w14:paraId="485842C8"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sz w:val="18"/>
                      <w:szCs w:val="18"/>
                    </w:rPr>
                  </w:pPr>
                  <w:r w:rsidRPr="00E6318C">
                    <w:rPr>
                      <w:rFonts w:asciiTheme="minorHAnsi" w:hAnsiTheme="minorHAnsi" w:cstheme="minorHAnsi"/>
                      <w:b/>
                      <w:sz w:val="18"/>
                      <w:szCs w:val="18"/>
                    </w:rPr>
                    <w:t>ΟΧΙ</w:t>
                  </w:r>
                </w:p>
              </w:tc>
              <w:tc>
                <w:tcPr>
                  <w:tcW w:w="963" w:type="dxa"/>
                  <w:tcBorders>
                    <w:top w:val="single" w:sz="4" w:space="0" w:color="auto"/>
                    <w:left w:val="single" w:sz="4" w:space="0" w:color="auto"/>
                    <w:bottom w:val="single" w:sz="4" w:space="0" w:color="auto"/>
                    <w:right w:val="single" w:sz="4" w:space="0" w:color="auto"/>
                  </w:tcBorders>
                  <w:shd w:val="clear" w:color="auto" w:fill="C6D9F1"/>
                  <w:vAlign w:val="center"/>
                </w:tcPr>
                <w:p w14:paraId="7D06CCF1"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sz w:val="18"/>
                      <w:szCs w:val="18"/>
                    </w:rPr>
                  </w:pPr>
                  <w:r w:rsidRPr="00E6318C">
                    <w:rPr>
                      <w:rFonts w:asciiTheme="minorHAnsi" w:hAnsiTheme="minorHAnsi" w:cstheme="minorHAnsi"/>
                      <w:b/>
                      <w:sz w:val="18"/>
                      <w:szCs w:val="18"/>
                      <w:lang w:val="el-GR"/>
                    </w:rPr>
                    <w:t>Δεν αφορά</w:t>
                  </w:r>
                </w:p>
              </w:tc>
              <w:tc>
                <w:tcPr>
                  <w:tcW w:w="2013" w:type="dxa"/>
                  <w:tcBorders>
                    <w:top w:val="single" w:sz="4" w:space="0" w:color="auto"/>
                    <w:left w:val="single" w:sz="4" w:space="0" w:color="auto"/>
                    <w:bottom w:val="single" w:sz="4" w:space="0" w:color="auto"/>
                    <w:right w:val="single" w:sz="4" w:space="0" w:color="auto"/>
                  </w:tcBorders>
                  <w:shd w:val="clear" w:color="auto" w:fill="C6D9F1"/>
                  <w:vAlign w:val="center"/>
                </w:tcPr>
                <w:p w14:paraId="08F13509"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t>ΣΧΟΛΙΑ</w:t>
                  </w:r>
                </w:p>
              </w:tc>
            </w:tr>
            <w:tr w:rsidR="00C61701" w:rsidRPr="00E6318C" w14:paraId="0AB7618B" w14:textId="77777777" w:rsidTr="00B771A7">
              <w:tc>
                <w:tcPr>
                  <w:tcW w:w="704" w:type="dxa"/>
                  <w:tcBorders>
                    <w:top w:val="single" w:sz="4" w:space="0" w:color="auto"/>
                    <w:left w:val="single" w:sz="4" w:space="0" w:color="auto"/>
                    <w:bottom w:val="single" w:sz="4" w:space="0" w:color="auto"/>
                    <w:right w:val="single" w:sz="4" w:space="0" w:color="auto"/>
                  </w:tcBorders>
                  <w:vAlign w:val="center"/>
                </w:tcPr>
                <w:p w14:paraId="2B89534C"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 xml:space="preserve">1. </w:t>
                  </w:r>
                </w:p>
              </w:tc>
              <w:tc>
                <w:tcPr>
                  <w:tcW w:w="4470" w:type="dxa"/>
                  <w:tcBorders>
                    <w:top w:val="single" w:sz="4" w:space="0" w:color="auto"/>
                    <w:left w:val="single" w:sz="4" w:space="0" w:color="auto"/>
                    <w:bottom w:val="single" w:sz="4" w:space="0" w:color="auto"/>
                    <w:right w:val="single" w:sz="4" w:space="0" w:color="auto"/>
                  </w:tcBorders>
                  <w:shd w:val="clear" w:color="auto" w:fill="auto"/>
                </w:tcPr>
                <w:p w14:paraId="4E4D6798" w14:textId="77777777" w:rsidR="00C61701" w:rsidRPr="00E6318C" w:rsidRDefault="00C61701" w:rsidP="00B771A7">
                  <w:pPr>
                    <w:autoSpaceDE w:val="0"/>
                    <w:autoSpaceDN w:val="0"/>
                    <w:adjustRightInd w:val="0"/>
                    <w:spacing w:after="160" w:line="240" w:lineRule="exact"/>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el-GR" w:bidi="he-IL"/>
                    </w:rPr>
                    <w:t>Συμμορφώνεται η Δράση/Έργο με τους κλιματικούς /ψηφιακούς στόχους σύμφωνα με το ΕΣΑΑ;</w:t>
                  </w:r>
                </w:p>
              </w:tc>
              <w:tc>
                <w:tcPr>
                  <w:tcW w:w="868" w:type="dxa"/>
                  <w:tcBorders>
                    <w:top w:val="single" w:sz="4" w:space="0" w:color="auto"/>
                    <w:left w:val="single" w:sz="4" w:space="0" w:color="auto"/>
                    <w:bottom w:val="single" w:sz="4" w:space="0" w:color="auto"/>
                    <w:right w:val="single" w:sz="4" w:space="0" w:color="auto"/>
                  </w:tcBorders>
                  <w:shd w:val="clear" w:color="auto" w:fill="auto"/>
                  <w:vAlign w:val="center"/>
                </w:tcPr>
                <w:p w14:paraId="0A8C1C05"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C1BB193"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0D78325E"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2013" w:type="dxa"/>
                  <w:tcBorders>
                    <w:top w:val="single" w:sz="4" w:space="0" w:color="auto"/>
                    <w:left w:val="single" w:sz="4" w:space="0" w:color="auto"/>
                    <w:bottom w:val="single" w:sz="4" w:space="0" w:color="auto"/>
                    <w:right w:val="single" w:sz="4" w:space="0" w:color="auto"/>
                  </w:tcBorders>
                  <w:shd w:val="clear" w:color="auto" w:fill="auto"/>
                </w:tcPr>
                <w:p w14:paraId="5730EB15"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000000"/>
                      <w:sz w:val="18"/>
                      <w:szCs w:val="18"/>
                      <w:lang w:val="el-GR" w:eastAsia="el-GR" w:bidi="he-IL"/>
                    </w:rPr>
                  </w:pPr>
                </w:p>
              </w:tc>
            </w:tr>
          </w:tbl>
          <w:p w14:paraId="3825CDF7" w14:textId="77777777" w:rsidR="00C61701" w:rsidRPr="00E6318C" w:rsidRDefault="00C61701" w:rsidP="00B771A7">
            <w:pPr>
              <w:spacing w:before="240"/>
              <w:rPr>
                <w:rFonts w:asciiTheme="minorHAnsi" w:hAnsiTheme="minorHAnsi" w:cstheme="minorHAnsi"/>
                <w:b/>
                <w:bCs/>
                <w:sz w:val="18"/>
                <w:szCs w:val="18"/>
                <w:u w:val="single"/>
                <w:lang w:val="el-GR"/>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1033"/>
              <w:gridCol w:w="8885"/>
            </w:tblGrid>
            <w:tr w:rsidR="00C61701" w:rsidRPr="00310424" w14:paraId="51B0AC42" w14:textId="77777777" w:rsidTr="00B771A7">
              <w:tc>
                <w:tcPr>
                  <w:tcW w:w="9918" w:type="dxa"/>
                  <w:gridSpan w:val="2"/>
                  <w:shd w:val="clear" w:color="auto" w:fill="F3F3F3"/>
                </w:tcPr>
                <w:p w14:paraId="1D5B469D" w14:textId="77777777" w:rsidR="00C61701" w:rsidRPr="00E6318C" w:rsidRDefault="00C61701" w:rsidP="00B771A7">
                  <w:pPr>
                    <w:spacing w:before="60" w:after="60"/>
                    <w:ind w:left="57"/>
                    <w:rPr>
                      <w:rFonts w:asciiTheme="minorHAnsi" w:hAnsiTheme="minorHAnsi" w:cstheme="minorHAnsi"/>
                      <w:b/>
                      <w:sz w:val="18"/>
                      <w:szCs w:val="18"/>
                      <w:lang w:val="el-GR"/>
                    </w:rPr>
                  </w:pPr>
                  <w:r w:rsidRPr="00E6318C">
                    <w:rPr>
                      <w:rFonts w:asciiTheme="minorHAnsi" w:hAnsiTheme="minorHAnsi" w:cstheme="minorHAnsi"/>
                      <w:b/>
                      <w:sz w:val="18"/>
                      <w:szCs w:val="18"/>
                      <w:lang w:val="el-GR"/>
                    </w:rPr>
                    <w:t>Παρατηρήσεις</w:t>
                  </w:r>
                </w:p>
              </w:tc>
            </w:tr>
            <w:tr w:rsidR="00C61701" w:rsidRPr="00310424" w14:paraId="1F27884D" w14:textId="77777777" w:rsidTr="00B771A7">
              <w:tc>
                <w:tcPr>
                  <w:tcW w:w="1033" w:type="dxa"/>
                  <w:shd w:val="clear" w:color="auto" w:fill="F3F3F3"/>
                </w:tcPr>
                <w:p w14:paraId="01CD34CD" w14:textId="77777777" w:rsidR="00C61701" w:rsidRPr="00E6318C" w:rsidRDefault="00C61701" w:rsidP="00B771A7">
                  <w:pPr>
                    <w:spacing w:before="60" w:after="60"/>
                    <w:ind w:right="619"/>
                    <w:rPr>
                      <w:rFonts w:asciiTheme="minorHAnsi" w:hAnsiTheme="minorHAnsi" w:cstheme="minorHAnsi"/>
                      <w:sz w:val="18"/>
                      <w:szCs w:val="18"/>
                      <w:lang w:val="el-GR"/>
                    </w:rPr>
                  </w:pPr>
                  <w:r w:rsidRPr="00E6318C">
                    <w:rPr>
                      <w:rFonts w:asciiTheme="minorHAnsi" w:hAnsiTheme="minorHAnsi" w:cstheme="minorHAnsi"/>
                      <w:sz w:val="18"/>
                      <w:szCs w:val="18"/>
                      <w:lang w:val="el-GR"/>
                    </w:rPr>
                    <w:t>α.</w:t>
                  </w:r>
                </w:p>
              </w:tc>
              <w:tc>
                <w:tcPr>
                  <w:tcW w:w="8885" w:type="dxa"/>
                  <w:shd w:val="clear" w:color="auto" w:fill="F3F3F3"/>
                  <w:vAlign w:val="center"/>
                </w:tcPr>
                <w:p w14:paraId="386F4143" w14:textId="77777777" w:rsidR="00C61701" w:rsidRPr="00E6318C" w:rsidRDefault="00C61701" w:rsidP="00B771A7">
                  <w:pPr>
                    <w:spacing w:before="60" w:after="60"/>
                    <w:rPr>
                      <w:rFonts w:asciiTheme="minorHAnsi" w:hAnsiTheme="minorHAnsi" w:cstheme="minorHAnsi"/>
                      <w:sz w:val="18"/>
                      <w:szCs w:val="18"/>
                      <w:lang w:val="el-GR"/>
                    </w:rPr>
                  </w:pPr>
                </w:p>
              </w:tc>
            </w:tr>
            <w:tr w:rsidR="00C61701" w:rsidRPr="00310424" w14:paraId="678B7131" w14:textId="77777777" w:rsidTr="00B771A7">
              <w:tc>
                <w:tcPr>
                  <w:tcW w:w="1033" w:type="dxa"/>
                  <w:shd w:val="clear" w:color="auto" w:fill="F3F3F3"/>
                </w:tcPr>
                <w:p w14:paraId="4AA4BE19" w14:textId="77777777" w:rsidR="00C61701" w:rsidRPr="00E6318C" w:rsidRDefault="00C61701" w:rsidP="00B771A7">
                  <w:pPr>
                    <w:spacing w:before="60" w:after="60"/>
                    <w:ind w:right="619"/>
                    <w:rPr>
                      <w:rFonts w:asciiTheme="minorHAnsi" w:hAnsiTheme="minorHAnsi" w:cstheme="minorHAnsi"/>
                      <w:sz w:val="18"/>
                      <w:szCs w:val="18"/>
                      <w:lang w:val="el-GR"/>
                    </w:rPr>
                  </w:pPr>
                  <w:r w:rsidRPr="00E6318C">
                    <w:rPr>
                      <w:rFonts w:asciiTheme="minorHAnsi" w:hAnsiTheme="minorHAnsi" w:cstheme="minorHAnsi"/>
                      <w:sz w:val="18"/>
                      <w:szCs w:val="18"/>
                      <w:lang w:val="el-GR"/>
                    </w:rPr>
                    <w:t>β.</w:t>
                  </w:r>
                </w:p>
              </w:tc>
              <w:tc>
                <w:tcPr>
                  <w:tcW w:w="8885" w:type="dxa"/>
                  <w:shd w:val="clear" w:color="auto" w:fill="F3F3F3"/>
                  <w:vAlign w:val="center"/>
                </w:tcPr>
                <w:p w14:paraId="2D1DB3E7" w14:textId="77777777" w:rsidR="00C61701" w:rsidRPr="00E6318C" w:rsidRDefault="00C61701" w:rsidP="00B771A7">
                  <w:pPr>
                    <w:spacing w:before="60" w:after="60"/>
                    <w:rPr>
                      <w:rFonts w:asciiTheme="minorHAnsi" w:hAnsiTheme="minorHAnsi" w:cstheme="minorHAnsi"/>
                      <w:sz w:val="18"/>
                      <w:szCs w:val="18"/>
                      <w:lang w:val="el-GR"/>
                    </w:rPr>
                  </w:pPr>
                </w:p>
              </w:tc>
            </w:tr>
          </w:tbl>
          <w:p w14:paraId="6B82618E" w14:textId="77777777" w:rsidR="00C61701" w:rsidRPr="00E6318C" w:rsidRDefault="00C61701" w:rsidP="00B771A7">
            <w:pPr>
              <w:spacing w:after="0"/>
              <w:rPr>
                <w:rFonts w:asciiTheme="minorHAnsi" w:hAnsiTheme="minorHAnsi" w:cstheme="minorHAnsi"/>
                <w:b/>
                <w:bCs/>
                <w:color w:val="000000"/>
                <w:sz w:val="18"/>
                <w:szCs w:val="18"/>
                <w:lang w:val="el-GR" w:eastAsia="el-GR" w:bidi="he-IL"/>
              </w:rPr>
            </w:pPr>
          </w:p>
          <w:p w14:paraId="03E56EFD" w14:textId="77777777" w:rsidR="00C61701" w:rsidRPr="00E6318C" w:rsidRDefault="00C61701" w:rsidP="00B771A7">
            <w:pPr>
              <w:spacing w:after="0"/>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t xml:space="preserve">5. Έλεγχος μη ύπαρξης ενδείξεων </w:t>
            </w:r>
            <w:r w:rsidRPr="00E6318C">
              <w:rPr>
                <w:rFonts w:asciiTheme="minorHAnsi" w:hAnsiTheme="minorHAnsi" w:cstheme="minorHAnsi"/>
                <w:b/>
                <w:sz w:val="18"/>
                <w:szCs w:val="18"/>
                <w:lang w:val="el-GR"/>
              </w:rPr>
              <w:t>απάτης</w:t>
            </w:r>
          </w:p>
          <w:p w14:paraId="13DF90B1" w14:textId="77777777" w:rsidR="00C61701" w:rsidRPr="00E6318C" w:rsidRDefault="00C61701" w:rsidP="00B771A7">
            <w:pPr>
              <w:spacing w:after="0"/>
              <w:rPr>
                <w:rFonts w:asciiTheme="minorHAnsi" w:hAnsiTheme="minorHAnsi" w:cstheme="minorHAnsi"/>
                <w:sz w:val="18"/>
                <w:szCs w:val="18"/>
                <w:lang w:val="el-GR"/>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
              <w:gridCol w:w="4405"/>
              <w:gridCol w:w="709"/>
              <w:gridCol w:w="992"/>
              <w:gridCol w:w="992"/>
              <w:gridCol w:w="1985"/>
            </w:tblGrid>
            <w:tr w:rsidR="00C61701" w:rsidRPr="00E6318C" w14:paraId="6C92AE8B" w14:textId="77777777" w:rsidTr="00B771A7">
              <w:trPr>
                <w:trHeight w:val="556"/>
              </w:trPr>
              <w:tc>
                <w:tcPr>
                  <w:tcW w:w="835" w:type="dxa"/>
                  <w:tcBorders>
                    <w:left w:val="single" w:sz="4" w:space="0" w:color="auto"/>
                  </w:tcBorders>
                  <w:shd w:val="clear" w:color="auto" w:fill="C6D9F1"/>
                  <w:vAlign w:val="center"/>
                </w:tcPr>
                <w:p w14:paraId="02BE934C"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t>Α/Α</w:t>
                  </w:r>
                </w:p>
              </w:tc>
              <w:tc>
                <w:tcPr>
                  <w:tcW w:w="4405" w:type="dxa"/>
                  <w:tcBorders>
                    <w:left w:val="single" w:sz="4" w:space="0" w:color="auto"/>
                  </w:tcBorders>
                  <w:shd w:val="clear" w:color="auto" w:fill="C6D9F1"/>
                  <w:vAlign w:val="center"/>
                </w:tcPr>
                <w:p w14:paraId="6425788A"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eastAsia="el-GR" w:bidi="he-IL"/>
                    </w:rPr>
                  </w:pPr>
                  <w:r w:rsidRPr="00E6318C">
                    <w:rPr>
                      <w:rFonts w:asciiTheme="minorHAnsi" w:hAnsiTheme="minorHAnsi" w:cstheme="minorHAnsi"/>
                      <w:b/>
                      <w:bCs/>
                      <w:color w:val="000000"/>
                      <w:sz w:val="18"/>
                      <w:szCs w:val="18"/>
                      <w:lang w:val="el-GR" w:eastAsia="el-GR" w:bidi="he-IL"/>
                    </w:rPr>
                    <w:t>Περιγραφή</w:t>
                  </w:r>
                </w:p>
              </w:tc>
              <w:tc>
                <w:tcPr>
                  <w:tcW w:w="709" w:type="dxa"/>
                  <w:shd w:val="clear" w:color="auto" w:fill="C6D9F1"/>
                  <w:vAlign w:val="center"/>
                </w:tcPr>
                <w:p w14:paraId="0C8E2D3D"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t>ΝΑΙ</w:t>
                  </w:r>
                </w:p>
              </w:tc>
              <w:tc>
                <w:tcPr>
                  <w:tcW w:w="992" w:type="dxa"/>
                  <w:shd w:val="clear" w:color="auto" w:fill="C6D9F1"/>
                  <w:vAlign w:val="center"/>
                </w:tcPr>
                <w:p w14:paraId="456A453E"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t>ΟΧΙ</w:t>
                  </w:r>
                </w:p>
              </w:tc>
              <w:tc>
                <w:tcPr>
                  <w:tcW w:w="992" w:type="dxa"/>
                  <w:shd w:val="clear" w:color="auto" w:fill="C6D9F1"/>
                  <w:vAlign w:val="center"/>
                </w:tcPr>
                <w:p w14:paraId="18EF2B53"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eastAsia="el-GR" w:bidi="he-IL"/>
                    </w:rPr>
                  </w:pPr>
                  <w:r w:rsidRPr="00E6318C">
                    <w:rPr>
                      <w:rFonts w:asciiTheme="minorHAnsi" w:hAnsiTheme="minorHAnsi" w:cstheme="minorHAnsi"/>
                      <w:b/>
                      <w:bCs/>
                      <w:color w:val="000000"/>
                      <w:sz w:val="18"/>
                      <w:szCs w:val="18"/>
                      <w:lang w:val="el-GR" w:eastAsia="el-GR" w:bidi="he-IL"/>
                    </w:rPr>
                    <w:t>Δεν αφορά</w:t>
                  </w:r>
                </w:p>
              </w:tc>
              <w:tc>
                <w:tcPr>
                  <w:tcW w:w="1985" w:type="dxa"/>
                  <w:tcBorders>
                    <w:right w:val="single" w:sz="4" w:space="0" w:color="auto"/>
                  </w:tcBorders>
                  <w:shd w:val="clear" w:color="auto" w:fill="C6D9F1"/>
                  <w:vAlign w:val="center"/>
                </w:tcPr>
                <w:p w14:paraId="2A5DD3CA"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eastAsia="el-GR" w:bidi="he-IL"/>
                    </w:rPr>
                  </w:pPr>
                  <w:r w:rsidRPr="00E6318C">
                    <w:rPr>
                      <w:rFonts w:asciiTheme="minorHAnsi" w:hAnsiTheme="minorHAnsi" w:cstheme="minorHAnsi"/>
                      <w:b/>
                      <w:bCs/>
                      <w:color w:val="000000"/>
                      <w:sz w:val="18"/>
                      <w:szCs w:val="18"/>
                      <w:lang w:val="el-GR" w:eastAsia="el-GR" w:bidi="he-IL"/>
                    </w:rPr>
                    <w:t>ΣΧΟΛΙΑ</w:t>
                  </w:r>
                </w:p>
              </w:tc>
            </w:tr>
            <w:tr w:rsidR="00C61701" w:rsidRPr="00310424" w14:paraId="34191932" w14:textId="77777777" w:rsidTr="00B771A7">
              <w:trPr>
                <w:trHeight w:val="556"/>
              </w:trPr>
              <w:tc>
                <w:tcPr>
                  <w:tcW w:w="835" w:type="dxa"/>
                  <w:tcBorders>
                    <w:left w:val="single" w:sz="4" w:space="0" w:color="auto"/>
                  </w:tcBorders>
                </w:tcPr>
                <w:p w14:paraId="523EF33F"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color w:val="000000"/>
                      <w:sz w:val="18"/>
                      <w:szCs w:val="18"/>
                      <w:lang w:val="el-GR" w:eastAsia="he-IL" w:bidi="he-IL"/>
                    </w:rPr>
                  </w:pPr>
                  <w:r w:rsidRPr="00E6318C">
                    <w:rPr>
                      <w:rFonts w:asciiTheme="minorHAnsi" w:hAnsiTheme="minorHAnsi" w:cstheme="minorHAnsi"/>
                      <w:color w:val="000000"/>
                      <w:sz w:val="18"/>
                      <w:szCs w:val="18"/>
                      <w:lang w:val="el-GR" w:eastAsia="he-IL" w:bidi="he-IL"/>
                    </w:rPr>
                    <w:t>1.</w:t>
                  </w:r>
                </w:p>
              </w:tc>
              <w:tc>
                <w:tcPr>
                  <w:tcW w:w="4405" w:type="dxa"/>
                  <w:tcBorders>
                    <w:left w:val="single" w:sz="4" w:space="0" w:color="auto"/>
                  </w:tcBorders>
                  <w:shd w:val="clear" w:color="auto" w:fill="auto"/>
                </w:tcPr>
                <w:p w14:paraId="54068F54" w14:textId="77777777" w:rsidR="00C61701" w:rsidRPr="00E6318C" w:rsidRDefault="00C61701" w:rsidP="00B771A7">
                  <w:pPr>
                    <w:autoSpaceDE w:val="0"/>
                    <w:autoSpaceDN w:val="0"/>
                    <w:adjustRightInd w:val="0"/>
                    <w:spacing w:after="160" w:line="240" w:lineRule="exact"/>
                    <w:rPr>
                      <w:rFonts w:asciiTheme="minorHAnsi" w:hAnsiTheme="minorHAnsi" w:cstheme="minorHAnsi"/>
                      <w:color w:val="000000"/>
                      <w:sz w:val="18"/>
                      <w:szCs w:val="18"/>
                      <w:lang w:val="el-GR" w:eastAsia="he-IL" w:bidi="he-IL"/>
                    </w:rPr>
                  </w:pPr>
                  <w:r w:rsidRPr="00E6318C">
                    <w:rPr>
                      <w:rFonts w:asciiTheme="minorHAnsi" w:hAnsiTheme="minorHAnsi" w:cstheme="minorHAnsi"/>
                      <w:color w:val="000000"/>
                      <w:sz w:val="18"/>
                      <w:szCs w:val="18"/>
                      <w:lang w:val="el-GR" w:eastAsia="he-IL" w:bidi="he-IL"/>
                    </w:rPr>
                    <w:t>Βεβαιώνεται ότι ο Φορέας Υλοποίησης υλοποιεί τα μέτρα πρόληψης και αντιμετώπισης κινδύνων απάτης, στις περιπτώσεις που περιλαμβάνονται σε Σχέδιο Δράσης που συνέταξε η Ομάδα Αξιολόγησης Κινδύνων Απάτης της ΕΥΣΤΑ;</w:t>
                  </w:r>
                </w:p>
              </w:tc>
              <w:tc>
                <w:tcPr>
                  <w:tcW w:w="709" w:type="dxa"/>
                  <w:shd w:val="clear" w:color="auto" w:fill="auto"/>
                  <w:vAlign w:val="center"/>
                </w:tcPr>
                <w:p w14:paraId="1AB56262"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p>
              </w:tc>
              <w:tc>
                <w:tcPr>
                  <w:tcW w:w="992" w:type="dxa"/>
                  <w:shd w:val="clear" w:color="auto" w:fill="auto"/>
                  <w:vAlign w:val="center"/>
                </w:tcPr>
                <w:p w14:paraId="3B8C0D6A"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p>
              </w:tc>
              <w:tc>
                <w:tcPr>
                  <w:tcW w:w="992" w:type="dxa"/>
                  <w:shd w:val="clear" w:color="auto" w:fill="auto"/>
                  <w:vAlign w:val="center"/>
                </w:tcPr>
                <w:p w14:paraId="06EB5DC0"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p>
              </w:tc>
              <w:tc>
                <w:tcPr>
                  <w:tcW w:w="1985" w:type="dxa"/>
                  <w:tcBorders>
                    <w:right w:val="single" w:sz="4" w:space="0" w:color="auto"/>
                  </w:tcBorders>
                  <w:shd w:val="clear" w:color="auto" w:fill="auto"/>
                </w:tcPr>
                <w:p w14:paraId="0E7831BF"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000000"/>
                      <w:sz w:val="18"/>
                      <w:szCs w:val="18"/>
                      <w:lang w:val="el-GR" w:eastAsia="el-GR" w:bidi="he-IL"/>
                    </w:rPr>
                  </w:pPr>
                </w:p>
              </w:tc>
            </w:tr>
            <w:tr w:rsidR="00C61701" w:rsidRPr="00310424" w14:paraId="786EB328" w14:textId="77777777" w:rsidTr="00B771A7">
              <w:trPr>
                <w:trHeight w:val="556"/>
              </w:trPr>
              <w:tc>
                <w:tcPr>
                  <w:tcW w:w="835" w:type="dxa"/>
                  <w:tcBorders>
                    <w:left w:val="single" w:sz="4" w:space="0" w:color="auto"/>
                  </w:tcBorders>
                </w:tcPr>
                <w:p w14:paraId="41E85E78"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color w:val="000000"/>
                      <w:sz w:val="18"/>
                      <w:szCs w:val="18"/>
                      <w:lang w:val="el-GR" w:eastAsia="he-IL" w:bidi="he-IL"/>
                    </w:rPr>
                  </w:pPr>
                  <w:r w:rsidRPr="00E6318C">
                    <w:rPr>
                      <w:rFonts w:asciiTheme="minorHAnsi" w:hAnsiTheme="minorHAnsi" w:cstheme="minorHAnsi"/>
                      <w:color w:val="000000"/>
                      <w:sz w:val="18"/>
                      <w:szCs w:val="18"/>
                      <w:lang w:val="el-GR" w:eastAsia="he-IL" w:bidi="he-IL"/>
                    </w:rPr>
                    <w:t>2.</w:t>
                  </w:r>
                </w:p>
              </w:tc>
              <w:tc>
                <w:tcPr>
                  <w:tcW w:w="4405" w:type="dxa"/>
                  <w:tcBorders>
                    <w:left w:val="single" w:sz="4" w:space="0" w:color="auto"/>
                  </w:tcBorders>
                  <w:shd w:val="clear" w:color="auto" w:fill="auto"/>
                </w:tcPr>
                <w:p w14:paraId="0A7CEA21" w14:textId="77777777" w:rsidR="00C61701" w:rsidRPr="00E6318C" w:rsidRDefault="00C61701" w:rsidP="00B771A7">
                  <w:pPr>
                    <w:autoSpaceDE w:val="0"/>
                    <w:autoSpaceDN w:val="0"/>
                    <w:adjustRightInd w:val="0"/>
                    <w:spacing w:after="160" w:line="240" w:lineRule="exact"/>
                    <w:rPr>
                      <w:rFonts w:asciiTheme="minorHAnsi" w:hAnsiTheme="minorHAnsi" w:cstheme="minorHAnsi"/>
                      <w:color w:val="000000"/>
                      <w:sz w:val="18"/>
                      <w:szCs w:val="18"/>
                      <w:lang w:val="el-GR" w:eastAsia="he-IL" w:bidi="he-IL"/>
                    </w:rPr>
                  </w:pPr>
                  <w:r w:rsidRPr="00E6318C">
                    <w:rPr>
                      <w:rFonts w:asciiTheme="minorHAnsi" w:hAnsiTheme="minorHAnsi" w:cstheme="minorHAnsi"/>
                      <w:color w:val="000000"/>
                      <w:sz w:val="18"/>
                      <w:szCs w:val="18"/>
                      <w:lang w:val="el-GR" w:eastAsia="he-IL" w:bidi="he-IL"/>
                    </w:rPr>
                    <w:t>Βεβαιώνεται ότι ο Φορέας Υλοποίησης προβαίνει στις απαραίτητες ενέργειες για τη διαχείριση κινδύνων, σύμφωνα με τα οριζόμενα στο ΣΔΕ και στο Εγχειρίδιο Διαδικασιών;</w:t>
                  </w:r>
                  <w:r w:rsidRPr="00E6318C">
                    <w:rPr>
                      <w:color w:val="000000" w:themeColor="text1"/>
                      <w:sz w:val="18"/>
                      <w:szCs w:val="18"/>
                      <w:lang w:val="el-GR"/>
                    </w:rPr>
                    <w:t xml:space="preserve"> </w:t>
                  </w:r>
                </w:p>
              </w:tc>
              <w:tc>
                <w:tcPr>
                  <w:tcW w:w="709" w:type="dxa"/>
                  <w:shd w:val="clear" w:color="auto" w:fill="auto"/>
                  <w:vAlign w:val="center"/>
                </w:tcPr>
                <w:p w14:paraId="752EA0DE"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p>
              </w:tc>
              <w:tc>
                <w:tcPr>
                  <w:tcW w:w="992" w:type="dxa"/>
                  <w:shd w:val="clear" w:color="auto" w:fill="auto"/>
                  <w:vAlign w:val="center"/>
                </w:tcPr>
                <w:p w14:paraId="18DE5D49"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p>
              </w:tc>
              <w:tc>
                <w:tcPr>
                  <w:tcW w:w="992" w:type="dxa"/>
                  <w:shd w:val="clear" w:color="auto" w:fill="auto"/>
                  <w:vAlign w:val="center"/>
                </w:tcPr>
                <w:p w14:paraId="25AD7E15"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p>
              </w:tc>
              <w:tc>
                <w:tcPr>
                  <w:tcW w:w="1985" w:type="dxa"/>
                  <w:tcBorders>
                    <w:right w:val="single" w:sz="4" w:space="0" w:color="auto"/>
                  </w:tcBorders>
                  <w:shd w:val="clear" w:color="auto" w:fill="auto"/>
                </w:tcPr>
                <w:p w14:paraId="0BCAA6D3"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000000"/>
                      <w:sz w:val="18"/>
                      <w:szCs w:val="18"/>
                      <w:lang w:val="el-GR" w:eastAsia="el-GR" w:bidi="he-IL"/>
                    </w:rPr>
                  </w:pPr>
                </w:p>
              </w:tc>
            </w:tr>
            <w:tr w:rsidR="00C61701" w:rsidRPr="00E6318C" w14:paraId="317B1195" w14:textId="77777777" w:rsidTr="00B771A7">
              <w:trPr>
                <w:trHeight w:val="556"/>
              </w:trPr>
              <w:tc>
                <w:tcPr>
                  <w:tcW w:w="835" w:type="dxa"/>
                  <w:tcBorders>
                    <w:left w:val="single" w:sz="4" w:space="0" w:color="auto"/>
                  </w:tcBorders>
                </w:tcPr>
                <w:p w14:paraId="49DC02D0"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color w:val="000000"/>
                      <w:sz w:val="18"/>
                      <w:szCs w:val="18"/>
                      <w:lang w:val="el-GR" w:eastAsia="he-IL" w:bidi="he-IL"/>
                    </w:rPr>
                  </w:pPr>
                  <w:r w:rsidRPr="00E6318C">
                    <w:rPr>
                      <w:rFonts w:asciiTheme="minorHAnsi" w:hAnsiTheme="minorHAnsi" w:cstheme="minorHAnsi"/>
                      <w:color w:val="000000"/>
                      <w:sz w:val="18"/>
                      <w:szCs w:val="18"/>
                      <w:lang w:val="el-GR" w:eastAsia="he-IL" w:bidi="he-IL"/>
                    </w:rPr>
                    <w:lastRenderedPageBreak/>
                    <w:t>3.</w:t>
                  </w:r>
                </w:p>
              </w:tc>
              <w:tc>
                <w:tcPr>
                  <w:tcW w:w="4405" w:type="dxa"/>
                  <w:tcBorders>
                    <w:left w:val="single" w:sz="4" w:space="0" w:color="auto"/>
                  </w:tcBorders>
                  <w:shd w:val="clear" w:color="auto" w:fill="auto"/>
                </w:tcPr>
                <w:p w14:paraId="1864B404" w14:textId="77777777" w:rsidR="00C61701" w:rsidRPr="00E6318C" w:rsidRDefault="00C61701" w:rsidP="00B771A7">
                  <w:pPr>
                    <w:autoSpaceDE w:val="0"/>
                    <w:autoSpaceDN w:val="0"/>
                    <w:adjustRightInd w:val="0"/>
                    <w:spacing w:after="160" w:line="240" w:lineRule="exact"/>
                    <w:rPr>
                      <w:rFonts w:asciiTheme="minorHAnsi" w:hAnsiTheme="minorHAnsi" w:cstheme="minorHAnsi"/>
                      <w:color w:val="000000"/>
                      <w:sz w:val="18"/>
                      <w:szCs w:val="18"/>
                      <w:lang w:val="el-GR" w:eastAsia="he-IL" w:bidi="he-IL"/>
                    </w:rPr>
                  </w:pPr>
                  <w:r w:rsidRPr="00E6318C">
                    <w:rPr>
                      <w:rFonts w:asciiTheme="minorHAnsi" w:hAnsiTheme="minorHAnsi" w:cstheme="minorHAnsi"/>
                      <w:color w:val="000000"/>
                      <w:sz w:val="18"/>
                      <w:szCs w:val="18"/>
                      <w:lang w:val="el-GR" w:eastAsia="he-IL" w:bidi="he-IL"/>
                    </w:rPr>
                    <w:t xml:space="preserve">Βεβαιώνεται ο μη εντοπισμός </w:t>
                  </w:r>
                  <w:r w:rsidRPr="00E6318C">
                    <w:rPr>
                      <w:rFonts w:asciiTheme="minorHAnsi" w:hAnsiTheme="minorHAnsi" w:cstheme="minorHAnsi"/>
                      <w:sz w:val="18"/>
                      <w:szCs w:val="18"/>
                      <w:lang w:val="el-GR"/>
                    </w:rPr>
                    <w:t xml:space="preserve">παρατυπίας </w:t>
                  </w:r>
                  <w:r w:rsidRPr="00E6318C">
                    <w:rPr>
                      <w:rFonts w:asciiTheme="minorHAnsi" w:hAnsiTheme="minorHAnsi" w:cstheme="minorHAnsi"/>
                      <w:color w:val="000000"/>
                      <w:sz w:val="18"/>
                      <w:szCs w:val="18"/>
                      <w:lang w:val="el-GR" w:eastAsia="he-IL" w:bidi="he-IL"/>
                    </w:rPr>
                    <w:t xml:space="preserve">που περιέχει </w:t>
                  </w:r>
                  <w:r w:rsidRPr="00E6318C">
                    <w:rPr>
                      <w:rFonts w:asciiTheme="minorHAnsi" w:hAnsiTheme="minorHAnsi" w:cstheme="minorHAnsi"/>
                      <w:sz w:val="18"/>
                      <w:szCs w:val="18"/>
                      <w:lang w:val="el-GR"/>
                    </w:rPr>
                    <w:t xml:space="preserve">ένδειξη </w:t>
                  </w:r>
                  <w:r w:rsidRPr="00E6318C">
                    <w:rPr>
                      <w:rFonts w:asciiTheme="minorHAnsi" w:hAnsiTheme="minorHAnsi" w:cstheme="minorHAnsi"/>
                      <w:color w:val="000000"/>
                      <w:sz w:val="18"/>
                      <w:szCs w:val="18"/>
                      <w:lang w:val="el-GR" w:eastAsia="he-IL" w:bidi="he-IL"/>
                    </w:rPr>
                    <w:t>απάτης</w:t>
                  </w:r>
                  <w:r w:rsidRPr="00E6318C">
                    <w:rPr>
                      <w:rFonts w:asciiTheme="minorHAnsi" w:eastAsia="Calibri" w:hAnsiTheme="minorHAnsi" w:cstheme="minorHAnsi"/>
                      <w:color w:val="000000"/>
                      <w:sz w:val="18"/>
                      <w:szCs w:val="18"/>
                      <w:lang w:val="el-GR" w:eastAsia="el-GR"/>
                    </w:rPr>
                    <w:t>;</w:t>
                  </w:r>
                </w:p>
              </w:tc>
              <w:tc>
                <w:tcPr>
                  <w:tcW w:w="709" w:type="dxa"/>
                  <w:shd w:val="clear" w:color="auto" w:fill="auto"/>
                  <w:vAlign w:val="center"/>
                </w:tcPr>
                <w:p w14:paraId="6A5AB7BF"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92" w:type="dxa"/>
                  <w:shd w:val="clear" w:color="auto" w:fill="auto"/>
                  <w:vAlign w:val="center"/>
                </w:tcPr>
                <w:p w14:paraId="3548005D"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92" w:type="dxa"/>
                  <w:shd w:val="clear" w:color="auto" w:fill="auto"/>
                  <w:vAlign w:val="center"/>
                </w:tcPr>
                <w:p w14:paraId="2642D1CB"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1985" w:type="dxa"/>
                  <w:tcBorders>
                    <w:right w:val="single" w:sz="4" w:space="0" w:color="auto"/>
                  </w:tcBorders>
                  <w:shd w:val="clear" w:color="auto" w:fill="auto"/>
                </w:tcPr>
                <w:p w14:paraId="6C7722B3"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000000"/>
                      <w:sz w:val="18"/>
                      <w:szCs w:val="18"/>
                      <w:lang w:val="el-GR" w:eastAsia="el-GR" w:bidi="he-IL"/>
                    </w:rPr>
                  </w:pPr>
                </w:p>
              </w:tc>
            </w:tr>
            <w:tr w:rsidR="00C61701" w:rsidRPr="00310424" w14:paraId="127BBD4A" w14:textId="77777777" w:rsidTr="00B771A7">
              <w:trPr>
                <w:trHeight w:val="556"/>
              </w:trPr>
              <w:tc>
                <w:tcPr>
                  <w:tcW w:w="9918" w:type="dxa"/>
                  <w:gridSpan w:val="6"/>
                  <w:tcBorders>
                    <w:left w:val="single" w:sz="4" w:space="0" w:color="auto"/>
                    <w:right w:val="single" w:sz="4" w:space="0" w:color="auto"/>
                  </w:tcBorders>
                </w:tcPr>
                <w:p w14:paraId="595E51FA"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i/>
                      <w:color w:val="000000"/>
                      <w:sz w:val="18"/>
                      <w:szCs w:val="18"/>
                      <w:lang w:val="el-GR" w:eastAsia="el-GR" w:bidi="he-IL"/>
                    </w:rPr>
                  </w:pPr>
                  <w:r w:rsidRPr="00E6318C">
                    <w:rPr>
                      <w:rFonts w:asciiTheme="minorHAnsi" w:hAnsiTheme="minorHAnsi" w:cstheme="minorHAnsi"/>
                      <w:bCs/>
                      <w:i/>
                      <w:color w:val="000000"/>
                      <w:sz w:val="18"/>
                      <w:szCs w:val="18"/>
                      <w:lang w:val="el-GR" w:eastAsia="el-GR" w:bidi="he-IL"/>
                    </w:rPr>
                    <w:t>Εάν ΟΧΙ, παρέχεται επαρκής τεκμηρίωση και ενημερώνεται αρμοδίως η ΕΥΣΤΑ προκειμένου να ενεργοποιηθεί η Διαδικασία Εξέτασης Ενδείξεων Απάτης του Εγχειριδίου Διαδικασιών της ΕΥΣΤΑ.</w:t>
                  </w:r>
                </w:p>
              </w:tc>
            </w:tr>
            <w:tr w:rsidR="00C61701" w:rsidRPr="00310424" w14:paraId="5AB92A1C" w14:textId="77777777" w:rsidTr="00B771A7">
              <w:trPr>
                <w:trHeight w:val="556"/>
              </w:trPr>
              <w:tc>
                <w:tcPr>
                  <w:tcW w:w="9918" w:type="dxa"/>
                  <w:gridSpan w:val="6"/>
                  <w:tcBorders>
                    <w:left w:val="single" w:sz="4" w:space="0" w:color="auto"/>
                    <w:right w:val="single" w:sz="4" w:space="0" w:color="auto"/>
                  </w:tcBorders>
                </w:tcPr>
                <w:p w14:paraId="30196EB7" w14:textId="77777777" w:rsidR="00C61701" w:rsidRPr="00E6318C" w:rsidRDefault="00C61701" w:rsidP="00B771A7">
                  <w:pPr>
                    <w:autoSpaceDE w:val="0"/>
                    <w:autoSpaceDN w:val="0"/>
                    <w:adjustRightInd w:val="0"/>
                    <w:spacing w:after="160" w:line="240" w:lineRule="exact"/>
                    <w:rPr>
                      <w:rFonts w:asciiTheme="minorHAnsi" w:hAnsiTheme="minorHAnsi" w:cstheme="minorHAnsi"/>
                      <w:bCs/>
                      <w:i/>
                      <w:color w:val="000000"/>
                      <w:sz w:val="18"/>
                      <w:szCs w:val="18"/>
                      <w:lang w:val="el-GR" w:eastAsia="el-GR" w:bidi="he-IL"/>
                    </w:rPr>
                  </w:pPr>
                  <w:r w:rsidRPr="00E6318C">
                    <w:rPr>
                      <w:rFonts w:asciiTheme="minorHAnsi" w:hAnsiTheme="minorHAnsi" w:cstheme="minorHAnsi"/>
                      <w:bCs/>
                      <w:i/>
                      <w:color w:val="000000"/>
                      <w:sz w:val="18"/>
                      <w:szCs w:val="18"/>
                      <w:lang w:val="el-GR" w:eastAsia="el-GR" w:bidi="he-IL"/>
                    </w:rPr>
                    <w:t>[πεδίο ελεύθερης ανάπτυξης και τεκμηρίωσης]</w:t>
                  </w:r>
                </w:p>
              </w:tc>
            </w:tr>
          </w:tbl>
          <w:p w14:paraId="0C9166E4" w14:textId="77777777" w:rsidR="00C61701" w:rsidRPr="00E6318C" w:rsidRDefault="00C61701" w:rsidP="00B771A7">
            <w:pPr>
              <w:spacing w:after="0"/>
              <w:rPr>
                <w:rFonts w:asciiTheme="minorHAnsi" w:hAnsiTheme="minorHAnsi" w:cstheme="minorHAnsi"/>
                <w:sz w:val="18"/>
                <w:szCs w:val="18"/>
                <w:lang w:val="el-GR"/>
              </w:rPr>
            </w:pPr>
          </w:p>
          <w:p w14:paraId="4124EFD3" w14:textId="77777777" w:rsidR="00C61701" w:rsidRPr="00E6318C" w:rsidRDefault="00C61701" w:rsidP="00B771A7">
            <w:pPr>
              <w:spacing w:after="0"/>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t>6. Έλεγχος μη διπλής χρηματοδότησης</w:t>
            </w:r>
          </w:p>
          <w:p w14:paraId="411157EE" w14:textId="77777777" w:rsidR="00C61701" w:rsidRPr="00E6318C" w:rsidRDefault="00C61701" w:rsidP="00B771A7">
            <w:pPr>
              <w:spacing w:after="0"/>
              <w:rPr>
                <w:rFonts w:asciiTheme="minorHAnsi" w:hAnsiTheme="minorHAnsi" w:cstheme="minorHAnsi"/>
                <w:b/>
                <w:bCs/>
                <w:color w:val="000000"/>
                <w:sz w:val="18"/>
                <w:szCs w:val="18"/>
                <w:u w:val="single"/>
                <w:lang w:val="el-GR" w:eastAsia="el-GR" w:bidi="he-IL"/>
              </w:rPr>
            </w:pPr>
          </w:p>
          <w:tbl>
            <w:tblPr>
              <w:tblW w:w="99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
              <w:gridCol w:w="4405"/>
              <w:gridCol w:w="709"/>
              <w:gridCol w:w="992"/>
              <w:gridCol w:w="992"/>
              <w:gridCol w:w="1981"/>
            </w:tblGrid>
            <w:tr w:rsidR="00C61701" w:rsidRPr="00E6318C" w14:paraId="266FC220" w14:textId="77777777" w:rsidTr="00B771A7">
              <w:trPr>
                <w:trHeight w:val="556"/>
              </w:trPr>
              <w:tc>
                <w:tcPr>
                  <w:tcW w:w="835" w:type="dxa"/>
                  <w:tcBorders>
                    <w:left w:val="single" w:sz="4" w:space="0" w:color="auto"/>
                  </w:tcBorders>
                  <w:shd w:val="clear" w:color="auto" w:fill="C6D9F1"/>
                  <w:vAlign w:val="center"/>
                </w:tcPr>
                <w:p w14:paraId="51671CFA"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t>Α/Α</w:t>
                  </w:r>
                </w:p>
              </w:tc>
              <w:tc>
                <w:tcPr>
                  <w:tcW w:w="4405" w:type="dxa"/>
                  <w:tcBorders>
                    <w:left w:val="single" w:sz="4" w:space="0" w:color="auto"/>
                  </w:tcBorders>
                  <w:shd w:val="clear" w:color="auto" w:fill="C6D9F1"/>
                  <w:vAlign w:val="center"/>
                </w:tcPr>
                <w:p w14:paraId="7BCF82A6"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eastAsia="el-GR" w:bidi="he-IL"/>
                    </w:rPr>
                  </w:pPr>
                  <w:r w:rsidRPr="00E6318C">
                    <w:rPr>
                      <w:rFonts w:asciiTheme="minorHAnsi" w:hAnsiTheme="minorHAnsi" w:cstheme="minorHAnsi"/>
                      <w:b/>
                      <w:bCs/>
                      <w:color w:val="000000"/>
                      <w:sz w:val="18"/>
                      <w:szCs w:val="18"/>
                      <w:lang w:val="el-GR" w:eastAsia="el-GR" w:bidi="he-IL"/>
                    </w:rPr>
                    <w:t>Περιγραφή</w:t>
                  </w:r>
                </w:p>
              </w:tc>
              <w:tc>
                <w:tcPr>
                  <w:tcW w:w="709" w:type="dxa"/>
                  <w:shd w:val="clear" w:color="auto" w:fill="C6D9F1"/>
                  <w:vAlign w:val="center"/>
                </w:tcPr>
                <w:p w14:paraId="62D426B8"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t>ΝΑΙ</w:t>
                  </w:r>
                </w:p>
              </w:tc>
              <w:tc>
                <w:tcPr>
                  <w:tcW w:w="992" w:type="dxa"/>
                  <w:shd w:val="clear" w:color="auto" w:fill="C6D9F1"/>
                  <w:vAlign w:val="center"/>
                </w:tcPr>
                <w:p w14:paraId="7FDE49F7"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t>ΟΧΙ</w:t>
                  </w:r>
                </w:p>
              </w:tc>
              <w:tc>
                <w:tcPr>
                  <w:tcW w:w="992" w:type="dxa"/>
                  <w:shd w:val="clear" w:color="auto" w:fill="C6D9F1"/>
                  <w:vAlign w:val="center"/>
                </w:tcPr>
                <w:p w14:paraId="0DC882DE"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eastAsia="el-GR" w:bidi="he-IL"/>
                    </w:rPr>
                  </w:pPr>
                  <w:r w:rsidRPr="00E6318C">
                    <w:rPr>
                      <w:rFonts w:asciiTheme="minorHAnsi" w:hAnsiTheme="minorHAnsi" w:cstheme="minorHAnsi"/>
                      <w:b/>
                      <w:bCs/>
                      <w:color w:val="000000"/>
                      <w:sz w:val="18"/>
                      <w:szCs w:val="18"/>
                      <w:lang w:val="el-GR" w:eastAsia="el-GR" w:bidi="he-IL"/>
                    </w:rPr>
                    <w:t>Δεν αφορά</w:t>
                  </w:r>
                </w:p>
              </w:tc>
              <w:tc>
                <w:tcPr>
                  <w:tcW w:w="1981" w:type="dxa"/>
                  <w:tcBorders>
                    <w:right w:val="single" w:sz="4" w:space="0" w:color="auto"/>
                  </w:tcBorders>
                  <w:shd w:val="clear" w:color="auto" w:fill="C6D9F1"/>
                  <w:vAlign w:val="center"/>
                </w:tcPr>
                <w:p w14:paraId="6051351F"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eastAsia="el-GR" w:bidi="he-IL"/>
                    </w:rPr>
                  </w:pPr>
                  <w:r w:rsidRPr="00E6318C">
                    <w:rPr>
                      <w:rFonts w:asciiTheme="minorHAnsi" w:hAnsiTheme="minorHAnsi" w:cstheme="minorHAnsi"/>
                      <w:b/>
                      <w:bCs/>
                      <w:color w:val="000000"/>
                      <w:sz w:val="18"/>
                      <w:szCs w:val="18"/>
                      <w:lang w:val="el-GR" w:eastAsia="el-GR" w:bidi="he-IL"/>
                    </w:rPr>
                    <w:t>ΣΧΟΛΙΑ</w:t>
                  </w:r>
                </w:p>
              </w:tc>
            </w:tr>
            <w:tr w:rsidR="00C61701" w:rsidRPr="00E6318C" w14:paraId="225682AB" w14:textId="77777777" w:rsidTr="00B771A7">
              <w:trPr>
                <w:trHeight w:val="556"/>
              </w:trPr>
              <w:tc>
                <w:tcPr>
                  <w:tcW w:w="835" w:type="dxa"/>
                  <w:tcBorders>
                    <w:left w:val="single" w:sz="4" w:space="0" w:color="auto"/>
                  </w:tcBorders>
                </w:tcPr>
                <w:p w14:paraId="287713A1"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color w:val="000000"/>
                      <w:sz w:val="18"/>
                      <w:szCs w:val="18"/>
                      <w:lang w:val="el-GR" w:eastAsia="he-IL" w:bidi="he-IL"/>
                    </w:rPr>
                  </w:pPr>
                  <w:r w:rsidRPr="00E6318C">
                    <w:rPr>
                      <w:rFonts w:asciiTheme="minorHAnsi" w:hAnsiTheme="minorHAnsi" w:cstheme="minorHAnsi"/>
                      <w:color w:val="000000"/>
                      <w:sz w:val="18"/>
                      <w:szCs w:val="18"/>
                      <w:lang w:val="el-GR" w:eastAsia="he-IL" w:bidi="he-IL"/>
                    </w:rPr>
                    <w:t>1.</w:t>
                  </w:r>
                </w:p>
              </w:tc>
              <w:tc>
                <w:tcPr>
                  <w:tcW w:w="4405" w:type="dxa"/>
                  <w:tcBorders>
                    <w:left w:val="single" w:sz="4" w:space="0" w:color="auto"/>
                  </w:tcBorders>
                  <w:shd w:val="clear" w:color="auto" w:fill="auto"/>
                </w:tcPr>
                <w:p w14:paraId="7B38BE55" w14:textId="77777777" w:rsidR="00C61701" w:rsidRPr="00E6318C" w:rsidRDefault="00C61701" w:rsidP="00B771A7">
                  <w:pPr>
                    <w:autoSpaceDE w:val="0"/>
                    <w:autoSpaceDN w:val="0"/>
                    <w:adjustRightInd w:val="0"/>
                    <w:spacing w:after="160" w:line="240" w:lineRule="exact"/>
                    <w:rPr>
                      <w:rFonts w:asciiTheme="minorHAnsi" w:hAnsiTheme="minorHAnsi" w:cstheme="minorHAnsi"/>
                      <w:color w:val="000000"/>
                      <w:sz w:val="18"/>
                      <w:szCs w:val="18"/>
                      <w:lang w:val="el-GR" w:eastAsia="el-GR" w:bidi="he-IL"/>
                    </w:rPr>
                  </w:pPr>
                  <w:r w:rsidRPr="00E6318C">
                    <w:rPr>
                      <w:rFonts w:asciiTheme="minorHAnsi" w:hAnsiTheme="minorHAnsi" w:cstheme="minorHAnsi"/>
                      <w:color w:val="000000"/>
                      <w:sz w:val="18"/>
                      <w:szCs w:val="18"/>
                      <w:lang w:val="el-GR" w:eastAsia="he-IL" w:bidi="he-IL"/>
                    </w:rPr>
                    <w:t>Διασφαλίζεται η μη διπλή χρηματοδότηση της ίδιας δαπάνης από άλλο Ταμείο ή και Πρόγραμμα της Ένωσης</w:t>
                  </w:r>
                  <w:r w:rsidRPr="00E6318C">
                    <w:rPr>
                      <w:rFonts w:asciiTheme="minorHAnsi" w:eastAsia="Calibri" w:hAnsiTheme="minorHAnsi" w:cstheme="minorHAnsi"/>
                      <w:color w:val="000000"/>
                      <w:sz w:val="18"/>
                      <w:szCs w:val="18"/>
                      <w:lang w:val="el-GR" w:eastAsia="el-GR"/>
                    </w:rPr>
                    <w:t>;</w:t>
                  </w:r>
                </w:p>
              </w:tc>
              <w:tc>
                <w:tcPr>
                  <w:tcW w:w="709" w:type="dxa"/>
                  <w:shd w:val="clear" w:color="auto" w:fill="auto"/>
                  <w:vAlign w:val="center"/>
                </w:tcPr>
                <w:p w14:paraId="4AEAC195"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92" w:type="dxa"/>
                  <w:shd w:val="clear" w:color="auto" w:fill="auto"/>
                  <w:vAlign w:val="center"/>
                </w:tcPr>
                <w:p w14:paraId="2B1150F7"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92" w:type="dxa"/>
                  <w:shd w:val="clear" w:color="auto" w:fill="auto"/>
                  <w:vAlign w:val="center"/>
                </w:tcPr>
                <w:p w14:paraId="525BD36B"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1981" w:type="dxa"/>
                  <w:tcBorders>
                    <w:right w:val="single" w:sz="4" w:space="0" w:color="auto"/>
                  </w:tcBorders>
                  <w:shd w:val="clear" w:color="auto" w:fill="auto"/>
                </w:tcPr>
                <w:p w14:paraId="27CA98D9"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000000"/>
                      <w:sz w:val="18"/>
                      <w:szCs w:val="18"/>
                      <w:lang w:val="el-GR" w:eastAsia="el-GR" w:bidi="he-IL"/>
                    </w:rPr>
                  </w:pPr>
                </w:p>
              </w:tc>
            </w:tr>
            <w:tr w:rsidR="00C61701" w:rsidRPr="00310424" w14:paraId="7BF1651C" w14:textId="77777777" w:rsidTr="00B771A7">
              <w:trPr>
                <w:trHeight w:val="556"/>
              </w:trPr>
              <w:tc>
                <w:tcPr>
                  <w:tcW w:w="9914" w:type="dxa"/>
                  <w:gridSpan w:val="6"/>
                  <w:tcBorders>
                    <w:left w:val="single" w:sz="4" w:space="0" w:color="auto"/>
                    <w:right w:val="single" w:sz="4" w:space="0" w:color="auto"/>
                  </w:tcBorders>
                </w:tcPr>
                <w:p w14:paraId="6BDF98AF"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i/>
                      <w:color w:val="000000"/>
                      <w:sz w:val="18"/>
                      <w:szCs w:val="18"/>
                      <w:lang w:val="el-GR" w:eastAsia="el-GR" w:bidi="he-IL"/>
                    </w:rPr>
                  </w:pPr>
                  <w:r w:rsidRPr="00E6318C">
                    <w:rPr>
                      <w:rFonts w:asciiTheme="minorHAnsi" w:hAnsiTheme="minorHAnsi" w:cstheme="minorHAnsi"/>
                      <w:bCs/>
                      <w:i/>
                      <w:color w:val="000000"/>
                      <w:sz w:val="18"/>
                      <w:szCs w:val="18"/>
                      <w:lang w:val="el-GR" w:eastAsia="el-GR" w:bidi="he-IL"/>
                    </w:rPr>
                    <w:t>Εάν ΟΧΙ, παρέχεται επαρκής τεκμηρίωση και ενημερώνεται αρμοδίως η ΕΥΣΤΑ προκειμένου να ενεργοποιηθεί η Διαδικασία Εξέτασης Ενδείξεων Απάτης του Εγχειριδίου Διαδικασιών της ΕΥΣΤΑ.</w:t>
                  </w:r>
                </w:p>
              </w:tc>
            </w:tr>
            <w:tr w:rsidR="00C61701" w:rsidRPr="00310424" w14:paraId="6169A56A" w14:textId="77777777" w:rsidTr="00B771A7">
              <w:trPr>
                <w:trHeight w:val="556"/>
              </w:trPr>
              <w:tc>
                <w:tcPr>
                  <w:tcW w:w="9914" w:type="dxa"/>
                  <w:gridSpan w:val="6"/>
                  <w:tcBorders>
                    <w:left w:val="single" w:sz="4" w:space="0" w:color="auto"/>
                    <w:right w:val="single" w:sz="4" w:space="0" w:color="auto"/>
                  </w:tcBorders>
                </w:tcPr>
                <w:p w14:paraId="76C0E6F8" w14:textId="77777777" w:rsidR="00C61701" w:rsidRPr="00E6318C" w:rsidRDefault="00C61701" w:rsidP="00B771A7">
                  <w:pPr>
                    <w:autoSpaceDE w:val="0"/>
                    <w:autoSpaceDN w:val="0"/>
                    <w:adjustRightInd w:val="0"/>
                    <w:spacing w:after="160" w:line="240" w:lineRule="exact"/>
                    <w:rPr>
                      <w:rFonts w:asciiTheme="minorHAnsi" w:hAnsiTheme="minorHAnsi" w:cstheme="minorHAnsi"/>
                      <w:bCs/>
                      <w:i/>
                      <w:color w:val="000000"/>
                      <w:sz w:val="18"/>
                      <w:szCs w:val="18"/>
                      <w:lang w:val="el-GR" w:eastAsia="el-GR" w:bidi="he-IL"/>
                    </w:rPr>
                  </w:pPr>
                  <w:r w:rsidRPr="00E6318C">
                    <w:rPr>
                      <w:rFonts w:asciiTheme="minorHAnsi" w:hAnsiTheme="minorHAnsi" w:cstheme="minorHAnsi"/>
                      <w:bCs/>
                      <w:i/>
                      <w:color w:val="000000"/>
                      <w:sz w:val="18"/>
                      <w:szCs w:val="18"/>
                      <w:lang w:val="el-GR" w:eastAsia="el-GR" w:bidi="he-IL"/>
                    </w:rPr>
                    <w:t>[πεδίο ελεύθερης ανάπτυξης και τεκμηρίωσης]</w:t>
                  </w:r>
                </w:p>
              </w:tc>
            </w:tr>
          </w:tbl>
          <w:p w14:paraId="2CFBADF3" w14:textId="77777777" w:rsidR="00C61701" w:rsidRPr="00E6318C" w:rsidRDefault="00C61701" w:rsidP="00B771A7">
            <w:pPr>
              <w:spacing w:after="0"/>
              <w:rPr>
                <w:rFonts w:asciiTheme="minorHAnsi" w:hAnsiTheme="minorHAnsi" w:cstheme="minorHAnsi"/>
                <w:sz w:val="18"/>
                <w:szCs w:val="18"/>
                <w:lang w:val="el-GR"/>
              </w:rPr>
            </w:pPr>
          </w:p>
          <w:p w14:paraId="4E4CFFF8" w14:textId="77777777" w:rsidR="00C61701" w:rsidRPr="00E6318C" w:rsidRDefault="00C61701" w:rsidP="00B771A7">
            <w:pPr>
              <w:spacing w:after="0"/>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t>7. Έλεγχος μη σύγκρουσης συμφερόντων</w:t>
            </w:r>
          </w:p>
          <w:p w14:paraId="7B04ABE0" w14:textId="77777777" w:rsidR="00C61701" w:rsidRPr="00E6318C" w:rsidRDefault="00C61701" w:rsidP="00B771A7">
            <w:pPr>
              <w:spacing w:after="0"/>
              <w:rPr>
                <w:rFonts w:asciiTheme="minorHAnsi" w:hAnsiTheme="minorHAnsi" w:cstheme="minorHAnsi"/>
                <w:b/>
                <w:bCs/>
                <w:color w:val="000000"/>
                <w:sz w:val="18"/>
                <w:szCs w:val="18"/>
                <w:u w:val="single"/>
                <w:lang w:val="el-GR" w:eastAsia="el-GR" w:bidi="he-IL"/>
              </w:rPr>
            </w:pPr>
          </w:p>
          <w:tbl>
            <w:tblPr>
              <w:tblW w:w="99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
              <w:gridCol w:w="4405"/>
              <w:gridCol w:w="709"/>
              <w:gridCol w:w="992"/>
              <w:gridCol w:w="992"/>
              <w:gridCol w:w="1981"/>
            </w:tblGrid>
            <w:tr w:rsidR="00C61701" w:rsidRPr="00E6318C" w14:paraId="185609DE" w14:textId="77777777" w:rsidTr="00B771A7">
              <w:trPr>
                <w:trHeight w:val="556"/>
              </w:trPr>
              <w:tc>
                <w:tcPr>
                  <w:tcW w:w="835" w:type="dxa"/>
                  <w:tcBorders>
                    <w:left w:val="single" w:sz="4" w:space="0" w:color="auto"/>
                  </w:tcBorders>
                  <w:shd w:val="clear" w:color="auto" w:fill="C6D9F1"/>
                  <w:vAlign w:val="center"/>
                </w:tcPr>
                <w:p w14:paraId="7D42A7F5"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t>Α/Α</w:t>
                  </w:r>
                </w:p>
              </w:tc>
              <w:tc>
                <w:tcPr>
                  <w:tcW w:w="4405" w:type="dxa"/>
                  <w:tcBorders>
                    <w:left w:val="single" w:sz="4" w:space="0" w:color="auto"/>
                  </w:tcBorders>
                  <w:shd w:val="clear" w:color="auto" w:fill="C6D9F1"/>
                  <w:vAlign w:val="center"/>
                </w:tcPr>
                <w:p w14:paraId="01325E50"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eastAsia="el-GR" w:bidi="he-IL"/>
                    </w:rPr>
                  </w:pPr>
                  <w:r w:rsidRPr="00E6318C">
                    <w:rPr>
                      <w:rFonts w:asciiTheme="minorHAnsi" w:hAnsiTheme="minorHAnsi" w:cstheme="minorHAnsi"/>
                      <w:b/>
                      <w:bCs/>
                      <w:color w:val="000000"/>
                      <w:sz w:val="18"/>
                      <w:szCs w:val="18"/>
                      <w:lang w:val="el-GR" w:eastAsia="el-GR" w:bidi="he-IL"/>
                    </w:rPr>
                    <w:t>Περιγραφή</w:t>
                  </w:r>
                </w:p>
              </w:tc>
              <w:tc>
                <w:tcPr>
                  <w:tcW w:w="709" w:type="dxa"/>
                  <w:shd w:val="clear" w:color="auto" w:fill="C6D9F1"/>
                  <w:vAlign w:val="center"/>
                </w:tcPr>
                <w:p w14:paraId="0458E3BB"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t>ΝΑΙ</w:t>
                  </w:r>
                </w:p>
              </w:tc>
              <w:tc>
                <w:tcPr>
                  <w:tcW w:w="992" w:type="dxa"/>
                  <w:shd w:val="clear" w:color="auto" w:fill="C6D9F1"/>
                  <w:vAlign w:val="center"/>
                </w:tcPr>
                <w:p w14:paraId="6125270B"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b/>
                      <w:bCs/>
                      <w:color w:val="000000"/>
                      <w:sz w:val="18"/>
                      <w:szCs w:val="18"/>
                      <w:lang w:val="el-GR" w:eastAsia="el-GR" w:bidi="he-IL"/>
                    </w:rPr>
                    <w:t>ΟΧΙ</w:t>
                  </w:r>
                </w:p>
              </w:tc>
              <w:tc>
                <w:tcPr>
                  <w:tcW w:w="992" w:type="dxa"/>
                  <w:shd w:val="clear" w:color="auto" w:fill="C6D9F1"/>
                  <w:vAlign w:val="center"/>
                </w:tcPr>
                <w:p w14:paraId="6957B97A"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eastAsia="el-GR" w:bidi="he-IL"/>
                    </w:rPr>
                  </w:pPr>
                  <w:r w:rsidRPr="00E6318C">
                    <w:rPr>
                      <w:rFonts w:asciiTheme="minorHAnsi" w:hAnsiTheme="minorHAnsi" w:cstheme="minorHAnsi"/>
                      <w:b/>
                      <w:bCs/>
                      <w:color w:val="000000"/>
                      <w:sz w:val="18"/>
                      <w:szCs w:val="18"/>
                      <w:lang w:val="el-GR" w:eastAsia="el-GR" w:bidi="he-IL"/>
                    </w:rPr>
                    <w:t>Δεν αφορά</w:t>
                  </w:r>
                </w:p>
              </w:tc>
              <w:tc>
                <w:tcPr>
                  <w:tcW w:w="1981" w:type="dxa"/>
                  <w:tcBorders>
                    <w:right w:val="single" w:sz="4" w:space="0" w:color="auto"/>
                  </w:tcBorders>
                  <w:shd w:val="clear" w:color="auto" w:fill="C6D9F1"/>
                  <w:vAlign w:val="center"/>
                </w:tcPr>
                <w:p w14:paraId="65736E29"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eastAsia="el-GR" w:bidi="he-IL"/>
                    </w:rPr>
                  </w:pPr>
                  <w:r w:rsidRPr="00E6318C">
                    <w:rPr>
                      <w:rFonts w:asciiTheme="minorHAnsi" w:hAnsiTheme="minorHAnsi" w:cstheme="minorHAnsi"/>
                      <w:b/>
                      <w:bCs/>
                      <w:color w:val="000000"/>
                      <w:sz w:val="18"/>
                      <w:szCs w:val="18"/>
                      <w:lang w:val="el-GR" w:eastAsia="el-GR" w:bidi="he-IL"/>
                    </w:rPr>
                    <w:t>ΣΧΟΛΙΑ</w:t>
                  </w:r>
                </w:p>
              </w:tc>
            </w:tr>
            <w:tr w:rsidR="00C61701" w:rsidRPr="00E6318C" w14:paraId="08C7C126" w14:textId="77777777" w:rsidTr="00B771A7">
              <w:trPr>
                <w:trHeight w:val="556"/>
              </w:trPr>
              <w:tc>
                <w:tcPr>
                  <w:tcW w:w="835" w:type="dxa"/>
                  <w:tcBorders>
                    <w:left w:val="single" w:sz="4" w:space="0" w:color="auto"/>
                  </w:tcBorders>
                </w:tcPr>
                <w:p w14:paraId="37C53D80"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color w:val="000000"/>
                      <w:sz w:val="18"/>
                      <w:szCs w:val="18"/>
                      <w:lang w:val="el-GR" w:eastAsia="he-IL" w:bidi="he-IL"/>
                    </w:rPr>
                  </w:pPr>
                  <w:r w:rsidRPr="00E6318C">
                    <w:rPr>
                      <w:rFonts w:asciiTheme="minorHAnsi" w:hAnsiTheme="minorHAnsi" w:cstheme="minorHAnsi"/>
                      <w:color w:val="000000"/>
                      <w:sz w:val="18"/>
                      <w:szCs w:val="18"/>
                      <w:lang w:val="el-GR" w:eastAsia="he-IL" w:bidi="he-IL"/>
                    </w:rPr>
                    <w:t>1.</w:t>
                  </w:r>
                </w:p>
              </w:tc>
              <w:tc>
                <w:tcPr>
                  <w:tcW w:w="4405" w:type="dxa"/>
                  <w:tcBorders>
                    <w:left w:val="single" w:sz="4" w:space="0" w:color="auto"/>
                  </w:tcBorders>
                  <w:shd w:val="clear" w:color="auto" w:fill="auto"/>
                </w:tcPr>
                <w:p w14:paraId="24D525A7" w14:textId="77777777" w:rsidR="00C61701" w:rsidRPr="00E6318C" w:rsidRDefault="00C61701" w:rsidP="00B771A7">
                  <w:pPr>
                    <w:autoSpaceDE w:val="0"/>
                    <w:autoSpaceDN w:val="0"/>
                    <w:adjustRightInd w:val="0"/>
                    <w:spacing w:after="160" w:line="240" w:lineRule="exact"/>
                    <w:rPr>
                      <w:rFonts w:asciiTheme="minorHAnsi" w:hAnsiTheme="minorHAnsi" w:cstheme="minorHAnsi"/>
                      <w:color w:val="000000"/>
                      <w:sz w:val="18"/>
                      <w:szCs w:val="18"/>
                      <w:lang w:val="el-GR" w:eastAsia="he-IL" w:bidi="he-IL"/>
                    </w:rPr>
                  </w:pPr>
                  <w:r w:rsidRPr="00E6318C">
                    <w:rPr>
                      <w:rFonts w:asciiTheme="minorHAnsi" w:hAnsiTheme="minorHAnsi" w:cstheme="minorHAnsi"/>
                      <w:color w:val="000000"/>
                      <w:sz w:val="18"/>
                      <w:szCs w:val="18"/>
                      <w:lang w:val="el-GR" w:eastAsia="he-IL" w:bidi="he-IL"/>
                    </w:rPr>
                    <w:t xml:space="preserve">Το προσωπικό του Φορέα Υλοποίησης που απασχολείται σε δραστηριότητες που αφορούν στην υλοποίηση έργων, στην παρακολούθηση και στις και στις πληρωμές, καθώς και εξωτερικά στελέχη που ενδεχομένως αξιοποιεί για αυτές τις δραστηριότητες, έχουν υποβάλει δήλωση μη σύγκρουσης συμφερόντων; </w:t>
                  </w:r>
                </w:p>
              </w:tc>
              <w:tc>
                <w:tcPr>
                  <w:tcW w:w="709" w:type="dxa"/>
                  <w:shd w:val="clear" w:color="auto" w:fill="auto"/>
                  <w:vAlign w:val="center"/>
                </w:tcPr>
                <w:p w14:paraId="20123C74"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92" w:type="dxa"/>
                  <w:shd w:val="clear" w:color="auto" w:fill="auto"/>
                  <w:vAlign w:val="center"/>
                </w:tcPr>
                <w:p w14:paraId="76A5FE3C"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92" w:type="dxa"/>
                  <w:shd w:val="clear" w:color="auto" w:fill="auto"/>
                  <w:vAlign w:val="center"/>
                </w:tcPr>
                <w:p w14:paraId="59174AAB"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1981" w:type="dxa"/>
                  <w:tcBorders>
                    <w:right w:val="single" w:sz="4" w:space="0" w:color="auto"/>
                  </w:tcBorders>
                  <w:shd w:val="clear" w:color="auto" w:fill="auto"/>
                </w:tcPr>
                <w:p w14:paraId="6D985A29"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000000"/>
                      <w:sz w:val="18"/>
                      <w:szCs w:val="18"/>
                      <w:lang w:val="el-GR" w:eastAsia="el-GR" w:bidi="he-IL"/>
                    </w:rPr>
                  </w:pPr>
                </w:p>
              </w:tc>
            </w:tr>
            <w:tr w:rsidR="00C61701" w:rsidRPr="00E6318C" w14:paraId="65B2ADE7" w14:textId="77777777" w:rsidTr="00B771A7">
              <w:trPr>
                <w:trHeight w:val="556"/>
              </w:trPr>
              <w:tc>
                <w:tcPr>
                  <w:tcW w:w="835" w:type="dxa"/>
                  <w:tcBorders>
                    <w:left w:val="single" w:sz="4" w:space="0" w:color="auto"/>
                  </w:tcBorders>
                </w:tcPr>
                <w:p w14:paraId="724971CB"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color w:val="000000"/>
                      <w:sz w:val="18"/>
                      <w:szCs w:val="18"/>
                      <w:lang w:val="el-GR" w:eastAsia="he-IL" w:bidi="he-IL"/>
                    </w:rPr>
                  </w:pPr>
                  <w:r w:rsidRPr="00E6318C">
                    <w:rPr>
                      <w:rFonts w:asciiTheme="minorHAnsi" w:hAnsiTheme="minorHAnsi" w:cstheme="minorHAnsi"/>
                      <w:color w:val="000000"/>
                      <w:sz w:val="18"/>
                      <w:szCs w:val="18"/>
                      <w:lang w:val="el-GR" w:eastAsia="he-IL" w:bidi="he-IL"/>
                    </w:rPr>
                    <w:t>2.</w:t>
                  </w:r>
                </w:p>
              </w:tc>
              <w:tc>
                <w:tcPr>
                  <w:tcW w:w="4405" w:type="dxa"/>
                  <w:tcBorders>
                    <w:left w:val="single" w:sz="4" w:space="0" w:color="auto"/>
                  </w:tcBorders>
                  <w:shd w:val="clear" w:color="auto" w:fill="auto"/>
                </w:tcPr>
                <w:p w14:paraId="069F7249" w14:textId="77777777" w:rsidR="00C61701" w:rsidRPr="00E6318C" w:rsidRDefault="00C61701" w:rsidP="00B771A7">
                  <w:pPr>
                    <w:autoSpaceDE w:val="0"/>
                    <w:autoSpaceDN w:val="0"/>
                    <w:adjustRightInd w:val="0"/>
                    <w:spacing w:after="160" w:line="240" w:lineRule="exact"/>
                    <w:rPr>
                      <w:rFonts w:asciiTheme="minorHAnsi" w:hAnsiTheme="minorHAnsi" w:cstheme="minorHAnsi"/>
                      <w:color w:val="000000"/>
                      <w:sz w:val="18"/>
                      <w:szCs w:val="18"/>
                      <w:lang w:val="el-GR" w:eastAsia="el-GR" w:bidi="he-IL"/>
                    </w:rPr>
                  </w:pPr>
                  <w:r w:rsidRPr="00E6318C">
                    <w:rPr>
                      <w:rFonts w:asciiTheme="minorHAnsi" w:hAnsiTheme="minorHAnsi" w:cstheme="minorHAnsi"/>
                      <w:sz w:val="18"/>
                      <w:szCs w:val="18"/>
                      <w:lang w:val="el-GR"/>
                    </w:rPr>
                    <w:t xml:space="preserve">Διασφαλίζεται ότι ο Φορέας Υλοποίησης λαμβάνουν τα κατάλληλα μέτρα για την αποτελεσματική πρόληψη, τον εντοπισμό και την επανόρθωση περιπτώσεων </w:t>
                  </w:r>
                  <w:r w:rsidRPr="00E6318C">
                    <w:rPr>
                      <w:rFonts w:asciiTheme="minorHAnsi" w:hAnsiTheme="minorHAnsi"/>
                      <w:sz w:val="18"/>
                      <w:szCs w:val="18"/>
                      <w:lang w:val="el-GR"/>
                    </w:rPr>
                    <w:t>συγκρούσεων συμφερόντων που ενδέχεται να προκύψουν κατά την διαδικασία αξιολόγησης, επιλογής και καταβολής της επιχορήγησης για τους τελικούς αποδέκτες</w:t>
                  </w:r>
                  <w:r w:rsidRPr="00E6318C">
                    <w:rPr>
                      <w:rFonts w:asciiTheme="minorHAnsi" w:hAnsiTheme="minorHAnsi" w:cstheme="minorHAnsi"/>
                      <w:color w:val="000000"/>
                      <w:sz w:val="18"/>
                      <w:szCs w:val="18"/>
                      <w:lang w:val="el-GR" w:eastAsia="he-IL" w:bidi="he-IL"/>
                    </w:rPr>
                    <w:t>;</w:t>
                  </w:r>
                </w:p>
              </w:tc>
              <w:tc>
                <w:tcPr>
                  <w:tcW w:w="709" w:type="dxa"/>
                  <w:shd w:val="clear" w:color="auto" w:fill="auto"/>
                  <w:vAlign w:val="center"/>
                </w:tcPr>
                <w:p w14:paraId="2DEFFF9C"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92" w:type="dxa"/>
                  <w:shd w:val="clear" w:color="auto" w:fill="auto"/>
                  <w:vAlign w:val="center"/>
                </w:tcPr>
                <w:p w14:paraId="6B2DDA23"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92" w:type="dxa"/>
                  <w:shd w:val="clear" w:color="auto" w:fill="auto"/>
                  <w:vAlign w:val="center"/>
                </w:tcPr>
                <w:p w14:paraId="59166215" w14:textId="77777777" w:rsidR="00C61701" w:rsidRPr="00E6318C" w:rsidRDefault="00C61701" w:rsidP="00B771A7">
                  <w:pPr>
                    <w:autoSpaceDE w:val="0"/>
                    <w:autoSpaceDN w:val="0"/>
                    <w:adjustRightInd w:val="0"/>
                    <w:spacing w:after="160" w:line="240" w:lineRule="exact"/>
                    <w:jc w:val="center"/>
                    <w:rPr>
                      <w:rFonts w:asciiTheme="minorHAnsi" w:hAnsiTheme="minorHAnsi" w:cstheme="minorHAnsi"/>
                      <w:b/>
                      <w:bCs/>
                      <w:color w:val="000000"/>
                      <w:sz w:val="18"/>
                      <w:szCs w:val="18"/>
                      <w:lang w:val="el-GR" w:eastAsia="el-GR" w:bidi="he-IL"/>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1981" w:type="dxa"/>
                  <w:tcBorders>
                    <w:right w:val="single" w:sz="4" w:space="0" w:color="auto"/>
                  </w:tcBorders>
                  <w:shd w:val="clear" w:color="auto" w:fill="auto"/>
                </w:tcPr>
                <w:p w14:paraId="4ABD92B9"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color w:val="000000"/>
                      <w:sz w:val="18"/>
                      <w:szCs w:val="18"/>
                      <w:lang w:val="el-GR" w:eastAsia="el-GR" w:bidi="he-IL"/>
                    </w:rPr>
                  </w:pPr>
                </w:p>
              </w:tc>
            </w:tr>
            <w:tr w:rsidR="00C61701" w:rsidRPr="00310424" w14:paraId="60DAC8B1" w14:textId="77777777" w:rsidTr="00B771A7">
              <w:trPr>
                <w:trHeight w:val="556"/>
              </w:trPr>
              <w:tc>
                <w:tcPr>
                  <w:tcW w:w="9914" w:type="dxa"/>
                  <w:gridSpan w:val="6"/>
                  <w:tcBorders>
                    <w:left w:val="single" w:sz="4" w:space="0" w:color="auto"/>
                    <w:right w:val="single" w:sz="4" w:space="0" w:color="auto"/>
                  </w:tcBorders>
                </w:tcPr>
                <w:p w14:paraId="12C669F0" w14:textId="77777777" w:rsidR="00C61701" w:rsidRPr="00E6318C" w:rsidRDefault="00C61701" w:rsidP="00B771A7">
                  <w:pPr>
                    <w:autoSpaceDE w:val="0"/>
                    <w:autoSpaceDN w:val="0"/>
                    <w:adjustRightInd w:val="0"/>
                    <w:spacing w:after="160" w:line="240" w:lineRule="exact"/>
                    <w:rPr>
                      <w:rFonts w:asciiTheme="minorHAnsi" w:hAnsiTheme="minorHAnsi" w:cstheme="minorHAnsi"/>
                      <w:b/>
                      <w:bCs/>
                      <w:i/>
                      <w:color w:val="000000"/>
                      <w:sz w:val="18"/>
                      <w:szCs w:val="18"/>
                      <w:lang w:val="el-GR" w:eastAsia="el-GR" w:bidi="he-IL"/>
                    </w:rPr>
                  </w:pPr>
                  <w:r w:rsidRPr="00E6318C">
                    <w:rPr>
                      <w:rFonts w:asciiTheme="minorHAnsi" w:hAnsiTheme="minorHAnsi" w:cstheme="minorHAnsi"/>
                      <w:bCs/>
                      <w:i/>
                      <w:color w:val="000000"/>
                      <w:sz w:val="18"/>
                      <w:szCs w:val="18"/>
                      <w:lang w:val="el-GR" w:eastAsia="el-GR" w:bidi="he-IL"/>
                    </w:rPr>
                    <w:t>Εάν ΟΧΙ, παρέχεται επαρκής τεκμηρίωση και ενημερώνεται αρμοδίως η ΕΥΣΤΑ προκειμένου να ενεργοποιηθεί η Διαδικασία Εξέτασης Ενδείξεων Απάτης του Εγχειριδίου Διαδικασιών της ΕΥΣΤΑ.</w:t>
                  </w:r>
                </w:p>
              </w:tc>
            </w:tr>
            <w:tr w:rsidR="00C61701" w:rsidRPr="00310424" w14:paraId="1F33A385" w14:textId="77777777" w:rsidTr="00B771A7">
              <w:trPr>
                <w:trHeight w:val="556"/>
              </w:trPr>
              <w:tc>
                <w:tcPr>
                  <w:tcW w:w="9914" w:type="dxa"/>
                  <w:gridSpan w:val="6"/>
                  <w:tcBorders>
                    <w:left w:val="single" w:sz="4" w:space="0" w:color="auto"/>
                    <w:right w:val="single" w:sz="4" w:space="0" w:color="auto"/>
                  </w:tcBorders>
                </w:tcPr>
                <w:p w14:paraId="44522A75" w14:textId="77777777" w:rsidR="00C61701" w:rsidRPr="00E6318C" w:rsidRDefault="00C61701" w:rsidP="00B771A7">
                  <w:pPr>
                    <w:autoSpaceDE w:val="0"/>
                    <w:autoSpaceDN w:val="0"/>
                    <w:adjustRightInd w:val="0"/>
                    <w:spacing w:after="160" w:line="240" w:lineRule="exact"/>
                    <w:rPr>
                      <w:rFonts w:asciiTheme="minorHAnsi" w:hAnsiTheme="minorHAnsi" w:cstheme="minorHAnsi"/>
                      <w:bCs/>
                      <w:i/>
                      <w:color w:val="000000"/>
                      <w:sz w:val="18"/>
                      <w:szCs w:val="18"/>
                      <w:lang w:val="el-GR" w:eastAsia="el-GR" w:bidi="he-IL"/>
                    </w:rPr>
                  </w:pPr>
                  <w:r w:rsidRPr="00E6318C">
                    <w:rPr>
                      <w:rFonts w:asciiTheme="minorHAnsi" w:hAnsiTheme="minorHAnsi" w:cstheme="minorHAnsi"/>
                      <w:bCs/>
                      <w:i/>
                      <w:color w:val="000000"/>
                      <w:sz w:val="18"/>
                      <w:szCs w:val="18"/>
                      <w:lang w:val="el-GR" w:eastAsia="el-GR" w:bidi="he-IL"/>
                    </w:rPr>
                    <w:t>[πεδίο ελεύθερης ανάπτυξης και τεκμηρίωσης]</w:t>
                  </w:r>
                </w:p>
              </w:tc>
            </w:tr>
          </w:tbl>
          <w:p w14:paraId="1B14F711" w14:textId="77777777" w:rsidR="00C61701" w:rsidRPr="00E6318C" w:rsidRDefault="00C61701" w:rsidP="00B771A7">
            <w:pPr>
              <w:spacing w:after="0"/>
              <w:rPr>
                <w:rFonts w:asciiTheme="minorHAnsi" w:hAnsiTheme="minorHAnsi" w:cstheme="minorHAnsi"/>
                <w:sz w:val="18"/>
                <w:szCs w:val="18"/>
                <w:lang w:val="el-GR"/>
              </w:rPr>
            </w:pPr>
          </w:p>
          <w:p w14:paraId="0E57012C" w14:textId="77777777" w:rsidR="00C61701" w:rsidRPr="00E6318C" w:rsidRDefault="00C61701" w:rsidP="00B771A7">
            <w:pPr>
              <w:spacing w:after="0"/>
              <w:rPr>
                <w:rFonts w:asciiTheme="minorHAnsi" w:hAnsiTheme="minorHAnsi" w:cstheme="minorHAnsi"/>
                <w:sz w:val="18"/>
                <w:szCs w:val="18"/>
                <w:lang w:val="el-GR"/>
              </w:rPr>
            </w:pPr>
            <w:r w:rsidRPr="00E6318C">
              <w:rPr>
                <w:rFonts w:asciiTheme="minorHAnsi" w:hAnsiTheme="minorHAnsi" w:cstheme="minorHAnsi"/>
                <w:b/>
                <w:bCs/>
                <w:color w:val="000000"/>
                <w:sz w:val="18"/>
                <w:szCs w:val="18"/>
                <w:lang w:val="el-GR" w:eastAsia="el-GR" w:bidi="he-IL"/>
              </w:rPr>
              <w:t>8. Έλεγχος συμμόρφωσης προς προηγούμενες συστάσεις</w:t>
            </w:r>
          </w:p>
          <w:p w14:paraId="3AD4BF17" w14:textId="77777777" w:rsidR="00C61701" w:rsidRPr="00E6318C" w:rsidRDefault="00C61701" w:rsidP="00B771A7">
            <w:pPr>
              <w:spacing w:after="0"/>
              <w:rPr>
                <w:rFonts w:asciiTheme="minorHAnsi" w:hAnsiTheme="minorHAnsi" w:cstheme="minorHAnsi"/>
                <w:sz w:val="18"/>
                <w:szCs w:val="18"/>
                <w:lang w:val="el-GR"/>
              </w:rPr>
            </w:pPr>
          </w:p>
          <w:tbl>
            <w:tblPr>
              <w:tblpPr w:leftFromText="180" w:rightFromText="180" w:vertAnchor="text" w:horzAnchor="margin" w:tblpY="-40"/>
              <w:tblW w:w="992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534"/>
              <w:gridCol w:w="4608"/>
              <w:gridCol w:w="900"/>
              <w:gridCol w:w="900"/>
              <w:gridCol w:w="1021"/>
              <w:gridCol w:w="1957"/>
            </w:tblGrid>
            <w:tr w:rsidR="00C61701" w:rsidRPr="00E6318C" w14:paraId="7ADC67DC" w14:textId="77777777" w:rsidTr="00B771A7">
              <w:tc>
                <w:tcPr>
                  <w:tcW w:w="534" w:type="dxa"/>
                  <w:shd w:val="clear" w:color="auto" w:fill="C6D9F1"/>
                  <w:vAlign w:val="center"/>
                </w:tcPr>
                <w:p w14:paraId="0EB3A17C" w14:textId="77777777" w:rsidR="00C61701" w:rsidRPr="00E6318C" w:rsidRDefault="00C61701" w:rsidP="00B771A7">
                  <w:pPr>
                    <w:jc w:val="center"/>
                    <w:rPr>
                      <w:rFonts w:asciiTheme="minorHAnsi" w:hAnsiTheme="minorHAnsi" w:cstheme="minorHAnsi"/>
                      <w:b/>
                      <w:bCs/>
                      <w:color w:val="000000"/>
                      <w:sz w:val="18"/>
                      <w:szCs w:val="18"/>
                      <w:lang w:val="el-GR"/>
                    </w:rPr>
                  </w:pPr>
                  <w:r w:rsidRPr="00E6318C">
                    <w:rPr>
                      <w:rFonts w:asciiTheme="minorHAnsi" w:hAnsiTheme="minorHAnsi" w:cstheme="minorHAnsi"/>
                      <w:b/>
                      <w:bCs/>
                      <w:color w:val="000000"/>
                      <w:sz w:val="18"/>
                      <w:szCs w:val="18"/>
                      <w:lang w:val="el-GR"/>
                    </w:rPr>
                    <w:lastRenderedPageBreak/>
                    <w:t>Α/Α</w:t>
                  </w:r>
                </w:p>
              </w:tc>
              <w:tc>
                <w:tcPr>
                  <w:tcW w:w="4608" w:type="dxa"/>
                  <w:shd w:val="clear" w:color="auto" w:fill="C6D9F1"/>
                  <w:tcMar>
                    <w:top w:w="0" w:type="dxa"/>
                    <w:left w:w="108" w:type="dxa"/>
                    <w:bottom w:w="0" w:type="dxa"/>
                    <w:right w:w="108" w:type="dxa"/>
                  </w:tcMar>
                  <w:vAlign w:val="center"/>
                </w:tcPr>
                <w:p w14:paraId="1C46DA81" w14:textId="77777777" w:rsidR="00C61701" w:rsidRPr="00E6318C" w:rsidRDefault="00C61701" w:rsidP="00B771A7">
                  <w:pPr>
                    <w:jc w:val="center"/>
                    <w:rPr>
                      <w:rFonts w:asciiTheme="minorHAnsi" w:hAnsiTheme="minorHAnsi" w:cstheme="minorHAnsi"/>
                      <w:b/>
                      <w:bCs/>
                      <w:color w:val="000000"/>
                      <w:sz w:val="18"/>
                      <w:szCs w:val="18"/>
                      <w:lang w:val="el-GR"/>
                    </w:rPr>
                  </w:pPr>
                  <w:r w:rsidRPr="00E6318C">
                    <w:rPr>
                      <w:rFonts w:asciiTheme="minorHAnsi" w:hAnsiTheme="minorHAnsi" w:cstheme="minorHAnsi"/>
                      <w:b/>
                      <w:bCs/>
                      <w:color w:val="000000"/>
                      <w:sz w:val="18"/>
                      <w:szCs w:val="18"/>
                      <w:lang w:val="el-GR"/>
                    </w:rPr>
                    <w:t>Περιγραφή</w:t>
                  </w:r>
                </w:p>
              </w:tc>
              <w:tc>
                <w:tcPr>
                  <w:tcW w:w="900" w:type="dxa"/>
                  <w:shd w:val="clear" w:color="auto" w:fill="C6D9F1"/>
                  <w:tcMar>
                    <w:top w:w="0" w:type="dxa"/>
                    <w:left w:w="108" w:type="dxa"/>
                    <w:bottom w:w="0" w:type="dxa"/>
                    <w:right w:w="108" w:type="dxa"/>
                  </w:tcMar>
                  <w:vAlign w:val="center"/>
                </w:tcPr>
                <w:p w14:paraId="65395323" w14:textId="77777777" w:rsidR="00C61701" w:rsidRPr="00E6318C" w:rsidRDefault="00C61701" w:rsidP="00B771A7">
                  <w:pPr>
                    <w:jc w:val="center"/>
                    <w:rPr>
                      <w:rFonts w:asciiTheme="minorHAnsi" w:hAnsiTheme="minorHAnsi" w:cstheme="minorHAnsi"/>
                      <w:b/>
                      <w:bCs/>
                      <w:color w:val="000000"/>
                      <w:sz w:val="18"/>
                      <w:szCs w:val="18"/>
                    </w:rPr>
                  </w:pPr>
                  <w:r w:rsidRPr="00E6318C">
                    <w:rPr>
                      <w:rFonts w:asciiTheme="minorHAnsi" w:hAnsiTheme="minorHAnsi" w:cstheme="minorHAnsi"/>
                      <w:b/>
                      <w:bCs/>
                      <w:color w:val="000000"/>
                      <w:sz w:val="18"/>
                      <w:szCs w:val="18"/>
                    </w:rPr>
                    <w:t>ΝΑΙ</w:t>
                  </w:r>
                </w:p>
              </w:tc>
              <w:tc>
                <w:tcPr>
                  <w:tcW w:w="900" w:type="dxa"/>
                  <w:shd w:val="clear" w:color="auto" w:fill="C6D9F1"/>
                  <w:tcMar>
                    <w:top w:w="0" w:type="dxa"/>
                    <w:left w:w="108" w:type="dxa"/>
                    <w:bottom w:w="0" w:type="dxa"/>
                    <w:right w:w="108" w:type="dxa"/>
                  </w:tcMar>
                  <w:vAlign w:val="center"/>
                </w:tcPr>
                <w:p w14:paraId="63376278" w14:textId="77777777" w:rsidR="00C61701" w:rsidRPr="00E6318C" w:rsidRDefault="00C61701" w:rsidP="00B771A7">
                  <w:pPr>
                    <w:jc w:val="center"/>
                    <w:rPr>
                      <w:rFonts w:asciiTheme="minorHAnsi" w:hAnsiTheme="minorHAnsi" w:cstheme="minorHAnsi"/>
                      <w:b/>
                      <w:bCs/>
                      <w:color w:val="000000"/>
                      <w:sz w:val="18"/>
                      <w:szCs w:val="18"/>
                    </w:rPr>
                  </w:pPr>
                  <w:r w:rsidRPr="00E6318C">
                    <w:rPr>
                      <w:rFonts w:asciiTheme="minorHAnsi" w:hAnsiTheme="minorHAnsi" w:cstheme="minorHAnsi"/>
                      <w:b/>
                      <w:bCs/>
                      <w:color w:val="000000"/>
                      <w:sz w:val="18"/>
                      <w:szCs w:val="18"/>
                    </w:rPr>
                    <w:t>ΟΧΙ</w:t>
                  </w:r>
                </w:p>
              </w:tc>
              <w:tc>
                <w:tcPr>
                  <w:tcW w:w="1021" w:type="dxa"/>
                  <w:shd w:val="clear" w:color="auto" w:fill="C6D9F1"/>
                  <w:tcMar>
                    <w:top w:w="0" w:type="dxa"/>
                    <w:left w:w="108" w:type="dxa"/>
                    <w:bottom w:w="0" w:type="dxa"/>
                    <w:right w:w="108" w:type="dxa"/>
                  </w:tcMar>
                  <w:vAlign w:val="center"/>
                </w:tcPr>
                <w:p w14:paraId="5EC97FFE" w14:textId="77777777" w:rsidR="00C61701" w:rsidRPr="00E6318C" w:rsidRDefault="00C61701" w:rsidP="00B771A7">
                  <w:pPr>
                    <w:jc w:val="center"/>
                    <w:rPr>
                      <w:rFonts w:asciiTheme="minorHAnsi" w:hAnsiTheme="minorHAnsi" w:cstheme="minorHAnsi"/>
                      <w:b/>
                      <w:bCs/>
                      <w:color w:val="000000"/>
                      <w:sz w:val="18"/>
                      <w:szCs w:val="18"/>
                    </w:rPr>
                  </w:pPr>
                  <w:r w:rsidRPr="00E6318C">
                    <w:rPr>
                      <w:rFonts w:asciiTheme="minorHAnsi" w:hAnsiTheme="minorHAnsi" w:cstheme="minorHAnsi"/>
                      <w:b/>
                      <w:bCs/>
                      <w:color w:val="000000"/>
                      <w:sz w:val="18"/>
                      <w:szCs w:val="18"/>
                      <w:lang w:val="el-GR"/>
                    </w:rPr>
                    <w:t>Δεν</w:t>
                  </w:r>
                  <w:r w:rsidRPr="00E6318C">
                    <w:rPr>
                      <w:rFonts w:asciiTheme="minorHAnsi" w:hAnsiTheme="minorHAnsi" w:cstheme="minorHAnsi"/>
                      <w:b/>
                      <w:bCs/>
                      <w:color w:val="000000"/>
                      <w:sz w:val="18"/>
                      <w:szCs w:val="18"/>
                    </w:rPr>
                    <w:t xml:space="preserve"> </w:t>
                  </w:r>
                  <w:r w:rsidRPr="00E6318C">
                    <w:rPr>
                      <w:rFonts w:asciiTheme="minorHAnsi" w:hAnsiTheme="minorHAnsi" w:cstheme="minorHAnsi"/>
                      <w:b/>
                      <w:bCs/>
                      <w:color w:val="000000"/>
                      <w:sz w:val="18"/>
                      <w:szCs w:val="18"/>
                      <w:lang w:val="el-GR"/>
                    </w:rPr>
                    <w:t>αφορά</w:t>
                  </w:r>
                </w:p>
              </w:tc>
              <w:tc>
                <w:tcPr>
                  <w:tcW w:w="1957" w:type="dxa"/>
                  <w:shd w:val="clear" w:color="auto" w:fill="C6D9F1"/>
                  <w:tcMar>
                    <w:top w:w="0" w:type="dxa"/>
                    <w:left w:w="108" w:type="dxa"/>
                    <w:bottom w:w="0" w:type="dxa"/>
                    <w:right w:w="108" w:type="dxa"/>
                  </w:tcMar>
                  <w:vAlign w:val="center"/>
                </w:tcPr>
                <w:p w14:paraId="73400A6A" w14:textId="77777777" w:rsidR="00C61701" w:rsidRPr="00E6318C" w:rsidRDefault="00C61701" w:rsidP="00B771A7">
                  <w:pPr>
                    <w:jc w:val="center"/>
                    <w:rPr>
                      <w:rFonts w:asciiTheme="minorHAnsi" w:hAnsiTheme="minorHAnsi" w:cstheme="minorHAnsi"/>
                      <w:b/>
                      <w:bCs/>
                      <w:color w:val="000000"/>
                      <w:sz w:val="18"/>
                      <w:szCs w:val="18"/>
                    </w:rPr>
                  </w:pPr>
                  <w:r w:rsidRPr="00E6318C">
                    <w:rPr>
                      <w:rFonts w:asciiTheme="minorHAnsi" w:hAnsiTheme="minorHAnsi" w:cstheme="minorHAnsi"/>
                      <w:b/>
                      <w:bCs/>
                      <w:color w:val="000000"/>
                      <w:sz w:val="18"/>
                      <w:szCs w:val="18"/>
                    </w:rPr>
                    <w:t>ΣΧΟΛΙΑ</w:t>
                  </w:r>
                </w:p>
              </w:tc>
            </w:tr>
            <w:tr w:rsidR="00C61701" w:rsidRPr="00E6318C" w14:paraId="5E98C586" w14:textId="77777777" w:rsidTr="00B771A7">
              <w:tc>
                <w:tcPr>
                  <w:tcW w:w="534" w:type="dxa"/>
                  <w:vAlign w:val="center"/>
                </w:tcPr>
                <w:p w14:paraId="74895DBA" w14:textId="77777777" w:rsidR="00C61701" w:rsidRPr="00E6318C" w:rsidRDefault="00C61701" w:rsidP="00B771A7">
                  <w:pPr>
                    <w:jc w:val="center"/>
                    <w:rPr>
                      <w:rFonts w:asciiTheme="minorHAnsi" w:hAnsiTheme="minorHAnsi" w:cstheme="minorHAnsi"/>
                      <w:color w:val="000000"/>
                      <w:sz w:val="18"/>
                      <w:szCs w:val="18"/>
                      <w:lang w:val="el-GR"/>
                    </w:rPr>
                  </w:pPr>
                  <w:r w:rsidRPr="00E6318C">
                    <w:rPr>
                      <w:rFonts w:asciiTheme="minorHAnsi" w:hAnsiTheme="minorHAnsi" w:cstheme="minorHAnsi"/>
                      <w:color w:val="000000"/>
                      <w:sz w:val="18"/>
                      <w:szCs w:val="18"/>
                      <w:lang w:val="el-GR"/>
                    </w:rPr>
                    <w:t>1.</w:t>
                  </w:r>
                </w:p>
              </w:tc>
              <w:tc>
                <w:tcPr>
                  <w:tcW w:w="4608" w:type="dxa"/>
                  <w:tcMar>
                    <w:top w:w="0" w:type="dxa"/>
                    <w:left w:w="108" w:type="dxa"/>
                    <w:bottom w:w="0" w:type="dxa"/>
                    <w:right w:w="108" w:type="dxa"/>
                  </w:tcMar>
                  <w:vAlign w:val="center"/>
                </w:tcPr>
                <w:p w14:paraId="54DD9DAF" w14:textId="77777777" w:rsidR="00C61701" w:rsidRPr="00E6318C" w:rsidRDefault="00C61701" w:rsidP="00B771A7">
                  <w:pPr>
                    <w:rPr>
                      <w:rFonts w:asciiTheme="minorHAnsi" w:hAnsiTheme="minorHAnsi" w:cstheme="minorHAnsi"/>
                      <w:color w:val="000000"/>
                      <w:sz w:val="18"/>
                      <w:szCs w:val="18"/>
                      <w:lang w:val="el-GR"/>
                    </w:rPr>
                  </w:pPr>
                  <w:r w:rsidRPr="00E6318C">
                    <w:rPr>
                      <w:rFonts w:asciiTheme="minorHAnsi" w:hAnsiTheme="minorHAnsi" w:cstheme="minorHAnsi"/>
                      <w:color w:val="000000"/>
                      <w:sz w:val="18"/>
                      <w:szCs w:val="18"/>
                      <w:lang w:val="el-GR"/>
                    </w:rPr>
                    <w:t>Είχαν διατυπωθεί συστάσεις συμμόρφωσης στο πλαίσιο προηγούμενου ελέγχου στο ίδιο έργο;</w:t>
                  </w:r>
                </w:p>
              </w:tc>
              <w:tc>
                <w:tcPr>
                  <w:tcW w:w="900" w:type="dxa"/>
                  <w:tcMar>
                    <w:top w:w="0" w:type="dxa"/>
                    <w:left w:w="108" w:type="dxa"/>
                    <w:bottom w:w="0" w:type="dxa"/>
                    <w:right w:w="108" w:type="dxa"/>
                  </w:tcMar>
                  <w:vAlign w:val="center"/>
                </w:tcPr>
                <w:p w14:paraId="54F718D1" w14:textId="77777777" w:rsidR="00C61701" w:rsidRPr="00E6318C" w:rsidRDefault="00C61701" w:rsidP="00B771A7">
                  <w:pPr>
                    <w:jc w:val="center"/>
                    <w:rPr>
                      <w:rFonts w:asciiTheme="minorHAnsi" w:hAnsiTheme="minorHAnsi" w:cstheme="minorHAnsi"/>
                      <w:color w:val="000000"/>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00" w:type="dxa"/>
                  <w:tcMar>
                    <w:top w:w="0" w:type="dxa"/>
                    <w:left w:w="108" w:type="dxa"/>
                    <w:bottom w:w="0" w:type="dxa"/>
                    <w:right w:w="108" w:type="dxa"/>
                  </w:tcMar>
                  <w:vAlign w:val="center"/>
                </w:tcPr>
                <w:p w14:paraId="267FE664" w14:textId="77777777" w:rsidR="00C61701" w:rsidRPr="00E6318C" w:rsidRDefault="00C61701" w:rsidP="00B771A7">
                  <w:pPr>
                    <w:jc w:val="center"/>
                    <w:rPr>
                      <w:rFonts w:asciiTheme="minorHAnsi" w:hAnsiTheme="minorHAnsi" w:cstheme="minorHAnsi"/>
                      <w:color w:val="000000"/>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1021" w:type="dxa"/>
                  <w:tcMar>
                    <w:top w:w="0" w:type="dxa"/>
                    <w:left w:w="108" w:type="dxa"/>
                    <w:bottom w:w="0" w:type="dxa"/>
                    <w:right w:w="108" w:type="dxa"/>
                  </w:tcMar>
                  <w:vAlign w:val="center"/>
                </w:tcPr>
                <w:p w14:paraId="13B6435A" w14:textId="77777777" w:rsidR="00C61701" w:rsidRPr="00E6318C" w:rsidRDefault="00C61701" w:rsidP="00B771A7">
                  <w:pPr>
                    <w:jc w:val="center"/>
                    <w:rPr>
                      <w:rFonts w:asciiTheme="minorHAnsi" w:hAnsiTheme="minorHAnsi" w:cstheme="minorHAnsi"/>
                      <w:color w:val="000000"/>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1957" w:type="dxa"/>
                  <w:tcMar>
                    <w:top w:w="0" w:type="dxa"/>
                    <w:left w:w="108" w:type="dxa"/>
                    <w:bottom w:w="0" w:type="dxa"/>
                    <w:right w:w="108" w:type="dxa"/>
                  </w:tcMar>
                  <w:vAlign w:val="center"/>
                </w:tcPr>
                <w:p w14:paraId="52428FF0" w14:textId="77777777" w:rsidR="00C61701" w:rsidRPr="00E6318C" w:rsidRDefault="00C61701" w:rsidP="00B771A7">
                  <w:pPr>
                    <w:rPr>
                      <w:rFonts w:asciiTheme="minorHAnsi" w:hAnsiTheme="minorHAnsi" w:cstheme="minorHAnsi"/>
                      <w:color w:val="000000"/>
                      <w:sz w:val="18"/>
                      <w:szCs w:val="18"/>
                      <w:lang w:val="el-GR"/>
                    </w:rPr>
                  </w:pPr>
                </w:p>
              </w:tc>
            </w:tr>
            <w:tr w:rsidR="00C61701" w:rsidRPr="00E6318C" w14:paraId="40B00472" w14:textId="77777777" w:rsidTr="00B771A7">
              <w:tc>
                <w:tcPr>
                  <w:tcW w:w="534" w:type="dxa"/>
                  <w:vAlign w:val="center"/>
                </w:tcPr>
                <w:p w14:paraId="25DE8FA1" w14:textId="77777777" w:rsidR="00C61701" w:rsidRPr="00E6318C" w:rsidRDefault="00C61701" w:rsidP="00B771A7">
                  <w:pPr>
                    <w:jc w:val="center"/>
                    <w:rPr>
                      <w:rFonts w:asciiTheme="minorHAnsi" w:hAnsiTheme="minorHAnsi" w:cstheme="minorHAnsi"/>
                      <w:color w:val="000000"/>
                      <w:sz w:val="18"/>
                      <w:szCs w:val="18"/>
                      <w:lang w:val="el-GR"/>
                    </w:rPr>
                  </w:pPr>
                  <w:r w:rsidRPr="00E6318C">
                    <w:rPr>
                      <w:rFonts w:asciiTheme="minorHAnsi" w:hAnsiTheme="minorHAnsi" w:cstheme="minorHAnsi"/>
                      <w:color w:val="000000"/>
                      <w:sz w:val="18"/>
                      <w:szCs w:val="18"/>
                      <w:lang w:val="el-GR"/>
                    </w:rPr>
                    <w:t>2.</w:t>
                  </w:r>
                </w:p>
              </w:tc>
              <w:tc>
                <w:tcPr>
                  <w:tcW w:w="4608" w:type="dxa"/>
                  <w:tcMar>
                    <w:top w:w="0" w:type="dxa"/>
                    <w:left w:w="108" w:type="dxa"/>
                    <w:bottom w:w="0" w:type="dxa"/>
                    <w:right w:w="108" w:type="dxa"/>
                  </w:tcMar>
                  <w:vAlign w:val="center"/>
                </w:tcPr>
                <w:p w14:paraId="6638E72E" w14:textId="77777777" w:rsidR="00C61701" w:rsidRPr="00E6318C" w:rsidRDefault="00C61701" w:rsidP="00B771A7">
                  <w:pPr>
                    <w:rPr>
                      <w:rFonts w:asciiTheme="minorHAnsi" w:hAnsiTheme="minorHAnsi" w:cstheme="minorHAnsi"/>
                      <w:color w:val="000000"/>
                      <w:sz w:val="18"/>
                      <w:szCs w:val="18"/>
                      <w:lang w:val="el-GR"/>
                    </w:rPr>
                  </w:pPr>
                  <w:r w:rsidRPr="00E6318C">
                    <w:rPr>
                      <w:rFonts w:asciiTheme="minorHAnsi" w:hAnsiTheme="minorHAnsi" w:cstheme="minorHAnsi"/>
                      <w:color w:val="000000"/>
                      <w:sz w:val="18"/>
                      <w:szCs w:val="18"/>
                      <w:lang w:val="el-GR"/>
                    </w:rPr>
                    <w:t>Εάν ναι, βεβαιώνεται η συμμόρφωση του Φορέα Υλοποίησης σε αυτές;</w:t>
                  </w:r>
                </w:p>
              </w:tc>
              <w:tc>
                <w:tcPr>
                  <w:tcW w:w="900" w:type="dxa"/>
                  <w:tcMar>
                    <w:top w:w="0" w:type="dxa"/>
                    <w:left w:w="108" w:type="dxa"/>
                    <w:bottom w:w="0" w:type="dxa"/>
                    <w:right w:w="108" w:type="dxa"/>
                  </w:tcMar>
                  <w:vAlign w:val="center"/>
                </w:tcPr>
                <w:p w14:paraId="3009CBCB" w14:textId="77777777" w:rsidR="00C61701" w:rsidRPr="00E6318C" w:rsidRDefault="00C61701" w:rsidP="00B771A7">
                  <w:pPr>
                    <w:jc w:val="center"/>
                    <w:rPr>
                      <w:rFonts w:asciiTheme="minorHAnsi" w:hAnsiTheme="minorHAnsi" w:cstheme="minorHAnsi"/>
                      <w:color w:val="000000"/>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00" w:type="dxa"/>
                  <w:tcMar>
                    <w:top w:w="0" w:type="dxa"/>
                    <w:left w:w="108" w:type="dxa"/>
                    <w:bottom w:w="0" w:type="dxa"/>
                    <w:right w:w="108" w:type="dxa"/>
                  </w:tcMar>
                  <w:vAlign w:val="center"/>
                </w:tcPr>
                <w:p w14:paraId="02DBFCCC" w14:textId="77777777" w:rsidR="00C61701" w:rsidRPr="00E6318C" w:rsidRDefault="00C61701" w:rsidP="00B771A7">
                  <w:pPr>
                    <w:jc w:val="center"/>
                    <w:rPr>
                      <w:rFonts w:asciiTheme="minorHAnsi" w:hAnsiTheme="minorHAnsi" w:cstheme="minorHAnsi"/>
                      <w:color w:val="000000"/>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1021" w:type="dxa"/>
                  <w:tcMar>
                    <w:top w:w="0" w:type="dxa"/>
                    <w:left w:w="108" w:type="dxa"/>
                    <w:bottom w:w="0" w:type="dxa"/>
                    <w:right w:w="108" w:type="dxa"/>
                  </w:tcMar>
                  <w:vAlign w:val="center"/>
                </w:tcPr>
                <w:p w14:paraId="4C7DCD9D" w14:textId="77777777" w:rsidR="00C61701" w:rsidRPr="00E6318C" w:rsidRDefault="00C61701" w:rsidP="00B771A7">
                  <w:pPr>
                    <w:jc w:val="center"/>
                    <w:rPr>
                      <w:rFonts w:asciiTheme="minorHAnsi" w:hAnsiTheme="minorHAnsi" w:cstheme="minorHAnsi"/>
                      <w:color w:val="000000"/>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1957" w:type="dxa"/>
                  <w:tcMar>
                    <w:top w:w="0" w:type="dxa"/>
                    <w:left w:w="108" w:type="dxa"/>
                    <w:bottom w:w="0" w:type="dxa"/>
                    <w:right w:w="108" w:type="dxa"/>
                  </w:tcMar>
                  <w:vAlign w:val="center"/>
                </w:tcPr>
                <w:p w14:paraId="1145E006" w14:textId="77777777" w:rsidR="00C61701" w:rsidRPr="00E6318C" w:rsidRDefault="00C61701" w:rsidP="00B771A7">
                  <w:pPr>
                    <w:rPr>
                      <w:rFonts w:asciiTheme="minorHAnsi" w:hAnsiTheme="minorHAnsi" w:cstheme="minorHAnsi"/>
                      <w:color w:val="000000"/>
                      <w:sz w:val="18"/>
                      <w:szCs w:val="18"/>
                      <w:lang w:val="en-US"/>
                    </w:rPr>
                  </w:pPr>
                </w:p>
              </w:tc>
            </w:tr>
          </w:tbl>
          <w:p w14:paraId="3BA76115" w14:textId="77777777" w:rsidR="00C61701" w:rsidRPr="00E6318C" w:rsidRDefault="00C61701" w:rsidP="00B771A7">
            <w:pPr>
              <w:spacing w:after="0"/>
              <w:rPr>
                <w:rFonts w:asciiTheme="minorHAnsi" w:hAnsiTheme="minorHAnsi" w:cstheme="minorHAnsi"/>
                <w:b/>
                <w:bCs/>
                <w:color w:val="000000"/>
                <w:sz w:val="18"/>
                <w:szCs w:val="18"/>
                <w:lang w:val="el-GR" w:eastAsia="el-GR" w:bidi="he-IL"/>
              </w:rPr>
            </w:pPr>
          </w:p>
          <w:p w14:paraId="1F442A0A" w14:textId="77777777" w:rsidR="00C61701" w:rsidRPr="00E6318C" w:rsidRDefault="00C61701" w:rsidP="00B771A7">
            <w:pPr>
              <w:spacing w:after="0"/>
              <w:rPr>
                <w:rFonts w:asciiTheme="minorHAnsi" w:hAnsiTheme="minorHAnsi" w:cstheme="minorHAnsi"/>
                <w:sz w:val="18"/>
                <w:szCs w:val="18"/>
                <w:lang w:val="el-GR"/>
              </w:rPr>
            </w:pPr>
            <w:r w:rsidRPr="00E6318C">
              <w:rPr>
                <w:rFonts w:asciiTheme="minorHAnsi" w:hAnsiTheme="minorHAnsi" w:cstheme="minorHAnsi"/>
                <w:b/>
                <w:bCs/>
                <w:color w:val="000000"/>
                <w:sz w:val="18"/>
                <w:szCs w:val="18"/>
                <w:lang w:val="el-GR" w:eastAsia="el-GR" w:bidi="he-IL"/>
              </w:rPr>
              <w:t>9. Έλεγχος μη ανάσχεσης της επίτευξης προηγούμενου Οροσήμου/Στόχου</w:t>
            </w:r>
          </w:p>
          <w:p w14:paraId="150D7915" w14:textId="77777777" w:rsidR="00C61701" w:rsidRPr="00E6318C" w:rsidRDefault="00C61701" w:rsidP="00B771A7">
            <w:pPr>
              <w:spacing w:after="0"/>
              <w:rPr>
                <w:rFonts w:asciiTheme="minorHAnsi" w:hAnsiTheme="minorHAnsi" w:cstheme="minorHAnsi"/>
                <w:sz w:val="18"/>
                <w:szCs w:val="18"/>
                <w:lang w:val="el-GR"/>
              </w:rPr>
            </w:pPr>
          </w:p>
          <w:tbl>
            <w:tblPr>
              <w:tblpPr w:leftFromText="180" w:rightFromText="180" w:vertAnchor="text" w:horzAnchor="margin" w:tblpY="-40"/>
              <w:tblW w:w="992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534"/>
              <w:gridCol w:w="4608"/>
              <w:gridCol w:w="900"/>
              <w:gridCol w:w="900"/>
              <w:gridCol w:w="1021"/>
              <w:gridCol w:w="1957"/>
            </w:tblGrid>
            <w:tr w:rsidR="00C61701" w:rsidRPr="00E6318C" w14:paraId="4F701992" w14:textId="77777777" w:rsidTr="00B771A7">
              <w:tc>
                <w:tcPr>
                  <w:tcW w:w="534" w:type="dxa"/>
                  <w:shd w:val="clear" w:color="auto" w:fill="C6D9F1"/>
                  <w:vAlign w:val="center"/>
                </w:tcPr>
                <w:p w14:paraId="40EADDFD" w14:textId="77777777" w:rsidR="00C61701" w:rsidRPr="00E6318C" w:rsidRDefault="00C61701" w:rsidP="00B771A7">
                  <w:pPr>
                    <w:jc w:val="center"/>
                    <w:rPr>
                      <w:rFonts w:asciiTheme="minorHAnsi" w:hAnsiTheme="minorHAnsi" w:cstheme="minorHAnsi"/>
                      <w:b/>
                      <w:bCs/>
                      <w:color w:val="000000"/>
                      <w:sz w:val="18"/>
                      <w:szCs w:val="18"/>
                    </w:rPr>
                  </w:pPr>
                  <w:r w:rsidRPr="00E6318C">
                    <w:rPr>
                      <w:rFonts w:asciiTheme="minorHAnsi" w:hAnsiTheme="minorHAnsi" w:cstheme="minorHAnsi"/>
                      <w:b/>
                      <w:bCs/>
                      <w:color w:val="000000"/>
                      <w:sz w:val="18"/>
                      <w:szCs w:val="18"/>
                      <w:lang w:val="el-GR"/>
                    </w:rPr>
                    <w:t>Α/Α</w:t>
                  </w:r>
                </w:p>
              </w:tc>
              <w:tc>
                <w:tcPr>
                  <w:tcW w:w="4608" w:type="dxa"/>
                  <w:shd w:val="clear" w:color="auto" w:fill="C6D9F1"/>
                  <w:tcMar>
                    <w:top w:w="0" w:type="dxa"/>
                    <w:left w:w="108" w:type="dxa"/>
                    <w:bottom w:w="0" w:type="dxa"/>
                    <w:right w:w="108" w:type="dxa"/>
                  </w:tcMar>
                  <w:vAlign w:val="center"/>
                </w:tcPr>
                <w:p w14:paraId="0D531811" w14:textId="77777777" w:rsidR="00C61701" w:rsidRPr="00E6318C" w:rsidRDefault="00C61701" w:rsidP="00B771A7">
                  <w:pPr>
                    <w:jc w:val="center"/>
                    <w:rPr>
                      <w:rFonts w:asciiTheme="minorHAnsi" w:hAnsiTheme="minorHAnsi" w:cstheme="minorHAnsi"/>
                      <w:b/>
                      <w:bCs/>
                      <w:color w:val="000000"/>
                      <w:sz w:val="18"/>
                      <w:szCs w:val="18"/>
                      <w:lang w:val="el-GR"/>
                    </w:rPr>
                  </w:pPr>
                  <w:r w:rsidRPr="00E6318C">
                    <w:rPr>
                      <w:rFonts w:asciiTheme="minorHAnsi" w:hAnsiTheme="minorHAnsi" w:cstheme="minorHAnsi"/>
                      <w:b/>
                      <w:bCs/>
                      <w:color w:val="000000"/>
                      <w:sz w:val="18"/>
                      <w:szCs w:val="18"/>
                      <w:lang w:val="el-GR"/>
                    </w:rPr>
                    <w:t>Περιγραφή</w:t>
                  </w:r>
                </w:p>
              </w:tc>
              <w:tc>
                <w:tcPr>
                  <w:tcW w:w="900" w:type="dxa"/>
                  <w:shd w:val="clear" w:color="auto" w:fill="C6D9F1"/>
                  <w:tcMar>
                    <w:top w:w="0" w:type="dxa"/>
                    <w:left w:w="108" w:type="dxa"/>
                    <w:bottom w:w="0" w:type="dxa"/>
                    <w:right w:w="108" w:type="dxa"/>
                  </w:tcMar>
                  <w:vAlign w:val="center"/>
                </w:tcPr>
                <w:p w14:paraId="47CEFFE5" w14:textId="77777777" w:rsidR="00C61701" w:rsidRPr="00E6318C" w:rsidRDefault="00C61701" w:rsidP="00B771A7">
                  <w:pPr>
                    <w:jc w:val="center"/>
                    <w:rPr>
                      <w:rFonts w:asciiTheme="minorHAnsi" w:hAnsiTheme="minorHAnsi" w:cstheme="minorHAnsi"/>
                      <w:b/>
                      <w:bCs/>
                      <w:color w:val="000000"/>
                      <w:sz w:val="18"/>
                      <w:szCs w:val="18"/>
                    </w:rPr>
                  </w:pPr>
                  <w:r w:rsidRPr="00E6318C">
                    <w:rPr>
                      <w:rFonts w:asciiTheme="minorHAnsi" w:hAnsiTheme="minorHAnsi" w:cstheme="minorHAnsi"/>
                      <w:b/>
                      <w:bCs/>
                      <w:color w:val="000000"/>
                      <w:sz w:val="18"/>
                      <w:szCs w:val="18"/>
                    </w:rPr>
                    <w:t>ΝΑΙ</w:t>
                  </w:r>
                </w:p>
              </w:tc>
              <w:tc>
                <w:tcPr>
                  <w:tcW w:w="900" w:type="dxa"/>
                  <w:shd w:val="clear" w:color="auto" w:fill="C6D9F1"/>
                  <w:tcMar>
                    <w:top w:w="0" w:type="dxa"/>
                    <w:left w:w="108" w:type="dxa"/>
                    <w:bottom w:w="0" w:type="dxa"/>
                    <w:right w:w="108" w:type="dxa"/>
                  </w:tcMar>
                  <w:vAlign w:val="center"/>
                </w:tcPr>
                <w:p w14:paraId="6B3BC51D" w14:textId="77777777" w:rsidR="00C61701" w:rsidRPr="00E6318C" w:rsidRDefault="00C61701" w:rsidP="00B771A7">
                  <w:pPr>
                    <w:jc w:val="center"/>
                    <w:rPr>
                      <w:rFonts w:asciiTheme="minorHAnsi" w:hAnsiTheme="minorHAnsi" w:cstheme="minorHAnsi"/>
                      <w:b/>
                      <w:bCs/>
                      <w:color w:val="000000"/>
                      <w:sz w:val="18"/>
                      <w:szCs w:val="18"/>
                    </w:rPr>
                  </w:pPr>
                  <w:r w:rsidRPr="00E6318C">
                    <w:rPr>
                      <w:rFonts w:asciiTheme="minorHAnsi" w:hAnsiTheme="minorHAnsi" w:cstheme="minorHAnsi"/>
                      <w:b/>
                      <w:bCs/>
                      <w:color w:val="000000"/>
                      <w:sz w:val="18"/>
                      <w:szCs w:val="18"/>
                    </w:rPr>
                    <w:t>ΟΧΙ</w:t>
                  </w:r>
                </w:p>
              </w:tc>
              <w:tc>
                <w:tcPr>
                  <w:tcW w:w="1021" w:type="dxa"/>
                  <w:shd w:val="clear" w:color="auto" w:fill="C6D9F1"/>
                  <w:tcMar>
                    <w:top w:w="0" w:type="dxa"/>
                    <w:left w:w="108" w:type="dxa"/>
                    <w:bottom w:w="0" w:type="dxa"/>
                    <w:right w:w="108" w:type="dxa"/>
                  </w:tcMar>
                  <w:vAlign w:val="center"/>
                </w:tcPr>
                <w:p w14:paraId="6F05C9F7" w14:textId="77777777" w:rsidR="00C61701" w:rsidRPr="00E6318C" w:rsidRDefault="00C61701" w:rsidP="00B771A7">
                  <w:pPr>
                    <w:jc w:val="center"/>
                    <w:rPr>
                      <w:rFonts w:asciiTheme="minorHAnsi" w:hAnsiTheme="minorHAnsi" w:cstheme="minorHAnsi"/>
                      <w:b/>
                      <w:bCs/>
                      <w:color w:val="000000"/>
                      <w:sz w:val="18"/>
                      <w:szCs w:val="18"/>
                    </w:rPr>
                  </w:pPr>
                  <w:r w:rsidRPr="00E6318C">
                    <w:rPr>
                      <w:rFonts w:asciiTheme="minorHAnsi" w:hAnsiTheme="minorHAnsi" w:cstheme="minorHAnsi"/>
                      <w:b/>
                      <w:bCs/>
                      <w:color w:val="000000"/>
                      <w:sz w:val="18"/>
                      <w:szCs w:val="18"/>
                      <w:lang w:val="el-GR"/>
                    </w:rPr>
                    <w:t>Δεν</w:t>
                  </w:r>
                  <w:r w:rsidRPr="00E6318C">
                    <w:rPr>
                      <w:rFonts w:asciiTheme="minorHAnsi" w:hAnsiTheme="minorHAnsi" w:cstheme="minorHAnsi"/>
                      <w:b/>
                      <w:bCs/>
                      <w:color w:val="000000"/>
                      <w:sz w:val="18"/>
                      <w:szCs w:val="18"/>
                    </w:rPr>
                    <w:t xml:space="preserve"> </w:t>
                  </w:r>
                  <w:r w:rsidRPr="00E6318C">
                    <w:rPr>
                      <w:rFonts w:asciiTheme="minorHAnsi" w:hAnsiTheme="minorHAnsi" w:cstheme="minorHAnsi"/>
                      <w:b/>
                      <w:bCs/>
                      <w:color w:val="000000"/>
                      <w:sz w:val="18"/>
                      <w:szCs w:val="18"/>
                      <w:lang w:val="el-GR"/>
                    </w:rPr>
                    <w:t>αφορά</w:t>
                  </w:r>
                </w:p>
              </w:tc>
              <w:tc>
                <w:tcPr>
                  <w:tcW w:w="1957" w:type="dxa"/>
                  <w:shd w:val="clear" w:color="auto" w:fill="C6D9F1"/>
                  <w:tcMar>
                    <w:top w:w="0" w:type="dxa"/>
                    <w:left w:w="108" w:type="dxa"/>
                    <w:bottom w:w="0" w:type="dxa"/>
                    <w:right w:w="108" w:type="dxa"/>
                  </w:tcMar>
                  <w:vAlign w:val="center"/>
                </w:tcPr>
                <w:p w14:paraId="4C22003E" w14:textId="77777777" w:rsidR="00C61701" w:rsidRPr="00E6318C" w:rsidRDefault="00C61701" w:rsidP="00B771A7">
                  <w:pPr>
                    <w:jc w:val="center"/>
                    <w:rPr>
                      <w:rFonts w:asciiTheme="minorHAnsi" w:hAnsiTheme="minorHAnsi" w:cstheme="minorHAnsi"/>
                      <w:b/>
                      <w:bCs/>
                      <w:color w:val="000000"/>
                      <w:sz w:val="18"/>
                      <w:szCs w:val="18"/>
                    </w:rPr>
                  </w:pPr>
                  <w:r w:rsidRPr="00E6318C">
                    <w:rPr>
                      <w:rFonts w:asciiTheme="minorHAnsi" w:hAnsiTheme="minorHAnsi" w:cstheme="minorHAnsi"/>
                      <w:b/>
                      <w:bCs/>
                      <w:color w:val="000000"/>
                      <w:sz w:val="18"/>
                      <w:szCs w:val="18"/>
                    </w:rPr>
                    <w:t>ΣΧΟΛΙΑ</w:t>
                  </w:r>
                </w:p>
              </w:tc>
            </w:tr>
            <w:tr w:rsidR="00C61701" w:rsidRPr="00E6318C" w14:paraId="42510100" w14:textId="77777777" w:rsidTr="00B771A7">
              <w:tc>
                <w:tcPr>
                  <w:tcW w:w="534" w:type="dxa"/>
                  <w:vAlign w:val="center"/>
                </w:tcPr>
                <w:p w14:paraId="1A91E815" w14:textId="77777777" w:rsidR="00C61701" w:rsidRPr="00E6318C" w:rsidRDefault="00C61701" w:rsidP="00B771A7">
                  <w:pPr>
                    <w:jc w:val="center"/>
                    <w:rPr>
                      <w:rFonts w:asciiTheme="minorHAnsi" w:hAnsiTheme="minorHAnsi" w:cstheme="minorHAnsi"/>
                      <w:color w:val="000000"/>
                      <w:sz w:val="18"/>
                      <w:szCs w:val="18"/>
                      <w:lang w:val="el-GR"/>
                    </w:rPr>
                  </w:pPr>
                  <w:r w:rsidRPr="00E6318C">
                    <w:rPr>
                      <w:rFonts w:asciiTheme="minorHAnsi" w:hAnsiTheme="minorHAnsi" w:cstheme="minorHAnsi"/>
                      <w:color w:val="000000"/>
                      <w:sz w:val="18"/>
                      <w:szCs w:val="18"/>
                      <w:lang w:val="el-GR"/>
                    </w:rPr>
                    <w:t>1.</w:t>
                  </w:r>
                </w:p>
              </w:tc>
              <w:tc>
                <w:tcPr>
                  <w:tcW w:w="4608" w:type="dxa"/>
                  <w:tcMar>
                    <w:top w:w="0" w:type="dxa"/>
                    <w:left w:w="108" w:type="dxa"/>
                    <w:bottom w:w="0" w:type="dxa"/>
                    <w:right w:w="108" w:type="dxa"/>
                  </w:tcMar>
                  <w:vAlign w:val="center"/>
                </w:tcPr>
                <w:p w14:paraId="6A8132A3" w14:textId="77777777" w:rsidR="00C61701" w:rsidRPr="00E6318C" w:rsidRDefault="00C61701" w:rsidP="00B771A7">
                  <w:pPr>
                    <w:rPr>
                      <w:rFonts w:asciiTheme="minorHAnsi" w:hAnsiTheme="minorHAnsi" w:cstheme="minorHAnsi"/>
                      <w:color w:val="000000"/>
                      <w:sz w:val="18"/>
                      <w:szCs w:val="18"/>
                      <w:lang w:val="el-GR"/>
                    </w:rPr>
                  </w:pPr>
                  <w:r w:rsidRPr="00E6318C">
                    <w:rPr>
                      <w:rFonts w:asciiTheme="minorHAnsi" w:hAnsiTheme="minorHAnsi" w:cstheme="minorHAnsi"/>
                      <w:color w:val="000000"/>
                      <w:sz w:val="18"/>
                      <w:szCs w:val="18"/>
                      <w:lang w:val="el-GR"/>
                    </w:rPr>
                    <w:t>Υπάρχουν ορόσημα/στόχοι των οποίων η επίτευξη έχει βεβαιωθεί σε προηγούμενη περίοδο; Εάν ναι, αναφέρεται αυτά:</w:t>
                  </w:r>
                </w:p>
              </w:tc>
              <w:tc>
                <w:tcPr>
                  <w:tcW w:w="900" w:type="dxa"/>
                  <w:tcMar>
                    <w:top w:w="0" w:type="dxa"/>
                    <w:left w:w="108" w:type="dxa"/>
                    <w:bottom w:w="0" w:type="dxa"/>
                    <w:right w:w="108" w:type="dxa"/>
                  </w:tcMar>
                  <w:vAlign w:val="center"/>
                </w:tcPr>
                <w:p w14:paraId="79807C37" w14:textId="77777777" w:rsidR="00C61701" w:rsidRPr="00E6318C" w:rsidRDefault="00C61701" w:rsidP="00B771A7">
                  <w:pPr>
                    <w:jc w:val="center"/>
                    <w:rPr>
                      <w:rFonts w:asciiTheme="minorHAnsi" w:hAnsiTheme="minorHAnsi" w:cstheme="minorHAnsi"/>
                      <w:color w:val="000000"/>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00" w:type="dxa"/>
                  <w:tcMar>
                    <w:top w:w="0" w:type="dxa"/>
                    <w:left w:w="108" w:type="dxa"/>
                    <w:bottom w:w="0" w:type="dxa"/>
                    <w:right w:w="108" w:type="dxa"/>
                  </w:tcMar>
                  <w:vAlign w:val="center"/>
                </w:tcPr>
                <w:p w14:paraId="512A447D" w14:textId="77777777" w:rsidR="00C61701" w:rsidRPr="00E6318C" w:rsidRDefault="00C61701" w:rsidP="00B771A7">
                  <w:pPr>
                    <w:jc w:val="center"/>
                    <w:rPr>
                      <w:rFonts w:asciiTheme="minorHAnsi" w:hAnsiTheme="minorHAnsi" w:cstheme="minorHAnsi"/>
                      <w:color w:val="000000"/>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1021" w:type="dxa"/>
                  <w:tcMar>
                    <w:top w:w="0" w:type="dxa"/>
                    <w:left w:w="108" w:type="dxa"/>
                    <w:bottom w:w="0" w:type="dxa"/>
                    <w:right w:w="108" w:type="dxa"/>
                  </w:tcMar>
                  <w:vAlign w:val="center"/>
                </w:tcPr>
                <w:p w14:paraId="5D9248A6" w14:textId="77777777" w:rsidR="00C61701" w:rsidRPr="00E6318C" w:rsidRDefault="00C61701" w:rsidP="00B771A7">
                  <w:pPr>
                    <w:jc w:val="center"/>
                    <w:rPr>
                      <w:rFonts w:asciiTheme="minorHAnsi" w:hAnsiTheme="minorHAnsi" w:cstheme="minorHAnsi"/>
                      <w:color w:val="000000"/>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1957" w:type="dxa"/>
                  <w:tcMar>
                    <w:top w:w="0" w:type="dxa"/>
                    <w:left w:w="108" w:type="dxa"/>
                    <w:bottom w:w="0" w:type="dxa"/>
                    <w:right w:w="108" w:type="dxa"/>
                  </w:tcMar>
                  <w:vAlign w:val="center"/>
                </w:tcPr>
                <w:p w14:paraId="4FF9EEF5" w14:textId="77777777" w:rsidR="00C61701" w:rsidRPr="00E6318C" w:rsidRDefault="00C61701" w:rsidP="00B771A7">
                  <w:pPr>
                    <w:rPr>
                      <w:rFonts w:asciiTheme="minorHAnsi" w:hAnsiTheme="minorHAnsi" w:cstheme="minorHAnsi"/>
                      <w:color w:val="000000"/>
                      <w:sz w:val="18"/>
                      <w:szCs w:val="18"/>
                      <w:lang w:val="el-GR"/>
                    </w:rPr>
                  </w:pPr>
                </w:p>
              </w:tc>
            </w:tr>
            <w:tr w:rsidR="00C61701" w:rsidRPr="00E6318C" w14:paraId="733420FE" w14:textId="77777777" w:rsidTr="00B771A7">
              <w:tc>
                <w:tcPr>
                  <w:tcW w:w="9920" w:type="dxa"/>
                  <w:gridSpan w:val="6"/>
                  <w:vAlign w:val="center"/>
                </w:tcPr>
                <w:p w14:paraId="38A0283B" w14:textId="77777777" w:rsidR="00C61701" w:rsidRPr="00E6318C" w:rsidRDefault="00C61701" w:rsidP="00B771A7">
                  <w:pPr>
                    <w:ind w:left="142"/>
                    <w:rPr>
                      <w:rFonts w:asciiTheme="minorHAnsi" w:hAnsiTheme="minorHAnsi" w:cstheme="minorHAnsi"/>
                      <w:color w:val="000000"/>
                      <w:sz w:val="18"/>
                      <w:szCs w:val="18"/>
                      <w:lang w:val="el-GR"/>
                    </w:rPr>
                  </w:pPr>
                  <w:r w:rsidRPr="00E6318C">
                    <w:rPr>
                      <w:rFonts w:asciiTheme="minorHAnsi" w:hAnsiTheme="minorHAnsi" w:cstheme="minorHAnsi"/>
                      <w:color w:val="000000"/>
                      <w:sz w:val="18"/>
                      <w:szCs w:val="18"/>
                      <w:lang w:val="el-GR"/>
                    </w:rPr>
                    <w:t>Περιγραφή:</w:t>
                  </w:r>
                </w:p>
              </w:tc>
            </w:tr>
            <w:tr w:rsidR="00C61701" w:rsidRPr="00310424" w14:paraId="603A2E68" w14:textId="77777777" w:rsidTr="00B771A7">
              <w:tc>
                <w:tcPr>
                  <w:tcW w:w="9920" w:type="dxa"/>
                  <w:gridSpan w:val="6"/>
                  <w:vAlign w:val="center"/>
                </w:tcPr>
                <w:p w14:paraId="31E2AE01" w14:textId="77777777" w:rsidR="00C61701" w:rsidRPr="00E6318C" w:rsidRDefault="00C61701" w:rsidP="00B771A7">
                  <w:pPr>
                    <w:ind w:left="142"/>
                    <w:rPr>
                      <w:rFonts w:asciiTheme="minorHAnsi" w:hAnsiTheme="minorHAnsi" w:cstheme="minorHAnsi"/>
                      <w:color w:val="000000"/>
                      <w:sz w:val="18"/>
                      <w:szCs w:val="18"/>
                      <w:lang w:val="el-GR"/>
                    </w:rPr>
                  </w:pPr>
                  <w:r w:rsidRPr="00E6318C">
                    <w:rPr>
                      <w:rFonts w:asciiTheme="minorHAnsi" w:hAnsiTheme="minorHAnsi" w:cstheme="minorHAnsi"/>
                      <w:bCs/>
                      <w:i/>
                      <w:color w:val="000000"/>
                      <w:sz w:val="18"/>
                      <w:szCs w:val="18"/>
                      <w:lang w:val="el-GR" w:eastAsia="el-GR" w:bidi="he-IL"/>
                    </w:rPr>
                    <w:t>[πεδίο αναφοράς προηγούμενου οροσήμου/στόχου]</w:t>
                  </w:r>
                </w:p>
              </w:tc>
            </w:tr>
            <w:tr w:rsidR="00C61701" w:rsidRPr="00E6318C" w14:paraId="1358D590" w14:textId="77777777" w:rsidTr="00B771A7">
              <w:tc>
                <w:tcPr>
                  <w:tcW w:w="534" w:type="dxa"/>
                  <w:vAlign w:val="center"/>
                </w:tcPr>
                <w:p w14:paraId="33134803" w14:textId="77777777" w:rsidR="00C61701" w:rsidRPr="00E6318C" w:rsidRDefault="00C61701" w:rsidP="00B771A7">
                  <w:pPr>
                    <w:jc w:val="center"/>
                    <w:rPr>
                      <w:rFonts w:asciiTheme="minorHAnsi" w:hAnsiTheme="minorHAnsi" w:cstheme="minorHAnsi"/>
                      <w:color w:val="000000"/>
                      <w:sz w:val="18"/>
                      <w:szCs w:val="18"/>
                      <w:lang w:val="el-GR"/>
                    </w:rPr>
                  </w:pPr>
                  <w:r w:rsidRPr="00E6318C">
                    <w:rPr>
                      <w:rFonts w:asciiTheme="minorHAnsi" w:hAnsiTheme="minorHAnsi" w:cstheme="minorHAnsi"/>
                      <w:color w:val="000000"/>
                      <w:sz w:val="18"/>
                      <w:szCs w:val="18"/>
                      <w:lang w:val="el-GR"/>
                    </w:rPr>
                    <w:t>2.</w:t>
                  </w:r>
                </w:p>
              </w:tc>
              <w:tc>
                <w:tcPr>
                  <w:tcW w:w="4608" w:type="dxa"/>
                  <w:tcMar>
                    <w:top w:w="0" w:type="dxa"/>
                    <w:left w:w="108" w:type="dxa"/>
                    <w:bottom w:w="0" w:type="dxa"/>
                    <w:right w:w="108" w:type="dxa"/>
                  </w:tcMar>
                  <w:vAlign w:val="center"/>
                </w:tcPr>
                <w:p w14:paraId="05BE7B14" w14:textId="77777777" w:rsidR="00C61701" w:rsidRPr="00E6318C" w:rsidRDefault="00C61701" w:rsidP="00B771A7">
                  <w:pPr>
                    <w:rPr>
                      <w:rFonts w:asciiTheme="minorHAnsi" w:hAnsiTheme="minorHAnsi" w:cstheme="minorHAnsi"/>
                      <w:color w:val="000000"/>
                      <w:sz w:val="18"/>
                      <w:szCs w:val="18"/>
                      <w:lang w:val="el-GR"/>
                    </w:rPr>
                  </w:pPr>
                  <w:r w:rsidRPr="00E6318C">
                    <w:rPr>
                      <w:rFonts w:asciiTheme="minorHAnsi" w:hAnsiTheme="minorHAnsi" w:cstheme="minorHAnsi"/>
                      <w:color w:val="000000"/>
                      <w:sz w:val="18"/>
                      <w:szCs w:val="18"/>
                      <w:lang w:val="el-GR"/>
                    </w:rPr>
                    <w:t>Εάν ναι, βεβαιώνεται η μη ανάσχεση της επίτευξης αυτών;</w:t>
                  </w:r>
                </w:p>
              </w:tc>
              <w:tc>
                <w:tcPr>
                  <w:tcW w:w="900" w:type="dxa"/>
                  <w:tcMar>
                    <w:top w:w="0" w:type="dxa"/>
                    <w:left w:w="108" w:type="dxa"/>
                    <w:bottom w:w="0" w:type="dxa"/>
                    <w:right w:w="108" w:type="dxa"/>
                  </w:tcMar>
                  <w:vAlign w:val="center"/>
                </w:tcPr>
                <w:p w14:paraId="77845586" w14:textId="77777777" w:rsidR="00C61701" w:rsidRPr="00E6318C" w:rsidRDefault="00C61701" w:rsidP="00B771A7">
                  <w:pPr>
                    <w:jc w:val="center"/>
                    <w:rPr>
                      <w:rFonts w:asciiTheme="minorHAnsi" w:hAnsiTheme="minorHAnsi" w:cstheme="minorHAnsi"/>
                      <w:color w:val="000000"/>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900" w:type="dxa"/>
                  <w:tcMar>
                    <w:top w:w="0" w:type="dxa"/>
                    <w:left w:w="108" w:type="dxa"/>
                    <w:bottom w:w="0" w:type="dxa"/>
                    <w:right w:w="108" w:type="dxa"/>
                  </w:tcMar>
                  <w:vAlign w:val="center"/>
                </w:tcPr>
                <w:p w14:paraId="2AD1FCC7" w14:textId="77777777" w:rsidR="00C61701" w:rsidRPr="00E6318C" w:rsidRDefault="00C61701" w:rsidP="00B771A7">
                  <w:pPr>
                    <w:jc w:val="center"/>
                    <w:rPr>
                      <w:rFonts w:asciiTheme="minorHAnsi" w:hAnsiTheme="minorHAnsi" w:cstheme="minorHAnsi"/>
                      <w:color w:val="000000"/>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1021" w:type="dxa"/>
                  <w:tcMar>
                    <w:top w:w="0" w:type="dxa"/>
                    <w:left w:w="108" w:type="dxa"/>
                    <w:bottom w:w="0" w:type="dxa"/>
                    <w:right w:w="108" w:type="dxa"/>
                  </w:tcMar>
                  <w:vAlign w:val="center"/>
                </w:tcPr>
                <w:p w14:paraId="54DB24F3" w14:textId="77777777" w:rsidR="00C61701" w:rsidRPr="00E6318C" w:rsidRDefault="00C61701" w:rsidP="00B771A7">
                  <w:pPr>
                    <w:jc w:val="center"/>
                    <w:rPr>
                      <w:rFonts w:asciiTheme="minorHAnsi" w:hAnsiTheme="minorHAnsi" w:cstheme="minorHAnsi"/>
                      <w:color w:val="000000"/>
                      <w:sz w:val="18"/>
                      <w:szCs w:val="18"/>
                      <w:lang w:val="el-GR"/>
                    </w:rPr>
                  </w:pPr>
                  <w:r w:rsidRPr="00E6318C">
                    <w:rPr>
                      <w:rFonts w:asciiTheme="minorHAnsi" w:hAnsiTheme="minorHAnsi" w:cstheme="minorHAnsi"/>
                      <w:sz w:val="18"/>
                      <w:szCs w:val="18"/>
                    </w:rPr>
                    <w:fldChar w:fldCharType="begin">
                      <w:ffData>
                        <w:name w:val="Check1"/>
                        <w:enabled/>
                        <w:calcOnExit w:val="0"/>
                        <w:checkBox>
                          <w:sizeAuto/>
                          <w:default w:val="0"/>
                        </w:checkBox>
                      </w:ffData>
                    </w:fldChar>
                  </w:r>
                  <w:r w:rsidRPr="00E6318C">
                    <w:rPr>
                      <w:rFonts w:asciiTheme="minorHAnsi" w:hAnsiTheme="minorHAnsi" w:cstheme="minorHAnsi"/>
                      <w:sz w:val="18"/>
                      <w:szCs w:val="18"/>
                    </w:rPr>
                    <w:instrText xml:space="preserve"> FORMCHECKBOX </w:instrText>
                  </w:r>
                  <w:r w:rsidR="00AD6C1A">
                    <w:rPr>
                      <w:rFonts w:asciiTheme="minorHAnsi" w:hAnsiTheme="minorHAnsi" w:cstheme="minorHAnsi"/>
                      <w:sz w:val="18"/>
                      <w:szCs w:val="18"/>
                    </w:rPr>
                  </w:r>
                  <w:r w:rsidR="00AD6C1A">
                    <w:rPr>
                      <w:rFonts w:asciiTheme="minorHAnsi" w:hAnsiTheme="minorHAnsi" w:cstheme="minorHAnsi"/>
                      <w:sz w:val="18"/>
                      <w:szCs w:val="18"/>
                    </w:rPr>
                    <w:fldChar w:fldCharType="separate"/>
                  </w:r>
                  <w:r w:rsidRPr="00E6318C">
                    <w:rPr>
                      <w:rFonts w:asciiTheme="minorHAnsi" w:hAnsiTheme="minorHAnsi" w:cstheme="minorHAnsi"/>
                      <w:sz w:val="18"/>
                      <w:szCs w:val="18"/>
                    </w:rPr>
                    <w:fldChar w:fldCharType="end"/>
                  </w:r>
                </w:p>
              </w:tc>
              <w:tc>
                <w:tcPr>
                  <w:tcW w:w="1957" w:type="dxa"/>
                  <w:tcMar>
                    <w:top w:w="0" w:type="dxa"/>
                    <w:left w:w="108" w:type="dxa"/>
                    <w:bottom w:w="0" w:type="dxa"/>
                    <w:right w:w="108" w:type="dxa"/>
                  </w:tcMar>
                  <w:vAlign w:val="center"/>
                </w:tcPr>
                <w:p w14:paraId="76256321" w14:textId="77777777" w:rsidR="00C61701" w:rsidRPr="00E6318C" w:rsidRDefault="00C61701" w:rsidP="00B771A7">
                  <w:pPr>
                    <w:rPr>
                      <w:rFonts w:asciiTheme="minorHAnsi" w:hAnsiTheme="minorHAnsi" w:cstheme="minorHAnsi"/>
                      <w:color w:val="000000"/>
                      <w:sz w:val="18"/>
                      <w:szCs w:val="18"/>
                      <w:lang w:val="en-US"/>
                    </w:rPr>
                  </w:pPr>
                </w:p>
              </w:tc>
            </w:tr>
          </w:tbl>
          <w:p w14:paraId="5205B06E" w14:textId="77777777" w:rsidR="00C61701" w:rsidRPr="00E6318C" w:rsidRDefault="00C61701" w:rsidP="00B771A7">
            <w:pPr>
              <w:spacing w:after="60"/>
              <w:rPr>
                <w:rFonts w:asciiTheme="minorHAnsi" w:hAnsiTheme="minorHAnsi" w:cstheme="minorHAnsi"/>
                <w:sz w:val="18"/>
                <w:szCs w:val="18"/>
              </w:rPr>
            </w:pPr>
          </w:p>
          <w:p w14:paraId="3F4E51DD" w14:textId="77777777" w:rsidR="00C61701" w:rsidRPr="00E6318C" w:rsidRDefault="00C61701" w:rsidP="00B771A7">
            <w:pPr>
              <w:spacing w:after="60"/>
              <w:rPr>
                <w:rFonts w:asciiTheme="minorHAnsi" w:hAnsiTheme="minorHAnsi" w:cstheme="minorHAnsi"/>
                <w:sz w:val="18"/>
                <w:szCs w:val="18"/>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274"/>
            </w:tblGrid>
            <w:tr w:rsidR="00C61701" w:rsidRPr="00E6318C" w14:paraId="430D4C3A" w14:textId="77777777" w:rsidTr="00B771A7">
              <w:trPr>
                <w:trHeight w:val="522"/>
              </w:trPr>
              <w:tc>
                <w:tcPr>
                  <w:tcW w:w="9918" w:type="dxa"/>
                  <w:gridSpan w:val="2"/>
                  <w:shd w:val="clear" w:color="auto" w:fill="C6D9F1"/>
                </w:tcPr>
                <w:p w14:paraId="3AA76653" w14:textId="77777777" w:rsidR="00C61701" w:rsidRPr="00E6318C" w:rsidRDefault="00C61701" w:rsidP="00B771A7">
                  <w:pPr>
                    <w:spacing w:after="0"/>
                    <w:ind w:right="-1759"/>
                    <w:rPr>
                      <w:rFonts w:asciiTheme="minorHAnsi" w:hAnsiTheme="minorHAnsi" w:cstheme="minorHAnsi"/>
                      <w:b/>
                      <w:sz w:val="18"/>
                      <w:szCs w:val="18"/>
                      <w:lang w:val="el-GR" w:eastAsia="ar-SA"/>
                    </w:rPr>
                  </w:pPr>
                  <w:r w:rsidRPr="00E6318C">
                    <w:rPr>
                      <w:rFonts w:asciiTheme="minorHAnsi" w:hAnsiTheme="minorHAnsi" w:cstheme="minorHAnsi"/>
                      <w:b/>
                      <w:sz w:val="18"/>
                      <w:szCs w:val="18"/>
                      <w:lang w:val="el-GR" w:eastAsia="ar-SA"/>
                    </w:rPr>
                    <w:t>Ανεξάρτητος Ελεγκτής/Ελεγκτική Εταιρεία</w:t>
                  </w:r>
                </w:p>
              </w:tc>
            </w:tr>
            <w:tr w:rsidR="00C61701" w:rsidRPr="00E6318C" w14:paraId="7ABB33B9" w14:textId="77777777" w:rsidTr="00B771A7">
              <w:trPr>
                <w:trHeight w:val="558"/>
              </w:trPr>
              <w:tc>
                <w:tcPr>
                  <w:tcW w:w="4644" w:type="dxa"/>
                  <w:shd w:val="clear" w:color="auto" w:fill="auto"/>
                </w:tcPr>
                <w:p w14:paraId="7032313F" w14:textId="77777777" w:rsidR="00C61701" w:rsidRPr="00E6318C" w:rsidRDefault="00C61701" w:rsidP="00B771A7">
                  <w:pPr>
                    <w:spacing w:after="60"/>
                    <w:rPr>
                      <w:rFonts w:asciiTheme="minorHAnsi" w:hAnsiTheme="minorHAnsi" w:cstheme="minorHAnsi"/>
                      <w:sz w:val="18"/>
                      <w:szCs w:val="18"/>
                      <w:lang w:val="el-GR"/>
                    </w:rPr>
                  </w:pPr>
                  <w:r w:rsidRPr="00E6318C">
                    <w:rPr>
                      <w:rFonts w:asciiTheme="minorHAnsi" w:hAnsiTheme="minorHAnsi" w:cstheme="minorHAnsi"/>
                      <w:sz w:val="18"/>
                      <w:szCs w:val="18"/>
                      <w:lang w:val="el-GR"/>
                    </w:rPr>
                    <w:t>Τόπος</w:t>
                  </w:r>
                </w:p>
              </w:tc>
              <w:tc>
                <w:tcPr>
                  <w:tcW w:w="5274" w:type="dxa"/>
                  <w:shd w:val="clear" w:color="auto" w:fill="auto"/>
                </w:tcPr>
                <w:p w14:paraId="50983878" w14:textId="77777777" w:rsidR="00C61701" w:rsidRPr="00E6318C" w:rsidRDefault="00C61701" w:rsidP="00B771A7">
                  <w:pPr>
                    <w:spacing w:after="60"/>
                    <w:rPr>
                      <w:rFonts w:asciiTheme="minorHAnsi" w:hAnsiTheme="minorHAnsi" w:cstheme="minorHAnsi"/>
                      <w:sz w:val="18"/>
                      <w:szCs w:val="18"/>
                    </w:rPr>
                  </w:pPr>
                </w:p>
              </w:tc>
            </w:tr>
            <w:tr w:rsidR="00C61701" w:rsidRPr="00E6318C" w14:paraId="32E0E79E" w14:textId="77777777" w:rsidTr="00B771A7">
              <w:trPr>
                <w:trHeight w:val="552"/>
              </w:trPr>
              <w:tc>
                <w:tcPr>
                  <w:tcW w:w="4644" w:type="dxa"/>
                  <w:shd w:val="clear" w:color="auto" w:fill="auto"/>
                </w:tcPr>
                <w:p w14:paraId="7ABC4221" w14:textId="77777777" w:rsidR="00C61701" w:rsidRPr="00E6318C" w:rsidRDefault="00C61701" w:rsidP="00B771A7">
                  <w:pPr>
                    <w:spacing w:after="60"/>
                    <w:rPr>
                      <w:rFonts w:asciiTheme="minorHAnsi" w:hAnsiTheme="minorHAnsi" w:cstheme="minorHAnsi"/>
                      <w:sz w:val="18"/>
                      <w:szCs w:val="18"/>
                      <w:lang w:val="el-GR"/>
                    </w:rPr>
                  </w:pPr>
                  <w:r w:rsidRPr="00E6318C">
                    <w:rPr>
                      <w:rFonts w:asciiTheme="minorHAnsi" w:hAnsiTheme="minorHAnsi" w:cstheme="minorHAnsi"/>
                      <w:sz w:val="18"/>
                      <w:szCs w:val="18"/>
                      <w:lang w:val="el-GR"/>
                    </w:rPr>
                    <w:t>Ημερομηνία</w:t>
                  </w:r>
                </w:p>
              </w:tc>
              <w:tc>
                <w:tcPr>
                  <w:tcW w:w="5274" w:type="dxa"/>
                  <w:shd w:val="clear" w:color="auto" w:fill="auto"/>
                </w:tcPr>
                <w:p w14:paraId="2341EAFE" w14:textId="77777777" w:rsidR="00C61701" w:rsidRPr="00E6318C" w:rsidRDefault="00C61701" w:rsidP="00B771A7">
                  <w:pPr>
                    <w:spacing w:after="60"/>
                    <w:rPr>
                      <w:rFonts w:asciiTheme="minorHAnsi" w:hAnsiTheme="minorHAnsi" w:cstheme="minorHAnsi"/>
                      <w:sz w:val="18"/>
                      <w:szCs w:val="18"/>
                    </w:rPr>
                  </w:pPr>
                </w:p>
              </w:tc>
            </w:tr>
            <w:tr w:rsidR="00C61701" w:rsidRPr="00E6318C" w14:paraId="3F0CB413" w14:textId="77777777" w:rsidTr="00B771A7">
              <w:trPr>
                <w:trHeight w:val="558"/>
              </w:trPr>
              <w:tc>
                <w:tcPr>
                  <w:tcW w:w="4644" w:type="dxa"/>
                  <w:shd w:val="clear" w:color="auto" w:fill="auto"/>
                </w:tcPr>
                <w:p w14:paraId="79226DF7" w14:textId="77777777" w:rsidR="00C61701" w:rsidRPr="00E6318C" w:rsidRDefault="00C61701" w:rsidP="00B771A7">
                  <w:pPr>
                    <w:spacing w:after="60"/>
                    <w:rPr>
                      <w:rFonts w:asciiTheme="minorHAnsi" w:hAnsiTheme="minorHAnsi" w:cstheme="minorHAnsi"/>
                      <w:sz w:val="18"/>
                      <w:szCs w:val="18"/>
                      <w:lang w:val="el-GR"/>
                    </w:rPr>
                  </w:pPr>
                  <w:r w:rsidRPr="00E6318C">
                    <w:rPr>
                      <w:rFonts w:asciiTheme="minorHAnsi" w:hAnsiTheme="minorHAnsi" w:cstheme="minorHAnsi"/>
                      <w:sz w:val="18"/>
                      <w:szCs w:val="18"/>
                      <w:lang w:val="el-GR"/>
                    </w:rPr>
                    <w:t>Όνομα</w:t>
                  </w:r>
                </w:p>
              </w:tc>
              <w:tc>
                <w:tcPr>
                  <w:tcW w:w="5274" w:type="dxa"/>
                  <w:shd w:val="clear" w:color="auto" w:fill="auto"/>
                </w:tcPr>
                <w:p w14:paraId="38E18734" w14:textId="77777777" w:rsidR="00C61701" w:rsidRPr="00E6318C" w:rsidRDefault="00C61701" w:rsidP="00B771A7">
                  <w:pPr>
                    <w:spacing w:after="60"/>
                    <w:rPr>
                      <w:rFonts w:asciiTheme="minorHAnsi" w:hAnsiTheme="minorHAnsi" w:cstheme="minorHAnsi"/>
                      <w:sz w:val="18"/>
                      <w:szCs w:val="18"/>
                    </w:rPr>
                  </w:pPr>
                </w:p>
              </w:tc>
            </w:tr>
            <w:tr w:rsidR="00C61701" w:rsidRPr="00E6318C" w14:paraId="5521EE03" w14:textId="77777777" w:rsidTr="00B771A7">
              <w:trPr>
                <w:trHeight w:val="553"/>
              </w:trPr>
              <w:tc>
                <w:tcPr>
                  <w:tcW w:w="4644" w:type="dxa"/>
                  <w:shd w:val="clear" w:color="auto" w:fill="auto"/>
                </w:tcPr>
                <w:p w14:paraId="6565231A" w14:textId="77777777" w:rsidR="00C61701" w:rsidRPr="00E6318C" w:rsidRDefault="00C61701" w:rsidP="00B771A7">
                  <w:pPr>
                    <w:spacing w:after="60"/>
                    <w:rPr>
                      <w:rFonts w:asciiTheme="minorHAnsi" w:hAnsiTheme="minorHAnsi" w:cstheme="minorHAnsi"/>
                      <w:sz w:val="18"/>
                      <w:szCs w:val="18"/>
                      <w:lang w:val="el-GR"/>
                    </w:rPr>
                  </w:pPr>
                  <w:r w:rsidRPr="00E6318C">
                    <w:rPr>
                      <w:rFonts w:asciiTheme="minorHAnsi" w:hAnsiTheme="minorHAnsi" w:cstheme="minorHAnsi"/>
                      <w:sz w:val="18"/>
                      <w:szCs w:val="18"/>
                      <w:lang w:val="el-GR"/>
                    </w:rPr>
                    <w:t>Υπογραφή</w:t>
                  </w:r>
                </w:p>
              </w:tc>
              <w:tc>
                <w:tcPr>
                  <w:tcW w:w="5274" w:type="dxa"/>
                  <w:shd w:val="clear" w:color="auto" w:fill="auto"/>
                </w:tcPr>
                <w:p w14:paraId="7400935B" w14:textId="77777777" w:rsidR="00C61701" w:rsidRPr="00E6318C" w:rsidRDefault="00C61701" w:rsidP="00B771A7">
                  <w:pPr>
                    <w:spacing w:after="60"/>
                    <w:rPr>
                      <w:rFonts w:asciiTheme="minorHAnsi" w:hAnsiTheme="minorHAnsi" w:cstheme="minorHAnsi"/>
                      <w:sz w:val="18"/>
                      <w:szCs w:val="18"/>
                    </w:rPr>
                  </w:pPr>
                </w:p>
              </w:tc>
            </w:tr>
          </w:tbl>
          <w:p w14:paraId="11B4CEEC" w14:textId="77777777" w:rsidR="00C61701" w:rsidRPr="00E6318C" w:rsidRDefault="00C61701" w:rsidP="00B771A7">
            <w:pPr>
              <w:spacing w:after="60"/>
              <w:rPr>
                <w:rFonts w:asciiTheme="minorHAnsi" w:hAnsiTheme="minorHAnsi" w:cstheme="minorHAnsi"/>
                <w:sz w:val="18"/>
                <w:szCs w:val="18"/>
              </w:rPr>
            </w:pPr>
          </w:p>
          <w:p w14:paraId="6072E170" w14:textId="77777777" w:rsidR="00C61701" w:rsidRPr="00E6318C" w:rsidRDefault="00C61701" w:rsidP="00B771A7">
            <w:pPr>
              <w:autoSpaceDE w:val="0"/>
              <w:autoSpaceDN w:val="0"/>
              <w:spacing w:line="312" w:lineRule="auto"/>
              <w:ind w:right="23"/>
              <w:jc w:val="center"/>
              <w:rPr>
                <w:b/>
                <w:bCs/>
                <w:sz w:val="18"/>
                <w:szCs w:val="18"/>
                <w:u w:val="single"/>
                <w:lang w:val="el-GR"/>
              </w:rPr>
            </w:pPr>
          </w:p>
        </w:tc>
      </w:tr>
    </w:tbl>
    <w:p w14:paraId="754ECDEA" w14:textId="77777777" w:rsidR="001E02A0" w:rsidRDefault="001E02A0" w:rsidP="00C61701">
      <w:pPr>
        <w:autoSpaceDE w:val="0"/>
        <w:autoSpaceDN w:val="0"/>
        <w:spacing w:line="312" w:lineRule="auto"/>
        <w:ind w:right="23"/>
        <w:rPr>
          <w:lang w:val="el-GR"/>
        </w:rPr>
      </w:pPr>
    </w:p>
    <w:p w14:paraId="65320733" w14:textId="45D77275" w:rsidR="00C61701" w:rsidRPr="00BE0992" w:rsidRDefault="00C61701" w:rsidP="00C61701">
      <w:pPr>
        <w:autoSpaceDE w:val="0"/>
        <w:autoSpaceDN w:val="0"/>
        <w:spacing w:line="312" w:lineRule="auto"/>
        <w:ind w:right="23"/>
        <w:rPr>
          <w:lang w:val="el-GR"/>
        </w:rPr>
      </w:pPr>
      <w:r w:rsidRPr="00BE0992">
        <w:rPr>
          <w:lang w:val="el-GR"/>
        </w:rPr>
        <w:t>Ο Ανεξάρτητος Ελεγκτής διενεργεί τον έλεγχό του, με βάση τη σχετική Λίστα Ελέγχου και συντάσσει και υποβάλλει, μέσω του ΟΠΣ ΤΑ, α) επαρκώς τεκμηριωμένη Έκθεση Επίτευξης Οροσήμων/Στόχων σύμφωνα με τα οριζόμενα στην ΥΑ καθορισμού του ΣΔΕ του ΤΑΑ (Έντυπο Δ8_Ε3 Υπόδειγμα Έκθεσης Ελέγχου Ανεξάρτητου Ελεγκτή) στην Υπηρεσία Συντονισμού, στον Φορέα Υλοποίησης και στο Υπουργείο Ευθύνης, όπου με εύλογη βεβαιότητα διαπιστώνει και βεβαιώνει τα αναφερόμενα στην παρούσα ή/και τυχόν αδυναμίες που εντοπίζονται, β) συμπληρωμένη και επαρκώς τεκμηριωμένη Λίστα Ελέγχου, υπογεγραμμένη αρμοδίως, και γ) έγγραφα τεκμηρίωσης των ευρημάτων, εφόσον υπάρχουν.</w:t>
      </w:r>
      <w:r>
        <w:rPr>
          <w:lang w:val="el-GR"/>
        </w:rPr>
        <w:t xml:space="preserve"> </w:t>
      </w:r>
      <w:r w:rsidRPr="00A529BF">
        <w:rPr>
          <w:lang w:val="el-GR"/>
        </w:rPr>
        <w:t>Τα ανωτέρω δύναται και να τα κοινοποιεί στην</w:t>
      </w:r>
      <w:r>
        <w:rPr>
          <w:lang w:val="el-GR"/>
        </w:rPr>
        <w:t xml:space="preserve"> </w:t>
      </w:r>
      <w:r w:rsidRPr="00A529BF">
        <w:rPr>
          <w:lang w:val="el-GR"/>
        </w:rPr>
        <w:t>Υπηρεσία Συντονισμού, η οποία σε κάθε περίπτωση λαμβάνει γνώση αυτών μέσω του Δελτίου Επίτευξης</w:t>
      </w:r>
      <w:r>
        <w:rPr>
          <w:lang w:val="el-GR"/>
        </w:rPr>
        <w:t xml:space="preserve"> </w:t>
      </w:r>
      <w:r w:rsidRPr="00A529BF">
        <w:rPr>
          <w:lang w:val="el-GR"/>
        </w:rPr>
        <w:t>Οροσήμου/Στόχου που υποβάλλεται αρμοδίως από το Υπουργείο Ευθύνης και περιλαμβάνονται ως</w:t>
      </w:r>
      <w:r>
        <w:rPr>
          <w:lang w:val="el-GR"/>
        </w:rPr>
        <w:t xml:space="preserve"> </w:t>
      </w:r>
      <w:proofErr w:type="spellStart"/>
      <w:r w:rsidRPr="00A529BF">
        <w:rPr>
          <w:lang w:val="el-GR"/>
        </w:rPr>
        <w:t>τεκμηριωτικό</w:t>
      </w:r>
      <w:proofErr w:type="spellEnd"/>
      <w:r w:rsidRPr="00A529BF">
        <w:rPr>
          <w:lang w:val="el-GR"/>
        </w:rPr>
        <w:t xml:space="preserve"> υλικό της ικανοποιητικής επίτευξης.</w:t>
      </w:r>
    </w:p>
    <w:p w14:paraId="4B4B0EE9" w14:textId="77777777" w:rsidR="00C61701" w:rsidRPr="00BE0992" w:rsidRDefault="00C61701" w:rsidP="00C61701">
      <w:pPr>
        <w:autoSpaceDE w:val="0"/>
        <w:autoSpaceDN w:val="0"/>
        <w:spacing w:line="312" w:lineRule="auto"/>
        <w:ind w:right="23"/>
        <w:rPr>
          <w:lang w:val="el-GR"/>
        </w:rPr>
      </w:pPr>
      <w:r w:rsidRPr="00BE0992">
        <w:rPr>
          <w:lang w:val="el-GR"/>
        </w:rPr>
        <w:lastRenderedPageBreak/>
        <w:t xml:space="preserve">Είναι εύλογο ότι η διαφορετική φύση των εγκεκριμένων οροσήμων και στόχων των Έργων του Ταμείου Ανάκαμψης που αποτελούν ελεγκτικό στόχο, αλλά και τα ίδια τα χρηματοδοτούμενα Έργα και το νομοθετικό πλαίσιο που τα διέπει, καθιστούν αδύνατον μία Λίστα Ελέγχου να μπορέσει να καλύψει όλο το φάσμα των αναγκών ελέγχου. Συνεπώς, στη φάση της προετοιμασίας του ελέγχου, ο Ανεξάρτητος Ελεγκτής επικοινωνεί με την ΕΥΣΤΑ προκειμένου η τελευταία να προσαρμόσει και να εξειδικεύσει τη Λίστα Ελέγχου, σύμφωνα με τις απαιτήσεις </w:t>
      </w:r>
      <w:proofErr w:type="spellStart"/>
      <w:r w:rsidRPr="00BE0992">
        <w:rPr>
          <w:lang w:val="el-GR"/>
        </w:rPr>
        <w:t>έκαστου</w:t>
      </w:r>
      <w:proofErr w:type="spellEnd"/>
      <w:r w:rsidRPr="00BE0992">
        <w:rPr>
          <w:lang w:val="el-GR"/>
        </w:rPr>
        <w:t xml:space="preserve"> αντικειμένου ελέγχου.</w:t>
      </w:r>
    </w:p>
    <w:p w14:paraId="1987E341" w14:textId="77777777" w:rsidR="00C61701" w:rsidRPr="00BE0992" w:rsidRDefault="00C61701" w:rsidP="00C61701">
      <w:pPr>
        <w:autoSpaceDE w:val="0"/>
        <w:autoSpaceDN w:val="0"/>
        <w:spacing w:line="312" w:lineRule="auto"/>
        <w:ind w:right="23"/>
        <w:rPr>
          <w:lang w:val="el-GR"/>
        </w:rPr>
      </w:pPr>
      <w:r w:rsidRPr="00BE0992">
        <w:rPr>
          <w:lang w:val="el-GR"/>
        </w:rPr>
        <w:t>Ο Ανεξάρτητος Ελεγκτής διαμορφώνει τη Λίστα Ελέγχου, επιλέγοντας εκείνες τις ελεγκτικές ενότητες που θα του επιτρέψουν να αποφανθεί με εύλογη βεβαιότητα για την επίτευξη του ελεγκτικού του στόχου. Καταγράφει συνοπτικά στην Λίστα Ελέγχου (στήλη «Σχόλια») τις ελεγκτικές εργασίες και κρίσεις που πραγματοποιήθηκαν προκειμένου να επαληθευτεί η συμμόρφωση του Φορέα Υλοποίησης με τις απαιτήσεις του ΣΔΕ και του σχετικού κανονιστικού πλαισίου. Ειδικότερα περιγράφονται:</w:t>
      </w:r>
    </w:p>
    <w:p w14:paraId="0D25E997" w14:textId="77777777" w:rsidR="00C61701" w:rsidRPr="00BE0992" w:rsidRDefault="00C61701" w:rsidP="00C61701">
      <w:pPr>
        <w:autoSpaceDE w:val="0"/>
        <w:autoSpaceDN w:val="0"/>
        <w:spacing w:line="312" w:lineRule="auto"/>
        <w:ind w:left="425" w:right="23"/>
        <w:rPr>
          <w:lang w:val="el-GR"/>
        </w:rPr>
      </w:pPr>
      <w:r w:rsidRPr="00BE0992">
        <w:rPr>
          <w:lang w:val="el-GR"/>
        </w:rPr>
        <w:t>•</w:t>
      </w:r>
      <w:r w:rsidRPr="00BE0992">
        <w:rPr>
          <w:lang w:val="el-GR"/>
        </w:rPr>
        <w:tab/>
        <w:t>η φύση και η έκταση των εργασιών ελέγχου που πραγματοποιήθηκαν (τί ελέγχθηκε και πώς ελέγχθηκε).</w:t>
      </w:r>
    </w:p>
    <w:p w14:paraId="027F0972" w14:textId="77777777" w:rsidR="00C61701" w:rsidRPr="00BE0992" w:rsidRDefault="00C61701" w:rsidP="00C61701">
      <w:pPr>
        <w:autoSpaceDE w:val="0"/>
        <w:autoSpaceDN w:val="0"/>
        <w:spacing w:line="312" w:lineRule="auto"/>
        <w:ind w:left="425" w:right="23"/>
        <w:rPr>
          <w:lang w:val="el-GR"/>
        </w:rPr>
      </w:pPr>
      <w:r w:rsidRPr="00BE0992">
        <w:rPr>
          <w:lang w:val="el-GR"/>
        </w:rPr>
        <w:t>•</w:t>
      </w:r>
      <w:r w:rsidRPr="00BE0992">
        <w:rPr>
          <w:lang w:val="el-GR"/>
        </w:rPr>
        <w:tab/>
        <w:t>οι αναφορές/παραπομπές στα αποδεικτικά στοιχεία/ τεκμηρίωση που επαληθεύουν το ζητούμενο κάθε ερώτησης σχετικά με τη συμμόρφωση ή τις ελλείψεις που εντοπίστηκαν.</w:t>
      </w:r>
    </w:p>
    <w:p w14:paraId="5E9A07BF" w14:textId="77777777" w:rsidR="00C61701" w:rsidRPr="00BE0992" w:rsidRDefault="00C61701" w:rsidP="00C61701">
      <w:pPr>
        <w:autoSpaceDE w:val="0"/>
        <w:autoSpaceDN w:val="0"/>
        <w:spacing w:line="312" w:lineRule="auto"/>
        <w:ind w:left="425" w:right="23"/>
        <w:rPr>
          <w:lang w:val="el-GR"/>
        </w:rPr>
      </w:pPr>
      <w:r w:rsidRPr="00BE0992">
        <w:rPr>
          <w:lang w:val="el-GR"/>
        </w:rPr>
        <w:t>•</w:t>
      </w:r>
      <w:r w:rsidRPr="00BE0992">
        <w:rPr>
          <w:lang w:val="el-GR"/>
        </w:rPr>
        <w:tab/>
        <w:t>το συμπέρασμα (εάν προκύπτουν ευρήματα ή όχι).</w:t>
      </w:r>
    </w:p>
    <w:p w14:paraId="5628001B" w14:textId="77777777" w:rsidR="00C61701" w:rsidRPr="00BE0992" w:rsidRDefault="00C61701" w:rsidP="00C61701">
      <w:pPr>
        <w:autoSpaceDE w:val="0"/>
        <w:autoSpaceDN w:val="0"/>
        <w:spacing w:line="312" w:lineRule="auto"/>
        <w:ind w:right="23"/>
        <w:rPr>
          <w:lang w:val="el-GR"/>
        </w:rPr>
      </w:pPr>
      <w:r w:rsidRPr="00BE0992">
        <w:rPr>
          <w:lang w:val="el-GR"/>
        </w:rPr>
        <w:t xml:space="preserve">Προκειμένου να είναι σε θέση να αναλάβει την ευθύνη για το </w:t>
      </w:r>
      <w:proofErr w:type="spellStart"/>
      <w:r w:rsidRPr="00BE0992">
        <w:rPr>
          <w:lang w:val="el-GR"/>
        </w:rPr>
        <w:t>εκτελεσθέν</w:t>
      </w:r>
      <w:proofErr w:type="spellEnd"/>
      <w:r w:rsidRPr="00BE0992">
        <w:rPr>
          <w:lang w:val="el-GR"/>
        </w:rPr>
        <w:t xml:space="preserve"> ελεγκτικό έργο, καθώς και για τη βεβαίωση της ποιοτικής αξιολόγησης αυτού. Εάν μία ερώτηση/ενότητα δεν ελεγχθεί, λόγω υπαιτιότητας του ελεγχόμενου φορέα, αυτό συνιστά περιορισμό στην επίτευξη των στόχων του ελέγχου (</w:t>
      </w:r>
      <w:r w:rsidRPr="003115A9">
        <w:t>scope</w:t>
      </w:r>
      <w:r w:rsidRPr="00BE0992">
        <w:rPr>
          <w:lang w:val="el-GR"/>
        </w:rPr>
        <w:t xml:space="preserve"> </w:t>
      </w:r>
      <w:r w:rsidRPr="003115A9">
        <w:t>limitation</w:t>
      </w:r>
      <w:r w:rsidRPr="00BE0992">
        <w:rPr>
          <w:lang w:val="el-GR"/>
        </w:rPr>
        <w:t>) και καταγράφεται στο Συμπέρασμα της Έκθεσης Επίτευξης Οροσήμων/Στόχων. Τέλος, στην περίπτωση όπου ένα σημείο ελέγχου ή/και ενότητα δεν διερευνάται στη συγκεκριμένη ανάθεση ελέγχου, η επιλογή του Ανεξάρτητου Ελεγκτή θα πρέπει να είναι «</w:t>
      </w:r>
      <w:r w:rsidRPr="003115A9">
        <w:t>N</w:t>
      </w:r>
      <w:r w:rsidRPr="00BE0992">
        <w:rPr>
          <w:lang w:val="el-GR"/>
        </w:rPr>
        <w:t>/</w:t>
      </w:r>
      <w:r w:rsidRPr="003115A9">
        <w:t>A</w:t>
      </w:r>
      <w:r w:rsidRPr="00BE0992">
        <w:rPr>
          <w:lang w:val="el-GR"/>
        </w:rPr>
        <w:t>» (Δεν ελέγχεται), με αντίστοιχη τεκμηρίωση της επιλογής αυτής.</w:t>
      </w:r>
    </w:p>
    <w:p w14:paraId="5798F4DB" w14:textId="77777777" w:rsidR="00C61701" w:rsidRPr="00BE0992" w:rsidRDefault="00C61701" w:rsidP="00C61701">
      <w:pPr>
        <w:autoSpaceDE w:val="0"/>
        <w:autoSpaceDN w:val="0"/>
        <w:spacing w:line="312" w:lineRule="auto"/>
        <w:ind w:right="23"/>
        <w:rPr>
          <w:lang w:val="el-GR"/>
        </w:rPr>
      </w:pPr>
      <w:r w:rsidRPr="00BE0992">
        <w:rPr>
          <w:lang w:val="el-GR"/>
        </w:rPr>
        <w:t>Σε κάθε περίπτωση, η Λίστα Ελέγχου δεν μπορεί να αντικαταστήσει το κριτικό πνεύμα που οφείλει να επιδεικνύει ο ελεγκτής κατά τον έλεγχο, στο πλαίσιο της βαθιάς και εξειδικευμένης γνώσης που κατέχει. Η εν λόγω Λίστα Ελέγχου αποτελεί εργαλείο του ελέγχου και η χρήση της στόχο έχει την υποβοήθηση του Ανεξάρτητου Ελεγκτή για τη συλλογή πληροφοριών με οργανωμένο τρόπο και σε συγκεκριμένα επιμέρους θέματα, έτσι ώστε ο έλεγχος να είναι συγκροτημένος, πλήρης και να οδηγεί σε ασφαλή συμπεράσματα.</w:t>
      </w:r>
    </w:p>
    <w:p w14:paraId="21F668BA" w14:textId="77777777" w:rsidR="00C61701" w:rsidRPr="00BE0992" w:rsidRDefault="00C61701" w:rsidP="00C61701">
      <w:pPr>
        <w:autoSpaceDE w:val="0"/>
        <w:autoSpaceDN w:val="0"/>
        <w:spacing w:line="312" w:lineRule="auto"/>
        <w:ind w:right="23"/>
        <w:rPr>
          <w:lang w:val="el-GR"/>
        </w:rPr>
      </w:pPr>
      <w:r w:rsidRPr="00BE0992">
        <w:rPr>
          <w:lang w:val="el-GR"/>
        </w:rPr>
        <w:t>Οι ελεγκτικές εργασίες διενεργούνται με βάση το ακόλουθο πλάνο:</w:t>
      </w:r>
    </w:p>
    <w:p w14:paraId="051C6205" w14:textId="77777777" w:rsidR="00C61701" w:rsidRPr="00BE0992" w:rsidRDefault="00C61701" w:rsidP="00C61701">
      <w:pPr>
        <w:autoSpaceDE w:val="0"/>
        <w:autoSpaceDN w:val="0"/>
        <w:spacing w:line="312" w:lineRule="auto"/>
        <w:ind w:left="425" w:right="23"/>
        <w:rPr>
          <w:lang w:val="el-GR"/>
        </w:rPr>
      </w:pPr>
      <w:r w:rsidRPr="00BE0992">
        <w:rPr>
          <w:lang w:val="el-GR"/>
        </w:rPr>
        <w:t>•</w:t>
      </w:r>
      <w:r w:rsidRPr="00BE0992">
        <w:rPr>
          <w:lang w:val="el-GR"/>
        </w:rPr>
        <w:tab/>
        <w:t>διοικητικό ή και επιτόπιο έλεγχο, αναλόγως των ελεγκτικού αντικειμένου εκάστου ελέγχου,</w:t>
      </w:r>
    </w:p>
    <w:p w14:paraId="2CE90101" w14:textId="77777777" w:rsidR="00C61701" w:rsidRPr="00BE0992" w:rsidRDefault="00C61701" w:rsidP="00C61701">
      <w:pPr>
        <w:autoSpaceDE w:val="0"/>
        <w:autoSpaceDN w:val="0"/>
        <w:spacing w:line="312" w:lineRule="auto"/>
        <w:ind w:left="425" w:right="23"/>
        <w:rPr>
          <w:lang w:val="el-GR"/>
        </w:rPr>
      </w:pPr>
      <w:r w:rsidRPr="00BE0992">
        <w:rPr>
          <w:lang w:val="el-GR"/>
        </w:rPr>
        <w:t>•</w:t>
      </w:r>
      <w:r w:rsidRPr="00BE0992">
        <w:rPr>
          <w:lang w:val="el-GR"/>
        </w:rPr>
        <w:tab/>
        <w:t>επιβεβαίωση της συμμόρφωσης προς τα σημεία ελέγχου και συλλογή των τεκμηρίων ελέγχου,</w:t>
      </w:r>
    </w:p>
    <w:p w14:paraId="01D85D22" w14:textId="77777777" w:rsidR="00C61701" w:rsidRPr="00BE0992" w:rsidRDefault="00C61701" w:rsidP="00C61701">
      <w:pPr>
        <w:autoSpaceDE w:val="0"/>
        <w:autoSpaceDN w:val="0"/>
        <w:spacing w:line="312" w:lineRule="auto"/>
        <w:ind w:left="425" w:right="23"/>
        <w:rPr>
          <w:lang w:val="el-GR"/>
        </w:rPr>
      </w:pPr>
      <w:r w:rsidRPr="00BE0992">
        <w:rPr>
          <w:lang w:val="el-GR"/>
        </w:rPr>
        <w:lastRenderedPageBreak/>
        <w:t>•</w:t>
      </w:r>
      <w:r w:rsidRPr="00BE0992">
        <w:rPr>
          <w:lang w:val="el-GR"/>
        </w:rPr>
        <w:tab/>
        <w:t>συμπλήρωση της Λίστας Ελέγχου, προκειμένου να διευκολυνθεί η μετέπειτα καταγραφή των ευρημάτων /διαπιστώσεων και η εξαγωγή συμπερασμάτων, σε αντιστοιχία με τα πραγματικά ευρήματα και τους ελεγκτικούς στόχους,</w:t>
      </w:r>
    </w:p>
    <w:p w14:paraId="647985B1" w14:textId="77777777" w:rsidR="00C61701" w:rsidRDefault="00C61701" w:rsidP="00C61701">
      <w:pPr>
        <w:autoSpaceDE w:val="0"/>
        <w:autoSpaceDN w:val="0"/>
        <w:spacing w:line="312" w:lineRule="auto"/>
        <w:ind w:left="425" w:right="23"/>
        <w:rPr>
          <w:lang w:val="el-GR"/>
        </w:rPr>
      </w:pPr>
      <w:r w:rsidRPr="00BE0992">
        <w:rPr>
          <w:lang w:val="el-GR"/>
        </w:rPr>
        <w:t>•</w:t>
      </w:r>
      <w:r w:rsidRPr="00BE0992">
        <w:rPr>
          <w:lang w:val="el-GR"/>
        </w:rPr>
        <w:tab/>
        <w:t>σύνταξη και υποβολή Έκθεσης Επίτευξης Οροσήμων/Στόχων.</w:t>
      </w:r>
    </w:p>
    <w:p w14:paraId="250AB4D1" w14:textId="77777777" w:rsidR="00C61701" w:rsidRPr="00BE0992" w:rsidRDefault="00C61701" w:rsidP="00C61701">
      <w:pPr>
        <w:autoSpaceDE w:val="0"/>
        <w:autoSpaceDN w:val="0"/>
        <w:spacing w:line="312" w:lineRule="auto"/>
        <w:ind w:left="425" w:right="23"/>
        <w:rPr>
          <w:lang w:val="el-GR"/>
        </w:rPr>
      </w:pPr>
    </w:p>
    <w:p w14:paraId="26C7746B" w14:textId="77777777" w:rsidR="00C61701" w:rsidRPr="00BA1D56" w:rsidRDefault="00C61701" w:rsidP="00E82AF0">
      <w:pPr>
        <w:pStyle w:val="ListParagraph"/>
        <w:numPr>
          <w:ilvl w:val="0"/>
          <w:numId w:val="36"/>
        </w:numPr>
        <w:autoSpaceDE w:val="0"/>
        <w:autoSpaceDN w:val="0"/>
        <w:spacing w:before="120" w:line="312" w:lineRule="auto"/>
        <w:ind w:right="23"/>
        <w:rPr>
          <w:b/>
          <w:bCs/>
          <w:u w:val="single"/>
          <w:lang w:val="el-GR"/>
        </w:rPr>
      </w:pPr>
      <w:r w:rsidRPr="00BA1D56">
        <w:rPr>
          <w:b/>
          <w:bCs/>
          <w:u w:val="single"/>
          <w:lang w:val="el-GR"/>
        </w:rPr>
        <w:t>Έκθεση Επίτευξης Οροσήμων/Στόχων</w:t>
      </w:r>
    </w:p>
    <w:p w14:paraId="4CC9F314" w14:textId="77777777" w:rsidR="00C61701" w:rsidRPr="00BE0992" w:rsidRDefault="00C61701" w:rsidP="00C61701">
      <w:pPr>
        <w:autoSpaceDE w:val="0"/>
        <w:autoSpaceDN w:val="0"/>
        <w:spacing w:line="312" w:lineRule="auto"/>
        <w:ind w:right="23"/>
        <w:rPr>
          <w:lang w:val="el-GR"/>
        </w:rPr>
      </w:pPr>
      <w:r w:rsidRPr="00BE0992">
        <w:rPr>
          <w:lang w:val="el-GR"/>
        </w:rPr>
        <w:t xml:space="preserve">Η </w:t>
      </w:r>
      <w:bookmarkStart w:id="411" w:name="_Hlk113876949"/>
      <w:r w:rsidRPr="00BE0992">
        <w:rPr>
          <w:lang w:val="el-GR"/>
        </w:rPr>
        <w:t xml:space="preserve">Έκθεση Επίτευξης Οροσήμων/Στόχων </w:t>
      </w:r>
      <w:bookmarkEnd w:id="411"/>
      <w:r w:rsidRPr="00BE0992">
        <w:rPr>
          <w:lang w:val="el-GR"/>
        </w:rPr>
        <w:t xml:space="preserve">περιλαμβάνει τα αποτελέσματα του ελέγχου που διενήργησε ο Ανεξάρτητος Ελεγκτής. Κατά την κατάρτισή της πρέπει να ακολουθείται στερεότυπη παρουσίαση, σύμφωνα με το πρότυπο </w:t>
      </w:r>
      <w:r>
        <w:rPr>
          <w:lang w:val="el-GR"/>
        </w:rPr>
        <w:t>στο ΣΔΕ</w:t>
      </w:r>
      <w:r w:rsidRPr="00BE0992">
        <w:rPr>
          <w:lang w:val="el-GR"/>
        </w:rPr>
        <w:t xml:space="preserve"> (Έντυπο Δ8_Ε3 Υπόδειγμα Έκθεσης Ελέγχου Ανεξάρτητου Ελεγκτή)</w:t>
      </w:r>
      <w:r>
        <w:rPr>
          <w:lang w:val="el-GR"/>
        </w:rPr>
        <w:t xml:space="preserve"> που δίδεται ακολούθως – </w:t>
      </w:r>
      <w:r w:rsidRPr="000D4556">
        <w:rPr>
          <w:b/>
          <w:bCs/>
          <w:lang w:val="el-GR"/>
        </w:rPr>
        <w:t>ΠΙΝΑΚΑΣ ΙΙΙ.</w:t>
      </w:r>
      <w:r w:rsidRPr="00BE0992">
        <w:rPr>
          <w:lang w:val="el-GR"/>
        </w:rPr>
        <w:t xml:space="preserve"> Η δομή αυτής είναι διαρθρωμένη σε επιμέρους ενότητες, έτσι ώστε να επιτρέπει στον αναγνώστη να παρακολουθεί και να κατανοεί τα καταγεγραμμένα ευρήματα και τις διαπιστώσεις.</w:t>
      </w:r>
    </w:p>
    <w:p w14:paraId="7A7F27AB" w14:textId="77777777" w:rsidR="00C61701" w:rsidRPr="00BE0992" w:rsidRDefault="00C61701" w:rsidP="00C61701">
      <w:pPr>
        <w:autoSpaceDE w:val="0"/>
        <w:autoSpaceDN w:val="0"/>
        <w:spacing w:line="312" w:lineRule="auto"/>
        <w:ind w:right="23"/>
        <w:rPr>
          <w:lang w:val="el-GR"/>
        </w:rPr>
      </w:pPr>
      <w:r w:rsidRPr="00BE0992">
        <w:rPr>
          <w:lang w:val="el-GR"/>
        </w:rPr>
        <w:t>Συγκεκριμένα, έχει την ακόλουθη δομή:</w:t>
      </w:r>
    </w:p>
    <w:p w14:paraId="7B21D06A" w14:textId="77777777" w:rsidR="00C61701" w:rsidRPr="00BE0992" w:rsidRDefault="00C61701" w:rsidP="00C61701">
      <w:pPr>
        <w:autoSpaceDE w:val="0"/>
        <w:autoSpaceDN w:val="0"/>
        <w:spacing w:line="312" w:lineRule="auto"/>
        <w:ind w:left="425" w:right="23"/>
        <w:rPr>
          <w:lang w:val="el-GR"/>
        </w:rPr>
      </w:pPr>
      <w:r w:rsidRPr="00BE0992">
        <w:rPr>
          <w:lang w:val="el-GR"/>
        </w:rPr>
        <w:t>Μέρος Α’: Γενικά στοιχεία του ελέγχου – Αναφορά του ελεγχόμενου Οροσήμου/Στόχου</w:t>
      </w:r>
    </w:p>
    <w:p w14:paraId="5B45781B" w14:textId="77777777" w:rsidR="00C61701" w:rsidRPr="00BE0992" w:rsidRDefault="00C61701" w:rsidP="00C61701">
      <w:pPr>
        <w:autoSpaceDE w:val="0"/>
        <w:autoSpaceDN w:val="0"/>
        <w:spacing w:line="312" w:lineRule="auto"/>
        <w:ind w:left="425" w:right="23"/>
        <w:rPr>
          <w:lang w:val="el-GR"/>
        </w:rPr>
      </w:pPr>
      <w:r w:rsidRPr="00BE0992">
        <w:rPr>
          <w:lang w:val="el-GR"/>
        </w:rPr>
        <w:t>Μέρος Β’ : Μεθοδολογία του ελέγχου – Περιγραφή της εργασίας που εκτελέστηκε</w:t>
      </w:r>
    </w:p>
    <w:p w14:paraId="131D788E" w14:textId="77777777" w:rsidR="00C61701" w:rsidRPr="00BE0992" w:rsidRDefault="00C61701" w:rsidP="00C61701">
      <w:pPr>
        <w:autoSpaceDE w:val="0"/>
        <w:autoSpaceDN w:val="0"/>
        <w:spacing w:line="312" w:lineRule="auto"/>
        <w:ind w:left="425" w:right="23"/>
        <w:rPr>
          <w:lang w:val="el-GR"/>
        </w:rPr>
      </w:pPr>
      <w:r w:rsidRPr="00BE0992">
        <w:rPr>
          <w:lang w:val="el-GR"/>
        </w:rPr>
        <w:t>Μέρος Γ’: Προηγούμενοι έλεγχοι σε άλλο Ορόσημο/Στόχο του ίδιου έργου</w:t>
      </w:r>
    </w:p>
    <w:p w14:paraId="6CA6A3C5" w14:textId="77777777" w:rsidR="00C61701" w:rsidRPr="00BE0992" w:rsidRDefault="00C61701" w:rsidP="00C61701">
      <w:pPr>
        <w:autoSpaceDE w:val="0"/>
        <w:autoSpaceDN w:val="0"/>
        <w:spacing w:line="312" w:lineRule="auto"/>
        <w:ind w:left="425" w:right="23"/>
        <w:rPr>
          <w:lang w:val="el-GR"/>
        </w:rPr>
      </w:pPr>
      <w:r w:rsidRPr="00BE0992">
        <w:rPr>
          <w:lang w:val="el-GR"/>
        </w:rPr>
        <w:t>Μέρος Δ΄: Αποτελέσματα του Ελέγχου</w:t>
      </w:r>
    </w:p>
    <w:p w14:paraId="4FE5A1A5" w14:textId="77777777" w:rsidR="00C61701" w:rsidRPr="00BE0992" w:rsidRDefault="00C61701" w:rsidP="00C61701">
      <w:pPr>
        <w:autoSpaceDE w:val="0"/>
        <w:autoSpaceDN w:val="0"/>
        <w:spacing w:line="312" w:lineRule="auto"/>
        <w:ind w:left="425" w:right="23"/>
        <w:rPr>
          <w:lang w:val="el-GR"/>
        </w:rPr>
      </w:pPr>
      <w:r w:rsidRPr="00BE0992">
        <w:rPr>
          <w:lang w:val="el-GR"/>
        </w:rPr>
        <w:t>Μέρος Ε’: Συμπεράσματα - Διαπιστώσεις του ελέγχου.</w:t>
      </w:r>
    </w:p>
    <w:p w14:paraId="37771221" w14:textId="77777777" w:rsidR="00C61701" w:rsidRPr="00BE0992" w:rsidRDefault="00C61701" w:rsidP="00C61701">
      <w:pPr>
        <w:autoSpaceDE w:val="0"/>
        <w:autoSpaceDN w:val="0"/>
        <w:spacing w:line="312" w:lineRule="auto"/>
        <w:ind w:right="23"/>
        <w:rPr>
          <w:lang w:val="el-GR"/>
        </w:rPr>
      </w:pPr>
      <w:r w:rsidRPr="00BE0992">
        <w:rPr>
          <w:lang w:val="el-GR"/>
        </w:rPr>
        <w:t>Στο Μέρος Ε’ ο Ανεξάρτητος Ελεγκτής αναφέρει εάν ο ελεγχόμενος φορέας συνεργάστηκε/δε συνεργάστηκε με αυτόν για την επίτευξη των στόχων του ελέγχου. Επιπλέον, αναφέρει εάν οι ελεγκτικές εργασίες διεξήχθησαν χωρίς περιορισμούς/με περιορισμούς (εάν υπήρξαν περιορισμοί, αυτοί αναφέρονται). Περαιτέρω, αναφέρει εάν ο βαθμός επίτευξης των στόχων του ελέγχου, προκειμένου για την επιβεβαίωση της επίτευξης του [αναφορά ελεγχόμενου Οροσήμου/Στόχου], και με βάση τα αποτελέσματα της ελεγκτικής εργασίας που καταγράφονται στο Μέρος Δ’ της Έκθεσης επιτρέπει/δεν επιτρέπει τη διατύπωση των διαπιστώσεων/συμπερασμάτων του με εύλογη βεβαιότητα. Το Συμπέρασμα του Ανεξάρτητου Ελεγκτή δύναται να αφορά θετική ή αρνητική γνώμη, ωστόσο όταν εκφράζεται συμπέρασμα το οποίο είναι άλλο εκτός από συμπέρασμα χωρίς επιφύλαξη, η Έκθεση πρέπει να περιλαμβάνει μια σαφή περιγραφή όλων των αιτίων. Σε κάθε περίπτωση ο Ανεξάρτητος Ελεγκτής εφαρμόζει τα προβλεπόμενα στα διεθνή πρότυπα ελέγχου και τεκμηριώνει αναλόγως περιπτώσεις ελέγχου που οδηγούν στη διατύπωση συμπεράσματος με Επιφύλαξη, αρνητικού συμπεράσματος ή και αδυναμία έκφρασης συμπεράσματος.</w:t>
      </w:r>
    </w:p>
    <w:p w14:paraId="6DFF57FF" w14:textId="77777777" w:rsidR="00C61701" w:rsidRPr="00BE0992" w:rsidRDefault="00C61701" w:rsidP="00C61701">
      <w:pPr>
        <w:autoSpaceDE w:val="0"/>
        <w:autoSpaceDN w:val="0"/>
        <w:spacing w:line="312" w:lineRule="auto"/>
        <w:ind w:right="23"/>
        <w:rPr>
          <w:lang w:val="el-GR"/>
        </w:rPr>
      </w:pPr>
      <w:r w:rsidRPr="00BE0992">
        <w:rPr>
          <w:lang w:val="el-GR"/>
        </w:rPr>
        <w:t xml:space="preserve">Γενικώς αναφέρεται ότι η Έκθεση Επίτευξης Οροσήμων/Στόχων πρέπει να διαρθρώνεται γύρω από τα ερωτήματα του ελέγχου, προκειμένου να παρέχει λογική ακολουθία μεταξύ του αντικειμένου του ελέγχου, των διαπιστώσεων και των συμπερασμάτων. Η επιχειρηματολογία πρέπει να αναπτύσσεται </w:t>
      </w:r>
      <w:r w:rsidRPr="00BE0992">
        <w:rPr>
          <w:lang w:val="el-GR"/>
        </w:rPr>
        <w:lastRenderedPageBreak/>
        <w:t xml:space="preserve">με λογική σειρά, που πρέπει να καθοδηγείται σαφώς με την κατάλληλη χρήση τίτλων και υποτίτλων. Σύμφωνα και με τα οριζόμενα στην ΥΑ καθορισμού του ΣΔΕ του ΤΑΑ, ελεγκτικός σκοπός του Ανεξάρτητου Ελεγκτή αποτελεί πάντα η βεβαίωση της ικανοποιητικής επίτευξης του ελεγχόμενου Οροσήμου/Στόχου που συνδέεται με Αίτημα Πληρωμής, η βεβαίωση της μη ανάσχεσης ήδη επιτευχθέντων Οροσήμων και Στόχων του ελεγχόμενου έργου, και η τήρηση της αρχής της χρηστής δημοσιονομικής διαχείρισης και του εφαρμοστέου εθνικού και </w:t>
      </w:r>
      <w:proofErr w:type="spellStart"/>
      <w:r w:rsidRPr="00BE0992">
        <w:rPr>
          <w:lang w:val="el-GR"/>
        </w:rPr>
        <w:t>ενωσιακού</w:t>
      </w:r>
      <w:proofErr w:type="spellEnd"/>
      <w:r w:rsidRPr="00BE0992">
        <w:rPr>
          <w:lang w:val="el-GR"/>
        </w:rPr>
        <w:t xml:space="preserve"> δικαίου, ιδίως των κανόνων σχετικά με την αποφυγή της σύγκρουσης συμφερόντων, την πρόληψη της απάτης, της διαφθοράς και της διπλής χρηματοδότησης, κατά την υλοποίηση των Δράσεων και Έργων και τη διαχείριση των κονδυλίων, καθώς και τη συμμόρφωση των Δράσεων και Έργων με την αρχή της Μη πρόκλησης σημαντικής βλάβης και με τους κλιματικούς και ψηφιακούς στόχους, όπου απαιτείται, βάσει του Κανονισμού.</w:t>
      </w:r>
    </w:p>
    <w:p w14:paraId="77DFD3EF" w14:textId="77777777" w:rsidR="00C61701" w:rsidRPr="00BE0992" w:rsidRDefault="00C61701" w:rsidP="00C61701">
      <w:pPr>
        <w:autoSpaceDE w:val="0"/>
        <w:autoSpaceDN w:val="0"/>
        <w:spacing w:line="312" w:lineRule="auto"/>
        <w:ind w:right="23"/>
        <w:rPr>
          <w:lang w:val="el-GR"/>
        </w:rPr>
      </w:pPr>
      <w:r w:rsidRPr="00BE0992">
        <w:rPr>
          <w:lang w:val="el-GR"/>
        </w:rPr>
        <w:t>Διευκρινίζεται ότι τυχόν αντιρρήσεις, παρατηρήσεις, σχόλια που διατυπώνονται προφορικά από τον ελεγχόμενο φορέα, κατά τη διάρκεια διεξαγωγής του ελέγχου, δεν περιλαμβάνονται υποχρεωτικά στην Έκθεση που παραδίδεται, αλλά κατά την ελεγκτική κρίση του Ανεξάρτητου Ελεγκτή, αυτές καταγράφονται σε ειδικό χώρο της Λίστας Ελέγχου.</w:t>
      </w:r>
    </w:p>
    <w:p w14:paraId="60D2733B" w14:textId="77777777" w:rsidR="00C61701" w:rsidRPr="00BE0992" w:rsidRDefault="00C61701" w:rsidP="00C61701">
      <w:pPr>
        <w:autoSpaceDE w:val="0"/>
        <w:autoSpaceDN w:val="0"/>
        <w:spacing w:line="312" w:lineRule="auto"/>
        <w:ind w:right="23"/>
        <w:rPr>
          <w:lang w:val="el-GR"/>
        </w:rPr>
      </w:pPr>
      <w:r w:rsidRPr="00BE0992">
        <w:rPr>
          <w:lang w:val="el-GR"/>
        </w:rPr>
        <w:t xml:space="preserve">Για την υλοποίηση του έργου του, ο Ανεξάρτητος Ελεγκτής συνεργάζεται με άλλης επαγγελματικής ειδικότητας πρόσωπα, όπου απαιτείται, όπως εξειδικευμένους νομικούς συμβούλους και μηχανικούς, ανάλογα με τα ιδιαίτερα χαρακτηριστικά του εκάστου ελεγχόμενου Έργου ή/και των Οροσήμων/Στόχων προς επιβεβαίωση, τα οποία καταρτίζουν και υποβάλλουν στον Ανεξάρτητο Ελεγκτή για </w:t>
      </w:r>
      <w:proofErr w:type="spellStart"/>
      <w:r w:rsidRPr="00BE0992">
        <w:rPr>
          <w:lang w:val="el-GR"/>
        </w:rPr>
        <w:t>συνυποβολή</w:t>
      </w:r>
      <w:proofErr w:type="spellEnd"/>
      <w:r w:rsidRPr="00BE0992">
        <w:rPr>
          <w:lang w:val="el-GR"/>
        </w:rPr>
        <w:t xml:space="preserve"> τα σχετικά τους πορίσματα, που συνοδεύουν την Έκθεση Επίτευξης Οροσήμων/Στόχων. Τα ανωτέρω πρόσωπα, πρέπει να διαθέτουν την απαραίτητη εκπαίδευση, υποδομή, εμπειρία, επαγγελματισμό και τεχνογνωσία για τη διεξαγωγή του ανεξάρτητου ελέγχου και επιδεικνύουν την προσήκουσα επιμέλεια κατά τη διενέργεια του.</w:t>
      </w:r>
    </w:p>
    <w:p w14:paraId="049B7E92" w14:textId="77777777" w:rsidR="00C61701" w:rsidRDefault="00C61701" w:rsidP="00C61701">
      <w:pPr>
        <w:autoSpaceDE w:val="0"/>
        <w:autoSpaceDN w:val="0"/>
        <w:spacing w:line="312" w:lineRule="auto"/>
        <w:ind w:right="23"/>
        <w:rPr>
          <w:lang w:val="el-GR"/>
        </w:rPr>
      </w:pPr>
      <w:r w:rsidRPr="008C4A22">
        <w:rPr>
          <w:lang w:val="el-GR"/>
        </w:rPr>
        <w:t>Ο Ανεξάρτητος Ελεγκτής και τυχόν συνεργαζόμενα πρόσωπα άλλης επαγγελματικής ειδικότητας που</w:t>
      </w:r>
      <w:r>
        <w:rPr>
          <w:lang w:val="el-GR"/>
        </w:rPr>
        <w:t xml:space="preserve"> </w:t>
      </w:r>
      <w:r w:rsidRPr="008C4A22">
        <w:rPr>
          <w:lang w:val="el-GR"/>
        </w:rPr>
        <w:t>συνυποβάλουν πορίσματα, μαζί με την Έκθεση Επίτευξης Οροσήμων/Στόχων υποβάλλουν υπεύθυνη</w:t>
      </w:r>
      <w:r>
        <w:rPr>
          <w:lang w:val="el-GR"/>
        </w:rPr>
        <w:t xml:space="preserve"> </w:t>
      </w:r>
      <w:r w:rsidRPr="008C4A22">
        <w:rPr>
          <w:lang w:val="el-GR"/>
        </w:rPr>
        <w:t>δήλωση του ν.1599/1986 (Α΄ 75) (Έντυπο Δ8_Ε4 Σχέδιο Υπεύθυνης Δήλωσης) σχετικά με την</w:t>
      </w:r>
      <w:r>
        <w:rPr>
          <w:lang w:val="el-GR"/>
        </w:rPr>
        <w:t xml:space="preserve"> </w:t>
      </w:r>
      <w:r w:rsidRPr="008C4A22">
        <w:rPr>
          <w:lang w:val="el-GR"/>
        </w:rPr>
        <w:t xml:space="preserve">ανεξαρτησία τους προς το φορέα για τον οποίο διενήργησαν τον έλεγχο, όπως το περιεχόμενο </w:t>
      </w:r>
      <w:r>
        <w:rPr>
          <w:lang w:val="el-GR"/>
        </w:rPr>
        <w:t xml:space="preserve">αυτής </w:t>
      </w:r>
      <w:r w:rsidRPr="008C4A22">
        <w:rPr>
          <w:lang w:val="el-GR"/>
        </w:rPr>
        <w:t>εξειδικεύεται στο Εγχειρίδιο διαδικασιών, σύμφωνα με την ΥΑ του Συστήματος Διαχείρισης και Ελέγχου.</w:t>
      </w:r>
      <w:r>
        <w:rPr>
          <w:lang w:val="el-GR"/>
        </w:rPr>
        <w:t xml:space="preserve"> </w:t>
      </w:r>
      <w:r w:rsidRPr="008C4A22">
        <w:rPr>
          <w:lang w:val="el-GR"/>
        </w:rPr>
        <w:t>Σε κάθε περίπτωση για τη διασφάλιση της ανεξαρτησίας του Ανεξάρτητου Ελεγκτή, η οποία ρητά</w:t>
      </w:r>
      <w:r>
        <w:rPr>
          <w:lang w:val="el-GR"/>
        </w:rPr>
        <w:t xml:space="preserve"> </w:t>
      </w:r>
      <w:r w:rsidRPr="008C4A22">
        <w:rPr>
          <w:lang w:val="el-GR"/>
        </w:rPr>
        <w:t>προβλέπεται στον Κώδικα Δεοντολογίας για Επαγγελματίες Ελεγκτές του Συμβουλίου Διεθνών</w:t>
      </w:r>
      <w:r>
        <w:rPr>
          <w:lang w:val="el-GR"/>
        </w:rPr>
        <w:t xml:space="preserve"> </w:t>
      </w:r>
      <w:r w:rsidRPr="008C4A22">
        <w:rPr>
          <w:lang w:val="el-GR"/>
        </w:rPr>
        <w:t>Προτύπων Δεοντολογίας Ελεγκτών (Κώδικας ΣΔΠΔΕ) που έχει εγκριθεί με κανονιστική πράξη του</w:t>
      </w:r>
      <w:r>
        <w:rPr>
          <w:lang w:val="el-GR"/>
        </w:rPr>
        <w:t xml:space="preserve"> </w:t>
      </w:r>
      <w:r w:rsidRPr="008C4A22">
        <w:rPr>
          <w:lang w:val="el-GR"/>
        </w:rPr>
        <w:t xml:space="preserve">αρμόδιου εποπτικού οργάνου (Απόφαση ΕΛΤΕ με </w:t>
      </w:r>
      <w:proofErr w:type="spellStart"/>
      <w:r w:rsidRPr="008C4A22">
        <w:rPr>
          <w:lang w:val="el-GR"/>
        </w:rPr>
        <w:t>αριθμ</w:t>
      </w:r>
      <w:proofErr w:type="spellEnd"/>
      <w:r w:rsidRPr="008C4A22">
        <w:rPr>
          <w:lang w:val="el-GR"/>
        </w:rPr>
        <w:t xml:space="preserve">. 2210 </w:t>
      </w:r>
      <w:proofErr w:type="spellStart"/>
      <w:r w:rsidRPr="008C4A22">
        <w:rPr>
          <w:lang w:val="el-GR"/>
        </w:rPr>
        <w:t>οικ</w:t>
      </w:r>
      <w:proofErr w:type="spellEnd"/>
      <w:r w:rsidRPr="008C4A22">
        <w:rPr>
          <w:lang w:val="el-GR"/>
        </w:rPr>
        <w:t xml:space="preserve">/27.10.2017 - Β’ 3916), καθώς και </w:t>
      </w:r>
      <w:r>
        <w:rPr>
          <w:lang w:val="el-GR"/>
        </w:rPr>
        <w:t xml:space="preserve">τις </w:t>
      </w:r>
      <w:r w:rsidRPr="008C4A22">
        <w:rPr>
          <w:lang w:val="el-GR"/>
        </w:rPr>
        <w:t>σχετικές απαιτήσεις δεοντολογίας του ν.4449/2017 (Α’7), δύναται να περιλαμβάνεται σχετική μέριμνα</w:t>
      </w:r>
      <w:r>
        <w:rPr>
          <w:lang w:val="el-GR"/>
        </w:rPr>
        <w:t xml:space="preserve"> </w:t>
      </w:r>
      <w:r w:rsidRPr="008C4A22">
        <w:rPr>
          <w:lang w:val="el-GR"/>
        </w:rPr>
        <w:t>στα έγγραφα της σύμβασης του Ανεξάρτητου Ελεγκτή με τον Φορέα Υλοποίησης και αυτή να δηλώνεται</w:t>
      </w:r>
      <w:r>
        <w:rPr>
          <w:lang w:val="el-GR"/>
        </w:rPr>
        <w:t xml:space="preserve"> </w:t>
      </w:r>
      <w:r w:rsidRPr="008C4A22">
        <w:rPr>
          <w:lang w:val="el-GR"/>
        </w:rPr>
        <w:t>ρητά στην Έκθεση που ο ΑΕ υποβάλλει.</w:t>
      </w:r>
    </w:p>
    <w:p w14:paraId="647D6A73" w14:textId="77777777" w:rsidR="00860F26" w:rsidRDefault="00860F26" w:rsidP="00C61701">
      <w:pPr>
        <w:autoSpaceDE w:val="0"/>
        <w:autoSpaceDN w:val="0"/>
        <w:spacing w:line="312" w:lineRule="auto"/>
        <w:ind w:right="23"/>
        <w:rPr>
          <w:lang w:val="el-GR"/>
        </w:rPr>
      </w:pPr>
    </w:p>
    <w:p w14:paraId="08850C22" w14:textId="77777777" w:rsidR="00860F26" w:rsidRDefault="00860F26" w:rsidP="00860F26">
      <w:pPr>
        <w:autoSpaceDE w:val="0"/>
        <w:autoSpaceDN w:val="0"/>
        <w:spacing w:line="312" w:lineRule="auto"/>
        <w:ind w:right="23"/>
        <w:jc w:val="center"/>
        <w:rPr>
          <w:b/>
          <w:bCs/>
          <w:sz w:val="24"/>
          <w:u w:val="single"/>
          <w:lang w:val="el-GR"/>
        </w:rPr>
      </w:pPr>
      <w:r w:rsidRPr="002E26F4">
        <w:rPr>
          <w:b/>
          <w:bCs/>
          <w:sz w:val="24"/>
          <w:u w:val="single"/>
          <w:lang w:val="el-GR"/>
        </w:rPr>
        <w:lastRenderedPageBreak/>
        <w:t>ΠΙΝΑΚΑΣ ΙΙΙ</w:t>
      </w:r>
    </w:p>
    <w:p w14:paraId="732F3307" w14:textId="77777777" w:rsidR="00860F26" w:rsidRDefault="00860F26" w:rsidP="00860F26">
      <w:pPr>
        <w:autoSpaceDE w:val="0"/>
        <w:autoSpaceDN w:val="0"/>
        <w:spacing w:line="312" w:lineRule="auto"/>
        <w:ind w:right="23"/>
        <w:jc w:val="center"/>
        <w:rPr>
          <w:b/>
          <w:bCs/>
          <w:sz w:val="24"/>
          <w:u w:val="single"/>
          <w:lang w:val="el-GR"/>
        </w:rPr>
      </w:pPr>
      <w:r w:rsidRPr="002E26F4">
        <w:rPr>
          <w:b/>
          <w:bCs/>
          <w:sz w:val="24"/>
          <w:u w:val="single"/>
          <w:lang w:val="el-GR"/>
        </w:rPr>
        <w:t>Έκθεση Επίτευξης Οροσήμων/Στόχων</w:t>
      </w:r>
    </w:p>
    <w:p w14:paraId="0567FAD5" w14:textId="77777777" w:rsidR="00860F26" w:rsidRDefault="00860F26" w:rsidP="00C61701">
      <w:pPr>
        <w:autoSpaceDE w:val="0"/>
        <w:autoSpaceDN w:val="0"/>
        <w:spacing w:line="312" w:lineRule="auto"/>
        <w:ind w:right="23"/>
        <w:rPr>
          <w:lang w:val="el-GR"/>
        </w:rPr>
      </w:pPr>
    </w:p>
    <w:tbl>
      <w:tblPr>
        <w:tblStyle w:val="TableGrid"/>
        <w:tblW w:w="0" w:type="auto"/>
        <w:tblLook w:val="04A0" w:firstRow="1" w:lastRow="0" w:firstColumn="1" w:lastColumn="0" w:noHBand="0" w:noVBand="1"/>
      </w:tblPr>
      <w:tblGrid>
        <w:gridCol w:w="9628"/>
      </w:tblGrid>
      <w:tr w:rsidR="00860F26" w14:paraId="79BE908C" w14:textId="77777777" w:rsidTr="00B771A7">
        <w:tc>
          <w:tcPr>
            <w:tcW w:w="9628" w:type="dxa"/>
          </w:tcPr>
          <w:p w14:paraId="6930DF02" w14:textId="77777777" w:rsidR="00860F26" w:rsidRPr="002E26F4" w:rsidRDefault="00860F26" w:rsidP="00B771A7">
            <w:pPr>
              <w:spacing w:after="480" w:line="276" w:lineRule="auto"/>
              <w:jc w:val="center"/>
              <w:rPr>
                <w:rFonts w:eastAsia="Tahoma" w:cstheme="minorHAnsi"/>
                <w:color w:val="000000"/>
                <w:lang w:val="el-GR" w:eastAsia="el-GR"/>
              </w:rPr>
            </w:pPr>
            <w:r w:rsidRPr="002E26F4">
              <w:rPr>
                <w:rFonts w:eastAsia="Tahoma" w:cstheme="minorHAnsi"/>
                <w:color w:val="000000"/>
                <w:lang w:val="el-GR" w:eastAsia="el-GR"/>
              </w:rPr>
              <w:t>[</w:t>
            </w:r>
            <w:r w:rsidRPr="002E26F4">
              <w:rPr>
                <w:rFonts w:eastAsia="Tahoma" w:cstheme="minorHAnsi"/>
                <w:i/>
                <w:iCs/>
                <w:color w:val="002060"/>
                <w:lang w:val="el-GR" w:eastAsia="el-GR"/>
              </w:rPr>
              <w:t>ΛΟΓΟΤΥΠΟ ΚΑΙ ΣΤΟΙΧΕΙΑ ΑΝΕΞΑΡΤΗΤΟΥ ΕΛΕΓΚΤΗ</w:t>
            </w:r>
            <w:r w:rsidRPr="002E26F4">
              <w:rPr>
                <w:rFonts w:eastAsia="Tahoma" w:cstheme="minorHAnsi"/>
                <w:color w:val="000000"/>
                <w:lang w:val="el-GR" w:eastAsia="el-GR"/>
              </w:rPr>
              <w:t>]</w:t>
            </w:r>
          </w:p>
          <w:p w14:paraId="12E8399A" w14:textId="77777777" w:rsidR="00860F26" w:rsidRPr="002E26F4" w:rsidRDefault="00860F26" w:rsidP="00B771A7">
            <w:pPr>
              <w:spacing w:line="276" w:lineRule="auto"/>
              <w:rPr>
                <w:rFonts w:eastAsia="Tahoma" w:cstheme="minorHAnsi"/>
                <w:color w:val="000000"/>
                <w:lang w:val="el-GR" w:eastAsia="el-GR"/>
              </w:rPr>
            </w:pPr>
            <w:r w:rsidRPr="002E26F4">
              <w:rPr>
                <w:rFonts w:eastAsia="Tahoma" w:cstheme="minorHAnsi"/>
                <w:color w:val="000000"/>
                <w:lang w:val="el-GR" w:eastAsia="el-GR"/>
              </w:rPr>
              <w:t xml:space="preserve">Προς τ… </w:t>
            </w:r>
            <w:r w:rsidRPr="002E26F4">
              <w:rPr>
                <w:rFonts w:eastAsia="Tahoma" w:cstheme="minorHAnsi"/>
                <w:i/>
                <w:iCs/>
                <w:color w:val="000000"/>
                <w:lang w:val="el-GR" w:eastAsia="el-GR"/>
              </w:rPr>
              <w:t>«……επωνυμία Φορέα Υλοποίησης ……»,</w:t>
            </w:r>
            <w:r w:rsidRPr="002E26F4">
              <w:rPr>
                <w:rFonts w:eastAsia="Tahoma" w:cstheme="minorHAnsi"/>
                <w:color w:val="000000"/>
                <w:lang w:val="el-GR" w:eastAsia="el-GR"/>
              </w:rPr>
              <w:t xml:space="preserve"> για τον έλεγχο της ικανοποιητικής επίτευξης του Οροσήμου/Στόχου με τίτλο: [</w:t>
            </w:r>
            <w:r w:rsidRPr="002E26F4">
              <w:rPr>
                <w:rFonts w:eastAsia="Tahoma" w:cstheme="minorHAnsi"/>
                <w:i/>
                <w:iCs/>
                <w:color w:val="000000"/>
                <w:lang w:val="el-GR" w:eastAsia="el-GR"/>
              </w:rPr>
              <w:t>αναφέρεται ο τίτλος του Οροσήμου/Στόχου</w:t>
            </w:r>
            <w:r w:rsidRPr="002E26F4">
              <w:rPr>
                <w:rFonts w:eastAsia="Tahoma" w:cstheme="minorHAnsi"/>
                <w:color w:val="000000"/>
                <w:lang w:val="el-GR" w:eastAsia="el-GR"/>
              </w:rPr>
              <w:t>], της Δράσης/Έργου με τίτλο: [</w:t>
            </w:r>
            <w:r w:rsidRPr="002E26F4">
              <w:rPr>
                <w:rFonts w:eastAsia="Tahoma" w:cstheme="minorHAnsi"/>
                <w:i/>
                <w:iCs/>
                <w:color w:val="000000"/>
                <w:lang w:val="el-GR" w:eastAsia="el-GR"/>
              </w:rPr>
              <w:t>αναφέρεται ο τίτλος της Δράσης/Έργου</w:t>
            </w:r>
            <w:r w:rsidRPr="002E26F4">
              <w:rPr>
                <w:rFonts w:eastAsia="Tahoma" w:cstheme="minorHAnsi"/>
                <w:color w:val="000000"/>
                <w:lang w:val="el-GR" w:eastAsia="el-GR"/>
              </w:rPr>
              <w:t>] και αναγνωριστικό αριθμό [</w:t>
            </w:r>
            <w:r w:rsidRPr="002E26F4">
              <w:rPr>
                <w:rFonts w:eastAsia="Tahoma" w:cstheme="minorHAnsi"/>
                <w:i/>
                <w:iCs/>
                <w:color w:val="000000"/>
                <w:lang w:val="el-GR" w:eastAsia="el-GR"/>
              </w:rPr>
              <w:t>αναφέρεται ο αριθμός της Δράσης/Έργου</w:t>
            </w:r>
            <w:r w:rsidRPr="002E26F4">
              <w:rPr>
                <w:rFonts w:eastAsia="Tahoma" w:cstheme="minorHAnsi"/>
                <w:color w:val="000000"/>
                <w:lang w:val="el-GR" w:eastAsia="el-GR"/>
              </w:rPr>
              <w:t>] που είναι ενταγμένη στο Ταμείο Ανάκαμψης και Ανθεκτικότητας .</w:t>
            </w:r>
          </w:p>
          <w:p w14:paraId="71F695AB" w14:textId="77777777" w:rsidR="00860F26" w:rsidRPr="002E26F4" w:rsidRDefault="00860F26" w:rsidP="00B771A7">
            <w:pPr>
              <w:spacing w:before="240" w:line="276" w:lineRule="auto"/>
              <w:rPr>
                <w:rFonts w:eastAsia="Tahoma" w:cstheme="minorHAnsi"/>
                <w:b/>
                <w:bCs/>
                <w:color w:val="000000"/>
                <w:lang w:val="el-GR" w:eastAsia="el-GR"/>
              </w:rPr>
            </w:pPr>
            <w:r w:rsidRPr="002E26F4">
              <w:rPr>
                <w:rFonts w:eastAsia="Tahoma" w:cstheme="minorHAnsi"/>
                <w:b/>
                <w:bCs/>
                <w:color w:val="000000"/>
                <w:lang w:val="el-GR" w:eastAsia="el-GR"/>
              </w:rPr>
              <w:t>Α. Γενικά στοιχεία του ελέγχου</w:t>
            </w:r>
          </w:p>
          <w:p w14:paraId="1BD8C153" w14:textId="77777777" w:rsidR="00860F26" w:rsidRPr="002E26F4" w:rsidRDefault="00860F26" w:rsidP="00B771A7">
            <w:pPr>
              <w:spacing w:before="240" w:line="276" w:lineRule="auto"/>
              <w:rPr>
                <w:rFonts w:eastAsia="Tahoma" w:cstheme="minorHAnsi"/>
                <w:color w:val="000000"/>
                <w:lang w:val="el-GR" w:eastAsia="el-GR"/>
              </w:rPr>
            </w:pPr>
            <w:r w:rsidRPr="002E26F4">
              <w:rPr>
                <w:rFonts w:eastAsia="Tahoma" w:cstheme="minorHAnsi"/>
                <w:color w:val="000000"/>
                <w:lang w:val="el-GR" w:eastAsia="el-GR"/>
              </w:rPr>
              <w:t>Α.1 Αντικείμενο ελέγχου</w:t>
            </w:r>
          </w:p>
          <w:p w14:paraId="657D5EE6" w14:textId="77777777" w:rsidR="00860F26" w:rsidRPr="002E26F4" w:rsidRDefault="00860F26" w:rsidP="00B771A7">
            <w:pPr>
              <w:spacing w:before="240" w:line="276" w:lineRule="auto"/>
              <w:rPr>
                <w:rFonts w:eastAsia="Tahoma" w:cstheme="minorHAnsi"/>
                <w:color w:val="000000"/>
                <w:lang w:val="el-GR" w:eastAsia="el-GR"/>
              </w:rPr>
            </w:pPr>
            <w:r w:rsidRPr="002E26F4">
              <w:rPr>
                <w:rFonts w:eastAsia="Tahoma" w:cstheme="minorHAnsi"/>
                <w:color w:val="000000"/>
                <w:lang w:val="el-GR" w:eastAsia="el-GR"/>
              </w:rPr>
              <w:t>Διενεργήσαμε τις διαδικασίες, που συμφωνήθηκαν με βάση την από …/…/…. σύμβαση ανάθεσης, …</w:t>
            </w:r>
          </w:p>
          <w:p w14:paraId="15AE7DEA" w14:textId="77777777" w:rsidR="00860F26" w:rsidRPr="002E26F4" w:rsidRDefault="00860F26" w:rsidP="00B771A7">
            <w:pPr>
              <w:spacing w:before="240" w:line="276" w:lineRule="auto"/>
              <w:rPr>
                <w:rFonts w:eastAsia="Tahoma" w:cstheme="minorHAnsi"/>
                <w:color w:val="000000"/>
                <w:lang w:val="el-GR" w:eastAsia="el-GR"/>
              </w:rPr>
            </w:pPr>
            <w:r w:rsidRPr="002E26F4">
              <w:rPr>
                <w:rFonts w:eastAsia="Tahoma" w:cstheme="minorHAnsi"/>
                <w:color w:val="000000"/>
                <w:lang w:val="el-GR" w:eastAsia="el-GR"/>
              </w:rPr>
              <w:t xml:space="preserve">Α.2 Ελεγκτικό Πρότυπο </w:t>
            </w:r>
          </w:p>
          <w:p w14:paraId="6221441C" w14:textId="77777777" w:rsidR="00860F26" w:rsidRPr="002E26F4" w:rsidRDefault="00860F26" w:rsidP="00B771A7">
            <w:pPr>
              <w:spacing w:before="240" w:line="276" w:lineRule="auto"/>
              <w:rPr>
                <w:rFonts w:eastAsia="Tahoma" w:cstheme="minorHAnsi"/>
                <w:color w:val="000000"/>
                <w:lang w:val="el-GR" w:eastAsia="el-GR"/>
              </w:rPr>
            </w:pPr>
            <w:r w:rsidRPr="002E26F4">
              <w:rPr>
                <w:rFonts w:eastAsia="Tahoma" w:cstheme="minorHAnsi"/>
                <w:color w:val="000000"/>
                <w:lang w:val="el-GR" w:eastAsia="el-GR"/>
              </w:rPr>
              <w:t>Η εργασία μας έγινε με βάση το ΧΧΧΧ Πρότυπο.</w:t>
            </w:r>
          </w:p>
          <w:p w14:paraId="313ED8AA" w14:textId="77777777" w:rsidR="00860F26" w:rsidRPr="002E26F4" w:rsidRDefault="00860F26" w:rsidP="00B771A7">
            <w:pPr>
              <w:spacing w:before="240" w:line="276" w:lineRule="auto"/>
              <w:rPr>
                <w:rFonts w:eastAsia="Tahoma" w:cstheme="minorHAnsi"/>
                <w:color w:val="000000"/>
                <w:lang w:val="el-GR" w:eastAsia="el-GR"/>
              </w:rPr>
            </w:pPr>
            <w:r w:rsidRPr="002E26F4">
              <w:rPr>
                <w:rFonts w:eastAsia="Tahoma" w:cstheme="minorHAnsi"/>
                <w:color w:val="000000"/>
                <w:lang w:val="el-GR" w:eastAsia="el-GR"/>
              </w:rPr>
              <w:t>Α.3 Στόχος ελέγχου</w:t>
            </w:r>
          </w:p>
          <w:p w14:paraId="530ABA36" w14:textId="77777777" w:rsidR="00860F26" w:rsidRPr="002E26F4" w:rsidRDefault="00860F26" w:rsidP="00B771A7">
            <w:pPr>
              <w:spacing w:before="240" w:line="276" w:lineRule="auto"/>
              <w:rPr>
                <w:rFonts w:eastAsia="Tahoma" w:cstheme="minorHAnsi"/>
                <w:color w:val="000000"/>
                <w:lang w:val="el-GR" w:eastAsia="el-GR"/>
              </w:rPr>
            </w:pPr>
            <w:r w:rsidRPr="002E26F4">
              <w:rPr>
                <w:rFonts w:eastAsia="Tahoma" w:cstheme="minorHAnsi"/>
                <w:color w:val="000000"/>
                <w:lang w:val="el-GR" w:eastAsia="el-GR"/>
              </w:rPr>
              <w:t>Ο έλεγχος αφορά στην βεβαίωση της ικανοποιητικής επίτευξης του Οροσήμου/ Στόχου [</w:t>
            </w:r>
            <w:r w:rsidRPr="002E26F4">
              <w:rPr>
                <w:rFonts w:eastAsia="Tahoma" w:cstheme="minorHAnsi"/>
                <w:i/>
                <w:iCs/>
                <w:color w:val="000000"/>
                <w:lang w:val="el-GR" w:eastAsia="el-GR"/>
              </w:rPr>
              <w:t>αναφέρεται ο τίτλος του Οροσήμου/Στόχου</w:t>
            </w:r>
            <w:r w:rsidRPr="002E26F4">
              <w:rPr>
                <w:rFonts w:eastAsia="Tahoma" w:cstheme="minorHAnsi"/>
                <w:color w:val="000000"/>
                <w:lang w:val="el-GR" w:eastAsia="el-GR"/>
              </w:rPr>
              <w:t xml:space="preserve">], της μη ανάσχεσης ήδη επιτευχθέντων Οροσήμων και Στόχων της Δράσης/Έργου, και στην ορθή εκτέλεση της αναφερόμενης Δράσης/Έργου, σύμφωνα με τις αρχές της χρηστής δημοσιονομικής διαχείρισης και το εθνικό και </w:t>
            </w:r>
            <w:proofErr w:type="spellStart"/>
            <w:r w:rsidRPr="002E26F4">
              <w:rPr>
                <w:rFonts w:eastAsia="Tahoma" w:cstheme="minorHAnsi"/>
                <w:color w:val="000000"/>
                <w:lang w:val="el-GR" w:eastAsia="el-GR"/>
              </w:rPr>
              <w:t>ενωσιακό</w:t>
            </w:r>
            <w:proofErr w:type="spellEnd"/>
            <w:r w:rsidRPr="002E26F4">
              <w:rPr>
                <w:rFonts w:eastAsia="Tahoma" w:cstheme="minorHAnsi"/>
                <w:color w:val="000000"/>
                <w:lang w:val="el-GR" w:eastAsia="el-GR"/>
              </w:rPr>
              <w:t xml:space="preserve"> δίκαιο, ιδίως </w:t>
            </w:r>
            <w:r w:rsidRPr="002E26F4">
              <w:rPr>
                <w:rFonts w:cstheme="minorHAnsi"/>
                <w:lang w:val="el-GR" w:eastAsia="en-GB"/>
              </w:rPr>
              <w:t>των κανόνων σχετικά με την αποφυγή της σύγκρουσης συμφερόντων, την πρόληψη της απάτης, της διαφθοράς και της Διπλής Χρηματοδότησης, κατά την υλοποίηση των Δράσεων και Έργων και τη διαχείριση των κονδυλίων, καθώς και  τη συμμόρφωση των Δράσεων και Έργων με την αρχή της Μη πρόκλησης σημαντικής βλάβης και με τους κλιματικούς και ψηφιακούς στόχους, όπου απαιτείται, βάσει του Κανονισμού.</w:t>
            </w:r>
          </w:p>
          <w:p w14:paraId="5D969C42" w14:textId="77777777" w:rsidR="00860F26" w:rsidRPr="002E26F4" w:rsidRDefault="00860F26" w:rsidP="00B771A7">
            <w:pPr>
              <w:spacing w:before="240" w:line="276" w:lineRule="auto"/>
              <w:rPr>
                <w:rFonts w:cstheme="minorHAnsi"/>
                <w:b/>
                <w:bCs/>
                <w:lang w:val="el-GR" w:eastAsia="en-GB"/>
              </w:rPr>
            </w:pPr>
            <w:r w:rsidRPr="002E26F4">
              <w:rPr>
                <w:rFonts w:cstheme="minorHAnsi"/>
                <w:b/>
                <w:bCs/>
                <w:lang w:val="el-GR" w:eastAsia="en-GB"/>
              </w:rPr>
              <w:t>Β. Μεθοδολογία του ελέγχου</w:t>
            </w:r>
          </w:p>
          <w:p w14:paraId="75F5665E" w14:textId="77777777" w:rsidR="00860F26" w:rsidRPr="002E26F4" w:rsidRDefault="00860F26" w:rsidP="00B771A7">
            <w:pPr>
              <w:spacing w:before="240" w:line="276" w:lineRule="auto"/>
              <w:rPr>
                <w:rFonts w:cstheme="minorHAnsi"/>
                <w:lang w:val="el-GR" w:eastAsia="en-GB"/>
              </w:rPr>
            </w:pPr>
            <w:r w:rsidRPr="002E26F4">
              <w:rPr>
                <w:rFonts w:cstheme="minorHAnsi"/>
                <w:lang w:val="el-GR" w:eastAsia="en-GB"/>
              </w:rPr>
              <w:t xml:space="preserve">Ο Ελεγκτής έλαβε υπόψη τα Διεθνή και Ελληνικά Ελεγκτικά Πρότυπα, την κείμενη εθνική και </w:t>
            </w:r>
            <w:proofErr w:type="spellStart"/>
            <w:r w:rsidRPr="002E26F4">
              <w:rPr>
                <w:rFonts w:cstheme="minorHAnsi"/>
                <w:lang w:val="el-GR" w:eastAsia="en-GB"/>
              </w:rPr>
              <w:t>ενωσιακή</w:t>
            </w:r>
            <w:proofErr w:type="spellEnd"/>
            <w:r w:rsidRPr="002E26F4">
              <w:rPr>
                <w:rFonts w:cstheme="minorHAnsi"/>
                <w:lang w:val="el-GR" w:eastAsia="en-GB"/>
              </w:rPr>
              <w:t xml:space="preserve"> νομοθεσία, ιδία δε τις διατάξεις του Κανονισμού (ΕΕ) με αριθ. 2021/241 του Ευρωπαϊκού Κοινοβουλίου και του Συμβουλίου της 12ης Φεβρουαρίου 2021 για τη θέσπιση του μηχανισμού ανάκαμψης και ανθεκτικότητας (</w:t>
            </w:r>
            <w:r w:rsidRPr="00BA623C">
              <w:rPr>
                <w:rFonts w:cstheme="minorHAnsi"/>
                <w:lang w:eastAsia="en-GB"/>
              </w:rPr>
              <w:t>L</w:t>
            </w:r>
            <w:r w:rsidRPr="002E26F4">
              <w:rPr>
                <w:rFonts w:cstheme="minorHAnsi"/>
                <w:lang w:val="el-GR" w:eastAsia="en-GB"/>
              </w:rPr>
              <w:t xml:space="preserve"> 57/17), και τα οριζόμενα στο Σύστημα Διαχείρισης και Ελέγχου των Δράσεων και των Έργων του Ταμείου Ανάκαμψης και Ανθεκτικότητας, καθώς και κάθε επόμενη σχετική απόφαση του αρμόδιου Υπουργού.</w:t>
            </w:r>
          </w:p>
          <w:p w14:paraId="62650E8B" w14:textId="77777777" w:rsidR="00860F26" w:rsidRPr="002E26F4" w:rsidRDefault="00860F26" w:rsidP="00B771A7">
            <w:pPr>
              <w:spacing w:before="240" w:line="276" w:lineRule="auto"/>
              <w:rPr>
                <w:rFonts w:eastAsia="Tahoma" w:cstheme="minorHAnsi"/>
                <w:color w:val="000000"/>
                <w:lang w:val="el-GR" w:eastAsia="el-GR"/>
              </w:rPr>
            </w:pPr>
            <w:r w:rsidRPr="002E26F4">
              <w:rPr>
                <w:rFonts w:eastAsia="Tahoma" w:cstheme="minorHAnsi"/>
                <w:color w:val="000000"/>
                <w:lang w:val="el-GR" w:eastAsia="el-GR"/>
              </w:rPr>
              <w:lastRenderedPageBreak/>
              <w:t>[</w:t>
            </w:r>
            <w:r w:rsidRPr="002E26F4">
              <w:rPr>
                <w:rFonts w:eastAsia="Tahoma" w:cstheme="minorHAnsi"/>
                <w:i/>
                <w:iCs/>
                <w:color w:val="000000"/>
                <w:lang w:val="el-GR" w:eastAsia="el-GR"/>
              </w:rPr>
              <w:t>Αναφέρεται η ελεγκτική προσέγγιση που ακολουθήθηκε, καθώς και η εφαρμογή τυχόν μεθόδου δειγματοληψίας που εφαρμόστηκε προς ενίσχυση της ελεγκτικής βεβαιότητας του ελεγκτή.</w:t>
            </w:r>
            <w:r w:rsidRPr="002E26F4">
              <w:rPr>
                <w:rFonts w:eastAsia="Tahoma" w:cstheme="minorHAnsi"/>
                <w:color w:val="000000"/>
                <w:lang w:val="el-GR" w:eastAsia="el-GR"/>
              </w:rPr>
              <w:t>]</w:t>
            </w:r>
          </w:p>
          <w:p w14:paraId="59EBE800" w14:textId="77777777" w:rsidR="00860F26" w:rsidRPr="002E26F4" w:rsidRDefault="00860F26" w:rsidP="00B771A7">
            <w:pPr>
              <w:spacing w:before="240" w:line="276" w:lineRule="auto"/>
              <w:rPr>
                <w:rFonts w:eastAsia="Tahoma" w:cstheme="minorHAnsi"/>
                <w:b/>
                <w:bCs/>
                <w:color w:val="000000"/>
                <w:lang w:val="el-GR" w:eastAsia="el-GR"/>
              </w:rPr>
            </w:pPr>
            <w:r w:rsidRPr="002E26F4">
              <w:rPr>
                <w:rFonts w:cstheme="minorHAnsi"/>
                <w:b/>
                <w:bCs/>
                <w:lang w:val="el-GR" w:eastAsia="en-GB"/>
              </w:rPr>
              <w:t>Γ. Προηγούμενοι έλεγχοι σε άλλο Ορόσημο/Στόχο της ίδιας Δράσης/Έργου</w:t>
            </w:r>
          </w:p>
          <w:p w14:paraId="4A302B5B" w14:textId="77777777" w:rsidR="00860F26" w:rsidRPr="002E26F4" w:rsidRDefault="00860F26" w:rsidP="00B771A7">
            <w:pPr>
              <w:spacing w:before="240" w:line="276" w:lineRule="auto"/>
              <w:rPr>
                <w:rFonts w:cstheme="minorHAnsi"/>
                <w:b/>
                <w:bCs/>
                <w:lang w:val="el-GR" w:eastAsia="en-GB"/>
              </w:rPr>
            </w:pPr>
            <w:r w:rsidRPr="002E26F4">
              <w:rPr>
                <w:rFonts w:eastAsia="Tahoma" w:cstheme="minorHAnsi"/>
                <w:color w:val="000000"/>
                <w:lang w:val="el-GR" w:eastAsia="el-GR"/>
              </w:rPr>
              <w:t>[</w:t>
            </w:r>
            <w:r w:rsidRPr="002E26F4">
              <w:rPr>
                <w:rFonts w:eastAsia="Tahoma" w:cstheme="minorHAnsi"/>
                <w:i/>
                <w:iCs/>
                <w:color w:val="000000"/>
                <w:lang w:val="el-GR" w:eastAsia="el-GR"/>
              </w:rPr>
              <w:t xml:space="preserve">Αναφέρεται εάν υφίσταται άλλο </w:t>
            </w:r>
            <w:r w:rsidRPr="002E26F4">
              <w:rPr>
                <w:rFonts w:cstheme="minorHAnsi"/>
                <w:i/>
                <w:iCs/>
                <w:lang w:val="el-GR" w:eastAsia="en-GB"/>
              </w:rPr>
              <w:t>Ορόσημο/Στόχος της ίδιας Δράσης/Έργου</w:t>
            </w:r>
            <w:r w:rsidRPr="002E26F4">
              <w:rPr>
                <w:rFonts w:eastAsia="Tahoma" w:cstheme="minorHAnsi"/>
                <w:i/>
                <w:iCs/>
                <w:color w:val="000000"/>
                <w:lang w:val="el-GR" w:eastAsia="el-GR"/>
              </w:rPr>
              <w:t xml:space="preserve"> που έχει βεβαιωθεί η επίτευξή του σε προηγούμενο έλεγχο (με αφορμή προηγούμενο Αίτημα Πληρωμής). Εάν ναι, βεβαιώνεται η μη ανάσχεση αυτού.</w:t>
            </w:r>
            <w:r w:rsidRPr="002E26F4">
              <w:rPr>
                <w:rFonts w:eastAsia="Tahoma" w:cstheme="minorHAnsi"/>
                <w:color w:val="000000"/>
                <w:lang w:val="el-GR" w:eastAsia="el-GR"/>
              </w:rPr>
              <w:t>]</w:t>
            </w:r>
          </w:p>
          <w:p w14:paraId="34FC165B" w14:textId="77777777" w:rsidR="00860F26" w:rsidRPr="002E26F4" w:rsidRDefault="00860F26" w:rsidP="00B771A7">
            <w:pPr>
              <w:spacing w:before="240" w:line="276" w:lineRule="auto"/>
              <w:rPr>
                <w:rFonts w:eastAsia="Tahoma" w:cstheme="minorHAnsi"/>
                <w:b/>
                <w:bCs/>
                <w:color w:val="000000"/>
                <w:lang w:val="el-GR" w:eastAsia="el-GR"/>
              </w:rPr>
            </w:pPr>
            <w:r w:rsidRPr="002E26F4">
              <w:rPr>
                <w:rFonts w:cstheme="minorHAnsi"/>
                <w:b/>
                <w:bCs/>
                <w:lang w:val="el-GR" w:eastAsia="en-GB"/>
              </w:rPr>
              <w:t>Δ. Αποτελέσματα του ελέγχου</w:t>
            </w:r>
          </w:p>
          <w:p w14:paraId="45F261CC" w14:textId="77777777" w:rsidR="00860F26" w:rsidRPr="002E26F4" w:rsidRDefault="00860F26" w:rsidP="00B771A7">
            <w:pPr>
              <w:spacing w:before="240" w:line="276" w:lineRule="auto"/>
              <w:rPr>
                <w:rFonts w:eastAsia="Tahoma" w:cstheme="minorHAnsi"/>
                <w:color w:val="000000"/>
                <w:lang w:val="el-GR" w:eastAsia="el-GR"/>
              </w:rPr>
            </w:pPr>
            <w:r w:rsidRPr="002E26F4">
              <w:rPr>
                <w:rFonts w:eastAsia="Tahoma" w:cstheme="minorHAnsi"/>
                <w:color w:val="000000"/>
                <w:lang w:val="el-GR" w:eastAsia="el-GR"/>
              </w:rPr>
              <w:t>[</w:t>
            </w:r>
            <w:r w:rsidRPr="002E26F4">
              <w:rPr>
                <w:rFonts w:cstheme="minorHAnsi"/>
                <w:i/>
                <w:iCs/>
                <w:lang w:val="el-GR"/>
              </w:rPr>
              <w:t>Παρατίθενται τα αποτελέσματα του ελέγχου, ανά ενότητα που ελέγχθηκε στο πλαίσιο του ελεγκτικού έργου.</w:t>
            </w:r>
            <w:r w:rsidRPr="002E26F4">
              <w:rPr>
                <w:rFonts w:eastAsia="Tahoma" w:cstheme="minorHAnsi"/>
                <w:color w:val="000000"/>
                <w:lang w:val="el-GR" w:eastAsia="el-GR"/>
              </w:rPr>
              <w:t>]</w:t>
            </w:r>
          </w:p>
          <w:p w14:paraId="7E9EA68C" w14:textId="77777777" w:rsidR="00860F26" w:rsidRPr="002E26F4" w:rsidRDefault="00860F26" w:rsidP="00B771A7">
            <w:pPr>
              <w:spacing w:before="240" w:line="276" w:lineRule="auto"/>
              <w:rPr>
                <w:rFonts w:eastAsia="Tahoma" w:cstheme="minorHAnsi"/>
                <w:b/>
                <w:bCs/>
                <w:color w:val="000000"/>
                <w:lang w:val="el-GR" w:eastAsia="el-GR"/>
              </w:rPr>
            </w:pPr>
            <w:r w:rsidRPr="002E26F4">
              <w:rPr>
                <w:rFonts w:cstheme="minorHAnsi"/>
                <w:b/>
                <w:bCs/>
                <w:lang w:val="el-GR" w:eastAsia="en-GB"/>
              </w:rPr>
              <w:t>Ε. Συμπεράσματα - Διαπιστώσεις του ελέγχου</w:t>
            </w:r>
          </w:p>
          <w:p w14:paraId="27684817" w14:textId="77777777" w:rsidR="00860F26" w:rsidRPr="002E26F4" w:rsidRDefault="00860F26" w:rsidP="00B771A7">
            <w:pPr>
              <w:spacing w:afterLines="120" w:after="288" w:line="23" w:lineRule="atLeast"/>
              <w:rPr>
                <w:rFonts w:cstheme="minorHAnsi"/>
                <w:b/>
                <w:bCs/>
                <w:lang w:val="el-GR"/>
              </w:rPr>
            </w:pPr>
            <w:r w:rsidRPr="002E26F4">
              <w:rPr>
                <w:rFonts w:cstheme="minorHAnsi"/>
                <w:lang w:val="el-GR"/>
              </w:rPr>
              <w:t>Ε.1 Υλοποίηση του Ελεγκτικού Έργου</w:t>
            </w:r>
            <w:r w:rsidRPr="002E26F4">
              <w:rPr>
                <w:rFonts w:cstheme="minorHAnsi"/>
                <w:b/>
                <w:bCs/>
                <w:lang w:val="el-GR"/>
              </w:rPr>
              <w:t xml:space="preserve"> </w:t>
            </w:r>
          </w:p>
          <w:p w14:paraId="66A25E50" w14:textId="77777777" w:rsidR="00860F26" w:rsidRPr="002E26F4" w:rsidRDefault="00860F26" w:rsidP="00B771A7">
            <w:pPr>
              <w:spacing w:before="240" w:line="276" w:lineRule="auto"/>
              <w:rPr>
                <w:rFonts w:eastAsia="Tahoma" w:cstheme="minorHAnsi"/>
                <w:color w:val="000000"/>
                <w:lang w:val="el-GR" w:eastAsia="el-GR"/>
              </w:rPr>
            </w:pPr>
            <w:r w:rsidRPr="00BA623C">
              <w:rPr>
                <w:rFonts w:eastAsia="Tahoma" w:cstheme="minorHAnsi"/>
                <w:color w:val="000000"/>
                <w:lang w:eastAsia="el-GR"/>
              </w:rPr>
              <w:t>O</w:t>
            </w:r>
            <w:r w:rsidRPr="002E26F4">
              <w:rPr>
                <w:rFonts w:eastAsia="Tahoma" w:cstheme="minorHAnsi"/>
                <w:color w:val="000000"/>
                <w:lang w:val="el-GR" w:eastAsia="el-GR"/>
              </w:rPr>
              <w:t xml:space="preserve"> ελεγχόμενος φορέας συνεργάστηκε/δε συνεργάστηκε (αναφέρεται σχετικά) για την επίτευξη των στόχων του ελέγχου. </w:t>
            </w:r>
          </w:p>
          <w:p w14:paraId="7E091998" w14:textId="77777777" w:rsidR="00860F26" w:rsidRPr="002E26F4" w:rsidRDefault="00860F26" w:rsidP="00B771A7">
            <w:pPr>
              <w:spacing w:before="240" w:line="276" w:lineRule="auto"/>
              <w:rPr>
                <w:rFonts w:eastAsia="Tahoma" w:cstheme="minorHAnsi"/>
                <w:color w:val="000000"/>
                <w:lang w:val="el-GR" w:eastAsia="el-GR"/>
              </w:rPr>
            </w:pPr>
            <w:r w:rsidRPr="002E26F4">
              <w:rPr>
                <w:rFonts w:eastAsia="Tahoma" w:cstheme="minorHAnsi"/>
                <w:color w:val="000000"/>
                <w:lang w:val="el-GR" w:eastAsia="el-GR"/>
              </w:rPr>
              <w:t xml:space="preserve">Οι ελεγκτικές εργασίες διεξήχθησαν χωρίς περιορισμούς/με περιορισμούς (αναφέρεται σχετικά και εάν υπήρξαν περιορισμοί, αυτοί καταγράφονται). </w:t>
            </w:r>
          </w:p>
          <w:p w14:paraId="3E27EA0F" w14:textId="77777777" w:rsidR="00860F26" w:rsidRPr="002E26F4" w:rsidRDefault="00860F26" w:rsidP="00B771A7">
            <w:pPr>
              <w:spacing w:before="240" w:line="276" w:lineRule="auto"/>
              <w:rPr>
                <w:rFonts w:eastAsia="Tahoma" w:cstheme="minorHAnsi"/>
                <w:color w:val="000000"/>
                <w:lang w:val="el-GR" w:eastAsia="el-GR"/>
              </w:rPr>
            </w:pPr>
            <w:r w:rsidRPr="002E26F4">
              <w:rPr>
                <w:rFonts w:eastAsia="Tahoma" w:cstheme="minorHAnsi"/>
                <w:color w:val="000000"/>
                <w:lang w:val="el-GR" w:eastAsia="el-GR"/>
              </w:rPr>
              <w:t xml:space="preserve">Ο βαθμός επίτευξης των στόχων του ελέγχου, προκειμένου για την επιβεβαίωση της επίτευξης του [αναφορά ελεγχόμενου Οροσήμου/Στόχου], και με βάση τα αποτελέσματα της ελεγκτικής εργασίας που καταγράφονται στο Μέρος Δ’ της Έκθεσης επιτρέπει/δεν επιτρέπει (αναφέρεται σχετικά) τη διατύπωση των διαπιστώσεων/συμπερασμάτων με εύλογη βεβαιότητα. </w:t>
            </w:r>
          </w:p>
          <w:p w14:paraId="1C4B1572" w14:textId="77777777" w:rsidR="00860F26" w:rsidRPr="002E26F4" w:rsidRDefault="00860F26" w:rsidP="00B771A7">
            <w:pPr>
              <w:spacing w:before="240" w:line="276" w:lineRule="auto"/>
              <w:rPr>
                <w:rFonts w:eastAsia="Tahoma" w:cstheme="minorHAnsi"/>
                <w:color w:val="000000"/>
                <w:lang w:val="el-GR" w:eastAsia="el-GR"/>
              </w:rPr>
            </w:pPr>
            <w:r w:rsidRPr="002E26F4">
              <w:rPr>
                <w:rFonts w:eastAsia="Tahoma" w:cstheme="minorHAnsi"/>
                <w:color w:val="000000"/>
                <w:lang w:val="el-GR" w:eastAsia="el-GR"/>
              </w:rPr>
              <w:t>Ε.2 Συμπεράσματα - Διαπιστώσεις</w:t>
            </w:r>
          </w:p>
          <w:p w14:paraId="078281A5" w14:textId="77777777" w:rsidR="00860F26" w:rsidRPr="002E26F4" w:rsidRDefault="00860F26" w:rsidP="00B771A7">
            <w:pPr>
              <w:spacing w:before="240" w:line="276" w:lineRule="auto"/>
              <w:rPr>
                <w:rFonts w:cstheme="minorHAnsi"/>
                <w:lang w:val="el-GR" w:eastAsia="en-GB"/>
              </w:rPr>
            </w:pPr>
            <w:r w:rsidRPr="002E26F4">
              <w:rPr>
                <w:rFonts w:cstheme="minorHAnsi"/>
                <w:lang w:val="el-GR"/>
              </w:rPr>
              <w:t xml:space="preserve">Με βάση τα αποτελέσματα της ελεγκτική εργασία που καταγράφονται στο Μέρος Γ’ της παρούσας έκθεσης, διαπιστώνεται, με εύλογη βεβαιότητα, η ικανοποιητική επίτευξη του </w:t>
            </w:r>
            <w:r w:rsidRPr="002E26F4">
              <w:rPr>
                <w:rFonts w:eastAsia="Tahoma" w:cstheme="minorHAnsi"/>
                <w:color w:val="000000"/>
                <w:lang w:val="el-GR" w:eastAsia="el-GR"/>
              </w:rPr>
              <w:t xml:space="preserve">Οροσήμου/Στόχου (αναφέρεται σχετικά), και η ορθή εκτέλεση της Δράσης/Έργου (αναφέρεται σχετικά), σύμφωνα με τις αρχές της χρηστής δημοσιονομικής διαχείρισης και το εθνικό και </w:t>
            </w:r>
            <w:proofErr w:type="spellStart"/>
            <w:r w:rsidRPr="002E26F4">
              <w:rPr>
                <w:rFonts w:eastAsia="Tahoma" w:cstheme="minorHAnsi"/>
                <w:color w:val="000000"/>
                <w:lang w:val="el-GR" w:eastAsia="el-GR"/>
              </w:rPr>
              <w:t>ενωσιακό</w:t>
            </w:r>
            <w:proofErr w:type="spellEnd"/>
            <w:r w:rsidRPr="002E26F4">
              <w:rPr>
                <w:rFonts w:eastAsia="Tahoma" w:cstheme="minorHAnsi"/>
                <w:color w:val="000000"/>
                <w:lang w:val="el-GR" w:eastAsia="el-GR"/>
              </w:rPr>
              <w:t xml:space="preserve"> δίκαιο, ιδίως </w:t>
            </w:r>
            <w:r w:rsidRPr="002E26F4">
              <w:rPr>
                <w:rFonts w:cstheme="minorHAnsi"/>
                <w:lang w:val="el-GR" w:eastAsia="en-GB"/>
              </w:rPr>
              <w:t>των κανόνων σχετικά με την αποφυγή της σύγκρουσης συμφερόντων, την πρόληψη της απάτης, της διαφθοράς και της Διπλής Χρηματοδότησης, κατά την υλοποίηση των Δράσεων και Έργων και τη διαχείριση των κονδυλίων, καθώς και  η συμμόρφωση της Δράσης/Έργου με την αρχή της Μη πρόκλησης σημαντικής βλάβης και με τους κλιματικούς και ψηφιακούς στόχους (αναφέρεται σχετικά εφόσον απαιτείται, βάσει του Κανονισμού).</w:t>
            </w:r>
          </w:p>
          <w:p w14:paraId="34B45881" w14:textId="77777777" w:rsidR="00860F26" w:rsidRPr="002E26F4" w:rsidRDefault="00860F26" w:rsidP="00B771A7">
            <w:pPr>
              <w:spacing w:before="240" w:line="276" w:lineRule="auto"/>
              <w:rPr>
                <w:rFonts w:eastAsia="Tahoma" w:cstheme="minorHAnsi"/>
                <w:color w:val="000000"/>
                <w:lang w:val="el-GR" w:eastAsia="el-GR"/>
              </w:rPr>
            </w:pPr>
            <w:r w:rsidRPr="002E26F4">
              <w:rPr>
                <w:rFonts w:cstheme="minorHAnsi"/>
                <w:lang w:val="el-GR" w:eastAsia="en-GB"/>
              </w:rPr>
              <w:t>[</w:t>
            </w:r>
            <w:r w:rsidRPr="002E26F4">
              <w:rPr>
                <w:rFonts w:cstheme="minorHAnsi"/>
                <w:i/>
                <w:iCs/>
                <w:lang w:val="el-GR" w:eastAsia="en-GB"/>
              </w:rPr>
              <w:t>Στην περίπτωση που τ</w:t>
            </w:r>
            <w:r w:rsidRPr="002E26F4">
              <w:rPr>
                <w:rFonts w:eastAsia="Tahoma" w:cstheme="minorHAnsi"/>
                <w:i/>
                <w:iCs/>
                <w:color w:val="000000"/>
                <w:lang w:val="el-GR" w:eastAsia="el-GR"/>
              </w:rPr>
              <w:t>ο Συμπέρασμα του Ανεξάρτητου Ελεγκτή διατυπώνεται με μερική επιφύλαξη ή διατυπώνεται αρνητικό συμπέρασμα ή και υφίσταται αδυναμία έκφρασης συμπεράσματος, το ανωτέρω κείμενο τροποποιείται αναλόγως</w:t>
            </w:r>
            <w:r w:rsidRPr="002E26F4">
              <w:rPr>
                <w:rFonts w:eastAsia="Tahoma" w:cstheme="minorHAnsi"/>
                <w:color w:val="000000"/>
                <w:lang w:val="el-GR" w:eastAsia="el-GR"/>
              </w:rPr>
              <w:t>.]</w:t>
            </w:r>
          </w:p>
          <w:p w14:paraId="05B4243C" w14:textId="77777777" w:rsidR="00860F26" w:rsidRPr="002E26F4" w:rsidRDefault="00860F26" w:rsidP="00B771A7">
            <w:pPr>
              <w:spacing w:line="276" w:lineRule="auto"/>
              <w:rPr>
                <w:rFonts w:eastAsia="Tahoma" w:cstheme="minorHAnsi"/>
                <w:color w:val="000000"/>
                <w:lang w:val="el-GR" w:eastAsia="el-GR"/>
              </w:rPr>
            </w:pPr>
            <w:r w:rsidRPr="002E26F4">
              <w:rPr>
                <w:rFonts w:eastAsia="Tahoma" w:cstheme="minorHAnsi"/>
                <w:color w:val="000000"/>
                <w:lang w:val="el-GR" w:eastAsia="el-GR"/>
              </w:rPr>
              <w:t xml:space="preserve">Ο Ορκωτός Ελεγκτής-Λογιστής </w:t>
            </w:r>
          </w:p>
          <w:p w14:paraId="6ADEBD54" w14:textId="77777777" w:rsidR="00860F26" w:rsidRPr="002E26F4" w:rsidRDefault="00860F26" w:rsidP="00B771A7">
            <w:pPr>
              <w:spacing w:line="276" w:lineRule="auto"/>
              <w:rPr>
                <w:rFonts w:eastAsia="Tahoma" w:cstheme="minorHAnsi"/>
                <w:color w:val="000000"/>
                <w:lang w:val="el-GR" w:eastAsia="el-GR"/>
              </w:rPr>
            </w:pPr>
            <w:r w:rsidRPr="002E26F4">
              <w:rPr>
                <w:rFonts w:eastAsia="Tahoma" w:cstheme="minorHAnsi"/>
                <w:color w:val="000000"/>
                <w:lang w:val="el-GR" w:eastAsia="el-GR"/>
              </w:rPr>
              <w:lastRenderedPageBreak/>
              <w:t xml:space="preserve">(Υπογραφή + σφραγίδα) </w:t>
            </w:r>
          </w:p>
          <w:p w14:paraId="7E122DCE" w14:textId="77777777" w:rsidR="00860F26" w:rsidRPr="00CD1628" w:rsidRDefault="00860F26" w:rsidP="00B771A7">
            <w:pPr>
              <w:spacing w:line="276" w:lineRule="auto"/>
              <w:rPr>
                <w:rFonts w:eastAsia="Tahoma" w:cstheme="minorHAnsi"/>
                <w:color w:val="000000"/>
                <w:lang w:eastAsia="el-GR"/>
              </w:rPr>
            </w:pPr>
            <w:proofErr w:type="spellStart"/>
            <w:r w:rsidRPr="00CD1628">
              <w:rPr>
                <w:rFonts w:eastAsia="Tahoma" w:cstheme="minorHAnsi"/>
                <w:color w:val="000000"/>
                <w:lang w:eastAsia="el-GR"/>
              </w:rPr>
              <w:t>Ονομ</w:t>
            </w:r>
            <w:proofErr w:type="spellEnd"/>
            <w:r w:rsidRPr="00CD1628">
              <w:rPr>
                <w:rFonts w:eastAsia="Tahoma" w:cstheme="minorHAnsi"/>
                <w:color w:val="000000"/>
                <w:lang w:eastAsia="el-GR"/>
              </w:rPr>
              <w:t>ατεπώνυμο</w:t>
            </w:r>
          </w:p>
          <w:p w14:paraId="1A74466D" w14:textId="77777777" w:rsidR="00860F26" w:rsidRDefault="00860F26" w:rsidP="00B771A7">
            <w:pPr>
              <w:autoSpaceDE w:val="0"/>
              <w:autoSpaceDN w:val="0"/>
              <w:spacing w:line="312" w:lineRule="auto"/>
              <w:ind w:right="23"/>
              <w:jc w:val="center"/>
              <w:rPr>
                <w:rFonts w:eastAsia="SimSun"/>
                <w:b/>
                <w:bCs/>
                <w:sz w:val="24"/>
                <w:u w:val="single"/>
                <w:lang w:val="el-GR"/>
              </w:rPr>
            </w:pPr>
          </w:p>
        </w:tc>
      </w:tr>
    </w:tbl>
    <w:p w14:paraId="1E1069A7" w14:textId="77777777" w:rsidR="00860F26" w:rsidRDefault="00860F26" w:rsidP="00C61701">
      <w:pPr>
        <w:autoSpaceDE w:val="0"/>
        <w:autoSpaceDN w:val="0"/>
        <w:spacing w:line="312" w:lineRule="auto"/>
        <w:ind w:right="23"/>
        <w:rPr>
          <w:lang w:val="el-GR"/>
        </w:rPr>
      </w:pPr>
    </w:p>
    <w:p w14:paraId="19701300" w14:textId="77777777" w:rsidR="00860F26" w:rsidRPr="00906726" w:rsidRDefault="00860F26" w:rsidP="00860F26">
      <w:pPr>
        <w:autoSpaceDE w:val="0"/>
        <w:autoSpaceDN w:val="0"/>
        <w:spacing w:line="312" w:lineRule="auto"/>
        <w:ind w:right="23"/>
        <w:jc w:val="center"/>
        <w:rPr>
          <w:b/>
          <w:bCs/>
          <w:lang w:val="el-GR"/>
        </w:rPr>
      </w:pPr>
      <w:r w:rsidRPr="000D4556">
        <w:rPr>
          <w:b/>
          <w:bCs/>
          <w:lang w:val="el-GR"/>
        </w:rPr>
        <w:t>ΠΙΝΑΚΑΣ Ι</w:t>
      </w:r>
      <w:r w:rsidRPr="000D4556">
        <w:rPr>
          <w:b/>
          <w:bCs/>
          <w:lang w:val="en-US"/>
        </w:rPr>
        <w:t>V</w:t>
      </w:r>
    </w:p>
    <w:p w14:paraId="5C535C3D" w14:textId="77777777" w:rsidR="00C61701" w:rsidRDefault="00C61701" w:rsidP="00C61701">
      <w:pPr>
        <w:autoSpaceDE w:val="0"/>
        <w:autoSpaceDN w:val="0"/>
        <w:spacing w:line="312" w:lineRule="auto"/>
        <w:ind w:right="23"/>
        <w:rPr>
          <w:lang w:val="el-GR"/>
        </w:rPr>
      </w:pPr>
    </w:p>
    <w:tbl>
      <w:tblPr>
        <w:tblStyle w:val="TableGrid"/>
        <w:tblW w:w="0" w:type="auto"/>
        <w:tblLook w:val="04A0" w:firstRow="1" w:lastRow="0" w:firstColumn="1" w:lastColumn="0" w:noHBand="0" w:noVBand="1"/>
      </w:tblPr>
      <w:tblGrid>
        <w:gridCol w:w="9628"/>
      </w:tblGrid>
      <w:tr w:rsidR="00860F26" w14:paraId="4871847D" w14:textId="77777777" w:rsidTr="00B771A7">
        <w:tc>
          <w:tcPr>
            <w:tcW w:w="9628" w:type="dxa"/>
          </w:tcPr>
          <w:p w14:paraId="6419F46B" w14:textId="77777777" w:rsidR="00860F26" w:rsidRDefault="00860F26" w:rsidP="00B771A7">
            <w:pPr>
              <w:jc w:val="center"/>
              <w:rPr>
                <w:rFonts w:ascii="Calibri" w:hAnsi="Calibri"/>
                <w:sz w:val="20"/>
                <w:szCs w:val="20"/>
              </w:rPr>
            </w:pPr>
            <w:r>
              <w:rPr>
                <w:noProof/>
              </w:rPr>
              <w:drawing>
                <wp:inline distT="0" distB="0" distL="0" distR="0" wp14:anchorId="45F48DAB" wp14:editId="51EBC64A">
                  <wp:extent cx="514350" cy="285750"/>
                  <wp:effectExtent l="0" t="0" r="0" b="0"/>
                  <wp:docPr id="1" name="Εικόνα 1" descr="Εικόνα που περιέχει σκίτσο/σχέδιο, σύμβολο, σχεδίαση&#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σκίτσο/σχέδιο, σύμβολο, σχεδίαση&#10;&#10;Περιγραφή που δημιουργήθηκε αυτόματα"/>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14350" cy="285750"/>
                          </a:xfrm>
                          <a:prstGeom prst="rect">
                            <a:avLst/>
                          </a:prstGeom>
                          <a:noFill/>
                          <a:ln>
                            <a:noFill/>
                          </a:ln>
                        </pic:spPr>
                      </pic:pic>
                    </a:graphicData>
                  </a:graphic>
                </wp:inline>
              </w:drawing>
            </w:r>
          </w:p>
          <w:p w14:paraId="52C2977E" w14:textId="77777777" w:rsidR="00860F26" w:rsidRDefault="00860F26" w:rsidP="00B771A7">
            <w:pPr>
              <w:jc w:val="center"/>
              <w:rPr>
                <w:rFonts w:ascii="Calibri" w:hAnsi="Calibri"/>
                <w:sz w:val="20"/>
                <w:szCs w:val="20"/>
              </w:rPr>
            </w:pPr>
            <w:r w:rsidRPr="001F0FE6">
              <w:rPr>
                <w:rFonts w:ascii="Calibri" w:hAnsi="Calibri"/>
                <w:sz w:val="20"/>
                <w:szCs w:val="20"/>
              </w:rPr>
              <w:t>ΥΠΕΥΘΥΝΗ ΔΗΛΩΣΗ</w:t>
            </w:r>
          </w:p>
          <w:p w14:paraId="0E3AA8D3" w14:textId="77777777" w:rsidR="00860F26" w:rsidRPr="00D40F21" w:rsidRDefault="00860F26" w:rsidP="00B771A7">
            <w:pPr>
              <w:pStyle w:val="Heading3"/>
              <w:jc w:val="center"/>
              <w:rPr>
                <w:rFonts w:ascii="Calibri" w:hAnsi="Calibri" w:cs="Calibri"/>
                <w:b w:val="0"/>
                <w:bCs w:val="0"/>
                <w:sz w:val="20"/>
                <w:szCs w:val="20"/>
              </w:rPr>
            </w:pPr>
            <w:bookmarkStart w:id="412" w:name="_Toc139981087"/>
            <w:bookmarkStart w:id="413" w:name="_Toc139985633"/>
            <w:r w:rsidRPr="001F0FE6">
              <w:rPr>
                <w:rFonts w:ascii="Calibri" w:hAnsi="Calibri" w:cs="Calibri"/>
                <w:sz w:val="20"/>
                <w:szCs w:val="20"/>
                <w:vertAlign w:val="superscript"/>
              </w:rPr>
              <w:t>(</w:t>
            </w:r>
            <w:proofErr w:type="spellStart"/>
            <w:r w:rsidRPr="00D40F21">
              <w:rPr>
                <w:rFonts w:ascii="Calibri" w:hAnsi="Calibri" w:cs="Calibri"/>
                <w:b w:val="0"/>
                <w:bCs w:val="0"/>
                <w:sz w:val="20"/>
                <w:szCs w:val="20"/>
              </w:rPr>
              <w:t>άρθρο</w:t>
            </w:r>
            <w:proofErr w:type="spellEnd"/>
            <w:r w:rsidRPr="00D40F21">
              <w:rPr>
                <w:rFonts w:ascii="Calibri" w:hAnsi="Calibri" w:cs="Calibri"/>
                <w:b w:val="0"/>
                <w:bCs w:val="0"/>
                <w:sz w:val="20"/>
                <w:szCs w:val="20"/>
              </w:rPr>
              <w:t xml:space="preserve"> 8 Ν.1599/1986)</w:t>
            </w:r>
            <w:bookmarkEnd w:id="412"/>
            <w:bookmarkEnd w:id="413"/>
          </w:p>
          <w:tbl>
            <w:tblPr>
              <w:tblStyle w:val="TableGrid"/>
              <w:tblW w:w="0" w:type="auto"/>
              <w:tblLook w:val="04A0" w:firstRow="1" w:lastRow="0" w:firstColumn="1" w:lastColumn="0" w:noHBand="0" w:noVBand="1"/>
            </w:tblPr>
            <w:tblGrid>
              <w:gridCol w:w="9402"/>
            </w:tblGrid>
            <w:tr w:rsidR="00860F26" w:rsidRPr="00310424" w14:paraId="60003A93" w14:textId="77777777" w:rsidTr="00B771A7">
              <w:tc>
                <w:tcPr>
                  <w:tcW w:w="9402" w:type="dxa"/>
                </w:tcPr>
                <w:p w14:paraId="7B6B5747" w14:textId="77777777" w:rsidR="00860F26" w:rsidRDefault="00860F26" w:rsidP="00B771A7">
                  <w:pPr>
                    <w:pStyle w:val="BodyText2"/>
                    <w:pBdr>
                      <w:left w:val="single" w:sz="4" w:space="13" w:color="auto"/>
                      <w:right w:val="single" w:sz="4" w:space="7" w:color="auto"/>
                    </w:pBdr>
                    <w:ind w:right="139"/>
                    <w:jc w:val="center"/>
                    <w:rPr>
                      <w:rFonts w:eastAsia="SimSun"/>
                      <w:lang w:val="el-GR"/>
                    </w:rPr>
                  </w:pPr>
                  <w:r w:rsidRPr="001F0FE6">
                    <w:rPr>
                      <w:rFonts w:ascii="Calibri" w:hAnsi="Calibri"/>
                      <w:sz w:val="16"/>
                      <w:szCs w:val="16"/>
                      <w:lang w:val="el-GR"/>
                    </w:rPr>
                    <w:t>Η ακρίβεια των στοιχείων που υποβάλλονται με αυτή τη δήλωση μπορεί να ελεγχθεί με βάση το αρχείο άλλων υπηρεσιών (άρθρο 8, παρ. 4 Ν. 1599/1986)</w:t>
                  </w:r>
                </w:p>
              </w:tc>
            </w:tr>
          </w:tbl>
          <w:p w14:paraId="03D3F5F1" w14:textId="77777777" w:rsidR="00860F26" w:rsidRDefault="00860F26" w:rsidP="00B771A7">
            <w:pPr>
              <w:rPr>
                <w:rFonts w:eastAsia="SimSun"/>
                <w:lang w:val="el-GR"/>
              </w:rPr>
            </w:pP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9"/>
              <w:gridCol w:w="713"/>
              <w:gridCol w:w="200"/>
              <w:gridCol w:w="1349"/>
              <w:gridCol w:w="799"/>
              <w:gridCol w:w="179"/>
              <w:gridCol w:w="360"/>
              <w:gridCol w:w="720"/>
              <w:gridCol w:w="845"/>
              <w:gridCol w:w="69"/>
              <w:gridCol w:w="702"/>
              <w:gridCol w:w="478"/>
              <w:gridCol w:w="530"/>
              <w:gridCol w:w="1083"/>
              <w:gridCol w:w="16"/>
            </w:tblGrid>
            <w:tr w:rsidR="00860F26" w:rsidRPr="001F0FE6" w14:paraId="5A2EB32F" w14:textId="77777777" w:rsidTr="00B771A7">
              <w:trPr>
                <w:gridAfter w:val="1"/>
                <w:wAfter w:w="11" w:type="dxa"/>
                <w:cantSplit/>
                <w:trHeight w:val="415"/>
                <w:jc w:val="center"/>
              </w:trPr>
              <w:tc>
                <w:tcPr>
                  <w:tcW w:w="1369" w:type="dxa"/>
                  <w:vAlign w:val="center"/>
                </w:tcPr>
                <w:p w14:paraId="758EDE89" w14:textId="77777777" w:rsidR="00860F26" w:rsidRPr="001F0FE6" w:rsidRDefault="00860F26" w:rsidP="00B771A7">
                  <w:pPr>
                    <w:spacing w:before="240"/>
                    <w:ind w:right="-6878"/>
                    <w:rPr>
                      <w:sz w:val="18"/>
                      <w:szCs w:val="18"/>
                    </w:rPr>
                  </w:pPr>
                  <w:proofErr w:type="gramStart"/>
                  <w:r w:rsidRPr="001F0FE6">
                    <w:rPr>
                      <w:sz w:val="18"/>
                      <w:szCs w:val="18"/>
                    </w:rPr>
                    <w:t>ΠΡΟΣ</w:t>
                  </w:r>
                  <w:r w:rsidRPr="001F0FE6">
                    <w:rPr>
                      <w:sz w:val="18"/>
                      <w:szCs w:val="18"/>
                      <w:vertAlign w:val="superscript"/>
                    </w:rPr>
                    <w:t>(</w:t>
                  </w:r>
                  <w:proofErr w:type="gramEnd"/>
                  <w:r w:rsidRPr="001F0FE6">
                    <w:rPr>
                      <w:sz w:val="18"/>
                      <w:szCs w:val="18"/>
                      <w:vertAlign w:val="superscript"/>
                    </w:rPr>
                    <w:t>1)</w:t>
                  </w:r>
                  <w:r w:rsidRPr="001F0FE6">
                    <w:rPr>
                      <w:sz w:val="18"/>
                      <w:szCs w:val="18"/>
                    </w:rPr>
                    <w:t>:</w:t>
                  </w:r>
                </w:p>
              </w:tc>
              <w:tc>
                <w:tcPr>
                  <w:tcW w:w="8027" w:type="dxa"/>
                  <w:gridSpan w:val="13"/>
                  <w:vAlign w:val="center"/>
                </w:tcPr>
                <w:p w14:paraId="04FC329F" w14:textId="77777777" w:rsidR="00860F26" w:rsidRPr="001F0FE6" w:rsidRDefault="00860F26" w:rsidP="00B771A7">
                  <w:pPr>
                    <w:ind w:right="-6878"/>
                    <w:rPr>
                      <w:b/>
                      <w:sz w:val="18"/>
                      <w:szCs w:val="18"/>
                    </w:rPr>
                  </w:pPr>
                  <w:r w:rsidRPr="001F0FE6">
                    <w:rPr>
                      <w:b/>
                      <w:sz w:val="18"/>
                      <w:szCs w:val="18"/>
                    </w:rPr>
                    <w:t>ΕΥΣΤΑ/ΥΠΟΥΡΓΕΙΟ ΟΙΚΟΝΟΜΙΚΩΝ</w:t>
                  </w:r>
                </w:p>
              </w:tc>
            </w:tr>
            <w:tr w:rsidR="00860F26" w:rsidRPr="001F0FE6" w14:paraId="7397A20B" w14:textId="77777777" w:rsidTr="00B771A7">
              <w:trPr>
                <w:gridAfter w:val="1"/>
                <w:wAfter w:w="11" w:type="dxa"/>
                <w:cantSplit/>
                <w:trHeight w:val="393"/>
                <w:jc w:val="center"/>
              </w:trPr>
              <w:tc>
                <w:tcPr>
                  <w:tcW w:w="1369" w:type="dxa"/>
                  <w:vAlign w:val="center"/>
                </w:tcPr>
                <w:p w14:paraId="4C9CFF78" w14:textId="77777777" w:rsidR="00860F26" w:rsidRPr="001F0FE6" w:rsidRDefault="00860F26" w:rsidP="00B771A7">
                  <w:pPr>
                    <w:spacing w:before="240"/>
                    <w:ind w:right="-6878"/>
                    <w:rPr>
                      <w:sz w:val="18"/>
                      <w:szCs w:val="18"/>
                    </w:rPr>
                  </w:pPr>
                  <w:r w:rsidRPr="001F0FE6">
                    <w:rPr>
                      <w:sz w:val="18"/>
                      <w:szCs w:val="18"/>
                    </w:rPr>
                    <w:t xml:space="preserve">Ο – Η </w:t>
                  </w:r>
                  <w:proofErr w:type="spellStart"/>
                  <w:r w:rsidRPr="001F0FE6">
                    <w:rPr>
                      <w:sz w:val="18"/>
                      <w:szCs w:val="18"/>
                    </w:rPr>
                    <w:t>Όνομ</w:t>
                  </w:r>
                  <w:proofErr w:type="spellEnd"/>
                  <w:r w:rsidRPr="001F0FE6">
                    <w:rPr>
                      <w:sz w:val="18"/>
                      <w:szCs w:val="18"/>
                    </w:rPr>
                    <w:t>α:</w:t>
                  </w:r>
                </w:p>
              </w:tc>
              <w:tc>
                <w:tcPr>
                  <w:tcW w:w="3240" w:type="dxa"/>
                  <w:gridSpan w:val="5"/>
                  <w:vAlign w:val="center"/>
                </w:tcPr>
                <w:p w14:paraId="3E017FED" w14:textId="77777777" w:rsidR="00860F26" w:rsidRPr="001F0FE6" w:rsidRDefault="00860F26" w:rsidP="00B771A7">
                  <w:pPr>
                    <w:ind w:right="-6878"/>
                    <w:rPr>
                      <w:b/>
                      <w:sz w:val="18"/>
                      <w:szCs w:val="18"/>
                      <w:lang w:val="en-US"/>
                    </w:rPr>
                  </w:pPr>
                </w:p>
              </w:tc>
              <w:tc>
                <w:tcPr>
                  <w:tcW w:w="1080" w:type="dxa"/>
                  <w:gridSpan w:val="2"/>
                  <w:vAlign w:val="center"/>
                </w:tcPr>
                <w:p w14:paraId="5A957F10" w14:textId="77777777" w:rsidR="00860F26" w:rsidRPr="001F0FE6" w:rsidRDefault="00860F26" w:rsidP="00B771A7">
                  <w:pPr>
                    <w:spacing w:before="240"/>
                    <w:ind w:right="-6878"/>
                    <w:rPr>
                      <w:sz w:val="18"/>
                      <w:szCs w:val="18"/>
                    </w:rPr>
                  </w:pPr>
                  <w:r w:rsidRPr="001F0FE6">
                    <w:rPr>
                      <w:sz w:val="18"/>
                      <w:szCs w:val="18"/>
                    </w:rPr>
                    <w:t>Επ</w:t>
                  </w:r>
                  <w:proofErr w:type="spellStart"/>
                  <w:r w:rsidRPr="001F0FE6">
                    <w:rPr>
                      <w:sz w:val="18"/>
                      <w:szCs w:val="18"/>
                    </w:rPr>
                    <w:t>ώνυμο</w:t>
                  </w:r>
                  <w:proofErr w:type="spellEnd"/>
                  <w:r w:rsidRPr="001F0FE6">
                    <w:rPr>
                      <w:sz w:val="18"/>
                      <w:szCs w:val="18"/>
                    </w:rPr>
                    <w:t>:</w:t>
                  </w:r>
                </w:p>
              </w:tc>
              <w:tc>
                <w:tcPr>
                  <w:tcW w:w="3707" w:type="dxa"/>
                  <w:gridSpan w:val="6"/>
                  <w:vAlign w:val="center"/>
                </w:tcPr>
                <w:p w14:paraId="34386C18" w14:textId="77777777" w:rsidR="00860F26" w:rsidRPr="001F0FE6" w:rsidRDefault="00860F26" w:rsidP="00B771A7">
                  <w:pPr>
                    <w:ind w:right="-6878"/>
                    <w:rPr>
                      <w:b/>
                      <w:sz w:val="18"/>
                      <w:szCs w:val="18"/>
                      <w:lang w:val="en-US"/>
                    </w:rPr>
                  </w:pPr>
                </w:p>
              </w:tc>
            </w:tr>
            <w:tr w:rsidR="00860F26" w:rsidRPr="001F0FE6" w14:paraId="059AEA68" w14:textId="77777777" w:rsidTr="00B771A7">
              <w:trPr>
                <w:gridAfter w:val="1"/>
                <w:wAfter w:w="11" w:type="dxa"/>
                <w:cantSplit/>
                <w:trHeight w:val="656"/>
                <w:jc w:val="center"/>
              </w:trPr>
              <w:tc>
                <w:tcPr>
                  <w:tcW w:w="2282" w:type="dxa"/>
                  <w:gridSpan w:val="3"/>
                  <w:vAlign w:val="center"/>
                </w:tcPr>
                <w:p w14:paraId="1B306B39" w14:textId="77777777" w:rsidR="00860F26" w:rsidRPr="001F0FE6" w:rsidRDefault="00860F26" w:rsidP="00B771A7">
                  <w:pPr>
                    <w:spacing w:before="240"/>
                    <w:rPr>
                      <w:sz w:val="18"/>
                      <w:szCs w:val="18"/>
                    </w:rPr>
                  </w:pPr>
                  <w:proofErr w:type="spellStart"/>
                  <w:r w:rsidRPr="001F0FE6">
                    <w:rPr>
                      <w:sz w:val="18"/>
                      <w:szCs w:val="18"/>
                    </w:rPr>
                    <w:t>Όνομ</w:t>
                  </w:r>
                  <w:proofErr w:type="spellEnd"/>
                  <w:r w:rsidRPr="001F0FE6">
                    <w:rPr>
                      <w:sz w:val="18"/>
                      <w:szCs w:val="18"/>
                    </w:rPr>
                    <w:t>α και Επ</w:t>
                  </w:r>
                  <w:proofErr w:type="spellStart"/>
                  <w:r w:rsidRPr="001F0FE6">
                    <w:rPr>
                      <w:sz w:val="18"/>
                      <w:szCs w:val="18"/>
                    </w:rPr>
                    <w:t>ώνυμο</w:t>
                  </w:r>
                  <w:proofErr w:type="spellEnd"/>
                  <w:r w:rsidRPr="001F0FE6">
                    <w:rPr>
                      <w:sz w:val="18"/>
                      <w:szCs w:val="18"/>
                    </w:rPr>
                    <w:t xml:space="preserve"> Πα</w:t>
                  </w:r>
                  <w:proofErr w:type="spellStart"/>
                  <w:r w:rsidRPr="001F0FE6">
                    <w:rPr>
                      <w:sz w:val="18"/>
                      <w:szCs w:val="18"/>
                    </w:rPr>
                    <w:t>τέρ</w:t>
                  </w:r>
                  <w:proofErr w:type="spellEnd"/>
                  <w:r w:rsidRPr="001F0FE6">
                    <w:rPr>
                      <w:sz w:val="18"/>
                      <w:szCs w:val="18"/>
                    </w:rPr>
                    <w:t xml:space="preserve">α: </w:t>
                  </w:r>
                </w:p>
              </w:tc>
              <w:tc>
                <w:tcPr>
                  <w:tcW w:w="7114" w:type="dxa"/>
                  <w:gridSpan w:val="11"/>
                  <w:vAlign w:val="center"/>
                </w:tcPr>
                <w:p w14:paraId="2B8E1A7D" w14:textId="77777777" w:rsidR="00860F26" w:rsidRPr="001F0FE6" w:rsidRDefault="00860F26" w:rsidP="00B771A7">
                  <w:pPr>
                    <w:ind w:right="-6878"/>
                    <w:rPr>
                      <w:sz w:val="18"/>
                      <w:szCs w:val="18"/>
                      <w:lang w:val="en-US"/>
                    </w:rPr>
                  </w:pPr>
                </w:p>
              </w:tc>
            </w:tr>
            <w:tr w:rsidR="00860F26" w:rsidRPr="001F0FE6" w14:paraId="13D9C1CA" w14:textId="77777777" w:rsidTr="00B771A7">
              <w:trPr>
                <w:gridAfter w:val="1"/>
                <w:wAfter w:w="11" w:type="dxa"/>
                <w:cantSplit/>
                <w:trHeight w:val="99"/>
                <w:jc w:val="center"/>
              </w:trPr>
              <w:tc>
                <w:tcPr>
                  <w:tcW w:w="2282" w:type="dxa"/>
                  <w:gridSpan w:val="3"/>
                  <w:vAlign w:val="center"/>
                </w:tcPr>
                <w:p w14:paraId="231F45B7" w14:textId="77777777" w:rsidR="00860F26" w:rsidRPr="001F0FE6" w:rsidRDefault="00860F26" w:rsidP="00B771A7">
                  <w:pPr>
                    <w:spacing w:before="240"/>
                    <w:rPr>
                      <w:sz w:val="18"/>
                      <w:szCs w:val="18"/>
                    </w:rPr>
                  </w:pPr>
                  <w:proofErr w:type="spellStart"/>
                  <w:r w:rsidRPr="001F0FE6">
                    <w:rPr>
                      <w:sz w:val="18"/>
                      <w:szCs w:val="18"/>
                    </w:rPr>
                    <w:t>Όνομ</w:t>
                  </w:r>
                  <w:proofErr w:type="spellEnd"/>
                  <w:r w:rsidRPr="001F0FE6">
                    <w:rPr>
                      <w:sz w:val="18"/>
                      <w:szCs w:val="18"/>
                    </w:rPr>
                    <w:t>α και Επ</w:t>
                  </w:r>
                  <w:proofErr w:type="spellStart"/>
                  <w:r w:rsidRPr="001F0FE6">
                    <w:rPr>
                      <w:sz w:val="18"/>
                      <w:szCs w:val="18"/>
                    </w:rPr>
                    <w:t>ώνυμο</w:t>
                  </w:r>
                  <w:proofErr w:type="spellEnd"/>
                  <w:r w:rsidRPr="001F0FE6">
                    <w:rPr>
                      <w:sz w:val="18"/>
                      <w:szCs w:val="18"/>
                    </w:rPr>
                    <w:t xml:space="preserve"> </w:t>
                  </w:r>
                  <w:proofErr w:type="spellStart"/>
                  <w:r w:rsidRPr="001F0FE6">
                    <w:rPr>
                      <w:sz w:val="18"/>
                      <w:szCs w:val="18"/>
                    </w:rPr>
                    <w:t>Μητέρ</w:t>
                  </w:r>
                  <w:proofErr w:type="spellEnd"/>
                  <w:r w:rsidRPr="001F0FE6">
                    <w:rPr>
                      <w:sz w:val="18"/>
                      <w:szCs w:val="18"/>
                    </w:rPr>
                    <w:t>ας:</w:t>
                  </w:r>
                </w:p>
              </w:tc>
              <w:tc>
                <w:tcPr>
                  <w:tcW w:w="7114" w:type="dxa"/>
                  <w:gridSpan w:val="11"/>
                  <w:vAlign w:val="center"/>
                </w:tcPr>
                <w:p w14:paraId="01C23E39" w14:textId="77777777" w:rsidR="00860F26" w:rsidRPr="001F0FE6" w:rsidRDefault="00860F26" w:rsidP="00B771A7">
                  <w:pPr>
                    <w:ind w:right="-6878"/>
                    <w:rPr>
                      <w:sz w:val="18"/>
                      <w:szCs w:val="18"/>
                      <w:lang w:val="en-US"/>
                    </w:rPr>
                  </w:pPr>
                </w:p>
              </w:tc>
            </w:tr>
            <w:tr w:rsidR="00860F26" w:rsidRPr="001F0FE6" w14:paraId="5B583A53" w14:textId="77777777" w:rsidTr="00B771A7">
              <w:trPr>
                <w:gridAfter w:val="1"/>
                <w:wAfter w:w="11" w:type="dxa"/>
                <w:cantSplit/>
                <w:jc w:val="center"/>
              </w:trPr>
              <w:tc>
                <w:tcPr>
                  <w:tcW w:w="2282" w:type="dxa"/>
                  <w:gridSpan w:val="3"/>
                  <w:vAlign w:val="center"/>
                </w:tcPr>
                <w:p w14:paraId="23EC14E4" w14:textId="77777777" w:rsidR="00860F26" w:rsidRPr="001F0FE6" w:rsidRDefault="00860F26" w:rsidP="00B771A7">
                  <w:pPr>
                    <w:spacing w:before="240"/>
                    <w:ind w:right="-2332"/>
                    <w:rPr>
                      <w:sz w:val="18"/>
                      <w:szCs w:val="18"/>
                    </w:rPr>
                  </w:pPr>
                  <w:proofErr w:type="spellStart"/>
                  <w:r w:rsidRPr="001F0FE6">
                    <w:rPr>
                      <w:sz w:val="18"/>
                      <w:szCs w:val="18"/>
                    </w:rPr>
                    <w:t>Ημερομηνί</w:t>
                  </w:r>
                  <w:proofErr w:type="spellEnd"/>
                  <w:r w:rsidRPr="001F0FE6">
                    <w:rPr>
                      <w:sz w:val="18"/>
                      <w:szCs w:val="18"/>
                    </w:rPr>
                    <w:t xml:space="preserve">α </w:t>
                  </w:r>
                  <w:proofErr w:type="spellStart"/>
                  <w:proofErr w:type="gramStart"/>
                  <w:r w:rsidRPr="001F0FE6">
                    <w:rPr>
                      <w:sz w:val="18"/>
                      <w:szCs w:val="18"/>
                    </w:rPr>
                    <w:t>γέννησης</w:t>
                  </w:r>
                  <w:proofErr w:type="spellEnd"/>
                  <w:r w:rsidRPr="001F0FE6">
                    <w:rPr>
                      <w:sz w:val="18"/>
                      <w:szCs w:val="18"/>
                      <w:vertAlign w:val="superscript"/>
                    </w:rPr>
                    <w:t>(</w:t>
                  </w:r>
                  <w:proofErr w:type="gramEnd"/>
                  <w:r w:rsidRPr="001F0FE6">
                    <w:rPr>
                      <w:sz w:val="18"/>
                      <w:szCs w:val="18"/>
                      <w:vertAlign w:val="superscript"/>
                    </w:rPr>
                    <w:t>2)</w:t>
                  </w:r>
                  <w:r w:rsidRPr="001F0FE6">
                    <w:rPr>
                      <w:sz w:val="18"/>
                      <w:szCs w:val="18"/>
                    </w:rPr>
                    <w:t xml:space="preserve">: </w:t>
                  </w:r>
                </w:p>
              </w:tc>
              <w:tc>
                <w:tcPr>
                  <w:tcW w:w="7114" w:type="dxa"/>
                  <w:gridSpan w:val="11"/>
                  <w:vAlign w:val="center"/>
                </w:tcPr>
                <w:p w14:paraId="32EA2347" w14:textId="77777777" w:rsidR="00860F26" w:rsidRPr="001F0FE6" w:rsidRDefault="00860F26" w:rsidP="00B771A7">
                  <w:pPr>
                    <w:ind w:right="-6878"/>
                    <w:rPr>
                      <w:sz w:val="18"/>
                      <w:szCs w:val="18"/>
                      <w:lang w:val="en-US"/>
                    </w:rPr>
                  </w:pPr>
                </w:p>
              </w:tc>
            </w:tr>
            <w:tr w:rsidR="00860F26" w:rsidRPr="001F0FE6" w14:paraId="7C32A22C" w14:textId="77777777" w:rsidTr="00B771A7">
              <w:trPr>
                <w:gridAfter w:val="1"/>
                <w:wAfter w:w="11" w:type="dxa"/>
                <w:cantSplit/>
                <w:trHeight w:val="99"/>
                <w:jc w:val="center"/>
              </w:trPr>
              <w:tc>
                <w:tcPr>
                  <w:tcW w:w="2282" w:type="dxa"/>
                  <w:gridSpan w:val="3"/>
                  <w:tcBorders>
                    <w:top w:val="single" w:sz="4" w:space="0" w:color="auto"/>
                    <w:left w:val="single" w:sz="4" w:space="0" w:color="auto"/>
                    <w:bottom w:val="single" w:sz="4" w:space="0" w:color="auto"/>
                    <w:right w:val="single" w:sz="4" w:space="0" w:color="auto"/>
                  </w:tcBorders>
                  <w:vAlign w:val="center"/>
                </w:tcPr>
                <w:p w14:paraId="62C272B1" w14:textId="77777777" w:rsidR="00860F26" w:rsidRPr="001F0FE6" w:rsidRDefault="00860F26" w:rsidP="00B771A7">
                  <w:pPr>
                    <w:spacing w:before="240"/>
                    <w:rPr>
                      <w:sz w:val="18"/>
                      <w:szCs w:val="18"/>
                    </w:rPr>
                  </w:pPr>
                  <w:proofErr w:type="spellStart"/>
                  <w:r w:rsidRPr="001F0FE6">
                    <w:rPr>
                      <w:sz w:val="18"/>
                      <w:szCs w:val="18"/>
                    </w:rPr>
                    <w:t>Τό</w:t>
                  </w:r>
                  <w:proofErr w:type="spellEnd"/>
                  <w:r w:rsidRPr="001F0FE6">
                    <w:rPr>
                      <w:sz w:val="18"/>
                      <w:szCs w:val="18"/>
                    </w:rPr>
                    <w:t xml:space="preserve">πος </w:t>
                  </w:r>
                  <w:proofErr w:type="spellStart"/>
                  <w:r w:rsidRPr="001F0FE6">
                    <w:rPr>
                      <w:sz w:val="18"/>
                      <w:szCs w:val="18"/>
                    </w:rPr>
                    <w:t>Γέννησης</w:t>
                  </w:r>
                  <w:proofErr w:type="spellEnd"/>
                  <w:r w:rsidRPr="001F0FE6">
                    <w:rPr>
                      <w:sz w:val="18"/>
                      <w:szCs w:val="18"/>
                    </w:rPr>
                    <w:t>:</w:t>
                  </w:r>
                </w:p>
              </w:tc>
              <w:tc>
                <w:tcPr>
                  <w:tcW w:w="7114" w:type="dxa"/>
                  <w:gridSpan w:val="11"/>
                  <w:tcBorders>
                    <w:top w:val="single" w:sz="4" w:space="0" w:color="auto"/>
                    <w:left w:val="single" w:sz="4" w:space="0" w:color="auto"/>
                    <w:bottom w:val="single" w:sz="4" w:space="0" w:color="auto"/>
                    <w:right w:val="single" w:sz="4" w:space="0" w:color="auto"/>
                  </w:tcBorders>
                  <w:vAlign w:val="center"/>
                </w:tcPr>
                <w:p w14:paraId="58B6E9C2" w14:textId="77777777" w:rsidR="00860F26" w:rsidRPr="001F0FE6" w:rsidRDefault="00860F26" w:rsidP="00B771A7">
                  <w:pPr>
                    <w:ind w:right="-6878"/>
                    <w:rPr>
                      <w:sz w:val="18"/>
                      <w:szCs w:val="18"/>
                      <w:lang w:val="en-US"/>
                    </w:rPr>
                  </w:pPr>
                </w:p>
              </w:tc>
            </w:tr>
            <w:tr w:rsidR="00860F26" w:rsidRPr="001F0FE6" w14:paraId="761F1724" w14:textId="77777777" w:rsidTr="00B771A7">
              <w:trPr>
                <w:gridAfter w:val="1"/>
                <w:wAfter w:w="11" w:type="dxa"/>
                <w:cantSplit/>
                <w:trHeight w:val="661"/>
                <w:jc w:val="center"/>
              </w:trPr>
              <w:tc>
                <w:tcPr>
                  <w:tcW w:w="2282" w:type="dxa"/>
                  <w:gridSpan w:val="3"/>
                  <w:vAlign w:val="center"/>
                </w:tcPr>
                <w:p w14:paraId="3D846500" w14:textId="77777777" w:rsidR="00860F26" w:rsidRPr="001F0FE6" w:rsidRDefault="00860F26" w:rsidP="00B771A7">
                  <w:pPr>
                    <w:spacing w:before="240"/>
                    <w:rPr>
                      <w:sz w:val="18"/>
                      <w:szCs w:val="18"/>
                    </w:rPr>
                  </w:pPr>
                  <w:proofErr w:type="spellStart"/>
                  <w:r w:rsidRPr="001F0FE6">
                    <w:rPr>
                      <w:sz w:val="18"/>
                      <w:szCs w:val="18"/>
                    </w:rPr>
                    <w:t>Αριθμός</w:t>
                  </w:r>
                  <w:proofErr w:type="spellEnd"/>
                  <w:r w:rsidRPr="001F0FE6">
                    <w:rPr>
                      <w:sz w:val="18"/>
                      <w:szCs w:val="18"/>
                    </w:rPr>
                    <w:t xml:space="preserve"> </w:t>
                  </w:r>
                  <w:proofErr w:type="spellStart"/>
                  <w:r w:rsidRPr="001F0FE6">
                    <w:rPr>
                      <w:sz w:val="18"/>
                      <w:szCs w:val="18"/>
                    </w:rPr>
                    <w:t>Δελτίου</w:t>
                  </w:r>
                  <w:proofErr w:type="spellEnd"/>
                  <w:r w:rsidRPr="001F0FE6">
                    <w:rPr>
                      <w:sz w:val="18"/>
                      <w:szCs w:val="18"/>
                    </w:rPr>
                    <w:t xml:space="preserve"> Τα</w:t>
                  </w:r>
                  <w:proofErr w:type="spellStart"/>
                  <w:r w:rsidRPr="001F0FE6">
                    <w:rPr>
                      <w:sz w:val="18"/>
                      <w:szCs w:val="18"/>
                    </w:rPr>
                    <w:t>υτότητ</w:t>
                  </w:r>
                  <w:proofErr w:type="spellEnd"/>
                  <w:r w:rsidRPr="001F0FE6">
                    <w:rPr>
                      <w:sz w:val="18"/>
                      <w:szCs w:val="18"/>
                    </w:rPr>
                    <w:t>ας:</w:t>
                  </w:r>
                </w:p>
              </w:tc>
              <w:tc>
                <w:tcPr>
                  <w:tcW w:w="2687" w:type="dxa"/>
                  <w:gridSpan w:val="4"/>
                  <w:vAlign w:val="center"/>
                </w:tcPr>
                <w:p w14:paraId="1B2383F3" w14:textId="77777777" w:rsidR="00860F26" w:rsidRPr="001F0FE6" w:rsidRDefault="00860F26" w:rsidP="00B771A7">
                  <w:pPr>
                    <w:ind w:right="-6878"/>
                    <w:rPr>
                      <w:sz w:val="18"/>
                      <w:szCs w:val="18"/>
                      <w:lang w:val="en-US"/>
                    </w:rPr>
                  </w:pPr>
                </w:p>
              </w:tc>
              <w:tc>
                <w:tcPr>
                  <w:tcW w:w="720" w:type="dxa"/>
                  <w:vAlign w:val="center"/>
                </w:tcPr>
                <w:p w14:paraId="3C89B7AD" w14:textId="77777777" w:rsidR="00860F26" w:rsidRPr="001F0FE6" w:rsidRDefault="00860F26" w:rsidP="00B771A7">
                  <w:pPr>
                    <w:spacing w:before="240"/>
                    <w:rPr>
                      <w:sz w:val="18"/>
                      <w:szCs w:val="18"/>
                    </w:rPr>
                  </w:pPr>
                  <w:proofErr w:type="spellStart"/>
                  <w:r w:rsidRPr="001F0FE6">
                    <w:rPr>
                      <w:sz w:val="18"/>
                      <w:szCs w:val="18"/>
                    </w:rPr>
                    <w:t>Τηλ</w:t>
                  </w:r>
                  <w:proofErr w:type="spellEnd"/>
                  <w:r w:rsidRPr="001F0FE6">
                    <w:rPr>
                      <w:sz w:val="18"/>
                      <w:szCs w:val="18"/>
                    </w:rPr>
                    <w:t>:</w:t>
                  </w:r>
                </w:p>
              </w:tc>
              <w:tc>
                <w:tcPr>
                  <w:tcW w:w="3707" w:type="dxa"/>
                  <w:gridSpan w:val="6"/>
                  <w:vAlign w:val="center"/>
                </w:tcPr>
                <w:p w14:paraId="0A583CBF" w14:textId="77777777" w:rsidR="00860F26" w:rsidRPr="001F0FE6" w:rsidRDefault="00860F26" w:rsidP="00B771A7">
                  <w:pPr>
                    <w:ind w:right="-6878"/>
                    <w:rPr>
                      <w:sz w:val="18"/>
                      <w:szCs w:val="18"/>
                      <w:lang w:val="en-US"/>
                    </w:rPr>
                  </w:pPr>
                </w:p>
              </w:tc>
            </w:tr>
            <w:tr w:rsidR="00860F26" w:rsidRPr="001F0FE6" w14:paraId="6823DE0F" w14:textId="77777777" w:rsidTr="00B771A7">
              <w:trPr>
                <w:gridAfter w:val="1"/>
                <w:wAfter w:w="11" w:type="dxa"/>
                <w:cantSplit/>
                <w:jc w:val="center"/>
              </w:trPr>
              <w:tc>
                <w:tcPr>
                  <w:tcW w:w="2082" w:type="dxa"/>
                  <w:gridSpan w:val="2"/>
                  <w:vAlign w:val="center"/>
                </w:tcPr>
                <w:p w14:paraId="21C7C348" w14:textId="77777777" w:rsidR="00860F26" w:rsidRPr="001F0FE6" w:rsidRDefault="00860F26" w:rsidP="00B771A7">
                  <w:pPr>
                    <w:spacing w:before="240"/>
                    <w:rPr>
                      <w:sz w:val="18"/>
                      <w:szCs w:val="18"/>
                    </w:rPr>
                  </w:pPr>
                  <w:proofErr w:type="spellStart"/>
                  <w:r w:rsidRPr="001F0FE6">
                    <w:rPr>
                      <w:sz w:val="18"/>
                      <w:szCs w:val="18"/>
                    </w:rPr>
                    <w:t>Τό</w:t>
                  </w:r>
                  <w:proofErr w:type="spellEnd"/>
                  <w:r w:rsidRPr="001F0FE6">
                    <w:rPr>
                      <w:sz w:val="18"/>
                      <w:szCs w:val="18"/>
                    </w:rPr>
                    <w:t>πος Κα</w:t>
                  </w:r>
                  <w:proofErr w:type="spellStart"/>
                  <w:r w:rsidRPr="001F0FE6">
                    <w:rPr>
                      <w:sz w:val="18"/>
                      <w:szCs w:val="18"/>
                    </w:rPr>
                    <w:t>τοικί</w:t>
                  </w:r>
                  <w:proofErr w:type="spellEnd"/>
                  <w:r w:rsidRPr="001F0FE6">
                    <w:rPr>
                      <w:sz w:val="18"/>
                      <w:szCs w:val="18"/>
                    </w:rPr>
                    <w:t>ας:</w:t>
                  </w:r>
                </w:p>
              </w:tc>
              <w:tc>
                <w:tcPr>
                  <w:tcW w:w="1549" w:type="dxa"/>
                  <w:gridSpan w:val="2"/>
                  <w:vAlign w:val="center"/>
                </w:tcPr>
                <w:p w14:paraId="079B56BC" w14:textId="77777777" w:rsidR="00860F26" w:rsidRPr="001F0FE6" w:rsidRDefault="00860F26" w:rsidP="00B771A7">
                  <w:pPr>
                    <w:ind w:right="-6878"/>
                    <w:rPr>
                      <w:sz w:val="18"/>
                      <w:szCs w:val="18"/>
                      <w:lang w:val="en-US"/>
                    </w:rPr>
                  </w:pPr>
                </w:p>
              </w:tc>
              <w:tc>
                <w:tcPr>
                  <w:tcW w:w="799" w:type="dxa"/>
                  <w:vAlign w:val="center"/>
                </w:tcPr>
                <w:p w14:paraId="6D5B18E6" w14:textId="77777777" w:rsidR="00860F26" w:rsidRPr="001F0FE6" w:rsidRDefault="00860F26" w:rsidP="00B771A7">
                  <w:pPr>
                    <w:spacing w:before="240"/>
                    <w:rPr>
                      <w:sz w:val="18"/>
                      <w:szCs w:val="18"/>
                    </w:rPr>
                  </w:pPr>
                  <w:proofErr w:type="spellStart"/>
                  <w:r w:rsidRPr="001F0FE6">
                    <w:rPr>
                      <w:sz w:val="18"/>
                      <w:szCs w:val="18"/>
                    </w:rPr>
                    <w:t>Οδός</w:t>
                  </w:r>
                  <w:proofErr w:type="spellEnd"/>
                  <w:r w:rsidRPr="001F0FE6">
                    <w:rPr>
                      <w:sz w:val="18"/>
                      <w:szCs w:val="18"/>
                    </w:rPr>
                    <w:t>:</w:t>
                  </w:r>
                </w:p>
              </w:tc>
              <w:tc>
                <w:tcPr>
                  <w:tcW w:w="2173" w:type="dxa"/>
                  <w:gridSpan w:val="5"/>
                  <w:vAlign w:val="center"/>
                </w:tcPr>
                <w:p w14:paraId="5AD72F02" w14:textId="77777777" w:rsidR="00860F26" w:rsidRPr="001F0FE6" w:rsidRDefault="00860F26" w:rsidP="00B771A7">
                  <w:pPr>
                    <w:ind w:right="-6878"/>
                    <w:rPr>
                      <w:sz w:val="18"/>
                      <w:szCs w:val="18"/>
                      <w:lang w:val="en-US"/>
                    </w:rPr>
                  </w:pPr>
                </w:p>
              </w:tc>
              <w:tc>
                <w:tcPr>
                  <w:tcW w:w="702" w:type="dxa"/>
                  <w:vAlign w:val="center"/>
                </w:tcPr>
                <w:p w14:paraId="0C333885" w14:textId="77777777" w:rsidR="00860F26" w:rsidRPr="001F0FE6" w:rsidRDefault="00860F26" w:rsidP="00B771A7">
                  <w:pPr>
                    <w:spacing w:before="240"/>
                    <w:rPr>
                      <w:sz w:val="18"/>
                      <w:szCs w:val="18"/>
                    </w:rPr>
                  </w:pPr>
                  <w:proofErr w:type="spellStart"/>
                  <w:r w:rsidRPr="001F0FE6">
                    <w:rPr>
                      <w:sz w:val="18"/>
                      <w:szCs w:val="18"/>
                    </w:rPr>
                    <w:t>Αριθ</w:t>
                  </w:r>
                  <w:proofErr w:type="spellEnd"/>
                  <w:r w:rsidRPr="001F0FE6">
                    <w:rPr>
                      <w:sz w:val="18"/>
                      <w:szCs w:val="18"/>
                    </w:rPr>
                    <w:t>:</w:t>
                  </w:r>
                </w:p>
              </w:tc>
              <w:tc>
                <w:tcPr>
                  <w:tcW w:w="478" w:type="dxa"/>
                  <w:vAlign w:val="center"/>
                </w:tcPr>
                <w:p w14:paraId="240C0329" w14:textId="77777777" w:rsidR="00860F26" w:rsidRPr="001F0FE6" w:rsidRDefault="00860F26" w:rsidP="00B771A7">
                  <w:pPr>
                    <w:ind w:right="-6878"/>
                    <w:rPr>
                      <w:sz w:val="18"/>
                      <w:szCs w:val="18"/>
                      <w:lang w:val="en-US"/>
                    </w:rPr>
                  </w:pPr>
                </w:p>
              </w:tc>
              <w:tc>
                <w:tcPr>
                  <w:tcW w:w="530" w:type="dxa"/>
                  <w:vAlign w:val="center"/>
                </w:tcPr>
                <w:p w14:paraId="7BE20240" w14:textId="77777777" w:rsidR="00860F26" w:rsidRPr="001F0FE6" w:rsidRDefault="00860F26" w:rsidP="00B771A7">
                  <w:pPr>
                    <w:spacing w:before="240"/>
                    <w:rPr>
                      <w:sz w:val="18"/>
                      <w:szCs w:val="18"/>
                    </w:rPr>
                  </w:pPr>
                  <w:r w:rsidRPr="001F0FE6">
                    <w:rPr>
                      <w:sz w:val="18"/>
                      <w:szCs w:val="18"/>
                    </w:rPr>
                    <w:t>ΤΚ:</w:t>
                  </w:r>
                </w:p>
              </w:tc>
              <w:tc>
                <w:tcPr>
                  <w:tcW w:w="1083" w:type="dxa"/>
                  <w:vAlign w:val="center"/>
                </w:tcPr>
                <w:p w14:paraId="287D4098" w14:textId="77777777" w:rsidR="00860F26" w:rsidRPr="001F0FE6" w:rsidRDefault="00860F26" w:rsidP="00B771A7">
                  <w:pPr>
                    <w:ind w:right="-6878"/>
                    <w:rPr>
                      <w:sz w:val="18"/>
                      <w:szCs w:val="18"/>
                      <w:lang w:val="en-US"/>
                    </w:rPr>
                  </w:pPr>
                </w:p>
              </w:tc>
            </w:tr>
            <w:tr w:rsidR="00860F26" w:rsidRPr="00310424" w14:paraId="23BD2C89" w14:textId="77777777" w:rsidTr="00B771A7">
              <w:trPr>
                <w:cantSplit/>
                <w:trHeight w:val="520"/>
                <w:jc w:val="center"/>
              </w:trPr>
              <w:tc>
                <w:tcPr>
                  <w:tcW w:w="2082" w:type="dxa"/>
                  <w:gridSpan w:val="2"/>
                  <w:vAlign w:val="center"/>
                </w:tcPr>
                <w:p w14:paraId="430AD34B" w14:textId="77777777" w:rsidR="00860F26" w:rsidRPr="001F0FE6" w:rsidRDefault="00860F26" w:rsidP="00B771A7">
                  <w:pPr>
                    <w:spacing w:before="240"/>
                    <w:rPr>
                      <w:sz w:val="18"/>
                      <w:szCs w:val="18"/>
                    </w:rPr>
                  </w:pPr>
                  <w:proofErr w:type="spellStart"/>
                  <w:r w:rsidRPr="001F0FE6">
                    <w:rPr>
                      <w:sz w:val="18"/>
                      <w:szCs w:val="18"/>
                    </w:rPr>
                    <w:t>Αρ</w:t>
                  </w:r>
                  <w:proofErr w:type="spellEnd"/>
                  <w:r w:rsidRPr="001F0FE6">
                    <w:rPr>
                      <w:sz w:val="18"/>
                      <w:szCs w:val="18"/>
                    </w:rPr>
                    <w:t xml:space="preserve">. </w:t>
                  </w:r>
                  <w:proofErr w:type="spellStart"/>
                  <w:r w:rsidRPr="001F0FE6">
                    <w:rPr>
                      <w:sz w:val="18"/>
                      <w:szCs w:val="18"/>
                    </w:rPr>
                    <w:t>Τηλεομοιοτύ</w:t>
                  </w:r>
                  <w:proofErr w:type="spellEnd"/>
                  <w:r w:rsidRPr="001F0FE6">
                    <w:rPr>
                      <w:sz w:val="18"/>
                      <w:szCs w:val="18"/>
                    </w:rPr>
                    <w:t>που (</w:t>
                  </w:r>
                  <w:r w:rsidRPr="001F0FE6">
                    <w:rPr>
                      <w:sz w:val="18"/>
                      <w:szCs w:val="18"/>
                      <w:lang w:val="en-US"/>
                    </w:rPr>
                    <w:t>Fax</w:t>
                  </w:r>
                  <w:r w:rsidRPr="001F0FE6">
                    <w:rPr>
                      <w:sz w:val="18"/>
                      <w:szCs w:val="18"/>
                    </w:rPr>
                    <w:t>):</w:t>
                  </w:r>
                </w:p>
              </w:tc>
              <w:tc>
                <w:tcPr>
                  <w:tcW w:w="2348" w:type="dxa"/>
                  <w:gridSpan w:val="3"/>
                  <w:vAlign w:val="center"/>
                </w:tcPr>
                <w:p w14:paraId="1158C907" w14:textId="77777777" w:rsidR="00860F26" w:rsidRPr="001F0FE6" w:rsidRDefault="00860F26" w:rsidP="00B771A7">
                  <w:pPr>
                    <w:ind w:right="-6878"/>
                    <w:rPr>
                      <w:sz w:val="18"/>
                      <w:szCs w:val="18"/>
                      <w:lang w:val="en-US"/>
                    </w:rPr>
                  </w:pPr>
                </w:p>
              </w:tc>
              <w:tc>
                <w:tcPr>
                  <w:tcW w:w="2104" w:type="dxa"/>
                  <w:gridSpan w:val="4"/>
                  <w:vAlign w:val="center"/>
                </w:tcPr>
                <w:p w14:paraId="1624D0C9" w14:textId="77777777" w:rsidR="00860F26" w:rsidRPr="001F0FE6" w:rsidRDefault="00860F26" w:rsidP="00B771A7">
                  <w:pPr>
                    <w:rPr>
                      <w:sz w:val="18"/>
                      <w:szCs w:val="18"/>
                      <w:lang w:val="el-GR"/>
                    </w:rPr>
                  </w:pPr>
                  <w:r w:rsidRPr="001F0FE6">
                    <w:rPr>
                      <w:sz w:val="18"/>
                      <w:szCs w:val="18"/>
                      <w:lang w:val="el-GR"/>
                    </w:rPr>
                    <w:t>Δ/</w:t>
                  </w:r>
                  <w:proofErr w:type="spellStart"/>
                  <w:r w:rsidRPr="001F0FE6">
                    <w:rPr>
                      <w:sz w:val="18"/>
                      <w:szCs w:val="18"/>
                      <w:lang w:val="el-GR"/>
                    </w:rPr>
                    <w:t>νση</w:t>
                  </w:r>
                  <w:proofErr w:type="spellEnd"/>
                  <w:r w:rsidRPr="001F0FE6">
                    <w:rPr>
                      <w:sz w:val="18"/>
                      <w:szCs w:val="18"/>
                      <w:lang w:val="el-GR"/>
                    </w:rPr>
                    <w:t xml:space="preserve"> Ηλεκτρ. Ταχυδρομείου</w:t>
                  </w:r>
                </w:p>
                <w:p w14:paraId="1D6A6E30" w14:textId="77777777" w:rsidR="00860F26" w:rsidRPr="001F0FE6" w:rsidRDefault="00860F26" w:rsidP="00B771A7">
                  <w:pPr>
                    <w:rPr>
                      <w:sz w:val="18"/>
                      <w:szCs w:val="18"/>
                      <w:lang w:val="el-GR"/>
                    </w:rPr>
                  </w:pPr>
                  <w:r w:rsidRPr="001F0FE6">
                    <w:rPr>
                      <w:sz w:val="18"/>
                      <w:szCs w:val="18"/>
                      <w:lang w:val="el-GR"/>
                    </w:rPr>
                    <w:t>(Ε-</w:t>
                  </w:r>
                  <w:r w:rsidRPr="001F0FE6">
                    <w:rPr>
                      <w:sz w:val="18"/>
                      <w:szCs w:val="18"/>
                      <w:lang w:val="en-US"/>
                    </w:rPr>
                    <w:t>mail</w:t>
                  </w:r>
                  <w:r w:rsidRPr="001F0FE6">
                    <w:rPr>
                      <w:sz w:val="18"/>
                      <w:szCs w:val="18"/>
                      <w:lang w:val="el-GR"/>
                    </w:rPr>
                    <w:t>):</w:t>
                  </w:r>
                </w:p>
              </w:tc>
              <w:tc>
                <w:tcPr>
                  <w:tcW w:w="2868" w:type="dxa"/>
                  <w:gridSpan w:val="6"/>
                  <w:vAlign w:val="center"/>
                </w:tcPr>
                <w:p w14:paraId="1711DFA3" w14:textId="77777777" w:rsidR="00860F26" w:rsidRPr="001F0FE6" w:rsidRDefault="00860F26" w:rsidP="00B771A7">
                  <w:pPr>
                    <w:ind w:right="-6878"/>
                    <w:rPr>
                      <w:sz w:val="18"/>
                      <w:szCs w:val="18"/>
                      <w:lang w:val="el-GR"/>
                    </w:rPr>
                  </w:pPr>
                </w:p>
              </w:tc>
            </w:tr>
            <w:tr w:rsidR="00860F26" w:rsidRPr="00310424" w14:paraId="5BDDEEE4" w14:textId="77777777" w:rsidTr="00B771A7">
              <w:tblPrEx>
                <w:jc w:val="left"/>
              </w:tblPrEx>
              <w:tc>
                <w:tcPr>
                  <w:tcW w:w="9412" w:type="dxa"/>
                  <w:gridSpan w:val="15"/>
                  <w:tcBorders>
                    <w:top w:val="nil"/>
                    <w:left w:val="nil"/>
                    <w:bottom w:val="nil"/>
                    <w:right w:val="nil"/>
                  </w:tcBorders>
                </w:tcPr>
                <w:p w14:paraId="2B623FB7" w14:textId="77777777" w:rsidR="00860F26" w:rsidRPr="001F0FE6" w:rsidRDefault="00860F26" w:rsidP="00B771A7">
                  <w:pPr>
                    <w:spacing w:line="271" w:lineRule="auto"/>
                    <w:ind w:left="6" w:right="45" w:firstLine="6"/>
                    <w:rPr>
                      <w:rFonts w:ascii="Calibri" w:hAnsi="Calibri"/>
                      <w:lang w:val="el-GR" w:eastAsia="en-GB"/>
                    </w:rPr>
                  </w:pPr>
                  <w:r w:rsidRPr="001F0FE6">
                    <w:rPr>
                      <w:rFonts w:ascii="Calibri" w:hAnsi="Calibri"/>
                      <w:lang w:val="el-GR"/>
                    </w:rPr>
                    <w:t xml:space="preserve">Με ατομική μου ευθύνη και υπό την ιδιότητα του </w:t>
                  </w:r>
                  <w:proofErr w:type="spellStart"/>
                  <w:r w:rsidRPr="001F0FE6">
                    <w:rPr>
                      <w:rFonts w:ascii="Calibri" w:hAnsi="Calibri"/>
                      <w:lang w:val="el-GR"/>
                    </w:rPr>
                    <w:t>νομίμου</w:t>
                  </w:r>
                  <w:proofErr w:type="spellEnd"/>
                  <w:r w:rsidRPr="001F0FE6">
                    <w:rPr>
                      <w:rFonts w:ascii="Calibri" w:hAnsi="Calibri"/>
                      <w:lang w:val="el-GR"/>
                    </w:rPr>
                    <w:t xml:space="preserve"> εκπροσώπου της … γνωρίζοντας τις κυρώσεις </w:t>
                  </w:r>
                  <w:r w:rsidRPr="001F0FE6">
                    <w:rPr>
                      <w:rFonts w:ascii="Calibri" w:hAnsi="Calibri"/>
                      <w:vertAlign w:val="superscript"/>
                      <w:lang w:val="el-GR"/>
                    </w:rPr>
                    <w:t>(3)</w:t>
                  </w:r>
                  <w:r w:rsidRPr="001F0FE6">
                    <w:rPr>
                      <w:rFonts w:ascii="Calibri" w:hAnsi="Calibri"/>
                      <w:lang w:val="el-GR"/>
                    </w:rPr>
                    <w:t>, που προβλέπονται από τις διατάξεις της παρ. 6 του άρθρου 22 του Ν. 1599/1986, δηλώνω ότι:</w:t>
                  </w:r>
                  <w:r w:rsidRPr="001F0FE6">
                    <w:rPr>
                      <w:rFonts w:ascii="Calibri" w:hAnsi="Calibri"/>
                      <w:lang w:val="el-GR" w:eastAsia="en-GB"/>
                    </w:rPr>
                    <w:t xml:space="preserve"> </w:t>
                  </w:r>
                </w:p>
                <w:p w14:paraId="73330EF1" w14:textId="77777777" w:rsidR="00860F26" w:rsidRPr="001F0FE6" w:rsidRDefault="00860F26" w:rsidP="00B771A7">
                  <w:pPr>
                    <w:spacing w:line="271" w:lineRule="auto"/>
                    <w:ind w:left="6" w:right="45" w:firstLine="6"/>
                    <w:rPr>
                      <w:rFonts w:ascii="Calibri" w:hAnsi="Calibri"/>
                      <w:lang w:val="el-GR"/>
                    </w:rPr>
                  </w:pPr>
                  <w:r w:rsidRPr="001F0FE6">
                    <w:rPr>
                      <w:rFonts w:ascii="Calibri" w:hAnsi="Calibri"/>
                      <w:lang w:val="el-GR"/>
                    </w:rPr>
                    <w:lastRenderedPageBreak/>
                    <w:t>Τελώ/</w:t>
                  </w:r>
                  <w:proofErr w:type="spellStart"/>
                  <w:r w:rsidRPr="001F0FE6">
                    <w:rPr>
                      <w:rFonts w:ascii="Calibri" w:hAnsi="Calibri"/>
                      <w:lang w:val="el-GR"/>
                    </w:rPr>
                    <w:t>ούμε</w:t>
                  </w:r>
                  <w:proofErr w:type="spellEnd"/>
                  <w:r w:rsidRPr="001F0FE6">
                    <w:rPr>
                      <w:rFonts w:ascii="Calibri" w:hAnsi="Calibri"/>
                      <w:lang w:val="el-GR"/>
                    </w:rPr>
                    <w:t xml:space="preserve"> σε σχέση ανεξαρτησίας έναντι του Φορέα Υλοποίησης του ενταγμένου στο ΤΑΑ με κωδικό ΟΠΣ ΤΑ….., σύμφωνα με τον Κώδικα Δεοντολογίας για Επαγγελματίες Λογιστές του Συμβουλίου Διεθνών Προτύπων Δεοντολογίας Λογιστών, όπως αυτός έχει ενσωματωθεί στην Ελληνική Νομοθεσία, καθώς και με τις απαιτήσεις δεοντολογίας που σχετίζονται με τον έλεγχο μας, σε σχέση με την συνυποβαλλόμενη Έκθεση Επίτευξης Οροσήμων/Στόχων και έχουμε εκπληρώσει όλες τις δεοντολογικές μας υποχρεώσεις, σύμφωνα με τις απαιτήσεις της ισχύουσας νομοθεσίας και του προαναφερόμενου Κώδικα Δεοντολογίας. </w:t>
                  </w:r>
                </w:p>
                <w:p w14:paraId="08D12DFD" w14:textId="77777777" w:rsidR="00860F26" w:rsidRPr="001F0FE6" w:rsidRDefault="00860F26" w:rsidP="00B771A7">
                  <w:pPr>
                    <w:spacing w:line="271" w:lineRule="auto"/>
                    <w:ind w:left="6" w:right="45" w:firstLine="6"/>
                    <w:rPr>
                      <w:rFonts w:ascii="Calibri" w:hAnsi="Calibri"/>
                      <w:lang w:val="el-GR"/>
                    </w:rPr>
                  </w:pPr>
                  <w:r w:rsidRPr="001F0FE6">
                    <w:rPr>
                      <w:rFonts w:ascii="Calibri" w:hAnsi="Calibri"/>
                      <w:lang w:val="el-GR"/>
                    </w:rPr>
                    <w:t>Επίσης, δηλώνω/</w:t>
                  </w:r>
                  <w:proofErr w:type="spellStart"/>
                  <w:r w:rsidRPr="001F0FE6">
                    <w:rPr>
                      <w:rFonts w:ascii="Calibri" w:hAnsi="Calibri"/>
                      <w:lang w:val="el-GR"/>
                    </w:rPr>
                    <w:t>ουμε</w:t>
                  </w:r>
                  <w:proofErr w:type="spellEnd"/>
                  <w:r w:rsidRPr="001F0FE6">
                    <w:rPr>
                      <w:rFonts w:ascii="Calibri" w:hAnsi="Calibri"/>
                      <w:lang w:val="el-GR"/>
                    </w:rPr>
                    <w:t xml:space="preserve"> ότι τα ελεγκτικά τεκμήρια που έχουμε αποκτήσει είναι επαρκή και κατάλληλα να παρέχουν βάση για τη γνώμη μας.</w:t>
                  </w:r>
                </w:p>
              </w:tc>
            </w:tr>
          </w:tbl>
          <w:p w14:paraId="6C229291" w14:textId="77777777" w:rsidR="00860F26" w:rsidRPr="001F0FE6" w:rsidRDefault="00860F26" w:rsidP="00B771A7">
            <w:pPr>
              <w:pStyle w:val="BodyTextIndent"/>
              <w:ind w:right="484"/>
              <w:jc w:val="right"/>
              <w:rPr>
                <w:rFonts w:ascii="Calibri" w:hAnsi="Calibri" w:cs="Calibri"/>
                <w:lang w:val="el-GR"/>
              </w:rPr>
            </w:pPr>
            <w:r w:rsidRPr="001F0FE6">
              <w:rPr>
                <w:rFonts w:ascii="Calibri" w:hAnsi="Calibri" w:cs="Calibri"/>
                <w:lang w:val="el-GR"/>
              </w:rPr>
              <w:lastRenderedPageBreak/>
              <w:t xml:space="preserve">Ημερομηνία:      </w:t>
            </w:r>
            <w:r w:rsidRPr="001F0FE6">
              <w:rPr>
                <w:rFonts w:ascii="Calibri" w:hAnsi="Calibri" w:cs="Calibri"/>
                <w:color w:val="000000"/>
                <w:lang w:val="el-GR"/>
              </w:rPr>
              <w:t>… /…/ 20…</w:t>
            </w:r>
          </w:p>
          <w:p w14:paraId="055DBA8B" w14:textId="77777777" w:rsidR="00860F26" w:rsidRPr="001F0FE6" w:rsidRDefault="00860F26" w:rsidP="00B771A7">
            <w:pPr>
              <w:pStyle w:val="BodyTextIndent"/>
              <w:ind w:right="484"/>
              <w:jc w:val="right"/>
              <w:rPr>
                <w:rFonts w:ascii="Calibri" w:hAnsi="Calibri" w:cs="Calibri"/>
                <w:lang w:val="el-GR"/>
              </w:rPr>
            </w:pPr>
          </w:p>
          <w:p w14:paraId="77CA0F54" w14:textId="77777777" w:rsidR="00860F26" w:rsidRPr="001F0FE6" w:rsidRDefault="00860F26" w:rsidP="00B771A7">
            <w:pPr>
              <w:pStyle w:val="BodyTextIndent"/>
              <w:ind w:right="484"/>
              <w:jc w:val="right"/>
              <w:rPr>
                <w:rFonts w:ascii="Calibri" w:hAnsi="Calibri" w:cs="Calibri"/>
                <w:lang w:val="el-GR"/>
              </w:rPr>
            </w:pPr>
            <w:r w:rsidRPr="001F0FE6">
              <w:rPr>
                <w:rFonts w:ascii="Calibri" w:hAnsi="Calibri" w:cs="Calibri"/>
                <w:lang w:val="el-GR"/>
              </w:rPr>
              <w:t>Ο – Η Δηλών</w:t>
            </w:r>
          </w:p>
          <w:p w14:paraId="1DBB097F" w14:textId="77777777" w:rsidR="00860F26" w:rsidRPr="001F0FE6" w:rsidRDefault="00860F26" w:rsidP="00B771A7">
            <w:pPr>
              <w:pStyle w:val="BodyTextIndent"/>
              <w:ind w:firstLine="0"/>
              <w:rPr>
                <w:rFonts w:ascii="Calibri" w:hAnsi="Calibri" w:cs="Calibri"/>
                <w:lang w:val="el-GR"/>
              </w:rPr>
            </w:pPr>
          </w:p>
          <w:p w14:paraId="2B6809E8" w14:textId="77777777" w:rsidR="00860F26" w:rsidRDefault="00860F26" w:rsidP="00B771A7">
            <w:pPr>
              <w:pStyle w:val="BodyTextIndent"/>
              <w:ind w:right="484"/>
              <w:jc w:val="right"/>
              <w:rPr>
                <w:rFonts w:ascii="Calibri" w:hAnsi="Calibri" w:cs="Calibri"/>
                <w:lang w:val="el-GR"/>
              </w:rPr>
            </w:pPr>
            <w:r w:rsidRPr="001F0FE6">
              <w:rPr>
                <w:rFonts w:ascii="Calibri" w:hAnsi="Calibri" w:cs="Calibri"/>
                <w:lang w:val="el-GR"/>
              </w:rPr>
              <w:t>(Υπογραφή)</w:t>
            </w:r>
          </w:p>
          <w:p w14:paraId="5150C8AB" w14:textId="77777777" w:rsidR="00860F26" w:rsidRDefault="00860F26" w:rsidP="00B771A7">
            <w:pPr>
              <w:pStyle w:val="BodyTextIndent"/>
              <w:ind w:right="484"/>
              <w:jc w:val="right"/>
              <w:rPr>
                <w:rFonts w:ascii="Calibri" w:hAnsi="Calibri" w:cs="Calibri"/>
                <w:lang w:val="el-GR"/>
              </w:rPr>
            </w:pPr>
          </w:p>
          <w:p w14:paraId="232F3B96" w14:textId="77777777" w:rsidR="00860F26" w:rsidRDefault="00860F26" w:rsidP="00B771A7">
            <w:pPr>
              <w:pStyle w:val="BodyTextIndent"/>
              <w:ind w:right="484"/>
              <w:jc w:val="right"/>
              <w:rPr>
                <w:rFonts w:ascii="Calibri" w:hAnsi="Calibri" w:cs="Calibri"/>
                <w:lang w:val="el-GR"/>
              </w:rPr>
            </w:pPr>
          </w:p>
          <w:p w14:paraId="660DBFCF" w14:textId="77777777" w:rsidR="00860F26" w:rsidRDefault="00860F26" w:rsidP="00B771A7">
            <w:pPr>
              <w:pStyle w:val="BodyTextIndent"/>
              <w:ind w:right="484"/>
              <w:jc w:val="right"/>
              <w:rPr>
                <w:rFonts w:ascii="Calibri" w:hAnsi="Calibri" w:cs="Calibri"/>
                <w:lang w:val="el-GR"/>
              </w:rPr>
            </w:pPr>
          </w:p>
          <w:p w14:paraId="38844BA1" w14:textId="77777777" w:rsidR="00860F26" w:rsidRPr="001F0FE6" w:rsidRDefault="00860F26" w:rsidP="00B771A7">
            <w:pPr>
              <w:pStyle w:val="BodyTextIndent"/>
              <w:ind w:right="484"/>
              <w:jc w:val="right"/>
              <w:rPr>
                <w:rFonts w:ascii="Calibri" w:hAnsi="Calibri" w:cs="Calibri"/>
                <w:lang w:val="el-GR"/>
              </w:rPr>
            </w:pPr>
          </w:p>
          <w:p w14:paraId="46563AC0" w14:textId="77777777" w:rsidR="00860F26" w:rsidRPr="001F0FE6" w:rsidRDefault="00860F26" w:rsidP="00B771A7">
            <w:pPr>
              <w:rPr>
                <w:rFonts w:eastAsia="SimSun"/>
                <w:sz w:val="16"/>
                <w:szCs w:val="16"/>
                <w:lang w:val="el-GR"/>
              </w:rPr>
            </w:pPr>
          </w:p>
          <w:p w14:paraId="7518BABA" w14:textId="77777777" w:rsidR="00860F26" w:rsidRPr="001F0FE6" w:rsidRDefault="00860F26" w:rsidP="00B771A7">
            <w:pPr>
              <w:pStyle w:val="BodyTextIndent"/>
              <w:ind w:firstLine="0"/>
              <w:rPr>
                <w:rFonts w:ascii="Calibri" w:hAnsi="Calibri" w:cs="Calibri"/>
                <w:sz w:val="16"/>
                <w:szCs w:val="16"/>
                <w:lang w:val="el-GR"/>
              </w:rPr>
            </w:pPr>
            <w:r w:rsidRPr="001F0FE6">
              <w:rPr>
                <w:rFonts w:ascii="Calibri" w:hAnsi="Calibri" w:cs="Calibri"/>
                <w:sz w:val="16"/>
                <w:szCs w:val="16"/>
                <w:lang w:val="el-GR"/>
              </w:rPr>
              <w:t>(1) Αναγράφεται από τον ενδιαφερόμενο πολίτη ή Αρχή ή η Υπηρεσία του δημόσιου τομέα, που απευθύνεται η αίτηση.</w:t>
            </w:r>
          </w:p>
          <w:p w14:paraId="50C06FC0" w14:textId="77777777" w:rsidR="00860F26" w:rsidRPr="001F0FE6" w:rsidRDefault="00860F26" w:rsidP="00B771A7">
            <w:pPr>
              <w:pStyle w:val="BodyTextIndent"/>
              <w:ind w:firstLine="0"/>
              <w:rPr>
                <w:rFonts w:ascii="Calibri" w:hAnsi="Calibri" w:cs="Calibri"/>
                <w:sz w:val="16"/>
                <w:szCs w:val="16"/>
                <w:lang w:val="el-GR"/>
              </w:rPr>
            </w:pPr>
            <w:r w:rsidRPr="001F0FE6">
              <w:rPr>
                <w:rFonts w:ascii="Calibri" w:hAnsi="Calibri" w:cs="Calibri"/>
                <w:sz w:val="16"/>
                <w:szCs w:val="16"/>
                <w:lang w:val="el-GR"/>
              </w:rPr>
              <w:t xml:space="preserve">(2) Αναγράφεται ολογράφως. </w:t>
            </w:r>
          </w:p>
          <w:p w14:paraId="018BEE19" w14:textId="77777777" w:rsidR="00860F26" w:rsidRPr="001F0FE6" w:rsidRDefault="00860F26" w:rsidP="00B771A7">
            <w:pPr>
              <w:pStyle w:val="BodyTextIndent"/>
              <w:ind w:firstLine="0"/>
              <w:rPr>
                <w:rFonts w:ascii="Calibri" w:hAnsi="Calibri" w:cs="Calibri"/>
                <w:sz w:val="16"/>
                <w:szCs w:val="16"/>
                <w:lang w:val="el-GR"/>
              </w:rPr>
            </w:pPr>
            <w:r w:rsidRPr="001F0FE6">
              <w:rPr>
                <w:rFonts w:ascii="Calibri" w:hAnsi="Calibri" w:cs="Calibri"/>
                <w:sz w:val="16"/>
                <w:szCs w:val="16"/>
                <w:lang w:val="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7039E449" w14:textId="77777777" w:rsidR="00860F26" w:rsidRPr="001F0FE6" w:rsidRDefault="00860F26" w:rsidP="00B771A7">
            <w:pPr>
              <w:pStyle w:val="BodyTextIndent"/>
              <w:ind w:firstLine="0"/>
              <w:rPr>
                <w:rFonts w:ascii="Calibri" w:hAnsi="Calibri" w:cs="Calibri"/>
                <w:sz w:val="16"/>
                <w:szCs w:val="16"/>
                <w:lang w:val="el-GR"/>
              </w:rPr>
            </w:pPr>
            <w:r w:rsidRPr="001F0FE6">
              <w:rPr>
                <w:rFonts w:ascii="Calibri" w:hAnsi="Calibri" w:cs="Calibri"/>
                <w:sz w:val="16"/>
                <w:szCs w:val="16"/>
                <w:lang w:val="el-GR"/>
              </w:rPr>
              <w:t xml:space="preserve">(4) Σε περίπτωση ανεπάρκειας χώρου η δήλωση συνεχίζεται στην πίσω όψη της και υπογράφεται από τον δηλούντα ή την δηλούσα. </w:t>
            </w:r>
          </w:p>
          <w:p w14:paraId="77F7AEFE" w14:textId="77777777" w:rsidR="00860F26" w:rsidRDefault="00860F26" w:rsidP="00B771A7">
            <w:pPr>
              <w:rPr>
                <w:rFonts w:eastAsia="SimSun"/>
                <w:lang w:val="el-GR"/>
              </w:rPr>
            </w:pPr>
          </w:p>
          <w:p w14:paraId="74012FFF" w14:textId="77777777" w:rsidR="00860F26" w:rsidRDefault="00860F26" w:rsidP="00B771A7">
            <w:pPr>
              <w:tabs>
                <w:tab w:val="left" w:pos="2940"/>
              </w:tabs>
              <w:rPr>
                <w:rFonts w:eastAsia="SimSun"/>
                <w:lang w:val="el-GR"/>
              </w:rPr>
            </w:pPr>
          </w:p>
          <w:p w14:paraId="6C9B2EDD" w14:textId="77777777" w:rsidR="00860F26" w:rsidRDefault="00860F26" w:rsidP="00B771A7">
            <w:pPr>
              <w:rPr>
                <w:rFonts w:eastAsia="SimSun"/>
                <w:lang w:val="el-GR"/>
              </w:rPr>
            </w:pPr>
          </w:p>
          <w:p w14:paraId="1861BD6A" w14:textId="77777777" w:rsidR="00860F26" w:rsidRPr="001F0FE6" w:rsidRDefault="00860F26" w:rsidP="00B771A7">
            <w:pPr>
              <w:rPr>
                <w:rFonts w:eastAsia="SimSun"/>
                <w:sz w:val="16"/>
                <w:szCs w:val="16"/>
                <w:lang w:val="el-GR"/>
              </w:rPr>
            </w:pPr>
          </w:p>
          <w:p w14:paraId="78AC38FC" w14:textId="77777777" w:rsidR="00860F26" w:rsidRPr="001F0FE6" w:rsidRDefault="00860F26" w:rsidP="00B771A7">
            <w:pPr>
              <w:pStyle w:val="Footer"/>
              <w:rPr>
                <w:rFonts w:asciiTheme="minorHAnsi" w:hAnsiTheme="minorHAnsi" w:cstheme="minorHAnsi"/>
                <w:sz w:val="16"/>
                <w:szCs w:val="16"/>
              </w:rPr>
            </w:pPr>
            <w:r w:rsidRPr="001F0FE6">
              <w:rPr>
                <w:rFonts w:cstheme="minorHAnsi"/>
                <w:noProof/>
                <w:sz w:val="16"/>
                <w:szCs w:val="16"/>
              </w:rPr>
              <w:drawing>
                <wp:anchor distT="0" distB="0" distL="114300" distR="114300" simplePos="0" relativeHeight="251659264" behindDoc="0" locked="0" layoutInCell="1" allowOverlap="1" wp14:anchorId="5D22F7AC" wp14:editId="218465D1">
                  <wp:simplePos x="0" y="0"/>
                  <wp:positionH relativeFrom="column">
                    <wp:posOffset>3490396</wp:posOffset>
                  </wp:positionH>
                  <wp:positionV relativeFrom="paragraph">
                    <wp:posOffset>166986</wp:posOffset>
                  </wp:positionV>
                  <wp:extent cx="2476500" cy="314325"/>
                  <wp:effectExtent l="0" t="0" r="0" b="9525"/>
                  <wp:wrapNone/>
                  <wp:docPr id="3" name="Εικόνα 3" descr="Εικόνα που περιέχει κείμενο, γραμματοσειρά, στιγμιότυπο οθόνης,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Εικόνα 3" descr="Εικόνα που περιέχει κείμενο, γραμματοσειρά, στιγμιότυπο οθόνης, Μπελ ηλεκτρίκ&#10;&#10;Περιγραφή που δημιουργήθηκε αυτόματα"/>
                          <pic:cNvPicPr>
                            <a:picLocks noChangeAspect="1" noChangeArrowheads="1"/>
                          </pic:cNvPicPr>
                        </pic:nvPicPr>
                        <pic:blipFill>
                          <a:blip r:embed="rId33" r:link="rId34" cstate="print">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anchor>
              </w:drawing>
            </w:r>
            <w:proofErr w:type="spellStart"/>
            <w:r w:rsidRPr="001F0FE6">
              <w:rPr>
                <w:rFonts w:asciiTheme="minorHAnsi" w:hAnsiTheme="minorHAnsi" w:cstheme="minorHAnsi"/>
                <w:sz w:val="16"/>
                <w:szCs w:val="16"/>
              </w:rPr>
              <w:t>Έντυ</w:t>
            </w:r>
            <w:proofErr w:type="spellEnd"/>
            <w:r w:rsidRPr="001F0FE6">
              <w:rPr>
                <w:rFonts w:asciiTheme="minorHAnsi" w:hAnsiTheme="minorHAnsi" w:cstheme="minorHAnsi"/>
                <w:sz w:val="16"/>
                <w:szCs w:val="16"/>
              </w:rPr>
              <w:t>πο Δ8_Ε4</w:t>
            </w:r>
          </w:p>
          <w:p w14:paraId="02132592" w14:textId="77777777" w:rsidR="00860F26" w:rsidRPr="001F0FE6" w:rsidRDefault="00860F26" w:rsidP="00B771A7">
            <w:pPr>
              <w:pStyle w:val="Footer"/>
              <w:rPr>
                <w:rFonts w:asciiTheme="minorHAnsi" w:hAnsiTheme="minorHAnsi" w:cstheme="minorHAnsi"/>
                <w:sz w:val="16"/>
                <w:szCs w:val="16"/>
              </w:rPr>
            </w:pPr>
            <w:proofErr w:type="spellStart"/>
            <w:r w:rsidRPr="001F0FE6">
              <w:rPr>
                <w:rFonts w:asciiTheme="minorHAnsi" w:hAnsiTheme="minorHAnsi" w:cstheme="minorHAnsi"/>
                <w:sz w:val="16"/>
                <w:szCs w:val="16"/>
              </w:rPr>
              <w:t>Έκδοση</w:t>
            </w:r>
            <w:proofErr w:type="spellEnd"/>
            <w:r w:rsidRPr="001F0FE6">
              <w:rPr>
                <w:rFonts w:asciiTheme="minorHAnsi" w:hAnsiTheme="minorHAnsi" w:cstheme="minorHAnsi"/>
                <w:sz w:val="16"/>
                <w:szCs w:val="16"/>
              </w:rPr>
              <w:t xml:space="preserve"> 1.0 </w:t>
            </w:r>
          </w:p>
          <w:p w14:paraId="3394F5A2" w14:textId="77777777" w:rsidR="00860F26" w:rsidRPr="001F0FE6" w:rsidRDefault="00860F26" w:rsidP="00B771A7">
            <w:pPr>
              <w:pStyle w:val="Footer"/>
              <w:rPr>
                <w:sz w:val="16"/>
                <w:szCs w:val="16"/>
              </w:rPr>
            </w:pPr>
          </w:p>
          <w:p w14:paraId="74A0060B" w14:textId="77777777" w:rsidR="00860F26" w:rsidRDefault="00860F26" w:rsidP="00B771A7">
            <w:pPr>
              <w:pStyle w:val="Footer"/>
            </w:pPr>
          </w:p>
          <w:p w14:paraId="3A14BBB3" w14:textId="77777777" w:rsidR="00860F26" w:rsidRDefault="00860F26" w:rsidP="00B771A7">
            <w:pPr>
              <w:rPr>
                <w:rFonts w:eastAsia="SimSun"/>
                <w:lang w:val="el-GR"/>
              </w:rPr>
            </w:pPr>
          </w:p>
        </w:tc>
      </w:tr>
    </w:tbl>
    <w:p w14:paraId="050668A8" w14:textId="77777777" w:rsidR="00C61701" w:rsidRDefault="00C61701" w:rsidP="00C61701">
      <w:pPr>
        <w:autoSpaceDE w:val="0"/>
        <w:autoSpaceDN w:val="0"/>
        <w:spacing w:line="312" w:lineRule="auto"/>
        <w:ind w:right="23"/>
        <w:rPr>
          <w:lang w:val="el-GR"/>
        </w:rPr>
      </w:pPr>
    </w:p>
    <w:p w14:paraId="2F963A12" w14:textId="77777777" w:rsidR="00B57777" w:rsidRPr="00D33DA7" w:rsidRDefault="00B57777" w:rsidP="00B57777">
      <w:pPr>
        <w:suppressAutoHyphens w:val="0"/>
        <w:autoSpaceDE w:val="0"/>
        <w:spacing w:after="60"/>
        <w:rPr>
          <w:rFonts w:eastAsia="SimSun"/>
          <w:b/>
          <w:bCs/>
          <w:lang w:val="el-GR"/>
        </w:rPr>
      </w:pPr>
      <w:r w:rsidRPr="00D33DA7">
        <w:rPr>
          <w:rFonts w:eastAsia="SimSun"/>
          <w:b/>
          <w:bCs/>
          <w:lang w:val="el-GR"/>
        </w:rPr>
        <w:t>1.3. Μεθοδολογία υλοποίησης</w:t>
      </w:r>
    </w:p>
    <w:p w14:paraId="313E99F5" w14:textId="77777777" w:rsidR="00B57777" w:rsidRDefault="00B57777" w:rsidP="00B57777">
      <w:pPr>
        <w:suppressAutoHyphens w:val="0"/>
        <w:autoSpaceDE w:val="0"/>
        <w:spacing w:after="60"/>
        <w:rPr>
          <w:rFonts w:eastAsia="SimSun"/>
          <w:lang w:val="el-GR"/>
        </w:rPr>
      </w:pPr>
      <w:r>
        <w:rPr>
          <w:rFonts w:eastAsia="SimSun"/>
          <w:lang w:val="el-GR"/>
        </w:rPr>
        <w:t xml:space="preserve">Η εκκίνηση της διαδικασίας εκάστου </w:t>
      </w:r>
      <w:bookmarkStart w:id="414" w:name="_Hlk139891647"/>
      <w:r>
        <w:rPr>
          <w:rFonts w:eastAsia="SimSun"/>
          <w:lang w:val="el-GR"/>
        </w:rPr>
        <w:t xml:space="preserve">ελέγχου </w:t>
      </w:r>
      <w:bookmarkStart w:id="415" w:name="_Hlk140054000"/>
      <w:r w:rsidRPr="00D33DA7">
        <w:rPr>
          <w:rFonts w:eastAsia="SimSun"/>
          <w:lang w:val="el-GR"/>
        </w:rPr>
        <w:t>Οροσήμου</w:t>
      </w:r>
      <w:r>
        <w:rPr>
          <w:rFonts w:eastAsia="SimSun"/>
          <w:lang w:val="el-GR"/>
        </w:rPr>
        <w:t>/</w:t>
      </w:r>
      <w:r w:rsidRPr="00D33DA7">
        <w:rPr>
          <w:rFonts w:eastAsia="SimSun"/>
          <w:lang w:val="el-GR"/>
        </w:rPr>
        <w:t>Στόχου</w:t>
      </w:r>
      <w:r>
        <w:rPr>
          <w:rFonts w:eastAsia="SimSun"/>
          <w:lang w:val="el-GR"/>
        </w:rPr>
        <w:t xml:space="preserve"> </w:t>
      </w:r>
      <w:bookmarkEnd w:id="414"/>
      <w:bookmarkEnd w:id="415"/>
      <w:r>
        <w:rPr>
          <w:rFonts w:eastAsia="SimSun"/>
          <w:lang w:val="el-GR"/>
        </w:rPr>
        <w:t>θα πραγματοποιείται ως ακολούθως:</w:t>
      </w:r>
    </w:p>
    <w:p w14:paraId="49A5288A" w14:textId="77777777" w:rsidR="00B57777" w:rsidRDefault="00B57777" w:rsidP="00B57777">
      <w:pPr>
        <w:rPr>
          <w:rFonts w:eastAsia="SimSun"/>
          <w:lang w:val="el-GR"/>
        </w:rPr>
      </w:pPr>
      <w:r w:rsidRPr="009D480F">
        <w:rPr>
          <w:rFonts w:eastAsia="SimSun"/>
          <w:lang w:val="el-GR"/>
        </w:rPr>
        <w:t>Θα</w:t>
      </w:r>
      <w:r>
        <w:rPr>
          <w:rFonts w:eastAsia="SimSun"/>
          <w:lang w:val="el-GR"/>
        </w:rPr>
        <w:t xml:space="preserve"> </w:t>
      </w:r>
      <w:r w:rsidRPr="009D480F">
        <w:rPr>
          <w:rFonts w:eastAsia="SimSun"/>
          <w:lang w:val="el-GR"/>
        </w:rPr>
        <w:t xml:space="preserve">αποστέλλεται </w:t>
      </w:r>
      <w:r>
        <w:rPr>
          <w:rFonts w:eastAsia="SimSun"/>
          <w:lang w:val="el-GR"/>
        </w:rPr>
        <w:t>γραπτή γνωστοποίηση</w:t>
      </w:r>
      <w:r w:rsidRPr="009D480F">
        <w:rPr>
          <w:rFonts w:eastAsia="SimSun"/>
          <w:lang w:val="el-GR"/>
        </w:rPr>
        <w:t xml:space="preserve"> των αρμοδίων οργάνων της ΚτΠ Μ.Α.Ε. (</w:t>
      </w:r>
      <w:r>
        <w:rPr>
          <w:rFonts w:eastAsia="SimSun"/>
          <w:lang w:val="el-GR"/>
        </w:rPr>
        <w:t xml:space="preserve">ήτοι </w:t>
      </w:r>
      <w:r w:rsidRPr="009D480F">
        <w:rPr>
          <w:rFonts w:eastAsia="SimSun"/>
          <w:lang w:val="el-GR"/>
        </w:rPr>
        <w:t>της Επιτροπής</w:t>
      </w:r>
      <w:r>
        <w:rPr>
          <w:rFonts w:eastAsia="SimSun"/>
          <w:lang w:val="el-GR"/>
        </w:rPr>
        <w:t xml:space="preserve"> </w:t>
      </w:r>
      <w:r w:rsidRPr="009D480F">
        <w:rPr>
          <w:rFonts w:eastAsia="SimSun"/>
          <w:lang w:val="el-GR"/>
        </w:rPr>
        <w:t xml:space="preserve">Παρακολούθησης) προς τον </w:t>
      </w:r>
      <w:r>
        <w:rPr>
          <w:rFonts w:eastAsia="SimSun"/>
          <w:lang w:val="el-GR"/>
        </w:rPr>
        <w:t xml:space="preserve">ανάδοχο με την ενημέρωση της υποχρέωσης </w:t>
      </w:r>
      <w:r w:rsidRPr="00BD02CF">
        <w:rPr>
          <w:rFonts w:eastAsia="SimSun"/>
          <w:lang w:val="el-GR"/>
        </w:rPr>
        <w:t>ελέγχου Οροσήμου/Στόχου</w:t>
      </w:r>
      <w:r>
        <w:rPr>
          <w:rFonts w:eastAsia="SimSun"/>
          <w:lang w:val="el-GR"/>
        </w:rPr>
        <w:t xml:space="preserve"> </w:t>
      </w:r>
      <w:r w:rsidRPr="00BD02CF">
        <w:rPr>
          <w:rFonts w:eastAsia="SimSun"/>
          <w:lang w:val="el-GR"/>
        </w:rPr>
        <w:lastRenderedPageBreak/>
        <w:t xml:space="preserve">όπου θα αναλύεται </w:t>
      </w:r>
      <w:r>
        <w:rPr>
          <w:rFonts w:eastAsia="SimSun"/>
          <w:lang w:val="el-GR"/>
        </w:rPr>
        <w:t xml:space="preserve">ενδεικτικά </w:t>
      </w:r>
      <w:r w:rsidRPr="00BD02CF">
        <w:rPr>
          <w:rFonts w:eastAsia="SimSun"/>
          <w:lang w:val="el-GR"/>
        </w:rPr>
        <w:t xml:space="preserve">το αντικείμενο </w:t>
      </w:r>
      <w:r>
        <w:rPr>
          <w:rFonts w:eastAsia="SimSun"/>
          <w:lang w:val="el-GR"/>
        </w:rPr>
        <w:t>του ελέγχου</w:t>
      </w:r>
      <w:r w:rsidRPr="00BD02CF">
        <w:rPr>
          <w:rFonts w:eastAsia="SimSun"/>
          <w:lang w:val="el-GR"/>
        </w:rPr>
        <w:t>, τα επιμέρους παραδοτέα</w:t>
      </w:r>
      <w:r>
        <w:rPr>
          <w:rFonts w:eastAsia="SimSun"/>
          <w:lang w:val="el-GR"/>
        </w:rPr>
        <w:t xml:space="preserve">, οι </w:t>
      </w:r>
      <w:r w:rsidRPr="00BD02CF">
        <w:rPr>
          <w:rFonts w:eastAsia="SimSun"/>
          <w:lang w:val="el-GR"/>
        </w:rPr>
        <w:t>προθεσμίες ολοκλήρωσης</w:t>
      </w:r>
      <w:r>
        <w:rPr>
          <w:rFonts w:eastAsia="SimSun"/>
          <w:lang w:val="el-GR"/>
        </w:rPr>
        <w:t xml:space="preserve">, </w:t>
      </w:r>
      <w:r w:rsidRPr="00BD02CF">
        <w:rPr>
          <w:rFonts w:eastAsia="SimSun"/>
          <w:lang w:val="el-GR"/>
        </w:rPr>
        <w:t xml:space="preserve">ο εκτιμώμενος </w:t>
      </w:r>
      <w:proofErr w:type="spellStart"/>
      <w:r w:rsidRPr="00BD02CF">
        <w:rPr>
          <w:rFonts w:eastAsia="SimSun"/>
          <w:lang w:val="el-GR"/>
        </w:rPr>
        <w:t>ανθρωποχρόνος</w:t>
      </w:r>
      <w:proofErr w:type="spellEnd"/>
      <w:r>
        <w:rPr>
          <w:rFonts w:eastAsia="SimSun"/>
          <w:lang w:val="el-GR"/>
        </w:rPr>
        <w:t xml:space="preserve"> καθώς και κάθε ειδικότερο χαρακτηριστικό της υπό ελέγχου περίπτωσης</w:t>
      </w:r>
      <w:r w:rsidRPr="00BD02CF">
        <w:rPr>
          <w:rFonts w:eastAsia="SimSun"/>
          <w:lang w:val="el-GR"/>
        </w:rPr>
        <w:t>.</w:t>
      </w:r>
    </w:p>
    <w:p w14:paraId="60111C7C" w14:textId="77777777" w:rsidR="00B57777" w:rsidRDefault="00B57777" w:rsidP="00B57777">
      <w:pPr>
        <w:rPr>
          <w:rFonts w:eastAsia="SimSun"/>
          <w:lang w:val="el-GR"/>
        </w:rPr>
      </w:pPr>
      <w:r w:rsidRPr="009D480F">
        <w:rPr>
          <w:rFonts w:eastAsia="SimSun"/>
          <w:lang w:val="el-GR"/>
        </w:rPr>
        <w:t>Ο</w:t>
      </w:r>
      <w:r>
        <w:rPr>
          <w:rFonts w:eastAsia="SimSun"/>
          <w:lang w:val="el-GR"/>
        </w:rPr>
        <w:t xml:space="preserve"> </w:t>
      </w:r>
      <w:r w:rsidRPr="009D480F">
        <w:rPr>
          <w:rFonts w:eastAsia="SimSun"/>
          <w:lang w:val="el-GR"/>
        </w:rPr>
        <w:t xml:space="preserve">ανάδοχος θα πρέπει να ανταποκριθεί σε </w:t>
      </w:r>
      <w:r w:rsidRPr="00BF23E3">
        <w:rPr>
          <w:rFonts w:eastAsia="SimSun"/>
          <w:lang w:val="el-GR"/>
        </w:rPr>
        <w:t>προθεσμία</w:t>
      </w:r>
      <w:r w:rsidRPr="009D480F">
        <w:rPr>
          <w:rFonts w:eastAsia="SimSun"/>
          <w:lang w:val="el-GR"/>
        </w:rPr>
        <w:t xml:space="preserve"> </w:t>
      </w:r>
      <w:r>
        <w:rPr>
          <w:rFonts w:eastAsia="SimSun"/>
          <w:lang w:val="el-GR"/>
        </w:rPr>
        <w:t xml:space="preserve">που θα </w:t>
      </w:r>
      <w:r w:rsidRPr="009D480F">
        <w:rPr>
          <w:rFonts w:eastAsia="SimSun"/>
          <w:lang w:val="el-GR"/>
        </w:rPr>
        <w:t xml:space="preserve">τάσσεται </w:t>
      </w:r>
      <w:r>
        <w:rPr>
          <w:rFonts w:eastAsia="SimSun"/>
          <w:lang w:val="el-GR"/>
        </w:rPr>
        <w:t>στη γραπτή γνωστοποίηση</w:t>
      </w:r>
      <w:r w:rsidRPr="009D480F">
        <w:rPr>
          <w:rFonts w:eastAsia="SimSun"/>
          <w:lang w:val="el-GR"/>
        </w:rPr>
        <w:t xml:space="preserve">, </w:t>
      </w:r>
      <w:r>
        <w:rPr>
          <w:rFonts w:eastAsia="SimSun"/>
          <w:lang w:val="el-GR"/>
        </w:rPr>
        <w:t xml:space="preserve">ενημερώνοντας την </w:t>
      </w:r>
      <w:bookmarkStart w:id="416" w:name="_Hlk139891475"/>
      <w:r w:rsidRPr="009D480F">
        <w:rPr>
          <w:rFonts w:eastAsia="SimSun"/>
          <w:lang w:val="el-GR"/>
        </w:rPr>
        <w:t>Επιτροπή</w:t>
      </w:r>
      <w:r>
        <w:rPr>
          <w:rFonts w:eastAsia="SimSun"/>
          <w:lang w:val="el-GR"/>
        </w:rPr>
        <w:t xml:space="preserve"> </w:t>
      </w:r>
      <w:r w:rsidRPr="009D480F">
        <w:rPr>
          <w:rFonts w:eastAsia="SimSun"/>
          <w:lang w:val="el-GR"/>
        </w:rPr>
        <w:t>Παρακολούθηση</w:t>
      </w:r>
      <w:r>
        <w:rPr>
          <w:rFonts w:eastAsia="SimSun"/>
          <w:lang w:val="el-GR"/>
        </w:rPr>
        <w:t xml:space="preserve">ς </w:t>
      </w:r>
      <w:bookmarkEnd w:id="416"/>
      <w:r>
        <w:rPr>
          <w:rFonts w:eastAsia="SimSun"/>
          <w:lang w:val="el-GR"/>
        </w:rPr>
        <w:t xml:space="preserve">για τη λήψη της γνωστοποίησης, την εκκίνηση της διαδικασίας και προσδιορίζοντας τεκμηριωμένα τον </w:t>
      </w:r>
      <w:proofErr w:type="spellStart"/>
      <w:r>
        <w:rPr>
          <w:rFonts w:eastAsia="SimSun"/>
          <w:lang w:val="el-GR"/>
        </w:rPr>
        <w:t>ανθρωποχρόνο</w:t>
      </w:r>
      <w:proofErr w:type="spellEnd"/>
      <w:r>
        <w:rPr>
          <w:rFonts w:eastAsia="SimSun"/>
          <w:lang w:val="el-GR"/>
        </w:rPr>
        <w:t xml:space="preserve"> που απαιτείται για τη διενέργεια του πλήρη ελέγχου σύμφωνα με το ΣΔΕ του ΤΑΑ. </w:t>
      </w:r>
    </w:p>
    <w:p w14:paraId="0B7E9F89" w14:textId="77777777" w:rsidR="00B57777" w:rsidRDefault="00B57777" w:rsidP="00B57777">
      <w:pPr>
        <w:rPr>
          <w:rFonts w:eastAsia="SimSun"/>
          <w:lang w:val="el-GR"/>
        </w:rPr>
      </w:pPr>
      <w:r w:rsidRPr="009D480F">
        <w:rPr>
          <w:rFonts w:eastAsia="SimSun"/>
          <w:lang w:val="el-GR"/>
        </w:rPr>
        <w:t>Η</w:t>
      </w:r>
      <w:r>
        <w:rPr>
          <w:rFonts w:eastAsia="SimSun"/>
          <w:lang w:val="el-GR"/>
        </w:rPr>
        <w:t xml:space="preserve"> </w:t>
      </w:r>
      <w:r w:rsidRPr="00BF23E3">
        <w:rPr>
          <w:rFonts w:eastAsia="SimSun"/>
          <w:lang w:val="el-GR"/>
        </w:rPr>
        <w:t>Επιτροπή Παρακολούθηση</w:t>
      </w:r>
      <w:r>
        <w:rPr>
          <w:rFonts w:eastAsia="SimSun"/>
          <w:lang w:val="el-GR"/>
        </w:rPr>
        <w:t xml:space="preserve">ς δύναται να ζητά από τον ανάδοχο επεξηγήσεις αλλά και </w:t>
      </w:r>
      <w:r w:rsidRPr="009D480F">
        <w:rPr>
          <w:rFonts w:eastAsia="SimSun"/>
          <w:lang w:val="el-GR"/>
        </w:rPr>
        <w:t>να διαπραγματε</w:t>
      </w:r>
      <w:r>
        <w:rPr>
          <w:rFonts w:eastAsia="SimSun"/>
          <w:lang w:val="el-GR"/>
        </w:rPr>
        <w:t xml:space="preserve">ύεται μαζί του </w:t>
      </w:r>
      <w:r w:rsidRPr="009D480F">
        <w:rPr>
          <w:rFonts w:eastAsia="SimSun"/>
          <w:lang w:val="el-GR"/>
        </w:rPr>
        <w:t>εάν απαιτηθεί</w:t>
      </w:r>
      <w:r>
        <w:rPr>
          <w:rFonts w:eastAsia="SimSun"/>
          <w:lang w:val="el-GR"/>
        </w:rPr>
        <w:t>.</w:t>
      </w:r>
    </w:p>
    <w:p w14:paraId="13BB001F" w14:textId="77777777" w:rsidR="00B57777" w:rsidRDefault="00B57777" w:rsidP="00B57777">
      <w:pPr>
        <w:rPr>
          <w:rFonts w:eastAsia="SimSun"/>
          <w:lang w:val="el-GR"/>
        </w:rPr>
      </w:pPr>
      <w:r>
        <w:rPr>
          <w:rFonts w:eastAsia="SimSun"/>
          <w:lang w:val="el-GR"/>
        </w:rPr>
        <w:t xml:space="preserve">Αφού επέλθει συμφωνία η ΚτΠ Μ.Α.Ε. με απόφασή της θα ενεργοποιεί τη διαδικασία </w:t>
      </w:r>
      <w:r w:rsidRPr="00BF23E3">
        <w:rPr>
          <w:rFonts w:eastAsia="SimSun"/>
          <w:lang w:val="el-GR"/>
        </w:rPr>
        <w:t>ελέγχου Οροσήμου/Στόχου</w:t>
      </w:r>
      <w:r>
        <w:rPr>
          <w:rFonts w:eastAsia="SimSun"/>
          <w:lang w:val="el-GR"/>
        </w:rPr>
        <w:t>.</w:t>
      </w:r>
    </w:p>
    <w:p w14:paraId="56FEA5BF" w14:textId="3849918C" w:rsidR="001E02A0" w:rsidRDefault="001E02A0" w:rsidP="00B57777">
      <w:pPr>
        <w:rPr>
          <w:rFonts w:eastAsia="SimSun"/>
          <w:lang w:val="el-GR"/>
        </w:rPr>
      </w:pPr>
      <w:r>
        <w:rPr>
          <w:rFonts w:eastAsia="SimSun"/>
          <w:lang w:val="el-GR"/>
        </w:rPr>
        <w:t xml:space="preserve">Σημειώνεται ότι ο ανάδοχος του υπό προκήρυξη έργου απαγορεύεται να διενεργήσει έλεγχο </w:t>
      </w:r>
      <w:r w:rsidRPr="001E02A0">
        <w:rPr>
          <w:rFonts w:eastAsia="SimSun"/>
          <w:lang w:val="el-GR"/>
        </w:rPr>
        <w:t xml:space="preserve">Οροσήμου/Στόχου </w:t>
      </w:r>
      <w:r>
        <w:rPr>
          <w:rFonts w:eastAsia="SimSun"/>
          <w:lang w:val="el-GR"/>
        </w:rPr>
        <w:t xml:space="preserve">για έργο της αναθέτουσας αρχής στο οποίο είναι ανάδοχος.  </w:t>
      </w:r>
    </w:p>
    <w:p w14:paraId="08006554" w14:textId="77777777" w:rsidR="00B57777" w:rsidRDefault="00B57777" w:rsidP="00B57777">
      <w:pPr>
        <w:suppressAutoHyphens w:val="0"/>
        <w:autoSpaceDE w:val="0"/>
        <w:spacing w:after="60"/>
        <w:rPr>
          <w:rFonts w:eastAsia="SimSun"/>
          <w:lang w:val="el-GR"/>
        </w:rPr>
      </w:pPr>
    </w:p>
    <w:p w14:paraId="23D63FE7" w14:textId="66627257" w:rsidR="00B57777" w:rsidRDefault="00B57777" w:rsidP="00B57777">
      <w:pPr>
        <w:suppressAutoHyphens w:val="0"/>
        <w:autoSpaceDE w:val="0"/>
        <w:spacing w:after="60"/>
        <w:rPr>
          <w:rFonts w:eastAsia="SimSun"/>
          <w:lang w:val="el-GR"/>
        </w:rPr>
      </w:pPr>
      <w:r>
        <w:rPr>
          <w:rFonts w:eastAsia="SimSun"/>
          <w:lang w:val="el-GR"/>
        </w:rPr>
        <w:t>Για την ομαλή και ορθή εκτέλεση του έργου απαιτείται από τον ανάδοχο επαρκής σε πλήθος και δεξιότητες Ομάδα Έργου</w:t>
      </w:r>
      <w:r w:rsidRPr="004E79B1">
        <w:rPr>
          <w:lang w:val="el-GR"/>
        </w:rPr>
        <w:t xml:space="preserve"> </w:t>
      </w:r>
      <w:r w:rsidRPr="004E79B1">
        <w:rPr>
          <w:rFonts w:eastAsia="SimSun"/>
          <w:lang w:val="el-GR"/>
        </w:rPr>
        <w:t>η οποία να αποτελείται τουλάχιστον από:</w:t>
      </w:r>
    </w:p>
    <w:p w14:paraId="7DB6A796" w14:textId="77777777" w:rsidR="001E02A0" w:rsidRDefault="001E02A0" w:rsidP="00E82AF0">
      <w:pPr>
        <w:widowControl w:val="0"/>
        <w:numPr>
          <w:ilvl w:val="0"/>
          <w:numId w:val="20"/>
        </w:numPr>
        <w:spacing w:before="120" w:after="0"/>
        <w:rPr>
          <w:lang w:val="el-GR"/>
        </w:rPr>
      </w:pPr>
      <w:r w:rsidRPr="00DF47E3">
        <w:rPr>
          <w:b/>
          <w:bCs/>
          <w:lang w:val="el-GR"/>
        </w:rPr>
        <w:t>Έναν (1) Υπεύθυνο Έργου (ΥΕ)</w:t>
      </w:r>
      <w:r w:rsidRPr="002A6C5F">
        <w:rPr>
          <w:lang w:val="el-GR"/>
        </w:rPr>
        <w:t xml:space="preserve"> – ορκωτό ελεγκτή λογιστή, ο οποίος θα έχει τη συνολική ευθύνη των εργασιών του </w:t>
      </w:r>
      <w:proofErr w:type="spellStart"/>
      <w:r w:rsidRPr="002A6C5F">
        <w:rPr>
          <w:lang w:val="el-GR"/>
        </w:rPr>
        <w:t>αξιολογητή</w:t>
      </w:r>
      <w:proofErr w:type="spellEnd"/>
      <w:r w:rsidRPr="002A6C5F">
        <w:rPr>
          <w:lang w:val="el-GR"/>
        </w:rPr>
        <w:t>, τη διοίκηση, την πρόοδο και το συντονισμό όλων των μελών της ομάδας έργου, θα είναι υπεύθυνος για τη διασφάλιση της ποιότητας του Έργου, καθώς και για την τήρηση όλων των προδιαγραφών πληρότητας που θέτει η αρμόδια Ειδική Υπηρεσία Συντονισμού του</w:t>
      </w:r>
      <w:r>
        <w:rPr>
          <w:lang w:val="el-GR"/>
        </w:rPr>
        <w:t xml:space="preserve"> </w:t>
      </w:r>
      <w:r w:rsidRPr="002A6C5F">
        <w:rPr>
          <w:lang w:val="el-GR"/>
        </w:rPr>
        <w:t>Ταμείου Ανάκαμψης.</w:t>
      </w:r>
    </w:p>
    <w:p w14:paraId="6348191B" w14:textId="77777777" w:rsidR="001E02A0" w:rsidRDefault="001E02A0" w:rsidP="001E02A0">
      <w:pPr>
        <w:widowControl w:val="0"/>
        <w:spacing w:after="0"/>
        <w:ind w:left="720"/>
        <w:rPr>
          <w:lang w:val="el-GR"/>
        </w:rPr>
      </w:pPr>
      <w:r>
        <w:rPr>
          <w:lang w:val="el-GR"/>
        </w:rPr>
        <w:t xml:space="preserve">Ο </w:t>
      </w:r>
      <w:r w:rsidRPr="003A3CDC">
        <w:rPr>
          <w:lang w:val="el-GR"/>
        </w:rPr>
        <w:t>Υπεύθυνος Έργου (ΥΕ)</w:t>
      </w:r>
      <w:r>
        <w:rPr>
          <w:lang w:val="el-GR"/>
        </w:rPr>
        <w:t xml:space="preserve"> </w:t>
      </w:r>
      <w:r w:rsidRPr="00DF47E3">
        <w:rPr>
          <w:b/>
          <w:bCs/>
          <w:lang w:val="el-GR"/>
        </w:rPr>
        <w:t>απαιτείται:</w:t>
      </w:r>
    </w:p>
    <w:p w14:paraId="5FF80523" w14:textId="77777777" w:rsidR="001E02A0" w:rsidRDefault="001E02A0" w:rsidP="001E02A0">
      <w:pPr>
        <w:widowControl w:val="0"/>
        <w:spacing w:after="0"/>
        <w:ind w:left="720"/>
        <w:rPr>
          <w:lang w:val="el-GR"/>
        </w:rPr>
      </w:pPr>
      <w:r w:rsidRPr="003A3CDC">
        <w:rPr>
          <w:lang w:val="el-GR"/>
        </w:rPr>
        <w:t>Α) να είναι εγγεγραμμένος στο Δημόσιο Μητρώο του άρθρου 14 του ν. 4449/2017</w:t>
      </w:r>
    </w:p>
    <w:p w14:paraId="48E9F1DF" w14:textId="77777777" w:rsidR="001E02A0" w:rsidRDefault="001E02A0" w:rsidP="001E02A0">
      <w:pPr>
        <w:widowControl w:val="0"/>
        <w:spacing w:after="0"/>
        <w:ind w:left="720"/>
        <w:rPr>
          <w:lang w:val="el-GR"/>
        </w:rPr>
      </w:pPr>
      <w:r w:rsidRPr="003A3CDC">
        <w:rPr>
          <w:lang w:val="el-GR"/>
        </w:rPr>
        <w:t>Β) να διαθέτει συνολική επαγγελματική εμπειρία δεκαπέντε (15) ετών στην ελεγκτική – η</w:t>
      </w:r>
      <w:r>
        <w:rPr>
          <w:lang w:val="el-GR"/>
        </w:rPr>
        <w:t xml:space="preserve"> </w:t>
      </w:r>
      <w:r w:rsidRPr="003A3CDC">
        <w:rPr>
          <w:lang w:val="el-GR"/>
        </w:rPr>
        <w:t>οποία θα αποδεικνύεται από σχετική βεβαίωση της Επιτροπής Λογιστικής Τυποποίησης και</w:t>
      </w:r>
      <w:r>
        <w:rPr>
          <w:lang w:val="el-GR"/>
        </w:rPr>
        <w:t xml:space="preserve"> </w:t>
      </w:r>
      <w:r w:rsidRPr="003A3CDC">
        <w:rPr>
          <w:lang w:val="el-GR"/>
        </w:rPr>
        <w:t>Ελέγχων (ΕΛΤΕ), και</w:t>
      </w:r>
    </w:p>
    <w:p w14:paraId="51F0CFE7" w14:textId="77777777" w:rsidR="001E02A0" w:rsidRDefault="001E02A0" w:rsidP="001E02A0">
      <w:pPr>
        <w:widowControl w:val="0"/>
        <w:spacing w:after="0"/>
        <w:ind w:left="720"/>
        <w:rPr>
          <w:lang w:val="el-GR"/>
        </w:rPr>
      </w:pPr>
      <w:r w:rsidRPr="003A3CDC">
        <w:rPr>
          <w:lang w:val="el-GR"/>
        </w:rPr>
        <w:t>Γ) να έχει άριστη γνώση της Αγγλικής γλώσσας.</w:t>
      </w:r>
    </w:p>
    <w:p w14:paraId="1E64AD3B" w14:textId="77777777" w:rsidR="001E02A0" w:rsidRDefault="001E02A0" w:rsidP="001E02A0">
      <w:pPr>
        <w:widowControl w:val="0"/>
        <w:spacing w:after="0"/>
        <w:rPr>
          <w:lang w:val="el-GR"/>
        </w:rPr>
      </w:pPr>
    </w:p>
    <w:p w14:paraId="175681E2" w14:textId="77777777" w:rsidR="001E02A0" w:rsidRDefault="001E02A0" w:rsidP="00E82AF0">
      <w:pPr>
        <w:widowControl w:val="0"/>
        <w:numPr>
          <w:ilvl w:val="0"/>
          <w:numId w:val="20"/>
        </w:numPr>
        <w:spacing w:before="120" w:after="0"/>
        <w:rPr>
          <w:lang w:val="el-GR"/>
        </w:rPr>
      </w:pPr>
      <w:r w:rsidRPr="00DF47E3">
        <w:rPr>
          <w:b/>
          <w:bCs/>
          <w:lang w:val="el-GR"/>
        </w:rPr>
        <w:t>Έναν (1) Αναπληρωτή Υπεύθυνο Έργου (ΑΥΕ),</w:t>
      </w:r>
      <w:r w:rsidRPr="002A6C5F">
        <w:rPr>
          <w:lang w:val="el-GR"/>
        </w:rPr>
        <w:t xml:space="preserve"> - ορκωτός ελεγκτής - λογιστής ο οποίος </w:t>
      </w:r>
      <w:r>
        <w:rPr>
          <w:lang w:val="el-GR"/>
        </w:rPr>
        <w:t xml:space="preserve">θα </w:t>
      </w:r>
      <w:r w:rsidRPr="002A6C5F">
        <w:rPr>
          <w:lang w:val="el-GR"/>
        </w:rPr>
        <w:t>υποβοηθά και</w:t>
      </w:r>
      <w:r>
        <w:rPr>
          <w:lang w:val="el-GR"/>
        </w:rPr>
        <w:t xml:space="preserve"> θα </w:t>
      </w:r>
      <w:r w:rsidRPr="002A6C5F">
        <w:rPr>
          <w:lang w:val="el-GR"/>
        </w:rPr>
        <w:t>αναπληρώνει τον ΥΕ στα καθήκοντά του.</w:t>
      </w:r>
    </w:p>
    <w:p w14:paraId="6CC17F95" w14:textId="77777777" w:rsidR="001E02A0" w:rsidRPr="00DF47E3" w:rsidRDefault="001E02A0" w:rsidP="001E02A0">
      <w:pPr>
        <w:widowControl w:val="0"/>
        <w:spacing w:after="0"/>
        <w:ind w:left="720"/>
        <w:rPr>
          <w:b/>
          <w:bCs/>
          <w:lang w:val="el-GR"/>
        </w:rPr>
      </w:pPr>
      <w:r>
        <w:rPr>
          <w:lang w:val="el-GR"/>
        </w:rPr>
        <w:t xml:space="preserve">Ο </w:t>
      </w:r>
      <w:r w:rsidRPr="00D67D65">
        <w:rPr>
          <w:lang w:val="el-GR"/>
        </w:rPr>
        <w:t>Αναπληρωτής Υπεύθυνος Έργου (ΑΥΕ)</w:t>
      </w:r>
      <w:r>
        <w:rPr>
          <w:lang w:val="el-GR"/>
        </w:rPr>
        <w:t xml:space="preserve"> </w:t>
      </w:r>
      <w:r w:rsidRPr="00DF47E3">
        <w:rPr>
          <w:b/>
          <w:bCs/>
          <w:lang w:val="el-GR"/>
        </w:rPr>
        <w:t>απαιτείται:</w:t>
      </w:r>
    </w:p>
    <w:p w14:paraId="56487814" w14:textId="77777777" w:rsidR="001E02A0" w:rsidRDefault="001E02A0" w:rsidP="001E02A0">
      <w:pPr>
        <w:widowControl w:val="0"/>
        <w:spacing w:after="0"/>
        <w:ind w:left="720"/>
        <w:rPr>
          <w:lang w:val="el-GR"/>
        </w:rPr>
      </w:pPr>
      <w:r w:rsidRPr="00D67D65">
        <w:rPr>
          <w:lang w:val="el-GR"/>
        </w:rPr>
        <w:t>Α) να είναι εγγεγραμμένος στο Δημόσιο Μητρώο του άρθρου 14 του ν. 4449/2017</w:t>
      </w:r>
    </w:p>
    <w:p w14:paraId="35338855" w14:textId="77777777" w:rsidR="001E02A0" w:rsidRDefault="001E02A0" w:rsidP="001E02A0">
      <w:pPr>
        <w:widowControl w:val="0"/>
        <w:spacing w:after="0"/>
        <w:ind w:left="720"/>
        <w:rPr>
          <w:lang w:val="el-GR"/>
        </w:rPr>
      </w:pPr>
      <w:r w:rsidRPr="00D67D65">
        <w:rPr>
          <w:lang w:val="el-GR"/>
        </w:rPr>
        <w:t>Β) να διαθέτει συνολική επαγγελματική εμπειρία δέκα (10) ετών στην ελεγκτική – η οποία</w:t>
      </w:r>
      <w:r>
        <w:rPr>
          <w:lang w:val="el-GR"/>
        </w:rPr>
        <w:t xml:space="preserve"> </w:t>
      </w:r>
      <w:r w:rsidRPr="00D67D65">
        <w:rPr>
          <w:lang w:val="el-GR"/>
        </w:rPr>
        <w:t>θα αποδεικνύεται από σχετική βεβαίωση της Επιτροπής Λογιστικής Τυποποίησης και</w:t>
      </w:r>
      <w:r>
        <w:rPr>
          <w:lang w:val="el-GR"/>
        </w:rPr>
        <w:t xml:space="preserve"> </w:t>
      </w:r>
      <w:r w:rsidRPr="00D67D65">
        <w:rPr>
          <w:lang w:val="el-GR"/>
        </w:rPr>
        <w:t>Ελέγχων (ΕΛΤΕ), και</w:t>
      </w:r>
    </w:p>
    <w:p w14:paraId="15020264" w14:textId="77777777" w:rsidR="001E02A0" w:rsidRDefault="001E02A0" w:rsidP="001E02A0">
      <w:pPr>
        <w:widowControl w:val="0"/>
        <w:spacing w:after="0"/>
        <w:ind w:left="720"/>
        <w:rPr>
          <w:lang w:val="el-GR"/>
        </w:rPr>
      </w:pPr>
      <w:r w:rsidRPr="00D67D65">
        <w:rPr>
          <w:lang w:val="el-GR"/>
        </w:rPr>
        <w:t>Γ) να έχει άριστη γνώση της Αγγλικής γλώσσας.</w:t>
      </w:r>
      <w:r w:rsidRPr="00D67D65">
        <w:rPr>
          <w:lang w:val="el-GR"/>
        </w:rPr>
        <w:cr/>
      </w:r>
    </w:p>
    <w:p w14:paraId="0922842F" w14:textId="77777777" w:rsidR="001E02A0" w:rsidRDefault="001E02A0" w:rsidP="00E82AF0">
      <w:pPr>
        <w:widowControl w:val="0"/>
        <w:numPr>
          <w:ilvl w:val="0"/>
          <w:numId w:val="20"/>
        </w:numPr>
        <w:spacing w:before="120" w:after="0"/>
        <w:rPr>
          <w:lang w:val="el-GR"/>
        </w:rPr>
      </w:pPr>
      <w:r w:rsidRPr="00C55642">
        <w:rPr>
          <w:b/>
          <w:bCs/>
          <w:lang w:val="el-GR"/>
        </w:rPr>
        <w:t>Κατ’ ελάχιστον δύο (2) στελέχη</w:t>
      </w:r>
      <w:r w:rsidRPr="00D67D65">
        <w:rPr>
          <w:lang w:val="el-GR"/>
        </w:rPr>
        <w:t xml:space="preserve"> αξιολόγησης- ορκωτοί ελεγκτές λογιστές , τα οποία απαιτείται να</w:t>
      </w:r>
      <w:r>
        <w:rPr>
          <w:lang w:val="el-GR"/>
        </w:rPr>
        <w:t>:</w:t>
      </w:r>
      <w:r w:rsidRPr="00D67D65">
        <w:rPr>
          <w:lang w:val="el-GR"/>
        </w:rPr>
        <w:t xml:space="preserve"> </w:t>
      </w:r>
    </w:p>
    <w:p w14:paraId="0C35A7FD" w14:textId="77777777" w:rsidR="001E02A0" w:rsidRDefault="001E02A0" w:rsidP="001E02A0">
      <w:pPr>
        <w:widowControl w:val="0"/>
        <w:spacing w:after="0"/>
        <w:ind w:left="720"/>
        <w:rPr>
          <w:lang w:val="el-GR"/>
        </w:rPr>
      </w:pPr>
      <w:r w:rsidRPr="00D67D65">
        <w:rPr>
          <w:lang w:val="el-GR"/>
        </w:rPr>
        <w:t>α) να είναι Εγγεγραμμένοι στο Δημόσιο Μητρώο του άρθρου 14 του ν. 4449/2017</w:t>
      </w:r>
    </w:p>
    <w:p w14:paraId="017A4F22" w14:textId="77777777" w:rsidR="001E02A0" w:rsidRDefault="001E02A0" w:rsidP="001E02A0">
      <w:pPr>
        <w:widowControl w:val="0"/>
        <w:spacing w:after="0"/>
        <w:ind w:left="720"/>
        <w:rPr>
          <w:lang w:val="el-GR"/>
        </w:rPr>
      </w:pPr>
      <w:r w:rsidRPr="00D67D65">
        <w:rPr>
          <w:lang w:val="el-GR"/>
        </w:rPr>
        <w:t>β) να διαθέτουν συνολική επαγγελματική εμπειρία πέντε (5) ετών στην ελεγκτική– η οποία</w:t>
      </w:r>
      <w:r>
        <w:rPr>
          <w:lang w:val="el-GR"/>
        </w:rPr>
        <w:t xml:space="preserve"> </w:t>
      </w:r>
      <w:r w:rsidRPr="00D67D65">
        <w:rPr>
          <w:lang w:val="el-GR"/>
        </w:rPr>
        <w:t>θα αποδεικνύεται από σχετική βεβαίωση της Επιτροπής Λογιστικής Τυποποίησης και</w:t>
      </w:r>
      <w:r>
        <w:rPr>
          <w:lang w:val="el-GR"/>
        </w:rPr>
        <w:t xml:space="preserve"> </w:t>
      </w:r>
      <w:r w:rsidRPr="00D67D65">
        <w:rPr>
          <w:lang w:val="el-GR"/>
        </w:rPr>
        <w:t>Ελέγχων (ΕΛΤΕ), και</w:t>
      </w:r>
      <w:r>
        <w:rPr>
          <w:lang w:val="el-GR"/>
        </w:rPr>
        <w:t xml:space="preserve"> </w:t>
      </w:r>
    </w:p>
    <w:p w14:paraId="4C3A83FF" w14:textId="77777777" w:rsidR="001E02A0" w:rsidRDefault="001E02A0" w:rsidP="001E02A0">
      <w:pPr>
        <w:widowControl w:val="0"/>
        <w:spacing w:after="0"/>
        <w:ind w:left="720"/>
        <w:rPr>
          <w:lang w:val="el-GR"/>
        </w:rPr>
      </w:pPr>
      <w:r w:rsidRPr="00D67D65">
        <w:rPr>
          <w:lang w:val="el-GR"/>
        </w:rPr>
        <w:t>γ) να έχουν καλή γνώση της Αγγλικής ή/και άλλης ευρωπαϊκής γλώσσας.</w:t>
      </w:r>
    </w:p>
    <w:p w14:paraId="6C508D34" w14:textId="77777777" w:rsidR="001E02A0" w:rsidRDefault="001E02A0" w:rsidP="001E02A0">
      <w:pPr>
        <w:widowControl w:val="0"/>
        <w:spacing w:after="0"/>
        <w:ind w:left="720"/>
        <w:rPr>
          <w:lang w:val="el-GR"/>
        </w:rPr>
      </w:pPr>
    </w:p>
    <w:p w14:paraId="7BE6B3C3" w14:textId="77777777" w:rsidR="001E02A0" w:rsidRDefault="001E02A0" w:rsidP="00E82AF0">
      <w:pPr>
        <w:widowControl w:val="0"/>
        <w:numPr>
          <w:ilvl w:val="0"/>
          <w:numId w:val="20"/>
        </w:numPr>
        <w:spacing w:before="120" w:after="0"/>
        <w:rPr>
          <w:lang w:val="el-GR"/>
        </w:rPr>
      </w:pPr>
      <w:r w:rsidRPr="00C55642">
        <w:rPr>
          <w:b/>
          <w:bCs/>
          <w:lang w:val="el-GR"/>
        </w:rPr>
        <w:lastRenderedPageBreak/>
        <w:t>Κατ’ ελάχιστον ένα (1) Νομικό Σύμβουλο</w:t>
      </w:r>
      <w:r w:rsidRPr="00D707B4">
        <w:rPr>
          <w:lang w:val="el-GR"/>
        </w:rPr>
        <w:t xml:space="preserve"> εξειδικευμένο σε θέματα κρατικών ενισχύσεων</w:t>
      </w:r>
      <w:r>
        <w:rPr>
          <w:lang w:val="el-GR"/>
        </w:rPr>
        <w:t>, ο οποίοι απαιτείται να:</w:t>
      </w:r>
    </w:p>
    <w:p w14:paraId="5C8B3B3F" w14:textId="77777777" w:rsidR="001E02A0" w:rsidRPr="00D67D65" w:rsidRDefault="001E02A0" w:rsidP="001E02A0">
      <w:pPr>
        <w:widowControl w:val="0"/>
        <w:spacing w:after="0"/>
        <w:ind w:left="720"/>
        <w:rPr>
          <w:lang w:val="el-GR"/>
        </w:rPr>
      </w:pPr>
      <w:r w:rsidRPr="00D67D65">
        <w:rPr>
          <w:lang w:val="el-GR"/>
        </w:rPr>
        <w:t>α) να διαθέτ</w:t>
      </w:r>
      <w:r>
        <w:rPr>
          <w:lang w:val="el-GR"/>
        </w:rPr>
        <w:t>ει</w:t>
      </w:r>
      <w:r w:rsidRPr="00D67D65">
        <w:rPr>
          <w:lang w:val="el-GR"/>
        </w:rPr>
        <w:t xml:space="preserve"> τίτλο σπουδών ανώτατης εκπαίδευσης,</w:t>
      </w:r>
    </w:p>
    <w:p w14:paraId="646CC005" w14:textId="77777777" w:rsidR="001E02A0" w:rsidRPr="00D67D65" w:rsidRDefault="001E02A0" w:rsidP="001E02A0">
      <w:pPr>
        <w:widowControl w:val="0"/>
        <w:spacing w:after="0"/>
        <w:ind w:left="720"/>
        <w:rPr>
          <w:lang w:val="el-GR"/>
        </w:rPr>
      </w:pPr>
      <w:r w:rsidRPr="00D67D65">
        <w:rPr>
          <w:lang w:val="el-GR"/>
        </w:rPr>
        <w:t>β) να είναι μέλ</w:t>
      </w:r>
      <w:r>
        <w:rPr>
          <w:lang w:val="el-GR"/>
        </w:rPr>
        <w:t>ος</w:t>
      </w:r>
      <w:r w:rsidRPr="00D67D65">
        <w:rPr>
          <w:lang w:val="el-GR"/>
        </w:rPr>
        <w:t xml:space="preserve"> σε Δικηγορικό Σύλλογο της χώρας,</w:t>
      </w:r>
    </w:p>
    <w:p w14:paraId="3B0F5B61" w14:textId="77777777" w:rsidR="001E02A0" w:rsidRDefault="001E02A0" w:rsidP="001E02A0">
      <w:pPr>
        <w:widowControl w:val="0"/>
        <w:spacing w:after="0"/>
        <w:ind w:left="720"/>
        <w:rPr>
          <w:lang w:val="el-GR"/>
        </w:rPr>
      </w:pPr>
      <w:r w:rsidRPr="00D67D65">
        <w:rPr>
          <w:lang w:val="el-GR"/>
        </w:rPr>
        <w:t>γ) να διαθέτ</w:t>
      </w:r>
      <w:r>
        <w:rPr>
          <w:lang w:val="el-GR"/>
        </w:rPr>
        <w:t>ει</w:t>
      </w:r>
      <w:r w:rsidRPr="00D67D65">
        <w:rPr>
          <w:lang w:val="el-GR"/>
        </w:rPr>
        <w:t xml:space="preserve"> γενική επαγγελματική εμπειρία ως νομικ</w:t>
      </w:r>
      <w:r>
        <w:rPr>
          <w:lang w:val="el-GR"/>
        </w:rPr>
        <w:t xml:space="preserve">ός τουλάχιστον </w:t>
      </w:r>
      <w:r w:rsidRPr="00D67D65">
        <w:rPr>
          <w:lang w:val="el-GR"/>
        </w:rPr>
        <w:t xml:space="preserve">δέκα (10) </w:t>
      </w:r>
      <w:r>
        <w:rPr>
          <w:lang w:val="el-GR"/>
        </w:rPr>
        <w:t>έτη</w:t>
      </w:r>
      <w:r w:rsidRPr="00D67D65">
        <w:rPr>
          <w:lang w:val="el-GR"/>
        </w:rPr>
        <w:t xml:space="preserve"> και ειδική επαγγελματική</w:t>
      </w:r>
      <w:r>
        <w:rPr>
          <w:lang w:val="el-GR"/>
        </w:rPr>
        <w:t xml:space="preserve"> </w:t>
      </w:r>
      <w:r w:rsidRPr="00D67D65">
        <w:rPr>
          <w:lang w:val="el-GR"/>
        </w:rPr>
        <w:t>εμπειρία σε θέματα κρατικών ενισχύσεων πέντε (5) ετών).</w:t>
      </w:r>
    </w:p>
    <w:p w14:paraId="573170BA" w14:textId="77777777" w:rsidR="001E02A0" w:rsidRDefault="001E02A0" w:rsidP="00E82AF0">
      <w:pPr>
        <w:widowControl w:val="0"/>
        <w:numPr>
          <w:ilvl w:val="0"/>
          <w:numId w:val="20"/>
        </w:numPr>
        <w:spacing w:before="120" w:after="0"/>
        <w:rPr>
          <w:lang w:val="el-GR"/>
        </w:rPr>
      </w:pPr>
      <w:r w:rsidRPr="00C55642">
        <w:rPr>
          <w:b/>
          <w:bCs/>
          <w:lang w:val="el-GR"/>
        </w:rPr>
        <w:t>Κατ’ ελάχιστον ένα (1) Στέλεχος Γραμματειακής – Διοικητικής Υποστήριξης</w:t>
      </w:r>
      <w:r w:rsidRPr="00E96626">
        <w:rPr>
          <w:lang w:val="el-GR"/>
        </w:rPr>
        <w:t xml:space="preserve"> με εμπειρία τουλάχιστον </w:t>
      </w:r>
      <w:r>
        <w:rPr>
          <w:lang w:val="el-GR"/>
        </w:rPr>
        <w:t>δύο έτη</w:t>
      </w:r>
      <w:r w:rsidRPr="00E96626">
        <w:rPr>
          <w:lang w:val="el-GR"/>
        </w:rPr>
        <w:t xml:space="preserve"> σε ένα ή περισσότερα από τα παρακάτω θέματα:</w:t>
      </w:r>
      <w:r>
        <w:rPr>
          <w:lang w:val="el-GR"/>
        </w:rPr>
        <w:t xml:space="preserve"> </w:t>
      </w:r>
    </w:p>
    <w:p w14:paraId="1EBE7D45" w14:textId="77777777" w:rsidR="001E02A0" w:rsidRDefault="001E02A0" w:rsidP="00E82AF0">
      <w:pPr>
        <w:pStyle w:val="ListParagraph"/>
        <w:widowControl w:val="0"/>
        <w:numPr>
          <w:ilvl w:val="0"/>
          <w:numId w:val="21"/>
        </w:numPr>
        <w:spacing w:before="120" w:after="0"/>
        <w:rPr>
          <w:lang w:val="el-GR"/>
        </w:rPr>
      </w:pPr>
      <w:r w:rsidRPr="00E96626">
        <w:rPr>
          <w:lang w:val="el-GR"/>
        </w:rPr>
        <w:t>Γραμματειακή υποστήριξη έργων ελέγχου επιχειρήσεων.</w:t>
      </w:r>
    </w:p>
    <w:p w14:paraId="0CD8708C" w14:textId="77777777" w:rsidR="001E02A0" w:rsidRPr="00E96626" w:rsidRDefault="001E02A0" w:rsidP="00E82AF0">
      <w:pPr>
        <w:pStyle w:val="ListParagraph"/>
        <w:widowControl w:val="0"/>
        <w:numPr>
          <w:ilvl w:val="0"/>
          <w:numId w:val="21"/>
        </w:numPr>
        <w:spacing w:before="120" w:after="0"/>
        <w:rPr>
          <w:lang w:val="el-GR"/>
        </w:rPr>
      </w:pPr>
      <w:r w:rsidRPr="00E96626">
        <w:rPr>
          <w:lang w:val="el-GR"/>
        </w:rPr>
        <w:t>Γραμματειακή υποστήριξη επενδυτικών έργων επιχειρήσεων συγχρηματοδοτούμενων μέσω</w:t>
      </w:r>
      <w:r>
        <w:rPr>
          <w:lang w:val="el-GR"/>
        </w:rPr>
        <w:t xml:space="preserve"> </w:t>
      </w:r>
      <w:r w:rsidRPr="00E96626">
        <w:rPr>
          <w:lang w:val="el-GR"/>
        </w:rPr>
        <w:t>κρατικές ενισχύσεων.</w:t>
      </w:r>
    </w:p>
    <w:p w14:paraId="53FE21FD" w14:textId="77777777" w:rsidR="00B57777" w:rsidRDefault="00B57777" w:rsidP="00B57777">
      <w:pPr>
        <w:suppressAutoHyphens w:val="0"/>
        <w:autoSpaceDE w:val="0"/>
        <w:spacing w:after="60"/>
        <w:rPr>
          <w:rFonts w:eastAsia="SimSun"/>
          <w:lang w:val="el-GR"/>
        </w:rPr>
      </w:pPr>
    </w:p>
    <w:p w14:paraId="576AD055" w14:textId="77777777" w:rsidR="00B57777" w:rsidRPr="00A10509" w:rsidRDefault="00B57777" w:rsidP="00B57777">
      <w:pPr>
        <w:spacing w:line="252" w:lineRule="auto"/>
        <w:rPr>
          <w:lang w:val="el-GR"/>
        </w:rPr>
      </w:pPr>
      <w:r w:rsidRPr="00A10509">
        <w:rPr>
          <w:lang w:val="el-GR"/>
        </w:rPr>
        <w:t>Ο Ανάδοχος θα προσφέρει τις υπηρεσίες του στις εγκαταστάσεις της ΚτΠ Μ.Α.Ε., αλλά και σε όποια άλλα σημεία προκύψουν από τις απαιτήσεις του Έργου.</w:t>
      </w:r>
    </w:p>
    <w:p w14:paraId="37C73C86" w14:textId="77777777" w:rsidR="00B57777" w:rsidRDefault="00B57777" w:rsidP="00B57777">
      <w:pPr>
        <w:spacing w:line="252" w:lineRule="auto"/>
        <w:rPr>
          <w:lang w:val="el-GR"/>
        </w:rPr>
      </w:pPr>
      <w:r w:rsidRPr="00A10509">
        <w:rPr>
          <w:lang w:val="el-GR"/>
        </w:rPr>
        <w:t>Τόπος υποβολής των παραδοτέων είναι η έδρα της ΚτΠ Μ.Α.Ε.</w:t>
      </w:r>
    </w:p>
    <w:p w14:paraId="7169ACE1" w14:textId="77777777" w:rsidR="00B57777" w:rsidRDefault="00B57777" w:rsidP="00B57777">
      <w:pPr>
        <w:suppressAutoHyphens w:val="0"/>
        <w:autoSpaceDE w:val="0"/>
        <w:spacing w:after="60"/>
        <w:rPr>
          <w:rFonts w:eastAsia="SimSun"/>
          <w:lang w:val="el-GR"/>
        </w:rPr>
      </w:pPr>
    </w:p>
    <w:p w14:paraId="7E1A2986" w14:textId="77777777" w:rsidR="00B57777" w:rsidRDefault="00B57777" w:rsidP="00B57777">
      <w:pPr>
        <w:pStyle w:val="normalwithoutspacing"/>
      </w:pPr>
      <w:r>
        <w:rPr>
          <w:rFonts w:cs="Arial"/>
          <w:b/>
          <w:color w:val="002060"/>
        </w:rPr>
        <w:t>ΜΕΡΟΣ Β - ΟΙΚΟΝΟΜΙΚΟ ΑΝΤΙΚΕΙΜΕΝΟ ΤΗΣ ΣΥΜΒΑΣΗΣ</w:t>
      </w:r>
    </w:p>
    <w:p w14:paraId="4CB7E833" w14:textId="77777777" w:rsidR="00B57777" w:rsidRDefault="00B57777" w:rsidP="00B57777">
      <w:pPr>
        <w:suppressAutoHyphens w:val="0"/>
        <w:autoSpaceDE w:val="0"/>
        <w:spacing w:after="60"/>
        <w:rPr>
          <w:rFonts w:eastAsia="SimSun"/>
          <w:lang w:val="el-GR"/>
        </w:rPr>
      </w:pPr>
      <w:r>
        <w:rPr>
          <w:rFonts w:eastAsia="SimSun"/>
          <w:lang w:val="el-GR"/>
        </w:rPr>
        <w:t>Χρηματοδότηση .</w:t>
      </w:r>
    </w:p>
    <w:p w14:paraId="4653C35F" w14:textId="77777777" w:rsidR="00B57777" w:rsidRPr="00963BEE" w:rsidRDefault="00B57777" w:rsidP="00B57777">
      <w:pPr>
        <w:suppressAutoHyphens w:val="0"/>
        <w:autoSpaceDE w:val="0"/>
        <w:spacing w:after="60"/>
        <w:rPr>
          <w:rFonts w:eastAsia="SimSun"/>
          <w:lang w:val="el-GR"/>
        </w:rPr>
      </w:pPr>
      <w:r w:rsidRPr="00963BEE">
        <w:rPr>
          <w:lang w:val="el-GR"/>
        </w:rPr>
        <w:t>Η δαπάνη θα καλυφθεί από την από έκτακτη επιχορήγηση της Κοινωνίας της Πληροφορίας Μ.Α.Ε. 2023-2025, σε βάρος της πίστωσης του Προϋπολογισμού εξόδων του Υπουργείου Ψηφιακής Διακυβέρνησης, υπό φορέα 1053-501-0000000 και Α.Λ.Ε. 2310889001</w:t>
      </w:r>
    </w:p>
    <w:p w14:paraId="167ADAFF" w14:textId="0A33CDFB" w:rsidR="00B57777" w:rsidRPr="006B2C94" w:rsidRDefault="00B57777" w:rsidP="00B57777">
      <w:pPr>
        <w:suppressAutoHyphens w:val="0"/>
        <w:autoSpaceDE w:val="0"/>
        <w:spacing w:after="60"/>
        <w:rPr>
          <w:lang w:val="el-GR"/>
        </w:rPr>
      </w:pPr>
      <w:r w:rsidRPr="00C376EA">
        <w:rPr>
          <w:rFonts w:eastAsia="SimSun"/>
          <w:lang w:val="el-GR"/>
        </w:rPr>
        <w:t xml:space="preserve">Εκτιμώμενη αξία σύμβασης σε ευρώ, χωρίς ΦΠΑ  :  </w:t>
      </w:r>
      <w:r w:rsidR="00C376EA" w:rsidRPr="00C376EA">
        <w:rPr>
          <w:rFonts w:eastAsia="SimSun"/>
          <w:lang w:val="el-GR"/>
        </w:rPr>
        <w:t xml:space="preserve">Διακόσιες Χιλιάδες Ευρώ (€200.000,00) μη περιλαμβανομένου ΦΠΑ - Προϋπολογισμός με ΦΠΑ Διακόσιες σαράντα οκτώ Χιλιάδες Ευρώ (€248.000,00) - ΦΠΑ 24% σαράντα οκτώ Χιλιάδες Ευρώ </w:t>
      </w:r>
      <w:proofErr w:type="spellStart"/>
      <w:r w:rsidR="00C376EA" w:rsidRPr="00C376EA">
        <w:rPr>
          <w:rFonts w:eastAsia="SimSun"/>
          <w:lang w:val="el-GR"/>
        </w:rPr>
        <w:t>Ευρώ</w:t>
      </w:r>
      <w:proofErr w:type="spellEnd"/>
      <w:r w:rsidR="00C376EA" w:rsidRPr="00C376EA">
        <w:rPr>
          <w:rFonts w:eastAsia="SimSun"/>
          <w:lang w:val="el-GR"/>
        </w:rPr>
        <w:t xml:space="preserve"> (€48.000,00)</w:t>
      </w:r>
    </w:p>
    <w:p w14:paraId="0230270E" w14:textId="77777777" w:rsidR="00B57777" w:rsidRPr="003A5A43" w:rsidRDefault="00B57777" w:rsidP="00B57777">
      <w:pPr>
        <w:rPr>
          <w:u w:val="single"/>
          <w:lang w:val="el-GR"/>
        </w:rPr>
      </w:pPr>
      <w:r w:rsidRPr="003A5A43">
        <w:rPr>
          <w:u w:val="single"/>
          <w:lang w:val="el-GR"/>
        </w:rPr>
        <w:t xml:space="preserve">Σημειώνεται ότι λόγω του φυσικού αντικειμένου του έργου δεν είναι δυνατόν να προσδιορισθεί εκ των προτέρων και με ακρίβεια ο αριθμός των διενεργούμενων ελέγχων ούτε και οι προθεσμίες ολοκλήρωσής τους. Για το λόγο αυτό ο υποψήφιος ανάδοχος καλείται να υποβάλλει προσφορά, λαμβάνοντας υπόψη το κόστος της </w:t>
      </w:r>
      <w:proofErr w:type="spellStart"/>
      <w:r w:rsidRPr="003A5A43">
        <w:rPr>
          <w:u w:val="single"/>
          <w:lang w:val="el-GR"/>
        </w:rPr>
        <w:t>ανθροποώρας</w:t>
      </w:r>
      <w:proofErr w:type="spellEnd"/>
      <w:r w:rsidRPr="003A5A43">
        <w:rPr>
          <w:u w:val="single"/>
          <w:lang w:val="el-GR"/>
        </w:rPr>
        <w:t xml:space="preserve"> για το περιγραφόμενο στην παρούσα φυσικό αντικείμενο του έργου. Επισημαίνεται ότι το σύνολο των ζητούμενων </w:t>
      </w:r>
      <w:proofErr w:type="spellStart"/>
      <w:r w:rsidRPr="003A5A43">
        <w:rPr>
          <w:u w:val="single"/>
          <w:lang w:val="el-GR"/>
        </w:rPr>
        <w:t>ανθροποωρών</w:t>
      </w:r>
      <w:proofErr w:type="spellEnd"/>
      <w:r w:rsidRPr="003A5A43">
        <w:rPr>
          <w:u w:val="single"/>
          <w:lang w:val="el-GR"/>
        </w:rPr>
        <w:t xml:space="preserve"> που αναγράφονται στο ΠΑΡΑΡΤΗΜΑ V – Υπόδειγμα Οικονομικής Προσφοράς συνιστά το μέγιστο, βάσει των οποίων έχει υπολογιστεί ο προϋπολογισμός της σύμβασης, και τον οποίο η αναθέτουσα αρχή δεν μπορεί να υπερβεί.</w:t>
      </w:r>
    </w:p>
    <w:p w14:paraId="0C570354" w14:textId="77777777" w:rsidR="00B57777" w:rsidRPr="003A5A43" w:rsidRDefault="00B57777" w:rsidP="00B57777">
      <w:pPr>
        <w:rPr>
          <w:u w:val="single"/>
          <w:lang w:val="el-GR"/>
        </w:rPr>
        <w:sectPr w:rsidR="00B57777" w:rsidRPr="003A5A43">
          <w:headerReference w:type="default" r:id="rId35"/>
          <w:footerReference w:type="default" r:id="rId36"/>
          <w:headerReference w:type="first" r:id="rId37"/>
          <w:footerReference w:type="first" r:id="rId38"/>
          <w:endnotePr>
            <w:numFmt w:val="decimal"/>
          </w:endnotePr>
          <w:pgSz w:w="11906" w:h="16838"/>
          <w:pgMar w:top="1418" w:right="1134" w:bottom="1134" w:left="1134" w:header="720" w:footer="709" w:gutter="0"/>
          <w:cols w:space="720"/>
          <w:titlePg/>
        </w:sectPr>
      </w:pPr>
      <w:r w:rsidRPr="003A5A43">
        <w:rPr>
          <w:u w:val="single"/>
          <w:lang w:val="el-GR"/>
        </w:rPr>
        <w:t xml:space="preserve">Σε περίπτωση κατά την οποία δεν αναλωθεί το σύνολο του ανατεθειμένου προϋπολογισμού εντός της διάρκειας της σύμβασης, ο Ανάδοχος δικαιούται μόνον την αμοιβή για τις </w:t>
      </w:r>
      <w:proofErr w:type="spellStart"/>
      <w:r w:rsidRPr="003A5A43">
        <w:rPr>
          <w:u w:val="single"/>
          <w:lang w:val="el-GR"/>
        </w:rPr>
        <w:t>παρασχεθείσες</w:t>
      </w:r>
      <w:proofErr w:type="spellEnd"/>
      <w:r w:rsidRPr="003A5A43">
        <w:rPr>
          <w:u w:val="single"/>
          <w:lang w:val="el-GR"/>
        </w:rPr>
        <w:t xml:space="preserve"> έως τη λήξη της σύμβασης υπηρεσίες σύμφωνα με τα ειδικότερα οριζόμενα στην παρούσα και παραιτείται ρητά, ανέκκλητα και ανεπιφύλακτα από την αναζήτηση του υπολοίπου της αμοιβής και οποιασδήποτε μορφής αποζημίωσης.</w:t>
      </w:r>
    </w:p>
    <w:p w14:paraId="2A6498A8" w14:textId="390B6464" w:rsidR="008338F0" w:rsidRPr="00603221" w:rsidRDefault="003355E7">
      <w:pPr>
        <w:pStyle w:val="Heading2"/>
        <w:numPr>
          <w:ilvl w:val="0"/>
          <w:numId w:val="0"/>
        </w:numPr>
        <w:tabs>
          <w:tab w:val="clear" w:pos="567"/>
          <w:tab w:val="left" w:pos="0"/>
        </w:tabs>
        <w:rPr>
          <w:rFonts w:cs="Tahoma"/>
          <w:color w:val="000099"/>
          <w:lang w:val="el-GR"/>
        </w:rPr>
      </w:pPr>
      <w:bookmarkStart w:id="418" w:name="_Toc97194374"/>
      <w:bookmarkStart w:id="419" w:name="_Toc97194479"/>
      <w:bookmarkStart w:id="420" w:name="_Toc139985634"/>
      <w:bookmarkStart w:id="421" w:name="_Ref496624736"/>
      <w:bookmarkStart w:id="422" w:name="_Ref496624788"/>
      <w:r w:rsidRPr="00603221">
        <w:rPr>
          <w:rFonts w:cs="Tahoma"/>
          <w:color w:val="000099"/>
          <w:lang w:val="el-GR"/>
        </w:rPr>
        <w:lastRenderedPageBreak/>
        <w:t xml:space="preserve">ΠΑΡΑΡΤΗΜΑ ΙΙ – </w:t>
      </w:r>
      <w:r w:rsidR="004A23B9" w:rsidRPr="00603221">
        <w:rPr>
          <w:rFonts w:cs="Tahoma"/>
          <w:color w:val="000099"/>
          <w:lang w:val="el-GR"/>
        </w:rPr>
        <w:t>ΕΥΡΩΠΑΙΚΟ ΕΝΙΑΙΟ ΕΓΓΡΑΦΟ ΣΥΜΒΑΣΗΣ (ΕΕΕΣ)</w:t>
      </w:r>
      <w:bookmarkEnd w:id="418"/>
      <w:bookmarkEnd w:id="419"/>
      <w:bookmarkEnd w:id="420"/>
      <w:r w:rsidR="004A23B9" w:rsidRPr="00603221">
        <w:rPr>
          <w:rFonts w:cs="Tahoma"/>
          <w:color w:val="000099"/>
          <w:lang w:val="el-GR"/>
        </w:rPr>
        <w:t xml:space="preserve"> </w:t>
      </w:r>
      <w:bookmarkEnd w:id="421"/>
      <w:bookmarkEnd w:id="422"/>
    </w:p>
    <w:p w14:paraId="70412671" w14:textId="77777777" w:rsidR="000F62F0" w:rsidRPr="00603221" w:rsidRDefault="000F62F0" w:rsidP="003329FF">
      <w:pPr>
        <w:pStyle w:val="Heading4"/>
        <w:numPr>
          <w:ilvl w:val="0"/>
          <w:numId w:val="0"/>
        </w:numPr>
        <w:ind w:left="864" w:hanging="864"/>
        <w:rPr>
          <w:rFonts w:cs="Tahoma"/>
          <w:szCs w:val="22"/>
          <w:lang w:val="el-GR"/>
        </w:rPr>
      </w:pPr>
      <w:bookmarkStart w:id="423" w:name="_Ref510086970"/>
      <w:bookmarkStart w:id="424" w:name="_Toc97194375"/>
      <w:bookmarkStart w:id="425" w:name="_Toc139985635"/>
      <w:r w:rsidRPr="00603221">
        <w:rPr>
          <w:rFonts w:cs="Tahoma"/>
          <w:szCs w:val="22"/>
          <w:lang w:val="el-GR"/>
        </w:rPr>
        <w:t>ΕΥΡΩΠΑΙΚΟ ΕΝΙΑΙΟ ΕΓΓΡΑΦΟ ΣΥΜΒΑΣΗΣ (ΕΕΕΣ)</w:t>
      </w:r>
      <w:bookmarkEnd w:id="423"/>
      <w:bookmarkEnd w:id="424"/>
      <w:bookmarkEnd w:id="425"/>
      <w:r w:rsidRPr="00603221">
        <w:rPr>
          <w:rFonts w:cs="Tahoma"/>
          <w:szCs w:val="22"/>
          <w:lang w:val="el-GR"/>
        </w:rPr>
        <w:t xml:space="preserve"> </w:t>
      </w:r>
    </w:p>
    <w:p w14:paraId="0E6CACD9" w14:textId="77777777" w:rsidR="00A4737C" w:rsidRPr="00A4737C" w:rsidRDefault="00A4737C" w:rsidP="00A4737C">
      <w:pPr>
        <w:pStyle w:val="normalwithoutspacing"/>
      </w:pPr>
      <w:r w:rsidRPr="00A4737C">
        <w:t xml:space="preserve">Από τις 2-5-2019, οι αναθέτουσες αρχές συντάσσουν το ΕΕΕΣ με τη χρήση  της νέας ηλεκτρονικής υπηρεσίας </w:t>
      </w:r>
      <w:proofErr w:type="spellStart"/>
      <w:r w:rsidRPr="00A4737C">
        <w:t>Promitheus</w:t>
      </w:r>
      <w:proofErr w:type="spellEnd"/>
      <w:r w:rsidRPr="00A4737C">
        <w:t xml:space="preserve"> </w:t>
      </w:r>
      <w:proofErr w:type="spellStart"/>
      <w:r w:rsidRPr="00A4737C">
        <w:t>ESPDint</w:t>
      </w:r>
      <w:proofErr w:type="spellEnd"/>
      <w:r w:rsidRPr="00A4737C">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7A2FB49B"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3308BDB" w14:textId="77777777" w:rsidR="00A4737C" w:rsidRPr="00A4737C" w:rsidRDefault="00A4737C" w:rsidP="00E82AF0">
      <w:pPr>
        <w:pStyle w:val="normalwithoutspacing"/>
        <w:numPr>
          <w:ilvl w:val="0"/>
          <w:numId w:val="11"/>
        </w:numPr>
      </w:pPr>
      <w:r w:rsidRPr="00A4737C">
        <w:t xml:space="preserve">Πρότυπο του Ευρωπαϊκού Ενιαίου Εγγράφου Σύμβασης (ΕΕΕΣ) της παρούσας διακήρυξης σε μορφή αρχείου </w:t>
      </w:r>
      <w:proofErr w:type="spellStart"/>
      <w:r w:rsidRPr="00A4737C">
        <w:t>pdf</w:t>
      </w:r>
      <w:proofErr w:type="spellEnd"/>
      <w:r w:rsidRPr="00A4737C">
        <w:t xml:space="preserve"> ψηφιακά υπογεγραμμένο, το οποίο αποτελεί αναπόσπαστο μέρος της διακήρυξης. </w:t>
      </w:r>
    </w:p>
    <w:p w14:paraId="4872199D" w14:textId="77777777" w:rsidR="000309DB" w:rsidRPr="00A4737C" w:rsidRDefault="00A4737C" w:rsidP="00E82AF0">
      <w:pPr>
        <w:pStyle w:val="normalwithoutspacing"/>
        <w:numPr>
          <w:ilvl w:val="0"/>
          <w:numId w:val="11"/>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5C4D79B2"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23427D74" w14:textId="77777777" w:rsidR="000F62F0" w:rsidRPr="00603221" w:rsidRDefault="000F62F0">
      <w:pPr>
        <w:pStyle w:val="normalwithoutspacing"/>
        <w:rPr>
          <w:i/>
          <w:color w:val="5B9BD5"/>
        </w:rPr>
      </w:pPr>
    </w:p>
    <w:p w14:paraId="48D3922C" w14:textId="77777777" w:rsidR="008338F0" w:rsidRPr="00603221" w:rsidRDefault="008338F0">
      <w:pPr>
        <w:pStyle w:val="normalwithoutspacing"/>
        <w:rPr>
          <w:i/>
          <w:color w:val="5B9BD5"/>
        </w:rPr>
      </w:pPr>
    </w:p>
    <w:p w14:paraId="779B8350" w14:textId="77777777" w:rsidR="00166662" w:rsidRPr="00603221" w:rsidRDefault="00166662">
      <w:pPr>
        <w:pStyle w:val="normalwithoutspacing"/>
        <w:rPr>
          <w:i/>
          <w:color w:val="5B9BD5"/>
        </w:rPr>
        <w:sectPr w:rsidR="00166662" w:rsidRPr="00603221" w:rsidSect="00DF02B0">
          <w:headerReference w:type="first" r:id="rId39"/>
          <w:pgSz w:w="11906" w:h="16838"/>
          <w:pgMar w:top="1134" w:right="1134" w:bottom="1134" w:left="1134" w:header="720" w:footer="709" w:gutter="0"/>
          <w:cols w:space="720"/>
          <w:titlePg/>
          <w:docGrid w:linePitch="360"/>
        </w:sectPr>
      </w:pPr>
    </w:p>
    <w:p w14:paraId="24099265" w14:textId="1814D4BA" w:rsidR="006E4901" w:rsidRPr="00603221" w:rsidRDefault="003355E7" w:rsidP="003329FF">
      <w:pPr>
        <w:pStyle w:val="Heading2"/>
        <w:numPr>
          <w:ilvl w:val="0"/>
          <w:numId w:val="0"/>
        </w:numPr>
        <w:ind w:left="576" w:hanging="576"/>
        <w:rPr>
          <w:rFonts w:cs="Tahoma"/>
          <w:lang w:val="el-GR"/>
        </w:rPr>
      </w:pPr>
      <w:bookmarkStart w:id="426" w:name="_Ref496624509"/>
      <w:bookmarkStart w:id="427" w:name="_Toc97194376"/>
      <w:bookmarkStart w:id="428" w:name="_Toc97194480"/>
      <w:bookmarkStart w:id="429" w:name="_Toc139985636"/>
      <w:r w:rsidRPr="00603221">
        <w:rPr>
          <w:rFonts w:cs="Tahoma"/>
          <w:lang w:val="el-GR"/>
        </w:rPr>
        <w:lastRenderedPageBreak/>
        <w:t xml:space="preserve">ΠΑΡΑΡΤΗΜΑ </w:t>
      </w:r>
      <w:r w:rsidR="00307FF2">
        <w:rPr>
          <w:rFonts w:cs="Tahoma"/>
          <w:lang w:val="en-US"/>
        </w:rPr>
        <w:t>III</w:t>
      </w:r>
      <w:r w:rsidRPr="00603221">
        <w:rPr>
          <w:rFonts w:cs="Tahoma"/>
          <w:lang w:val="el-GR"/>
        </w:rPr>
        <w:t xml:space="preserve"> – </w:t>
      </w:r>
      <w:r w:rsidR="006E4901" w:rsidRPr="00603221">
        <w:rPr>
          <w:rFonts w:cs="Tahoma"/>
          <w:lang w:val="el-GR"/>
        </w:rPr>
        <w:t>Υπόδειγμα Βιογραφικού Σημειώματος</w:t>
      </w:r>
      <w:bookmarkEnd w:id="426"/>
      <w:bookmarkEnd w:id="427"/>
      <w:bookmarkEnd w:id="428"/>
      <w:bookmarkEnd w:id="429"/>
    </w:p>
    <w:p w14:paraId="1E41E9C3" w14:textId="77777777" w:rsidR="006E4901" w:rsidRPr="008E49C9" w:rsidRDefault="006E4901" w:rsidP="006E4901">
      <w:pPr>
        <w:pStyle w:val="normalwithoutspacing"/>
        <w:rPr>
          <w:i/>
          <w:color w:val="5B9BD5"/>
          <w:sz w:val="2"/>
          <w:szCs w:val="2"/>
        </w:rPr>
      </w:pPr>
    </w:p>
    <w:tbl>
      <w:tblPr>
        <w:tblpPr w:leftFromText="180" w:rightFromText="180" w:vertAnchor="text" w:tblpY="1"/>
        <w:tblOverlap w:val="never"/>
        <w:tblW w:w="5000" w:type="pct"/>
        <w:tblLook w:val="0000" w:firstRow="0" w:lastRow="0" w:firstColumn="0" w:lastColumn="0" w:noHBand="0" w:noVBand="0"/>
      </w:tblPr>
      <w:tblGrid>
        <w:gridCol w:w="126"/>
        <w:gridCol w:w="1315"/>
        <w:gridCol w:w="288"/>
        <w:gridCol w:w="136"/>
        <w:gridCol w:w="37"/>
        <w:gridCol w:w="159"/>
        <w:gridCol w:w="157"/>
        <w:gridCol w:w="159"/>
        <w:gridCol w:w="14"/>
        <w:gridCol w:w="3700"/>
        <w:gridCol w:w="1267"/>
        <w:gridCol w:w="398"/>
        <w:gridCol w:w="96"/>
        <w:gridCol w:w="237"/>
        <w:gridCol w:w="1533"/>
      </w:tblGrid>
      <w:tr w:rsidR="006E4901" w:rsidRPr="00DF02B0" w14:paraId="74573FA3" w14:textId="77777777" w:rsidTr="00B92A37">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61B192BD" w14:textId="77777777" w:rsidR="006E4901" w:rsidRPr="00603221" w:rsidRDefault="006E4901" w:rsidP="00B92A37">
            <w:pPr>
              <w:spacing w:line="276" w:lineRule="auto"/>
              <w:jc w:val="center"/>
              <w:rPr>
                <w:b/>
              </w:rPr>
            </w:pPr>
            <w:r w:rsidRPr="00603221">
              <w:rPr>
                <w:b/>
              </w:rPr>
              <w:t>ΒΙΟΓΡΑΦΙΚΟ ΣΗΜΕΙΩΜΑ</w:t>
            </w:r>
          </w:p>
        </w:tc>
      </w:tr>
      <w:tr w:rsidR="006E4901" w:rsidRPr="00DF02B0" w14:paraId="48994E09" w14:textId="77777777" w:rsidTr="00B92A37">
        <w:tc>
          <w:tcPr>
            <w:tcW w:w="5000" w:type="pct"/>
            <w:gridSpan w:val="15"/>
          </w:tcPr>
          <w:p w14:paraId="52314E65" w14:textId="77777777" w:rsidR="006E4901" w:rsidRPr="00603221" w:rsidRDefault="006E4901" w:rsidP="00B92A37">
            <w:pPr>
              <w:spacing w:line="276" w:lineRule="auto"/>
            </w:pPr>
          </w:p>
        </w:tc>
      </w:tr>
      <w:tr w:rsidR="006E4901" w:rsidRPr="00DF02B0" w14:paraId="29DB4C18" w14:textId="77777777" w:rsidTr="008E49C9">
        <w:tc>
          <w:tcPr>
            <w:tcW w:w="3179"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3C5384D7" w14:textId="77777777" w:rsidR="006E4901" w:rsidRPr="00603221" w:rsidRDefault="006E4901" w:rsidP="00B92A37">
            <w:pPr>
              <w:spacing w:line="276" w:lineRule="auto"/>
              <w:rPr>
                <w:b/>
              </w:rPr>
            </w:pPr>
            <w:r w:rsidRPr="00603221">
              <w:rPr>
                <w:b/>
              </w:rPr>
              <w:t>ΠΡΟΣΩΠΙΚΑ ΣΤΟΙΧΕΙΑ</w:t>
            </w:r>
          </w:p>
        </w:tc>
        <w:tc>
          <w:tcPr>
            <w:tcW w:w="1821" w:type="pct"/>
            <w:gridSpan w:val="5"/>
            <w:vAlign w:val="center"/>
          </w:tcPr>
          <w:p w14:paraId="6B1BF037" w14:textId="77777777" w:rsidR="006E4901" w:rsidRPr="00603221" w:rsidRDefault="006E4901" w:rsidP="00B92A37">
            <w:pPr>
              <w:spacing w:line="276" w:lineRule="auto"/>
            </w:pPr>
          </w:p>
        </w:tc>
      </w:tr>
      <w:tr w:rsidR="006E4901" w:rsidRPr="00DF02B0" w14:paraId="679C9015" w14:textId="77777777" w:rsidTr="008E49C9">
        <w:tc>
          <w:tcPr>
            <w:tcW w:w="752" w:type="pct"/>
            <w:gridSpan w:val="2"/>
            <w:tcBorders>
              <w:top w:val="double" w:sz="6" w:space="0" w:color="auto"/>
              <w:left w:val="double" w:sz="6" w:space="0" w:color="auto"/>
              <w:bottom w:val="nil"/>
              <w:right w:val="nil"/>
            </w:tcBorders>
            <w:vAlign w:val="center"/>
          </w:tcPr>
          <w:p w14:paraId="5D02ED96" w14:textId="77777777" w:rsidR="006E4901" w:rsidRPr="00603221" w:rsidRDefault="006E4901" w:rsidP="00B92A37">
            <w:pPr>
              <w:spacing w:line="276" w:lineRule="auto"/>
              <w:rPr>
                <w:b/>
              </w:rPr>
            </w:pPr>
            <w:r w:rsidRPr="00603221">
              <w:rPr>
                <w:b/>
              </w:rPr>
              <w:t>Επ</w:t>
            </w:r>
            <w:proofErr w:type="spellStart"/>
            <w:r w:rsidRPr="00603221">
              <w:rPr>
                <w:b/>
              </w:rPr>
              <w:t>ώνυμο</w:t>
            </w:r>
            <w:proofErr w:type="spellEnd"/>
            <w:r w:rsidRPr="00603221">
              <w:rPr>
                <w:b/>
              </w:rPr>
              <w:t>:</w:t>
            </w:r>
          </w:p>
        </w:tc>
        <w:tc>
          <w:tcPr>
            <w:tcW w:w="2427" w:type="pct"/>
            <w:gridSpan w:val="8"/>
            <w:tcBorders>
              <w:top w:val="double" w:sz="6" w:space="0" w:color="auto"/>
              <w:left w:val="nil"/>
              <w:bottom w:val="single" w:sz="6" w:space="0" w:color="auto"/>
              <w:right w:val="nil"/>
            </w:tcBorders>
            <w:vAlign w:val="center"/>
          </w:tcPr>
          <w:p w14:paraId="54618E86" w14:textId="77777777" w:rsidR="006E4901" w:rsidRPr="00603221" w:rsidRDefault="006E4901" w:rsidP="00B92A37">
            <w:pPr>
              <w:spacing w:line="276" w:lineRule="auto"/>
            </w:pPr>
          </w:p>
        </w:tc>
        <w:tc>
          <w:tcPr>
            <w:tcW w:w="660" w:type="pct"/>
            <w:tcBorders>
              <w:top w:val="double" w:sz="6" w:space="0" w:color="auto"/>
              <w:left w:val="nil"/>
              <w:bottom w:val="nil"/>
              <w:right w:val="nil"/>
            </w:tcBorders>
            <w:vAlign w:val="center"/>
          </w:tcPr>
          <w:p w14:paraId="3DA58E43" w14:textId="77777777" w:rsidR="006E4901" w:rsidRPr="00603221" w:rsidRDefault="006E4901" w:rsidP="00B92A37">
            <w:pPr>
              <w:spacing w:line="276" w:lineRule="auto"/>
              <w:rPr>
                <w:b/>
              </w:rPr>
            </w:pPr>
            <w:proofErr w:type="spellStart"/>
            <w:r w:rsidRPr="00603221">
              <w:rPr>
                <w:b/>
              </w:rPr>
              <w:t>Όνομ</w:t>
            </w:r>
            <w:proofErr w:type="spellEnd"/>
            <w:r w:rsidRPr="00603221">
              <w:rPr>
                <w:b/>
              </w:rPr>
              <w:t>α:</w:t>
            </w:r>
          </w:p>
        </w:tc>
        <w:tc>
          <w:tcPr>
            <w:tcW w:w="1161" w:type="pct"/>
            <w:gridSpan w:val="4"/>
            <w:tcBorders>
              <w:top w:val="double" w:sz="6" w:space="0" w:color="auto"/>
              <w:left w:val="nil"/>
              <w:bottom w:val="single" w:sz="6" w:space="0" w:color="auto"/>
              <w:right w:val="double" w:sz="6" w:space="0" w:color="auto"/>
            </w:tcBorders>
            <w:vAlign w:val="center"/>
          </w:tcPr>
          <w:p w14:paraId="134F632E" w14:textId="77777777" w:rsidR="006E4901" w:rsidRPr="00603221" w:rsidRDefault="006E4901" w:rsidP="00B92A37">
            <w:pPr>
              <w:spacing w:line="276" w:lineRule="auto"/>
            </w:pPr>
          </w:p>
        </w:tc>
      </w:tr>
      <w:tr w:rsidR="006E4901" w:rsidRPr="00DF02B0" w14:paraId="35946040" w14:textId="77777777" w:rsidTr="00B92A37">
        <w:trPr>
          <w:trHeight w:val="247"/>
        </w:trPr>
        <w:tc>
          <w:tcPr>
            <w:tcW w:w="5000" w:type="pct"/>
            <w:gridSpan w:val="15"/>
            <w:tcBorders>
              <w:top w:val="nil"/>
              <w:left w:val="double" w:sz="6" w:space="0" w:color="auto"/>
              <w:bottom w:val="nil"/>
              <w:right w:val="double" w:sz="6" w:space="0" w:color="auto"/>
            </w:tcBorders>
            <w:vAlign w:val="center"/>
          </w:tcPr>
          <w:p w14:paraId="7C50748E" w14:textId="77777777" w:rsidR="006E4901" w:rsidRPr="00603221" w:rsidRDefault="006E4901" w:rsidP="00B92A37">
            <w:pPr>
              <w:spacing w:line="276" w:lineRule="auto"/>
            </w:pPr>
          </w:p>
        </w:tc>
      </w:tr>
      <w:tr w:rsidR="006E4901" w:rsidRPr="00DF02B0" w14:paraId="7D54C5CA" w14:textId="77777777" w:rsidTr="008E49C9">
        <w:tc>
          <w:tcPr>
            <w:tcW w:w="903" w:type="pct"/>
            <w:gridSpan w:val="3"/>
            <w:tcBorders>
              <w:top w:val="nil"/>
              <w:left w:val="double" w:sz="6" w:space="0" w:color="auto"/>
              <w:bottom w:val="nil"/>
              <w:right w:val="nil"/>
            </w:tcBorders>
            <w:vAlign w:val="center"/>
          </w:tcPr>
          <w:p w14:paraId="183D4A0C" w14:textId="77777777" w:rsidR="006E4901" w:rsidRPr="00603221" w:rsidRDefault="006E4901" w:rsidP="00B92A37">
            <w:pPr>
              <w:spacing w:line="276" w:lineRule="auto"/>
              <w:rPr>
                <w:b/>
              </w:rPr>
            </w:pPr>
            <w:r w:rsidRPr="00603221">
              <w:rPr>
                <w:b/>
              </w:rPr>
              <w:t>Πα</w:t>
            </w:r>
            <w:proofErr w:type="spellStart"/>
            <w:r w:rsidRPr="00603221">
              <w:rPr>
                <w:b/>
              </w:rPr>
              <w:t>τρώνυμο</w:t>
            </w:r>
            <w:proofErr w:type="spellEnd"/>
            <w:r w:rsidRPr="00603221">
              <w:rPr>
                <w:b/>
              </w:rPr>
              <w:t>:</w:t>
            </w:r>
          </w:p>
        </w:tc>
        <w:tc>
          <w:tcPr>
            <w:tcW w:w="2277" w:type="pct"/>
            <w:gridSpan w:val="7"/>
            <w:tcBorders>
              <w:top w:val="nil"/>
              <w:left w:val="nil"/>
              <w:bottom w:val="single" w:sz="6" w:space="0" w:color="auto"/>
              <w:right w:val="nil"/>
            </w:tcBorders>
            <w:vAlign w:val="center"/>
          </w:tcPr>
          <w:p w14:paraId="024E7D30" w14:textId="77777777" w:rsidR="006E4901" w:rsidRPr="00603221" w:rsidRDefault="006E4901" w:rsidP="00B92A37">
            <w:pPr>
              <w:spacing w:line="276" w:lineRule="auto"/>
            </w:pPr>
          </w:p>
        </w:tc>
        <w:tc>
          <w:tcPr>
            <w:tcW w:w="919" w:type="pct"/>
            <w:gridSpan w:val="3"/>
            <w:vAlign w:val="center"/>
          </w:tcPr>
          <w:p w14:paraId="18255136" w14:textId="77777777" w:rsidR="006E4901" w:rsidRPr="00603221" w:rsidRDefault="006E4901" w:rsidP="00B92A37">
            <w:pPr>
              <w:spacing w:line="276" w:lineRule="auto"/>
              <w:rPr>
                <w:b/>
              </w:rPr>
            </w:pPr>
            <w:proofErr w:type="spellStart"/>
            <w:r w:rsidRPr="00603221">
              <w:rPr>
                <w:b/>
              </w:rPr>
              <w:t>Μητρώνυμο</w:t>
            </w:r>
            <w:proofErr w:type="spellEnd"/>
            <w:r w:rsidRPr="00603221">
              <w:rPr>
                <w:b/>
              </w:rPr>
              <w:t>:</w:t>
            </w:r>
          </w:p>
        </w:tc>
        <w:tc>
          <w:tcPr>
            <w:tcW w:w="901" w:type="pct"/>
            <w:gridSpan w:val="2"/>
            <w:tcBorders>
              <w:top w:val="nil"/>
              <w:left w:val="nil"/>
              <w:bottom w:val="single" w:sz="6" w:space="0" w:color="auto"/>
              <w:right w:val="double" w:sz="6" w:space="0" w:color="auto"/>
            </w:tcBorders>
            <w:vAlign w:val="center"/>
          </w:tcPr>
          <w:p w14:paraId="6AA955FD" w14:textId="77777777" w:rsidR="006E4901" w:rsidRPr="00603221" w:rsidRDefault="006E4901" w:rsidP="00B92A37">
            <w:pPr>
              <w:spacing w:line="276" w:lineRule="auto"/>
            </w:pPr>
          </w:p>
        </w:tc>
      </w:tr>
      <w:tr w:rsidR="006E4901" w:rsidRPr="00DF02B0" w14:paraId="5D78117B" w14:textId="77777777" w:rsidTr="00B92A37">
        <w:tc>
          <w:tcPr>
            <w:tcW w:w="5000" w:type="pct"/>
            <w:gridSpan w:val="15"/>
            <w:tcBorders>
              <w:top w:val="nil"/>
              <w:left w:val="double" w:sz="6" w:space="0" w:color="auto"/>
              <w:bottom w:val="nil"/>
              <w:right w:val="double" w:sz="6" w:space="0" w:color="auto"/>
            </w:tcBorders>
            <w:vAlign w:val="center"/>
          </w:tcPr>
          <w:p w14:paraId="3834D264" w14:textId="77777777" w:rsidR="006E4901" w:rsidRPr="00603221" w:rsidRDefault="006E4901" w:rsidP="00B92A37">
            <w:pPr>
              <w:spacing w:line="276" w:lineRule="auto"/>
            </w:pPr>
          </w:p>
        </w:tc>
      </w:tr>
      <w:tr w:rsidR="006E4901" w:rsidRPr="00DF02B0" w14:paraId="77201726" w14:textId="77777777" w:rsidTr="008E49C9">
        <w:tc>
          <w:tcPr>
            <w:tcW w:w="996" w:type="pct"/>
            <w:gridSpan w:val="5"/>
            <w:tcBorders>
              <w:top w:val="nil"/>
              <w:left w:val="double" w:sz="6" w:space="0" w:color="auto"/>
              <w:bottom w:val="nil"/>
              <w:right w:val="nil"/>
            </w:tcBorders>
            <w:vAlign w:val="center"/>
          </w:tcPr>
          <w:p w14:paraId="62437CA4" w14:textId="77777777" w:rsidR="006E4901" w:rsidRPr="00603221" w:rsidRDefault="006E4901" w:rsidP="00B92A37">
            <w:pPr>
              <w:spacing w:line="276" w:lineRule="auto"/>
              <w:rPr>
                <w:b/>
              </w:rPr>
            </w:pPr>
            <w:proofErr w:type="spellStart"/>
            <w:r w:rsidRPr="00603221">
              <w:rPr>
                <w:b/>
              </w:rPr>
              <w:t>Ημερομηνί</w:t>
            </w:r>
            <w:proofErr w:type="spellEnd"/>
            <w:r w:rsidRPr="00603221">
              <w:rPr>
                <w:b/>
              </w:rPr>
              <w:t xml:space="preserve">α </w:t>
            </w:r>
            <w:proofErr w:type="spellStart"/>
            <w:r w:rsidRPr="00603221">
              <w:rPr>
                <w:b/>
              </w:rPr>
              <w:t>Γέννησης</w:t>
            </w:r>
            <w:proofErr w:type="spellEnd"/>
            <w:r w:rsidRPr="00603221">
              <w:rPr>
                <w:b/>
              </w:rPr>
              <w:t>:</w:t>
            </w:r>
          </w:p>
        </w:tc>
        <w:tc>
          <w:tcPr>
            <w:tcW w:w="2183" w:type="pct"/>
            <w:gridSpan w:val="5"/>
            <w:tcBorders>
              <w:top w:val="nil"/>
              <w:left w:val="nil"/>
              <w:bottom w:val="single" w:sz="6" w:space="0" w:color="auto"/>
              <w:right w:val="nil"/>
            </w:tcBorders>
            <w:vAlign w:val="center"/>
          </w:tcPr>
          <w:p w14:paraId="52117B11" w14:textId="77777777" w:rsidR="006E4901" w:rsidRPr="00603221" w:rsidRDefault="006E4901" w:rsidP="00B92A37">
            <w:pPr>
              <w:spacing w:line="276" w:lineRule="auto"/>
            </w:pPr>
            <w:r w:rsidRPr="00603221">
              <w:t>__ /__ / ____</w:t>
            </w:r>
          </w:p>
        </w:tc>
        <w:tc>
          <w:tcPr>
            <w:tcW w:w="1043" w:type="pct"/>
            <w:gridSpan w:val="4"/>
            <w:vAlign w:val="center"/>
          </w:tcPr>
          <w:p w14:paraId="03AB0CB4" w14:textId="77777777" w:rsidR="006E4901" w:rsidRPr="00603221" w:rsidRDefault="006E4901" w:rsidP="00B92A37">
            <w:pPr>
              <w:spacing w:line="276" w:lineRule="auto"/>
              <w:rPr>
                <w:b/>
              </w:rPr>
            </w:pPr>
            <w:proofErr w:type="spellStart"/>
            <w:r w:rsidRPr="00603221">
              <w:rPr>
                <w:b/>
              </w:rPr>
              <w:t>Τό</w:t>
            </w:r>
            <w:proofErr w:type="spellEnd"/>
            <w:r w:rsidRPr="00603221">
              <w:rPr>
                <w:b/>
              </w:rPr>
              <w:t xml:space="preserve">πος </w:t>
            </w:r>
            <w:proofErr w:type="spellStart"/>
            <w:r w:rsidRPr="00603221">
              <w:rPr>
                <w:b/>
              </w:rPr>
              <w:t>Γέννησης</w:t>
            </w:r>
            <w:proofErr w:type="spellEnd"/>
            <w:r w:rsidRPr="00603221">
              <w:rPr>
                <w:b/>
              </w:rPr>
              <w:t>:</w:t>
            </w:r>
          </w:p>
        </w:tc>
        <w:tc>
          <w:tcPr>
            <w:tcW w:w="778" w:type="pct"/>
            <w:tcBorders>
              <w:top w:val="nil"/>
              <w:left w:val="nil"/>
              <w:bottom w:val="single" w:sz="6" w:space="0" w:color="auto"/>
              <w:right w:val="double" w:sz="6" w:space="0" w:color="auto"/>
            </w:tcBorders>
            <w:vAlign w:val="center"/>
          </w:tcPr>
          <w:p w14:paraId="5412FA7B" w14:textId="77777777" w:rsidR="006E4901" w:rsidRPr="00603221" w:rsidRDefault="006E4901" w:rsidP="00B92A37">
            <w:pPr>
              <w:spacing w:line="276" w:lineRule="auto"/>
            </w:pPr>
          </w:p>
        </w:tc>
      </w:tr>
      <w:tr w:rsidR="006E4901" w:rsidRPr="00DF02B0" w14:paraId="1737B115" w14:textId="77777777" w:rsidTr="00B92A37">
        <w:tc>
          <w:tcPr>
            <w:tcW w:w="5000" w:type="pct"/>
            <w:gridSpan w:val="15"/>
            <w:tcBorders>
              <w:top w:val="nil"/>
              <w:left w:val="double" w:sz="6" w:space="0" w:color="auto"/>
              <w:bottom w:val="nil"/>
              <w:right w:val="double" w:sz="6" w:space="0" w:color="auto"/>
            </w:tcBorders>
            <w:vAlign w:val="center"/>
          </w:tcPr>
          <w:p w14:paraId="2524FE2C" w14:textId="77777777" w:rsidR="006E4901" w:rsidRPr="00603221" w:rsidRDefault="006E4901" w:rsidP="00B92A37">
            <w:pPr>
              <w:spacing w:line="276" w:lineRule="auto"/>
            </w:pPr>
          </w:p>
        </w:tc>
      </w:tr>
      <w:tr w:rsidR="006E4901" w:rsidRPr="00DF02B0" w14:paraId="576691C4" w14:textId="77777777" w:rsidTr="008E49C9">
        <w:tc>
          <w:tcPr>
            <w:tcW w:w="1247" w:type="pct"/>
            <w:gridSpan w:val="8"/>
            <w:tcBorders>
              <w:top w:val="nil"/>
              <w:left w:val="double" w:sz="6" w:space="0" w:color="auto"/>
              <w:bottom w:val="nil"/>
              <w:right w:val="nil"/>
            </w:tcBorders>
            <w:vAlign w:val="center"/>
          </w:tcPr>
          <w:p w14:paraId="4E9136F7" w14:textId="77777777" w:rsidR="006E4901" w:rsidRPr="00603221" w:rsidRDefault="006E4901" w:rsidP="00B92A37">
            <w:pPr>
              <w:spacing w:line="276" w:lineRule="auto"/>
              <w:rPr>
                <w:b/>
              </w:rPr>
            </w:pPr>
            <w:proofErr w:type="spellStart"/>
            <w:r w:rsidRPr="00603221">
              <w:rPr>
                <w:b/>
              </w:rPr>
              <w:t>Τηλέφωνο</w:t>
            </w:r>
            <w:proofErr w:type="spellEnd"/>
            <w:r w:rsidRPr="00603221">
              <w:rPr>
                <w:b/>
              </w:rPr>
              <w:t>:</w:t>
            </w:r>
          </w:p>
        </w:tc>
        <w:tc>
          <w:tcPr>
            <w:tcW w:w="1932" w:type="pct"/>
            <w:gridSpan w:val="2"/>
            <w:tcBorders>
              <w:top w:val="nil"/>
              <w:left w:val="nil"/>
              <w:bottom w:val="single" w:sz="6" w:space="0" w:color="auto"/>
              <w:right w:val="nil"/>
            </w:tcBorders>
            <w:vAlign w:val="center"/>
          </w:tcPr>
          <w:p w14:paraId="33F66E62" w14:textId="77777777" w:rsidR="006E4901" w:rsidRPr="00603221" w:rsidRDefault="006E4901" w:rsidP="00B92A37">
            <w:pPr>
              <w:spacing w:line="276" w:lineRule="auto"/>
            </w:pPr>
          </w:p>
        </w:tc>
        <w:tc>
          <w:tcPr>
            <w:tcW w:w="868" w:type="pct"/>
            <w:gridSpan w:val="2"/>
            <w:vAlign w:val="center"/>
          </w:tcPr>
          <w:p w14:paraId="0FF5787A" w14:textId="77777777" w:rsidR="006E4901" w:rsidRPr="00603221" w:rsidRDefault="006E4901" w:rsidP="00B92A37">
            <w:pPr>
              <w:spacing w:line="276" w:lineRule="auto"/>
              <w:rPr>
                <w:b/>
              </w:rPr>
            </w:pPr>
            <w:r w:rsidRPr="00603221">
              <w:rPr>
                <w:b/>
              </w:rPr>
              <w:t>E-mail:</w:t>
            </w:r>
          </w:p>
        </w:tc>
        <w:tc>
          <w:tcPr>
            <w:tcW w:w="952" w:type="pct"/>
            <w:gridSpan w:val="3"/>
            <w:tcBorders>
              <w:top w:val="nil"/>
              <w:left w:val="nil"/>
              <w:bottom w:val="single" w:sz="6" w:space="0" w:color="auto"/>
              <w:right w:val="double" w:sz="6" w:space="0" w:color="auto"/>
            </w:tcBorders>
            <w:vAlign w:val="center"/>
          </w:tcPr>
          <w:p w14:paraId="571B8FC0" w14:textId="77777777" w:rsidR="006E4901" w:rsidRPr="00603221" w:rsidRDefault="006E4901" w:rsidP="00B92A37">
            <w:pPr>
              <w:spacing w:line="276" w:lineRule="auto"/>
            </w:pPr>
          </w:p>
        </w:tc>
      </w:tr>
      <w:tr w:rsidR="006E4901" w:rsidRPr="00DF02B0" w14:paraId="7835AED3" w14:textId="77777777" w:rsidTr="008E49C9">
        <w:tc>
          <w:tcPr>
            <w:tcW w:w="1247" w:type="pct"/>
            <w:gridSpan w:val="8"/>
            <w:tcBorders>
              <w:top w:val="nil"/>
              <w:left w:val="double" w:sz="6" w:space="0" w:color="auto"/>
              <w:bottom w:val="nil"/>
              <w:right w:val="nil"/>
            </w:tcBorders>
            <w:vAlign w:val="center"/>
          </w:tcPr>
          <w:p w14:paraId="14F2DDF4" w14:textId="77777777" w:rsidR="006E4901" w:rsidRPr="00603221" w:rsidRDefault="006E4901" w:rsidP="00B92A37">
            <w:pPr>
              <w:spacing w:line="276" w:lineRule="auto"/>
              <w:rPr>
                <w:b/>
              </w:rPr>
            </w:pPr>
            <w:r w:rsidRPr="00603221">
              <w:rPr>
                <w:b/>
              </w:rPr>
              <w:t>Fax:</w:t>
            </w:r>
          </w:p>
        </w:tc>
        <w:tc>
          <w:tcPr>
            <w:tcW w:w="1932" w:type="pct"/>
            <w:gridSpan w:val="2"/>
            <w:tcBorders>
              <w:top w:val="nil"/>
              <w:left w:val="nil"/>
              <w:bottom w:val="single" w:sz="6" w:space="0" w:color="auto"/>
              <w:right w:val="nil"/>
            </w:tcBorders>
            <w:vAlign w:val="center"/>
          </w:tcPr>
          <w:p w14:paraId="443993A3" w14:textId="77777777" w:rsidR="006E4901" w:rsidRPr="00603221" w:rsidRDefault="006E4901" w:rsidP="00B92A37">
            <w:pPr>
              <w:spacing w:line="276" w:lineRule="auto"/>
            </w:pPr>
          </w:p>
        </w:tc>
        <w:tc>
          <w:tcPr>
            <w:tcW w:w="868" w:type="pct"/>
            <w:gridSpan w:val="2"/>
            <w:vAlign w:val="center"/>
          </w:tcPr>
          <w:p w14:paraId="6FE19E51" w14:textId="77777777" w:rsidR="006E4901" w:rsidRPr="00603221" w:rsidRDefault="006E4901" w:rsidP="00B92A37">
            <w:pPr>
              <w:spacing w:line="276" w:lineRule="auto"/>
              <w:rPr>
                <w:b/>
              </w:rPr>
            </w:pPr>
          </w:p>
        </w:tc>
        <w:tc>
          <w:tcPr>
            <w:tcW w:w="952" w:type="pct"/>
            <w:gridSpan w:val="3"/>
            <w:tcBorders>
              <w:top w:val="single" w:sz="6" w:space="0" w:color="auto"/>
              <w:left w:val="nil"/>
              <w:bottom w:val="nil"/>
              <w:right w:val="double" w:sz="6" w:space="0" w:color="auto"/>
            </w:tcBorders>
            <w:vAlign w:val="center"/>
          </w:tcPr>
          <w:p w14:paraId="3D837BEB" w14:textId="77777777" w:rsidR="006E4901" w:rsidRPr="00603221" w:rsidRDefault="006E4901" w:rsidP="00B92A37">
            <w:pPr>
              <w:spacing w:line="276" w:lineRule="auto"/>
            </w:pPr>
          </w:p>
        </w:tc>
      </w:tr>
      <w:tr w:rsidR="006E4901" w:rsidRPr="00DF02B0" w14:paraId="64EC4CD9" w14:textId="77777777" w:rsidTr="008E49C9">
        <w:tc>
          <w:tcPr>
            <w:tcW w:w="1080" w:type="pct"/>
            <w:gridSpan w:val="6"/>
            <w:tcBorders>
              <w:top w:val="nil"/>
              <w:left w:val="double" w:sz="6" w:space="0" w:color="auto"/>
              <w:bottom w:val="nil"/>
              <w:right w:val="nil"/>
            </w:tcBorders>
            <w:vAlign w:val="center"/>
          </w:tcPr>
          <w:p w14:paraId="3E80C74B" w14:textId="77777777" w:rsidR="006E4901" w:rsidRPr="00603221" w:rsidRDefault="006E4901" w:rsidP="00B92A37">
            <w:pPr>
              <w:spacing w:line="276" w:lineRule="auto"/>
            </w:pPr>
          </w:p>
        </w:tc>
        <w:tc>
          <w:tcPr>
            <w:tcW w:w="2100" w:type="pct"/>
            <w:gridSpan w:val="4"/>
            <w:vAlign w:val="center"/>
          </w:tcPr>
          <w:p w14:paraId="6D6A5EC9" w14:textId="77777777" w:rsidR="006E4901" w:rsidRPr="00603221" w:rsidRDefault="006E4901" w:rsidP="00B92A37">
            <w:pPr>
              <w:spacing w:line="276" w:lineRule="auto"/>
            </w:pPr>
          </w:p>
        </w:tc>
        <w:tc>
          <w:tcPr>
            <w:tcW w:w="1043" w:type="pct"/>
            <w:gridSpan w:val="4"/>
            <w:vAlign w:val="center"/>
          </w:tcPr>
          <w:p w14:paraId="24C33D5B" w14:textId="77777777" w:rsidR="006E4901" w:rsidRPr="00603221" w:rsidRDefault="006E4901" w:rsidP="00B92A37">
            <w:pPr>
              <w:spacing w:line="276" w:lineRule="auto"/>
            </w:pPr>
          </w:p>
        </w:tc>
        <w:tc>
          <w:tcPr>
            <w:tcW w:w="778" w:type="pct"/>
            <w:tcBorders>
              <w:top w:val="nil"/>
              <w:left w:val="nil"/>
              <w:bottom w:val="nil"/>
              <w:right w:val="double" w:sz="6" w:space="0" w:color="auto"/>
            </w:tcBorders>
            <w:vAlign w:val="center"/>
          </w:tcPr>
          <w:p w14:paraId="71159B1B" w14:textId="77777777" w:rsidR="006E4901" w:rsidRPr="00603221" w:rsidRDefault="006E4901" w:rsidP="00B92A37">
            <w:pPr>
              <w:spacing w:line="276" w:lineRule="auto"/>
            </w:pPr>
          </w:p>
        </w:tc>
      </w:tr>
      <w:tr w:rsidR="006E4901" w:rsidRPr="00DF02B0" w14:paraId="17CEB435" w14:textId="77777777" w:rsidTr="008E49C9">
        <w:tc>
          <w:tcPr>
            <w:tcW w:w="1163" w:type="pct"/>
            <w:gridSpan w:val="7"/>
            <w:tcBorders>
              <w:top w:val="nil"/>
              <w:left w:val="double" w:sz="6" w:space="0" w:color="auto"/>
              <w:bottom w:val="nil"/>
              <w:right w:val="nil"/>
            </w:tcBorders>
            <w:vAlign w:val="center"/>
          </w:tcPr>
          <w:p w14:paraId="584D0C5A" w14:textId="77777777" w:rsidR="006E4901" w:rsidRPr="00603221" w:rsidRDefault="006E4901" w:rsidP="00B92A37">
            <w:pPr>
              <w:spacing w:line="276" w:lineRule="auto"/>
              <w:rPr>
                <w:b/>
              </w:rPr>
            </w:pPr>
            <w:proofErr w:type="spellStart"/>
            <w:r w:rsidRPr="00603221">
              <w:rPr>
                <w:b/>
              </w:rPr>
              <w:t>Διεύθυνση</w:t>
            </w:r>
            <w:proofErr w:type="spellEnd"/>
            <w:r w:rsidRPr="00603221">
              <w:rPr>
                <w:b/>
              </w:rPr>
              <w:t xml:space="preserve"> Κα</w:t>
            </w:r>
            <w:proofErr w:type="spellStart"/>
            <w:r w:rsidRPr="00603221">
              <w:rPr>
                <w:b/>
              </w:rPr>
              <w:t>τοικί</w:t>
            </w:r>
            <w:proofErr w:type="spellEnd"/>
            <w:r w:rsidRPr="00603221">
              <w:rPr>
                <w:b/>
              </w:rPr>
              <w:t>ας:</w:t>
            </w:r>
          </w:p>
        </w:tc>
        <w:tc>
          <w:tcPr>
            <w:tcW w:w="2016" w:type="pct"/>
            <w:gridSpan w:val="3"/>
            <w:tcBorders>
              <w:top w:val="nil"/>
              <w:left w:val="nil"/>
              <w:bottom w:val="single" w:sz="6" w:space="0" w:color="auto"/>
              <w:right w:val="nil"/>
            </w:tcBorders>
            <w:vAlign w:val="center"/>
          </w:tcPr>
          <w:p w14:paraId="1EDFCBA3" w14:textId="77777777" w:rsidR="006E4901" w:rsidRPr="00603221" w:rsidRDefault="006E4901" w:rsidP="00B92A37">
            <w:pPr>
              <w:spacing w:line="276" w:lineRule="auto"/>
            </w:pPr>
          </w:p>
        </w:tc>
        <w:tc>
          <w:tcPr>
            <w:tcW w:w="1043" w:type="pct"/>
            <w:gridSpan w:val="4"/>
            <w:tcBorders>
              <w:top w:val="nil"/>
              <w:left w:val="nil"/>
              <w:bottom w:val="single" w:sz="6" w:space="0" w:color="auto"/>
              <w:right w:val="nil"/>
            </w:tcBorders>
            <w:vAlign w:val="center"/>
          </w:tcPr>
          <w:p w14:paraId="0A93F81F" w14:textId="77777777" w:rsidR="006E4901" w:rsidRPr="00603221" w:rsidRDefault="006E4901" w:rsidP="00B92A37">
            <w:pPr>
              <w:spacing w:line="276" w:lineRule="auto"/>
            </w:pPr>
          </w:p>
        </w:tc>
        <w:tc>
          <w:tcPr>
            <w:tcW w:w="778" w:type="pct"/>
            <w:tcBorders>
              <w:top w:val="nil"/>
              <w:left w:val="nil"/>
              <w:bottom w:val="single" w:sz="6" w:space="0" w:color="auto"/>
              <w:right w:val="double" w:sz="6" w:space="0" w:color="auto"/>
            </w:tcBorders>
            <w:vAlign w:val="center"/>
          </w:tcPr>
          <w:p w14:paraId="69A270CF" w14:textId="77777777" w:rsidR="006E4901" w:rsidRPr="00603221" w:rsidRDefault="006E4901" w:rsidP="00B92A37">
            <w:pPr>
              <w:spacing w:line="276" w:lineRule="auto"/>
            </w:pPr>
          </w:p>
        </w:tc>
      </w:tr>
      <w:tr w:rsidR="006E4901" w:rsidRPr="00DF02B0" w14:paraId="0FD5C4C0" w14:textId="77777777" w:rsidTr="008E49C9">
        <w:tc>
          <w:tcPr>
            <w:tcW w:w="1080" w:type="pct"/>
            <w:gridSpan w:val="6"/>
            <w:tcBorders>
              <w:top w:val="nil"/>
              <w:left w:val="double" w:sz="6" w:space="0" w:color="auto"/>
              <w:bottom w:val="double" w:sz="6" w:space="0" w:color="auto"/>
              <w:right w:val="nil"/>
            </w:tcBorders>
            <w:vAlign w:val="center"/>
          </w:tcPr>
          <w:p w14:paraId="6FE40428" w14:textId="77777777" w:rsidR="006E4901" w:rsidRPr="00603221" w:rsidRDefault="006E4901" w:rsidP="00B92A37">
            <w:pPr>
              <w:spacing w:line="276" w:lineRule="auto"/>
            </w:pPr>
          </w:p>
        </w:tc>
        <w:tc>
          <w:tcPr>
            <w:tcW w:w="2100" w:type="pct"/>
            <w:gridSpan w:val="4"/>
            <w:tcBorders>
              <w:top w:val="nil"/>
              <w:left w:val="nil"/>
              <w:bottom w:val="double" w:sz="6" w:space="0" w:color="auto"/>
              <w:right w:val="nil"/>
            </w:tcBorders>
            <w:vAlign w:val="center"/>
          </w:tcPr>
          <w:p w14:paraId="1980677F" w14:textId="77777777" w:rsidR="006E4901" w:rsidRPr="00603221" w:rsidRDefault="006E4901" w:rsidP="00B92A37">
            <w:pPr>
              <w:spacing w:line="276" w:lineRule="auto"/>
            </w:pPr>
          </w:p>
        </w:tc>
        <w:tc>
          <w:tcPr>
            <w:tcW w:w="1043" w:type="pct"/>
            <w:gridSpan w:val="4"/>
            <w:tcBorders>
              <w:top w:val="nil"/>
              <w:left w:val="nil"/>
              <w:bottom w:val="double" w:sz="6" w:space="0" w:color="auto"/>
              <w:right w:val="nil"/>
            </w:tcBorders>
            <w:vAlign w:val="center"/>
          </w:tcPr>
          <w:p w14:paraId="6E0F3B71" w14:textId="77777777" w:rsidR="006E4901" w:rsidRPr="00603221" w:rsidRDefault="006E4901" w:rsidP="00B92A37">
            <w:pPr>
              <w:spacing w:line="276" w:lineRule="auto"/>
            </w:pPr>
          </w:p>
        </w:tc>
        <w:tc>
          <w:tcPr>
            <w:tcW w:w="778" w:type="pct"/>
            <w:tcBorders>
              <w:top w:val="nil"/>
              <w:left w:val="nil"/>
              <w:bottom w:val="double" w:sz="6" w:space="0" w:color="auto"/>
              <w:right w:val="double" w:sz="6" w:space="0" w:color="auto"/>
            </w:tcBorders>
            <w:vAlign w:val="center"/>
          </w:tcPr>
          <w:p w14:paraId="596842C1" w14:textId="77777777" w:rsidR="006E4901" w:rsidRPr="00603221" w:rsidRDefault="006E4901" w:rsidP="00B92A37">
            <w:pPr>
              <w:spacing w:line="276" w:lineRule="auto"/>
            </w:pPr>
          </w:p>
        </w:tc>
      </w:tr>
      <w:tr w:rsidR="006E4901" w:rsidRPr="00DF02B0" w14:paraId="2005E075" w14:textId="77777777" w:rsidTr="00B92A37">
        <w:tc>
          <w:tcPr>
            <w:tcW w:w="5000" w:type="pct"/>
            <w:gridSpan w:val="15"/>
          </w:tcPr>
          <w:p w14:paraId="16E9BD0A" w14:textId="77777777" w:rsidR="006E4901" w:rsidRPr="00603221" w:rsidRDefault="006E4901" w:rsidP="00B92A37">
            <w:pPr>
              <w:spacing w:line="276" w:lineRule="auto"/>
            </w:pPr>
          </w:p>
        </w:tc>
      </w:tr>
      <w:tr w:rsidR="006E4901" w:rsidRPr="00DF02B0" w14:paraId="049E93E9" w14:textId="77777777" w:rsidTr="008E49C9">
        <w:tc>
          <w:tcPr>
            <w:tcW w:w="975" w:type="pct"/>
            <w:gridSpan w:val="4"/>
            <w:tcBorders>
              <w:top w:val="single" w:sz="6" w:space="0" w:color="auto"/>
              <w:left w:val="single" w:sz="6" w:space="0" w:color="auto"/>
              <w:bottom w:val="single" w:sz="6" w:space="0" w:color="auto"/>
              <w:right w:val="single" w:sz="6" w:space="0" w:color="auto"/>
            </w:tcBorders>
            <w:shd w:val="pct10" w:color="auto" w:fill="auto"/>
          </w:tcPr>
          <w:p w14:paraId="1C80A858" w14:textId="77777777" w:rsidR="006E4901" w:rsidRPr="00603221" w:rsidRDefault="006E4901" w:rsidP="00B92A37">
            <w:pPr>
              <w:spacing w:line="276" w:lineRule="auto"/>
              <w:rPr>
                <w:b/>
              </w:rPr>
            </w:pPr>
            <w:r w:rsidRPr="00603221">
              <w:rPr>
                <w:b/>
              </w:rPr>
              <w:t>ΕΚΠΑΙΔΕΥΣΗ</w:t>
            </w:r>
          </w:p>
        </w:tc>
        <w:tc>
          <w:tcPr>
            <w:tcW w:w="4025" w:type="pct"/>
            <w:gridSpan w:val="11"/>
          </w:tcPr>
          <w:p w14:paraId="0EC70885" w14:textId="77777777" w:rsidR="006E4901" w:rsidRPr="00603221" w:rsidRDefault="006E4901" w:rsidP="00B92A37">
            <w:pPr>
              <w:spacing w:line="276" w:lineRule="auto"/>
            </w:pPr>
          </w:p>
        </w:tc>
      </w:tr>
      <w:tr w:rsidR="006E4901" w:rsidRPr="00DF02B0" w14:paraId="723CC22D" w14:textId="77777777" w:rsidTr="008E49C9">
        <w:tc>
          <w:tcPr>
            <w:tcW w:w="1256" w:type="pct"/>
            <w:gridSpan w:val="9"/>
            <w:tcBorders>
              <w:top w:val="double" w:sz="6" w:space="0" w:color="auto"/>
              <w:left w:val="double" w:sz="6" w:space="0" w:color="auto"/>
              <w:bottom w:val="nil"/>
              <w:right w:val="single" w:sz="6" w:space="0" w:color="auto"/>
            </w:tcBorders>
            <w:vAlign w:val="center"/>
          </w:tcPr>
          <w:p w14:paraId="529D10F5" w14:textId="77777777" w:rsidR="006E4901" w:rsidRPr="00603221" w:rsidRDefault="006E4901" w:rsidP="00B92A37">
            <w:pPr>
              <w:spacing w:line="276" w:lineRule="auto"/>
              <w:jc w:val="center"/>
              <w:rPr>
                <w:b/>
              </w:rPr>
            </w:pPr>
            <w:proofErr w:type="spellStart"/>
            <w:r w:rsidRPr="00603221">
              <w:rPr>
                <w:b/>
              </w:rPr>
              <w:t>Όνομ</w:t>
            </w:r>
            <w:proofErr w:type="spellEnd"/>
            <w:r w:rsidRPr="00603221">
              <w:rPr>
                <w:b/>
              </w:rPr>
              <w:t xml:space="preserve">α </w:t>
            </w:r>
            <w:proofErr w:type="spellStart"/>
            <w:r w:rsidRPr="00603221">
              <w:rPr>
                <w:b/>
              </w:rPr>
              <w:t>Ιδρύμ</w:t>
            </w:r>
            <w:proofErr w:type="spellEnd"/>
            <w:r w:rsidRPr="00603221">
              <w:rPr>
                <w:b/>
              </w:rPr>
              <w:t>ατος</w:t>
            </w:r>
          </w:p>
        </w:tc>
        <w:tc>
          <w:tcPr>
            <w:tcW w:w="1924" w:type="pct"/>
            <w:tcBorders>
              <w:top w:val="double" w:sz="6" w:space="0" w:color="auto"/>
              <w:left w:val="nil"/>
              <w:bottom w:val="nil"/>
              <w:right w:val="single" w:sz="6" w:space="0" w:color="auto"/>
            </w:tcBorders>
            <w:vAlign w:val="center"/>
          </w:tcPr>
          <w:p w14:paraId="6EA0737F" w14:textId="77777777" w:rsidR="006E4901" w:rsidRPr="00603221" w:rsidRDefault="006E4901" w:rsidP="00B92A37">
            <w:pPr>
              <w:spacing w:line="276" w:lineRule="auto"/>
              <w:jc w:val="center"/>
              <w:rPr>
                <w:b/>
              </w:rPr>
            </w:pPr>
            <w:proofErr w:type="spellStart"/>
            <w:r w:rsidRPr="00603221">
              <w:rPr>
                <w:b/>
              </w:rPr>
              <w:t>Τίτλος</w:t>
            </w:r>
            <w:proofErr w:type="spellEnd"/>
            <w:r w:rsidRPr="00603221">
              <w:rPr>
                <w:b/>
              </w:rPr>
              <w:t xml:space="preserve"> </w:t>
            </w:r>
            <w:proofErr w:type="spellStart"/>
            <w:r w:rsidRPr="00603221">
              <w:rPr>
                <w:b/>
              </w:rPr>
              <w:t>Πτυχίου</w:t>
            </w:r>
            <w:proofErr w:type="spellEnd"/>
          </w:p>
        </w:tc>
        <w:tc>
          <w:tcPr>
            <w:tcW w:w="1043" w:type="pct"/>
            <w:gridSpan w:val="4"/>
            <w:tcBorders>
              <w:top w:val="double" w:sz="6" w:space="0" w:color="auto"/>
              <w:left w:val="nil"/>
              <w:bottom w:val="nil"/>
              <w:right w:val="single" w:sz="6" w:space="0" w:color="auto"/>
            </w:tcBorders>
            <w:vAlign w:val="center"/>
          </w:tcPr>
          <w:p w14:paraId="1C7BCFF1" w14:textId="77777777" w:rsidR="006E4901" w:rsidRPr="00603221" w:rsidRDefault="006E4901" w:rsidP="00B92A37">
            <w:pPr>
              <w:spacing w:line="276" w:lineRule="auto"/>
              <w:jc w:val="center"/>
              <w:rPr>
                <w:b/>
              </w:rPr>
            </w:pPr>
            <w:proofErr w:type="spellStart"/>
            <w:r w:rsidRPr="00603221">
              <w:rPr>
                <w:b/>
              </w:rPr>
              <w:t>Ειδικότητ</w:t>
            </w:r>
            <w:proofErr w:type="spellEnd"/>
            <w:r w:rsidRPr="00603221">
              <w:rPr>
                <w:b/>
              </w:rPr>
              <w:t>α</w:t>
            </w:r>
          </w:p>
        </w:tc>
        <w:tc>
          <w:tcPr>
            <w:tcW w:w="778" w:type="pct"/>
            <w:tcBorders>
              <w:top w:val="double" w:sz="6" w:space="0" w:color="auto"/>
              <w:left w:val="nil"/>
              <w:bottom w:val="nil"/>
              <w:right w:val="double" w:sz="6" w:space="0" w:color="auto"/>
            </w:tcBorders>
            <w:vAlign w:val="center"/>
          </w:tcPr>
          <w:p w14:paraId="54E50D51" w14:textId="77777777" w:rsidR="006E4901" w:rsidRPr="00603221" w:rsidRDefault="006E4901" w:rsidP="00B92A37">
            <w:pPr>
              <w:spacing w:line="276" w:lineRule="auto"/>
              <w:jc w:val="center"/>
              <w:rPr>
                <w:b/>
              </w:rPr>
            </w:pPr>
            <w:proofErr w:type="spellStart"/>
            <w:r w:rsidRPr="00603221">
              <w:rPr>
                <w:b/>
              </w:rPr>
              <w:t>Ημερομηνί</w:t>
            </w:r>
            <w:proofErr w:type="spellEnd"/>
            <w:r w:rsidRPr="00603221">
              <w:rPr>
                <w:b/>
              </w:rPr>
              <w:t>α Απ</w:t>
            </w:r>
            <w:proofErr w:type="spellStart"/>
            <w:r w:rsidRPr="00603221">
              <w:rPr>
                <w:b/>
              </w:rPr>
              <w:t>όκτησης</w:t>
            </w:r>
            <w:proofErr w:type="spellEnd"/>
            <w:r w:rsidRPr="00603221">
              <w:rPr>
                <w:b/>
              </w:rPr>
              <w:t xml:space="preserve"> </w:t>
            </w:r>
            <w:proofErr w:type="spellStart"/>
            <w:r w:rsidRPr="00603221">
              <w:rPr>
                <w:b/>
              </w:rPr>
              <w:t>Πτυχίου</w:t>
            </w:r>
            <w:proofErr w:type="spellEnd"/>
          </w:p>
        </w:tc>
      </w:tr>
      <w:tr w:rsidR="006E4901" w:rsidRPr="00DF02B0" w14:paraId="01B324B0" w14:textId="77777777" w:rsidTr="008E49C9">
        <w:trPr>
          <w:trHeight w:val="416"/>
        </w:trPr>
        <w:tc>
          <w:tcPr>
            <w:tcW w:w="1256" w:type="pct"/>
            <w:gridSpan w:val="9"/>
            <w:tcBorders>
              <w:top w:val="double" w:sz="6" w:space="0" w:color="auto"/>
              <w:left w:val="double" w:sz="6" w:space="0" w:color="auto"/>
              <w:bottom w:val="single" w:sz="6" w:space="0" w:color="auto"/>
              <w:right w:val="single" w:sz="6" w:space="0" w:color="auto"/>
            </w:tcBorders>
          </w:tcPr>
          <w:p w14:paraId="1FF22BD0" w14:textId="77777777" w:rsidR="006E4901" w:rsidRPr="00603221" w:rsidRDefault="006E4901" w:rsidP="00B92A37">
            <w:pPr>
              <w:spacing w:line="276" w:lineRule="auto"/>
            </w:pPr>
          </w:p>
          <w:p w14:paraId="2887A0F5" w14:textId="77777777" w:rsidR="006E4901" w:rsidRPr="00603221" w:rsidRDefault="006E4901" w:rsidP="00B92A37">
            <w:pPr>
              <w:spacing w:line="276" w:lineRule="auto"/>
            </w:pPr>
          </w:p>
        </w:tc>
        <w:tc>
          <w:tcPr>
            <w:tcW w:w="1924" w:type="pct"/>
            <w:tcBorders>
              <w:top w:val="double" w:sz="6" w:space="0" w:color="auto"/>
              <w:left w:val="nil"/>
              <w:bottom w:val="single" w:sz="6" w:space="0" w:color="auto"/>
              <w:right w:val="single" w:sz="6" w:space="0" w:color="auto"/>
            </w:tcBorders>
          </w:tcPr>
          <w:p w14:paraId="76369B09" w14:textId="77777777" w:rsidR="006E4901" w:rsidRPr="00603221" w:rsidRDefault="006E4901" w:rsidP="00B92A37">
            <w:pPr>
              <w:spacing w:line="276" w:lineRule="auto"/>
            </w:pPr>
          </w:p>
        </w:tc>
        <w:tc>
          <w:tcPr>
            <w:tcW w:w="1043" w:type="pct"/>
            <w:gridSpan w:val="4"/>
            <w:tcBorders>
              <w:top w:val="double" w:sz="6" w:space="0" w:color="auto"/>
              <w:left w:val="nil"/>
              <w:bottom w:val="single" w:sz="6" w:space="0" w:color="auto"/>
              <w:right w:val="single" w:sz="6" w:space="0" w:color="auto"/>
            </w:tcBorders>
          </w:tcPr>
          <w:p w14:paraId="27E6A5C7" w14:textId="77777777" w:rsidR="006E4901" w:rsidRPr="00603221" w:rsidRDefault="006E4901" w:rsidP="00B92A37">
            <w:pPr>
              <w:spacing w:line="276" w:lineRule="auto"/>
            </w:pPr>
          </w:p>
        </w:tc>
        <w:tc>
          <w:tcPr>
            <w:tcW w:w="778" w:type="pct"/>
            <w:tcBorders>
              <w:top w:val="double" w:sz="6" w:space="0" w:color="auto"/>
              <w:left w:val="nil"/>
              <w:bottom w:val="single" w:sz="6" w:space="0" w:color="auto"/>
              <w:right w:val="double" w:sz="6" w:space="0" w:color="auto"/>
            </w:tcBorders>
          </w:tcPr>
          <w:p w14:paraId="5672805C" w14:textId="77777777" w:rsidR="006E4901" w:rsidRPr="00603221" w:rsidRDefault="006E4901" w:rsidP="00B92A37">
            <w:pPr>
              <w:spacing w:line="276" w:lineRule="auto"/>
            </w:pPr>
          </w:p>
        </w:tc>
      </w:tr>
      <w:tr w:rsidR="006E4901" w:rsidRPr="00DF02B0" w14:paraId="2FD55AF9" w14:textId="77777777" w:rsidTr="008E49C9">
        <w:tc>
          <w:tcPr>
            <w:tcW w:w="1256" w:type="pct"/>
            <w:gridSpan w:val="9"/>
            <w:tcBorders>
              <w:top w:val="nil"/>
              <w:left w:val="double" w:sz="6" w:space="0" w:color="auto"/>
              <w:bottom w:val="nil"/>
              <w:right w:val="single" w:sz="6" w:space="0" w:color="auto"/>
            </w:tcBorders>
          </w:tcPr>
          <w:p w14:paraId="5093308E" w14:textId="77777777" w:rsidR="006E4901" w:rsidRPr="00603221" w:rsidRDefault="006E4901" w:rsidP="00B92A37">
            <w:pPr>
              <w:spacing w:line="276" w:lineRule="auto"/>
            </w:pPr>
          </w:p>
          <w:p w14:paraId="39BA8F68" w14:textId="77777777" w:rsidR="006E4901" w:rsidRPr="00603221" w:rsidRDefault="006E4901" w:rsidP="00B92A37">
            <w:pPr>
              <w:spacing w:line="276" w:lineRule="auto"/>
            </w:pPr>
          </w:p>
        </w:tc>
        <w:tc>
          <w:tcPr>
            <w:tcW w:w="1924" w:type="pct"/>
            <w:tcBorders>
              <w:top w:val="nil"/>
              <w:left w:val="nil"/>
              <w:bottom w:val="nil"/>
              <w:right w:val="single" w:sz="6" w:space="0" w:color="auto"/>
            </w:tcBorders>
          </w:tcPr>
          <w:p w14:paraId="451C4EC4" w14:textId="77777777" w:rsidR="006E4901" w:rsidRPr="00603221" w:rsidRDefault="006E4901" w:rsidP="00B92A37">
            <w:pPr>
              <w:spacing w:line="276" w:lineRule="auto"/>
            </w:pPr>
          </w:p>
        </w:tc>
        <w:tc>
          <w:tcPr>
            <w:tcW w:w="1043" w:type="pct"/>
            <w:gridSpan w:val="4"/>
            <w:tcBorders>
              <w:top w:val="nil"/>
              <w:left w:val="nil"/>
              <w:bottom w:val="nil"/>
              <w:right w:val="single" w:sz="6" w:space="0" w:color="auto"/>
            </w:tcBorders>
          </w:tcPr>
          <w:p w14:paraId="6A0681B4" w14:textId="77777777" w:rsidR="006E4901" w:rsidRPr="00603221" w:rsidRDefault="006E4901" w:rsidP="00B92A37">
            <w:pPr>
              <w:spacing w:line="276" w:lineRule="auto"/>
            </w:pPr>
          </w:p>
        </w:tc>
        <w:tc>
          <w:tcPr>
            <w:tcW w:w="778" w:type="pct"/>
            <w:tcBorders>
              <w:top w:val="nil"/>
              <w:left w:val="nil"/>
              <w:bottom w:val="nil"/>
              <w:right w:val="double" w:sz="6" w:space="0" w:color="auto"/>
            </w:tcBorders>
          </w:tcPr>
          <w:p w14:paraId="16AAC1B1" w14:textId="77777777" w:rsidR="006E4901" w:rsidRPr="00603221" w:rsidRDefault="006E4901" w:rsidP="00B92A37">
            <w:pPr>
              <w:spacing w:line="276" w:lineRule="auto"/>
            </w:pPr>
          </w:p>
        </w:tc>
      </w:tr>
      <w:tr w:rsidR="006E4901" w:rsidRPr="00DF02B0" w14:paraId="44173A54" w14:textId="77777777" w:rsidTr="008E49C9">
        <w:tc>
          <w:tcPr>
            <w:tcW w:w="1256" w:type="pct"/>
            <w:gridSpan w:val="9"/>
            <w:tcBorders>
              <w:top w:val="single" w:sz="6" w:space="0" w:color="auto"/>
              <w:left w:val="double" w:sz="6" w:space="0" w:color="auto"/>
              <w:bottom w:val="double" w:sz="4" w:space="0" w:color="auto"/>
              <w:right w:val="single" w:sz="6" w:space="0" w:color="auto"/>
            </w:tcBorders>
          </w:tcPr>
          <w:p w14:paraId="270FDAB9" w14:textId="77777777" w:rsidR="006E4901" w:rsidRPr="00603221" w:rsidRDefault="006E4901" w:rsidP="00B92A37">
            <w:pPr>
              <w:spacing w:line="276" w:lineRule="auto"/>
            </w:pPr>
          </w:p>
          <w:p w14:paraId="2646C400" w14:textId="77777777" w:rsidR="006E4901" w:rsidRPr="00603221" w:rsidRDefault="006E4901" w:rsidP="00B92A37">
            <w:pPr>
              <w:spacing w:line="276" w:lineRule="auto"/>
            </w:pPr>
          </w:p>
        </w:tc>
        <w:tc>
          <w:tcPr>
            <w:tcW w:w="1924" w:type="pct"/>
            <w:tcBorders>
              <w:top w:val="single" w:sz="6" w:space="0" w:color="auto"/>
              <w:left w:val="nil"/>
              <w:bottom w:val="double" w:sz="4" w:space="0" w:color="auto"/>
              <w:right w:val="single" w:sz="6" w:space="0" w:color="auto"/>
            </w:tcBorders>
          </w:tcPr>
          <w:p w14:paraId="03D9F0D9" w14:textId="77777777" w:rsidR="006E4901" w:rsidRPr="00603221" w:rsidRDefault="006E4901" w:rsidP="00B92A37">
            <w:pPr>
              <w:spacing w:line="276" w:lineRule="auto"/>
            </w:pPr>
          </w:p>
        </w:tc>
        <w:tc>
          <w:tcPr>
            <w:tcW w:w="1043" w:type="pct"/>
            <w:gridSpan w:val="4"/>
            <w:tcBorders>
              <w:top w:val="single" w:sz="6" w:space="0" w:color="auto"/>
              <w:left w:val="nil"/>
              <w:bottom w:val="double" w:sz="4" w:space="0" w:color="auto"/>
              <w:right w:val="single" w:sz="6" w:space="0" w:color="auto"/>
            </w:tcBorders>
          </w:tcPr>
          <w:p w14:paraId="5AF954D3" w14:textId="77777777" w:rsidR="006E4901" w:rsidRPr="00603221" w:rsidRDefault="006E4901" w:rsidP="00B92A37">
            <w:pPr>
              <w:spacing w:line="276" w:lineRule="auto"/>
            </w:pPr>
          </w:p>
        </w:tc>
        <w:tc>
          <w:tcPr>
            <w:tcW w:w="778" w:type="pct"/>
            <w:tcBorders>
              <w:top w:val="single" w:sz="6" w:space="0" w:color="auto"/>
              <w:left w:val="nil"/>
              <w:bottom w:val="double" w:sz="4" w:space="0" w:color="auto"/>
              <w:right w:val="double" w:sz="6" w:space="0" w:color="auto"/>
            </w:tcBorders>
          </w:tcPr>
          <w:p w14:paraId="2A3811FF" w14:textId="77777777" w:rsidR="006E4901" w:rsidRPr="00603221" w:rsidRDefault="006E4901" w:rsidP="00B92A37">
            <w:pPr>
              <w:spacing w:line="276" w:lineRule="auto"/>
            </w:pPr>
          </w:p>
        </w:tc>
      </w:tr>
      <w:tr w:rsidR="006E4901" w:rsidRPr="00310424" w14:paraId="56E63FCD" w14:textId="77777777" w:rsidTr="008E49C9">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67" w:type="pct"/>
        </w:trPr>
        <w:tc>
          <w:tcPr>
            <w:tcW w:w="3112" w:type="pct"/>
            <w:gridSpan w:val="9"/>
            <w:tcBorders>
              <w:top w:val="double" w:sz="6" w:space="0" w:color="auto"/>
              <w:left w:val="double" w:sz="6" w:space="0" w:color="auto"/>
              <w:bottom w:val="double" w:sz="6" w:space="0" w:color="auto"/>
              <w:right w:val="double" w:sz="6" w:space="0" w:color="auto"/>
            </w:tcBorders>
            <w:shd w:val="pct10" w:color="auto" w:fill="auto"/>
          </w:tcPr>
          <w:p w14:paraId="4A25886C" w14:textId="77777777" w:rsidR="006E4901" w:rsidRPr="00603221" w:rsidRDefault="006E4901" w:rsidP="00B92A37">
            <w:pPr>
              <w:spacing w:after="0" w:line="276" w:lineRule="auto"/>
              <w:jc w:val="center"/>
              <w:rPr>
                <w:b/>
                <w:lang w:val="el-GR"/>
              </w:rPr>
            </w:pPr>
            <w:r w:rsidRPr="00603221">
              <w:rPr>
                <w:b/>
                <w:lang w:val="el-GR"/>
              </w:rPr>
              <w:t xml:space="preserve">ΚΑΤΗΓΟΡΙΑ ΣΤΕΛΕΧΟΥΣ </w:t>
            </w:r>
          </w:p>
          <w:p w14:paraId="1CEF8442" w14:textId="77777777" w:rsidR="006E4901" w:rsidRPr="00603221" w:rsidRDefault="006E4901" w:rsidP="00B92A37">
            <w:pPr>
              <w:spacing w:after="0" w:line="276" w:lineRule="auto"/>
              <w:jc w:val="center"/>
              <w:rPr>
                <w:lang w:val="el-GR"/>
              </w:rPr>
            </w:pPr>
            <w:r w:rsidRPr="00603221">
              <w:rPr>
                <w:lang w:val="el-GR"/>
              </w:rPr>
              <w:lastRenderedPageBreak/>
              <w:t>(στο προτεινόμενο, από τον υποψήφιο Οικονομικό Φορέα, σχήμα διοίκησης Έργου)</w:t>
            </w:r>
          </w:p>
        </w:tc>
        <w:tc>
          <w:tcPr>
            <w:tcW w:w="1821" w:type="pct"/>
            <w:gridSpan w:val="5"/>
            <w:tcBorders>
              <w:top w:val="double" w:sz="6" w:space="0" w:color="auto"/>
              <w:left w:val="double" w:sz="6" w:space="0" w:color="auto"/>
              <w:bottom w:val="double" w:sz="6" w:space="0" w:color="auto"/>
              <w:right w:val="double" w:sz="6" w:space="0" w:color="auto"/>
            </w:tcBorders>
          </w:tcPr>
          <w:p w14:paraId="2BB19678" w14:textId="77777777" w:rsidR="006E4901" w:rsidRPr="00603221" w:rsidRDefault="006E4901" w:rsidP="00B92A37">
            <w:pPr>
              <w:spacing w:line="276" w:lineRule="auto"/>
              <w:rPr>
                <w:lang w:val="el-GR"/>
              </w:rPr>
            </w:pPr>
          </w:p>
        </w:tc>
      </w:tr>
    </w:tbl>
    <w:p w14:paraId="5A2A7CE1" w14:textId="77777777" w:rsidR="006E4901" w:rsidRPr="00603221" w:rsidRDefault="00B92A37"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r>
        <w:rPr>
          <w:i/>
          <w:color w:val="5B9BD5"/>
          <w:lang w:val="el-GR"/>
        </w:rPr>
        <w:br w:type="textWrapping" w:clear="all"/>
      </w:r>
    </w:p>
    <w:p w14:paraId="2B05A2AD" w14:textId="77777777" w:rsidR="006E4901" w:rsidRPr="00603221" w:rsidRDefault="006E4901" w:rsidP="006E4901">
      <w:pPr>
        <w:rPr>
          <w:i/>
          <w:color w:val="5B9BD5"/>
          <w:lang w:val="el-GR"/>
        </w:rPr>
      </w:pPr>
    </w:p>
    <w:p w14:paraId="123E7FA5"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41A63D47" w14:textId="77777777" w:rsidTr="008B4966">
        <w:trPr>
          <w:trHeight w:val="567"/>
        </w:trPr>
        <w:tc>
          <w:tcPr>
            <w:tcW w:w="5000" w:type="pct"/>
            <w:shd w:val="pct10" w:color="auto" w:fill="auto"/>
            <w:vAlign w:val="center"/>
          </w:tcPr>
          <w:p w14:paraId="02B3AAA5" w14:textId="77777777" w:rsidR="006E4901" w:rsidRPr="00603221" w:rsidRDefault="006E4901" w:rsidP="008B4966">
            <w:pPr>
              <w:spacing w:line="276" w:lineRule="auto"/>
              <w:jc w:val="center"/>
            </w:pPr>
            <w:r w:rsidRPr="00603221">
              <w:rPr>
                <w:b/>
              </w:rPr>
              <w:t>ΕΠΑΓΓΕΛΜΑΤΙΚΗ ΕΜΠΕΙΡΙΑ</w:t>
            </w:r>
          </w:p>
        </w:tc>
      </w:tr>
    </w:tbl>
    <w:p w14:paraId="2189B59F"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70F9C6B" w14:textId="77777777" w:rsidTr="008B4966">
        <w:trPr>
          <w:cantSplit/>
        </w:trPr>
        <w:tc>
          <w:tcPr>
            <w:tcW w:w="1315" w:type="pct"/>
            <w:vMerge w:val="restart"/>
            <w:shd w:val="clear" w:color="auto" w:fill="E6E6E6"/>
            <w:vAlign w:val="center"/>
          </w:tcPr>
          <w:p w14:paraId="3B0963A9" w14:textId="77777777" w:rsidR="006E4901" w:rsidRPr="00603221" w:rsidRDefault="006E4901" w:rsidP="008B4966">
            <w:pPr>
              <w:spacing w:before="120" w:after="0" w:line="276" w:lineRule="auto"/>
              <w:jc w:val="center"/>
              <w:rPr>
                <w:b/>
              </w:rPr>
            </w:pPr>
            <w:proofErr w:type="spellStart"/>
            <w:r w:rsidRPr="00603221">
              <w:rPr>
                <w:b/>
              </w:rPr>
              <w:t>Έργο</w:t>
            </w:r>
            <w:proofErr w:type="spellEnd"/>
          </w:p>
        </w:tc>
        <w:tc>
          <w:tcPr>
            <w:tcW w:w="730" w:type="pct"/>
            <w:vMerge w:val="restart"/>
            <w:shd w:val="clear" w:color="auto" w:fill="E6E6E6"/>
            <w:vAlign w:val="center"/>
          </w:tcPr>
          <w:p w14:paraId="72412E7F" w14:textId="77777777" w:rsidR="006E4901" w:rsidRPr="00603221" w:rsidRDefault="006E4901" w:rsidP="008B4966">
            <w:pPr>
              <w:spacing w:before="120" w:after="0" w:line="276" w:lineRule="auto"/>
              <w:jc w:val="center"/>
              <w:rPr>
                <w:b/>
              </w:rPr>
            </w:pPr>
            <w:proofErr w:type="spellStart"/>
            <w:r w:rsidRPr="00603221">
              <w:rPr>
                <w:b/>
              </w:rPr>
              <w:t>Εργοδότης</w:t>
            </w:r>
            <w:proofErr w:type="spellEnd"/>
          </w:p>
        </w:tc>
        <w:tc>
          <w:tcPr>
            <w:tcW w:w="2008" w:type="pct"/>
            <w:vMerge w:val="restart"/>
            <w:shd w:val="clear" w:color="auto" w:fill="E6E6E6"/>
            <w:vAlign w:val="center"/>
          </w:tcPr>
          <w:p w14:paraId="49A1B1C0" w14:textId="77777777" w:rsidR="006E4901" w:rsidRPr="00603221" w:rsidRDefault="006E4901" w:rsidP="008B4966">
            <w:pPr>
              <w:spacing w:after="0" w:line="276" w:lineRule="auto"/>
              <w:jc w:val="center"/>
              <w:rPr>
                <w:lang w:val="el-GR"/>
              </w:rPr>
            </w:pPr>
            <w:r w:rsidRPr="00603221">
              <w:rPr>
                <w:b/>
                <w:lang w:val="el-GR"/>
              </w:rPr>
              <w:t>Θέση</w:t>
            </w:r>
            <w:r w:rsidRPr="00603221">
              <w:rPr>
                <w:rStyle w:val="FootnoteReference"/>
              </w:rPr>
              <w:footnoteReference w:id="14"/>
            </w:r>
            <w:r w:rsidRPr="00603221">
              <w:rPr>
                <w:b/>
                <w:lang w:val="el-GR"/>
              </w:rPr>
              <w:t xml:space="preserve"> και Καθήκοντα στο Έργο </w:t>
            </w:r>
          </w:p>
        </w:tc>
        <w:tc>
          <w:tcPr>
            <w:tcW w:w="947" w:type="pct"/>
            <w:gridSpan w:val="2"/>
            <w:shd w:val="clear" w:color="auto" w:fill="E6E6E6"/>
            <w:vAlign w:val="center"/>
          </w:tcPr>
          <w:p w14:paraId="5B2CF714" w14:textId="77777777" w:rsidR="006E4901" w:rsidRPr="00603221" w:rsidRDefault="006E4901" w:rsidP="008B4966">
            <w:pPr>
              <w:spacing w:before="120" w:after="0" w:line="276" w:lineRule="auto"/>
              <w:jc w:val="center"/>
              <w:rPr>
                <w:b/>
              </w:rPr>
            </w:pPr>
            <w:r w:rsidRPr="00603221">
              <w:rPr>
                <w:b/>
              </w:rPr>
              <w:t>Απα</w:t>
            </w:r>
            <w:proofErr w:type="spellStart"/>
            <w:r w:rsidRPr="00603221">
              <w:rPr>
                <w:b/>
              </w:rPr>
              <w:t>σχόληση</w:t>
            </w:r>
            <w:proofErr w:type="spellEnd"/>
            <w:r w:rsidRPr="00603221">
              <w:rPr>
                <w:b/>
              </w:rPr>
              <w:t xml:space="preserve"> </w:t>
            </w:r>
            <w:proofErr w:type="spellStart"/>
            <w:r w:rsidRPr="00603221">
              <w:rPr>
                <w:b/>
              </w:rPr>
              <w:t>στο</w:t>
            </w:r>
            <w:proofErr w:type="spellEnd"/>
            <w:r w:rsidRPr="00603221">
              <w:rPr>
                <w:b/>
              </w:rPr>
              <w:t xml:space="preserve"> </w:t>
            </w:r>
            <w:proofErr w:type="spellStart"/>
            <w:r w:rsidRPr="00603221">
              <w:rPr>
                <w:b/>
              </w:rPr>
              <w:t>Έργο</w:t>
            </w:r>
            <w:proofErr w:type="spellEnd"/>
          </w:p>
        </w:tc>
      </w:tr>
      <w:tr w:rsidR="006E4901" w:rsidRPr="00DF02B0" w14:paraId="0937AE97" w14:textId="77777777" w:rsidTr="008B4966">
        <w:trPr>
          <w:cantSplit/>
        </w:trPr>
        <w:tc>
          <w:tcPr>
            <w:tcW w:w="1315" w:type="pct"/>
            <w:vMerge/>
            <w:shd w:val="clear" w:color="auto" w:fill="E6E6E6"/>
            <w:vAlign w:val="center"/>
          </w:tcPr>
          <w:p w14:paraId="5CF0B320"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1914AEF0"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987FEA2"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014077B4" w14:textId="77777777" w:rsidR="006E4901" w:rsidRPr="00603221" w:rsidRDefault="006E4901" w:rsidP="008B4966">
            <w:pPr>
              <w:spacing w:after="0" w:line="276" w:lineRule="auto"/>
              <w:jc w:val="center"/>
              <w:rPr>
                <w:b/>
              </w:rPr>
            </w:pPr>
            <w:proofErr w:type="spellStart"/>
            <w:r w:rsidRPr="00603221">
              <w:rPr>
                <w:b/>
              </w:rPr>
              <w:t>Περίοδος</w:t>
            </w:r>
            <w:proofErr w:type="spellEnd"/>
          </w:p>
          <w:p w14:paraId="213CE89E"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w:t>
            </w:r>
            <w:proofErr w:type="spellStart"/>
            <w:r w:rsidRPr="00603221">
              <w:t>έως</w:t>
            </w:r>
            <w:proofErr w:type="spellEnd"/>
            <w:r w:rsidRPr="00603221">
              <w:t>)</w:t>
            </w:r>
          </w:p>
        </w:tc>
        <w:tc>
          <w:tcPr>
            <w:tcW w:w="399" w:type="pct"/>
            <w:shd w:val="clear" w:color="auto" w:fill="E6E6E6"/>
            <w:vAlign w:val="center"/>
          </w:tcPr>
          <w:p w14:paraId="38B4C007" w14:textId="77777777" w:rsidR="006E4901" w:rsidRPr="00603221" w:rsidRDefault="006E4901" w:rsidP="008B4966">
            <w:pPr>
              <w:spacing w:before="120" w:after="0" w:line="276" w:lineRule="auto"/>
              <w:jc w:val="center"/>
              <w:rPr>
                <w:b/>
              </w:rPr>
            </w:pPr>
            <w:r w:rsidRPr="00603221">
              <w:rPr>
                <w:b/>
              </w:rPr>
              <w:t>Α/Μ</w:t>
            </w:r>
          </w:p>
        </w:tc>
      </w:tr>
      <w:tr w:rsidR="006E4901" w:rsidRPr="00DF02B0" w14:paraId="43FC5A42" w14:textId="77777777" w:rsidTr="008B4966">
        <w:tc>
          <w:tcPr>
            <w:tcW w:w="1315" w:type="pct"/>
          </w:tcPr>
          <w:p w14:paraId="38319127" w14:textId="77777777" w:rsidR="006E4901" w:rsidRPr="00603221" w:rsidRDefault="006E4901" w:rsidP="008B4966">
            <w:pPr>
              <w:spacing w:before="120" w:after="0" w:line="276" w:lineRule="auto"/>
            </w:pPr>
          </w:p>
          <w:p w14:paraId="609A44C8" w14:textId="77777777" w:rsidR="006E4901" w:rsidRPr="00603221" w:rsidRDefault="006E4901" w:rsidP="008B4966">
            <w:pPr>
              <w:spacing w:before="120" w:after="0" w:line="276" w:lineRule="auto"/>
            </w:pPr>
          </w:p>
        </w:tc>
        <w:tc>
          <w:tcPr>
            <w:tcW w:w="730" w:type="pct"/>
          </w:tcPr>
          <w:p w14:paraId="194D8EAA" w14:textId="77777777" w:rsidR="006E4901" w:rsidRPr="00603221" w:rsidRDefault="006E4901" w:rsidP="008B4966">
            <w:pPr>
              <w:spacing w:before="120" w:after="0" w:line="276" w:lineRule="auto"/>
            </w:pPr>
          </w:p>
        </w:tc>
        <w:tc>
          <w:tcPr>
            <w:tcW w:w="2008" w:type="pct"/>
          </w:tcPr>
          <w:p w14:paraId="4F66D9B6" w14:textId="77777777" w:rsidR="006E4901" w:rsidRPr="00603221" w:rsidRDefault="006E4901" w:rsidP="008B4966">
            <w:pPr>
              <w:spacing w:before="120" w:after="0" w:line="276" w:lineRule="auto"/>
            </w:pPr>
          </w:p>
          <w:p w14:paraId="37BAFFAC" w14:textId="77777777" w:rsidR="006E4901" w:rsidRPr="00603221" w:rsidRDefault="006E4901" w:rsidP="008B4966">
            <w:pPr>
              <w:spacing w:before="120" w:after="0" w:line="276" w:lineRule="auto"/>
            </w:pPr>
          </w:p>
          <w:p w14:paraId="1BEF3A2F" w14:textId="77777777" w:rsidR="006E4901" w:rsidRPr="00603221" w:rsidRDefault="006E4901" w:rsidP="008B4966">
            <w:pPr>
              <w:spacing w:before="120" w:after="0" w:line="276" w:lineRule="auto"/>
            </w:pPr>
          </w:p>
        </w:tc>
        <w:tc>
          <w:tcPr>
            <w:tcW w:w="548" w:type="pct"/>
          </w:tcPr>
          <w:p w14:paraId="4397E89A" w14:textId="77777777" w:rsidR="006E4901" w:rsidRPr="00603221" w:rsidRDefault="006E4901" w:rsidP="008B4966">
            <w:pPr>
              <w:spacing w:before="120" w:after="0" w:line="276" w:lineRule="auto"/>
              <w:jc w:val="center"/>
            </w:pPr>
            <w:r w:rsidRPr="00603221">
              <w:t>__ /__ / ___</w:t>
            </w:r>
          </w:p>
          <w:p w14:paraId="35C33962" w14:textId="77777777" w:rsidR="006E4901" w:rsidRPr="00603221" w:rsidRDefault="006E4901" w:rsidP="008B4966">
            <w:pPr>
              <w:spacing w:before="120" w:after="0" w:line="276" w:lineRule="auto"/>
              <w:jc w:val="center"/>
            </w:pPr>
            <w:r w:rsidRPr="00603221">
              <w:t>-</w:t>
            </w:r>
          </w:p>
          <w:p w14:paraId="1D7D2B7C" w14:textId="77777777" w:rsidR="006E4901" w:rsidRPr="00603221" w:rsidRDefault="006E4901" w:rsidP="008B4966">
            <w:pPr>
              <w:spacing w:before="120" w:after="0" w:line="276" w:lineRule="auto"/>
              <w:jc w:val="center"/>
            </w:pPr>
            <w:r w:rsidRPr="00603221">
              <w:t>__ /__ / ___</w:t>
            </w:r>
          </w:p>
        </w:tc>
        <w:tc>
          <w:tcPr>
            <w:tcW w:w="399" w:type="pct"/>
          </w:tcPr>
          <w:p w14:paraId="65FA0771" w14:textId="77777777" w:rsidR="006E4901" w:rsidRPr="00603221" w:rsidRDefault="006E4901" w:rsidP="008B4966">
            <w:pPr>
              <w:spacing w:before="120" w:after="0" w:line="276" w:lineRule="auto"/>
              <w:jc w:val="center"/>
            </w:pPr>
          </w:p>
        </w:tc>
      </w:tr>
      <w:tr w:rsidR="006E4901" w:rsidRPr="00DF02B0" w14:paraId="73A033B4" w14:textId="77777777" w:rsidTr="008B4966">
        <w:tc>
          <w:tcPr>
            <w:tcW w:w="1315" w:type="pct"/>
          </w:tcPr>
          <w:p w14:paraId="431F7882" w14:textId="77777777" w:rsidR="006E4901" w:rsidRPr="00603221" w:rsidRDefault="006E4901" w:rsidP="008B4966">
            <w:pPr>
              <w:spacing w:before="120" w:after="0" w:line="276" w:lineRule="auto"/>
            </w:pPr>
          </w:p>
        </w:tc>
        <w:tc>
          <w:tcPr>
            <w:tcW w:w="730" w:type="pct"/>
          </w:tcPr>
          <w:p w14:paraId="295EE799" w14:textId="77777777" w:rsidR="006E4901" w:rsidRPr="00603221" w:rsidRDefault="006E4901" w:rsidP="008B4966">
            <w:pPr>
              <w:spacing w:before="120" w:after="0" w:line="276" w:lineRule="auto"/>
            </w:pPr>
          </w:p>
        </w:tc>
        <w:tc>
          <w:tcPr>
            <w:tcW w:w="2008" w:type="pct"/>
          </w:tcPr>
          <w:p w14:paraId="38E7A04A" w14:textId="77777777" w:rsidR="006E4901" w:rsidRPr="00603221" w:rsidRDefault="006E4901" w:rsidP="008B4966">
            <w:pPr>
              <w:spacing w:before="120" w:after="0" w:line="276" w:lineRule="auto"/>
            </w:pPr>
          </w:p>
        </w:tc>
        <w:tc>
          <w:tcPr>
            <w:tcW w:w="548" w:type="pct"/>
          </w:tcPr>
          <w:p w14:paraId="28FD0A34" w14:textId="77777777" w:rsidR="006E4901" w:rsidRPr="00603221" w:rsidRDefault="006E4901" w:rsidP="008B4966">
            <w:pPr>
              <w:spacing w:before="120" w:after="0" w:line="276" w:lineRule="auto"/>
              <w:jc w:val="center"/>
            </w:pPr>
            <w:r w:rsidRPr="00603221">
              <w:t>__ /__ / ___</w:t>
            </w:r>
          </w:p>
          <w:p w14:paraId="0E7D4622" w14:textId="77777777" w:rsidR="006E4901" w:rsidRPr="00603221" w:rsidRDefault="006E4901" w:rsidP="008B4966">
            <w:pPr>
              <w:spacing w:before="120" w:after="0" w:line="276" w:lineRule="auto"/>
              <w:jc w:val="center"/>
            </w:pPr>
            <w:r w:rsidRPr="00603221">
              <w:t>-</w:t>
            </w:r>
          </w:p>
          <w:p w14:paraId="76F846A3" w14:textId="77777777" w:rsidR="006E4901" w:rsidRPr="00603221" w:rsidRDefault="006E4901" w:rsidP="008B4966">
            <w:pPr>
              <w:spacing w:before="120" w:after="0" w:line="276" w:lineRule="auto"/>
              <w:jc w:val="center"/>
            </w:pPr>
            <w:r w:rsidRPr="00603221">
              <w:t>__ /__ / ___</w:t>
            </w:r>
          </w:p>
        </w:tc>
        <w:tc>
          <w:tcPr>
            <w:tcW w:w="399" w:type="pct"/>
          </w:tcPr>
          <w:p w14:paraId="2DBAD593" w14:textId="77777777" w:rsidR="006E4901" w:rsidRPr="00603221" w:rsidRDefault="006E4901" w:rsidP="008B4966">
            <w:pPr>
              <w:spacing w:before="120" w:after="0" w:line="276" w:lineRule="auto"/>
              <w:jc w:val="center"/>
            </w:pPr>
          </w:p>
        </w:tc>
      </w:tr>
      <w:tr w:rsidR="006E4901" w:rsidRPr="00DF02B0" w14:paraId="697C9585" w14:textId="77777777" w:rsidTr="008B4966">
        <w:tc>
          <w:tcPr>
            <w:tcW w:w="1315" w:type="pct"/>
          </w:tcPr>
          <w:p w14:paraId="63EC6F48" w14:textId="77777777" w:rsidR="006E4901" w:rsidRPr="00603221" w:rsidRDefault="006E4901" w:rsidP="008B4966">
            <w:pPr>
              <w:spacing w:before="120" w:after="0" w:line="276" w:lineRule="auto"/>
            </w:pPr>
          </w:p>
        </w:tc>
        <w:tc>
          <w:tcPr>
            <w:tcW w:w="730" w:type="pct"/>
          </w:tcPr>
          <w:p w14:paraId="007616C5" w14:textId="77777777" w:rsidR="006E4901" w:rsidRPr="00603221" w:rsidRDefault="006E4901" w:rsidP="008B4966">
            <w:pPr>
              <w:spacing w:before="120" w:after="0" w:line="276" w:lineRule="auto"/>
            </w:pPr>
          </w:p>
        </w:tc>
        <w:tc>
          <w:tcPr>
            <w:tcW w:w="2008" w:type="pct"/>
          </w:tcPr>
          <w:p w14:paraId="4D542F79" w14:textId="77777777" w:rsidR="006E4901" w:rsidRPr="00603221" w:rsidRDefault="006E4901" w:rsidP="008B4966">
            <w:pPr>
              <w:spacing w:before="120" w:after="0" w:line="276" w:lineRule="auto"/>
            </w:pPr>
          </w:p>
        </w:tc>
        <w:tc>
          <w:tcPr>
            <w:tcW w:w="548" w:type="pct"/>
          </w:tcPr>
          <w:p w14:paraId="31AE1FBB" w14:textId="77777777" w:rsidR="006E4901" w:rsidRPr="00603221" w:rsidRDefault="006E4901" w:rsidP="008B4966">
            <w:pPr>
              <w:spacing w:before="120" w:after="0" w:line="276" w:lineRule="auto"/>
              <w:jc w:val="center"/>
            </w:pPr>
            <w:r w:rsidRPr="00603221">
              <w:t>__ /__ / ___</w:t>
            </w:r>
          </w:p>
          <w:p w14:paraId="00042806" w14:textId="77777777" w:rsidR="006E4901" w:rsidRPr="00603221" w:rsidRDefault="006E4901" w:rsidP="008B4966">
            <w:pPr>
              <w:spacing w:before="120" w:after="0" w:line="276" w:lineRule="auto"/>
              <w:jc w:val="center"/>
            </w:pPr>
            <w:r w:rsidRPr="00603221">
              <w:t>-</w:t>
            </w:r>
          </w:p>
          <w:p w14:paraId="3A800E8D" w14:textId="77777777" w:rsidR="006E4901" w:rsidRPr="00603221" w:rsidRDefault="006E4901" w:rsidP="008B4966">
            <w:pPr>
              <w:spacing w:before="120" w:after="0" w:line="276" w:lineRule="auto"/>
              <w:jc w:val="center"/>
            </w:pPr>
            <w:r w:rsidRPr="00603221">
              <w:t>__ /__ / ___</w:t>
            </w:r>
          </w:p>
        </w:tc>
        <w:tc>
          <w:tcPr>
            <w:tcW w:w="399" w:type="pct"/>
          </w:tcPr>
          <w:p w14:paraId="5DBAFCAE" w14:textId="77777777" w:rsidR="006E4901" w:rsidRPr="00603221" w:rsidRDefault="006E4901" w:rsidP="008B4966">
            <w:pPr>
              <w:spacing w:before="120" w:after="0" w:line="276" w:lineRule="auto"/>
              <w:jc w:val="center"/>
            </w:pPr>
          </w:p>
        </w:tc>
      </w:tr>
    </w:tbl>
    <w:p w14:paraId="6B810840" w14:textId="77777777" w:rsidR="006E4901" w:rsidRPr="00603221" w:rsidRDefault="006E4901" w:rsidP="006E4901">
      <w:pPr>
        <w:spacing w:line="276" w:lineRule="auto"/>
        <w:sectPr w:rsidR="006E4901" w:rsidRPr="00603221" w:rsidSect="00DF02B0">
          <w:headerReference w:type="default" r:id="rId40"/>
          <w:footerReference w:type="default" r:id="rId41"/>
          <w:headerReference w:type="first" r:id="rId42"/>
          <w:pgSz w:w="16838" w:h="11906" w:orient="landscape"/>
          <w:pgMar w:top="1134" w:right="1134" w:bottom="1134" w:left="1134" w:header="720" w:footer="709" w:gutter="0"/>
          <w:cols w:space="720"/>
          <w:titlePg/>
          <w:docGrid w:linePitch="360"/>
        </w:sectPr>
      </w:pPr>
    </w:p>
    <w:p w14:paraId="50265F88" w14:textId="52BA6EE6" w:rsidR="008338F0" w:rsidRPr="003F4899" w:rsidRDefault="003355E7" w:rsidP="003329FF">
      <w:pPr>
        <w:pStyle w:val="Heading2"/>
        <w:numPr>
          <w:ilvl w:val="0"/>
          <w:numId w:val="0"/>
        </w:numPr>
        <w:ind w:left="576" w:hanging="576"/>
        <w:rPr>
          <w:rFonts w:cs="Tahoma"/>
          <w:lang w:val="el-GR"/>
        </w:rPr>
      </w:pPr>
      <w:bookmarkStart w:id="430" w:name="_Ref510087097"/>
      <w:bookmarkStart w:id="431" w:name="_Ref40980475"/>
      <w:bookmarkStart w:id="432" w:name="_Ref55324393"/>
      <w:bookmarkStart w:id="433" w:name="_Toc97194377"/>
      <w:bookmarkStart w:id="434" w:name="_Toc97194481"/>
      <w:bookmarkStart w:id="435" w:name="_Toc139985637"/>
      <w:r w:rsidRPr="003F4899">
        <w:rPr>
          <w:rFonts w:cs="Tahoma"/>
          <w:lang w:val="el-GR"/>
        </w:rPr>
        <w:lastRenderedPageBreak/>
        <w:t xml:space="preserve">ΠΑΡΑΡΤΗΜΑ </w:t>
      </w:r>
      <w:r w:rsidR="003F4899">
        <w:rPr>
          <w:rFonts w:cs="Tahoma"/>
        </w:rPr>
        <w:t>I</w:t>
      </w:r>
      <w:r w:rsidRPr="00603221">
        <w:rPr>
          <w:rFonts w:cs="Tahoma"/>
        </w:rPr>
        <w:t>V</w:t>
      </w:r>
      <w:r w:rsidRPr="003F4899">
        <w:rPr>
          <w:rFonts w:cs="Tahoma"/>
          <w:lang w:val="el-GR"/>
        </w:rPr>
        <w:t xml:space="preserve"> – Υπόδειγμα Τεχνικής Προσφοράς</w:t>
      </w:r>
      <w:bookmarkEnd w:id="430"/>
      <w:bookmarkEnd w:id="431"/>
      <w:bookmarkEnd w:id="432"/>
      <w:bookmarkEnd w:id="433"/>
      <w:bookmarkEnd w:id="434"/>
      <w:bookmarkEnd w:id="435"/>
      <w:r w:rsidRPr="003F4899">
        <w:rPr>
          <w:rFonts w:cs="Tahoma"/>
          <w:lang w:val="el-GR"/>
        </w:rPr>
        <w:t xml:space="preserve"> </w:t>
      </w:r>
    </w:p>
    <w:p w14:paraId="6B2BCDFA" w14:textId="77777777" w:rsidR="00E36548" w:rsidRDefault="00E36548" w:rsidP="00C93CF5">
      <w:pPr>
        <w:autoSpaceDE w:val="0"/>
        <w:autoSpaceDN w:val="0"/>
        <w:adjustRightInd w:val="0"/>
        <w:spacing w:after="0" w:line="276" w:lineRule="auto"/>
        <w:rPr>
          <w:bCs/>
          <w:i/>
          <w:iCs/>
          <w:color w:val="5B9BD5"/>
          <w:lang w:val="el-GR"/>
        </w:rPr>
      </w:pPr>
    </w:p>
    <w:p w14:paraId="73916685" w14:textId="77777777" w:rsidR="00E36548" w:rsidRDefault="00E36548" w:rsidP="00C93CF5">
      <w:pPr>
        <w:autoSpaceDE w:val="0"/>
        <w:autoSpaceDN w:val="0"/>
        <w:adjustRightInd w:val="0"/>
        <w:spacing w:after="0" w:line="276" w:lineRule="auto"/>
        <w:rPr>
          <w:bCs/>
          <w:i/>
          <w:iCs/>
          <w:color w:val="5B9BD5"/>
          <w:lang w:val="el-GR"/>
        </w:rPr>
      </w:pPr>
    </w:p>
    <w:tbl>
      <w:tblPr>
        <w:tblW w:w="9638" w:type="dxa"/>
        <w:jc w:val="center"/>
        <w:tblLook w:val="00A0" w:firstRow="1" w:lastRow="0" w:firstColumn="1" w:lastColumn="0" w:noHBand="0" w:noVBand="0"/>
      </w:tblPr>
      <w:tblGrid>
        <w:gridCol w:w="848"/>
        <w:gridCol w:w="5821"/>
        <w:gridCol w:w="2969"/>
      </w:tblGrid>
      <w:tr w:rsidR="003F4899" w:rsidRPr="00D079D5" w14:paraId="31937859" w14:textId="77777777" w:rsidTr="00B771A7">
        <w:trPr>
          <w:trHeight w:val="595"/>
          <w:jc w:val="center"/>
        </w:trPr>
        <w:tc>
          <w:tcPr>
            <w:tcW w:w="9638" w:type="dxa"/>
            <w:gridSpan w:val="3"/>
            <w:tcBorders>
              <w:top w:val="single" w:sz="4" w:space="0" w:color="000000"/>
              <w:left w:val="single" w:sz="4" w:space="0" w:color="000000"/>
              <w:bottom w:val="single" w:sz="4" w:space="0" w:color="000000"/>
              <w:right w:val="single" w:sz="4" w:space="0" w:color="000000"/>
            </w:tcBorders>
            <w:shd w:val="solid" w:color="D9D9D9" w:fill="auto"/>
            <w:vAlign w:val="center"/>
          </w:tcPr>
          <w:p w14:paraId="066A282A" w14:textId="77777777" w:rsidR="003F4899" w:rsidRPr="003F7979" w:rsidRDefault="003F4899" w:rsidP="00B771A7">
            <w:pPr>
              <w:spacing w:line="252" w:lineRule="auto"/>
              <w:jc w:val="left"/>
              <w:rPr>
                <w:b/>
                <w:lang w:val="el-GR"/>
              </w:rPr>
            </w:pPr>
            <w:r w:rsidRPr="003F7979">
              <w:rPr>
                <w:b/>
                <w:lang w:val="el-GR"/>
              </w:rPr>
              <w:t xml:space="preserve">Περιεχόμενα Τεχνικής Προσφοράς </w:t>
            </w:r>
          </w:p>
        </w:tc>
      </w:tr>
      <w:tr w:rsidR="003F4899" w:rsidRPr="00D079D5" w14:paraId="51D976D6" w14:textId="77777777" w:rsidTr="00B771A7">
        <w:trPr>
          <w:trHeight w:val="116"/>
          <w:jc w:val="center"/>
        </w:trPr>
        <w:tc>
          <w:tcPr>
            <w:tcW w:w="848" w:type="dxa"/>
            <w:tcBorders>
              <w:top w:val="single" w:sz="4" w:space="0" w:color="000000"/>
              <w:left w:val="single" w:sz="4" w:space="0" w:color="000000"/>
              <w:bottom w:val="single" w:sz="4" w:space="0" w:color="000000"/>
              <w:right w:val="single" w:sz="4" w:space="0" w:color="000000"/>
            </w:tcBorders>
            <w:shd w:val="solid" w:color="D9D9D9" w:fill="auto"/>
            <w:vAlign w:val="center"/>
          </w:tcPr>
          <w:p w14:paraId="017CC4CE" w14:textId="77777777" w:rsidR="003F4899" w:rsidRPr="003F7979" w:rsidRDefault="003F4899" w:rsidP="00B771A7">
            <w:pPr>
              <w:spacing w:line="252" w:lineRule="auto"/>
              <w:jc w:val="center"/>
              <w:rPr>
                <w:b/>
                <w:lang w:val="el-GR"/>
              </w:rPr>
            </w:pPr>
            <w:r w:rsidRPr="003F7979">
              <w:rPr>
                <w:b/>
              </w:rPr>
              <w:t>Α/Α</w:t>
            </w:r>
          </w:p>
        </w:tc>
        <w:tc>
          <w:tcPr>
            <w:tcW w:w="5821" w:type="dxa"/>
            <w:tcBorders>
              <w:top w:val="single" w:sz="4" w:space="0" w:color="000000"/>
              <w:left w:val="single" w:sz="4" w:space="0" w:color="000000"/>
              <w:bottom w:val="single" w:sz="4" w:space="0" w:color="000000"/>
              <w:right w:val="single" w:sz="4" w:space="0" w:color="000000"/>
            </w:tcBorders>
            <w:shd w:val="solid" w:color="D9D9D9" w:fill="auto"/>
            <w:vAlign w:val="center"/>
          </w:tcPr>
          <w:p w14:paraId="2A96B77A" w14:textId="77777777" w:rsidR="003F4899" w:rsidRPr="003F7979" w:rsidRDefault="003F4899" w:rsidP="00B771A7">
            <w:pPr>
              <w:spacing w:line="252" w:lineRule="auto"/>
              <w:jc w:val="center"/>
              <w:rPr>
                <w:b/>
                <w:lang w:val="el-GR"/>
              </w:rPr>
            </w:pPr>
            <w:r w:rsidRPr="003F7979">
              <w:rPr>
                <w:b/>
                <w:lang w:val="el-GR"/>
              </w:rPr>
              <w:t>Τίτλος Ενότητας</w:t>
            </w:r>
          </w:p>
        </w:tc>
        <w:tc>
          <w:tcPr>
            <w:tcW w:w="2969" w:type="dxa"/>
            <w:tcBorders>
              <w:top w:val="single" w:sz="4" w:space="0" w:color="000000"/>
              <w:left w:val="single" w:sz="4" w:space="0" w:color="000000"/>
              <w:bottom w:val="single" w:sz="4" w:space="0" w:color="000000"/>
              <w:right w:val="single" w:sz="4" w:space="0" w:color="000000"/>
            </w:tcBorders>
            <w:shd w:val="solid" w:color="D9D9D9" w:fill="auto"/>
            <w:vAlign w:val="center"/>
          </w:tcPr>
          <w:p w14:paraId="73099657" w14:textId="77777777" w:rsidR="003F4899" w:rsidRPr="003F7979" w:rsidRDefault="003F4899" w:rsidP="00B771A7">
            <w:pPr>
              <w:spacing w:line="252" w:lineRule="auto"/>
              <w:jc w:val="center"/>
              <w:rPr>
                <w:b/>
                <w:lang w:val="el-GR"/>
              </w:rPr>
            </w:pPr>
            <w:r w:rsidRPr="003F7979">
              <w:rPr>
                <w:b/>
                <w:lang w:val="el-GR"/>
              </w:rPr>
              <w:t xml:space="preserve">Σύμφωνα με παραγράφους: </w:t>
            </w:r>
          </w:p>
        </w:tc>
      </w:tr>
      <w:tr w:rsidR="003F4899" w:rsidRPr="00D079D5" w14:paraId="299462EC" w14:textId="77777777" w:rsidTr="00B771A7">
        <w:trPr>
          <w:trHeight w:val="595"/>
          <w:jc w:val="center"/>
        </w:trPr>
        <w:tc>
          <w:tcPr>
            <w:tcW w:w="848" w:type="dxa"/>
            <w:tcBorders>
              <w:top w:val="single" w:sz="4" w:space="0" w:color="000000"/>
              <w:left w:val="single" w:sz="4" w:space="0" w:color="000000"/>
              <w:bottom w:val="single" w:sz="4" w:space="0" w:color="000000"/>
              <w:right w:val="single" w:sz="4" w:space="0" w:color="000000"/>
            </w:tcBorders>
            <w:shd w:val="solid" w:color="F7CAAC" w:fill="auto"/>
            <w:vAlign w:val="center"/>
          </w:tcPr>
          <w:p w14:paraId="1EB0CF47" w14:textId="77777777" w:rsidR="003F4899" w:rsidRPr="003F7979" w:rsidRDefault="003F4899" w:rsidP="00B771A7">
            <w:pPr>
              <w:spacing w:after="0" w:line="252" w:lineRule="auto"/>
              <w:jc w:val="left"/>
              <w:rPr>
                <w:b/>
                <w:lang w:val="el-GR"/>
              </w:rPr>
            </w:pPr>
            <w:r w:rsidRPr="003F7979">
              <w:rPr>
                <w:b/>
                <w:lang w:val="el-GR"/>
              </w:rPr>
              <w:t xml:space="preserve">1. </w:t>
            </w:r>
          </w:p>
        </w:tc>
        <w:tc>
          <w:tcPr>
            <w:tcW w:w="5821" w:type="dxa"/>
            <w:tcBorders>
              <w:top w:val="single" w:sz="4" w:space="0" w:color="000000"/>
              <w:left w:val="single" w:sz="4" w:space="0" w:color="000000"/>
              <w:bottom w:val="single" w:sz="4" w:space="0" w:color="000000"/>
              <w:right w:val="single" w:sz="4" w:space="0" w:color="000000"/>
            </w:tcBorders>
            <w:shd w:val="solid" w:color="F7CAAC" w:fill="auto"/>
            <w:vAlign w:val="center"/>
          </w:tcPr>
          <w:p w14:paraId="000CA0FA" w14:textId="77777777" w:rsidR="003F4899" w:rsidRPr="003F7979" w:rsidRDefault="003F4899" w:rsidP="00B771A7">
            <w:pPr>
              <w:spacing w:after="0" w:line="252" w:lineRule="auto"/>
              <w:jc w:val="left"/>
              <w:rPr>
                <w:b/>
                <w:lang w:val="el-GR"/>
              </w:rPr>
            </w:pPr>
            <w:r w:rsidRPr="003F7979">
              <w:rPr>
                <w:b/>
                <w:lang w:val="el-GR"/>
              </w:rPr>
              <w:t>Περιγραφή Έργου</w:t>
            </w:r>
          </w:p>
        </w:tc>
        <w:tc>
          <w:tcPr>
            <w:tcW w:w="2969" w:type="dxa"/>
            <w:tcBorders>
              <w:top w:val="single" w:sz="4" w:space="0" w:color="000000"/>
              <w:left w:val="single" w:sz="4" w:space="0" w:color="000000"/>
              <w:bottom w:val="single" w:sz="4" w:space="0" w:color="000000"/>
              <w:right w:val="single" w:sz="4" w:space="0" w:color="000000"/>
            </w:tcBorders>
            <w:shd w:val="solid" w:color="F7CAAC" w:fill="auto"/>
            <w:vAlign w:val="center"/>
          </w:tcPr>
          <w:p w14:paraId="7F88438D" w14:textId="77777777" w:rsidR="003F4899" w:rsidRPr="003F7979" w:rsidRDefault="003F4899" w:rsidP="00B771A7">
            <w:pPr>
              <w:spacing w:line="252" w:lineRule="auto"/>
              <w:jc w:val="center"/>
              <w:rPr>
                <w:b/>
                <w:lang w:val="el-GR"/>
              </w:rPr>
            </w:pPr>
          </w:p>
        </w:tc>
      </w:tr>
      <w:tr w:rsidR="003F4899" w:rsidRPr="009C223D" w14:paraId="3BA6AD2B" w14:textId="77777777" w:rsidTr="00B771A7">
        <w:trPr>
          <w:trHeight w:val="295"/>
          <w:jc w:val="center"/>
        </w:trPr>
        <w:tc>
          <w:tcPr>
            <w:tcW w:w="8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A3D22C" w14:textId="77777777" w:rsidR="003F4899" w:rsidRPr="003F7979" w:rsidRDefault="003F4899" w:rsidP="00B771A7">
            <w:pPr>
              <w:spacing w:line="252" w:lineRule="auto"/>
              <w:jc w:val="center"/>
              <w:rPr>
                <w:b/>
                <w:lang w:val="el-GR"/>
              </w:rPr>
            </w:pPr>
            <w:r w:rsidRPr="003F7979">
              <w:rPr>
                <w:b/>
                <w:lang w:val="el-GR"/>
              </w:rPr>
              <w:t>1.1</w:t>
            </w:r>
          </w:p>
        </w:tc>
        <w:tc>
          <w:tcPr>
            <w:tcW w:w="5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2C509" w14:textId="77777777" w:rsidR="003F4899" w:rsidRPr="003F7979" w:rsidRDefault="003F4899" w:rsidP="00B771A7">
            <w:pPr>
              <w:spacing w:line="252" w:lineRule="auto"/>
              <w:jc w:val="left"/>
              <w:rPr>
                <w:lang w:val="el-GR"/>
              </w:rPr>
            </w:pPr>
            <w:r w:rsidRPr="003F7979">
              <w:rPr>
                <w:lang w:val="el-GR"/>
              </w:rPr>
              <w:t xml:space="preserve">Περιβάλλον Έργου </w:t>
            </w:r>
          </w:p>
        </w:tc>
        <w:tc>
          <w:tcPr>
            <w:tcW w:w="2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0DEF6C" w14:textId="77777777" w:rsidR="003F4899" w:rsidRPr="003F7979" w:rsidRDefault="003F4899" w:rsidP="00B771A7">
            <w:pPr>
              <w:spacing w:line="252" w:lineRule="auto"/>
              <w:jc w:val="center"/>
              <w:rPr>
                <w:lang w:val="el-GR"/>
              </w:rPr>
            </w:pPr>
            <w:r w:rsidRPr="003F7979">
              <w:rPr>
                <w:lang w:val="el-GR"/>
              </w:rPr>
              <w:t xml:space="preserve">ΠΑΡΑΡΤΗΜΑ Ι </w:t>
            </w:r>
          </w:p>
        </w:tc>
      </w:tr>
      <w:tr w:rsidR="003F4899" w:rsidRPr="009C223D" w14:paraId="14AAFA39" w14:textId="77777777" w:rsidTr="00B771A7">
        <w:trPr>
          <w:jc w:val="center"/>
        </w:trPr>
        <w:tc>
          <w:tcPr>
            <w:tcW w:w="848" w:type="dxa"/>
            <w:tcBorders>
              <w:top w:val="single" w:sz="4" w:space="0" w:color="000000"/>
              <w:left w:val="single" w:sz="4" w:space="0" w:color="000000"/>
              <w:bottom w:val="single" w:sz="4" w:space="0" w:color="000000"/>
              <w:right w:val="single" w:sz="4" w:space="0" w:color="000000"/>
            </w:tcBorders>
            <w:vAlign w:val="center"/>
          </w:tcPr>
          <w:p w14:paraId="044E2789" w14:textId="77777777" w:rsidR="003F4899" w:rsidRPr="003F7979" w:rsidRDefault="003F4899" w:rsidP="00B771A7">
            <w:pPr>
              <w:spacing w:line="252" w:lineRule="auto"/>
              <w:jc w:val="center"/>
              <w:rPr>
                <w:b/>
                <w:lang w:val="el-GR"/>
              </w:rPr>
            </w:pPr>
            <w:r w:rsidRPr="003F7979">
              <w:rPr>
                <w:b/>
                <w:lang w:val="el-GR"/>
              </w:rPr>
              <w:t>1.2</w:t>
            </w:r>
          </w:p>
        </w:tc>
        <w:tc>
          <w:tcPr>
            <w:tcW w:w="5821" w:type="dxa"/>
            <w:tcBorders>
              <w:top w:val="single" w:sz="4" w:space="0" w:color="000000"/>
              <w:left w:val="single" w:sz="4" w:space="0" w:color="000000"/>
              <w:bottom w:val="single" w:sz="4" w:space="0" w:color="000000"/>
              <w:right w:val="single" w:sz="4" w:space="0" w:color="000000"/>
            </w:tcBorders>
            <w:vAlign w:val="center"/>
          </w:tcPr>
          <w:p w14:paraId="454F6F3D" w14:textId="77777777" w:rsidR="003F4899" w:rsidRPr="003F7979" w:rsidRDefault="003F4899" w:rsidP="00B771A7">
            <w:pPr>
              <w:spacing w:line="252" w:lineRule="auto"/>
              <w:jc w:val="left"/>
              <w:rPr>
                <w:lang w:val="el-GR"/>
              </w:rPr>
            </w:pPr>
            <w:r w:rsidRPr="003F7979">
              <w:rPr>
                <w:lang w:val="el-GR"/>
              </w:rPr>
              <w:t xml:space="preserve">Αντικείμενο Έργου  </w:t>
            </w:r>
          </w:p>
        </w:tc>
        <w:tc>
          <w:tcPr>
            <w:tcW w:w="2969" w:type="dxa"/>
            <w:tcBorders>
              <w:top w:val="single" w:sz="4" w:space="0" w:color="000000"/>
              <w:left w:val="single" w:sz="4" w:space="0" w:color="000000"/>
              <w:bottom w:val="single" w:sz="4" w:space="0" w:color="000000"/>
              <w:right w:val="single" w:sz="4" w:space="0" w:color="000000"/>
            </w:tcBorders>
            <w:vAlign w:val="center"/>
          </w:tcPr>
          <w:p w14:paraId="136B410B" w14:textId="77777777" w:rsidR="003F4899" w:rsidRPr="003F7979" w:rsidRDefault="003F4899" w:rsidP="00B771A7">
            <w:pPr>
              <w:spacing w:line="252" w:lineRule="auto"/>
              <w:jc w:val="center"/>
              <w:rPr>
                <w:lang w:val="el-GR"/>
              </w:rPr>
            </w:pPr>
            <w:r w:rsidRPr="003F7979">
              <w:rPr>
                <w:lang w:val="el-GR"/>
              </w:rPr>
              <w:t xml:space="preserve">ΠΑΡΑΡΤΗΜΑ Ι </w:t>
            </w:r>
          </w:p>
        </w:tc>
      </w:tr>
      <w:tr w:rsidR="003F4899" w:rsidRPr="009C223D" w14:paraId="781F26CD" w14:textId="77777777" w:rsidTr="00B771A7">
        <w:trPr>
          <w:jc w:val="center"/>
        </w:trPr>
        <w:tc>
          <w:tcPr>
            <w:tcW w:w="848" w:type="dxa"/>
            <w:tcBorders>
              <w:top w:val="single" w:sz="4" w:space="0" w:color="000000"/>
              <w:left w:val="single" w:sz="4" w:space="0" w:color="000000"/>
              <w:bottom w:val="single" w:sz="4" w:space="0" w:color="000000"/>
              <w:right w:val="single" w:sz="4" w:space="0" w:color="000000"/>
            </w:tcBorders>
            <w:vAlign w:val="center"/>
          </w:tcPr>
          <w:p w14:paraId="7E4E0B29" w14:textId="77777777" w:rsidR="003F4899" w:rsidRPr="003F7979" w:rsidRDefault="003F4899" w:rsidP="00B771A7">
            <w:pPr>
              <w:spacing w:line="252" w:lineRule="auto"/>
              <w:jc w:val="center"/>
              <w:rPr>
                <w:b/>
                <w:lang w:val="el-GR"/>
              </w:rPr>
            </w:pPr>
            <w:r w:rsidRPr="003F7979">
              <w:rPr>
                <w:b/>
                <w:lang w:val="el-GR"/>
              </w:rPr>
              <w:t>1.3</w:t>
            </w:r>
          </w:p>
        </w:tc>
        <w:tc>
          <w:tcPr>
            <w:tcW w:w="5821" w:type="dxa"/>
            <w:tcBorders>
              <w:top w:val="single" w:sz="4" w:space="0" w:color="000000"/>
              <w:left w:val="single" w:sz="4" w:space="0" w:color="000000"/>
              <w:bottom w:val="single" w:sz="4" w:space="0" w:color="000000"/>
              <w:right w:val="single" w:sz="4" w:space="0" w:color="000000"/>
            </w:tcBorders>
            <w:vAlign w:val="center"/>
          </w:tcPr>
          <w:p w14:paraId="130F156A" w14:textId="77777777" w:rsidR="003F4899" w:rsidRPr="003F7979" w:rsidRDefault="003F4899" w:rsidP="00B771A7">
            <w:pPr>
              <w:spacing w:line="252" w:lineRule="auto"/>
              <w:jc w:val="left"/>
              <w:rPr>
                <w:lang w:val="el-GR"/>
              </w:rPr>
            </w:pPr>
            <w:r w:rsidRPr="003F7979">
              <w:rPr>
                <w:lang w:val="el-GR"/>
              </w:rPr>
              <w:t xml:space="preserve">Μεθοδολογία Υλοποίησης Έργου </w:t>
            </w:r>
          </w:p>
        </w:tc>
        <w:tc>
          <w:tcPr>
            <w:tcW w:w="2969" w:type="dxa"/>
            <w:tcBorders>
              <w:top w:val="single" w:sz="4" w:space="0" w:color="000000"/>
              <w:left w:val="single" w:sz="4" w:space="0" w:color="000000"/>
              <w:bottom w:val="single" w:sz="4" w:space="0" w:color="000000"/>
              <w:right w:val="single" w:sz="4" w:space="0" w:color="000000"/>
            </w:tcBorders>
            <w:vAlign w:val="center"/>
          </w:tcPr>
          <w:p w14:paraId="44B53E2D" w14:textId="77777777" w:rsidR="003F4899" w:rsidRPr="003F7979" w:rsidRDefault="003F4899" w:rsidP="00B771A7">
            <w:pPr>
              <w:spacing w:line="252" w:lineRule="auto"/>
              <w:jc w:val="center"/>
              <w:rPr>
                <w:lang w:val="el-GR"/>
              </w:rPr>
            </w:pPr>
            <w:r w:rsidRPr="003F7979">
              <w:rPr>
                <w:lang w:val="el-GR"/>
              </w:rPr>
              <w:t xml:space="preserve">ΠΑΡΑΡΤΗΜΑ Ι </w:t>
            </w:r>
          </w:p>
        </w:tc>
      </w:tr>
      <w:tr w:rsidR="003F4899" w:rsidRPr="00D079D5" w14:paraId="7D686D35" w14:textId="77777777" w:rsidTr="00B771A7">
        <w:trPr>
          <w:jc w:val="center"/>
        </w:trPr>
        <w:tc>
          <w:tcPr>
            <w:tcW w:w="848" w:type="dxa"/>
            <w:tcBorders>
              <w:top w:val="single" w:sz="4" w:space="0" w:color="000000"/>
              <w:left w:val="single" w:sz="4" w:space="0" w:color="000000"/>
              <w:bottom w:val="single" w:sz="4" w:space="0" w:color="000000"/>
              <w:right w:val="single" w:sz="4" w:space="0" w:color="000000"/>
            </w:tcBorders>
            <w:shd w:val="solid" w:color="F7CAAC" w:fill="auto"/>
            <w:vAlign w:val="center"/>
          </w:tcPr>
          <w:p w14:paraId="5E207A3C" w14:textId="77777777" w:rsidR="003F4899" w:rsidRPr="003F7979" w:rsidRDefault="003F4899" w:rsidP="00B771A7">
            <w:pPr>
              <w:spacing w:line="252" w:lineRule="auto"/>
              <w:rPr>
                <w:b/>
                <w:lang w:val="el-GR"/>
              </w:rPr>
            </w:pPr>
            <w:r w:rsidRPr="003F7979">
              <w:rPr>
                <w:b/>
                <w:lang w:val="el-GR"/>
              </w:rPr>
              <w:t>2.</w:t>
            </w:r>
          </w:p>
        </w:tc>
        <w:tc>
          <w:tcPr>
            <w:tcW w:w="5821" w:type="dxa"/>
            <w:tcBorders>
              <w:top w:val="single" w:sz="4" w:space="0" w:color="000000"/>
              <w:left w:val="single" w:sz="4" w:space="0" w:color="000000"/>
              <w:bottom w:val="single" w:sz="4" w:space="0" w:color="000000"/>
              <w:right w:val="single" w:sz="4" w:space="0" w:color="000000"/>
            </w:tcBorders>
            <w:shd w:val="solid" w:color="F7CAAC" w:fill="auto"/>
            <w:vAlign w:val="center"/>
          </w:tcPr>
          <w:p w14:paraId="1EFE4211" w14:textId="77777777" w:rsidR="003F4899" w:rsidRPr="003F7979" w:rsidRDefault="003F4899" w:rsidP="00B771A7">
            <w:pPr>
              <w:spacing w:line="252" w:lineRule="auto"/>
              <w:jc w:val="left"/>
              <w:rPr>
                <w:lang w:val="el-GR"/>
              </w:rPr>
            </w:pPr>
            <w:r w:rsidRPr="003F7979">
              <w:rPr>
                <w:b/>
                <w:lang w:val="el-GR"/>
              </w:rPr>
              <w:t>Σχήμα Διοίκησης Έργου</w:t>
            </w:r>
          </w:p>
        </w:tc>
        <w:tc>
          <w:tcPr>
            <w:tcW w:w="2969" w:type="dxa"/>
            <w:tcBorders>
              <w:top w:val="single" w:sz="4" w:space="0" w:color="000000"/>
              <w:left w:val="single" w:sz="4" w:space="0" w:color="000000"/>
              <w:bottom w:val="single" w:sz="4" w:space="0" w:color="000000"/>
              <w:right w:val="single" w:sz="4" w:space="0" w:color="000000"/>
            </w:tcBorders>
            <w:shd w:val="solid" w:color="F7CAAC" w:fill="auto"/>
            <w:vAlign w:val="center"/>
          </w:tcPr>
          <w:p w14:paraId="1B3939BB" w14:textId="77777777" w:rsidR="003F4899" w:rsidRPr="003F7979" w:rsidRDefault="003F4899" w:rsidP="00B771A7">
            <w:pPr>
              <w:spacing w:line="252" w:lineRule="auto"/>
              <w:jc w:val="center"/>
              <w:rPr>
                <w:lang w:val="en-US"/>
              </w:rPr>
            </w:pPr>
          </w:p>
        </w:tc>
      </w:tr>
      <w:tr w:rsidR="003F4899" w:rsidRPr="009C223D" w14:paraId="53220F72" w14:textId="77777777" w:rsidTr="00B771A7">
        <w:trPr>
          <w:jc w:val="center"/>
        </w:trPr>
        <w:tc>
          <w:tcPr>
            <w:tcW w:w="848" w:type="dxa"/>
            <w:tcBorders>
              <w:top w:val="single" w:sz="4" w:space="0" w:color="000000"/>
              <w:left w:val="single" w:sz="4" w:space="0" w:color="000000"/>
              <w:bottom w:val="single" w:sz="4" w:space="0" w:color="000000"/>
              <w:right w:val="single" w:sz="4" w:space="0" w:color="000000"/>
            </w:tcBorders>
            <w:vAlign w:val="center"/>
          </w:tcPr>
          <w:p w14:paraId="2A3285E3" w14:textId="77777777" w:rsidR="003F4899" w:rsidRPr="003F7979" w:rsidRDefault="003F4899" w:rsidP="00B771A7">
            <w:pPr>
              <w:spacing w:line="252" w:lineRule="auto"/>
              <w:ind w:left="142"/>
              <w:jc w:val="center"/>
              <w:rPr>
                <w:b/>
                <w:lang w:val="el-GR"/>
              </w:rPr>
            </w:pPr>
            <w:r w:rsidRPr="003F7979">
              <w:rPr>
                <w:b/>
                <w:lang w:val="el-GR"/>
              </w:rPr>
              <w:t>2.1</w:t>
            </w:r>
          </w:p>
        </w:tc>
        <w:tc>
          <w:tcPr>
            <w:tcW w:w="5821" w:type="dxa"/>
            <w:tcBorders>
              <w:top w:val="single" w:sz="4" w:space="0" w:color="000000"/>
              <w:left w:val="single" w:sz="4" w:space="0" w:color="000000"/>
              <w:bottom w:val="single" w:sz="4" w:space="0" w:color="000000"/>
              <w:right w:val="single" w:sz="4" w:space="0" w:color="000000"/>
            </w:tcBorders>
            <w:vAlign w:val="center"/>
          </w:tcPr>
          <w:p w14:paraId="6F472436" w14:textId="77777777" w:rsidR="003F4899" w:rsidRPr="003F7979" w:rsidRDefault="003F4899" w:rsidP="00B771A7">
            <w:pPr>
              <w:spacing w:line="252" w:lineRule="auto"/>
              <w:rPr>
                <w:lang w:val="el-GR"/>
              </w:rPr>
            </w:pPr>
            <w:r w:rsidRPr="003F7979">
              <w:rPr>
                <w:lang w:val="el-GR"/>
              </w:rPr>
              <w:t>Δομή, Οργάνωση και Λειτουργία Ομάδας Έργου</w:t>
            </w:r>
          </w:p>
        </w:tc>
        <w:tc>
          <w:tcPr>
            <w:tcW w:w="2969" w:type="dxa"/>
            <w:tcBorders>
              <w:top w:val="single" w:sz="4" w:space="0" w:color="000000"/>
              <w:left w:val="single" w:sz="4" w:space="0" w:color="000000"/>
              <w:bottom w:val="single" w:sz="4" w:space="0" w:color="000000"/>
              <w:right w:val="single" w:sz="4" w:space="0" w:color="000000"/>
            </w:tcBorders>
            <w:vAlign w:val="center"/>
          </w:tcPr>
          <w:p w14:paraId="17452827" w14:textId="77777777" w:rsidR="003F4899" w:rsidRPr="003F7979" w:rsidRDefault="003F4899" w:rsidP="00B771A7">
            <w:pPr>
              <w:spacing w:line="252" w:lineRule="auto"/>
              <w:jc w:val="center"/>
              <w:rPr>
                <w:lang w:val="el-GR"/>
              </w:rPr>
            </w:pPr>
            <w:r w:rsidRPr="003F7979">
              <w:rPr>
                <w:lang w:val="el-GR"/>
              </w:rPr>
              <w:t xml:space="preserve">ΠΑΡΑΡΤΗΜΑ Ι </w:t>
            </w:r>
          </w:p>
        </w:tc>
      </w:tr>
      <w:tr w:rsidR="003F4899" w:rsidRPr="00D079D5" w14:paraId="00FE9EBF" w14:textId="77777777" w:rsidTr="00B771A7">
        <w:trPr>
          <w:jc w:val="center"/>
        </w:trPr>
        <w:tc>
          <w:tcPr>
            <w:tcW w:w="848" w:type="dxa"/>
            <w:tcBorders>
              <w:top w:val="single" w:sz="4" w:space="0" w:color="000000"/>
              <w:left w:val="single" w:sz="4" w:space="0" w:color="000000"/>
              <w:bottom w:val="single" w:sz="4" w:space="0" w:color="000000"/>
              <w:right w:val="single" w:sz="4" w:space="0" w:color="000000"/>
            </w:tcBorders>
            <w:vAlign w:val="center"/>
          </w:tcPr>
          <w:p w14:paraId="5CB779DB" w14:textId="77777777" w:rsidR="003F4899" w:rsidRPr="003F7979" w:rsidRDefault="003F4899" w:rsidP="00B771A7">
            <w:pPr>
              <w:spacing w:line="252" w:lineRule="auto"/>
              <w:ind w:left="142"/>
              <w:jc w:val="center"/>
              <w:rPr>
                <w:b/>
                <w:lang w:val="el-GR"/>
              </w:rPr>
            </w:pPr>
            <w:r w:rsidRPr="003F7979">
              <w:rPr>
                <w:b/>
                <w:lang w:val="el-GR"/>
              </w:rPr>
              <w:t>2.2</w:t>
            </w:r>
          </w:p>
        </w:tc>
        <w:tc>
          <w:tcPr>
            <w:tcW w:w="5821" w:type="dxa"/>
            <w:tcBorders>
              <w:top w:val="single" w:sz="4" w:space="0" w:color="000000"/>
              <w:left w:val="single" w:sz="4" w:space="0" w:color="000000"/>
              <w:bottom w:val="single" w:sz="4" w:space="0" w:color="000000"/>
              <w:right w:val="single" w:sz="4" w:space="0" w:color="000000"/>
            </w:tcBorders>
            <w:vAlign w:val="center"/>
          </w:tcPr>
          <w:p w14:paraId="05CAA08D" w14:textId="77777777" w:rsidR="003F4899" w:rsidRPr="003F7979" w:rsidRDefault="003F4899" w:rsidP="00B771A7">
            <w:pPr>
              <w:spacing w:line="252" w:lineRule="auto"/>
              <w:rPr>
                <w:lang w:val="el-GR"/>
              </w:rPr>
            </w:pPr>
            <w:r w:rsidRPr="003F7979">
              <w:rPr>
                <w:lang w:val="el-GR"/>
              </w:rPr>
              <w:t>Μεθοδολογία Διοίκησης και Διασφάλισης Ποιότητας</w:t>
            </w:r>
          </w:p>
        </w:tc>
        <w:tc>
          <w:tcPr>
            <w:tcW w:w="2969" w:type="dxa"/>
            <w:tcBorders>
              <w:top w:val="single" w:sz="4" w:space="0" w:color="000000"/>
              <w:left w:val="single" w:sz="4" w:space="0" w:color="000000"/>
              <w:bottom w:val="single" w:sz="4" w:space="0" w:color="000000"/>
              <w:right w:val="single" w:sz="4" w:space="0" w:color="000000"/>
            </w:tcBorders>
            <w:vAlign w:val="center"/>
          </w:tcPr>
          <w:p w14:paraId="497DFA78" w14:textId="77777777" w:rsidR="003F4899" w:rsidRPr="003F7979" w:rsidRDefault="003F4899" w:rsidP="00B771A7">
            <w:pPr>
              <w:spacing w:line="252" w:lineRule="auto"/>
              <w:jc w:val="center"/>
              <w:rPr>
                <w:lang w:val="en-US"/>
              </w:rPr>
            </w:pPr>
            <w:r w:rsidRPr="003F7979">
              <w:rPr>
                <w:lang w:val="el-GR"/>
              </w:rPr>
              <w:t xml:space="preserve">ΠΑΡΑΡΤΗΜΑ Ι </w:t>
            </w:r>
          </w:p>
        </w:tc>
      </w:tr>
    </w:tbl>
    <w:p w14:paraId="2C16E811" w14:textId="77777777" w:rsidR="00E36548" w:rsidRPr="00603221" w:rsidRDefault="00E36548" w:rsidP="00C93CF5">
      <w:pPr>
        <w:autoSpaceDE w:val="0"/>
        <w:autoSpaceDN w:val="0"/>
        <w:adjustRightInd w:val="0"/>
        <w:spacing w:after="0" w:line="276" w:lineRule="auto"/>
        <w:rPr>
          <w:lang w:val="el-GR"/>
        </w:rPr>
      </w:pPr>
    </w:p>
    <w:p w14:paraId="05D19DAF" w14:textId="77777777" w:rsidR="00C93CF5" w:rsidRPr="00603221" w:rsidRDefault="00C93CF5" w:rsidP="00C93CF5">
      <w:pPr>
        <w:rPr>
          <w:lang w:val="el-GR"/>
        </w:rPr>
      </w:pPr>
    </w:p>
    <w:p w14:paraId="58E8317D" w14:textId="77777777" w:rsidR="003D154A" w:rsidRDefault="003D154A">
      <w:pPr>
        <w:pStyle w:val="normalwithoutspacing"/>
      </w:pPr>
    </w:p>
    <w:p w14:paraId="7214614B" w14:textId="77777777" w:rsidR="003F4899" w:rsidRPr="003F4899" w:rsidRDefault="003F4899" w:rsidP="003F4899">
      <w:pPr>
        <w:rPr>
          <w:lang w:val="el-GR"/>
        </w:rPr>
      </w:pPr>
    </w:p>
    <w:p w14:paraId="08ED9BA6" w14:textId="77777777" w:rsidR="003F4899" w:rsidRPr="003F4899" w:rsidRDefault="003F4899" w:rsidP="003F4899">
      <w:pPr>
        <w:rPr>
          <w:lang w:val="el-GR"/>
        </w:rPr>
      </w:pPr>
    </w:p>
    <w:p w14:paraId="1E5347D3" w14:textId="77777777" w:rsidR="003F4899" w:rsidRPr="003F4899" w:rsidRDefault="003F4899" w:rsidP="003F4899">
      <w:pPr>
        <w:rPr>
          <w:lang w:val="el-GR"/>
        </w:rPr>
      </w:pPr>
    </w:p>
    <w:p w14:paraId="51817408" w14:textId="77777777" w:rsidR="003F4899" w:rsidRPr="003F4899" w:rsidRDefault="003F4899" w:rsidP="003F4899">
      <w:pPr>
        <w:rPr>
          <w:lang w:val="el-GR"/>
        </w:rPr>
      </w:pPr>
    </w:p>
    <w:p w14:paraId="22FA998F" w14:textId="77777777" w:rsidR="003F4899" w:rsidRPr="003F4899" w:rsidRDefault="003F4899" w:rsidP="003F4899">
      <w:pPr>
        <w:rPr>
          <w:lang w:val="el-GR"/>
        </w:rPr>
      </w:pPr>
    </w:p>
    <w:p w14:paraId="2C7B9318" w14:textId="77777777" w:rsidR="003F4899" w:rsidRPr="003F4899" w:rsidRDefault="003F4899" w:rsidP="003F4899">
      <w:pPr>
        <w:rPr>
          <w:lang w:val="el-GR"/>
        </w:rPr>
      </w:pPr>
    </w:p>
    <w:p w14:paraId="329B9968" w14:textId="77777777" w:rsidR="003F4899" w:rsidRPr="003F4899" w:rsidRDefault="003F4899" w:rsidP="003F4899">
      <w:pPr>
        <w:rPr>
          <w:lang w:val="el-GR"/>
        </w:rPr>
      </w:pPr>
    </w:p>
    <w:p w14:paraId="6ECE480B" w14:textId="77777777" w:rsidR="003F4899" w:rsidRPr="003F4899" w:rsidRDefault="003F4899" w:rsidP="003F4899">
      <w:pPr>
        <w:rPr>
          <w:lang w:val="el-GR"/>
        </w:rPr>
      </w:pPr>
    </w:p>
    <w:p w14:paraId="1FE423CC" w14:textId="77777777" w:rsidR="003F4899" w:rsidRPr="003F4899" w:rsidRDefault="003F4899" w:rsidP="003F4899">
      <w:pPr>
        <w:rPr>
          <w:lang w:val="el-GR"/>
        </w:rPr>
      </w:pPr>
    </w:p>
    <w:p w14:paraId="7B1B57A5" w14:textId="77777777" w:rsidR="003F4899" w:rsidRPr="003F4899" w:rsidRDefault="003F4899" w:rsidP="003F4899">
      <w:pPr>
        <w:rPr>
          <w:lang w:val="el-GR"/>
        </w:rPr>
      </w:pPr>
    </w:p>
    <w:p w14:paraId="4F8B9B6A" w14:textId="77777777" w:rsidR="003F4899" w:rsidRPr="003F4899" w:rsidRDefault="003F4899" w:rsidP="003F4899">
      <w:pPr>
        <w:rPr>
          <w:lang w:val="el-GR"/>
        </w:rPr>
      </w:pPr>
    </w:p>
    <w:p w14:paraId="66106963" w14:textId="77777777" w:rsidR="003F4899" w:rsidRPr="003F4899" w:rsidRDefault="003F4899" w:rsidP="003F4899">
      <w:pPr>
        <w:rPr>
          <w:lang w:val="el-GR"/>
        </w:rPr>
      </w:pPr>
    </w:p>
    <w:p w14:paraId="29D7BAC6" w14:textId="77777777" w:rsidR="003F4899" w:rsidRPr="003F4899" w:rsidRDefault="003F4899" w:rsidP="003F4899">
      <w:pPr>
        <w:rPr>
          <w:lang w:val="el-GR"/>
        </w:rPr>
      </w:pPr>
    </w:p>
    <w:p w14:paraId="5AF99B08" w14:textId="77777777" w:rsidR="003F4899" w:rsidRDefault="003F4899" w:rsidP="003F4899">
      <w:pPr>
        <w:tabs>
          <w:tab w:val="left" w:pos="1892"/>
        </w:tabs>
        <w:rPr>
          <w:lang w:val="el-GR"/>
        </w:rPr>
        <w:sectPr w:rsidR="003F4899" w:rsidSect="00DF02B0">
          <w:pgSz w:w="11906" w:h="16838"/>
          <w:pgMar w:top="1134" w:right="1134" w:bottom="1134" w:left="1134" w:header="720" w:footer="709" w:gutter="0"/>
          <w:cols w:space="720"/>
          <w:titlePg/>
          <w:docGrid w:linePitch="360"/>
        </w:sectPr>
      </w:pPr>
      <w:r>
        <w:rPr>
          <w:lang w:val="el-GR"/>
        </w:rPr>
        <w:tab/>
      </w:r>
    </w:p>
    <w:p w14:paraId="61D124E6" w14:textId="77777777" w:rsidR="003F4899" w:rsidRPr="00603221" w:rsidRDefault="003F4899" w:rsidP="003F4899">
      <w:pPr>
        <w:pStyle w:val="Heading2"/>
        <w:numPr>
          <w:ilvl w:val="0"/>
          <w:numId w:val="0"/>
        </w:numPr>
        <w:ind w:left="576" w:hanging="576"/>
        <w:rPr>
          <w:rFonts w:cs="Tahoma"/>
          <w:lang w:val="el-GR"/>
        </w:rPr>
      </w:pPr>
      <w:bookmarkStart w:id="436" w:name="_Ref510087099"/>
      <w:bookmarkStart w:id="437" w:name="_Ref40980023"/>
      <w:bookmarkStart w:id="438" w:name="_Ref40980058"/>
      <w:bookmarkStart w:id="439" w:name="_Ref40980548"/>
      <w:bookmarkStart w:id="440" w:name="_Ref55324421"/>
      <w:bookmarkStart w:id="441" w:name="_Toc97194378"/>
      <w:bookmarkStart w:id="442" w:name="_Toc97194482"/>
      <w:bookmarkStart w:id="443" w:name="_Toc139985638"/>
      <w:r w:rsidRPr="00603221">
        <w:rPr>
          <w:rFonts w:cs="Tahoma"/>
          <w:lang w:val="el-GR"/>
        </w:rPr>
        <w:lastRenderedPageBreak/>
        <w:t xml:space="preserve">ΠΑΡΑΡΤΗΜΑ </w:t>
      </w:r>
      <w:r w:rsidRPr="00603221">
        <w:rPr>
          <w:rFonts w:cs="Tahoma"/>
        </w:rPr>
        <w:t>V</w:t>
      </w:r>
      <w:r w:rsidRPr="00603221">
        <w:rPr>
          <w:rFonts w:cs="Tahoma"/>
          <w:lang w:val="el-GR"/>
        </w:rPr>
        <w:t xml:space="preserve"> – Υπόδειγμα Οικονομικής Προσφοράς</w:t>
      </w:r>
      <w:bookmarkEnd w:id="436"/>
      <w:bookmarkEnd w:id="437"/>
      <w:bookmarkEnd w:id="438"/>
      <w:bookmarkEnd w:id="439"/>
      <w:bookmarkEnd w:id="440"/>
      <w:bookmarkEnd w:id="441"/>
      <w:bookmarkEnd w:id="442"/>
      <w:bookmarkEnd w:id="443"/>
      <w:r w:rsidRPr="00603221">
        <w:rPr>
          <w:rFonts w:cs="Tahoma"/>
          <w:lang w:val="el-GR"/>
        </w:rPr>
        <w:t xml:space="preserve"> </w:t>
      </w:r>
    </w:p>
    <w:p w14:paraId="66C2567F" w14:textId="17C0FC5A" w:rsidR="003F4899" w:rsidRDefault="003F4899" w:rsidP="00E97026">
      <w:pPr>
        <w:spacing w:line="252" w:lineRule="auto"/>
        <w:rPr>
          <w:lang w:val="el-GR"/>
        </w:rPr>
      </w:pPr>
      <w:r w:rsidRPr="00CD12D1">
        <w:rPr>
          <w:lang w:val="el-GR" w:eastAsia="el-GR"/>
        </w:rPr>
        <w:t>Στην οικονομική προσφορά υποβάλλεται ο κάτωθι πίνακας</w:t>
      </w:r>
      <w:r>
        <w:rPr>
          <w:lang w:val="el-GR" w:eastAsia="el-GR"/>
        </w:rPr>
        <w:t>:</w:t>
      </w:r>
      <w:r>
        <w:rPr>
          <w:lang w:val="el-GR"/>
        </w:rPr>
        <w:tab/>
      </w:r>
    </w:p>
    <w:p w14:paraId="499BC0D4" w14:textId="77777777" w:rsidR="00C66CE1" w:rsidRDefault="00C66CE1" w:rsidP="00E97026">
      <w:pPr>
        <w:spacing w:line="252" w:lineRule="auto"/>
        <w:rPr>
          <w:lang w:val="el-GR"/>
        </w:rPr>
      </w:pPr>
    </w:p>
    <w:p w14:paraId="24C387FF" w14:textId="77777777" w:rsidR="00C66CE1" w:rsidRDefault="00C66CE1" w:rsidP="00E97026">
      <w:pPr>
        <w:spacing w:line="252" w:lineRule="auto"/>
        <w:rPr>
          <w:lang w:val="el-GR"/>
        </w:rPr>
      </w:pPr>
    </w:p>
    <w:p w14:paraId="7EAF91DB" w14:textId="77777777" w:rsidR="00C66CE1" w:rsidRDefault="00C66CE1" w:rsidP="00E97026">
      <w:pPr>
        <w:spacing w:line="252" w:lineRule="auto"/>
        <w:rPr>
          <w:lang w:val="el-GR"/>
        </w:rPr>
      </w:pPr>
    </w:p>
    <w:tbl>
      <w:tblPr>
        <w:tblStyle w:val="TableGrid"/>
        <w:tblW w:w="0" w:type="auto"/>
        <w:jc w:val="center"/>
        <w:tblLook w:val="04A0" w:firstRow="1" w:lastRow="0" w:firstColumn="1" w:lastColumn="0" w:noHBand="0" w:noVBand="1"/>
      </w:tblPr>
      <w:tblGrid>
        <w:gridCol w:w="2237"/>
        <w:gridCol w:w="2108"/>
        <w:gridCol w:w="1798"/>
        <w:gridCol w:w="863"/>
        <w:gridCol w:w="1312"/>
        <w:gridCol w:w="1310"/>
      </w:tblGrid>
      <w:tr w:rsidR="003F4899" w14:paraId="36E3BD54" w14:textId="77777777" w:rsidTr="002D4301">
        <w:trPr>
          <w:trHeight w:val="879"/>
          <w:jc w:val="center"/>
        </w:trPr>
        <w:tc>
          <w:tcPr>
            <w:tcW w:w="9628" w:type="dxa"/>
            <w:gridSpan w:val="6"/>
            <w:shd w:val="clear" w:color="auto" w:fill="EDEDED" w:themeFill="accent3" w:themeFillTint="33"/>
          </w:tcPr>
          <w:p w14:paraId="487D2692" w14:textId="77777777" w:rsidR="003F4899" w:rsidRPr="005A3B2A" w:rsidRDefault="003F4899" w:rsidP="00B771A7">
            <w:pPr>
              <w:jc w:val="center"/>
              <w:rPr>
                <w:b/>
                <w:bCs/>
                <w:sz w:val="20"/>
                <w:szCs w:val="20"/>
                <w:lang w:val="el-GR"/>
              </w:rPr>
            </w:pPr>
          </w:p>
          <w:p w14:paraId="043D801E" w14:textId="77777777" w:rsidR="003F4899" w:rsidRPr="005A3B2A" w:rsidRDefault="003F4899" w:rsidP="00B771A7">
            <w:pPr>
              <w:jc w:val="center"/>
              <w:rPr>
                <w:b/>
                <w:bCs/>
                <w:sz w:val="20"/>
                <w:szCs w:val="20"/>
                <w:lang w:val="el-GR"/>
              </w:rPr>
            </w:pPr>
            <w:r w:rsidRPr="005A3B2A">
              <w:rPr>
                <w:b/>
                <w:bCs/>
                <w:sz w:val="20"/>
                <w:szCs w:val="20"/>
                <w:lang w:val="el-GR"/>
              </w:rPr>
              <w:t xml:space="preserve">ΠΙΝΑΚΑΣ ΟΙΚΟΝΟΜΙΚΗΣ ΠΡΟΣΦΟΡΑΣ </w:t>
            </w:r>
          </w:p>
          <w:p w14:paraId="4668A08B" w14:textId="77777777" w:rsidR="003F4899" w:rsidRPr="005A3B2A" w:rsidRDefault="003F4899" w:rsidP="00B771A7">
            <w:pPr>
              <w:jc w:val="center"/>
              <w:rPr>
                <w:b/>
                <w:bCs/>
                <w:sz w:val="20"/>
                <w:szCs w:val="20"/>
                <w:lang w:val="el-GR"/>
              </w:rPr>
            </w:pPr>
          </w:p>
        </w:tc>
      </w:tr>
      <w:tr w:rsidR="003F4899" w:rsidRPr="005A3B2A" w14:paraId="7E8F17A7" w14:textId="77777777" w:rsidTr="00075F3E">
        <w:trPr>
          <w:trHeight w:val="786"/>
          <w:jc w:val="center"/>
        </w:trPr>
        <w:tc>
          <w:tcPr>
            <w:tcW w:w="2280" w:type="dxa"/>
            <w:shd w:val="clear" w:color="auto" w:fill="E2EFD9" w:themeFill="accent6" w:themeFillTint="33"/>
            <w:vAlign w:val="center"/>
          </w:tcPr>
          <w:p w14:paraId="59E30845" w14:textId="77777777" w:rsidR="003F4899" w:rsidRPr="005A3B2A" w:rsidRDefault="003F4899" w:rsidP="00B771A7">
            <w:pPr>
              <w:jc w:val="center"/>
              <w:rPr>
                <w:b/>
                <w:bCs/>
                <w:sz w:val="20"/>
                <w:szCs w:val="20"/>
                <w:lang w:val="el-GR"/>
              </w:rPr>
            </w:pPr>
          </w:p>
          <w:p w14:paraId="75C12737" w14:textId="77777777" w:rsidR="003F4899" w:rsidRPr="005A3B2A" w:rsidRDefault="003F4899" w:rsidP="00B771A7">
            <w:pPr>
              <w:jc w:val="center"/>
              <w:rPr>
                <w:b/>
                <w:bCs/>
                <w:sz w:val="20"/>
                <w:szCs w:val="20"/>
                <w:lang w:val="el-GR"/>
              </w:rPr>
            </w:pPr>
            <w:r w:rsidRPr="005A3B2A">
              <w:rPr>
                <w:b/>
                <w:bCs/>
                <w:sz w:val="20"/>
                <w:szCs w:val="20"/>
                <w:lang w:val="el-GR"/>
              </w:rPr>
              <w:t>ΕΡΓΟ</w:t>
            </w:r>
          </w:p>
        </w:tc>
        <w:tc>
          <w:tcPr>
            <w:tcW w:w="2134" w:type="dxa"/>
            <w:shd w:val="clear" w:color="auto" w:fill="E2EFD9" w:themeFill="accent6" w:themeFillTint="33"/>
            <w:vAlign w:val="center"/>
          </w:tcPr>
          <w:p w14:paraId="0E0A5541" w14:textId="77777777" w:rsidR="003F4899" w:rsidRPr="005A3B2A" w:rsidRDefault="003F4899" w:rsidP="00B771A7">
            <w:pPr>
              <w:jc w:val="center"/>
              <w:rPr>
                <w:b/>
                <w:bCs/>
                <w:sz w:val="20"/>
                <w:szCs w:val="20"/>
                <w:lang w:val="el-GR"/>
              </w:rPr>
            </w:pPr>
          </w:p>
          <w:p w14:paraId="3D756439" w14:textId="5DF82F08" w:rsidR="003F4899" w:rsidRPr="005A3B2A" w:rsidRDefault="003F4899" w:rsidP="00B771A7">
            <w:pPr>
              <w:jc w:val="center"/>
              <w:rPr>
                <w:b/>
                <w:bCs/>
                <w:sz w:val="20"/>
                <w:szCs w:val="20"/>
                <w:lang w:val="el-GR"/>
              </w:rPr>
            </w:pPr>
            <w:r w:rsidRPr="005A3B2A">
              <w:rPr>
                <w:b/>
                <w:bCs/>
                <w:sz w:val="20"/>
                <w:szCs w:val="20"/>
                <w:lang w:val="el-GR"/>
              </w:rPr>
              <w:t>ΣΥΝΟΛΟ ΑΝΘΡΩΠΟΩΡΩΝ</w:t>
            </w:r>
            <w:r w:rsidR="00E97026">
              <w:rPr>
                <w:b/>
                <w:bCs/>
                <w:sz w:val="20"/>
                <w:szCs w:val="20"/>
                <w:lang w:val="el-GR"/>
              </w:rPr>
              <w:t>*</w:t>
            </w:r>
            <w:r w:rsidR="0044537C">
              <w:rPr>
                <w:b/>
                <w:bCs/>
                <w:sz w:val="20"/>
                <w:szCs w:val="20"/>
                <w:lang w:val="el-GR"/>
              </w:rPr>
              <w:t>*</w:t>
            </w:r>
          </w:p>
        </w:tc>
        <w:tc>
          <w:tcPr>
            <w:tcW w:w="968" w:type="dxa"/>
            <w:shd w:val="clear" w:color="auto" w:fill="E2EFD9" w:themeFill="accent6" w:themeFillTint="33"/>
            <w:vAlign w:val="center"/>
          </w:tcPr>
          <w:p w14:paraId="5B92AEBB" w14:textId="15313328" w:rsidR="003F4899" w:rsidRPr="005A3B2A" w:rsidRDefault="003F4899" w:rsidP="00B771A7">
            <w:pPr>
              <w:jc w:val="center"/>
              <w:rPr>
                <w:b/>
                <w:bCs/>
                <w:sz w:val="20"/>
                <w:szCs w:val="20"/>
                <w:lang w:val="el-GR"/>
              </w:rPr>
            </w:pPr>
            <w:r w:rsidRPr="005A3B2A">
              <w:rPr>
                <w:b/>
                <w:bCs/>
                <w:sz w:val="20"/>
                <w:szCs w:val="20"/>
                <w:lang w:val="el-GR"/>
              </w:rPr>
              <w:t>ΤΙΜΗ ΑΝΘΡΟΠΟΩΡΑΣ ΑΝΕΥ ΦΠΑ</w:t>
            </w:r>
            <w:r w:rsidR="00E97026">
              <w:rPr>
                <w:b/>
                <w:bCs/>
                <w:sz w:val="20"/>
                <w:szCs w:val="20"/>
                <w:lang w:val="el-GR"/>
              </w:rPr>
              <w:t>*</w:t>
            </w:r>
          </w:p>
        </w:tc>
        <w:tc>
          <w:tcPr>
            <w:tcW w:w="1577" w:type="dxa"/>
            <w:shd w:val="clear" w:color="auto" w:fill="E2EFD9" w:themeFill="accent6" w:themeFillTint="33"/>
            <w:vAlign w:val="center"/>
          </w:tcPr>
          <w:p w14:paraId="2546157A" w14:textId="77777777" w:rsidR="003F4899" w:rsidRPr="005A3B2A" w:rsidRDefault="003F4899" w:rsidP="00B771A7">
            <w:pPr>
              <w:jc w:val="center"/>
              <w:rPr>
                <w:b/>
                <w:bCs/>
                <w:sz w:val="20"/>
                <w:szCs w:val="20"/>
                <w:lang w:val="el-GR"/>
              </w:rPr>
            </w:pPr>
            <w:r w:rsidRPr="005A3B2A">
              <w:rPr>
                <w:b/>
                <w:bCs/>
                <w:sz w:val="20"/>
                <w:szCs w:val="20"/>
                <w:lang w:val="el-GR"/>
              </w:rPr>
              <w:t>ΦΠΑ</w:t>
            </w:r>
          </w:p>
        </w:tc>
        <w:tc>
          <w:tcPr>
            <w:tcW w:w="1338" w:type="dxa"/>
            <w:shd w:val="clear" w:color="auto" w:fill="E2EFD9" w:themeFill="accent6" w:themeFillTint="33"/>
            <w:vAlign w:val="center"/>
          </w:tcPr>
          <w:p w14:paraId="0CB29F1F" w14:textId="77777777" w:rsidR="003F4899" w:rsidRPr="005A3B2A" w:rsidRDefault="003F4899" w:rsidP="00B771A7">
            <w:pPr>
              <w:rPr>
                <w:b/>
                <w:bCs/>
                <w:sz w:val="20"/>
                <w:szCs w:val="20"/>
                <w:lang w:val="el-GR"/>
              </w:rPr>
            </w:pPr>
            <w:r w:rsidRPr="005A3B2A">
              <w:rPr>
                <w:b/>
                <w:bCs/>
                <w:sz w:val="20"/>
                <w:szCs w:val="20"/>
                <w:lang w:val="el-GR"/>
              </w:rPr>
              <w:t xml:space="preserve">ΣΥΝΟΛΙΚΗ ΤΙΜΗ ΑΝΕΥ ΦΠΑ </w:t>
            </w:r>
          </w:p>
        </w:tc>
        <w:tc>
          <w:tcPr>
            <w:tcW w:w="1331" w:type="dxa"/>
            <w:shd w:val="clear" w:color="auto" w:fill="E2EFD9" w:themeFill="accent6" w:themeFillTint="33"/>
            <w:vAlign w:val="center"/>
          </w:tcPr>
          <w:p w14:paraId="3B8F2BC6" w14:textId="77777777" w:rsidR="003F4899" w:rsidRPr="005A3B2A" w:rsidRDefault="003F4899" w:rsidP="00B771A7">
            <w:pPr>
              <w:rPr>
                <w:b/>
                <w:bCs/>
                <w:sz w:val="20"/>
                <w:szCs w:val="20"/>
                <w:lang w:val="el-GR"/>
              </w:rPr>
            </w:pPr>
            <w:r w:rsidRPr="005A3B2A">
              <w:rPr>
                <w:b/>
                <w:bCs/>
                <w:sz w:val="20"/>
                <w:szCs w:val="20"/>
                <w:lang w:val="el-GR"/>
              </w:rPr>
              <w:t>ΣΥΝΟΛΙΚΗ ΤΙΜΗ ΜΕ ΦΠΑ</w:t>
            </w:r>
          </w:p>
        </w:tc>
      </w:tr>
      <w:tr w:rsidR="003F4899" w:rsidRPr="005A3B2A" w14:paraId="6CE9E7D5" w14:textId="77777777" w:rsidTr="002D4301">
        <w:trPr>
          <w:trHeight w:val="415"/>
          <w:jc w:val="center"/>
        </w:trPr>
        <w:tc>
          <w:tcPr>
            <w:tcW w:w="2280" w:type="dxa"/>
            <w:vMerge w:val="restart"/>
            <w:shd w:val="clear" w:color="auto" w:fill="E2EFD9" w:themeFill="accent6" w:themeFillTint="33"/>
            <w:vAlign w:val="center"/>
          </w:tcPr>
          <w:p w14:paraId="528B61DF" w14:textId="77777777" w:rsidR="003F4899" w:rsidRPr="005A3B2A" w:rsidRDefault="003F4899" w:rsidP="00B771A7">
            <w:pPr>
              <w:rPr>
                <w:b/>
                <w:bCs/>
                <w:sz w:val="20"/>
                <w:szCs w:val="20"/>
                <w:lang w:val="el-GR"/>
              </w:rPr>
            </w:pPr>
            <w:r w:rsidRPr="006F2A5B">
              <w:rPr>
                <w:lang w:val="el-GR"/>
              </w:rPr>
              <w:t>«Παροχή υπηρεσιών Ανεξάρτητου Ελεγκτή σύμφωνα με το Εγχειρίδιο Διαδικασιών Συστήματος Διαχείρισης και Ελέγχου (ΣΔΕ) όπως αυτό εκάστοτε ισχύει έργων που υλοποίει η «Κοινωνία της Πληροφορίας Μ.Α.Ε.» χρηματοδοτούμενων από το Ταμείο Ανάκαμψης και Ανθεκτικότητας»</w:t>
            </w:r>
          </w:p>
        </w:tc>
        <w:tc>
          <w:tcPr>
            <w:tcW w:w="7348" w:type="dxa"/>
            <w:gridSpan w:val="5"/>
            <w:shd w:val="clear" w:color="auto" w:fill="E2EFD9" w:themeFill="accent6" w:themeFillTint="33"/>
            <w:vAlign w:val="center"/>
          </w:tcPr>
          <w:p w14:paraId="483679C2" w14:textId="77777777" w:rsidR="003F4899" w:rsidRPr="00CD12D1" w:rsidRDefault="003F4899" w:rsidP="00B771A7">
            <w:pPr>
              <w:jc w:val="center"/>
              <w:rPr>
                <w:b/>
                <w:bCs/>
                <w:i/>
                <w:iCs/>
                <w:sz w:val="20"/>
                <w:szCs w:val="20"/>
                <w:lang w:val="el-GR"/>
              </w:rPr>
            </w:pPr>
            <w:r w:rsidRPr="00CD12D1">
              <w:rPr>
                <w:b/>
                <w:bCs/>
                <w:i/>
                <w:iCs/>
                <w:sz w:val="20"/>
                <w:szCs w:val="20"/>
                <w:lang w:val="el-GR"/>
              </w:rPr>
              <w:t>ΟΛΟΓΡΑΦΩΣ</w:t>
            </w:r>
          </w:p>
        </w:tc>
      </w:tr>
      <w:tr w:rsidR="003F4899" w14:paraId="61E1AF44" w14:textId="77777777" w:rsidTr="00075F3E">
        <w:trPr>
          <w:trHeight w:val="1755"/>
          <w:jc w:val="center"/>
        </w:trPr>
        <w:tc>
          <w:tcPr>
            <w:tcW w:w="2280" w:type="dxa"/>
            <w:vMerge/>
          </w:tcPr>
          <w:p w14:paraId="646FC6D8" w14:textId="77777777" w:rsidR="003F4899" w:rsidRDefault="003F4899" w:rsidP="00B771A7">
            <w:pPr>
              <w:rPr>
                <w:lang w:val="el-GR"/>
              </w:rPr>
            </w:pPr>
          </w:p>
        </w:tc>
        <w:tc>
          <w:tcPr>
            <w:tcW w:w="2134" w:type="dxa"/>
            <w:vAlign w:val="center"/>
          </w:tcPr>
          <w:p w14:paraId="2F2C3F09" w14:textId="2B18518E" w:rsidR="003F4899" w:rsidRDefault="008A0A88" w:rsidP="008A0A88">
            <w:pPr>
              <w:jc w:val="center"/>
              <w:rPr>
                <w:lang w:val="el-GR"/>
              </w:rPr>
            </w:pPr>
            <w:r>
              <w:rPr>
                <w:lang w:val="el-GR"/>
              </w:rPr>
              <w:t>2000</w:t>
            </w:r>
          </w:p>
        </w:tc>
        <w:tc>
          <w:tcPr>
            <w:tcW w:w="968" w:type="dxa"/>
          </w:tcPr>
          <w:p w14:paraId="4F7B0BB1" w14:textId="77777777" w:rsidR="003F4899" w:rsidRDefault="003F4899" w:rsidP="00B771A7">
            <w:pPr>
              <w:rPr>
                <w:lang w:val="el-GR"/>
              </w:rPr>
            </w:pPr>
          </w:p>
        </w:tc>
        <w:tc>
          <w:tcPr>
            <w:tcW w:w="1577" w:type="dxa"/>
          </w:tcPr>
          <w:p w14:paraId="3E7C73D2" w14:textId="77777777" w:rsidR="003F4899" w:rsidRDefault="003F4899" w:rsidP="00B771A7">
            <w:pPr>
              <w:rPr>
                <w:lang w:val="el-GR"/>
              </w:rPr>
            </w:pPr>
          </w:p>
        </w:tc>
        <w:tc>
          <w:tcPr>
            <w:tcW w:w="1338" w:type="dxa"/>
          </w:tcPr>
          <w:p w14:paraId="4774160E" w14:textId="1020E3BE" w:rsidR="003F4899" w:rsidRPr="005A3B2A" w:rsidRDefault="003F4899" w:rsidP="00B771A7">
            <w:pPr>
              <w:rPr>
                <w:sz w:val="20"/>
                <w:szCs w:val="20"/>
                <w:lang w:val="el-GR"/>
              </w:rPr>
            </w:pPr>
          </w:p>
        </w:tc>
        <w:tc>
          <w:tcPr>
            <w:tcW w:w="1331" w:type="dxa"/>
          </w:tcPr>
          <w:p w14:paraId="4B7EFDF6" w14:textId="77777777" w:rsidR="003F4899" w:rsidRDefault="003F4899" w:rsidP="00B771A7">
            <w:pPr>
              <w:rPr>
                <w:lang w:val="el-GR"/>
              </w:rPr>
            </w:pPr>
          </w:p>
        </w:tc>
      </w:tr>
      <w:tr w:rsidR="002D4301" w14:paraId="2358BD65" w14:textId="77777777" w:rsidTr="002D4301">
        <w:trPr>
          <w:trHeight w:val="281"/>
          <w:jc w:val="center"/>
        </w:trPr>
        <w:tc>
          <w:tcPr>
            <w:tcW w:w="2280" w:type="dxa"/>
            <w:vMerge/>
          </w:tcPr>
          <w:p w14:paraId="2A0DA8EF" w14:textId="77777777" w:rsidR="002D4301" w:rsidRPr="006F2A5B" w:rsidRDefault="002D4301" w:rsidP="00B771A7">
            <w:pPr>
              <w:rPr>
                <w:lang w:val="el-GR"/>
              </w:rPr>
            </w:pPr>
          </w:p>
        </w:tc>
        <w:tc>
          <w:tcPr>
            <w:tcW w:w="4679" w:type="dxa"/>
            <w:gridSpan w:val="3"/>
            <w:vMerge w:val="restart"/>
            <w:shd w:val="clear" w:color="auto" w:fill="E2EFD9" w:themeFill="accent6" w:themeFillTint="33"/>
          </w:tcPr>
          <w:p w14:paraId="31D06E01" w14:textId="77777777" w:rsidR="002D4301" w:rsidRDefault="002D4301" w:rsidP="00B771A7">
            <w:pPr>
              <w:jc w:val="center"/>
              <w:rPr>
                <w:b/>
                <w:bCs/>
                <w:i/>
                <w:iCs/>
                <w:sz w:val="20"/>
                <w:szCs w:val="20"/>
                <w:lang w:val="el-GR"/>
              </w:rPr>
            </w:pPr>
            <w:r>
              <w:rPr>
                <w:b/>
                <w:bCs/>
                <w:i/>
                <w:iCs/>
                <w:sz w:val="20"/>
                <w:szCs w:val="20"/>
                <w:lang w:val="el-GR"/>
              </w:rPr>
              <w:t xml:space="preserve">                                                                                                                       </w:t>
            </w:r>
          </w:p>
        </w:tc>
        <w:tc>
          <w:tcPr>
            <w:tcW w:w="2669" w:type="dxa"/>
            <w:gridSpan w:val="2"/>
            <w:shd w:val="clear" w:color="auto" w:fill="E2EFD9" w:themeFill="accent6" w:themeFillTint="33"/>
          </w:tcPr>
          <w:p w14:paraId="69169B82" w14:textId="3C26A68E" w:rsidR="002D4301" w:rsidRDefault="002D4301" w:rsidP="00B771A7">
            <w:pPr>
              <w:jc w:val="center"/>
              <w:rPr>
                <w:lang w:val="el-GR"/>
              </w:rPr>
            </w:pPr>
            <w:r>
              <w:rPr>
                <w:b/>
                <w:bCs/>
                <w:i/>
                <w:iCs/>
                <w:sz w:val="20"/>
                <w:szCs w:val="20"/>
                <w:lang w:val="el-GR"/>
              </w:rPr>
              <w:t xml:space="preserve">                                                                                      </w:t>
            </w:r>
            <w:r w:rsidRPr="00CD12D1">
              <w:rPr>
                <w:b/>
                <w:bCs/>
                <w:i/>
                <w:iCs/>
                <w:sz w:val="20"/>
                <w:szCs w:val="20"/>
                <w:lang w:val="el-GR"/>
              </w:rPr>
              <w:t>Α</w:t>
            </w:r>
            <w:r>
              <w:rPr>
                <w:b/>
                <w:bCs/>
                <w:i/>
                <w:iCs/>
                <w:sz w:val="20"/>
                <w:szCs w:val="20"/>
                <w:lang w:val="el-GR"/>
              </w:rPr>
              <w:t>Ρ</w:t>
            </w:r>
            <w:r w:rsidRPr="00CD12D1">
              <w:rPr>
                <w:b/>
                <w:bCs/>
                <w:i/>
                <w:iCs/>
                <w:sz w:val="20"/>
                <w:szCs w:val="20"/>
                <w:lang w:val="el-GR"/>
              </w:rPr>
              <w:t>ΙΘΜΗΤΙΚΩΣ</w:t>
            </w:r>
          </w:p>
        </w:tc>
      </w:tr>
      <w:tr w:rsidR="002D4301" w14:paraId="770931CE" w14:textId="77777777" w:rsidTr="002D4301">
        <w:trPr>
          <w:trHeight w:val="1632"/>
          <w:jc w:val="center"/>
        </w:trPr>
        <w:tc>
          <w:tcPr>
            <w:tcW w:w="2280" w:type="dxa"/>
            <w:vMerge/>
          </w:tcPr>
          <w:p w14:paraId="1E668623" w14:textId="77777777" w:rsidR="002D4301" w:rsidRPr="006F2A5B" w:rsidRDefault="002D4301" w:rsidP="00B771A7">
            <w:pPr>
              <w:rPr>
                <w:lang w:val="el-GR"/>
              </w:rPr>
            </w:pPr>
          </w:p>
        </w:tc>
        <w:tc>
          <w:tcPr>
            <w:tcW w:w="4679" w:type="dxa"/>
            <w:gridSpan w:val="3"/>
            <w:vMerge/>
            <w:shd w:val="clear" w:color="auto" w:fill="D9D9D9" w:themeFill="background1" w:themeFillShade="D9"/>
          </w:tcPr>
          <w:p w14:paraId="08B1724D" w14:textId="77777777" w:rsidR="002D4301" w:rsidRDefault="002D4301" w:rsidP="00B771A7">
            <w:pPr>
              <w:rPr>
                <w:lang w:val="el-GR"/>
              </w:rPr>
            </w:pPr>
          </w:p>
        </w:tc>
        <w:tc>
          <w:tcPr>
            <w:tcW w:w="1338" w:type="dxa"/>
          </w:tcPr>
          <w:p w14:paraId="1A7AAB1F" w14:textId="77777777" w:rsidR="002D4301" w:rsidRPr="005A3B2A" w:rsidRDefault="002D4301" w:rsidP="00B771A7">
            <w:pPr>
              <w:rPr>
                <w:sz w:val="20"/>
                <w:szCs w:val="20"/>
                <w:lang w:val="el-GR"/>
              </w:rPr>
            </w:pPr>
          </w:p>
        </w:tc>
        <w:tc>
          <w:tcPr>
            <w:tcW w:w="1331" w:type="dxa"/>
          </w:tcPr>
          <w:p w14:paraId="6F03921C" w14:textId="77777777" w:rsidR="002D4301" w:rsidRDefault="002D4301" w:rsidP="00B771A7">
            <w:pPr>
              <w:rPr>
                <w:lang w:val="el-GR"/>
              </w:rPr>
            </w:pPr>
          </w:p>
        </w:tc>
      </w:tr>
    </w:tbl>
    <w:p w14:paraId="1A13F2BC" w14:textId="77777777" w:rsidR="0044537C" w:rsidRDefault="00E97026" w:rsidP="003F4899">
      <w:pPr>
        <w:tabs>
          <w:tab w:val="left" w:pos="495"/>
          <w:tab w:val="left" w:pos="1892"/>
        </w:tabs>
        <w:rPr>
          <w:lang w:val="el-GR"/>
        </w:rPr>
      </w:pPr>
      <w:r w:rsidRPr="00E97026">
        <w:rPr>
          <w:lang w:val="el-GR"/>
        </w:rPr>
        <w:t xml:space="preserve">   </w:t>
      </w:r>
      <w:r>
        <w:rPr>
          <w:lang w:val="el-GR"/>
        </w:rPr>
        <w:t xml:space="preserve">            </w:t>
      </w:r>
    </w:p>
    <w:p w14:paraId="3B95A22A" w14:textId="59605E6D" w:rsidR="00575351" w:rsidRPr="00575351" w:rsidRDefault="00575351" w:rsidP="003F4899">
      <w:pPr>
        <w:tabs>
          <w:tab w:val="left" w:pos="495"/>
          <w:tab w:val="left" w:pos="1892"/>
        </w:tabs>
        <w:rPr>
          <w:sz w:val="16"/>
          <w:szCs w:val="16"/>
          <w:lang w:val="el-GR"/>
        </w:rPr>
      </w:pPr>
      <w:r w:rsidRPr="00575351">
        <w:rPr>
          <w:sz w:val="16"/>
          <w:szCs w:val="16"/>
          <w:lang w:val="el-GR"/>
        </w:rPr>
        <w:t>*</w:t>
      </w:r>
      <w:r w:rsidR="0044537C">
        <w:rPr>
          <w:sz w:val="16"/>
          <w:szCs w:val="16"/>
          <w:lang w:val="el-GR"/>
        </w:rPr>
        <w:t>*</w:t>
      </w:r>
      <w:r w:rsidRPr="00575351">
        <w:rPr>
          <w:sz w:val="16"/>
          <w:szCs w:val="16"/>
          <w:lang w:val="el-GR"/>
        </w:rPr>
        <w:t xml:space="preserve"> Ο αριθμός των </w:t>
      </w:r>
      <w:proofErr w:type="spellStart"/>
      <w:r w:rsidRPr="00575351">
        <w:rPr>
          <w:sz w:val="16"/>
          <w:szCs w:val="16"/>
          <w:lang w:val="el-GR"/>
        </w:rPr>
        <w:t>ανθροποωρών</w:t>
      </w:r>
      <w:proofErr w:type="spellEnd"/>
      <w:r w:rsidRPr="00575351">
        <w:rPr>
          <w:sz w:val="16"/>
          <w:szCs w:val="16"/>
          <w:lang w:val="el-GR"/>
        </w:rPr>
        <w:t xml:space="preserve"> δε δύναται να υπερβαίνει τ</w:t>
      </w:r>
      <w:r>
        <w:rPr>
          <w:sz w:val="16"/>
          <w:szCs w:val="16"/>
          <w:lang w:val="el-GR"/>
        </w:rPr>
        <w:t xml:space="preserve">η συνολική </w:t>
      </w:r>
      <w:r w:rsidRPr="00575351">
        <w:rPr>
          <w:sz w:val="16"/>
          <w:szCs w:val="16"/>
          <w:lang w:val="el-GR"/>
        </w:rPr>
        <w:t>ποσότητ</w:t>
      </w:r>
      <w:r>
        <w:rPr>
          <w:sz w:val="16"/>
          <w:szCs w:val="16"/>
          <w:lang w:val="el-GR"/>
        </w:rPr>
        <w:t>α</w:t>
      </w:r>
      <w:r w:rsidRPr="00575351">
        <w:rPr>
          <w:sz w:val="16"/>
          <w:szCs w:val="16"/>
          <w:lang w:val="el-GR"/>
        </w:rPr>
        <w:t xml:space="preserve"> που ορίζ</w:t>
      </w:r>
      <w:r>
        <w:rPr>
          <w:sz w:val="16"/>
          <w:szCs w:val="16"/>
          <w:lang w:val="el-GR"/>
        </w:rPr>
        <w:t>εται</w:t>
      </w:r>
      <w:r w:rsidRPr="00575351">
        <w:rPr>
          <w:sz w:val="16"/>
          <w:szCs w:val="16"/>
          <w:lang w:val="el-GR"/>
        </w:rPr>
        <w:t xml:space="preserve"> στην παρούσα διακήρυξη κατά την εκτέλεση του έργου</w:t>
      </w:r>
      <w:r w:rsidR="00730A69">
        <w:rPr>
          <w:sz w:val="16"/>
          <w:szCs w:val="16"/>
          <w:lang w:val="el-GR"/>
        </w:rPr>
        <w:t>.</w:t>
      </w:r>
    </w:p>
    <w:p w14:paraId="031F2C6E" w14:textId="77777777" w:rsidR="0044537C" w:rsidRPr="00575351" w:rsidRDefault="0044537C" w:rsidP="0044537C">
      <w:pPr>
        <w:tabs>
          <w:tab w:val="left" w:pos="495"/>
          <w:tab w:val="left" w:pos="1892"/>
        </w:tabs>
        <w:rPr>
          <w:sz w:val="16"/>
          <w:szCs w:val="16"/>
          <w:lang w:val="el-GR"/>
        </w:rPr>
      </w:pPr>
      <w:r w:rsidRPr="00575351">
        <w:rPr>
          <w:sz w:val="16"/>
          <w:szCs w:val="16"/>
          <w:lang w:val="el-GR"/>
        </w:rPr>
        <w:t>*</w:t>
      </w:r>
      <w:r>
        <w:rPr>
          <w:sz w:val="16"/>
          <w:szCs w:val="16"/>
          <w:lang w:val="el-GR"/>
        </w:rPr>
        <w:t xml:space="preserve"> </w:t>
      </w:r>
      <w:r w:rsidRPr="00575351">
        <w:rPr>
          <w:sz w:val="16"/>
          <w:szCs w:val="16"/>
          <w:lang w:val="el-GR"/>
        </w:rPr>
        <w:t xml:space="preserve">Η τιμή </w:t>
      </w:r>
      <w:proofErr w:type="spellStart"/>
      <w:r w:rsidRPr="00575351">
        <w:rPr>
          <w:sz w:val="16"/>
          <w:szCs w:val="16"/>
          <w:lang w:val="el-GR"/>
        </w:rPr>
        <w:t>ανθροποώρας</w:t>
      </w:r>
      <w:proofErr w:type="spellEnd"/>
      <w:r w:rsidRPr="00575351">
        <w:rPr>
          <w:sz w:val="16"/>
          <w:szCs w:val="16"/>
          <w:lang w:val="el-GR"/>
        </w:rPr>
        <w:t xml:space="preserve"> θα είναι σταθερή κατά τη διάρκεια της σύμβασης.</w:t>
      </w:r>
    </w:p>
    <w:p w14:paraId="5AB60B1E" w14:textId="77777777" w:rsidR="00575351" w:rsidRDefault="00575351" w:rsidP="003F4899">
      <w:pPr>
        <w:tabs>
          <w:tab w:val="left" w:pos="495"/>
          <w:tab w:val="left" w:pos="1892"/>
        </w:tabs>
        <w:rPr>
          <w:lang w:val="el-GR"/>
        </w:rPr>
      </w:pPr>
    </w:p>
    <w:p w14:paraId="0FE5346D" w14:textId="77777777" w:rsidR="00E937EF" w:rsidRDefault="00E937EF" w:rsidP="003F4899">
      <w:pPr>
        <w:tabs>
          <w:tab w:val="left" w:pos="495"/>
          <w:tab w:val="left" w:pos="1892"/>
        </w:tabs>
        <w:rPr>
          <w:lang w:val="el-GR"/>
        </w:rPr>
      </w:pPr>
    </w:p>
    <w:p w14:paraId="412AE092" w14:textId="77777777" w:rsidR="00E937EF" w:rsidRDefault="00E937EF" w:rsidP="003F4899">
      <w:pPr>
        <w:tabs>
          <w:tab w:val="left" w:pos="495"/>
          <w:tab w:val="left" w:pos="1892"/>
        </w:tabs>
        <w:rPr>
          <w:lang w:val="el-GR"/>
        </w:rPr>
      </w:pPr>
    </w:p>
    <w:p w14:paraId="65A7F765" w14:textId="77777777" w:rsidR="00E937EF" w:rsidRDefault="00E937EF" w:rsidP="003F4899">
      <w:pPr>
        <w:tabs>
          <w:tab w:val="left" w:pos="495"/>
          <w:tab w:val="left" w:pos="1892"/>
        </w:tabs>
        <w:rPr>
          <w:lang w:val="el-GR"/>
        </w:rPr>
      </w:pPr>
    </w:p>
    <w:p w14:paraId="551912EA" w14:textId="77777777" w:rsidR="00E937EF" w:rsidRDefault="00E937EF" w:rsidP="003F4899">
      <w:pPr>
        <w:tabs>
          <w:tab w:val="left" w:pos="495"/>
          <w:tab w:val="left" w:pos="1892"/>
        </w:tabs>
        <w:rPr>
          <w:lang w:val="el-GR"/>
        </w:rPr>
      </w:pPr>
    </w:p>
    <w:p w14:paraId="745E54CB" w14:textId="77777777" w:rsidR="00E937EF" w:rsidRDefault="00E937EF" w:rsidP="003F4899">
      <w:pPr>
        <w:tabs>
          <w:tab w:val="left" w:pos="495"/>
          <w:tab w:val="left" w:pos="1892"/>
        </w:tabs>
        <w:rPr>
          <w:lang w:val="el-GR"/>
        </w:rPr>
      </w:pPr>
    </w:p>
    <w:p w14:paraId="22709691" w14:textId="77777777" w:rsidR="00E937EF" w:rsidRDefault="00E937EF" w:rsidP="003F4899">
      <w:pPr>
        <w:tabs>
          <w:tab w:val="left" w:pos="495"/>
          <w:tab w:val="left" w:pos="1892"/>
        </w:tabs>
        <w:rPr>
          <w:lang w:val="el-GR"/>
        </w:rPr>
      </w:pPr>
    </w:p>
    <w:p w14:paraId="3CF7B65F" w14:textId="308C85AF" w:rsidR="008338F0" w:rsidRPr="00603221" w:rsidRDefault="003F4899" w:rsidP="00842CDC">
      <w:pPr>
        <w:pStyle w:val="Heading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444" w:name="_Toc46178225"/>
      <w:bookmarkStart w:id="445" w:name="_Toc46178713"/>
      <w:bookmarkStart w:id="446" w:name="_Toc46179200"/>
      <w:bookmarkStart w:id="447" w:name="_Ref494118533"/>
      <w:bookmarkStart w:id="448" w:name="_Ref40984039"/>
      <w:bookmarkStart w:id="449" w:name="_Toc97194386"/>
      <w:bookmarkStart w:id="450" w:name="_Toc97194490"/>
      <w:bookmarkStart w:id="451" w:name="_Toc139985639"/>
      <w:bookmarkStart w:id="452" w:name="_Hlk118712588"/>
      <w:bookmarkEnd w:id="444"/>
      <w:bookmarkEnd w:id="445"/>
      <w:bookmarkEnd w:id="446"/>
      <w:r>
        <w:rPr>
          <w:rFonts w:cs="Tahoma"/>
          <w:lang w:val="el-GR"/>
        </w:rPr>
        <w:lastRenderedPageBreak/>
        <w:t>Π</w:t>
      </w:r>
      <w:r w:rsidR="003355E7" w:rsidRPr="00603221">
        <w:rPr>
          <w:rFonts w:cs="Tahoma"/>
          <w:lang w:val="el-GR"/>
        </w:rPr>
        <w:t xml:space="preserve">ΑΡΑΡΤΗΜΑ </w:t>
      </w:r>
      <w:r w:rsidR="003355E7" w:rsidRPr="00603221">
        <w:rPr>
          <w:rFonts w:cs="Tahoma"/>
        </w:rPr>
        <w:t>V</w:t>
      </w:r>
      <w:r w:rsidR="003355E7" w:rsidRPr="00603221">
        <w:rPr>
          <w:rFonts w:cs="Tahoma"/>
          <w:lang w:val="el-GR"/>
        </w:rPr>
        <w:t xml:space="preserve">Ι – </w:t>
      </w:r>
      <w:r w:rsidR="006E4901" w:rsidRPr="00603221">
        <w:rPr>
          <w:rFonts w:cs="Tahoma"/>
          <w:lang w:val="el-GR"/>
        </w:rPr>
        <w:t>Άλλες Δηλώσεις</w:t>
      </w:r>
      <w:bookmarkEnd w:id="447"/>
      <w:bookmarkEnd w:id="448"/>
      <w:bookmarkEnd w:id="449"/>
      <w:bookmarkEnd w:id="450"/>
      <w:bookmarkEnd w:id="451"/>
      <w:r w:rsidR="00E1337D" w:rsidRPr="00603221">
        <w:rPr>
          <w:rFonts w:cs="Tahoma"/>
          <w:lang w:val="el-GR"/>
        </w:rPr>
        <w:t xml:space="preserve"> </w:t>
      </w:r>
    </w:p>
    <w:p w14:paraId="061C393A" w14:textId="77777777" w:rsidR="00CD4F51" w:rsidRPr="00842CDC" w:rsidRDefault="00CD4F51" w:rsidP="00CD4F51">
      <w:pPr>
        <w:rPr>
          <w:rFonts w:eastAsia="SimSun"/>
          <w:lang w:val="el-GR" w:eastAsia="el-GR" w:bidi="he-IL"/>
        </w:rPr>
      </w:pPr>
    </w:p>
    <w:p w14:paraId="03CC09F7" w14:textId="77777777" w:rsidR="00CD4F51" w:rsidRPr="00842CDC" w:rsidRDefault="00CD4F51" w:rsidP="00842CDC">
      <w:pPr>
        <w:jc w:val="center"/>
        <w:rPr>
          <w:rFonts w:eastAsia="SimSun"/>
          <w:bCs/>
          <w:lang w:val="el-GR" w:eastAsia="el-GR" w:bidi="he-IL"/>
        </w:rPr>
      </w:pPr>
      <w:r w:rsidRPr="00842C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45A6FC6E" w14:textId="77777777" w:rsidR="00CD4F51" w:rsidRPr="00842CDC" w:rsidRDefault="00CD4F51" w:rsidP="00CD4F51">
      <w:pPr>
        <w:rPr>
          <w:lang w:val="el-GR"/>
        </w:rPr>
      </w:pPr>
    </w:p>
    <w:p w14:paraId="322EEE8A" w14:textId="77777777" w:rsidR="00CD4F51" w:rsidRPr="00842CDC" w:rsidRDefault="00CD4F51" w:rsidP="00CD4F51">
      <w:pPr>
        <w:pStyle w:val="Default"/>
        <w:spacing w:before="120" w:after="120"/>
        <w:jc w:val="both"/>
        <w:rPr>
          <w:rFonts w:ascii="Tahoma" w:hAnsi="Tahoma" w:cs="Tahoma"/>
          <w:color w:val="auto"/>
          <w:sz w:val="22"/>
          <w:szCs w:val="22"/>
          <w:lang w:eastAsia="el-GR" w:bidi="he-IL"/>
        </w:rPr>
      </w:pPr>
      <w:r w:rsidRPr="00842CDC">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842CDC">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4D81F129" w14:textId="77777777" w:rsidR="00CD4F51" w:rsidRPr="00842CDC" w:rsidRDefault="00CD4F51" w:rsidP="00E82AF0">
      <w:pPr>
        <w:pStyle w:val="ListParagraph"/>
        <w:numPr>
          <w:ilvl w:val="0"/>
          <w:numId w:val="1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D0D813F" w14:textId="77777777" w:rsidR="00CD4F51" w:rsidRPr="00842CDC" w:rsidRDefault="00CD4F51" w:rsidP="00E82AF0">
      <w:pPr>
        <w:pStyle w:val="ListParagraph"/>
        <w:numPr>
          <w:ilvl w:val="0"/>
          <w:numId w:val="1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5A240F13" w14:textId="77777777" w:rsidR="00CD4F51" w:rsidRPr="00842CDC" w:rsidRDefault="00CD4F51" w:rsidP="00E82AF0">
      <w:pPr>
        <w:pStyle w:val="ListParagraph"/>
        <w:numPr>
          <w:ilvl w:val="0"/>
          <w:numId w:val="1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46326CB" w14:textId="77777777" w:rsidR="00CD4F51" w:rsidRPr="00842CDC" w:rsidRDefault="00CD4F51" w:rsidP="00E82AF0">
      <w:pPr>
        <w:pStyle w:val="ListParagraph"/>
        <w:numPr>
          <w:ilvl w:val="0"/>
          <w:numId w:val="17"/>
        </w:numPr>
        <w:suppressAutoHyphens w:val="0"/>
        <w:spacing w:before="120"/>
        <w:ind w:left="714" w:hanging="357"/>
        <w:contextualSpacing w:val="0"/>
        <w:rPr>
          <w:lang w:val="el-GR"/>
        </w:rPr>
      </w:pPr>
      <w:r w:rsidRPr="00842CDC">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452"/>
    <w:p w14:paraId="5AD3F9E2" w14:textId="77777777" w:rsidR="008338F0" w:rsidRPr="00603221" w:rsidRDefault="008338F0">
      <w:pPr>
        <w:rPr>
          <w:lang w:val="el-GR"/>
        </w:rPr>
      </w:pPr>
    </w:p>
    <w:p w14:paraId="11263F87" w14:textId="77777777" w:rsidR="00CD4F51" w:rsidRDefault="00CD4F51">
      <w:pPr>
        <w:suppressAutoHyphens w:val="0"/>
        <w:spacing w:after="0"/>
        <w:jc w:val="left"/>
        <w:rPr>
          <w:b/>
          <w:color w:val="002060"/>
          <w:lang w:val="el-GR"/>
        </w:rPr>
      </w:pPr>
      <w:bookmarkStart w:id="453" w:name="_Ref496623895"/>
      <w:bookmarkStart w:id="454" w:name="_Ref496624676"/>
      <w:bookmarkStart w:id="455" w:name="_Ref496625135"/>
      <w:bookmarkStart w:id="456" w:name="_Toc97194387"/>
      <w:bookmarkStart w:id="457" w:name="_Toc97194491"/>
      <w:r>
        <w:rPr>
          <w:lang w:val="el-GR"/>
        </w:rPr>
        <w:br w:type="page"/>
      </w:r>
    </w:p>
    <w:p w14:paraId="035FCB27" w14:textId="19F150A3" w:rsidR="008338F0" w:rsidRPr="003329FF" w:rsidRDefault="003355E7" w:rsidP="003329FF">
      <w:pPr>
        <w:pStyle w:val="Heading2"/>
        <w:numPr>
          <w:ilvl w:val="0"/>
          <w:numId w:val="0"/>
        </w:numPr>
        <w:ind w:left="576" w:hanging="576"/>
        <w:rPr>
          <w:rFonts w:cs="Tahoma"/>
          <w:lang w:val="el-GR"/>
        </w:rPr>
      </w:pPr>
      <w:bookmarkStart w:id="458" w:name="_Toc139985640"/>
      <w:r w:rsidRPr="003329FF">
        <w:rPr>
          <w:rFonts w:cs="Tahoma"/>
          <w:lang w:val="el-GR"/>
        </w:rPr>
        <w:lastRenderedPageBreak/>
        <w:t xml:space="preserve">ΠΑΡΑΡΤΗΜΑ </w:t>
      </w:r>
      <w:r w:rsidRPr="00603221">
        <w:rPr>
          <w:rFonts w:cs="Tahoma"/>
        </w:rPr>
        <w:t>VII</w:t>
      </w:r>
      <w:r w:rsidRPr="003329FF">
        <w:rPr>
          <w:rFonts w:cs="Tahoma"/>
          <w:lang w:val="el-GR"/>
        </w:rPr>
        <w:t xml:space="preserve"> – Υποδείγματα Εγγυητικών Επιστολών</w:t>
      </w:r>
      <w:bookmarkEnd w:id="453"/>
      <w:bookmarkEnd w:id="454"/>
      <w:bookmarkEnd w:id="455"/>
      <w:bookmarkEnd w:id="456"/>
      <w:bookmarkEnd w:id="457"/>
      <w:bookmarkEnd w:id="458"/>
      <w:r w:rsidRPr="003329FF">
        <w:rPr>
          <w:rFonts w:cs="Tahoma"/>
          <w:lang w:val="el-GR"/>
        </w:rPr>
        <w:t xml:space="preserve"> </w:t>
      </w:r>
    </w:p>
    <w:p w14:paraId="0D0157FC" w14:textId="77777777" w:rsidR="009B6AAD" w:rsidRPr="00603221" w:rsidRDefault="009B6AAD" w:rsidP="00E82AF0">
      <w:pPr>
        <w:pStyle w:val="Heading3"/>
        <w:numPr>
          <w:ilvl w:val="0"/>
          <w:numId w:val="7"/>
        </w:numPr>
        <w:rPr>
          <w:rFonts w:cs="Tahoma"/>
          <w:szCs w:val="22"/>
          <w:u w:val="single"/>
          <w:lang w:val="el-GR"/>
        </w:rPr>
      </w:pPr>
      <w:bookmarkStart w:id="459" w:name="_Toc43634808"/>
      <w:bookmarkStart w:id="460" w:name="_Toc44821188"/>
      <w:bookmarkStart w:id="461" w:name="_Toc48552980"/>
      <w:bookmarkStart w:id="462" w:name="_Toc49073807"/>
      <w:bookmarkStart w:id="463" w:name="_Toc62559079"/>
      <w:bookmarkStart w:id="464" w:name="_Toc487799701"/>
      <w:bookmarkStart w:id="465" w:name="_Toc97194388"/>
      <w:bookmarkStart w:id="466" w:name="_Toc97194492"/>
      <w:bookmarkStart w:id="467" w:name="_Toc139985641"/>
      <w:r w:rsidRPr="00603221">
        <w:rPr>
          <w:rFonts w:cs="Tahoma"/>
          <w:szCs w:val="22"/>
          <w:u w:val="single"/>
          <w:lang w:val="el-GR"/>
        </w:rPr>
        <w:t>Εγγυητική Επιστολή Συμμετοχής</w:t>
      </w:r>
      <w:bookmarkEnd w:id="459"/>
      <w:bookmarkEnd w:id="460"/>
      <w:bookmarkEnd w:id="461"/>
      <w:bookmarkEnd w:id="462"/>
      <w:bookmarkEnd w:id="463"/>
      <w:bookmarkEnd w:id="464"/>
      <w:bookmarkEnd w:id="465"/>
      <w:bookmarkEnd w:id="466"/>
      <w:bookmarkEnd w:id="467"/>
    </w:p>
    <w:p w14:paraId="07991699" w14:textId="77777777" w:rsidR="007A7DCA" w:rsidRPr="00603221" w:rsidRDefault="007A7DCA" w:rsidP="009B6AAD">
      <w:pPr>
        <w:rPr>
          <w:lang w:val="el-GR" w:eastAsia="el-GR"/>
        </w:rPr>
      </w:pPr>
    </w:p>
    <w:p w14:paraId="170499F7"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26935CEB" w14:textId="77777777" w:rsidR="009B6AAD" w:rsidRPr="00603221" w:rsidRDefault="009B6AAD" w:rsidP="009B6AAD">
      <w:pPr>
        <w:jc w:val="right"/>
        <w:rPr>
          <w:lang w:val="el-GR" w:eastAsia="el-GR"/>
        </w:rPr>
      </w:pPr>
      <w:r w:rsidRPr="00603221">
        <w:rPr>
          <w:lang w:val="el-GR" w:eastAsia="el-GR"/>
        </w:rPr>
        <w:t>Ημερομηνία έκδοσης...........................</w:t>
      </w:r>
    </w:p>
    <w:p w14:paraId="7E606215" w14:textId="77777777"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529FC11B"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55BFFDDA" w14:textId="77777777" w:rsidR="009B6AAD" w:rsidRPr="00603221" w:rsidRDefault="009B6AAD" w:rsidP="009B6AAD">
      <w:pPr>
        <w:rPr>
          <w:lang w:val="el-GR" w:eastAsia="el-GR"/>
        </w:rPr>
      </w:pPr>
      <w:r w:rsidRPr="00603221">
        <w:rPr>
          <w:lang w:val="el-GR" w:eastAsia="el-GR"/>
        </w:rPr>
        <w:t xml:space="preserve">Εγγύηση μας υπ’ </w:t>
      </w:r>
      <w:proofErr w:type="spellStart"/>
      <w:r w:rsidRPr="00603221">
        <w:rPr>
          <w:lang w:val="el-GR" w:eastAsia="el-GR"/>
        </w:rPr>
        <w:t>αριθμ</w:t>
      </w:r>
      <w:proofErr w:type="spellEnd"/>
      <w:r w:rsidRPr="00603221">
        <w:rPr>
          <w:lang w:val="el-GR" w:eastAsia="el-GR"/>
        </w:rPr>
        <w:t xml:space="preserve">. ……………….. ποσού ………………….……. ευρώ </w:t>
      </w:r>
    </w:p>
    <w:p w14:paraId="417A7441" w14:textId="77777777" w:rsidR="009B6AAD" w:rsidRPr="00603221" w:rsidRDefault="009B6AAD" w:rsidP="009B6AAD">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11CAB636"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28BCEBDE"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2B16A9A"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B5396AD"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70C820B8"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489C23B0"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2911DFB2" w14:textId="77777777" w:rsidR="009B6AAD" w:rsidRPr="00603221" w:rsidRDefault="009B6AAD" w:rsidP="009B6AAD">
      <w:pPr>
        <w:rPr>
          <w:lang w:val="el-GR" w:eastAsia="el-GR"/>
        </w:rPr>
      </w:pPr>
      <w:r w:rsidRPr="00603221">
        <w:rPr>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lang w:val="el-GR" w:eastAsia="el-GR"/>
        </w:rPr>
        <w:t>ιδιότητάς</w:t>
      </w:r>
      <w:proofErr w:type="spellEnd"/>
      <w:r w:rsidRPr="00603221">
        <w:rPr>
          <w:lang w:val="el-GR" w:eastAsia="el-GR"/>
        </w:rPr>
        <w:t xml:space="preserve"> τους ως μελών της Ένωσης ή Κοινοπραξίας,}</w:t>
      </w:r>
    </w:p>
    <w:p w14:paraId="2DBF7174"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2470350D"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7FAFF941"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1CFA2209"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42F86AA4"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4F1FF855" w14:textId="1A9C485F"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468" w:name="_Hlk67671899"/>
      <w:r w:rsidRPr="00603221">
        <w:rPr>
          <w:lang w:val="el-GR" w:eastAsia="el-GR"/>
        </w:rPr>
        <w:t xml:space="preserve">σύμφωνα </w:t>
      </w:r>
      <w:r w:rsidRPr="00251585">
        <w:rPr>
          <w:lang w:val="el-GR" w:eastAsia="el-GR"/>
        </w:rPr>
        <w:t xml:space="preserve">με την παρ. </w:t>
      </w:r>
      <w:r w:rsidR="00DD27E9" w:rsidRPr="00251585">
        <w:fldChar w:fldCharType="begin"/>
      </w:r>
      <w:r w:rsidR="00DD27E9" w:rsidRPr="00251585">
        <w:rPr>
          <w:lang w:val="el-GR"/>
        </w:rPr>
        <w:instrText xml:space="preserve"> </w:instrText>
      </w:r>
      <w:r w:rsidR="00DD27E9" w:rsidRPr="00251585">
        <w:instrText>REF</w:instrText>
      </w:r>
      <w:r w:rsidR="00DD27E9" w:rsidRPr="00251585">
        <w:rPr>
          <w:lang w:val="el-GR"/>
        </w:rPr>
        <w:instrText xml:space="preserve"> _</w:instrText>
      </w:r>
      <w:r w:rsidR="00DD27E9" w:rsidRPr="00251585">
        <w:instrText>Ref</w:instrText>
      </w:r>
      <w:r w:rsidR="00DD27E9" w:rsidRPr="00251585">
        <w:rPr>
          <w:lang w:val="el-GR"/>
        </w:rPr>
        <w:instrText>496542081 \</w:instrText>
      </w:r>
      <w:r w:rsidR="00DD27E9" w:rsidRPr="00251585">
        <w:instrText>r</w:instrText>
      </w:r>
      <w:r w:rsidR="00DD27E9" w:rsidRPr="00251585">
        <w:rPr>
          <w:lang w:val="el-GR"/>
        </w:rPr>
        <w:instrText xml:space="preserve"> \</w:instrText>
      </w:r>
      <w:r w:rsidR="00DD27E9" w:rsidRPr="00251585">
        <w:instrText>h</w:instrText>
      </w:r>
      <w:r w:rsidR="00DD27E9" w:rsidRPr="00251585">
        <w:rPr>
          <w:lang w:val="el-GR"/>
        </w:rPr>
        <w:instrText xml:space="preserve">  \* </w:instrText>
      </w:r>
      <w:r w:rsidR="00DD27E9" w:rsidRPr="00251585">
        <w:instrText>MERGEFORMAT</w:instrText>
      </w:r>
      <w:r w:rsidR="00DD27E9" w:rsidRPr="00251585">
        <w:rPr>
          <w:lang w:val="el-GR"/>
        </w:rPr>
        <w:instrText xml:space="preserve"> </w:instrText>
      </w:r>
      <w:r w:rsidR="00DD27E9" w:rsidRPr="00251585">
        <w:fldChar w:fldCharType="separate"/>
      </w:r>
      <w:r w:rsidR="00AD6C1A" w:rsidRPr="00AD6C1A">
        <w:rPr>
          <w:lang w:val="el-GR" w:eastAsia="el-GR"/>
        </w:rPr>
        <w:t>2.2.2</w:t>
      </w:r>
      <w:r w:rsidR="00DD27E9" w:rsidRPr="00251585">
        <w:fldChar w:fldCharType="end"/>
      </w:r>
      <w:r w:rsidR="004A3382" w:rsidRPr="00251585">
        <w:rPr>
          <w:lang w:val="el-GR" w:eastAsia="el-GR"/>
        </w:rPr>
        <w:t xml:space="preserve"> της παρούσας </w:t>
      </w:r>
      <w:r w:rsidRPr="00251585">
        <w:rPr>
          <w:lang w:val="el-GR" w:eastAsia="el-GR"/>
        </w:rPr>
        <w:t xml:space="preserve">, </w:t>
      </w:r>
      <w:bookmarkEnd w:id="468"/>
      <w:r w:rsidRPr="00251585">
        <w:rPr>
          <w:lang w:val="el-GR" w:eastAsia="el-GR"/>
        </w:rPr>
        <w:t>με</w:t>
      </w:r>
      <w:r w:rsidRPr="00603221">
        <w:rPr>
          <w:lang w:val="el-GR" w:eastAsia="el-GR"/>
        </w:rPr>
        <w:t xml:space="preserve"> την προϋπόθεση ότι το σχετικό αίτημά σας θα μας υποβληθεί πριν από την ημερομηνία λήξης της. </w:t>
      </w:r>
    </w:p>
    <w:p w14:paraId="1886BE28"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0439BFE1" w14:textId="77777777" w:rsidR="009B6AAD" w:rsidRPr="00603221" w:rsidRDefault="009B6AAD" w:rsidP="00F82A8D">
      <w:pPr>
        <w:jc w:val="right"/>
        <w:rPr>
          <w:lang w:val="el-GR"/>
        </w:rPr>
      </w:pPr>
      <w:r w:rsidRPr="00603221">
        <w:rPr>
          <w:lang w:eastAsia="el-GR"/>
        </w:rPr>
        <w:t>(</w:t>
      </w:r>
      <w:proofErr w:type="spellStart"/>
      <w:r w:rsidRPr="00603221">
        <w:rPr>
          <w:lang w:eastAsia="el-GR"/>
        </w:rPr>
        <w:t>Εξουσιοδοτημένη</w:t>
      </w:r>
      <w:proofErr w:type="spellEnd"/>
      <w:r w:rsidRPr="00603221">
        <w:rPr>
          <w:lang w:eastAsia="el-GR"/>
        </w:rPr>
        <w:t xml:space="preserve"> υπ</w:t>
      </w:r>
      <w:proofErr w:type="spellStart"/>
      <w:r w:rsidRPr="00603221">
        <w:rPr>
          <w:lang w:eastAsia="el-GR"/>
        </w:rPr>
        <w:t>ογρ</w:t>
      </w:r>
      <w:proofErr w:type="spellEnd"/>
      <w:r w:rsidRPr="00603221">
        <w:rPr>
          <w:lang w:eastAsia="el-GR"/>
        </w:rPr>
        <w:t>αφή)</w:t>
      </w:r>
    </w:p>
    <w:p w14:paraId="3682C8D2" w14:textId="77777777" w:rsidR="007A7DCA" w:rsidRPr="00603221" w:rsidRDefault="007A7DCA">
      <w:pPr>
        <w:suppressAutoHyphens w:val="0"/>
        <w:spacing w:after="0"/>
        <w:jc w:val="left"/>
        <w:rPr>
          <w:lang w:val="el-GR"/>
        </w:rPr>
      </w:pPr>
    </w:p>
    <w:p w14:paraId="525EEEF7" w14:textId="77777777" w:rsidR="007A7DCA" w:rsidRPr="00603221" w:rsidRDefault="007A7DCA" w:rsidP="00E82AF0">
      <w:pPr>
        <w:pStyle w:val="Heading3"/>
        <w:numPr>
          <w:ilvl w:val="0"/>
          <w:numId w:val="7"/>
        </w:numPr>
        <w:rPr>
          <w:rFonts w:cs="Tahoma"/>
          <w:szCs w:val="22"/>
          <w:u w:val="single"/>
          <w:lang w:val="el-GR"/>
        </w:rPr>
      </w:pPr>
      <w:bookmarkStart w:id="469" w:name="_Toc97194389"/>
      <w:bookmarkStart w:id="470" w:name="_Toc97194493"/>
      <w:bookmarkStart w:id="471" w:name="_Toc139985642"/>
      <w:r w:rsidRPr="00603221">
        <w:rPr>
          <w:rFonts w:cs="Tahoma"/>
          <w:szCs w:val="22"/>
          <w:u w:val="single"/>
          <w:lang w:val="el-GR"/>
        </w:rPr>
        <w:t>Εγγυητική Επιστολή Καλής Εκτέλεσης</w:t>
      </w:r>
      <w:bookmarkEnd w:id="469"/>
      <w:bookmarkEnd w:id="470"/>
      <w:bookmarkEnd w:id="471"/>
      <w:r w:rsidRPr="00603221">
        <w:rPr>
          <w:rFonts w:cs="Tahoma"/>
          <w:szCs w:val="22"/>
          <w:u w:val="single"/>
          <w:lang w:val="el-GR"/>
        </w:rPr>
        <w:t xml:space="preserve"> </w:t>
      </w:r>
    </w:p>
    <w:p w14:paraId="1F0248EF" w14:textId="77777777" w:rsidR="009B6AAD" w:rsidRPr="00603221" w:rsidRDefault="009B6AAD">
      <w:pPr>
        <w:suppressAutoHyphens w:val="0"/>
        <w:spacing w:after="0"/>
        <w:jc w:val="left"/>
        <w:rPr>
          <w:lang w:val="el-GR"/>
        </w:rPr>
      </w:pPr>
    </w:p>
    <w:p w14:paraId="35B4AC13" w14:textId="77777777" w:rsidR="007A7DCA" w:rsidRPr="00603221" w:rsidRDefault="007A7DCA" w:rsidP="007A7DCA">
      <w:pPr>
        <w:rPr>
          <w:lang w:val="el-GR"/>
        </w:rPr>
      </w:pPr>
      <w:bookmarkStart w:id="472" w:name="_Toc336420407"/>
      <w:r w:rsidRPr="00603221">
        <w:rPr>
          <w:lang w:val="el-GR"/>
        </w:rPr>
        <w:t>ΕΚΔΟΤΗΣ (Πλήρης επωνυμία).......................................................................</w:t>
      </w:r>
      <w:bookmarkEnd w:id="472"/>
    </w:p>
    <w:p w14:paraId="6F3A3808" w14:textId="77777777" w:rsidR="007A7DCA" w:rsidRPr="00603221" w:rsidRDefault="007A7DCA" w:rsidP="007A7DCA">
      <w:pPr>
        <w:jc w:val="right"/>
        <w:rPr>
          <w:lang w:val="el-GR"/>
        </w:rPr>
      </w:pPr>
      <w:r w:rsidRPr="00603221">
        <w:rPr>
          <w:lang w:val="el-GR"/>
        </w:rPr>
        <w:t>Ημερομηνία έκδοσης...........................</w:t>
      </w:r>
    </w:p>
    <w:p w14:paraId="278470A9" w14:textId="77777777"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1EE2D0A6"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7E6B2E31" w14:textId="77777777" w:rsidR="007A7DCA" w:rsidRPr="00603221" w:rsidRDefault="007A7DCA" w:rsidP="007A7DCA">
      <w:pPr>
        <w:rPr>
          <w:lang w:val="el-GR"/>
        </w:rPr>
      </w:pPr>
    </w:p>
    <w:p w14:paraId="70D80F59" w14:textId="77777777" w:rsidR="007A7DCA" w:rsidRPr="00603221" w:rsidRDefault="007A7DCA" w:rsidP="007A7DCA">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2BD1CBC9" w14:textId="77777777" w:rsidR="007A7DCA" w:rsidRPr="00603221" w:rsidRDefault="007A7DCA" w:rsidP="007A7DCA">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2A839AA3"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5D03709"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FDC033F"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667583D1"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54ED38C"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7C168DE7"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084ED447" w14:textId="77777777" w:rsidR="007A7DCA" w:rsidRPr="00603221" w:rsidRDefault="007A7DCA" w:rsidP="007A7DCA">
      <w:pPr>
        <w:rPr>
          <w:lang w:val="el-GR"/>
        </w:rPr>
      </w:pPr>
      <w:r w:rsidRPr="00603221">
        <w:rPr>
          <w:lang w:val="el-GR"/>
        </w:rPr>
        <w:t xml:space="preserve">ατομικά και για κάθε μία από αυτές και ως αλληλέγγυα και εις ολόκληρο υπόχρεων μεταξύ τους, εκ της </w:t>
      </w:r>
      <w:proofErr w:type="spellStart"/>
      <w:r w:rsidRPr="00603221">
        <w:rPr>
          <w:lang w:val="el-GR"/>
        </w:rPr>
        <w:t>ιδιότητάς</w:t>
      </w:r>
      <w:proofErr w:type="spellEnd"/>
      <w:r w:rsidRPr="00603221">
        <w:rPr>
          <w:lang w:val="el-GR"/>
        </w:rPr>
        <w:t xml:space="preserve"> τους ως μελών της ένωσης ή κοινοπραξίας,</w:t>
      </w:r>
    </w:p>
    <w:p w14:paraId="533256EC" w14:textId="77777777" w:rsidR="007A7DCA" w:rsidRPr="00603221" w:rsidRDefault="007A7DCA" w:rsidP="007A7DCA">
      <w:pPr>
        <w:rPr>
          <w:lang w:val="el-GR"/>
        </w:rPr>
      </w:pPr>
      <w:r w:rsidRPr="00603221">
        <w:rPr>
          <w:lang w:val="el-GR"/>
        </w:rPr>
        <w:t xml:space="preserve">για την καλή εκτέλεση της </w:t>
      </w:r>
      <w:proofErr w:type="spellStart"/>
      <w:r w:rsidRPr="00603221">
        <w:rPr>
          <w:lang w:val="el-GR"/>
        </w:rPr>
        <w:t>υπ</w:t>
      </w:r>
      <w:proofErr w:type="spellEnd"/>
      <w:r w:rsidRPr="00603221">
        <w:rPr>
          <w:lang w:val="el-GR"/>
        </w:rPr>
        <w:t xml:space="preserve"> </w:t>
      </w:r>
      <w:proofErr w:type="spellStart"/>
      <w:r w:rsidRPr="00603221">
        <w:rPr>
          <w:lang w:val="el-GR"/>
        </w:rPr>
        <w:t>αριθ</w:t>
      </w:r>
      <w:proofErr w:type="spellEnd"/>
      <w:r w:rsidRPr="00603221">
        <w:rPr>
          <w:lang w:val="el-GR"/>
        </w:rPr>
        <w:t xml:space="preserve"> ..... σύμβασης “(τίτλος σύμβασης)”, σύμφωνα με την (αριθμό/ημερομηνία) ........................ Διακήρυξη</w:t>
      </w:r>
      <w:r w:rsidR="003153CD" w:rsidRPr="00603221">
        <w:rPr>
          <w:lang w:val="el-GR"/>
        </w:rPr>
        <w:t>ς</w:t>
      </w:r>
      <w:r w:rsidRPr="00603221">
        <w:rPr>
          <w:lang w:val="el-GR"/>
        </w:rPr>
        <w:t>.</w:t>
      </w:r>
    </w:p>
    <w:p w14:paraId="4D3D7F3D"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4B472964" w14:textId="0A77EB5E" w:rsidR="007A7DCA" w:rsidRPr="00603221" w:rsidRDefault="007A7DCA" w:rsidP="007A7DCA">
      <w:pPr>
        <w:rPr>
          <w:lang w:val="el-GR"/>
        </w:rPr>
      </w:pPr>
      <w:r w:rsidRPr="00603221">
        <w:rPr>
          <w:lang w:val="el-GR"/>
        </w:rPr>
        <w:t xml:space="preserve">Η παρούσα ισχύει μέχρι και την ............... </w:t>
      </w:r>
      <w:bookmarkStart w:id="473"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DD27E9">
        <w:fldChar w:fldCharType="begin"/>
      </w:r>
      <w:r w:rsidR="00DD27E9" w:rsidRPr="00DD27E9">
        <w:rPr>
          <w:lang w:val="el-GR"/>
        </w:rPr>
        <w:instrText xml:space="preserve"> </w:instrText>
      </w:r>
      <w:r w:rsidR="00DD27E9">
        <w:instrText>REF</w:instrText>
      </w:r>
      <w:r w:rsidR="00DD27E9" w:rsidRPr="00DD27E9">
        <w:rPr>
          <w:lang w:val="el-GR"/>
        </w:rPr>
        <w:instrText xml:space="preserve"> _</w:instrText>
      </w:r>
      <w:r w:rsidR="00DD27E9">
        <w:instrText>Ref</w:instrText>
      </w:r>
      <w:r w:rsidR="00DD27E9" w:rsidRPr="00DD27E9">
        <w:rPr>
          <w:lang w:val="el-GR"/>
        </w:rPr>
        <w:instrText>496542746 \</w:instrText>
      </w:r>
      <w:r w:rsidR="00DD27E9">
        <w:instrText>r</w:instrText>
      </w:r>
      <w:r w:rsidR="00DD27E9" w:rsidRPr="00DD27E9">
        <w:rPr>
          <w:lang w:val="el-GR"/>
        </w:rPr>
        <w:instrText xml:space="preserve"> \</w:instrText>
      </w:r>
      <w:r w:rsidR="00DD27E9">
        <w:instrText>h</w:instrText>
      </w:r>
      <w:r w:rsidR="00DD27E9" w:rsidRPr="00DD27E9">
        <w:rPr>
          <w:lang w:val="el-GR"/>
        </w:rPr>
        <w:instrText xml:space="preserve">  \* </w:instrText>
      </w:r>
      <w:r w:rsidR="00DD27E9">
        <w:instrText>MERGEFORMAT</w:instrText>
      </w:r>
      <w:r w:rsidR="00DD27E9" w:rsidRPr="00DD27E9">
        <w:rPr>
          <w:lang w:val="el-GR"/>
        </w:rPr>
        <w:instrText xml:space="preserve"> </w:instrText>
      </w:r>
      <w:r w:rsidR="00DD27E9">
        <w:fldChar w:fldCharType="separate"/>
      </w:r>
      <w:r w:rsidR="00AD6C1A" w:rsidRPr="00AD6C1A">
        <w:rPr>
          <w:b/>
          <w:lang w:val="el-GR"/>
        </w:rPr>
        <w:t>4.1</w:t>
      </w:r>
      <w:r w:rsidR="00DD27E9">
        <w:fldChar w:fldCharType="end"/>
      </w:r>
      <w:r w:rsidR="00CA6082" w:rsidRPr="00603221">
        <w:rPr>
          <w:b/>
          <w:color w:val="000000" w:themeColor="text1"/>
          <w:lang w:val="el-GR"/>
        </w:rPr>
        <w:t xml:space="preserve"> της παρούσας</w:t>
      </w:r>
      <w:r w:rsidRPr="00603221">
        <w:rPr>
          <w:lang w:val="el-GR"/>
        </w:rPr>
        <w:t>)</w:t>
      </w:r>
    </w:p>
    <w:bookmarkEnd w:id="473"/>
    <w:p w14:paraId="040BC031"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51D8C9A1" w14:textId="77777777" w:rsidR="007A7DCA" w:rsidRPr="00603221" w:rsidRDefault="007A7DCA" w:rsidP="007A7DCA">
      <w:pPr>
        <w:jc w:val="right"/>
        <w:rPr>
          <w:lang w:val="el-GR"/>
        </w:rPr>
      </w:pPr>
    </w:p>
    <w:p w14:paraId="04BBF750" w14:textId="77777777" w:rsidR="007A7DCA" w:rsidRPr="00C622A6" w:rsidRDefault="007A7DCA" w:rsidP="007A7DCA">
      <w:pPr>
        <w:jc w:val="right"/>
        <w:rPr>
          <w:lang w:val="el-GR"/>
        </w:rPr>
      </w:pPr>
      <w:r w:rsidRPr="00C622A6">
        <w:rPr>
          <w:lang w:val="el-GR" w:eastAsia="el-GR"/>
        </w:rPr>
        <w:t>(Εξουσιοδοτημένη υπογραφή)</w:t>
      </w:r>
    </w:p>
    <w:p w14:paraId="3A0B7907" w14:textId="77777777" w:rsidR="00DA2A67" w:rsidRPr="00603221" w:rsidRDefault="00DA2A67">
      <w:pPr>
        <w:suppressAutoHyphens w:val="0"/>
        <w:spacing w:after="0"/>
        <w:jc w:val="left"/>
        <w:rPr>
          <w:b/>
          <w:bCs/>
          <w:lang w:val="el-GR"/>
        </w:rPr>
      </w:pPr>
      <w:r w:rsidRPr="00603221">
        <w:rPr>
          <w:lang w:val="el-GR"/>
        </w:rPr>
        <w:br w:type="page"/>
      </w:r>
    </w:p>
    <w:p w14:paraId="652EC786" w14:textId="6BFE6EEC" w:rsidR="00E75240" w:rsidRPr="00A93898" w:rsidRDefault="00754574" w:rsidP="00CF1C2C">
      <w:pPr>
        <w:pStyle w:val="Heading2"/>
        <w:numPr>
          <w:ilvl w:val="0"/>
          <w:numId w:val="0"/>
        </w:numPr>
        <w:ind w:left="576" w:hanging="576"/>
        <w:rPr>
          <w:rFonts w:cs="Tahoma"/>
          <w:lang w:val="el-GR"/>
        </w:rPr>
      </w:pPr>
      <w:bookmarkStart w:id="474" w:name="_Toc97194393"/>
      <w:bookmarkStart w:id="475" w:name="_Toc97194497"/>
      <w:bookmarkStart w:id="476" w:name="_Toc139985643"/>
      <w:r>
        <w:rPr>
          <w:rFonts w:cs="Tahoma"/>
          <w:lang w:val="el-GR"/>
        </w:rPr>
        <w:lastRenderedPageBreak/>
        <w:t xml:space="preserve">ΠΑΡΑΡΤΗΜΑ </w:t>
      </w:r>
      <w:r w:rsidR="003F4899">
        <w:rPr>
          <w:rFonts w:cs="Tahoma"/>
          <w:lang w:val="en-US"/>
        </w:rPr>
        <w:t>VIII</w:t>
      </w:r>
      <w:r w:rsidR="00E75240" w:rsidRPr="00A93898">
        <w:rPr>
          <w:rFonts w:cs="Tahoma"/>
          <w:lang w:val="el-GR"/>
        </w:rPr>
        <w:t>– ΕΝΗΜΕΡΩΣΗ ΓΙΑ ΤΗΝ ΕΠΕΞΕΡΓΑΣΙΑ ΠΡΟΣΩΠΙΚΩΝ ΔΕΔΟΜΕΝΩΝ</w:t>
      </w:r>
      <w:bookmarkEnd w:id="474"/>
      <w:bookmarkEnd w:id="475"/>
      <w:bookmarkEnd w:id="476"/>
      <w:r w:rsidR="00E75240" w:rsidRPr="00A93898">
        <w:rPr>
          <w:rFonts w:cs="Tahoma"/>
          <w:lang w:val="el-GR"/>
        </w:rPr>
        <w:t xml:space="preserve"> </w:t>
      </w:r>
    </w:p>
    <w:p w14:paraId="4EA9528B"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50D089CB"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6B430EC7"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069AE6ED"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7F99C4AC" w14:textId="77777777" w:rsidR="00E75240" w:rsidRPr="00821852" w:rsidRDefault="00E75240" w:rsidP="00E75240">
      <w:pPr>
        <w:rPr>
          <w:lang w:val="el-GR"/>
        </w:rPr>
      </w:pPr>
      <w:r w:rsidRPr="00821852">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821852">
        <w:rPr>
          <w:lang w:val="el-GR"/>
        </w:rPr>
        <w:t>προστηθέντες</w:t>
      </w:r>
      <w:proofErr w:type="spellEnd"/>
      <w:r w:rsidRPr="00821852">
        <w:rPr>
          <w:lang w:val="el-GR"/>
        </w:rPr>
        <w:t xml:space="preserve"> της, υπό τον όρο της τήρησης σε κάθε περίπτωση του απορρήτου.</w:t>
      </w:r>
    </w:p>
    <w:p w14:paraId="491AEBA0"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28CE3DC1"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0B23ECC8"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7C3F7C0F"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2406707D" w14:textId="54A4379E" w:rsidR="006C03D6" w:rsidRDefault="00E75240" w:rsidP="003F4899">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sectPr w:rsidR="006C03D6" w:rsidSect="00317788">
      <w:headerReference w:type="first" r:id="rId43"/>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CD674" w14:textId="77777777" w:rsidR="0009220A" w:rsidRDefault="0009220A">
      <w:pPr>
        <w:spacing w:after="0"/>
      </w:pPr>
      <w:r>
        <w:separator/>
      </w:r>
    </w:p>
  </w:endnote>
  <w:endnote w:type="continuationSeparator" w:id="0">
    <w:p w14:paraId="458CF15D" w14:textId="77777777" w:rsidR="0009220A" w:rsidRDefault="0009220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Klee One"/>
    <w:charset w:val="00"/>
    <w:family w:val="auto"/>
    <w:pitch w:val="variable"/>
  </w:font>
  <w:font w:name="Angsana New">
    <w:panose1 w:val="02020603050405020304"/>
    <w:charset w:val="DE"/>
    <w:family w:val="roman"/>
    <w:pitch w:val="variable"/>
    <w:sig w:usb0="81000003" w:usb1="00000000" w:usb2="00000000" w:usb3="00000000" w:csb0="00010001" w:csb1="00000000"/>
  </w:font>
  <w:font w:name="Tahoma">
    <w:panose1 w:val="020B0604030504040204"/>
    <w:charset w:val="A1"/>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Lucida Grande">
    <w:altName w:val="Times New Roman"/>
    <w:charset w:val="00"/>
    <w:family w:val="auto"/>
    <w:pitch w:val="variable"/>
    <w:sig w:usb0="E1000AEF" w:usb1="5000A1FF" w:usb2="00000000" w:usb3="00000000" w:csb0="000001BF" w:csb1="00000000"/>
  </w:font>
  <w:font w:name="Helvetica">
    <w:panose1 w:val="020B0504020202020204"/>
    <w:charset w:val="00"/>
    <w:family w:val="swiss"/>
    <w:pitch w:val="variable"/>
    <w:sig w:usb0="00000003" w:usb1="00000000" w:usb2="00000000" w:usb3="00000000" w:csb0="00000001" w:csb1="00000000"/>
  </w:font>
  <w:font w:name="Trebuchet MS Bold">
    <w:altName w:val="Trebuchet MS"/>
    <w:panose1 w:val="00000000000000000000"/>
    <w:charset w:val="00"/>
    <w:family w:val="auto"/>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EUAlbertina">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tblBorders>
        <w:top w:val="single" w:sz="4" w:space="0" w:color="auto"/>
      </w:tblBorders>
      <w:tblLayout w:type="fixed"/>
      <w:tblLook w:val="00A0" w:firstRow="1" w:lastRow="0" w:firstColumn="1" w:lastColumn="0" w:noHBand="0" w:noVBand="0"/>
    </w:tblPr>
    <w:tblGrid>
      <w:gridCol w:w="3415"/>
      <w:gridCol w:w="5332"/>
      <w:gridCol w:w="1108"/>
    </w:tblGrid>
    <w:tr w:rsidR="00DD27E9" w:rsidRPr="00A73BD3" w14:paraId="1F9B6000" w14:textId="77777777" w:rsidTr="004A042B">
      <w:tc>
        <w:tcPr>
          <w:tcW w:w="3415" w:type="dxa"/>
        </w:tcPr>
        <w:p w14:paraId="3D8A18DE" w14:textId="77777777" w:rsidR="00DD27E9" w:rsidRDefault="00DD27E9" w:rsidP="00DD27E9">
          <w:pPr>
            <w:pStyle w:val="Footer"/>
            <w:spacing w:after="0"/>
            <w:rPr>
              <w:rStyle w:val="PageNumber"/>
              <w:rFonts w:cs="Tahoma"/>
              <w:sz w:val="20"/>
              <w:lang w:val="el-GR"/>
            </w:rPr>
          </w:pPr>
        </w:p>
        <w:p w14:paraId="75E8C267" w14:textId="77777777" w:rsidR="00DD27E9" w:rsidRPr="001E54F6" w:rsidRDefault="00DD27E9" w:rsidP="00DD27E9">
          <w:pPr>
            <w:pStyle w:val="Footer"/>
            <w:spacing w:after="0"/>
            <w:rPr>
              <w:rStyle w:val="PageNumber"/>
              <w:rFonts w:cs="Tahoma"/>
              <w:sz w:val="20"/>
              <w:lang w:val="el-GR"/>
            </w:rPr>
          </w:pPr>
          <w:r w:rsidRPr="001E54F6">
            <w:rPr>
              <w:rStyle w:val="PageNumber"/>
              <w:rFonts w:cs="Tahoma"/>
              <w:sz w:val="20"/>
              <w:lang w:val="el-GR"/>
            </w:rPr>
            <w:t xml:space="preserve">Κοινωνία της Πληροφορίας </w:t>
          </w:r>
          <w:r>
            <w:rPr>
              <w:rStyle w:val="PageNumber"/>
              <w:rFonts w:cs="Tahoma"/>
              <w:sz w:val="20"/>
              <w:lang w:val="el-GR"/>
            </w:rPr>
            <w:t>Μ.</w:t>
          </w:r>
          <w:r w:rsidRPr="001E54F6">
            <w:rPr>
              <w:rStyle w:val="PageNumber"/>
              <w:rFonts w:cs="Tahoma"/>
              <w:sz w:val="20"/>
              <w:lang w:val="el-GR"/>
            </w:rPr>
            <w:t xml:space="preserve">Α.Ε. </w:t>
          </w:r>
        </w:p>
      </w:tc>
      <w:tc>
        <w:tcPr>
          <w:tcW w:w="5332" w:type="dxa"/>
        </w:tcPr>
        <w:p w14:paraId="7D76EDBD" w14:textId="444263BD" w:rsidR="00DD27E9" w:rsidRDefault="00DD27E9" w:rsidP="00DD27E9">
          <w:pPr>
            <w:pStyle w:val="Footer"/>
            <w:spacing w:after="0"/>
            <w:rPr>
              <w:rStyle w:val="PageNumber"/>
              <w:rFonts w:cs="Tahoma"/>
              <w:sz w:val="20"/>
              <w:lang w:val="el-GR"/>
            </w:rPr>
          </w:pPr>
        </w:p>
        <w:p w14:paraId="568B6378" w14:textId="77777777" w:rsidR="00DD27E9" w:rsidRDefault="00DD27E9" w:rsidP="00DD27E9">
          <w:pPr>
            <w:pStyle w:val="Footer"/>
            <w:spacing w:after="0"/>
            <w:rPr>
              <w:rStyle w:val="PageNumber"/>
              <w:rFonts w:cs="Tahoma"/>
              <w:sz w:val="20"/>
              <w:lang w:val="el-GR"/>
            </w:rPr>
          </w:pPr>
        </w:p>
        <w:p w14:paraId="3C73DD84" w14:textId="77777777" w:rsidR="00DD27E9" w:rsidRPr="001E54F6" w:rsidRDefault="00DD27E9" w:rsidP="00DD27E9">
          <w:pPr>
            <w:pStyle w:val="Footer"/>
            <w:spacing w:after="0"/>
            <w:rPr>
              <w:rStyle w:val="PageNumber"/>
              <w:rFonts w:cs="Tahoma"/>
              <w:sz w:val="20"/>
              <w:lang w:val="el-GR"/>
            </w:rPr>
          </w:pPr>
        </w:p>
      </w:tc>
      <w:tc>
        <w:tcPr>
          <w:tcW w:w="1108" w:type="dxa"/>
        </w:tcPr>
        <w:p w14:paraId="4405F283" w14:textId="77777777" w:rsidR="00DD27E9" w:rsidRPr="0039697A" w:rsidRDefault="00DD27E9" w:rsidP="00DD27E9">
          <w:pPr>
            <w:pStyle w:val="Footer"/>
            <w:spacing w:after="0"/>
            <w:jc w:val="right"/>
            <w:rPr>
              <w:rStyle w:val="PageNumber"/>
              <w:rFonts w:cs="Tahoma"/>
              <w:sz w:val="20"/>
              <w:lang w:val="el-GR"/>
            </w:rPr>
          </w:pPr>
        </w:p>
        <w:p w14:paraId="33355219" w14:textId="77777777" w:rsidR="00DD27E9" w:rsidRPr="001E54F6" w:rsidRDefault="00DD27E9" w:rsidP="00DD27E9">
          <w:pPr>
            <w:pStyle w:val="Footer"/>
            <w:spacing w:after="0"/>
            <w:jc w:val="right"/>
            <w:rPr>
              <w:rStyle w:val="PageNumber"/>
              <w:rFonts w:cs="Tahoma"/>
              <w:sz w:val="20"/>
            </w:rPr>
          </w:pPr>
          <w:r w:rsidRPr="001E54F6">
            <w:rPr>
              <w:rStyle w:val="PageNumber"/>
              <w:rFonts w:cs="Tahoma"/>
              <w:sz w:val="20"/>
            </w:rPr>
            <w:fldChar w:fldCharType="begin"/>
          </w:r>
          <w:r w:rsidRPr="001E54F6">
            <w:rPr>
              <w:rStyle w:val="PageNumber"/>
              <w:rFonts w:cs="Tahoma"/>
              <w:sz w:val="20"/>
            </w:rPr>
            <w:instrText xml:space="preserve"> PAGE </w:instrText>
          </w:r>
          <w:r w:rsidRPr="001E54F6">
            <w:rPr>
              <w:rStyle w:val="PageNumber"/>
              <w:rFonts w:cs="Tahoma"/>
              <w:sz w:val="20"/>
            </w:rPr>
            <w:fldChar w:fldCharType="separate"/>
          </w:r>
          <w:r>
            <w:rPr>
              <w:rStyle w:val="PageNumber"/>
              <w:sz w:val="20"/>
            </w:rPr>
            <w:t>39</w:t>
          </w:r>
          <w:r w:rsidRPr="001E54F6">
            <w:rPr>
              <w:rStyle w:val="PageNumber"/>
              <w:rFonts w:cs="Tahoma"/>
              <w:sz w:val="20"/>
            </w:rPr>
            <w:fldChar w:fldCharType="end"/>
          </w:r>
          <w:r w:rsidRPr="001E54F6">
            <w:rPr>
              <w:rStyle w:val="PageNumber"/>
              <w:rFonts w:cs="Tahoma"/>
              <w:sz w:val="20"/>
            </w:rPr>
            <w:t xml:space="preserve"> - </w:t>
          </w:r>
          <w:r w:rsidRPr="001E54F6">
            <w:rPr>
              <w:rStyle w:val="PageNumber"/>
              <w:rFonts w:cs="Tahoma"/>
              <w:sz w:val="20"/>
            </w:rPr>
            <w:fldChar w:fldCharType="begin"/>
          </w:r>
          <w:r w:rsidRPr="001E54F6">
            <w:rPr>
              <w:rStyle w:val="PageNumber"/>
              <w:rFonts w:cs="Tahoma"/>
              <w:sz w:val="20"/>
            </w:rPr>
            <w:instrText xml:space="preserve"> NUMPAGES </w:instrText>
          </w:r>
          <w:r w:rsidRPr="001E54F6">
            <w:rPr>
              <w:rStyle w:val="PageNumber"/>
              <w:rFonts w:cs="Tahoma"/>
              <w:sz w:val="20"/>
            </w:rPr>
            <w:fldChar w:fldCharType="separate"/>
          </w:r>
          <w:r>
            <w:rPr>
              <w:rStyle w:val="PageNumber"/>
              <w:sz w:val="20"/>
            </w:rPr>
            <w:t>94</w:t>
          </w:r>
          <w:r w:rsidRPr="001E54F6">
            <w:rPr>
              <w:rStyle w:val="PageNumber"/>
              <w:rFonts w:cs="Tahoma"/>
              <w:sz w:val="20"/>
            </w:rPr>
            <w:fldChar w:fldCharType="end"/>
          </w:r>
        </w:p>
      </w:tc>
    </w:tr>
  </w:tbl>
  <w:p w14:paraId="262FDAC1" w14:textId="7460B845" w:rsidR="00016F0C" w:rsidRPr="00603221" w:rsidRDefault="00016F0C" w:rsidP="00D84146">
    <w:pPr>
      <w:pStyle w:val="Footer"/>
      <w:rPr>
        <w:sz w:val="20"/>
        <w:szCs w:val="20"/>
      </w:rPr>
    </w:pPr>
  </w:p>
  <w:p w14:paraId="14E7DA0F" w14:textId="77777777" w:rsidR="00016F0C" w:rsidRPr="00D84146" w:rsidRDefault="00016F0C" w:rsidP="00D841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tblBorders>
        <w:top w:val="single" w:sz="4" w:space="0" w:color="auto"/>
      </w:tblBorders>
      <w:tblLayout w:type="fixed"/>
      <w:tblLook w:val="00A0" w:firstRow="1" w:lastRow="0" w:firstColumn="1" w:lastColumn="0" w:noHBand="0" w:noVBand="0"/>
    </w:tblPr>
    <w:tblGrid>
      <w:gridCol w:w="3415"/>
      <w:gridCol w:w="5332"/>
      <w:gridCol w:w="1108"/>
    </w:tblGrid>
    <w:tr w:rsidR="00016F0C" w:rsidRPr="00A73BD3" w14:paraId="6BE27358" w14:textId="77777777" w:rsidTr="00016F0C">
      <w:tc>
        <w:tcPr>
          <w:tcW w:w="3415" w:type="dxa"/>
        </w:tcPr>
        <w:p w14:paraId="4DAFCA49" w14:textId="77777777" w:rsidR="00016F0C" w:rsidRDefault="00016F0C" w:rsidP="00BE1BAD">
          <w:pPr>
            <w:pStyle w:val="Footer"/>
            <w:spacing w:after="0"/>
            <w:rPr>
              <w:rStyle w:val="PageNumber"/>
              <w:rFonts w:cs="Tahoma"/>
              <w:sz w:val="20"/>
              <w:lang w:val="el-GR"/>
            </w:rPr>
          </w:pPr>
        </w:p>
        <w:p w14:paraId="6BF023E4" w14:textId="77777777" w:rsidR="00016F0C" w:rsidRPr="001E54F6" w:rsidRDefault="00016F0C" w:rsidP="00BE1BAD">
          <w:pPr>
            <w:pStyle w:val="Footer"/>
            <w:spacing w:after="0"/>
            <w:rPr>
              <w:rStyle w:val="PageNumber"/>
              <w:rFonts w:cs="Tahoma"/>
              <w:sz w:val="20"/>
              <w:lang w:val="el-GR"/>
            </w:rPr>
          </w:pPr>
          <w:r w:rsidRPr="001E54F6">
            <w:rPr>
              <w:rStyle w:val="PageNumber"/>
              <w:rFonts w:cs="Tahoma"/>
              <w:sz w:val="20"/>
              <w:lang w:val="el-GR"/>
            </w:rPr>
            <w:t xml:space="preserve">Κοινωνία της Πληροφορίας </w:t>
          </w:r>
          <w:r>
            <w:rPr>
              <w:rStyle w:val="PageNumber"/>
              <w:rFonts w:cs="Tahoma"/>
              <w:sz w:val="20"/>
              <w:lang w:val="el-GR"/>
            </w:rPr>
            <w:t>Μ.</w:t>
          </w:r>
          <w:r w:rsidRPr="001E54F6">
            <w:rPr>
              <w:rStyle w:val="PageNumber"/>
              <w:rFonts w:cs="Tahoma"/>
              <w:sz w:val="20"/>
              <w:lang w:val="el-GR"/>
            </w:rPr>
            <w:t xml:space="preserve">Α.Ε. </w:t>
          </w:r>
        </w:p>
      </w:tc>
      <w:tc>
        <w:tcPr>
          <w:tcW w:w="5332" w:type="dxa"/>
        </w:tcPr>
        <w:p w14:paraId="769DC5B4" w14:textId="5C38CDC9" w:rsidR="00016F0C" w:rsidRDefault="00016F0C" w:rsidP="00BE1BAD">
          <w:pPr>
            <w:pStyle w:val="Footer"/>
            <w:spacing w:after="0"/>
            <w:rPr>
              <w:rStyle w:val="PageNumber"/>
              <w:rFonts w:cs="Tahoma"/>
              <w:sz w:val="20"/>
              <w:lang w:val="el-GR"/>
            </w:rPr>
          </w:pPr>
        </w:p>
        <w:p w14:paraId="1DB68F8A" w14:textId="77777777" w:rsidR="00016F0C" w:rsidRDefault="00016F0C" w:rsidP="00BE1BAD">
          <w:pPr>
            <w:pStyle w:val="Footer"/>
            <w:spacing w:after="0"/>
            <w:rPr>
              <w:rStyle w:val="PageNumber"/>
              <w:rFonts w:cs="Tahoma"/>
              <w:sz w:val="20"/>
              <w:lang w:val="el-GR"/>
            </w:rPr>
          </w:pPr>
        </w:p>
        <w:p w14:paraId="7FAD726D" w14:textId="77777777" w:rsidR="00016F0C" w:rsidRPr="001E54F6" w:rsidRDefault="00016F0C" w:rsidP="00BE1BAD">
          <w:pPr>
            <w:pStyle w:val="Footer"/>
            <w:spacing w:after="0"/>
            <w:rPr>
              <w:rStyle w:val="PageNumber"/>
              <w:rFonts w:cs="Tahoma"/>
              <w:sz w:val="20"/>
              <w:lang w:val="el-GR"/>
            </w:rPr>
          </w:pPr>
        </w:p>
      </w:tc>
      <w:tc>
        <w:tcPr>
          <w:tcW w:w="1108" w:type="dxa"/>
        </w:tcPr>
        <w:p w14:paraId="3C0BC2DF" w14:textId="77777777" w:rsidR="00016F0C" w:rsidRPr="0039697A" w:rsidRDefault="00016F0C" w:rsidP="00BE1BAD">
          <w:pPr>
            <w:pStyle w:val="Footer"/>
            <w:spacing w:after="0"/>
            <w:jc w:val="right"/>
            <w:rPr>
              <w:rStyle w:val="PageNumber"/>
              <w:rFonts w:cs="Tahoma"/>
              <w:sz w:val="20"/>
              <w:lang w:val="el-GR"/>
            </w:rPr>
          </w:pPr>
        </w:p>
        <w:p w14:paraId="2A3FC7D8" w14:textId="77777777" w:rsidR="00016F0C" w:rsidRPr="001E54F6" w:rsidRDefault="00340CC1" w:rsidP="00BE1BAD">
          <w:pPr>
            <w:pStyle w:val="Footer"/>
            <w:spacing w:after="0"/>
            <w:jc w:val="right"/>
            <w:rPr>
              <w:rStyle w:val="PageNumber"/>
              <w:rFonts w:cs="Tahoma"/>
              <w:sz w:val="20"/>
            </w:rPr>
          </w:pPr>
          <w:r w:rsidRPr="001E54F6">
            <w:rPr>
              <w:rStyle w:val="PageNumber"/>
              <w:rFonts w:cs="Tahoma"/>
              <w:sz w:val="20"/>
            </w:rPr>
            <w:fldChar w:fldCharType="begin"/>
          </w:r>
          <w:r w:rsidR="00016F0C" w:rsidRPr="001E54F6">
            <w:rPr>
              <w:rStyle w:val="PageNumber"/>
              <w:rFonts w:cs="Tahoma"/>
              <w:sz w:val="20"/>
            </w:rPr>
            <w:instrText xml:space="preserve"> PAGE </w:instrText>
          </w:r>
          <w:r w:rsidRPr="001E54F6">
            <w:rPr>
              <w:rStyle w:val="PageNumber"/>
              <w:rFonts w:cs="Tahoma"/>
              <w:sz w:val="20"/>
            </w:rPr>
            <w:fldChar w:fldCharType="separate"/>
          </w:r>
          <w:r w:rsidR="00D90B66">
            <w:rPr>
              <w:rStyle w:val="PageNumber"/>
              <w:rFonts w:cs="Tahoma"/>
              <w:noProof/>
              <w:sz w:val="20"/>
            </w:rPr>
            <w:t>89</w:t>
          </w:r>
          <w:r w:rsidRPr="001E54F6">
            <w:rPr>
              <w:rStyle w:val="PageNumber"/>
              <w:rFonts w:cs="Tahoma"/>
              <w:sz w:val="20"/>
            </w:rPr>
            <w:fldChar w:fldCharType="end"/>
          </w:r>
          <w:r w:rsidR="00016F0C" w:rsidRPr="001E54F6">
            <w:rPr>
              <w:rStyle w:val="PageNumber"/>
              <w:rFonts w:cs="Tahoma"/>
              <w:sz w:val="20"/>
            </w:rPr>
            <w:t xml:space="preserve"> - </w:t>
          </w:r>
          <w:r w:rsidRPr="001E54F6">
            <w:rPr>
              <w:rStyle w:val="PageNumber"/>
              <w:rFonts w:cs="Tahoma"/>
              <w:sz w:val="20"/>
            </w:rPr>
            <w:fldChar w:fldCharType="begin"/>
          </w:r>
          <w:r w:rsidR="00016F0C" w:rsidRPr="001E54F6">
            <w:rPr>
              <w:rStyle w:val="PageNumber"/>
              <w:rFonts w:cs="Tahoma"/>
              <w:sz w:val="20"/>
            </w:rPr>
            <w:instrText xml:space="preserve"> NUMPAGES </w:instrText>
          </w:r>
          <w:r w:rsidRPr="001E54F6">
            <w:rPr>
              <w:rStyle w:val="PageNumber"/>
              <w:rFonts w:cs="Tahoma"/>
              <w:sz w:val="20"/>
            </w:rPr>
            <w:fldChar w:fldCharType="separate"/>
          </w:r>
          <w:r w:rsidR="00D90B66">
            <w:rPr>
              <w:rStyle w:val="PageNumber"/>
              <w:rFonts w:cs="Tahoma"/>
              <w:noProof/>
              <w:sz w:val="20"/>
            </w:rPr>
            <w:t>91</w:t>
          </w:r>
          <w:r w:rsidRPr="001E54F6">
            <w:rPr>
              <w:rStyle w:val="PageNumber"/>
              <w:rFonts w:cs="Tahoma"/>
              <w:sz w:val="20"/>
            </w:rPr>
            <w:fldChar w:fldCharType="end"/>
          </w:r>
        </w:p>
      </w:tc>
    </w:tr>
  </w:tbl>
  <w:p w14:paraId="696FFAEA" w14:textId="77777777" w:rsidR="00016F0C" w:rsidRPr="00603221" w:rsidRDefault="00016F0C" w:rsidP="00D84146">
    <w:pPr>
      <w:pStyle w:val="Footer"/>
      <w:rPr>
        <w:sz w:val="20"/>
        <w:szCs w:val="20"/>
      </w:rPr>
    </w:pPr>
  </w:p>
  <w:p w14:paraId="07F9DE45" w14:textId="77777777" w:rsidR="00016F0C" w:rsidRPr="001D4D73" w:rsidRDefault="00016F0C">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tblLook w:val="00A0" w:firstRow="1" w:lastRow="0" w:firstColumn="1" w:lastColumn="0" w:noHBand="0" w:noVBand="0"/>
    </w:tblPr>
    <w:tblGrid>
      <w:gridCol w:w="8747"/>
      <w:gridCol w:w="1108"/>
    </w:tblGrid>
    <w:tr w:rsidR="00B57777" w14:paraId="6AEC4F6D" w14:textId="77777777">
      <w:tc>
        <w:tcPr>
          <w:tcW w:w="8747" w:type="dxa"/>
          <w:tcBorders>
            <w:top w:val="single" w:sz="4" w:space="0" w:color="000000"/>
          </w:tcBorders>
        </w:tcPr>
        <w:p w14:paraId="2C3BAADD" w14:textId="77777777" w:rsidR="00B57777" w:rsidRDefault="00B57777">
          <w:pPr>
            <w:pStyle w:val="Footer"/>
            <w:spacing w:after="0"/>
            <w:jc w:val="left"/>
            <w:rPr>
              <w:rStyle w:val="PageNumber"/>
              <w:sz w:val="20"/>
              <w:lang w:val="el-GR"/>
            </w:rPr>
          </w:pPr>
          <w:r>
            <w:rPr>
              <w:rStyle w:val="PageNumber"/>
              <w:sz w:val="20"/>
              <w:lang w:val="el-GR"/>
            </w:rPr>
            <w:t xml:space="preserve">Κοινωνία της Πληροφορίας Μ.Α.Ε. </w:t>
          </w:r>
        </w:p>
      </w:tc>
      <w:tc>
        <w:tcPr>
          <w:tcW w:w="1108" w:type="dxa"/>
          <w:tcBorders>
            <w:top w:val="single" w:sz="4" w:space="0" w:color="000000"/>
          </w:tcBorders>
        </w:tcPr>
        <w:p w14:paraId="0816BA0E" w14:textId="77777777" w:rsidR="00B57777" w:rsidRDefault="00B57777">
          <w:pPr>
            <w:pStyle w:val="Footer"/>
            <w:spacing w:after="0"/>
            <w:jc w:val="right"/>
            <w:rPr>
              <w:rStyle w:val="PageNumbe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78</w:t>
          </w:r>
          <w:r>
            <w:rPr>
              <w:rStyle w:val="PageNumber"/>
              <w:sz w:val="20"/>
            </w:rPr>
            <w:fldChar w:fldCharType="end"/>
          </w:r>
          <w:r>
            <w:rPr>
              <w:rStyle w:val="PageNumber"/>
              <w:sz w:val="20"/>
            </w:rPr>
            <w:t xml:space="preserve"> - </w:t>
          </w:r>
          <w:r>
            <w:rPr>
              <w:rStyle w:val="PageNumber"/>
              <w:sz w:val="20"/>
            </w:rPr>
            <w:fldChar w:fldCharType="begin"/>
          </w:r>
          <w:r>
            <w:rPr>
              <w:rStyle w:val="PageNumber"/>
              <w:sz w:val="20"/>
            </w:rPr>
            <w:instrText xml:space="preserve"> NUMPAGES </w:instrText>
          </w:r>
          <w:r>
            <w:rPr>
              <w:rStyle w:val="PageNumber"/>
              <w:sz w:val="20"/>
            </w:rPr>
            <w:fldChar w:fldCharType="separate"/>
          </w:r>
          <w:r>
            <w:rPr>
              <w:rStyle w:val="PageNumber"/>
              <w:noProof/>
              <w:sz w:val="20"/>
            </w:rPr>
            <w:t>91</w:t>
          </w:r>
          <w:r>
            <w:rPr>
              <w:rStyle w:val="PageNumber"/>
              <w:sz w:val="20"/>
            </w:rPr>
            <w:fldChar w:fldCharType="end"/>
          </w:r>
        </w:p>
      </w:tc>
    </w:tr>
  </w:tbl>
  <w:p w14:paraId="06AFE61D" w14:textId="77777777" w:rsidR="00B57777" w:rsidRDefault="00B57777" w:rsidP="00305A16">
    <w:pPr>
      <w:pStyle w:val="Footer"/>
      <w:tabs>
        <w:tab w:val="left" w:pos="7752"/>
      </w:tabs>
      <w:jc w:val="right"/>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07538" w14:textId="77777777" w:rsidR="00B57777" w:rsidRDefault="00B57777">
    <w:pPr>
      <w:pStyle w:val="Footer"/>
      <w:spacing w:after="0"/>
      <w:rPr>
        <w:rStyle w:val="PageNumber"/>
        <w:sz w:val="20"/>
      </w:rPr>
    </w:pPr>
  </w:p>
  <w:tbl>
    <w:tblPr>
      <w:tblW w:w="9855" w:type="dxa"/>
      <w:tblLook w:val="00A0" w:firstRow="1" w:lastRow="0" w:firstColumn="1" w:lastColumn="0" w:noHBand="0" w:noVBand="0"/>
    </w:tblPr>
    <w:tblGrid>
      <w:gridCol w:w="8747"/>
      <w:gridCol w:w="1108"/>
    </w:tblGrid>
    <w:tr w:rsidR="00B57777" w14:paraId="333E69FA" w14:textId="77777777">
      <w:tc>
        <w:tcPr>
          <w:tcW w:w="8747" w:type="dxa"/>
          <w:tcBorders>
            <w:top w:val="single" w:sz="4" w:space="0" w:color="000000"/>
          </w:tcBorders>
        </w:tcPr>
        <w:p w14:paraId="6C2DA51B" w14:textId="77777777" w:rsidR="00B57777" w:rsidRDefault="00B57777">
          <w:pPr>
            <w:pStyle w:val="Footer"/>
            <w:spacing w:after="0"/>
            <w:jc w:val="left"/>
            <w:rPr>
              <w:rStyle w:val="PageNumber"/>
              <w:sz w:val="20"/>
              <w:lang w:val="el-GR"/>
            </w:rPr>
          </w:pPr>
          <w:r>
            <w:rPr>
              <w:rStyle w:val="PageNumber"/>
              <w:sz w:val="20"/>
              <w:lang w:val="el-GR"/>
            </w:rPr>
            <w:t xml:space="preserve">Κοινωνία της Πληροφορίας Μ.Α.Ε. </w:t>
          </w:r>
        </w:p>
      </w:tc>
      <w:tc>
        <w:tcPr>
          <w:tcW w:w="1108" w:type="dxa"/>
          <w:tcBorders>
            <w:top w:val="single" w:sz="4" w:space="0" w:color="000000"/>
          </w:tcBorders>
        </w:tcPr>
        <w:p w14:paraId="2E23ECC1" w14:textId="77777777" w:rsidR="00B57777" w:rsidRDefault="00B57777">
          <w:pPr>
            <w:pStyle w:val="Footer"/>
            <w:spacing w:after="0"/>
            <w:jc w:val="right"/>
            <w:rPr>
              <w:rStyle w:val="PageNumbe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7</w:t>
          </w:r>
          <w:r>
            <w:rPr>
              <w:rStyle w:val="PageNumber"/>
              <w:sz w:val="20"/>
            </w:rPr>
            <w:fldChar w:fldCharType="end"/>
          </w:r>
          <w:r>
            <w:rPr>
              <w:rStyle w:val="PageNumber"/>
              <w:sz w:val="20"/>
            </w:rPr>
            <w:t xml:space="preserve"> - </w:t>
          </w:r>
          <w:r>
            <w:rPr>
              <w:rStyle w:val="PageNumber"/>
              <w:sz w:val="20"/>
            </w:rPr>
            <w:fldChar w:fldCharType="begin"/>
          </w:r>
          <w:r>
            <w:rPr>
              <w:rStyle w:val="PageNumber"/>
              <w:sz w:val="20"/>
            </w:rPr>
            <w:instrText xml:space="preserve"> NUMPAGES </w:instrText>
          </w:r>
          <w:r>
            <w:rPr>
              <w:rStyle w:val="PageNumber"/>
              <w:sz w:val="20"/>
            </w:rPr>
            <w:fldChar w:fldCharType="separate"/>
          </w:r>
          <w:r>
            <w:rPr>
              <w:rStyle w:val="PageNumber"/>
              <w:noProof/>
              <w:sz w:val="20"/>
            </w:rPr>
            <w:t>90</w:t>
          </w:r>
          <w:r>
            <w:rPr>
              <w:rStyle w:val="PageNumber"/>
              <w:sz w:val="20"/>
            </w:rPr>
            <w:fldChar w:fldCharType="end"/>
          </w:r>
        </w:p>
      </w:tc>
    </w:tr>
  </w:tbl>
  <w:p w14:paraId="7C7468B2" w14:textId="77777777" w:rsidR="00B57777" w:rsidRDefault="00B57777" w:rsidP="00305A16">
    <w:pPr>
      <w:pStyle w:val="Footer"/>
      <w:tabs>
        <w:tab w:val="left" w:pos="1860"/>
      </w:tabs>
      <w:spacing w:after="0"/>
      <w:jc w:val="right"/>
      <w:rPr>
        <w:sz w:val="20"/>
        <w:lang w:val="el-GR"/>
      </w:rPr>
    </w:pPr>
  </w:p>
  <w:p w14:paraId="18E15C71" w14:textId="77777777" w:rsidR="00B57777" w:rsidRDefault="00B57777"/>
  <w:p w14:paraId="18A4248F" w14:textId="77777777" w:rsidR="00B57777" w:rsidRDefault="00B57777"/>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A8E53" w14:textId="77777777" w:rsidR="00016F0C" w:rsidRDefault="00016F0C">
    <w:pPr>
      <w:pStyle w:val="Footer"/>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016F0C" w:rsidRPr="00A73BD3" w14:paraId="65319EAA" w14:textId="77777777" w:rsidTr="003366E9">
      <w:tc>
        <w:tcPr>
          <w:tcW w:w="8747" w:type="dxa"/>
          <w:tcBorders>
            <w:top w:val="single" w:sz="4" w:space="0" w:color="auto"/>
          </w:tcBorders>
        </w:tcPr>
        <w:p w14:paraId="0582E5EA" w14:textId="77777777" w:rsidR="00016F0C" w:rsidRPr="003329FF" w:rsidRDefault="00016F0C" w:rsidP="006B55CD">
          <w:pPr>
            <w:pStyle w:val="Footer"/>
            <w:spacing w:after="0"/>
            <w:rPr>
              <w:rStyle w:val="PageNumber"/>
              <w:rFonts w:cs="Tahoma"/>
              <w:sz w:val="20"/>
              <w:lang w:val="el-GR"/>
            </w:rPr>
          </w:pPr>
          <w:r w:rsidRPr="003329FF">
            <w:rPr>
              <w:rStyle w:val="PageNumber"/>
              <w:rFonts w:cs="Tahoma"/>
              <w:sz w:val="20"/>
              <w:lang w:val="el-GR"/>
            </w:rPr>
            <w:t xml:space="preserve">Κοινωνία της Πληροφορίας </w:t>
          </w:r>
          <w:r>
            <w:rPr>
              <w:rStyle w:val="PageNumber"/>
              <w:rFonts w:cs="Tahoma"/>
              <w:sz w:val="20"/>
              <w:lang w:val="el-GR"/>
            </w:rPr>
            <w:t>Μ.</w:t>
          </w:r>
          <w:r w:rsidRPr="003329FF">
            <w:rPr>
              <w:rStyle w:val="PageNumber"/>
              <w:rFonts w:cs="Tahoma"/>
              <w:sz w:val="20"/>
              <w:lang w:val="el-GR"/>
            </w:rPr>
            <w:t xml:space="preserve">Α.Ε. </w:t>
          </w:r>
        </w:p>
      </w:tc>
      <w:tc>
        <w:tcPr>
          <w:tcW w:w="1108" w:type="dxa"/>
          <w:tcBorders>
            <w:top w:val="single" w:sz="4" w:space="0" w:color="auto"/>
          </w:tcBorders>
        </w:tcPr>
        <w:p w14:paraId="09BAFABB" w14:textId="77777777" w:rsidR="00016F0C" w:rsidRPr="003329FF" w:rsidRDefault="00340CC1" w:rsidP="003329FF">
          <w:pPr>
            <w:pStyle w:val="Footer"/>
            <w:spacing w:after="0"/>
            <w:jc w:val="right"/>
            <w:rPr>
              <w:rStyle w:val="PageNumber"/>
              <w:rFonts w:cs="Tahoma"/>
              <w:sz w:val="20"/>
            </w:rPr>
          </w:pPr>
          <w:r w:rsidRPr="003329FF">
            <w:rPr>
              <w:rStyle w:val="PageNumber"/>
              <w:rFonts w:cs="Tahoma"/>
              <w:sz w:val="20"/>
            </w:rPr>
            <w:fldChar w:fldCharType="begin"/>
          </w:r>
          <w:r w:rsidR="00016F0C" w:rsidRPr="003329FF">
            <w:rPr>
              <w:rStyle w:val="PageNumber"/>
              <w:rFonts w:cs="Tahoma"/>
              <w:sz w:val="20"/>
            </w:rPr>
            <w:instrText xml:space="preserve"> PAGE </w:instrText>
          </w:r>
          <w:r w:rsidRPr="003329FF">
            <w:rPr>
              <w:rStyle w:val="PageNumber"/>
              <w:rFonts w:cs="Tahoma"/>
              <w:sz w:val="20"/>
            </w:rPr>
            <w:fldChar w:fldCharType="separate"/>
          </w:r>
          <w:r w:rsidR="00D90B66">
            <w:rPr>
              <w:rStyle w:val="PageNumber"/>
              <w:rFonts w:cs="Tahoma"/>
              <w:noProof/>
              <w:sz w:val="20"/>
            </w:rPr>
            <w:t>94</w:t>
          </w:r>
          <w:r w:rsidRPr="003329FF">
            <w:rPr>
              <w:rStyle w:val="PageNumber"/>
              <w:rFonts w:cs="Tahoma"/>
              <w:sz w:val="20"/>
            </w:rPr>
            <w:fldChar w:fldCharType="end"/>
          </w:r>
          <w:r w:rsidR="00016F0C" w:rsidRPr="003329FF">
            <w:rPr>
              <w:rStyle w:val="PageNumber"/>
              <w:rFonts w:cs="Tahoma"/>
              <w:sz w:val="20"/>
            </w:rPr>
            <w:t xml:space="preserve"> - </w:t>
          </w:r>
          <w:r w:rsidRPr="003329FF">
            <w:rPr>
              <w:rStyle w:val="PageNumber"/>
              <w:rFonts w:cs="Tahoma"/>
              <w:sz w:val="20"/>
            </w:rPr>
            <w:fldChar w:fldCharType="begin"/>
          </w:r>
          <w:r w:rsidR="00016F0C" w:rsidRPr="003329FF">
            <w:rPr>
              <w:rStyle w:val="PageNumber"/>
              <w:rFonts w:cs="Tahoma"/>
              <w:sz w:val="20"/>
            </w:rPr>
            <w:instrText xml:space="preserve"> NUMPAGES </w:instrText>
          </w:r>
          <w:r w:rsidRPr="003329FF">
            <w:rPr>
              <w:rStyle w:val="PageNumber"/>
              <w:rFonts w:cs="Tahoma"/>
              <w:sz w:val="20"/>
            </w:rPr>
            <w:fldChar w:fldCharType="separate"/>
          </w:r>
          <w:r w:rsidR="00D90B66">
            <w:rPr>
              <w:rStyle w:val="PageNumber"/>
              <w:rFonts w:cs="Tahoma"/>
              <w:noProof/>
              <w:sz w:val="20"/>
            </w:rPr>
            <w:t>94</w:t>
          </w:r>
          <w:r w:rsidRPr="003329FF">
            <w:rPr>
              <w:rStyle w:val="PageNumber"/>
              <w:rFonts w:cs="Tahoma"/>
              <w:sz w:val="20"/>
            </w:rPr>
            <w:fldChar w:fldCharType="end"/>
          </w:r>
        </w:p>
      </w:tc>
    </w:tr>
  </w:tbl>
  <w:p w14:paraId="3BA0CB95" w14:textId="77777777" w:rsidR="00016F0C" w:rsidRDefault="00016F0C" w:rsidP="00AE28D7">
    <w:pPr>
      <w:pStyle w:val="Footer"/>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F2CF5" w14:textId="77777777" w:rsidR="0009220A" w:rsidRDefault="0009220A">
      <w:pPr>
        <w:spacing w:after="0"/>
      </w:pPr>
      <w:r>
        <w:separator/>
      </w:r>
    </w:p>
  </w:footnote>
  <w:footnote w:type="continuationSeparator" w:id="0">
    <w:p w14:paraId="1249E297" w14:textId="77777777" w:rsidR="0009220A" w:rsidRDefault="0009220A">
      <w:pPr>
        <w:spacing w:after="0"/>
      </w:pPr>
      <w:r>
        <w:continuationSeparator/>
      </w:r>
    </w:p>
  </w:footnote>
  <w:footnote w:id="1">
    <w:p w14:paraId="12E7FBB1" w14:textId="77777777" w:rsidR="00016F0C" w:rsidRPr="006B2C94" w:rsidRDefault="00016F0C" w:rsidP="00F64037">
      <w:pPr>
        <w:pStyle w:val="FootnoteText"/>
        <w:rPr>
          <w:lang w:val="el-GR"/>
        </w:rPr>
      </w:pPr>
      <w:r>
        <w:rPr>
          <w:rStyle w:val="a"/>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Hyperlink"/>
            <w:lang w:val="el-GR"/>
          </w:rPr>
          <w:t>Promitheus ESPDint </w:t>
        </w:r>
      </w:hyperlink>
      <w:r w:rsidRPr="006F5660">
        <w:rPr>
          <w:lang w:val="el-GR"/>
        </w:rPr>
        <w:t>(</w:t>
      </w:r>
      <w:hyperlink r:id="rId2" w:tgtFrame="_blank" w:history="1">
        <w:r w:rsidRPr="006F5660">
          <w:rPr>
            <w:rStyle w:val="Hyperlink"/>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Hyperlink"/>
            <w:lang w:val="el-GR" w:bidi="en-US"/>
          </w:rPr>
          <w:t>www</w:t>
        </w:r>
        <w:r w:rsidRPr="006F5660">
          <w:rPr>
            <w:rStyle w:val="Hyperlink"/>
            <w:lang w:val="el-GR"/>
          </w:rPr>
          <w:t>.</w:t>
        </w:r>
        <w:r w:rsidRPr="006F5660">
          <w:rPr>
            <w:rStyle w:val="Hyperlink"/>
            <w:lang w:val="el-GR" w:bidi="en-US"/>
          </w:rPr>
          <w:t>promitheus</w:t>
        </w:r>
        <w:r w:rsidRPr="006F5660">
          <w:rPr>
            <w:rStyle w:val="Hyperlink"/>
            <w:lang w:val="el-GR"/>
          </w:rPr>
          <w:t>.</w:t>
        </w:r>
        <w:r w:rsidRPr="006F5660">
          <w:rPr>
            <w:rStyle w:val="Hyperlink"/>
            <w:lang w:val="el-GR" w:bidi="en-US"/>
          </w:rPr>
          <w:t>gov</w:t>
        </w:r>
        <w:r w:rsidRPr="006F5660">
          <w:rPr>
            <w:rStyle w:val="Hyperlink"/>
            <w:lang w:val="el-GR"/>
          </w:rPr>
          <w:t>.</w:t>
        </w:r>
        <w:r w:rsidRPr="006F5660">
          <w:rPr>
            <w:rStyle w:val="Hyperlink"/>
            <w:lang w:val="el-GR" w:bidi="en-US"/>
          </w:rPr>
          <w:t>gr</w:t>
        </w:r>
      </w:hyperlink>
      <w:r w:rsidRPr="006F5660">
        <w:rPr>
          <w:lang w:val="el-GR"/>
        </w:rPr>
        <w:t xml:space="preserve"> </w:t>
      </w:r>
      <w:proofErr w:type="spellStart"/>
      <w:r w:rsidRPr="006F5660">
        <w:rPr>
          <w:lang w:val="el-GR"/>
        </w:rPr>
        <w:t>Πρβλ</w:t>
      </w:r>
      <w:proofErr w:type="spellEnd"/>
      <w:r w:rsidRPr="006F5660">
        <w:rPr>
          <w:lang w:val="el-GR"/>
        </w:rPr>
        <w:t xml:space="preserve">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Hyperlink"/>
            <w:lang w:val="el-GR"/>
          </w:rPr>
          <w:t>https://eur-lex.europa.eu/legal-content/EL/TXT/HTML/?uri=CELEX:32016R0007R(01)&amp;from=EL</w:t>
        </w:r>
      </w:hyperlink>
      <w:r>
        <w:rPr>
          <w:lang w:val="el-GR"/>
        </w:rPr>
        <w:t xml:space="preserve">  </w:t>
      </w:r>
    </w:p>
  </w:footnote>
  <w:footnote w:id="2">
    <w:p w14:paraId="68AF8074" w14:textId="77777777" w:rsidR="00016F0C" w:rsidRPr="00BD65F6" w:rsidRDefault="00016F0C" w:rsidP="00F64037">
      <w:pPr>
        <w:pStyle w:val="FootnoteText"/>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3">
    <w:p w14:paraId="2FDFC319" w14:textId="77777777" w:rsidR="00016F0C" w:rsidRPr="005B2FD1" w:rsidRDefault="00016F0C" w:rsidP="00C27CEC">
      <w:pPr>
        <w:pStyle w:val="FootnoteText"/>
        <w:ind w:left="0"/>
        <w:rPr>
          <w:strike/>
          <w:color w:val="000000"/>
          <w:lang w:val="el-GR"/>
        </w:rPr>
      </w:pPr>
      <w:r>
        <w:rPr>
          <w:lang w:val="el-GR"/>
        </w:rPr>
        <w:t xml:space="preserve">           </w:t>
      </w:r>
      <w:r>
        <w:rPr>
          <w:rStyle w:val="0"/>
        </w:rPr>
        <w:footnoteRef/>
      </w:r>
      <w:r>
        <w:rPr>
          <w:lang w:val="el-GR"/>
        </w:rPr>
        <w:t xml:space="preserve">     </w:t>
      </w:r>
      <w:proofErr w:type="spellStart"/>
      <w:r w:rsidRPr="005609B2">
        <w:rPr>
          <w:color w:val="000000"/>
          <w:lang w:val="el-GR"/>
        </w:rPr>
        <w:t>Πρβλ</w:t>
      </w:r>
      <w:proofErr w:type="spellEnd"/>
      <w:r w:rsidRPr="005609B2">
        <w:rPr>
          <w:color w:val="000000"/>
          <w:lang w:val="el-GR"/>
        </w:rPr>
        <w:t>. παρ. 12 άρθρου 80 του ν.4412/2016</w:t>
      </w:r>
    </w:p>
  </w:footnote>
  <w:footnote w:id="4">
    <w:p w14:paraId="364C7192" w14:textId="77777777" w:rsidR="00016F0C" w:rsidRPr="006B2C94" w:rsidRDefault="00016F0C" w:rsidP="002B2F6A">
      <w:pPr>
        <w:pStyle w:val="FootnoteText"/>
        <w:rPr>
          <w:lang w:val="el-GR"/>
        </w:rPr>
      </w:pPr>
      <w:r>
        <w:rPr>
          <w:rStyle w:val="a"/>
        </w:rPr>
        <w:footnoteRef/>
      </w:r>
      <w:r>
        <w:rPr>
          <w:lang w:val="el-GR"/>
        </w:rPr>
        <w:tab/>
      </w:r>
      <w:r>
        <w:rPr>
          <w:lang w:val="el-GR"/>
        </w:rPr>
        <w:t>Άρθρο 96, παρ. 7 του ν. 4412/2016</w:t>
      </w:r>
    </w:p>
  </w:footnote>
  <w:footnote w:id="5">
    <w:p w14:paraId="2DADBF90" w14:textId="77777777" w:rsidR="00016F0C" w:rsidRPr="009C1E20" w:rsidRDefault="00016F0C" w:rsidP="002B2F6A">
      <w:pPr>
        <w:pStyle w:val="FootnoteText"/>
        <w:rPr>
          <w:lang w:val="el-GR"/>
        </w:rPr>
      </w:pPr>
      <w:r>
        <w:rPr>
          <w:rStyle w:val="FootnoteReference"/>
        </w:rPr>
        <w:footnoteRef/>
      </w:r>
      <w:r w:rsidRPr="009C1E20">
        <w:rPr>
          <w:lang w:val="el-GR"/>
        </w:rPr>
        <w:t xml:space="preserve">  </w:t>
      </w:r>
      <w:r>
        <w:rPr>
          <w:lang w:val="el-GR"/>
        </w:rPr>
        <w:t xml:space="preserve">    </w:t>
      </w:r>
      <w:r>
        <w:rPr>
          <w:lang w:val="el-GR"/>
        </w:rPr>
        <w:t>Άρθρο 15 ΚΥΑ ΕΣΗΔΗΣ Προμήθειες και Υπηρεσίες</w:t>
      </w:r>
    </w:p>
  </w:footnote>
  <w:footnote w:id="6">
    <w:p w14:paraId="7D9AC2C3" w14:textId="77777777" w:rsidR="00016F0C" w:rsidRPr="00F93782" w:rsidRDefault="00016F0C" w:rsidP="00486D17">
      <w:pPr>
        <w:pStyle w:val="FootnoteText"/>
        <w:rPr>
          <w:lang w:val="el-GR"/>
        </w:rPr>
      </w:pPr>
      <w:r>
        <w:rPr>
          <w:rStyle w:val="FootnoteReference"/>
        </w:rPr>
        <w:footnoteRef/>
      </w:r>
      <w:r w:rsidRPr="00F93782">
        <w:rPr>
          <w:lang w:val="el-GR"/>
        </w:rPr>
        <w:t xml:space="preserve"> </w:t>
      </w:r>
      <w:r>
        <w:rPr>
          <w:lang w:val="el-GR"/>
        </w:rPr>
        <w:t xml:space="preserve">     </w:t>
      </w:r>
      <w:r>
        <w:rPr>
          <w:lang w:val="el-GR"/>
        </w:rPr>
        <w:t xml:space="preserve">Άρθρο 13 παρ. 1.4 και 1.5 της </w:t>
      </w:r>
      <w:r w:rsidRPr="00184870">
        <w:rPr>
          <w:lang w:val="el-GR"/>
        </w:rPr>
        <w:t>Κ.Υ.Α. ΕΣΗΔΗΣ Προμήθειες και Υπηρεσίες</w:t>
      </w:r>
    </w:p>
  </w:footnote>
  <w:footnote w:id="7">
    <w:p w14:paraId="352EAFAC" w14:textId="77777777" w:rsidR="00016F0C" w:rsidRPr="00FF4138" w:rsidRDefault="00016F0C" w:rsidP="00FE0D21">
      <w:pPr>
        <w:pStyle w:val="FootnoteText"/>
        <w:rPr>
          <w:lang w:val="el-GR"/>
        </w:rPr>
      </w:pPr>
      <w:r>
        <w:rPr>
          <w:rStyle w:val="0"/>
        </w:rPr>
        <w:footnoteRef/>
      </w:r>
      <w:r>
        <w:rPr>
          <w:lang w:val="el-GR"/>
        </w:rPr>
        <w:tab/>
      </w:r>
      <w:proofErr w:type="spellStart"/>
      <w:r w:rsidRPr="004759D3">
        <w:rPr>
          <w:lang w:val="el-GR"/>
        </w:rPr>
        <w:t>Πρβλ</w:t>
      </w:r>
      <w:proofErr w:type="spellEnd"/>
      <w:r w:rsidRPr="004759D3">
        <w:rPr>
          <w:lang w:val="el-GR"/>
        </w:rPr>
        <w:t xml:space="preserve">. </w:t>
      </w:r>
      <w:r>
        <w:rPr>
          <w:lang w:val="el-GR"/>
        </w:rPr>
        <w:t>άρθρο</w:t>
      </w:r>
      <w:r w:rsidRPr="004759D3">
        <w:rPr>
          <w:lang w:val="el-GR"/>
        </w:rPr>
        <w:t xml:space="preserve"> 132, παρ. 1δ), περ. </w:t>
      </w:r>
      <w:proofErr w:type="spellStart"/>
      <w:r w:rsidRPr="004759D3">
        <w:rPr>
          <w:lang w:val="el-GR"/>
        </w:rPr>
        <w:t>αα</w:t>
      </w:r>
      <w:proofErr w:type="spellEnd"/>
      <w:r w:rsidRPr="004759D3">
        <w:rPr>
          <w:lang w:val="el-GR"/>
        </w:rPr>
        <w:t xml:space="preserve"> του ν. 4412/2016</w:t>
      </w:r>
      <w:r>
        <w:rPr>
          <w:lang w:val="el-GR"/>
        </w:rPr>
        <w:t>.</w:t>
      </w:r>
      <w:r w:rsidRPr="004759D3">
        <w:rPr>
          <w:lang w:val="el-GR"/>
        </w:rPr>
        <w:t xml:space="preserve"> </w:t>
      </w:r>
      <w:proofErr w:type="spellStart"/>
      <w:r w:rsidRPr="004759D3">
        <w:rPr>
          <w:lang w:val="el-GR"/>
        </w:rPr>
        <w:t>Πρβλ</w:t>
      </w:r>
      <w:proofErr w:type="spellEnd"/>
      <w:r w:rsidRPr="004759D3">
        <w:rPr>
          <w:lang w:val="el-GR"/>
        </w:rPr>
        <w:t xml:space="preserve">.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8">
    <w:p w14:paraId="5B1624A3" w14:textId="77777777" w:rsidR="00016F0C" w:rsidRPr="00CB013D" w:rsidRDefault="00016F0C" w:rsidP="005052FB">
      <w:pPr>
        <w:pStyle w:val="FootnoteText"/>
        <w:rPr>
          <w:ins w:id="352" w:author="Author"/>
          <w:del w:id="353" w:author="Author"/>
          <w:lang w:val="el-GR"/>
        </w:rPr>
      </w:pPr>
      <w:r w:rsidRPr="00022C43">
        <w:rPr>
          <w:rStyle w:val="0"/>
        </w:rPr>
        <w:footnoteRef/>
      </w:r>
      <w:r w:rsidRPr="00CB013D">
        <w:rPr>
          <w:lang w:val="el-GR"/>
        </w:rPr>
        <w:t xml:space="preserve">  </w:t>
      </w:r>
      <w:r w:rsidRPr="00CB013D">
        <w:rPr>
          <w:lang w:val="el-GR"/>
        </w:rPr>
        <w:tab/>
      </w:r>
      <w:r>
        <w:rPr>
          <w:lang w:val="el-GR"/>
        </w:rPr>
        <w:t>Ά</w:t>
      </w:r>
      <w:r w:rsidRPr="00022C43">
        <w:rPr>
          <w:lang w:val="el-GR"/>
        </w:rPr>
        <w:t>ρθρο</w:t>
      </w:r>
      <w:r w:rsidRPr="00CB013D">
        <w:rPr>
          <w:lang w:val="el-GR"/>
        </w:rPr>
        <w:t xml:space="preserve"> 205</w:t>
      </w:r>
      <w:r w:rsidRPr="00022C43">
        <w:rPr>
          <w:lang w:val="el-GR"/>
        </w:rPr>
        <w:t>Α</w:t>
      </w:r>
      <w:r w:rsidRPr="00CB013D">
        <w:rPr>
          <w:lang w:val="el-GR"/>
        </w:rPr>
        <w:t xml:space="preserve"> </w:t>
      </w:r>
      <w:r w:rsidRPr="00022C43">
        <w:rPr>
          <w:lang w:val="el-GR"/>
        </w:rPr>
        <w:t>του</w:t>
      </w:r>
      <w:r w:rsidRPr="00CB013D">
        <w:rPr>
          <w:lang w:val="el-GR"/>
        </w:rPr>
        <w:t xml:space="preserve"> </w:t>
      </w:r>
      <w:r w:rsidRPr="00022C43">
        <w:rPr>
          <w:lang w:val="el-GR"/>
        </w:rPr>
        <w:t>ν</w:t>
      </w:r>
      <w:r w:rsidRPr="00CB013D">
        <w:rPr>
          <w:lang w:val="el-GR"/>
        </w:rPr>
        <w:t>. 4412/2016</w:t>
      </w:r>
    </w:p>
  </w:footnote>
  <w:footnote w:id="9">
    <w:p w14:paraId="54E249AC" w14:textId="77777777" w:rsidR="00DD6702" w:rsidRPr="00AC08C4" w:rsidRDefault="00DD6702" w:rsidP="00DD6702">
      <w:pPr>
        <w:pStyle w:val="FootnoteText"/>
        <w:rPr>
          <w:rFonts w:asciiTheme="minorHAnsi" w:hAnsiTheme="minorHAnsi"/>
          <w:sz w:val="20"/>
          <w:lang w:val="el-GR"/>
        </w:rPr>
      </w:pPr>
      <w:r>
        <w:rPr>
          <w:rStyle w:val="FootnoteReference"/>
        </w:rPr>
        <w:footnoteRef/>
      </w:r>
      <w:r w:rsidRPr="00CD1307">
        <w:rPr>
          <w:lang w:val="el-GR"/>
        </w:rPr>
        <w:t xml:space="preserve"> </w:t>
      </w:r>
      <w:r w:rsidRPr="00AC08C4">
        <w:rPr>
          <w:rFonts w:asciiTheme="minorHAnsi" w:hAnsiTheme="minorHAnsi"/>
          <w:sz w:val="20"/>
          <w:lang w:val="el-GR"/>
        </w:rPr>
        <w:t xml:space="preserve">Τα στοιχεία που ελέγχονται θα πρέπει να αποτυπώνουν το συγκεκριμένο τμήμα του έργου, όπως ακριβώς υλοποιήθηκε και να ελέγχεται ότι η υλοποίηση έγινε σύμφωνα με τα οριζόμενα στην εν ισχύ σύμβαση.  Σχετικώς επισυνάπτονται έγγραφα ολοκλήρωσης τμημάτων του έργου, βεβαιώσεις </w:t>
      </w:r>
      <w:proofErr w:type="spellStart"/>
      <w:r w:rsidRPr="00AC08C4">
        <w:rPr>
          <w:rFonts w:asciiTheme="minorHAnsi" w:hAnsiTheme="minorHAnsi"/>
          <w:sz w:val="20"/>
          <w:lang w:val="el-GR"/>
        </w:rPr>
        <w:t>κλπ</w:t>
      </w:r>
      <w:proofErr w:type="spellEnd"/>
      <w:r w:rsidRPr="00AC08C4">
        <w:rPr>
          <w:rFonts w:asciiTheme="minorHAnsi" w:hAnsiTheme="minorHAnsi"/>
          <w:sz w:val="20"/>
          <w:lang w:val="el-GR"/>
        </w:rPr>
        <w:t>, εφόσον απαιτείται.</w:t>
      </w:r>
    </w:p>
  </w:footnote>
  <w:footnote w:id="10">
    <w:p w14:paraId="0831203B" w14:textId="77777777" w:rsidR="00DD6702" w:rsidRPr="00CD1307" w:rsidRDefault="00DD6702" w:rsidP="00DD6702">
      <w:pPr>
        <w:pStyle w:val="FootnoteText"/>
        <w:rPr>
          <w:rFonts w:asciiTheme="minorHAnsi" w:hAnsiTheme="minorHAnsi" w:cstheme="minorHAnsi"/>
          <w:sz w:val="20"/>
          <w:lang w:val="el-GR"/>
        </w:rPr>
      </w:pPr>
      <w:r w:rsidRPr="00475F07">
        <w:rPr>
          <w:rStyle w:val="FootnoteReference"/>
          <w:rFonts w:asciiTheme="minorHAnsi" w:hAnsiTheme="minorHAnsi" w:cstheme="minorHAnsi"/>
          <w:sz w:val="20"/>
        </w:rPr>
        <w:footnoteRef/>
      </w:r>
      <w:r w:rsidRPr="00CD1307">
        <w:rPr>
          <w:rFonts w:asciiTheme="minorHAnsi" w:hAnsiTheme="minorHAnsi" w:cstheme="minorHAnsi"/>
          <w:sz w:val="20"/>
          <w:lang w:val="el-GR"/>
        </w:rPr>
        <w:t xml:space="preserve"> </w:t>
      </w:r>
      <w:r w:rsidRPr="00475F07">
        <w:rPr>
          <w:rFonts w:asciiTheme="minorHAnsi" w:hAnsiTheme="minorHAnsi" w:cstheme="minorHAnsi"/>
          <w:sz w:val="20"/>
          <w:lang w:val="el-GR"/>
        </w:rPr>
        <w:t>Ο ελεγκτής, κατά την επαγγελματική του κρίση και εφαρμόζοντας αποδεκτή μέθοδο εξαγωγής δείγματος, δύναται να ελέγξει τυχαίο δείγμα παραστατικών, εφόσον ο προς έλεγχο πληθυσμός είναι πολύ μεγάλος, και ως εκ τούτου δεν μπορεί να ελεγχθεί στο σύνολό του, και έχει παρόμοια χαρακτηριστικά. Κατά την κρίση του και εφόσον απαιτηθεί από την πορεία του ελέγχου δύναται να επεκτείνει, εάν αυτό κριθεί απαραίτητο, το αρχικό δείγμα παραστατικών, προκειμένου να ενισχύσει το βαθμό βεβαιότητας για το εξαχθέν συμπέρασμα του ελέγχου του.</w:t>
      </w:r>
      <w:r>
        <w:rPr>
          <w:rFonts w:asciiTheme="minorHAnsi" w:hAnsiTheme="minorHAnsi" w:cstheme="minorHAnsi"/>
          <w:sz w:val="20"/>
          <w:lang w:val="el-GR"/>
        </w:rPr>
        <w:t xml:space="preserve"> Η μέθοδος δειγματοληψίας καταγράφεται στην Έκθεση Ελέγχου.</w:t>
      </w:r>
    </w:p>
  </w:footnote>
  <w:footnote w:id="11">
    <w:p w14:paraId="5FAE3B9E" w14:textId="77777777" w:rsidR="00DD6702" w:rsidRPr="005C6AC7" w:rsidRDefault="00DD6702" w:rsidP="00DD6702">
      <w:pPr>
        <w:spacing w:after="0"/>
        <w:rPr>
          <w:rFonts w:asciiTheme="minorHAnsi" w:hAnsiTheme="minorHAnsi" w:cstheme="minorHAnsi"/>
          <w:sz w:val="18"/>
          <w:szCs w:val="18"/>
          <w:lang w:val="el-GR"/>
        </w:rPr>
      </w:pPr>
      <w:r w:rsidRPr="00AC08C4">
        <w:rPr>
          <w:rStyle w:val="FootnoteReference"/>
          <w:rFonts w:asciiTheme="minorHAnsi" w:hAnsiTheme="minorHAnsi" w:cstheme="minorHAnsi"/>
          <w:sz w:val="20"/>
          <w:szCs w:val="20"/>
        </w:rPr>
        <w:footnoteRef/>
      </w:r>
      <w:r w:rsidRPr="00CD1307">
        <w:rPr>
          <w:lang w:val="el-GR"/>
        </w:rPr>
        <w:t xml:space="preserve"> </w:t>
      </w:r>
      <w:r w:rsidRPr="00302A51">
        <w:rPr>
          <w:rFonts w:asciiTheme="minorHAnsi" w:hAnsiTheme="minorHAnsi" w:cstheme="minorHAnsi"/>
          <w:sz w:val="18"/>
          <w:szCs w:val="18"/>
          <w:lang w:val="el-GR"/>
        </w:rPr>
        <w:t xml:space="preserve">Προς την επιβεβαίωση των </w:t>
      </w:r>
      <w:proofErr w:type="spellStart"/>
      <w:r w:rsidRPr="00302A51">
        <w:rPr>
          <w:rFonts w:asciiTheme="minorHAnsi" w:hAnsiTheme="minorHAnsi" w:cstheme="minorHAnsi"/>
          <w:sz w:val="18"/>
          <w:szCs w:val="18"/>
          <w:lang w:val="el-GR"/>
        </w:rPr>
        <w:t>ελεγχομένων</w:t>
      </w:r>
      <w:proofErr w:type="spellEnd"/>
      <w:r w:rsidRPr="00302A51">
        <w:rPr>
          <w:rFonts w:asciiTheme="minorHAnsi" w:hAnsiTheme="minorHAnsi" w:cstheme="minorHAnsi"/>
          <w:sz w:val="18"/>
          <w:szCs w:val="18"/>
          <w:lang w:val="el-GR"/>
        </w:rPr>
        <w:t xml:space="preserve"> λαμβάνονται υπόψη και τα αναφερόμενα στο έγγραφο της OLAF «</w:t>
      </w:r>
      <w:r w:rsidRPr="00302A51">
        <w:rPr>
          <w:rFonts w:asciiTheme="minorHAnsi" w:hAnsiTheme="minorHAnsi" w:cstheme="minorHAnsi"/>
          <w:i/>
          <w:iCs/>
          <w:sz w:val="18"/>
          <w:szCs w:val="18"/>
          <w:lang w:val="el-GR"/>
        </w:rPr>
        <w:t>Εντοπισμός συγκρούσεων συμφερόντων σε διαδικασίες δημοσίων συμβάσεων για διαρθρωτικές δράσεις. Πρακτικός οδηγός για διαχειριστές</w:t>
      </w:r>
      <w:r w:rsidRPr="00302A51">
        <w:rPr>
          <w:rFonts w:asciiTheme="minorHAnsi" w:hAnsiTheme="minorHAnsi" w:cstheme="minorHAnsi"/>
          <w:sz w:val="18"/>
          <w:szCs w:val="18"/>
          <w:lang w:val="el-GR"/>
        </w:rPr>
        <w:t>».</w:t>
      </w:r>
    </w:p>
    <w:p w14:paraId="3A32017A" w14:textId="77777777" w:rsidR="00DD6702" w:rsidRPr="00302A51" w:rsidRDefault="00DD6702" w:rsidP="00DD6702">
      <w:pPr>
        <w:spacing w:after="0"/>
        <w:rPr>
          <w:rFonts w:asciiTheme="minorHAnsi" w:hAnsiTheme="minorHAnsi" w:cstheme="minorHAnsi"/>
          <w:sz w:val="18"/>
          <w:szCs w:val="18"/>
          <w:lang w:val="el-GR"/>
        </w:rPr>
      </w:pPr>
      <w:r w:rsidRPr="00302A51">
        <w:rPr>
          <w:rFonts w:asciiTheme="minorHAnsi" w:hAnsiTheme="minorHAnsi" w:cstheme="minorHAnsi"/>
          <w:sz w:val="18"/>
          <w:szCs w:val="18"/>
          <w:lang w:val="el-GR"/>
        </w:rPr>
        <w:t>Κίνδυνοι που συνδέονται με σύγκρουση συμφερόντων κατά την διαδικασία κατά τη διαδικασία πρόσκλησης υποβολής προσφορών, αξιολόγησης αυτών και τελικής απόφασης</w:t>
      </w:r>
      <w:r>
        <w:rPr>
          <w:rFonts w:asciiTheme="minorHAnsi" w:hAnsiTheme="minorHAnsi" w:cstheme="minorHAnsi"/>
          <w:sz w:val="18"/>
          <w:szCs w:val="18"/>
          <w:lang w:val="el-GR"/>
        </w:rPr>
        <w:t>,</w:t>
      </w:r>
      <w:r w:rsidRPr="005C6AC7">
        <w:rPr>
          <w:rFonts w:asciiTheme="minorHAnsi" w:hAnsiTheme="minorHAnsi" w:cstheme="minorHAnsi"/>
          <w:sz w:val="18"/>
          <w:szCs w:val="18"/>
          <w:lang w:val="el-GR"/>
        </w:rPr>
        <w:t xml:space="preserve"> </w:t>
      </w:r>
      <w:r w:rsidRPr="00302A51">
        <w:rPr>
          <w:rFonts w:asciiTheme="minorHAnsi" w:hAnsiTheme="minorHAnsi" w:cstheme="minorHAnsi"/>
          <w:sz w:val="18"/>
          <w:szCs w:val="18"/>
          <w:lang w:val="el-GR"/>
        </w:rPr>
        <w:t xml:space="preserve">και εγείρουν υπόνοια ύπαρξης είναι οι εξής: </w:t>
      </w:r>
    </w:p>
    <w:p w14:paraId="2B6F806F" w14:textId="77777777" w:rsidR="00DD6702" w:rsidRPr="00302A51" w:rsidRDefault="00DD6702" w:rsidP="00E82AF0">
      <w:pPr>
        <w:pStyle w:val="ListParagraph"/>
        <w:numPr>
          <w:ilvl w:val="0"/>
          <w:numId w:val="35"/>
        </w:numPr>
        <w:suppressAutoHyphens w:val="0"/>
        <w:spacing w:after="0" w:line="259" w:lineRule="auto"/>
        <w:ind w:left="284" w:hanging="284"/>
        <w:rPr>
          <w:rFonts w:asciiTheme="minorHAnsi" w:hAnsiTheme="minorHAnsi" w:cstheme="minorHAnsi"/>
          <w:sz w:val="18"/>
          <w:szCs w:val="18"/>
          <w:lang w:val="el-GR"/>
        </w:rPr>
      </w:pPr>
      <w:r w:rsidRPr="00302A51">
        <w:rPr>
          <w:rFonts w:asciiTheme="minorHAnsi" w:hAnsiTheme="minorHAnsi" w:cstheme="minorHAnsi"/>
          <w:sz w:val="18"/>
          <w:szCs w:val="18"/>
          <w:lang w:val="el-GR"/>
        </w:rPr>
        <w:t>Οι προσφορές που παρελήφθησαν μπορεί να έχουν παραποιηθεί με στόχο την απόκρυψη της αδυναμίας ενός υποψηφίου να τηρήσει την προθεσμία ή να υποβάλει όλα τα απαιτούμενα έγγραφα.</w:t>
      </w:r>
    </w:p>
    <w:p w14:paraId="6F9EF75E" w14:textId="77777777" w:rsidR="00DD6702" w:rsidRPr="00302A51" w:rsidRDefault="00DD6702" w:rsidP="00E82AF0">
      <w:pPr>
        <w:pStyle w:val="ListParagraph"/>
        <w:numPr>
          <w:ilvl w:val="0"/>
          <w:numId w:val="35"/>
        </w:numPr>
        <w:suppressAutoHyphens w:val="0"/>
        <w:spacing w:after="0" w:line="259" w:lineRule="auto"/>
        <w:ind w:left="284" w:hanging="284"/>
        <w:rPr>
          <w:rFonts w:asciiTheme="minorHAnsi" w:hAnsiTheme="minorHAnsi" w:cstheme="minorHAnsi"/>
          <w:sz w:val="18"/>
          <w:szCs w:val="18"/>
          <w:lang w:val="el-GR"/>
        </w:rPr>
      </w:pPr>
      <w:r w:rsidRPr="00302A51">
        <w:rPr>
          <w:rFonts w:asciiTheme="minorHAnsi" w:hAnsiTheme="minorHAnsi" w:cstheme="minorHAnsi"/>
          <w:sz w:val="18"/>
          <w:szCs w:val="18"/>
          <w:lang w:val="el-GR"/>
        </w:rPr>
        <w:t xml:space="preserve">Μέλος της επιτροπής αξιολόγησης ενδέχεται να επιχειρήσει να παραπλανήσει ή να ασκήσει πιέσεις στα άλλα μέλη προκειμένου να επηρεάσει την τελική απόφαση, παρέχοντας, για παράδειγμα, εσφαλμένη ερμηνεία των κανόνων. </w:t>
      </w:r>
    </w:p>
    <w:p w14:paraId="4084B135" w14:textId="77777777" w:rsidR="00DD6702" w:rsidRPr="00302A51" w:rsidRDefault="00DD6702" w:rsidP="00DD6702">
      <w:pPr>
        <w:spacing w:after="0"/>
        <w:rPr>
          <w:rFonts w:asciiTheme="minorHAnsi" w:hAnsiTheme="minorHAnsi" w:cstheme="minorHAnsi"/>
          <w:sz w:val="18"/>
          <w:szCs w:val="18"/>
          <w:lang w:val="el-GR"/>
        </w:rPr>
      </w:pPr>
      <w:r w:rsidRPr="00302A51">
        <w:rPr>
          <w:rFonts w:asciiTheme="minorHAnsi" w:hAnsiTheme="minorHAnsi" w:cstheme="minorHAnsi"/>
          <w:sz w:val="18"/>
          <w:szCs w:val="18"/>
          <w:lang w:val="el-GR"/>
        </w:rPr>
        <w:t>Ενδείξεις («</w:t>
      </w:r>
      <w:proofErr w:type="spellStart"/>
      <w:r w:rsidRPr="00302A51">
        <w:rPr>
          <w:rFonts w:asciiTheme="minorHAnsi" w:hAnsiTheme="minorHAnsi" w:cstheme="minorHAnsi"/>
          <w:sz w:val="18"/>
          <w:szCs w:val="18"/>
          <w:lang w:val="el-GR"/>
        </w:rPr>
        <w:t>red</w:t>
      </w:r>
      <w:proofErr w:type="spellEnd"/>
      <w:r w:rsidRPr="00302A51">
        <w:rPr>
          <w:rFonts w:asciiTheme="minorHAnsi" w:hAnsiTheme="minorHAnsi" w:cstheme="minorHAnsi"/>
          <w:sz w:val="18"/>
          <w:szCs w:val="18"/>
          <w:lang w:val="el-GR"/>
        </w:rPr>
        <w:t xml:space="preserve"> </w:t>
      </w:r>
      <w:proofErr w:type="spellStart"/>
      <w:r w:rsidRPr="00302A51">
        <w:rPr>
          <w:rFonts w:asciiTheme="minorHAnsi" w:hAnsiTheme="minorHAnsi" w:cstheme="minorHAnsi"/>
          <w:sz w:val="18"/>
          <w:szCs w:val="18"/>
          <w:lang w:val="el-GR"/>
        </w:rPr>
        <w:t>flags</w:t>
      </w:r>
      <w:proofErr w:type="spellEnd"/>
      <w:r w:rsidRPr="00302A51">
        <w:rPr>
          <w:rFonts w:asciiTheme="minorHAnsi" w:hAnsiTheme="minorHAnsi" w:cstheme="minorHAnsi"/>
          <w:sz w:val="18"/>
          <w:szCs w:val="18"/>
          <w:lang w:val="el-GR"/>
        </w:rPr>
        <w:t xml:space="preserve">») που πιθανόν να εγείρουν υπόνοια ύπαρξης σύγκρουσης συμφερόντων κατά </w:t>
      </w:r>
      <w:r>
        <w:rPr>
          <w:rFonts w:asciiTheme="minorHAnsi" w:hAnsiTheme="minorHAnsi" w:cstheme="minorHAnsi"/>
          <w:sz w:val="18"/>
          <w:szCs w:val="18"/>
          <w:lang w:val="el-GR"/>
        </w:rPr>
        <w:t>τα ανωτέρω στάδια</w:t>
      </w:r>
      <w:r w:rsidRPr="00302A51">
        <w:rPr>
          <w:rFonts w:asciiTheme="minorHAnsi" w:hAnsiTheme="minorHAnsi" w:cstheme="minorHAnsi"/>
          <w:sz w:val="18"/>
          <w:szCs w:val="18"/>
          <w:lang w:val="el-GR"/>
        </w:rPr>
        <w:t xml:space="preserve">, είναι οι εξής: </w:t>
      </w:r>
    </w:p>
    <w:p w14:paraId="3D8F1300" w14:textId="77777777" w:rsidR="00DD6702" w:rsidRPr="00302A51" w:rsidRDefault="00DD6702" w:rsidP="00E82AF0">
      <w:pPr>
        <w:pStyle w:val="ListParagraph"/>
        <w:numPr>
          <w:ilvl w:val="0"/>
          <w:numId w:val="35"/>
        </w:numPr>
        <w:suppressAutoHyphens w:val="0"/>
        <w:spacing w:after="0" w:line="259" w:lineRule="auto"/>
        <w:ind w:left="284" w:hanging="284"/>
        <w:rPr>
          <w:rFonts w:asciiTheme="minorHAnsi" w:hAnsiTheme="minorHAnsi" w:cstheme="minorHAnsi"/>
          <w:sz w:val="18"/>
          <w:szCs w:val="18"/>
          <w:lang w:val="el-GR"/>
        </w:rPr>
      </w:pPr>
      <w:r w:rsidRPr="00302A51">
        <w:rPr>
          <w:rFonts w:asciiTheme="minorHAnsi" w:hAnsiTheme="minorHAnsi" w:cstheme="minorHAnsi"/>
          <w:sz w:val="18"/>
          <w:szCs w:val="18"/>
          <w:lang w:val="el-GR"/>
        </w:rPr>
        <w:t xml:space="preserve">Καταφανείς αλλαγές στα επίσημα έγγραφα ή/και στις βεβαιώσεις παραλαβής των εγγράφων (π.χ. διαγραφή). </w:t>
      </w:r>
    </w:p>
    <w:p w14:paraId="34D8AB30" w14:textId="77777777" w:rsidR="00DD6702" w:rsidRPr="00302A51" w:rsidRDefault="00DD6702" w:rsidP="00E82AF0">
      <w:pPr>
        <w:pStyle w:val="ListParagraph"/>
        <w:numPr>
          <w:ilvl w:val="0"/>
          <w:numId w:val="35"/>
        </w:numPr>
        <w:suppressAutoHyphens w:val="0"/>
        <w:spacing w:after="0" w:line="259" w:lineRule="auto"/>
        <w:ind w:left="284" w:hanging="284"/>
        <w:rPr>
          <w:rFonts w:asciiTheme="minorHAnsi" w:hAnsiTheme="minorHAnsi" w:cstheme="minorHAnsi"/>
          <w:sz w:val="18"/>
          <w:szCs w:val="18"/>
          <w:lang w:val="el-GR"/>
        </w:rPr>
      </w:pPr>
      <w:r w:rsidRPr="00302A51">
        <w:rPr>
          <w:rFonts w:asciiTheme="minorHAnsi" w:hAnsiTheme="minorHAnsi" w:cstheme="minorHAnsi"/>
          <w:sz w:val="18"/>
          <w:szCs w:val="18"/>
          <w:lang w:val="el-GR"/>
        </w:rPr>
        <w:t xml:space="preserve">Τα μέλη της επιτροπής αξιολόγησης δεν διαθέτουν την απαιτούμενη τεχνική εμπειρογνωμοσύνη για την αξιολόγηση των προσφορών που υποβλήθηκαν και άγονται και φέρονται από ένα άτομο. </w:t>
      </w:r>
    </w:p>
    <w:p w14:paraId="772C0F26" w14:textId="77777777" w:rsidR="00DD6702" w:rsidRPr="00302A51" w:rsidRDefault="00DD6702" w:rsidP="00E82AF0">
      <w:pPr>
        <w:pStyle w:val="ListParagraph"/>
        <w:numPr>
          <w:ilvl w:val="0"/>
          <w:numId w:val="35"/>
        </w:numPr>
        <w:suppressAutoHyphens w:val="0"/>
        <w:spacing w:after="0" w:line="259" w:lineRule="auto"/>
        <w:ind w:left="284" w:hanging="284"/>
        <w:rPr>
          <w:rFonts w:asciiTheme="minorHAnsi" w:hAnsiTheme="minorHAnsi" w:cstheme="minorHAnsi"/>
          <w:sz w:val="18"/>
          <w:szCs w:val="18"/>
          <w:lang w:val="el-GR"/>
        </w:rPr>
      </w:pPr>
      <w:r w:rsidRPr="00302A51">
        <w:rPr>
          <w:rFonts w:asciiTheme="minorHAnsi" w:hAnsiTheme="minorHAnsi" w:cstheme="minorHAnsi"/>
          <w:sz w:val="18"/>
          <w:szCs w:val="18"/>
          <w:lang w:val="el-GR"/>
        </w:rPr>
        <w:t xml:space="preserve">Υπερβολικά υψηλό ποσοστό υποκειμενικών στοιχείων στο σύστημα κριτηρίων. </w:t>
      </w:r>
    </w:p>
    <w:p w14:paraId="704E2647" w14:textId="77777777" w:rsidR="00DD6702" w:rsidRPr="00302A51" w:rsidRDefault="00DD6702" w:rsidP="00E82AF0">
      <w:pPr>
        <w:pStyle w:val="ListParagraph"/>
        <w:numPr>
          <w:ilvl w:val="0"/>
          <w:numId w:val="35"/>
        </w:numPr>
        <w:suppressAutoHyphens w:val="0"/>
        <w:spacing w:after="0" w:line="259" w:lineRule="auto"/>
        <w:ind w:left="284" w:hanging="284"/>
        <w:rPr>
          <w:rFonts w:asciiTheme="minorHAnsi" w:hAnsiTheme="minorHAnsi" w:cstheme="minorHAnsi"/>
          <w:sz w:val="18"/>
          <w:szCs w:val="18"/>
          <w:lang w:val="el-GR"/>
        </w:rPr>
      </w:pPr>
      <w:r w:rsidRPr="00302A51">
        <w:rPr>
          <w:rFonts w:asciiTheme="minorHAnsi" w:hAnsiTheme="minorHAnsi" w:cstheme="minorHAnsi"/>
          <w:sz w:val="18"/>
          <w:szCs w:val="18"/>
          <w:lang w:val="el-GR"/>
        </w:rPr>
        <w:t>Παράλειψη υποβολής ορισμένων υποχρεωτικών πληροφοριών από τον υποψήφιο που επιλέχθηκε.</w:t>
      </w:r>
    </w:p>
    <w:p w14:paraId="011F6D34" w14:textId="77777777" w:rsidR="00DD6702" w:rsidRPr="00302A51" w:rsidRDefault="00DD6702" w:rsidP="00E82AF0">
      <w:pPr>
        <w:pStyle w:val="ListParagraph"/>
        <w:numPr>
          <w:ilvl w:val="0"/>
          <w:numId w:val="35"/>
        </w:numPr>
        <w:suppressAutoHyphens w:val="0"/>
        <w:spacing w:after="0" w:line="259" w:lineRule="auto"/>
        <w:ind w:left="284" w:hanging="284"/>
        <w:rPr>
          <w:rFonts w:asciiTheme="minorHAnsi" w:hAnsiTheme="minorHAnsi" w:cstheme="minorHAnsi"/>
          <w:sz w:val="18"/>
          <w:szCs w:val="18"/>
          <w:lang w:val="el-GR"/>
        </w:rPr>
      </w:pPr>
      <w:r w:rsidRPr="00302A51">
        <w:rPr>
          <w:rFonts w:asciiTheme="minorHAnsi" w:hAnsiTheme="minorHAnsi" w:cstheme="minorHAnsi"/>
          <w:sz w:val="18"/>
          <w:szCs w:val="18"/>
          <w:lang w:val="el-GR"/>
        </w:rPr>
        <w:t xml:space="preserve">Ορισμένες πληροφορίες που υπέβαλε ο υποψήφιος που επιλέχθηκε συνδέονται με μέλος του προσωπικού της αναθέτουσας αρχής (π.χ. διεύθυνση ενός υπαλλήλου). </w:t>
      </w:r>
    </w:p>
    <w:p w14:paraId="2DAD1DA9" w14:textId="77777777" w:rsidR="00DD6702" w:rsidRPr="00302A51" w:rsidRDefault="00DD6702" w:rsidP="00E82AF0">
      <w:pPr>
        <w:pStyle w:val="ListParagraph"/>
        <w:numPr>
          <w:ilvl w:val="0"/>
          <w:numId w:val="35"/>
        </w:numPr>
        <w:suppressAutoHyphens w:val="0"/>
        <w:spacing w:after="0" w:line="259" w:lineRule="auto"/>
        <w:ind w:left="284" w:hanging="284"/>
        <w:rPr>
          <w:rFonts w:asciiTheme="minorHAnsi" w:hAnsiTheme="minorHAnsi" w:cstheme="minorHAnsi"/>
          <w:sz w:val="18"/>
          <w:szCs w:val="18"/>
          <w:lang w:val="el-GR"/>
        </w:rPr>
      </w:pPr>
      <w:r w:rsidRPr="00302A51">
        <w:rPr>
          <w:rFonts w:asciiTheme="minorHAnsi" w:hAnsiTheme="minorHAnsi" w:cstheme="minorHAnsi"/>
          <w:sz w:val="18"/>
          <w:szCs w:val="18"/>
          <w:lang w:val="el-GR"/>
        </w:rPr>
        <w:t xml:space="preserve">Ελλιπής διεύθυνση του υποψηφίου που επιλέχθηκε, π.χ. αναγραφή μόνο διεύθυνσης ταχυδρομικής θυρίδας, χωρίς αριθμό τηλεφώνου και οδό (μπορεί να πρόκειται για εικονική εταιρεία). </w:t>
      </w:r>
    </w:p>
    <w:p w14:paraId="6557B7F5" w14:textId="77777777" w:rsidR="00DD6702" w:rsidRPr="00302A51" w:rsidRDefault="00DD6702" w:rsidP="00E82AF0">
      <w:pPr>
        <w:pStyle w:val="ListParagraph"/>
        <w:numPr>
          <w:ilvl w:val="0"/>
          <w:numId w:val="35"/>
        </w:numPr>
        <w:suppressAutoHyphens w:val="0"/>
        <w:spacing w:after="0" w:line="259" w:lineRule="auto"/>
        <w:ind w:left="284" w:hanging="284"/>
        <w:rPr>
          <w:rFonts w:asciiTheme="minorHAnsi" w:hAnsiTheme="minorHAnsi" w:cstheme="minorHAnsi"/>
          <w:sz w:val="18"/>
          <w:szCs w:val="18"/>
          <w:lang w:val="el-GR"/>
        </w:rPr>
      </w:pPr>
      <w:r w:rsidRPr="00302A51">
        <w:rPr>
          <w:rFonts w:asciiTheme="minorHAnsi" w:hAnsiTheme="minorHAnsi" w:cstheme="minorHAnsi"/>
          <w:sz w:val="18"/>
          <w:szCs w:val="18"/>
          <w:lang w:val="el-GR"/>
        </w:rPr>
        <w:t xml:space="preserve">Έντονες ομοιότητες των προδιαγραφών με τα προϊόντα ή τις υπηρεσίες του υποψηφίου που επιλέχθηκε, ιδίως εάν στις προδιαγραφές συμπεριλαμβάνεται δέσμη πολύ συγκεκριμένων απαιτήσεων τις οποίες θα μπορούσαν να εκπληρώνουν ελάχιστοι μόνο υποψήφιοι. </w:t>
      </w:r>
    </w:p>
    <w:p w14:paraId="713915FE" w14:textId="77777777" w:rsidR="00DD6702" w:rsidRPr="00302A51" w:rsidRDefault="00DD6702" w:rsidP="00E82AF0">
      <w:pPr>
        <w:pStyle w:val="ListParagraph"/>
        <w:numPr>
          <w:ilvl w:val="0"/>
          <w:numId w:val="35"/>
        </w:numPr>
        <w:suppressAutoHyphens w:val="0"/>
        <w:spacing w:after="0" w:line="259" w:lineRule="auto"/>
        <w:ind w:left="284" w:hanging="284"/>
        <w:rPr>
          <w:rFonts w:asciiTheme="minorHAnsi" w:hAnsiTheme="minorHAnsi" w:cstheme="minorHAnsi"/>
          <w:sz w:val="18"/>
          <w:szCs w:val="18"/>
          <w:lang w:val="el-GR"/>
        </w:rPr>
      </w:pPr>
      <w:r w:rsidRPr="00302A51">
        <w:rPr>
          <w:rFonts w:asciiTheme="minorHAnsi" w:hAnsiTheme="minorHAnsi" w:cstheme="minorHAnsi"/>
          <w:sz w:val="18"/>
          <w:szCs w:val="18"/>
          <w:lang w:val="el-GR"/>
        </w:rPr>
        <w:t xml:space="preserve">Υποβολή προσφορών από ελάχιστο αριθμό εταιρειών που αγόρασαν τα έγγραφα των προσφορών, ιδίως σε περίπτωση αποχώρησης από τη διαδικασία ποσοστού άνω του 50% των εταιρειών. </w:t>
      </w:r>
    </w:p>
    <w:p w14:paraId="360DADA8" w14:textId="77777777" w:rsidR="00DD6702" w:rsidRPr="00302A51" w:rsidRDefault="00DD6702" w:rsidP="00E82AF0">
      <w:pPr>
        <w:pStyle w:val="ListParagraph"/>
        <w:numPr>
          <w:ilvl w:val="0"/>
          <w:numId w:val="35"/>
        </w:numPr>
        <w:suppressAutoHyphens w:val="0"/>
        <w:spacing w:after="0" w:line="259" w:lineRule="auto"/>
        <w:ind w:left="284" w:hanging="284"/>
        <w:rPr>
          <w:rFonts w:asciiTheme="minorHAnsi" w:hAnsiTheme="minorHAnsi" w:cstheme="minorHAnsi"/>
          <w:sz w:val="18"/>
          <w:szCs w:val="18"/>
          <w:lang w:val="el-GR"/>
        </w:rPr>
      </w:pPr>
      <w:r w:rsidRPr="00302A51">
        <w:rPr>
          <w:rFonts w:asciiTheme="minorHAnsi" w:hAnsiTheme="minorHAnsi" w:cstheme="minorHAnsi"/>
          <w:sz w:val="18"/>
          <w:szCs w:val="18"/>
          <w:lang w:val="el-GR"/>
        </w:rPr>
        <w:t>Ανάθεση της σύμβασης σε άγνωστες εταιρείες χωρίς ιστορικό επιδόσεων.</w:t>
      </w:r>
    </w:p>
    <w:p w14:paraId="45CBCD96" w14:textId="77777777" w:rsidR="00DD6702" w:rsidRPr="005C6AC7" w:rsidRDefault="00DD6702" w:rsidP="00DD6702">
      <w:pPr>
        <w:rPr>
          <w:rFonts w:asciiTheme="minorHAnsi" w:hAnsiTheme="minorHAnsi" w:cstheme="minorHAnsi"/>
          <w:lang w:val="el-GR"/>
        </w:rPr>
      </w:pPr>
    </w:p>
    <w:p w14:paraId="02747BA9" w14:textId="77777777" w:rsidR="00DD6702" w:rsidRPr="00302A51" w:rsidRDefault="00DD6702" w:rsidP="00DD6702">
      <w:pPr>
        <w:pStyle w:val="FootnoteText"/>
        <w:rPr>
          <w:lang w:val="el-GR"/>
        </w:rPr>
      </w:pPr>
    </w:p>
  </w:footnote>
  <w:footnote w:id="12">
    <w:p w14:paraId="48DB1AB1" w14:textId="77777777" w:rsidR="00C61701" w:rsidRPr="00220165" w:rsidRDefault="00C61701" w:rsidP="00C61701">
      <w:pPr>
        <w:pStyle w:val="FootnoteText"/>
        <w:ind w:right="126"/>
        <w:rPr>
          <w:lang w:val="el-GR"/>
        </w:rPr>
      </w:pPr>
      <w:r>
        <w:rPr>
          <w:rStyle w:val="FootnoteReference"/>
        </w:rPr>
        <w:footnoteRef/>
      </w:r>
      <w:r w:rsidRPr="00220165">
        <w:rPr>
          <w:lang w:val="el-GR"/>
        </w:rPr>
        <w:t xml:space="preserve"> </w:t>
      </w:r>
      <w:r w:rsidRPr="00EA69B5">
        <w:rPr>
          <w:rFonts w:asciiTheme="minorHAnsi" w:hAnsiTheme="minorHAnsi" w:cstheme="minorHAnsi"/>
          <w:szCs w:val="18"/>
          <w:lang w:val="el-GR"/>
        </w:rPr>
        <w:t>Ο ελεγκτής, κατά την επαγγελματική του κρίση και εφαρμόζοντας αποδεκτή μέθοδο εξαγωγής δείγματος, δύναται να ελέγξει τυχαίο δείγμα ενισχυόμενων, εφόσον ο προς έλεγχο πληθυσμός είναι πολύ μεγάλος, και ως εκ τούτου δεν μπορεί να ελεγχθεί στο σύνολό του, και έχει παρόμοια χαρακτηριστικά. Κατά την κρίση του και εφόσον απαιτηθεί από την πορεία του ελέγχου δύναται να επεκτείνει, εάν αυτό κριθεί απαραίτητο, το αρχικό δείγμα ενισχυόμενων, προκειμένου να ενισχύσει το βαθμό βεβαιότητας για το εξαχθέν συμπέρασμα του ελέγχου του.</w:t>
      </w:r>
    </w:p>
  </w:footnote>
  <w:footnote w:id="13">
    <w:p w14:paraId="189BD00B" w14:textId="77777777" w:rsidR="00C61701" w:rsidRPr="00B0657E" w:rsidRDefault="00C61701" w:rsidP="00C61701">
      <w:pPr>
        <w:pStyle w:val="FootnoteText"/>
        <w:rPr>
          <w:rFonts w:asciiTheme="minorHAnsi" w:hAnsiTheme="minorHAnsi" w:cstheme="minorHAnsi"/>
          <w:sz w:val="20"/>
          <w:lang w:val="el-GR"/>
        </w:rPr>
      </w:pPr>
      <w:r w:rsidRPr="00475F07">
        <w:rPr>
          <w:rStyle w:val="FootnoteReference"/>
          <w:rFonts w:asciiTheme="minorHAnsi" w:hAnsiTheme="minorHAnsi" w:cstheme="minorHAnsi"/>
          <w:sz w:val="20"/>
        </w:rPr>
        <w:footnoteRef/>
      </w:r>
      <w:r w:rsidRPr="00EA69B5">
        <w:rPr>
          <w:rFonts w:asciiTheme="minorHAnsi" w:hAnsiTheme="minorHAnsi" w:cstheme="minorHAnsi"/>
          <w:szCs w:val="18"/>
          <w:lang w:val="el-GR"/>
        </w:rPr>
        <w:t xml:space="preserve"> </w:t>
      </w:r>
      <w:r w:rsidRPr="00EA69B5">
        <w:rPr>
          <w:rFonts w:asciiTheme="minorHAnsi" w:hAnsiTheme="minorHAnsi" w:cstheme="minorHAnsi"/>
          <w:szCs w:val="18"/>
          <w:lang w:val="el-GR"/>
        </w:rPr>
        <w:t>Ο ελεγκτής, κατά την επαγγελματική του κρίση και εφαρμόζοντας αποδεκτή μέθοδο εξαγωγής δείγματος, δύναται να ελέγξει τυχαίο δείγμα ενισχυόμενων, εφόσον ο προς έλεγχο πληθυσμός είναι πολύ μεγάλος, και ως εκ τούτου δεν μπορεί να ελεγχθεί στο σύνολό του, και έχει παρόμοια χαρακτηριστικά. Κατά την κρίση του και εφόσον απαιτηθεί από την πορεία του ελέγχου δύναται να επεκτείνει, εάν αυτό κριθεί απαραίτητο, το αρχικό δείγμα ενισχυόμενων, προκειμένου να ενισχύσει το βαθμό βεβαιότητας για το εξαχθέν συμπέρασμα του ελέγχου του.</w:t>
      </w:r>
    </w:p>
  </w:footnote>
  <w:footnote w:id="14">
    <w:p w14:paraId="7B88622B" w14:textId="77777777" w:rsidR="00016F0C" w:rsidRPr="00EE7F42" w:rsidRDefault="00016F0C" w:rsidP="006E4901">
      <w:pPr>
        <w:pStyle w:val="FootnoteText"/>
        <w:rPr>
          <w:lang w:val="en-US"/>
        </w:rPr>
      </w:pPr>
      <w:r>
        <w:rPr>
          <w:rStyle w:val="FootnoteReference"/>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proofErr w:type="spellStart"/>
      <w:r>
        <w:rPr>
          <w:lang w:val="en-US"/>
        </w:rPr>
        <w:t>anager</w:t>
      </w:r>
      <w:proofErr w:type="spellEnd"/>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proofErr w:type="spellStart"/>
      <w:r w:rsidRPr="00603221">
        <w:rPr>
          <w:lang w:val="el-GR"/>
        </w:rPr>
        <w:t>κλπ</w:t>
      </w:r>
      <w:proofErr w:type="spellEnd"/>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2E387" w14:textId="77777777" w:rsidR="00E338EB" w:rsidRDefault="00E338EB" w:rsidP="00E338EB">
    <w:pPr>
      <w:pStyle w:val="Header"/>
      <w:pBdr>
        <w:top w:val="nil"/>
        <w:left w:val="nil"/>
        <w:bottom w:val="single" w:sz="4" w:space="1" w:color="000000"/>
        <w:right w:val="nil"/>
        <w:between w:val="nil"/>
      </w:pBdr>
      <w:jc w:val="center"/>
      <w:rPr>
        <w:rFonts w:eastAsia="Tahoma"/>
        <w:sz w:val="20"/>
        <w:lang w:val="el-GR"/>
      </w:rPr>
    </w:pPr>
    <w:r>
      <w:rPr>
        <w:sz w:val="20"/>
        <w:lang w:val="el-GR"/>
      </w:rPr>
      <w:t>Διακήρυξη Ηλεκτρονικού Ανοικτού Κάτω των Ορίων Διαγωνισμού για το Έργο</w:t>
    </w:r>
    <w:r>
      <w:rPr>
        <w:rFonts w:eastAsia="Tahoma"/>
        <w:sz w:val="20"/>
        <w:lang w:val="el-GR"/>
      </w:rPr>
      <w:t xml:space="preserve"> </w:t>
    </w:r>
    <w:bookmarkStart w:id="12" w:name="_Hlk139892558"/>
    <w:r w:rsidRPr="00EA6517">
      <w:rPr>
        <w:rFonts w:eastAsia="Tahoma"/>
        <w:sz w:val="20"/>
        <w:lang w:val="el-GR"/>
      </w:rPr>
      <w:t>«Παροχή υπηρεσιών Ανεξάρτητου Ελεγκτή σύμφωνα με το Εγχειρίδιο Διαδικασιών Συστήματος Διαχείρισης και Ελέγχου (ΣΔΕ) όπως αυτό εκάστοτε ισχύει έργων που υλοποίει η «Κοινωνία της Πληροφορίας Μ.Α.Ε.» χρηματοδοτούμενων από το Ταμείο Ανάκαμψης και Ανθεκτικότητας</w:t>
    </w:r>
    <w:r>
      <w:rPr>
        <w:rFonts w:eastAsia="Tahoma"/>
        <w:sz w:val="20"/>
        <w:lang w:val="el-GR"/>
      </w:rPr>
      <w:t>»</w:t>
    </w:r>
  </w:p>
  <w:bookmarkEnd w:id="12"/>
  <w:p w14:paraId="70AB2CFD" w14:textId="384D74B4" w:rsidR="00016F0C" w:rsidRPr="00E338EB" w:rsidRDefault="00016F0C" w:rsidP="00E338EB">
    <w:pPr>
      <w:pStyle w:val="Header"/>
      <w:rPr>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016F0C" w:rsidRPr="00310424" w14:paraId="0A493CAD" w14:textId="77777777" w:rsidTr="00F823E5">
      <w:trPr>
        <w:trHeight w:val="417"/>
      </w:trPr>
      <w:tc>
        <w:tcPr>
          <w:tcW w:w="3104" w:type="dxa"/>
          <w:vMerge w:val="restart"/>
          <w:tcBorders>
            <w:top w:val="nil"/>
            <w:left w:val="nil"/>
            <w:bottom w:val="nil"/>
            <w:right w:val="nil"/>
          </w:tcBorders>
        </w:tcPr>
        <w:p w14:paraId="65525513" w14:textId="77777777" w:rsidR="00016F0C" w:rsidRPr="00C82DB4" w:rsidRDefault="00016F0C" w:rsidP="00C82DB4">
          <w:pPr>
            <w:ind w:right="-442"/>
            <w:rPr>
              <w:rFonts w:ascii="Calibri" w:hAnsi="Calibri"/>
              <w:b/>
              <w:lang w:val="en-US" w:eastAsia="en-US"/>
            </w:rPr>
          </w:pPr>
          <w:r w:rsidRPr="00C82DB4">
            <w:rPr>
              <w:rFonts w:ascii="Calibri" w:hAnsi="Calibri"/>
              <w:b/>
              <w:noProof/>
              <w:lang w:eastAsia="en-GB"/>
            </w:rPr>
            <w:drawing>
              <wp:inline distT="0" distB="0" distL="0" distR="0" wp14:anchorId="0374E860" wp14:editId="37036758">
                <wp:extent cx="1558925" cy="492125"/>
                <wp:effectExtent l="0" t="0" r="3175" b="3175"/>
                <wp:docPr id="644128824" name="Εικόνα 644128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8925" cy="492125"/>
                        </a:xfrm>
                        <a:prstGeom prst="rect">
                          <a:avLst/>
                        </a:prstGeom>
                        <a:noFill/>
                        <a:ln>
                          <a:noFill/>
                        </a:ln>
                      </pic:spPr>
                    </pic:pic>
                  </a:graphicData>
                </a:graphic>
              </wp:inline>
            </w:drawing>
          </w:r>
        </w:p>
      </w:tc>
      <w:tc>
        <w:tcPr>
          <w:tcW w:w="6426" w:type="dxa"/>
          <w:tcBorders>
            <w:top w:val="nil"/>
            <w:left w:val="nil"/>
            <w:right w:val="nil"/>
          </w:tcBorders>
          <w:vAlign w:val="center"/>
        </w:tcPr>
        <w:p w14:paraId="2296B277" w14:textId="77777777" w:rsidR="00016F0C" w:rsidRPr="00C82DB4" w:rsidRDefault="00016F0C" w:rsidP="00C82DB4">
          <w:pPr>
            <w:tabs>
              <w:tab w:val="right" w:pos="8306"/>
            </w:tabs>
            <w:spacing w:before="80"/>
            <w:ind w:right="-104"/>
            <w:jc w:val="center"/>
            <w:rPr>
              <w:rFonts w:ascii="Calibri" w:hAnsi="Calibri"/>
              <w:sz w:val="16"/>
              <w:szCs w:val="16"/>
              <w:lang w:val="el-GR" w:eastAsia="en-US"/>
            </w:rPr>
          </w:pPr>
          <w:r w:rsidRPr="00C82DB4">
            <w:rPr>
              <w:rFonts w:ascii="Calibri" w:hAnsi="Calibri"/>
              <w:noProof/>
              <w:sz w:val="16"/>
              <w:szCs w:val="16"/>
              <w:lang w:val="el-GR" w:eastAsia="en-US"/>
            </w:rPr>
            <w:t>Λεωφ.Συγγρού 194, 176 71 - Καλλιθέα (Αττική)  • Τηλ.: 213 1300 700  •  Fax: 213 1300 800-1</w:t>
          </w:r>
        </w:p>
      </w:tc>
    </w:tr>
    <w:tr w:rsidR="00016F0C" w:rsidRPr="00C82DB4" w14:paraId="370D4C1B" w14:textId="77777777" w:rsidTr="00F823E5">
      <w:tc>
        <w:tcPr>
          <w:tcW w:w="3104" w:type="dxa"/>
          <w:vMerge/>
          <w:tcBorders>
            <w:left w:val="nil"/>
            <w:bottom w:val="nil"/>
            <w:right w:val="nil"/>
          </w:tcBorders>
        </w:tcPr>
        <w:p w14:paraId="36A96A3A" w14:textId="77777777" w:rsidR="00016F0C" w:rsidRPr="00C82DB4" w:rsidRDefault="00016F0C" w:rsidP="00C82DB4">
          <w:pPr>
            <w:ind w:right="-442"/>
            <w:rPr>
              <w:rFonts w:ascii="Calibri" w:hAnsi="Calibri"/>
              <w:b/>
              <w:lang w:val="el-GR" w:eastAsia="en-US"/>
            </w:rPr>
          </w:pPr>
        </w:p>
      </w:tc>
      <w:tc>
        <w:tcPr>
          <w:tcW w:w="6426" w:type="dxa"/>
          <w:tcBorders>
            <w:left w:val="nil"/>
            <w:bottom w:val="nil"/>
            <w:right w:val="nil"/>
          </w:tcBorders>
          <w:vAlign w:val="center"/>
        </w:tcPr>
        <w:p w14:paraId="1C5D0173" w14:textId="77777777" w:rsidR="00016F0C" w:rsidRPr="00C82DB4" w:rsidRDefault="00016F0C" w:rsidP="00C82DB4">
          <w:pPr>
            <w:tabs>
              <w:tab w:val="center" w:pos="4153"/>
              <w:tab w:val="right" w:pos="8306"/>
            </w:tabs>
            <w:spacing w:before="80"/>
            <w:ind w:right="-261"/>
            <w:jc w:val="center"/>
            <w:rPr>
              <w:rFonts w:ascii="Calibri" w:hAnsi="Calibri"/>
              <w:noProof/>
              <w:sz w:val="16"/>
              <w:szCs w:val="16"/>
              <w:lang w:val="it-IT" w:eastAsia="en-US"/>
            </w:rPr>
          </w:pPr>
          <w:r w:rsidRPr="00C82DB4">
            <w:rPr>
              <w:rFonts w:ascii="Calibri" w:hAnsi="Calibri"/>
              <w:noProof/>
              <w:sz w:val="16"/>
              <w:szCs w:val="16"/>
              <w:lang w:val="it-IT" w:eastAsia="en-US"/>
            </w:rPr>
            <w:t xml:space="preserve">http://www.ktpae.gr </w:t>
          </w:r>
          <w:r w:rsidRPr="00C82DB4">
            <w:rPr>
              <w:rFonts w:ascii="Calibri" w:hAnsi="Calibri"/>
              <w:noProof/>
              <w:sz w:val="16"/>
              <w:szCs w:val="16"/>
              <w:lang w:eastAsia="en-US"/>
            </w:rPr>
            <w:sym w:font="Symbol" w:char="F0B7"/>
          </w:r>
          <w:r w:rsidRPr="00C82DB4">
            <w:rPr>
              <w:rFonts w:ascii="Calibri" w:hAnsi="Calibri"/>
              <w:noProof/>
              <w:sz w:val="16"/>
              <w:szCs w:val="16"/>
              <w:lang w:val="it-IT" w:eastAsia="en-US"/>
            </w:rPr>
            <w:t xml:space="preserve"> e-mail: </w:t>
          </w:r>
          <w:hyperlink r:id="rId2" w:history="1">
            <w:r w:rsidRPr="00C82DB4">
              <w:rPr>
                <w:rFonts w:ascii="Calibri" w:hAnsi="Calibri"/>
                <w:noProof/>
                <w:color w:val="0000FF"/>
                <w:sz w:val="16"/>
                <w:szCs w:val="16"/>
                <w:u w:val="single"/>
                <w:lang w:val="it-IT" w:eastAsia="en-US"/>
              </w:rPr>
              <w:t>info@ktpae.gr</w:t>
            </w:r>
          </w:hyperlink>
        </w:p>
      </w:tc>
    </w:tr>
    <w:tr w:rsidR="00016F0C" w:rsidRPr="00310424" w14:paraId="2BFCE077" w14:textId="77777777" w:rsidTr="00F823E5">
      <w:trPr>
        <w:trHeight w:val="301"/>
      </w:trPr>
      <w:tc>
        <w:tcPr>
          <w:tcW w:w="3104" w:type="dxa"/>
          <w:vMerge/>
          <w:tcBorders>
            <w:left w:val="nil"/>
            <w:bottom w:val="nil"/>
            <w:right w:val="nil"/>
          </w:tcBorders>
        </w:tcPr>
        <w:p w14:paraId="142D6B8C" w14:textId="77777777" w:rsidR="00016F0C" w:rsidRPr="00C82DB4" w:rsidRDefault="00016F0C" w:rsidP="00C82DB4">
          <w:pPr>
            <w:ind w:right="-442"/>
            <w:rPr>
              <w:rFonts w:ascii="Calibri" w:hAnsi="Calibri"/>
              <w:b/>
              <w:lang w:val="it-IT" w:eastAsia="en-US"/>
            </w:rPr>
          </w:pPr>
        </w:p>
      </w:tc>
      <w:tc>
        <w:tcPr>
          <w:tcW w:w="6426" w:type="dxa"/>
          <w:tcBorders>
            <w:top w:val="nil"/>
            <w:left w:val="nil"/>
            <w:bottom w:val="nil"/>
            <w:right w:val="nil"/>
          </w:tcBorders>
          <w:vAlign w:val="center"/>
        </w:tcPr>
        <w:p w14:paraId="2D839521" w14:textId="77777777" w:rsidR="00016F0C" w:rsidRPr="00C82DB4" w:rsidRDefault="00016F0C" w:rsidP="00C82DB4">
          <w:pPr>
            <w:tabs>
              <w:tab w:val="center" w:pos="4153"/>
              <w:tab w:val="right" w:pos="8306"/>
            </w:tabs>
            <w:spacing w:before="80"/>
            <w:ind w:right="-261"/>
            <w:jc w:val="center"/>
            <w:rPr>
              <w:rFonts w:ascii="Calibri" w:hAnsi="Calibri"/>
              <w:noProof/>
              <w:sz w:val="16"/>
              <w:szCs w:val="16"/>
              <w:lang w:val="el-GR" w:eastAsia="en-US"/>
            </w:rPr>
          </w:pPr>
          <w:r w:rsidRPr="00C82DB4">
            <w:rPr>
              <w:rFonts w:ascii="Calibri" w:hAnsi="Calibri"/>
              <w:noProof/>
              <w:sz w:val="16"/>
              <w:szCs w:val="16"/>
              <w:lang w:val="el-GR" w:eastAsia="en-US"/>
            </w:rPr>
            <w:t xml:space="preserve">ΝΠΙΔ Μη Κερδοσκοπικό </w:t>
          </w:r>
          <w:r w:rsidRPr="00C82DB4">
            <w:rPr>
              <w:rFonts w:ascii="Calibri" w:hAnsi="Calibri"/>
              <w:noProof/>
              <w:sz w:val="16"/>
              <w:szCs w:val="16"/>
              <w:lang w:eastAsia="en-US"/>
            </w:rPr>
            <w:sym w:font="Symbol" w:char="F0B7"/>
          </w:r>
          <w:r w:rsidRPr="00C82DB4">
            <w:rPr>
              <w:rFonts w:ascii="Calibri" w:hAnsi="Calibri"/>
              <w:noProof/>
              <w:sz w:val="16"/>
              <w:szCs w:val="16"/>
              <w:lang w:val="el-GR" w:eastAsia="en-US"/>
            </w:rPr>
            <w:t xml:space="preserve"> Αρ. ΓΕΜΗ: </w:t>
          </w:r>
          <w:r w:rsidRPr="00C82DB4">
            <w:rPr>
              <w:rFonts w:ascii="Calibri" w:hAnsi="Calibri"/>
              <w:sz w:val="16"/>
              <w:szCs w:val="16"/>
              <w:lang w:val="el-GR" w:eastAsia="en-US"/>
            </w:rPr>
            <w:t>004261201000</w:t>
          </w:r>
        </w:p>
      </w:tc>
    </w:tr>
  </w:tbl>
  <w:p w14:paraId="1F3C0807" w14:textId="77777777" w:rsidR="00016F0C" w:rsidRPr="006D3DA7" w:rsidRDefault="00016F0C" w:rsidP="00D84146">
    <w:pPr>
      <w:pStyle w:val="Header"/>
      <w:rPr>
        <w:i/>
        <w:iCs/>
        <w:sz w:val="20"/>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76CB0" w14:textId="77777777" w:rsidR="00B57777" w:rsidRDefault="00B57777" w:rsidP="00EA6517">
    <w:pPr>
      <w:pStyle w:val="Header"/>
      <w:pBdr>
        <w:top w:val="nil"/>
        <w:left w:val="nil"/>
        <w:bottom w:val="single" w:sz="4" w:space="1" w:color="000000"/>
        <w:right w:val="nil"/>
        <w:between w:val="nil"/>
      </w:pBdr>
      <w:jc w:val="center"/>
      <w:rPr>
        <w:rFonts w:eastAsia="Tahoma"/>
        <w:sz w:val="20"/>
        <w:lang w:val="el-GR"/>
      </w:rPr>
    </w:pPr>
    <w:bookmarkStart w:id="417" w:name="_Hlk139983051"/>
    <w:r>
      <w:rPr>
        <w:sz w:val="20"/>
        <w:lang w:val="el-GR"/>
      </w:rPr>
      <w:t>Διακήρυξη Ηλεκτρονικού Ανοικτού Κάτω των Ορίων Διαγωνισμού για το Έργο</w:t>
    </w:r>
    <w:r>
      <w:rPr>
        <w:rFonts w:eastAsia="Tahoma"/>
        <w:sz w:val="20"/>
        <w:lang w:val="el-GR"/>
      </w:rPr>
      <w:t xml:space="preserve"> </w:t>
    </w:r>
    <w:r w:rsidRPr="00EA6517">
      <w:rPr>
        <w:rFonts w:eastAsia="Tahoma"/>
        <w:sz w:val="20"/>
        <w:lang w:val="el-GR"/>
      </w:rPr>
      <w:t>«Παροχή υπηρεσιών Ανεξάρτητου Ελεγκτή σύμφωνα με το Εγχειρίδιο Διαδικασιών Συστήματος Διαχείρισης και Ελέγχου (ΣΔΕ) όπως αυτό εκάστοτε ισχύει έργων που υλοποίει η «Κοινωνία της Πληροφορίας Μ.Α.Ε.» χρηματοδοτούμενων από το Ταμείο Ανάκαμψης και Ανθεκτικότητας</w:t>
    </w:r>
    <w:r>
      <w:rPr>
        <w:rFonts w:eastAsia="Tahoma"/>
        <w:sz w:val="20"/>
        <w:lang w:val="el-GR"/>
      </w:rPr>
      <w:t>»</w:t>
    </w:r>
  </w:p>
  <w:bookmarkEnd w:id="417"/>
  <w:p w14:paraId="608144C3" w14:textId="77777777" w:rsidR="00B57777" w:rsidRPr="00906726" w:rsidRDefault="00B57777">
    <w:pPr>
      <w:rPr>
        <w:lang w:val="el-G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44B75" w14:textId="77777777" w:rsidR="00B57777" w:rsidRDefault="00B57777" w:rsidP="00EA6517">
    <w:pPr>
      <w:pStyle w:val="Header"/>
      <w:pBdr>
        <w:top w:val="nil"/>
        <w:left w:val="nil"/>
        <w:bottom w:val="single" w:sz="4" w:space="1" w:color="000000"/>
        <w:right w:val="nil"/>
        <w:between w:val="nil"/>
      </w:pBdr>
      <w:jc w:val="center"/>
      <w:rPr>
        <w:rFonts w:eastAsia="Tahoma"/>
        <w:sz w:val="20"/>
        <w:lang w:val="el-GR"/>
      </w:rPr>
    </w:pPr>
    <w:r>
      <w:rPr>
        <w:sz w:val="20"/>
        <w:lang w:val="el-GR"/>
      </w:rPr>
      <w:t xml:space="preserve">Διακήρυξη Ηλεκτρονικού Ανοικτού Κάτω των Ορίων Διαγωνισμού για το Έργο </w:t>
    </w:r>
    <w:r>
      <w:rPr>
        <w:rFonts w:eastAsia="Tahoma"/>
        <w:sz w:val="20"/>
        <w:lang w:val="el-GR"/>
      </w:rPr>
      <w:t>«</w:t>
    </w:r>
    <w:r w:rsidRPr="00EA6517">
      <w:rPr>
        <w:rFonts w:eastAsia="Tahoma"/>
        <w:sz w:val="20"/>
        <w:lang w:val="el-GR"/>
      </w:rPr>
      <w:t>«Παροχή υπηρεσιών Ανεξάρτητου Ελεγκτή σύμφωνα με το Εγχειρίδιο Διαδικασιών Συστήματος Διαχείρισης και Ελέγχου (ΣΔΕ) όπως αυτό εκάστοτε ισχύει έργων που υλοποίει η «Κοινωνία της Πληροφορίας Μ.Α.Ε.» χρηματοδοτούμενων από το Ταμείο Ανάκαμψης και Ανθεκτικότητας</w:t>
    </w:r>
    <w:r>
      <w:rPr>
        <w:rFonts w:eastAsia="Tahoma"/>
        <w:sz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9837D" w14:textId="77777777" w:rsidR="00016F0C" w:rsidRPr="006D3DA7" w:rsidRDefault="00016F0C" w:rsidP="003E1CBC">
    <w:pPr>
      <w:pBdr>
        <w:bottom w:val="single" w:sz="4" w:space="1" w:color="auto"/>
      </w:pBdr>
      <w:rPr>
        <w:i/>
        <w:iCs/>
        <w:sz w:val="20"/>
        <w:lang w:val="el-GR"/>
      </w:rPr>
    </w:pPr>
    <w:r w:rsidRPr="006F0660">
      <w:rPr>
        <w:sz w:val="20"/>
        <w:szCs w:val="20"/>
        <w:lang w:val="el-GR"/>
      </w:rPr>
      <w:t xml:space="preserve">Ηλεκτρονικός Ανοικτός Διαγωνισμός Κάτω των Ορίων για το Έργο </w:t>
    </w:r>
    <w:r w:rsidRPr="006F0660">
      <w:rPr>
        <w:b/>
        <w:bCs/>
        <w:sz w:val="20"/>
        <w:szCs w:val="20"/>
        <w:lang w:val="el-GR"/>
      </w:rPr>
      <w:t>«</w:t>
    </w:r>
    <w:r w:rsidRPr="00484BD1">
      <w:rPr>
        <w:b/>
        <w:bCs/>
        <w:sz w:val="20"/>
        <w:szCs w:val="20"/>
        <w:lang w:val="el-GR"/>
      </w:rPr>
      <w:t>Τεχνικός Σύμβουλος σχεδιασμού και διαχείρισης του Προγράμματος «</w:t>
    </w:r>
    <w:r>
      <w:rPr>
        <w:b/>
        <w:bCs/>
        <w:sz w:val="20"/>
        <w:szCs w:val="20"/>
        <w:lang w:val="el-GR"/>
      </w:rPr>
      <w:t>Ο</w:t>
    </w:r>
    <w:r w:rsidRPr="005A59F0">
      <w:rPr>
        <w:b/>
        <w:bCs/>
        <w:sz w:val="20"/>
        <w:szCs w:val="20"/>
        <w:lang w:val="el-GR"/>
      </w:rPr>
      <w:t>ικονομική ενίσχυση για τη διενέργεια πράξεων προληπτικής οδοντιατρικής φροντίδας σε παιδιά ηλικίας έξι έως δώδεκα (6-12) ετών - (</w:t>
    </w:r>
    <w:proofErr w:type="spellStart"/>
    <w:r w:rsidRPr="005A59F0">
      <w:rPr>
        <w:b/>
        <w:bCs/>
        <w:sz w:val="20"/>
        <w:szCs w:val="20"/>
        <w:lang w:val="el-GR"/>
      </w:rPr>
      <w:t>Dentist</w:t>
    </w:r>
    <w:proofErr w:type="spellEnd"/>
    <w:r w:rsidRPr="005A59F0">
      <w:rPr>
        <w:b/>
        <w:bCs/>
        <w:sz w:val="20"/>
        <w:szCs w:val="20"/>
        <w:lang w:val="el-GR"/>
      </w:rPr>
      <w:t xml:space="preserve"> PASS)</w:t>
    </w:r>
    <w:r w:rsidRPr="00484BD1">
      <w:rPr>
        <w:b/>
        <w:bCs/>
        <w:sz w:val="20"/>
        <w:szCs w:val="20"/>
        <w:lang w:val="el-GR"/>
      </w:rPr>
      <w:t>»</w:t>
    </w:r>
    <w:r w:rsidRPr="006F0660">
      <w:rPr>
        <w:b/>
        <w:bCs/>
        <w:iCs/>
        <w:sz w:val="20"/>
        <w:szCs w:val="20"/>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012C2" w14:textId="77777777" w:rsidR="006A33FB" w:rsidRDefault="006A33FB" w:rsidP="006A33FB">
    <w:pPr>
      <w:pStyle w:val="Header"/>
      <w:pBdr>
        <w:top w:val="nil"/>
        <w:left w:val="nil"/>
        <w:bottom w:val="single" w:sz="4" w:space="1" w:color="000000"/>
        <w:right w:val="nil"/>
        <w:between w:val="nil"/>
      </w:pBdr>
      <w:jc w:val="center"/>
      <w:rPr>
        <w:rFonts w:eastAsia="Tahoma"/>
        <w:sz w:val="20"/>
        <w:lang w:val="el-GR"/>
      </w:rPr>
    </w:pPr>
    <w:r>
      <w:rPr>
        <w:sz w:val="20"/>
        <w:lang w:val="el-GR"/>
      </w:rPr>
      <w:t>Διακήρυξη Ηλεκτρονικού Ανοικτού Κάτω των Ορίων Διαγωνισμού για το Έργο</w:t>
    </w:r>
    <w:r>
      <w:rPr>
        <w:rFonts w:eastAsia="Tahoma"/>
        <w:sz w:val="20"/>
        <w:lang w:val="el-GR"/>
      </w:rPr>
      <w:t xml:space="preserve"> </w:t>
    </w:r>
    <w:r w:rsidRPr="00EA6517">
      <w:rPr>
        <w:rFonts w:eastAsia="Tahoma"/>
        <w:sz w:val="20"/>
        <w:lang w:val="el-GR"/>
      </w:rPr>
      <w:t>«Παροχή υπηρεσιών Ανεξάρτητου Ελεγκτή σύμφωνα με το Εγχειρίδιο Διαδικασιών Συστήματος Διαχείρισης και Ελέγχου (ΣΔΕ) όπως αυτό εκάστοτε ισχύει έργων που υλοποίει η «Κοινωνία της Πληροφορίας Μ.Α.Ε.» χρηματοδοτούμενων από το Ταμείο Ανάκαμψης και Ανθεκτικότητας</w:t>
    </w:r>
    <w:r>
      <w:rPr>
        <w:rFonts w:eastAsia="Tahoma"/>
        <w:sz w:val="20"/>
        <w:lang w:val="el-GR"/>
      </w:rPr>
      <w:t>»</w:t>
    </w:r>
  </w:p>
  <w:p w14:paraId="0A0A016F" w14:textId="67A6E0EF" w:rsidR="00016F0C" w:rsidRPr="006A33FB" w:rsidRDefault="00016F0C" w:rsidP="006A33FB">
    <w:pPr>
      <w:pStyle w:val="Header"/>
      <w:rPr>
        <w:lang w:val="el-G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680C3" w14:textId="77777777" w:rsidR="00016F0C" w:rsidRPr="003E609D" w:rsidRDefault="00016F0C" w:rsidP="003E609D">
    <w:pPr>
      <w:pStyle w:val="Header"/>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7C4F19">
      <w:rPr>
        <w:i/>
        <w:iCs/>
        <w:sz w:val="20"/>
        <w:lang w:val="el-GR"/>
      </w:rPr>
      <w:t xml:space="preserve">Κάτω </w:t>
    </w:r>
    <w:r w:rsidRPr="006E6191">
      <w:rPr>
        <w:i/>
        <w:iCs/>
        <w:sz w:val="20"/>
        <w:lang w:val="el-GR"/>
      </w:rPr>
      <w:t xml:space="preserve"> των Ορίων Διαγωνισμού για το Έργο </w:t>
    </w:r>
    <w:r w:rsidRPr="0084574E">
      <w:rPr>
        <w:b/>
        <w:bCs/>
        <w:i/>
        <w:iCs/>
        <w:sz w:val="20"/>
        <w:lang w:val="el-GR"/>
      </w:rPr>
      <w:t>«</w:t>
    </w:r>
    <w:r w:rsidRPr="0084574E">
      <w:rPr>
        <w:b/>
        <w:bCs/>
        <w:sz w:val="20"/>
        <w:szCs w:val="20"/>
        <w:lang w:val="el-GR"/>
      </w:rPr>
      <w:t>Τεχνικός Σύμβουλος σχεδιασμού και διαχείρισης του Προγράμματος «</w:t>
    </w:r>
    <w:r>
      <w:rPr>
        <w:b/>
        <w:bCs/>
        <w:sz w:val="20"/>
        <w:szCs w:val="20"/>
        <w:lang w:val="el-GR"/>
      </w:rPr>
      <w:t>Ο</w:t>
    </w:r>
    <w:r w:rsidRPr="005A59F0">
      <w:rPr>
        <w:b/>
        <w:bCs/>
        <w:sz w:val="20"/>
        <w:szCs w:val="20"/>
        <w:lang w:val="el-GR"/>
      </w:rPr>
      <w:t>ικονομική ενίσχυση για τη διενέργεια πράξεων προληπτικής οδοντιατρικής φροντίδας σε παιδιά ηλικίας έξι έως δώδεκα (6-12) ετών - (</w:t>
    </w:r>
    <w:proofErr w:type="spellStart"/>
    <w:r w:rsidRPr="005A59F0">
      <w:rPr>
        <w:b/>
        <w:bCs/>
        <w:sz w:val="20"/>
        <w:szCs w:val="20"/>
        <w:lang w:val="el-GR"/>
      </w:rPr>
      <w:t>Dentist</w:t>
    </w:r>
    <w:proofErr w:type="spellEnd"/>
    <w:r w:rsidRPr="005A59F0">
      <w:rPr>
        <w:b/>
        <w:bCs/>
        <w:sz w:val="20"/>
        <w:szCs w:val="20"/>
        <w:lang w:val="el-GR"/>
      </w:rPr>
      <w:t xml:space="preserve"> PASS)</w:t>
    </w:r>
    <w:r w:rsidRPr="0084574E">
      <w:rPr>
        <w:b/>
        <w:bCs/>
        <w:sz w:val="20"/>
        <w:szCs w:val="20"/>
        <w:lang w:val="el-GR"/>
      </w:rPr>
      <w:t>»</w:t>
    </w:r>
    <w:r w:rsidRPr="0084574E">
      <w:rPr>
        <w:b/>
        <w:bCs/>
        <w:i/>
        <w:iCs/>
        <w:sz w:val="20"/>
        <w:lang w:val="el-GR"/>
      </w:rPr>
      <w:t>»</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24C2C" w14:textId="77777777" w:rsidR="00016F0C" w:rsidRPr="008316AA" w:rsidRDefault="00016F0C" w:rsidP="003E609D">
    <w:pPr>
      <w:pStyle w:val="Header"/>
      <w:pBdr>
        <w:bottom w:val="single" w:sz="4" w:space="1" w:color="auto"/>
      </w:pBdr>
      <w:rPr>
        <w:b/>
        <w:bCs/>
        <w:i/>
        <w:iCs/>
        <w:sz w:val="20"/>
        <w:lang w:val="el-GR"/>
      </w:rPr>
    </w:pPr>
    <w:r w:rsidRPr="006E6191">
      <w:rPr>
        <w:i/>
        <w:iCs/>
        <w:sz w:val="20"/>
        <w:lang w:val="el-GR"/>
      </w:rPr>
      <w:t xml:space="preserve">Διακήρυξη Ηλεκτρονικού Ανοικτού Διεθνούς </w:t>
    </w:r>
    <w:r w:rsidRPr="007C4F19">
      <w:rPr>
        <w:i/>
        <w:iCs/>
        <w:sz w:val="20"/>
        <w:lang w:val="el-GR"/>
      </w:rPr>
      <w:t xml:space="preserve">Κάτω </w:t>
    </w:r>
    <w:r w:rsidRPr="006E6191">
      <w:rPr>
        <w:i/>
        <w:iCs/>
        <w:sz w:val="20"/>
        <w:lang w:val="el-GR"/>
      </w:rPr>
      <w:t xml:space="preserve"> των Ορίων Διαγωνισμού για το Έργο</w:t>
    </w:r>
    <w:r>
      <w:rPr>
        <w:i/>
        <w:iCs/>
        <w:sz w:val="20"/>
        <w:lang w:val="el-GR"/>
      </w:rPr>
      <w:t xml:space="preserve"> </w:t>
    </w:r>
    <w:r w:rsidRPr="006E6191">
      <w:rPr>
        <w:i/>
        <w:iCs/>
        <w:sz w:val="20"/>
        <w:lang w:val="el-GR"/>
      </w:rPr>
      <w:t xml:space="preserve"> </w:t>
    </w:r>
    <w:r w:rsidRPr="008316AA">
      <w:rPr>
        <w:b/>
        <w:bCs/>
        <w:i/>
        <w:iCs/>
        <w:sz w:val="20"/>
        <w:lang w:val="el-GR"/>
      </w:rPr>
      <w:t>«</w:t>
    </w:r>
    <w:r w:rsidRPr="008316AA">
      <w:rPr>
        <w:b/>
        <w:bCs/>
        <w:sz w:val="20"/>
        <w:szCs w:val="20"/>
        <w:lang w:val="el-GR"/>
      </w:rPr>
      <w:t>Τεχνικός Σύμβουλος σχεδιασμού και διαχείρισης του Προγράμματος «</w:t>
    </w:r>
    <w:r>
      <w:rPr>
        <w:b/>
        <w:bCs/>
        <w:sz w:val="20"/>
        <w:szCs w:val="20"/>
        <w:lang w:val="el-GR"/>
      </w:rPr>
      <w:t>Ο</w:t>
    </w:r>
    <w:r w:rsidRPr="005A59F0">
      <w:rPr>
        <w:b/>
        <w:bCs/>
        <w:sz w:val="20"/>
        <w:szCs w:val="20"/>
        <w:lang w:val="el-GR"/>
      </w:rPr>
      <w:t>ικονομική ενίσχυση για τη διενέργεια πράξεων προληπτικής οδοντιατρικής φροντίδας σε παιδιά ηλικίας έξι έως δώδεκα (6-12) ετών - (</w:t>
    </w:r>
    <w:proofErr w:type="spellStart"/>
    <w:r w:rsidRPr="005A59F0">
      <w:rPr>
        <w:b/>
        <w:bCs/>
        <w:sz w:val="20"/>
        <w:szCs w:val="20"/>
        <w:lang w:val="el-GR"/>
      </w:rPr>
      <w:t>Dentist</w:t>
    </w:r>
    <w:proofErr w:type="spellEnd"/>
    <w:r w:rsidRPr="005A59F0">
      <w:rPr>
        <w:b/>
        <w:bCs/>
        <w:sz w:val="20"/>
        <w:szCs w:val="20"/>
        <w:lang w:val="el-GR"/>
      </w:rPr>
      <w:t xml:space="preserve"> PASS)</w:t>
    </w:r>
    <w:r w:rsidRPr="008316AA">
      <w:rPr>
        <w:b/>
        <w:bCs/>
        <w:sz w:val="20"/>
        <w:szCs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31031E6"/>
    <w:multiLevelType w:val="hybridMultilevel"/>
    <w:tmpl w:val="0EC85CDA"/>
    <w:name w:val="Αριθμημένη λίστα 2"/>
    <w:lvl w:ilvl="0" w:tplc="88A0DFD8">
      <w:start w:val="1"/>
      <w:numFmt w:val="decimal"/>
      <w:lvlText w:val="%1."/>
      <w:lvlJc w:val="left"/>
      <w:pPr>
        <w:ind w:left="360" w:firstLine="0"/>
      </w:pPr>
    </w:lvl>
    <w:lvl w:ilvl="1" w:tplc="0DF822D0">
      <w:start w:val="1"/>
      <w:numFmt w:val="lowerLetter"/>
      <w:lvlText w:val="%2."/>
      <w:lvlJc w:val="left"/>
      <w:pPr>
        <w:ind w:left="1080" w:firstLine="0"/>
      </w:pPr>
    </w:lvl>
    <w:lvl w:ilvl="2" w:tplc="DD3E2266">
      <w:start w:val="1"/>
      <w:numFmt w:val="lowerRoman"/>
      <w:lvlText w:val="%3."/>
      <w:lvlJc w:val="left"/>
      <w:pPr>
        <w:ind w:left="1980" w:firstLine="0"/>
      </w:pPr>
    </w:lvl>
    <w:lvl w:ilvl="3" w:tplc="1F320E7E">
      <w:start w:val="1"/>
      <w:numFmt w:val="decimal"/>
      <w:lvlText w:val="%4."/>
      <w:lvlJc w:val="left"/>
      <w:pPr>
        <w:ind w:left="2520" w:firstLine="0"/>
      </w:pPr>
    </w:lvl>
    <w:lvl w:ilvl="4" w:tplc="6AA81DA0">
      <w:start w:val="1"/>
      <w:numFmt w:val="lowerLetter"/>
      <w:lvlText w:val="%5."/>
      <w:lvlJc w:val="left"/>
      <w:pPr>
        <w:ind w:left="3240" w:firstLine="0"/>
      </w:pPr>
    </w:lvl>
    <w:lvl w:ilvl="5" w:tplc="0D7E0448">
      <w:start w:val="1"/>
      <w:numFmt w:val="lowerRoman"/>
      <w:lvlText w:val="%6."/>
      <w:lvlJc w:val="left"/>
      <w:pPr>
        <w:ind w:left="4140" w:firstLine="0"/>
      </w:pPr>
    </w:lvl>
    <w:lvl w:ilvl="6" w:tplc="A3E4DA72">
      <w:start w:val="1"/>
      <w:numFmt w:val="decimal"/>
      <w:lvlText w:val="%7."/>
      <w:lvlJc w:val="left"/>
      <w:pPr>
        <w:ind w:left="4680" w:firstLine="0"/>
      </w:pPr>
    </w:lvl>
    <w:lvl w:ilvl="7" w:tplc="DB56228E">
      <w:start w:val="1"/>
      <w:numFmt w:val="lowerLetter"/>
      <w:lvlText w:val="%8."/>
      <w:lvlJc w:val="left"/>
      <w:pPr>
        <w:ind w:left="5400" w:firstLine="0"/>
      </w:pPr>
    </w:lvl>
    <w:lvl w:ilvl="8" w:tplc="EBB2AE90">
      <w:start w:val="1"/>
      <w:numFmt w:val="lowerRoman"/>
      <w:lvlText w:val="%9."/>
      <w:lvlJc w:val="left"/>
      <w:pPr>
        <w:ind w:left="6300" w:firstLine="0"/>
      </w:pPr>
    </w:lvl>
  </w:abstractNum>
  <w:abstractNum w:abstractNumId="13" w15:restartNumberingAfterBreak="0">
    <w:nsid w:val="0E1C72F3"/>
    <w:multiLevelType w:val="multilevel"/>
    <w:tmpl w:val="5C78DB18"/>
    <w:lvl w:ilvl="0">
      <w:start w:val="1"/>
      <w:numFmt w:val="decimal"/>
      <w:lvlText w:val="%1"/>
      <w:lvlJc w:val="left"/>
      <w:pPr>
        <w:ind w:left="360" w:hanging="360"/>
      </w:pPr>
      <w:rPr>
        <w:rFonts w:hint="default"/>
        <w:b/>
        <w:i w:val="0"/>
        <w:color w:val="auto"/>
      </w:rPr>
    </w:lvl>
    <w:lvl w:ilvl="1">
      <w:start w:val="1"/>
      <w:numFmt w:val="decimal"/>
      <w:lvlText w:val="%1.%2"/>
      <w:lvlJc w:val="left"/>
      <w:pPr>
        <w:ind w:left="360" w:hanging="360"/>
      </w:pPr>
      <w:rPr>
        <w:rFonts w:hint="default"/>
        <w:b/>
        <w:i w:val="0"/>
        <w:color w:val="auto"/>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720" w:hanging="720"/>
      </w:pPr>
      <w:rPr>
        <w:rFonts w:hint="default"/>
        <w:b/>
        <w:i w:val="0"/>
        <w:color w:val="auto"/>
      </w:rPr>
    </w:lvl>
    <w:lvl w:ilvl="4">
      <w:start w:val="1"/>
      <w:numFmt w:val="decimal"/>
      <w:lvlText w:val="%1.%2.%3.%4.%5"/>
      <w:lvlJc w:val="left"/>
      <w:pPr>
        <w:ind w:left="1080" w:hanging="1080"/>
      </w:pPr>
      <w:rPr>
        <w:rFonts w:hint="default"/>
        <w:b/>
        <w:i w:val="0"/>
        <w:color w:val="auto"/>
      </w:rPr>
    </w:lvl>
    <w:lvl w:ilvl="5">
      <w:start w:val="1"/>
      <w:numFmt w:val="decimal"/>
      <w:lvlText w:val="%1.%2.%3.%4.%5.%6"/>
      <w:lvlJc w:val="left"/>
      <w:pPr>
        <w:ind w:left="1080" w:hanging="1080"/>
      </w:pPr>
      <w:rPr>
        <w:rFonts w:hint="default"/>
        <w:b/>
        <w:i w:val="0"/>
        <w:color w:val="auto"/>
      </w:rPr>
    </w:lvl>
    <w:lvl w:ilvl="6">
      <w:start w:val="1"/>
      <w:numFmt w:val="decimal"/>
      <w:lvlText w:val="%1.%2.%3.%4.%5.%6.%7"/>
      <w:lvlJc w:val="left"/>
      <w:pPr>
        <w:ind w:left="1440" w:hanging="1440"/>
      </w:pPr>
      <w:rPr>
        <w:rFonts w:hint="default"/>
        <w:b/>
        <w:i w:val="0"/>
        <w:color w:val="auto"/>
      </w:rPr>
    </w:lvl>
    <w:lvl w:ilvl="7">
      <w:start w:val="1"/>
      <w:numFmt w:val="decimal"/>
      <w:lvlText w:val="%1.%2.%3.%4.%5.%6.%7.%8"/>
      <w:lvlJc w:val="left"/>
      <w:pPr>
        <w:ind w:left="1440" w:hanging="1440"/>
      </w:pPr>
      <w:rPr>
        <w:rFonts w:hint="default"/>
        <w:b/>
        <w:i w:val="0"/>
        <w:color w:val="auto"/>
      </w:rPr>
    </w:lvl>
    <w:lvl w:ilvl="8">
      <w:start w:val="1"/>
      <w:numFmt w:val="decimal"/>
      <w:lvlText w:val="%1.%2.%3.%4.%5.%6.%7.%8.%9"/>
      <w:lvlJc w:val="left"/>
      <w:pPr>
        <w:ind w:left="1800" w:hanging="1800"/>
      </w:pPr>
      <w:rPr>
        <w:rFonts w:hint="default"/>
        <w:b/>
        <w:i w:val="0"/>
        <w:color w:val="auto"/>
      </w:rPr>
    </w:lvl>
  </w:abstractNum>
  <w:abstractNum w:abstractNumId="14" w15:restartNumberingAfterBreak="0">
    <w:nsid w:val="0F6E18C5"/>
    <w:multiLevelType w:val="multilevel"/>
    <w:tmpl w:val="DD5223DC"/>
    <w:name w:val="Αριθμημένη λίστα 24"/>
    <w:lvl w:ilvl="0">
      <w:start w:val="1"/>
      <w:numFmt w:val="decimal"/>
      <w:lvlText w:val="%1.1"/>
      <w:lvlJc w:val="left"/>
      <w:pPr>
        <w:ind w:left="170" w:firstLine="0"/>
      </w:pPr>
    </w:lvl>
    <w:lvl w:ilvl="1">
      <w:start w:val="1"/>
      <w:numFmt w:val="decimal"/>
      <w:lvlText w:val="%1.%2."/>
      <w:lvlJc w:val="left"/>
      <w:pPr>
        <w:ind w:left="2269" w:firstLine="0"/>
      </w:pPr>
    </w:lvl>
    <w:lvl w:ilvl="2">
      <w:start w:val="1"/>
      <w:numFmt w:val="decimal"/>
      <w:lvlText w:val="%1.%2.%3."/>
      <w:lvlJc w:val="left"/>
      <w:pPr>
        <w:ind w:left="890" w:firstLine="0"/>
      </w:pPr>
    </w:lvl>
    <w:lvl w:ilvl="3">
      <w:start w:val="1"/>
      <w:numFmt w:val="decimal"/>
      <w:lvlText w:val="%1.%2.%3.%4."/>
      <w:lvlJc w:val="left"/>
      <w:pPr>
        <w:ind w:left="1250" w:firstLine="0"/>
      </w:pPr>
      <w:rPr>
        <w:rFonts w:ascii="Tahoma" w:hAnsi="Tahoma" w:cs="Tahoma"/>
      </w:rPr>
    </w:lvl>
    <w:lvl w:ilvl="4">
      <w:start w:val="1"/>
      <w:numFmt w:val="decimal"/>
      <w:lvlText w:val="%1.%2.%3.%4.%5."/>
      <w:lvlJc w:val="left"/>
      <w:pPr>
        <w:ind w:left="1610" w:firstLine="0"/>
      </w:pPr>
    </w:lvl>
    <w:lvl w:ilvl="5">
      <w:start w:val="1"/>
      <w:numFmt w:val="decimal"/>
      <w:lvlText w:val="%1.%2.%3.%4.%5.%6."/>
      <w:lvlJc w:val="left"/>
      <w:pPr>
        <w:ind w:left="1970" w:firstLine="0"/>
      </w:pPr>
    </w:lvl>
    <w:lvl w:ilvl="6">
      <w:start w:val="1"/>
      <w:numFmt w:val="decimal"/>
      <w:lvlText w:val="%1.%2.%3.%4.%5.%6.%7."/>
      <w:lvlJc w:val="left"/>
      <w:pPr>
        <w:ind w:left="2330" w:firstLine="0"/>
      </w:pPr>
    </w:lvl>
    <w:lvl w:ilvl="7">
      <w:start w:val="1"/>
      <w:numFmt w:val="decimal"/>
      <w:lvlText w:val="%1.%2.%3.%4.%5.%6.%7.%8."/>
      <w:lvlJc w:val="left"/>
      <w:pPr>
        <w:ind w:left="2690" w:firstLine="0"/>
      </w:pPr>
    </w:lvl>
    <w:lvl w:ilvl="8">
      <w:start w:val="1"/>
      <w:numFmt w:val="decimal"/>
      <w:lvlText w:val="%1.%2.%3.%4.%5.%6.%7.%8.%9."/>
      <w:lvlJc w:val="left"/>
      <w:pPr>
        <w:ind w:left="3050" w:firstLine="0"/>
      </w:pPr>
    </w:lvl>
  </w:abstractNum>
  <w:abstractNum w:abstractNumId="15" w15:restartNumberingAfterBreak="0">
    <w:nsid w:val="12340E9D"/>
    <w:multiLevelType w:val="multilevel"/>
    <w:tmpl w:val="3334AD20"/>
    <w:numStyleLink w:val="Style4"/>
  </w:abstractNum>
  <w:abstractNum w:abstractNumId="16" w15:restartNumberingAfterBreak="0">
    <w:nsid w:val="13887E98"/>
    <w:multiLevelType w:val="hybridMultilevel"/>
    <w:tmpl w:val="AE662772"/>
    <w:lvl w:ilvl="0" w:tplc="A920E472">
      <w:numFmt w:val="decimal"/>
      <w:pStyle w:val="Subheading"/>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14221211"/>
    <w:multiLevelType w:val="hybridMultilevel"/>
    <w:tmpl w:val="6F42DAD4"/>
    <w:lvl w:ilvl="0" w:tplc="EBF2D71C">
      <w:start w:val="1"/>
      <w:numFmt w:val="bullet"/>
      <w:pStyle w:val="BulletNormal"/>
      <w:lvlText w:val="–"/>
      <w:lvlJc w:val="left"/>
      <w:pPr>
        <w:tabs>
          <w:tab w:val="num" w:pos="644"/>
        </w:tabs>
        <w:ind w:left="567" w:hanging="283"/>
      </w:pPr>
      <w:rPr>
        <w:rFonts w:ascii="Times" w:hAnsi="Time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Symbol" w:hAnsi="Symbo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Symbol" w:hAnsi="Symbol"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150A5279"/>
    <w:multiLevelType w:val="hybridMultilevel"/>
    <w:tmpl w:val="57A84A58"/>
    <w:lvl w:ilvl="0" w:tplc="2118ECE2">
      <w:start w:val="1"/>
      <w:numFmt w:val="decimal"/>
      <w:lvlText w:val="%1."/>
      <w:lvlJc w:val="left"/>
      <w:pPr>
        <w:ind w:left="785" w:hanging="360"/>
      </w:pPr>
      <w:rPr>
        <w:rFonts w:hint="default"/>
      </w:rPr>
    </w:lvl>
    <w:lvl w:ilvl="1" w:tplc="04080019" w:tentative="1">
      <w:start w:val="1"/>
      <w:numFmt w:val="lowerLetter"/>
      <w:lvlText w:val="%2."/>
      <w:lvlJc w:val="left"/>
      <w:pPr>
        <w:ind w:left="1505" w:hanging="360"/>
      </w:pPr>
    </w:lvl>
    <w:lvl w:ilvl="2" w:tplc="0408001B" w:tentative="1">
      <w:start w:val="1"/>
      <w:numFmt w:val="lowerRoman"/>
      <w:lvlText w:val="%3."/>
      <w:lvlJc w:val="right"/>
      <w:pPr>
        <w:ind w:left="2225" w:hanging="180"/>
      </w:pPr>
    </w:lvl>
    <w:lvl w:ilvl="3" w:tplc="0408000F" w:tentative="1">
      <w:start w:val="1"/>
      <w:numFmt w:val="decimal"/>
      <w:lvlText w:val="%4."/>
      <w:lvlJc w:val="left"/>
      <w:pPr>
        <w:ind w:left="2945" w:hanging="360"/>
      </w:pPr>
    </w:lvl>
    <w:lvl w:ilvl="4" w:tplc="04080019" w:tentative="1">
      <w:start w:val="1"/>
      <w:numFmt w:val="lowerLetter"/>
      <w:lvlText w:val="%5."/>
      <w:lvlJc w:val="left"/>
      <w:pPr>
        <w:ind w:left="3665" w:hanging="360"/>
      </w:pPr>
    </w:lvl>
    <w:lvl w:ilvl="5" w:tplc="0408001B" w:tentative="1">
      <w:start w:val="1"/>
      <w:numFmt w:val="lowerRoman"/>
      <w:lvlText w:val="%6."/>
      <w:lvlJc w:val="right"/>
      <w:pPr>
        <w:ind w:left="4385" w:hanging="180"/>
      </w:pPr>
    </w:lvl>
    <w:lvl w:ilvl="6" w:tplc="0408000F" w:tentative="1">
      <w:start w:val="1"/>
      <w:numFmt w:val="decimal"/>
      <w:lvlText w:val="%7."/>
      <w:lvlJc w:val="left"/>
      <w:pPr>
        <w:ind w:left="5105" w:hanging="360"/>
      </w:pPr>
    </w:lvl>
    <w:lvl w:ilvl="7" w:tplc="04080019" w:tentative="1">
      <w:start w:val="1"/>
      <w:numFmt w:val="lowerLetter"/>
      <w:lvlText w:val="%8."/>
      <w:lvlJc w:val="left"/>
      <w:pPr>
        <w:ind w:left="5825" w:hanging="360"/>
      </w:pPr>
    </w:lvl>
    <w:lvl w:ilvl="8" w:tplc="0408001B" w:tentative="1">
      <w:start w:val="1"/>
      <w:numFmt w:val="lowerRoman"/>
      <w:lvlText w:val="%9."/>
      <w:lvlJc w:val="right"/>
      <w:pPr>
        <w:ind w:left="6545" w:hanging="180"/>
      </w:pPr>
    </w:lvl>
  </w:abstractNum>
  <w:abstractNum w:abstractNumId="19"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272956"/>
    <w:multiLevelType w:val="hybridMultilevel"/>
    <w:tmpl w:val="8BBE7552"/>
    <w:lvl w:ilvl="0" w:tplc="7FB248F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216605A1"/>
    <w:multiLevelType w:val="hybridMultilevel"/>
    <w:tmpl w:val="57C8085C"/>
    <w:name w:val="Αριθμημένη λίστα 23"/>
    <w:lvl w:ilvl="0" w:tplc="0868F9B2">
      <w:numFmt w:val="bullet"/>
      <w:lvlText w:val=""/>
      <w:lvlJc w:val="left"/>
      <w:pPr>
        <w:ind w:left="360" w:firstLine="0"/>
      </w:pPr>
      <w:rPr>
        <w:rFonts w:ascii="Symbol" w:hAnsi="Symbol"/>
      </w:rPr>
    </w:lvl>
    <w:lvl w:ilvl="1" w:tplc="D59E8F4C">
      <w:numFmt w:val="bullet"/>
      <w:lvlText w:val="o"/>
      <w:lvlJc w:val="left"/>
      <w:pPr>
        <w:ind w:left="1080" w:firstLine="0"/>
      </w:pPr>
      <w:rPr>
        <w:rFonts w:ascii="Courier New" w:hAnsi="Courier New" w:cs="Courier New"/>
      </w:rPr>
    </w:lvl>
    <w:lvl w:ilvl="2" w:tplc="FAC29DA2">
      <w:numFmt w:val="bullet"/>
      <w:lvlText w:val=""/>
      <w:lvlJc w:val="left"/>
      <w:pPr>
        <w:ind w:left="1800" w:firstLine="0"/>
      </w:pPr>
      <w:rPr>
        <w:rFonts w:ascii="Wingdings" w:eastAsia="Wingdings" w:hAnsi="Wingdings" w:cs="Wingdings"/>
      </w:rPr>
    </w:lvl>
    <w:lvl w:ilvl="3" w:tplc="D616BBE4">
      <w:numFmt w:val="bullet"/>
      <w:lvlText w:val=""/>
      <w:lvlJc w:val="left"/>
      <w:pPr>
        <w:ind w:left="2520" w:firstLine="0"/>
      </w:pPr>
      <w:rPr>
        <w:rFonts w:ascii="Symbol" w:hAnsi="Symbol"/>
      </w:rPr>
    </w:lvl>
    <w:lvl w:ilvl="4" w:tplc="8CD68378">
      <w:numFmt w:val="bullet"/>
      <w:lvlText w:val="o"/>
      <w:lvlJc w:val="left"/>
      <w:pPr>
        <w:ind w:left="3240" w:firstLine="0"/>
      </w:pPr>
      <w:rPr>
        <w:rFonts w:ascii="Courier New" w:hAnsi="Courier New" w:cs="Courier New"/>
      </w:rPr>
    </w:lvl>
    <w:lvl w:ilvl="5" w:tplc="F6E40CDE">
      <w:numFmt w:val="bullet"/>
      <w:lvlText w:val=""/>
      <w:lvlJc w:val="left"/>
      <w:pPr>
        <w:ind w:left="3960" w:firstLine="0"/>
      </w:pPr>
      <w:rPr>
        <w:rFonts w:ascii="Wingdings" w:eastAsia="Wingdings" w:hAnsi="Wingdings" w:cs="Wingdings"/>
      </w:rPr>
    </w:lvl>
    <w:lvl w:ilvl="6" w:tplc="141232B6">
      <w:numFmt w:val="bullet"/>
      <w:lvlText w:val=""/>
      <w:lvlJc w:val="left"/>
      <w:pPr>
        <w:ind w:left="4680" w:firstLine="0"/>
      </w:pPr>
      <w:rPr>
        <w:rFonts w:ascii="Symbol" w:hAnsi="Symbol"/>
      </w:rPr>
    </w:lvl>
    <w:lvl w:ilvl="7" w:tplc="D73CC4CA">
      <w:numFmt w:val="bullet"/>
      <w:lvlText w:val="o"/>
      <w:lvlJc w:val="left"/>
      <w:pPr>
        <w:ind w:left="5400" w:firstLine="0"/>
      </w:pPr>
      <w:rPr>
        <w:rFonts w:ascii="Courier New" w:hAnsi="Courier New" w:cs="Courier New"/>
      </w:rPr>
    </w:lvl>
    <w:lvl w:ilvl="8" w:tplc="147424E8">
      <w:numFmt w:val="bullet"/>
      <w:lvlText w:val=""/>
      <w:lvlJc w:val="left"/>
      <w:pPr>
        <w:ind w:left="6120" w:firstLine="0"/>
      </w:pPr>
      <w:rPr>
        <w:rFonts w:ascii="Wingdings" w:eastAsia="Wingdings" w:hAnsi="Wingdings" w:cs="Wingdings"/>
      </w:rPr>
    </w:lvl>
  </w:abstractNum>
  <w:abstractNum w:abstractNumId="23" w15:restartNumberingAfterBreak="0">
    <w:nsid w:val="23EB2AE5"/>
    <w:multiLevelType w:val="hybridMultilevel"/>
    <w:tmpl w:val="B76EA122"/>
    <w:name w:val="Αριθμημένη λίστα 7"/>
    <w:lvl w:ilvl="0" w:tplc="305A6E06">
      <w:numFmt w:val="bullet"/>
      <w:lvlText w:val=""/>
      <w:lvlJc w:val="left"/>
      <w:pPr>
        <w:ind w:left="360" w:firstLine="0"/>
      </w:pPr>
      <w:rPr>
        <w:rFonts w:ascii="Symbol" w:hAnsi="Symbol"/>
      </w:rPr>
    </w:lvl>
    <w:lvl w:ilvl="1" w:tplc="641022DE">
      <w:numFmt w:val="bullet"/>
      <w:lvlText w:val="o"/>
      <w:lvlJc w:val="left"/>
      <w:pPr>
        <w:ind w:left="1080" w:firstLine="0"/>
      </w:pPr>
      <w:rPr>
        <w:rFonts w:ascii="Courier New" w:hAnsi="Courier New" w:cs="Courier New"/>
      </w:rPr>
    </w:lvl>
    <w:lvl w:ilvl="2" w:tplc="17B25DA2">
      <w:numFmt w:val="bullet"/>
      <w:lvlText w:val=""/>
      <w:lvlJc w:val="left"/>
      <w:pPr>
        <w:ind w:left="1800" w:firstLine="0"/>
      </w:pPr>
      <w:rPr>
        <w:rFonts w:ascii="Wingdings" w:eastAsia="Wingdings" w:hAnsi="Wingdings" w:cs="Wingdings"/>
      </w:rPr>
    </w:lvl>
    <w:lvl w:ilvl="3" w:tplc="7CF66F4A">
      <w:numFmt w:val="bullet"/>
      <w:lvlText w:val=""/>
      <w:lvlJc w:val="left"/>
      <w:pPr>
        <w:ind w:left="2520" w:firstLine="0"/>
      </w:pPr>
      <w:rPr>
        <w:rFonts w:ascii="Symbol" w:hAnsi="Symbol"/>
      </w:rPr>
    </w:lvl>
    <w:lvl w:ilvl="4" w:tplc="D66221E4">
      <w:numFmt w:val="bullet"/>
      <w:lvlText w:val="o"/>
      <w:lvlJc w:val="left"/>
      <w:pPr>
        <w:ind w:left="3240" w:firstLine="0"/>
      </w:pPr>
      <w:rPr>
        <w:rFonts w:ascii="Courier New" w:hAnsi="Courier New" w:cs="Courier New"/>
      </w:rPr>
    </w:lvl>
    <w:lvl w:ilvl="5" w:tplc="AE00BB8A">
      <w:numFmt w:val="bullet"/>
      <w:lvlText w:val=""/>
      <w:lvlJc w:val="left"/>
      <w:pPr>
        <w:ind w:left="3960" w:firstLine="0"/>
      </w:pPr>
      <w:rPr>
        <w:rFonts w:ascii="Wingdings" w:eastAsia="Wingdings" w:hAnsi="Wingdings" w:cs="Wingdings"/>
      </w:rPr>
    </w:lvl>
    <w:lvl w:ilvl="6" w:tplc="279CE1F2">
      <w:numFmt w:val="bullet"/>
      <w:lvlText w:val=""/>
      <w:lvlJc w:val="left"/>
      <w:pPr>
        <w:ind w:left="4680" w:firstLine="0"/>
      </w:pPr>
      <w:rPr>
        <w:rFonts w:ascii="Symbol" w:hAnsi="Symbol"/>
      </w:rPr>
    </w:lvl>
    <w:lvl w:ilvl="7" w:tplc="7B445378">
      <w:numFmt w:val="bullet"/>
      <w:lvlText w:val="o"/>
      <w:lvlJc w:val="left"/>
      <w:pPr>
        <w:ind w:left="5400" w:firstLine="0"/>
      </w:pPr>
      <w:rPr>
        <w:rFonts w:ascii="Courier New" w:hAnsi="Courier New" w:cs="Courier New"/>
      </w:rPr>
    </w:lvl>
    <w:lvl w:ilvl="8" w:tplc="79C01DFA">
      <w:numFmt w:val="bullet"/>
      <w:lvlText w:val=""/>
      <w:lvlJc w:val="left"/>
      <w:pPr>
        <w:ind w:left="6120" w:firstLine="0"/>
      </w:pPr>
      <w:rPr>
        <w:rFonts w:ascii="Wingdings" w:eastAsia="Wingdings" w:hAnsi="Wingdings" w:cs="Wingdings"/>
      </w:rPr>
    </w:lvl>
  </w:abstractNum>
  <w:abstractNum w:abstractNumId="24" w15:restartNumberingAfterBreak="0">
    <w:nsid w:val="25BD7141"/>
    <w:multiLevelType w:val="multilevel"/>
    <w:tmpl w:val="50A061F0"/>
    <w:name w:val="Αριθμημένη λίστα 13"/>
    <w:lvl w:ilvl="0">
      <w:start w:val="1"/>
      <w:numFmt w:val="decimal"/>
      <w:lvlText w:val="%1."/>
      <w:lvlJc w:val="left"/>
      <w:pPr>
        <w:ind w:left="0" w:firstLine="0"/>
      </w:pPr>
      <w:rPr>
        <w:b/>
        <w:smallCaps w:val="0"/>
        <w:color w:val="2F5496"/>
        <w:spacing w:val="0"/>
        <w:u w:val="none"/>
        <w:vertAlign w:val="baseline"/>
      </w:rPr>
    </w:lvl>
    <w:lvl w:ilvl="1">
      <w:start w:val="1"/>
      <w:numFmt w:val="decimal"/>
      <w:lvlText w:val="%1.%2"/>
      <w:lvlJc w:val="left"/>
      <w:pPr>
        <w:ind w:left="0" w:firstLine="0"/>
      </w:pPr>
    </w:lvl>
    <w:lvl w:ilvl="2">
      <w:start w:val="1"/>
      <w:numFmt w:val="decimal"/>
      <w:lvlText w:val="%1.%2.%3"/>
      <w:lvlJc w:val="left"/>
      <w:pPr>
        <w:ind w:left="0" w:firstLine="0"/>
      </w:pPr>
      <w:rPr>
        <w:color w:val="auto"/>
      </w:rPr>
    </w:lvl>
    <w:lvl w:ilvl="3">
      <w:start w:val="1"/>
      <w:numFmt w:val="decimal"/>
      <w:lvlText w:val="%1.%2.%3.%4"/>
      <w:lvlJc w:val="left"/>
      <w:pPr>
        <w:ind w:left="0" w:firstLine="0"/>
      </w:pPr>
      <w:rPr>
        <w:rFonts w:ascii="Tahoma" w:hAnsi="Tahoma" w:cs="Tahoma"/>
        <w:b/>
        <w:color w:val="auto"/>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5" w15:restartNumberingAfterBreak="0">
    <w:nsid w:val="2C295D55"/>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2C811AAD"/>
    <w:multiLevelType w:val="hybridMultilevel"/>
    <w:tmpl w:val="1A1ABC6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2CA44A52"/>
    <w:multiLevelType w:val="hybridMultilevel"/>
    <w:tmpl w:val="EF5072D4"/>
    <w:lvl w:ilvl="0" w:tplc="0408000D">
      <w:start w:val="1"/>
      <w:numFmt w:val="bullet"/>
      <w:lvlText w:val=""/>
      <w:lvlJc w:val="left"/>
      <w:pPr>
        <w:ind w:left="1004" w:hanging="360"/>
      </w:pPr>
      <w:rPr>
        <w:rFonts w:ascii="Wingdings" w:hAnsi="Wingdings"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8" w15:restartNumberingAfterBreak="0">
    <w:nsid w:val="2CD3595E"/>
    <w:multiLevelType w:val="multilevel"/>
    <w:tmpl w:val="79F069F6"/>
    <w:lvl w:ilvl="0">
      <w:start w:val="1"/>
      <w:numFmt w:val="decimal"/>
      <w:pStyle w:val="Heading1"/>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rPr>
    </w:lvl>
    <w:lvl w:ilvl="1">
      <w:start w:val="1"/>
      <w:numFmt w:val="decimal"/>
      <w:pStyle w:val="Heading2"/>
      <w:lvlText w:val="%1.%2"/>
      <w:lvlJc w:val="left"/>
      <w:pPr>
        <w:ind w:left="718" w:hanging="576"/>
      </w:pPr>
      <w:rPr>
        <w:rFonts w:hint="default"/>
      </w:rPr>
    </w:lvl>
    <w:lvl w:ilvl="2">
      <w:start w:val="1"/>
      <w:numFmt w:val="decimal"/>
      <w:pStyle w:val="Heading3"/>
      <w:lvlText w:val="%1.%2.%3"/>
      <w:lvlJc w:val="left"/>
      <w:pPr>
        <w:ind w:left="7808" w:hanging="720"/>
      </w:pPr>
      <w:rPr>
        <w:rFonts w:hint="default"/>
        <w:i w:val="0"/>
        <w:color w:val="auto"/>
      </w:rPr>
    </w:lvl>
    <w:lvl w:ilvl="3">
      <w:start w:val="1"/>
      <w:numFmt w:val="decimal"/>
      <w:pStyle w:val="Heading4"/>
      <w:lvlText w:val="%1.%2.%3.%4"/>
      <w:lvlJc w:val="left"/>
      <w:pPr>
        <w:ind w:left="8803" w:hanging="864"/>
      </w:pPr>
    </w:lvl>
    <w:lvl w:ilvl="4">
      <w:start w:val="1"/>
      <w:numFmt w:val="decimal"/>
      <w:pStyle w:val="Heading5"/>
      <w:lvlText w:val="%1.%2.%3.%4.%5"/>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color w:val="auto"/>
      </w:rPr>
    </w:lvl>
    <w:lvl w:ilvl="6">
      <w:start w:val="1"/>
      <w:numFmt w:val="decimal"/>
      <w:pStyle w:val="Heading7"/>
      <w:lvlText w:val="%1.%2.%3.%4.%5.%6.%7"/>
      <w:lvlJc w:val="left"/>
      <w:pPr>
        <w:ind w:left="1296" w:hanging="1296"/>
      </w:pPr>
      <w:rPr>
        <w:rFonts w:hint="default"/>
        <w:b/>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9" w15:restartNumberingAfterBreak="0">
    <w:nsid w:val="2F8A05EB"/>
    <w:multiLevelType w:val="hybridMultilevel"/>
    <w:tmpl w:val="725464B2"/>
    <w:name w:val="Αριθμημένη λίστα 8"/>
    <w:lvl w:ilvl="0" w:tplc="FFFFFFFF">
      <w:start w:val="1"/>
      <w:numFmt w:val="bullet"/>
      <w:lvlText w:val=""/>
      <w:lvlJc w:val="left"/>
      <w:pPr>
        <w:ind w:left="0" w:firstLine="0"/>
      </w:pPr>
      <w:rPr>
        <w:rFonts w:ascii="Wingdings" w:hAnsi="Wingdings" w:hint="default"/>
      </w:rPr>
    </w:lvl>
    <w:lvl w:ilvl="1" w:tplc="350C7C7A">
      <w:numFmt w:val="bullet"/>
      <w:lvlText w:val="o"/>
      <w:lvlJc w:val="left"/>
      <w:pPr>
        <w:ind w:left="720" w:firstLine="0"/>
      </w:pPr>
      <w:rPr>
        <w:rFonts w:ascii="Courier New" w:hAnsi="Courier New"/>
      </w:rPr>
    </w:lvl>
    <w:lvl w:ilvl="2" w:tplc="FA24E2FE">
      <w:numFmt w:val="bullet"/>
      <w:lvlText w:val=""/>
      <w:lvlJc w:val="left"/>
      <w:pPr>
        <w:ind w:left="1440" w:firstLine="0"/>
      </w:pPr>
      <w:rPr>
        <w:rFonts w:ascii="Wingdings" w:eastAsia="Wingdings" w:hAnsi="Wingdings" w:cs="Wingdings"/>
      </w:rPr>
    </w:lvl>
    <w:lvl w:ilvl="3" w:tplc="DB76DA5E">
      <w:numFmt w:val="bullet"/>
      <w:lvlText w:val=""/>
      <w:lvlJc w:val="left"/>
      <w:pPr>
        <w:ind w:left="2160" w:firstLine="0"/>
      </w:pPr>
      <w:rPr>
        <w:rFonts w:ascii="Symbol" w:hAnsi="Symbol"/>
      </w:rPr>
    </w:lvl>
    <w:lvl w:ilvl="4" w:tplc="DE668B26">
      <w:numFmt w:val="bullet"/>
      <w:lvlText w:val="o"/>
      <w:lvlJc w:val="left"/>
      <w:pPr>
        <w:ind w:left="2880" w:firstLine="0"/>
      </w:pPr>
      <w:rPr>
        <w:rFonts w:ascii="Courier New" w:hAnsi="Courier New"/>
      </w:rPr>
    </w:lvl>
    <w:lvl w:ilvl="5" w:tplc="D98A3900">
      <w:numFmt w:val="bullet"/>
      <w:lvlText w:val=""/>
      <w:lvlJc w:val="left"/>
      <w:pPr>
        <w:ind w:left="3600" w:firstLine="0"/>
      </w:pPr>
      <w:rPr>
        <w:rFonts w:ascii="Wingdings" w:eastAsia="Wingdings" w:hAnsi="Wingdings" w:cs="Wingdings"/>
      </w:rPr>
    </w:lvl>
    <w:lvl w:ilvl="6" w:tplc="47E0F05E">
      <w:numFmt w:val="bullet"/>
      <w:lvlText w:val=""/>
      <w:lvlJc w:val="left"/>
      <w:pPr>
        <w:ind w:left="4320" w:firstLine="0"/>
      </w:pPr>
      <w:rPr>
        <w:rFonts w:ascii="Symbol" w:hAnsi="Symbol"/>
      </w:rPr>
    </w:lvl>
    <w:lvl w:ilvl="7" w:tplc="06D20B1A">
      <w:numFmt w:val="bullet"/>
      <w:lvlText w:val="o"/>
      <w:lvlJc w:val="left"/>
      <w:pPr>
        <w:ind w:left="5040" w:firstLine="0"/>
      </w:pPr>
      <w:rPr>
        <w:rFonts w:ascii="Courier New" w:hAnsi="Courier New"/>
      </w:rPr>
    </w:lvl>
    <w:lvl w:ilvl="8" w:tplc="5A7A8C60">
      <w:numFmt w:val="bullet"/>
      <w:lvlText w:val=""/>
      <w:lvlJc w:val="left"/>
      <w:pPr>
        <w:ind w:left="5760" w:firstLine="0"/>
      </w:pPr>
      <w:rPr>
        <w:rFonts w:ascii="Wingdings" w:eastAsia="Wingdings" w:hAnsi="Wingdings" w:cs="Wingdings"/>
      </w:rPr>
    </w:lvl>
  </w:abstractNum>
  <w:abstractNum w:abstractNumId="30" w15:restartNumberingAfterBreak="0">
    <w:nsid w:val="30155025"/>
    <w:multiLevelType w:val="multilevel"/>
    <w:tmpl w:val="E35E0AC8"/>
    <w:name w:val="Αριθμημένη λίστα 14"/>
    <w:lvl w:ilvl="0">
      <w:start w:val="2"/>
      <w:numFmt w:val="decimal"/>
      <w:lvlText w:val="%1."/>
      <w:lvlJc w:val="left"/>
      <w:pPr>
        <w:ind w:left="0" w:firstLine="0"/>
      </w:pPr>
    </w:lvl>
    <w:lvl w:ilvl="1">
      <w:start w:val="2"/>
      <w:numFmt w:val="decimal"/>
      <w:lvlText w:val="%1.%2."/>
      <w:lvlJc w:val="left"/>
      <w:pPr>
        <w:ind w:left="0" w:firstLine="0"/>
      </w:pPr>
    </w:lvl>
    <w:lvl w:ilvl="2">
      <w:start w:val="8"/>
      <w:numFmt w:val="decimal"/>
      <w:lvlText w:val="%1.%2.%3."/>
      <w:lvlJc w:val="left"/>
      <w:pPr>
        <w:ind w:left="0" w:firstLine="0"/>
      </w:pPr>
    </w:lvl>
    <w:lvl w:ilvl="3">
      <w:start w:val="2"/>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1" w15:restartNumberingAfterBreak="0">
    <w:nsid w:val="3032262E"/>
    <w:multiLevelType w:val="hybridMultilevel"/>
    <w:tmpl w:val="E138D726"/>
    <w:name w:val="Αριθμημένη λίστα 21"/>
    <w:lvl w:ilvl="0" w:tplc="5A0AC0A2">
      <w:start w:val="1"/>
      <w:numFmt w:val="upperRoman"/>
      <w:lvlText w:val="%1."/>
      <w:lvlJc w:val="left"/>
      <w:pPr>
        <w:ind w:left="170" w:firstLine="0"/>
      </w:pPr>
    </w:lvl>
    <w:lvl w:ilvl="1" w:tplc="90626670">
      <w:start w:val="1"/>
      <w:numFmt w:val="lowerLetter"/>
      <w:lvlText w:val="%2)"/>
      <w:lvlJc w:val="left"/>
      <w:pPr>
        <w:ind w:left="360" w:firstLine="0"/>
      </w:pPr>
    </w:lvl>
    <w:lvl w:ilvl="2" w:tplc="6BBA189A">
      <w:start w:val="1"/>
      <w:numFmt w:val="lowerRoman"/>
      <w:lvlText w:val="%3)"/>
      <w:lvlJc w:val="left"/>
      <w:pPr>
        <w:ind w:left="720" w:firstLine="0"/>
      </w:pPr>
    </w:lvl>
    <w:lvl w:ilvl="3" w:tplc="45E6F6F6">
      <w:start w:val="1"/>
      <w:numFmt w:val="decimal"/>
      <w:lvlText w:val="(%4)"/>
      <w:lvlJc w:val="left"/>
      <w:pPr>
        <w:ind w:left="1080" w:firstLine="0"/>
      </w:pPr>
    </w:lvl>
    <w:lvl w:ilvl="4" w:tplc="CDAA9F0A">
      <w:start w:val="1"/>
      <w:numFmt w:val="lowerLetter"/>
      <w:lvlText w:val="(%5)"/>
      <w:lvlJc w:val="left"/>
      <w:pPr>
        <w:ind w:left="1440" w:firstLine="0"/>
      </w:pPr>
    </w:lvl>
    <w:lvl w:ilvl="5" w:tplc="E0F47DFC">
      <w:start w:val="1"/>
      <w:numFmt w:val="lowerRoman"/>
      <w:lvlText w:val="(%6)"/>
      <w:lvlJc w:val="left"/>
      <w:pPr>
        <w:ind w:left="1800" w:firstLine="0"/>
      </w:pPr>
    </w:lvl>
    <w:lvl w:ilvl="6" w:tplc="88D4C7F4">
      <w:start w:val="1"/>
      <w:numFmt w:val="decimal"/>
      <w:lvlText w:val="%7."/>
      <w:lvlJc w:val="left"/>
      <w:pPr>
        <w:ind w:left="2160" w:firstLine="0"/>
      </w:pPr>
    </w:lvl>
    <w:lvl w:ilvl="7" w:tplc="90BAC278">
      <w:start w:val="1"/>
      <w:numFmt w:val="lowerLetter"/>
      <w:lvlText w:val="%8."/>
      <w:lvlJc w:val="left"/>
      <w:pPr>
        <w:ind w:left="2520" w:firstLine="0"/>
      </w:pPr>
    </w:lvl>
    <w:lvl w:ilvl="8" w:tplc="078E45FC">
      <w:start w:val="1"/>
      <w:numFmt w:val="lowerRoman"/>
      <w:lvlText w:val="%9."/>
      <w:lvlJc w:val="left"/>
      <w:pPr>
        <w:ind w:left="2880" w:firstLine="0"/>
      </w:pPr>
    </w:lvl>
  </w:abstractNum>
  <w:abstractNum w:abstractNumId="32" w15:restartNumberingAfterBreak="0">
    <w:nsid w:val="350424EF"/>
    <w:multiLevelType w:val="hybridMultilevel"/>
    <w:tmpl w:val="423ECD9E"/>
    <w:name w:val="Αριθμημένη λίστα 10"/>
    <w:lvl w:ilvl="0" w:tplc="C9CAFF86">
      <w:numFmt w:val="bullet"/>
      <w:lvlText w:val="­"/>
      <w:lvlJc w:val="left"/>
      <w:pPr>
        <w:ind w:left="0" w:firstLine="0"/>
      </w:pPr>
      <w:rPr>
        <w:rFonts w:ascii="Angsana New" w:hAnsi="Angsana New" w:cs="Angsana New"/>
        <w:color w:val="000000"/>
        <w:szCs w:val="22"/>
        <w:shd w:val="clear" w:color="auto" w:fill="FFFFFF"/>
        <w:lang w:val="el-GR"/>
      </w:rPr>
    </w:lvl>
    <w:lvl w:ilvl="1" w:tplc="486CC044">
      <w:numFmt w:val="bullet"/>
      <w:lvlText w:val="o"/>
      <w:lvlJc w:val="left"/>
      <w:pPr>
        <w:ind w:left="720" w:firstLine="0"/>
      </w:pPr>
      <w:rPr>
        <w:rFonts w:ascii="Courier New" w:hAnsi="Courier New" w:cs="Courier New"/>
      </w:rPr>
    </w:lvl>
    <w:lvl w:ilvl="2" w:tplc="A12A5280">
      <w:numFmt w:val="bullet"/>
      <w:lvlText w:val=""/>
      <w:lvlJc w:val="left"/>
      <w:pPr>
        <w:ind w:left="1440" w:firstLine="0"/>
      </w:pPr>
      <w:rPr>
        <w:rFonts w:ascii="Wingdings" w:eastAsia="Wingdings" w:hAnsi="Wingdings" w:cs="Wingdings"/>
      </w:rPr>
    </w:lvl>
    <w:lvl w:ilvl="3" w:tplc="6C766DD0">
      <w:numFmt w:val="bullet"/>
      <w:lvlText w:val=""/>
      <w:lvlJc w:val="left"/>
      <w:pPr>
        <w:ind w:left="2160" w:firstLine="0"/>
      </w:pPr>
      <w:rPr>
        <w:rFonts w:ascii="Symbol" w:hAnsi="Symbol"/>
      </w:rPr>
    </w:lvl>
    <w:lvl w:ilvl="4" w:tplc="3A344FDE">
      <w:numFmt w:val="bullet"/>
      <w:lvlText w:val="o"/>
      <w:lvlJc w:val="left"/>
      <w:pPr>
        <w:ind w:left="2880" w:firstLine="0"/>
      </w:pPr>
      <w:rPr>
        <w:rFonts w:ascii="Courier New" w:hAnsi="Courier New" w:cs="Courier New"/>
      </w:rPr>
    </w:lvl>
    <w:lvl w:ilvl="5" w:tplc="6ED8AC8E">
      <w:numFmt w:val="bullet"/>
      <w:lvlText w:val=""/>
      <w:lvlJc w:val="left"/>
      <w:pPr>
        <w:ind w:left="3600" w:firstLine="0"/>
      </w:pPr>
      <w:rPr>
        <w:rFonts w:ascii="Wingdings" w:eastAsia="Wingdings" w:hAnsi="Wingdings" w:cs="Wingdings"/>
      </w:rPr>
    </w:lvl>
    <w:lvl w:ilvl="6" w:tplc="31B8AADE">
      <w:numFmt w:val="bullet"/>
      <w:lvlText w:val=""/>
      <w:lvlJc w:val="left"/>
      <w:pPr>
        <w:ind w:left="4320" w:firstLine="0"/>
      </w:pPr>
      <w:rPr>
        <w:rFonts w:ascii="Symbol" w:hAnsi="Symbol"/>
      </w:rPr>
    </w:lvl>
    <w:lvl w:ilvl="7" w:tplc="840053E0">
      <w:numFmt w:val="bullet"/>
      <w:lvlText w:val="o"/>
      <w:lvlJc w:val="left"/>
      <w:pPr>
        <w:ind w:left="5040" w:firstLine="0"/>
      </w:pPr>
      <w:rPr>
        <w:rFonts w:ascii="Courier New" w:hAnsi="Courier New" w:cs="Courier New"/>
      </w:rPr>
    </w:lvl>
    <w:lvl w:ilvl="8" w:tplc="38F44834">
      <w:numFmt w:val="bullet"/>
      <w:lvlText w:val=""/>
      <w:lvlJc w:val="left"/>
      <w:pPr>
        <w:ind w:left="5760" w:firstLine="0"/>
      </w:pPr>
      <w:rPr>
        <w:rFonts w:ascii="Wingdings" w:eastAsia="Wingdings" w:hAnsi="Wingdings" w:cs="Wingdings"/>
      </w:rPr>
    </w:lvl>
  </w:abstractNum>
  <w:abstractNum w:abstractNumId="33" w15:restartNumberingAfterBreak="0">
    <w:nsid w:val="36D84729"/>
    <w:multiLevelType w:val="hybridMultilevel"/>
    <w:tmpl w:val="BB1EF53E"/>
    <w:lvl w:ilvl="0" w:tplc="8FA6746C">
      <w:numFmt w:val="bullet"/>
      <w:lvlText w:val="-"/>
      <w:lvlJc w:val="left"/>
      <w:pPr>
        <w:ind w:left="1080" w:hanging="360"/>
      </w:pPr>
      <w:rPr>
        <w:rFonts w:ascii="Tahoma" w:eastAsia="Times New Roman" w:hAnsi="Tahom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4" w15:restartNumberingAfterBreak="0">
    <w:nsid w:val="36E07429"/>
    <w:multiLevelType w:val="multilevel"/>
    <w:tmpl w:val="3334AD20"/>
    <w:styleLink w:val="Style4"/>
    <w:lvl w:ilvl="0">
      <w:start w:val="1"/>
      <w:numFmt w:val="decimal"/>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3A452C1D"/>
    <w:multiLevelType w:val="hybridMultilevel"/>
    <w:tmpl w:val="22B6065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45796D84"/>
    <w:multiLevelType w:val="hybridMultilevel"/>
    <w:tmpl w:val="C68A27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89663E3"/>
    <w:multiLevelType w:val="hybridMultilevel"/>
    <w:tmpl w:val="77E8A358"/>
    <w:name w:val="Αριθμημένη λίστα 4"/>
    <w:lvl w:ilvl="0" w:tplc="F920FF7E">
      <w:numFmt w:val="bullet"/>
      <w:lvlText w:val="-"/>
      <w:lvlJc w:val="left"/>
      <w:pPr>
        <w:ind w:left="0" w:firstLine="0"/>
      </w:pPr>
      <w:rPr>
        <w:rFonts w:ascii="Tahoma" w:hAnsi="Tahoma"/>
      </w:rPr>
    </w:lvl>
    <w:lvl w:ilvl="1" w:tplc="4B5C6216">
      <w:numFmt w:val="bullet"/>
      <w:lvlText w:val="-"/>
      <w:lvlJc w:val="left"/>
      <w:pPr>
        <w:ind w:left="1080" w:firstLine="0"/>
      </w:pPr>
      <w:rPr>
        <w:rFonts w:ascii="Tahoma" w:hAnsi="Tahoma"/>
      </w:rPr>
    </w:lvl>
    <w:lvl w:ilvl="2" w:tplc="561252FA">
      <w:start w:val="1"/>
      <w:numFmt w:val="lowerRoman"/>
      <w:lvlText w:val="%3."/>
      <w:lvlJc w:val="left"/>
      <w:pPr>
        <w:ind w:left="1980" w:firstLine="0"/>
      </w:pPr>
    </w:lvl>
    <w:lvl w:ilvl="3" w:tplc="A73072B6">
      <w:start w:val="1"/>
      <w:numFmt w:val="decimal"/>
      <w:lvlText w:val="%4."/>
      <w:lvlJc w:val="left"/>
      <w:pPr>
        <w:ind w:left="2520" w:firstLine="0"/>
      </w:pPr>
    </w:lvl>
    <w:lvl w:ilvl="4" w:tplc="1630B4A8">
      <w:start w:val="1"/>
      <w:numFmt w:val="lowerLetter"/>
      <w:lvlText w:val="%5."/>
      <w:lvlJc w:val="left"/>
      <w:pPr>
        <w:ind w:left="3240" w:firstLine="0"/>
      </w:pPr>
    </w:lvl>
    <w:lvl w:ilvl="5" w:tplc="2E746BB4">
      <w:start w:val="1"/>
      <w:numFmt w:val="lowerRoman"/>
      <w:lvlText w:val="%6."/>
      <w:lvlJc w:val="left"/>
      <w:pPr>
        <w:ind w:left="4140" w:firstLine="0"/>
      </w:pPr>
    </w:lvl>
    <w:lvl w:ilvl="6" w:tplc="37B0DA82">
      <w:start w:val="1"/>
      <w:numFmt w:val="decimal"/>
      <w:lvlText w:val="%7."/>
      <w:lvlJc w:val="left"/>
      <w:pPr>
        <w:ind w:left="4680" w:firstLine="0"/>
      </w:pPr>
    </w:lvl>
    <w:lvl w:ilvl="7" w:tplc="4FA26314">
      <w:start w:val="1"/>
      <w:numFmt w:val="lowerLetter"/>
      <w:lvlText w:val="%8."/>
      <w:lvlJc w:val="left"/>
      <w:pPr>
        <w:ind w:left="5400" w:firstLine="0"/>
      </w:pPr>
    </w:lvl>
    <w:lvl w:ilvl="8" w:tplc="950EB0F8">
      <w:start w:val="1"/>
      <w:numFmt w:val="lowerRoman"/>
      <w:lvlText w:val="%9."/>
      <w:lvlJc w:val="left"/>
      <w:pPr>
        <w:ind w:left="6300" w:firstLine="0"/>
      </w:pPr>
    </w:lvl>
  </w:abstractNum>
  <w:abstractNum w:abstractNumId="38" w15:restartNumberingAfterBreak="0">
    <w:nsid w:val="4B165872"/>
    <w:multiLevelType w:val="hybridMultilevel"/>
    <w:tmpl w:val="9D2C2432"/>
    <w:name w:val="Αριθμημένη λίστα 1"/>
    <w:lvl w:ilvl="0" w:tplc="F95A8C46">
      <w:numFmt w:val="bullet"/>
      <w:lvlText w:val=""/>
      <w:lvlJc w:val="left"/>
      <w:pPr>
        <w:ind w:left="0" w:firstLine="0"/>
      </w:pPr>
      <w:rPr>
        <w:rFonts w:ascii="Wingdings" w:eastAsia="Wingdings" w:hAnsi="Wingdings" w:cs="Wingdings"/>
      </w:rPr>
    </w:lvl>
    <w:lvl w:ilvl="1" w:tplc="FCC4819C">
      <w:numFmt w:val="bullet"/>
      <w:lvlText w:val="o"/>
      <w:lvlJc w:val="left"/>
      <w:pPr>
        <w:ind w:left="720" w:firstLine="0"/>
      </w:pPr>
      <w:rPr>
        <w:rFonts w:ascii="Courier New" w:hAnsi="Courier New" w:cs="Courier New"/>
      </w:rPr>
    </w:lvl>
    <w:lvl w:ilvl="2" w:tplc="A0427E9E">
      <w:numFmt w:val="bullet"/>
      <w:lvlText w:val=""/>
      <w:lvlJc w:val="left"/>
      <w:pPr>
        <w:ind w:left="1440" w:firstLine="0"/>
      </w:pPr>
      <w:rPr>
        <w:rFonts w:ascii="Wingdings" w:eastAsia="Wingdings" w:hAnsi="Wingdings" w:cs="Wingdings"/>
      </w:rPr>
    </w:lvl>
    <w:lvl w:ilvl="3" w:tplc="E3500C64">
      <w:numFmt w:val="bullet"/>
      <w:lvlText w:val=""/>
      <w:lvlJc w:val="left"/>
      <w:pPr>
        <w:ind w:left="2160" w:firstLine="0"/>
      </w:pPr>
      <w:rPr>
        <w:rFonts w:ascii="Symbol" w:hAnsi="Symbol"/>
      </w:rPr>
    </w:lvl>
    <w:lvl w:ilvl="4" w:tplc="A4829608">
      <w:numFmt w:val="bullet"/>
      <w:lvlText w:val="o"/>
      <w:lvlJc w:val="left"/>
      <w:pPr>
        <w:ind w:left="2880" w:firstLine="0"/>
      </w:pPr>
      <w:rPr>
        <w:rFonts w:ascii="Courier New" w:hAnsi="Courier New" w:cs="Courier New"/>
      </w:rPr>
    </w:lvl>
    <w:lvl w:ilvl="5" w:tplc="3E0CC1DC">
      <w:numFmt w:val="bullet"/>
      <w:lvlText w:val=""/>
      <w:lvlJc w:val="left"/>
      <w:pPr>
        <w:ind w:left="3600" w:firstLine="0"/>
      </w:pPr>
      <w:rPr>
        <w:rFonts w:ascii="Wingdings" w:eastAsia="Wingdings" w:hAnsi="Wingdings" w:cs="Wingdings"/>
      </w:rPr>
    </w:lvl>
    <w:lvl w:ilvl="6" w:tplc="8528C26C">
      <w:numFmt w:val="bullet"/>
      <w:lvlText w:val=""/>
      <w:lvlJc w:val="left"/>
      <w:pPr>
        <w:ind w:left="4320" w:firstLine="0"/>
      </w:pPr>
      <w:rPr>
        <w:rFonts w:ascii="Symbol" w:hAnsi="Symbol"/>
      </w:rPr>
    </w:lvl>
    <w:lvl w:ilvl="7" w:tplc="5B2ADBBE">
      <w:numFmt w:val="bullet"/>
      <w:lvlText w:val="o"/>
      <w:lvlJc w:val="left"/>
      <w:pPr>
        <w:ind w:left="5040" w:firstLine="0"/>
      </w:pPr>
      <w:rPr>
        <w:rFonts w:ascii="Courier New" w:hAnsi="Courier New" w:cs="Courier New"/>
      </w:rPr>
    </w:lvl>
    <w:lvl w:ilvl="8" w:tplc="95AC8830">
      <w:numFmt w:val="bullet"/>
      <w:lvlText w:val=""/>
      <w:lvlJc w:val="left"/>
      <w:pPr>
        <w:ind w:left="5760" w:firstLine="0"/>
      </w:pPr>
      <w:rPr>
        <w:rFonts w:ascii="Wingdings" w:eastAsia="Wingdings" w:hAnsi="Wingdings" w:cs="Wingdings"/>
      </w:rPr>
    </w:lvl>
  </w:abstractNum>
  <w:abstractNum w:abstractNumId="39" w15:restartNumberingAfterBreak="0">
    <w:nsid w:val="4C0A531F"/>
    <w:multiLevelType w:val="hybridMultilevel"/>
    <w:tmpl w:val="21FE7DE6"/>
    <w:lvl w:ilvl="0" w:tplc="0408000B">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15E4A9F"/>
    <w:multiLevelType w:val="multilevel"/>
    <w:tmpl w:val="0C54377C"/>
    <w:lvl w:ilvl="0">
      <w:start w:val="4"/>
      <w:numFmt w:val="decimal"/>
      <w:lvlText w:val="%1."/>
      <w:lvlJc w:val="left"/>
      <w:pPr>
        <w:ind w:left="675" w:hanging="67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1"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7471703"/>
    <w:multiLevelType w:val="hybridMultilevel"/>
    <w:tmpl w:val="E2D6F20A"/>
    <w:name w:val="Αριθμημένη λίστα 19"/>
    <w:lvl w:ilvl="0" w:tplc="1B3E93D6">
      <w:start w:val="1"/>
      <w:numFmt w:val="upperRoman"/>
      <w:lvlText w:val="%1."/>
      <w:lvlJc w:val="left"/>
      <w:pPr>
        <w:ind w:left="717" w:firstLine="0"/>
      </w:pPr>
    </w:lvl>
    <w:lvl w:ilvl="1" w:tplc="00D43C96">
      <w:start w:val="1"/>
      <w:numFmt w:val="lowerLetter"/>
      <w:lvlText w:val="%2."/>
      <w:lvlJc w:val="left"/>
      <w:pPr>
        <w:ind w:left="1437" w:firstLine="0"/>
      </w:pPr>
    </w:lvl>
    <w:lvl w:ilvl="2" w:tplc="C32E7304">
      <w:start w:val="1"/>
      <w:numFmt w:val="lowerRoman"/>
      <w:lvlText w:val="%3."/>
      <w:lvlJc w:val="left"/>
      <w:pPr>
        <w:ind w:left="2337" w:firstLine="0"/>
      </w:pPr>
    </w:lvl>
    <w:lvl w:ilvl="3" w:tplc="BD92FC88">
      <w:start w:val="1"/>
      <w:numFmt w:val="decimal"/>
      <w:lvlText w:val="%4."/>
      <w:lvlJc w:val="left"/>
      <w:pPr>
        <w:ind w:left="2877" w:firstLine="0"/>
      </w:pPr>
    </w:lvl>
    <w:lvl w:ilvl="4" w:tplc="70E231C8">
      <w:start w:val="1"/>
      <w:numFmt w:val="lowerLetter"/>
      <w:lvlText w:val="%5."/>
      <w:lvlJc w:val="left"/>
      <w:pPr>
        <w:ind w:left="3597" w:firstLine="0"/>
      </w:pPr>
    </w:lvl>
    <w:lvl w:ilvl="5" w:tplc="49AE1ED6">
      <w:start w:val="1"/>
      <w:numFmt w:val="lowerRoman"/>
      <w:lvlText w:val="%6."/>
      <w:lvlJc w:val="left"/>
      <w:pPr>
        <w:ind w:left="4497" w:firstLine="0"/>
      </w:pPr>
    </w:lvl>
    <w:lvl w:ilvl="6" w:tplc="48A09F50">
      <w:start w:val="1"/>
      <w:numFmt w:val="decimal"/>
      <w:lvlText w:val="%7."/>
      <w:lvlJc w:val="left"/>
      <w:pPr>
        <w:ind w:left="5037" w:firstLine="0"/>
      </w:pPr>
    </w:lvl>
    <w:lvl w:ilvl="7" w:tplc="2A14CCCA">
      <w:start w:val="1"/>
      <w:numFmt w:val="lowerLetter"/>
      <w:lvlText w:val="%8."/>
      <w:lvlJc w:val="left"/>
      <w:pPr>
        <w:ind w:left="5757" w:firstLine="0"/>
      </w:pPr>
    </w:lvl>
    <w:lvl w:ilvl="8" w:tplc="107EF026">
      <w:start w:val="1"/>
      <w:numFmt w:val="lowerRoman"/>
      <w:lvlText w:val="%9."/>
      <w:lvlJc w:val="left"/>
      <w:pPr>
        <w:ind w:left="6657" w:firstLine="0"/>
      </w:pPr>
    </w:lvl>
  </w:abstractNum>
  <w:abstractNum w:abstractNumId="43" w15:restartNumberingAfterBreak="0">
    <w:nsid w:val="657B6485"/>
    <w:multiLevelType w:val="hybridMultilevel"/>
    <w:tmpl w:val="31D06C32"/>
    <w:lvl w:ilvl="0" w:tplc="F1DE8262">
      <w:start w:val="2"/>
      <w:numFmt w:val="bullet"/>
      <w:lvlText w:val="-"/>
      <w:lvlJc w:val="left"/>
      <w:pPr>
        <w:ind w:left="720" w:hanging="360"/>
      </w:pPr>
      <w:rPr>
        <w:rFonts w:ascii="Tahoma" w:eastAsia="Tahoma"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C05404B"/>
    <w:multiLevelType w:val="hybridMultilevel"/>
    <w:tmpl w:val="75FA83FE"/>
    <w:name w:val="Αριθμημένη λίστα 17"/>
    <w:lvl w:ilvl="0" w:tplc="1F869DD8">
      <w:start w:val="1"/>
      <w:numFmt w:val="decimal"/>
      <w:lvlText w:val="%1)"/>
      <w:lvlJc w:val="left"/>
      <w:pPr>
        <w:ind w:left="360" w:firstLine="0"/>
      </w:pPr>
    </w:lvl>
    <w:lvl w:ilvl="1" w:tplc="D7080E02">
      <w:start w:val="1"/>
      <w:numFmt w:val="lowerLetter"/>
      <w:lvlText w:val="%2."/>
      <w:lvlJc w:val="left"/>
      <w:pPr>
        <w:ind w:left="1080" w:firstLine="0"/>
      </w:pPr>
    </w:lvl>
    <w:lvl w:ilvl="2" w:tplc="9DA68AA8">
      <w:start w:val="1"/>
      <w:numFmt w:val="lowerRoman"/>
      <w:lvlText w:val="%3."/>
      <w:lvlJc w:val="left"/>
      <w:pPr>
        <w:ind w:left="1980" w:firstLine="0"/>
      </w:pPr>
    </w:lvl>
    <w:lvl w:ilvl="3" w:tplc="E5DE2658">
      <w:start w:val="1"/>
      <w:numFmt w:val="decimal"/>
      <w:lvlText w:val="%4."/>
      <w:lvlJc w:val="left"/>
      <w:pPr>
        <w:ind w:left="2520" w:firstLine="0"/>
      </w:pPr>
    </w:lvl>
    <w:lvl w:ilvl="4" w:tplc="4D763236">
      <w:start w:val="1"/>
      <w:numFmt w:val="lowerLetter"/>
      <w:lvlText w:val="%5."/>
      <w:lvlJc w:val="left"/>
      <w:pPr>
        <w:ind w:left="3240" w:firstLine="0"/>
      </w:pPr>
    </w:lvl>
    <w:lvl w:ilvl="5" w:tplc="AFF25EC0">
      <w:start w:val="1"/>
      <w:numFmt w:val="lowerRoman"/>
      <w:lvlText w:val="%6."/>
      <w:lvlJc w:val="left"/>
      <w:pPr>
        <w:ind w:left="4140" w:firstLine="0"/>
      </w:pPr>
    </w:lvl>
    <w:lvl w:ilvl="6" w:tplc="7150A6C0">
      <w:start w:val="1"/>
      <w:numFmt w:val="decimal"/>
      <w:lvlText w:val="%7."/>
      <w:lvlJc w:val="left"/>
      <w:pPr>
        <w:ind w:left="4680" w:firstLine="0"/>
      </w:pPr>
    </w:lvl>
    <w:lvl w:ilvl="7" w:tplc="A66C0890">
      <w:start w:val="1"/>
      <w:numFmt w:val="lowerLetter"/>
      <w:lvlText w:val="%8."/>
      <w:lvlJc w:val="left"/>
      <w:pPr>
        <w:ind w:left="5400" w:firstLine="0"/>
      </w:pPr>
    </w:lvl>
    <w:lvl w:ilvl="8" w:tplc="BC2A114C">
      <w:start w:val="1"/>
      <w:numFmt w:val="lowerRoman"/>
      <w:lvlText w:val="%9."/>
      <w:lvlJc w:val="left"/>
      <w:pPr>
        <w:ind w:left="6300" w:firstLine="0"/>
      </w:pPr>
    </w:lvl>
  </w:abstractNum>
  <w:abstractNum w:abstractNumId="45"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71D675A7"/>
    <w:multiLevelType w:val="multilevel"/>
    <w:tmpl w:val="DA6E67A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8" w15:restartNumberingAfterBreak="0">
    <w:nsid w:val="768B05E1"/>
    <w:multiLevelType w:val="multilevel"/>
    <w:tmpl w:val="895AA260"/>
    <w:name w:val="Αριθμημένη λίστα 15"/>
    <w:lvl w:ilvl="0">
      <w:start w:val="1"/>
      <w:numFmt w:val="decimal"/>
      <w:lvlText w:val="%1."/>
      <w:lvlJc w:val="left"/>
      <w:pPr>
        <w:ind w:left="0" w:firstLine="0"/>
      </w:pPr>
    </w:lvl>
    <w:lvl w:ilvl="1">
      <w:start w:val="1"/>
      <w:numFmt w:val="decimal"/>
      <w:lvlText w:val="%1.%2."/>
      <w:lvlJc w:val="left"/>
      <w:pPr>
        <w:ind w:left="360" w:firstLine="0"/>
      </w:pPr>
    </w:lvl>
    <w:lvl w:ilvl="2">
      <w:start w:val="1"/>
      <w:numFmt w:val="decimal"/>
      <w:lvlText w:val="%1.%2.%3."/>
      <w:lvlJc w:val="left"/>
      <w:pPr>
        <w:ind w:left="720" w:firstLine="0"/>
      </w:pPr>
    </w:lvl>
    <w:lvl w:ilvl="3">
      <w:start w:val="1"/>
      <w:numFmt w:val="decimal"/>
      <w:lvlText w:val="2.2.3.%4."/>
      <w:lvlJc w:val="left"/>
      <w:pPr>
        <w:ind w:left="0" w:firstLine="0"/>
      </w:pPr>
      <w:rPr>
        <w:b/>
      </w:rPr>
    </w:lvl>
    <w:lvl w:ilvl="4">
      <w:start w:val="1"/>
      <w:numFmt w:val="decimal"/>
      <w:lvlText w:val="%1.%2.%3.%4.%5."/>
      <w:lvlJc w:val="left"/>
      <w:pPr>
        <w:ind w:left="1440" w:firstLine="0"/>
      </w:pPr>
    </w:lvl>
    <w:lvl w:ilvl="5">
      <w:start w:val="1"/>
      <w:numFmt w:val="decimal"/>
      <w:lvlText w:val="%1.%2.%3.%4.%5.%6."/>
      <w:lvlJc w:val="left"/>
      <w:pPr>
        <w:ind w:left="1800" w:firstLine="0"/>
      </w:pPr>
    </w:lvl>
    <w:lvl w:ilvl="6">
      <w:start w:val="1"/>
      <w:numFmt w:val="decimal"/>
      <w:lvlText w:val="%1.%2.%3.%4.%5.%6.%7."/>
      <w:lvlJc w:val="left"/>
      <w:pPr>
        <w:ind w:left="2160" w:firstLine="0"/>
      </w:pPr>
    </w:lvl>
    <w:lvl w:ilvl="7">
      <w:start w:val="1"/>
      <w:numFmt w:val="decimal"/>
      <w:lvlText w:val="%1.%2.%3.%4.%5.%6.%7.%8."/>
      <w:lvlJc w:val="left"/>
      <w:pPr>
        <w:ind w:left="2520" w:firstLine="0"/>
      </w:pPr>
    </w:lvl>
    <w:lvl w:ilvl="8">
      <w:start w:val="1"/>
      <w:numFmt w:val="decimal"/>
      <w:lvlText w:val="%1.%2.%3.%4.%5.%6.%7.%8.%9."/>
      <w:lvlJc w:val="left"/>
      <w:pPr>
        <w:ind w:left="2880" w:firstLine="0"/>
      </w:pPr>
    </w:lvl>
  </w:abstractNum>
  <w:abstractNum w:abstractNumId="49" w15:restartNumberingAfterBreak="0">
    <w:nsid w:val="78286CE8"/>
    <w:multiLevelType w:val="hybridMultilevel"/>
    <w:tmpl w:val="97FE4FFA"/>
    <w:name w:val="Αριθμημένη λίστα 18"/>
    <w:lvl w:ilvl="0" w:tplc="B57622BE">
      <w:numFmt w:val="bullet"/>
      <w:lvlText w:val="•"/>
      <w:lvlJc w:val="left"/>
      <w:pPr>
        <w:ind w:left="0" w:firstLine="0"/>
      </w:pPr>
      <w:rPr>
        <w:rFonts w:ascii="Tahoma" w:eastAsia="Times New Roman" w:hAnsi="Tahoma" w:cs="Tahoma"/>
      </w:rPr>
    </w:lvl>
    <w:lvl w:ilvl="1" w:tplc="5678CFB8">
      <w:numFmt w:val="bullet"/>
      <w:lvlText w:val="o"/>
      <w:lvlJc w:val="left"/>
      <w:pPr>
        <w:ind w:left="1080" w:firstLine="0"/>
      </w:pPr>
      <w:rPr>
        <w:rFonts w:ascii="Courier New" w:hAnsi="Courier New" w:cs="Courier New"/>
      </w:rPr>
    </w:lvl>
    <w:lvl w:ilvl="2" w:tplc="46ACA214">
      <w:numFmt w:val="bullet"/>
      <w:lvlText w:val=""/>
      <w:lvlJc w:val="left"/>
      <w:pPr>
        <w:ind w:left="1800" w:firstLine="0"/>
      </w:pPr>
      <w:rPr>
        <w:rFonts w:ascii="Wingdings" w:eastAsia="Wingdings" w:hAnsi="Wingdings" w:cs="Wingdings"/>
      </w:rPr>
    </w:lvl>
    <w:lvl w:ilvl="3" w:tplc="5022B786">
      <w:numFmt w:val="bullet"/>
      <w:lvlText w:val=""/>
      <w:lvlJc w:val="left"/>
      <w:pPr>
        <w:ind w:left="2520" w:firstLine="0"/>
      </w:pPr>
      <w:rPr>
        <w:rFonts w:ascii="Symbol" w:hAnsi="Symbol"/>
      </w:rPr>
    </w:lvl>
    <w:lvl w:ilvl="4" w:tplc="378C50DC">
      <w:numFmt w:val="bullet"/>
      <w:lvlText w:val="o"/>
      <w:lvlJc w:val="left"/>
      <w:pPr>
        <w:ind w:left="3240" w:firstLine="0"/>
      </w:pPr>
      <w:rPr>
        <w:rFonts w:ascii="Courier New" w:hAnsi="Courier New" w:cs="Courier New"/>
      </w:rPr>
    </w:lvl>
    <w:lvl w:ilvl="5" w:tplc="87F8D0B8">
      <w:numFmt w:val="bullet"/>
      <w:lvlText w:val=""/>
      <w:lvlJc w:val="left"/>
      <w:pPr>
        <w:ind w:left="3960" w:firstLine="0"/>
      </w:pPr>
      <w:rPr>
        <w:rFonts w:ascii="Wingdings" w:eastAsia="Wingdings" w:hAnsi="Wingdings" w:cs="Wingdings"/>
      </w:rPr>
    </w:lvl>
    <w:lvl w:ilvl="6" w:tplc="D8281B42">
      <w:numFmt w:val="bullet"/>
      <w:lvlText w:val=""/>
      <w:lvlJc w:val="left"/>
      <w:pPr>
        <w:ind w:left="4680" w:firstLine="0"/>
      </w:pPr>
      <w:rPr>
        <w:rFonts w:ascii="Symbol" w:hAnsi="Symbol"/>
      </w:rPr>
    </w:lvl>
    <w:lvl w:ilvl="7" w:tplc="0546B540">
      <w:numFmt w:val="bullet"/>
      <w:lvlText w:val="o"/>
      <w:lvlJc w:val="left"/>
      <w:pPr>
        <w:ind w:left="5400" w:firstLine="0"/>
      </w:pPr>
      <w:rPr>
        <w:rFonts w:ascii="Courier New" w:hAnsi="Courier New" w:cs="Courier New"/>
      </w:rPr>
    </w:lvl>
    <w:lvl w:ilvl="8" w:tplc="0CEABCBA">
      <w:numFmt w:val="bullet"/>
      <w:lvlText w:val=""/>
      <w:lvlJc w:val="left"/>
      <w:pPr>
        <w:ind w:left="6120" w:firstLine="0"/>
      </w:pPr>
      <w:rPr>
        <w:rFonts w:ascii="Wingdings" w:eastAsia="Wingdings" w:hAnsi="Wingdings" w:cs="Wingdings"/>
      </w:rPr>
    </w:lvl>
  </w:abstractNum>
  <w:abstractNum w:abstractNumId="50"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7BFD7B3C"/>
    <w:multiLevelType w:val="hybridMultilevel"/>
    <w:tmpl w:val="108C0700"/>
    <w:styleLink w:val="27"/>
    <w:lvl w:ilvl="0" w:tplc="F1ECAC78">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EF0C563E">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E620193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669A977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0902FCD0">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7ADE21FE">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E0A10D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153CFFA6">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0D56FEB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52"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39461555">
    <w:abstractNumId w:val="1"/>
  </w:num>
  <w:num w:numId="2" w16cid:durableId="723868782">
    <w:abstractNumId w:val="3"/>
  </w:num>
  <w:num w:numId="3" w16cid:durableId="502864614">
    <w:abstractNumId w:val="8"/>
  </w:num>
  <w:num w:numId="4" w16cid:durableId="1696492434">
    <w:abstractNumId w:val="9"/>
  </w:num>
  <w:num w:numId="5" w16cid:durableId="62916051">
    <w:abstractNumId w:val="46"/>
  </w:num>
  <w:num w:numId="6" w16cid:durableId="1859924283">
    <w:abstractNumId w:val="50"/>
  </w:num>
  <w:num w:numId="7" w16cid:durableId="1847788369">
    <w:abstractNumId w:val="21"/>
  </w:num>
  <w:num w:numId="8" w16cid:durableId="657538379">
    <w:abstractNumId w:val="28"/>
  </w:num>
  <w:num w:numId="9" w16cid:durableId="1339769619">
    <w:abstractNumId w:val="45"/>
  </w:num>
  <w:num w:numId="10" w16cid:durableId="1020350239">
    <w:abstractNumId w:val="52"/>
  </w:num>
  <w:num w:numId="11" w16cid:durableId="1257059591">
    <w:abstractNumId w:val="19"/>
  </w:num>
  <w:num w:numId="12" w16cid:durableId="1124352946">
    <w:abstractNumId w:val="34"/>
  </w:num>
  <w:num w:numId="13" w16cid:durableId="107748609">
    <w:abstractNumId w:val="15"/>
  </w:num>
  <w:num w:numId="14" w16cid:durableId="15464069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76882554">
    <w:abstractNumId w:val="51"/>
  </w:num>
  <w:num w:numId="16" w16cid:durableId="163786090">
    <w:abstractNumId w:val="25"/>
  </w:num>
  <w:num w:numId="17" w16cid:durableId="1014260032">
    <w:abstractNumId w:val="20"/>
  </w:num>
  <w:num w:numId="18" w16cid:durableId="2092658708">
    <w:abstractNumId w:val="41"/>
  </w:num>
  <w:num w:numId="19" w16cid:durableId="341250928">
    <w:abstractNumId w:val="38"/>
  </w:num>
  <w:num w:numId="20" w16cid:durableId="520239380">
    <w:abstractNumId w:val="36"/>
  </w:num>
  <w:num w:numId="21" w16cid:durableId="2050570374">
    <w:abstractNumId w:val="33"/>
  </w:num>
  <w:num w:numId="22" w16cid:durableId="1222324962">
    <w:abstractNumId w:val="24"/>
    <w:lvlOverride w:ilvl="0">
      <w:startOverride w:val="3"/>
    </w:lvlOverride>
    <w:lvlOverride w:ilvl="1">
      <w:startOverride w:val="1"/>
    </w:lvlOverride>
    <w:lvlOverride w:ilvl="2">
      <w:startOverride w:val="2"/>
    </w:lvlOverride>
  </w:num>
  <w:num w:numId="23" w16cid:durableId="1733652607">
    <w:abstractNumId w:val="32"/>
  </w:num>
  <w:num w:numId="24" w16cid:durableId="1829054337">
    <w:abstractNumId w:val="40"/>
  </w:num>
  <w:num w:numId="25" w16cid:durableId="758719819">
    <w:abstractNumId w:val="12"/>
  </w:num>
  <w:num w:numId="26" w16cid:durableId="1739473309">
    <w:abstractNumId w:val="14"/>
  </w:num>
  <w:num w:numId="27" w16cid:durableId="1946958177">
    <w:abstractNumId w:val="18"/>
  </w:num>
  <w:num w:numId="28" w16cid:durableId="1900284294">
    <w:abstractNumId w:val="27"/>
  </w:num>
  <w:num w:numId="29" w16cid:durableId="460467528">
    <w:abstractNumId w:val="39"/>
  </w:num>
  <w:num w:numId="30" w16cid:durableId="1501774822">
    <w:abstractNumId w:val="35"/>
  </w:num>
  <w:num w:numId="31" w16cid:durableId="1326323342">
    <w:abstractNumId w:val="17"/>
  </w:num>
  <w:num w:numId="32" w16cid:durableId="1751197456">
    <w:abstractNumId w:val="16"/>
  </w:num>
  <w:num w:numId="33" w16cid:durableId="1569800767">
    <w:abstractNumId w:val="13"/>
  </w:num>
  <w:num w:numId="34" w16cid:durableId="1032924938">
    <w:abstractNumId w:val="47"/>
  </w:num>
  <w:num w:numId="35" w16cid:durableId="1596480497">
    <w:abstractNumId w:val="43"/>
  </w:num>
  <w:num w:numId="36" w16cid:durableId="39402668">
    <w:abstractNumId w:val="2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A5B"/>
    <w:rsid w:val="00000C8E"/>
    <w:rsid w:val="000023D8"/>
    <w:rsid w:val="00005F5C"/>
    <w:rsid w:val="000062FA"/>
    <w:rsid w:val="0000716D"/>
    <w:rsid w:val="0001217D"/>
    <w:rsid w:val="0001375B"/>
    <w:rsid w:val="00013A52"/>
    <w:rsid w:val="00014410"/>
    <w:rsid w:val="00014DAE"/>
    <w:rsid w:val="00014F48"/>
    <w:rsid w:val="000152A8"/>
    <w:rsid w:val="00015953"/>
    <w:rsid w:val="00015A9D"/>
    <w:rsid w:val="00015F06"/>
    <w:rsid w:val="00016F0C"/>
    <w:rsid w:val="00022569"/>
    <w:rsid w:val="000244B8"/>
    <w:rsid w:val="00025B9C"/>
    <w:rsid w:val="00025CD5"/>
    <w:rsid w:val="00026667"/>
    <w:rsid w:val="000268DF"/>
    <w:rsid w:val="00026C28"/>
    <w:rsid w:val="0002765E"/>
    <w:rsid w:val="000303BF"/>
    <w:rsid w:val="000309DB"/>
    <w:rsid w:val="000326F6"/>
    <w:rsid w:val="00032A9F"/>
    <w:rsid w:val="00032BBA"/>
    <w:rsid w:val="0003389C"/>
    <w:rsid w:val="00033BA0"/>
    <w:rsid w:val="00034E19"/>
    <w:rsid w:val="00034FF1"/>
    <w:rsid w:val="00035295"/>
    <w:rsid w:val="00035850"/>
    <w:rsid w:val="00035C19"/>
    <w:rsid w:val="00036CBD"/>
    <w:rsid w:val="00037B97"/>
    <w:rsid w:val="00041C07"/>
    <w:rsid w:val="00042DB8"/>
    <w:rsid w:val="00043D44"/>
    <w:rsid w:val="00043F27"/>
    <w:rsid w:val="0004400B"/>
    <w:rsid w:val="00045DCF"/>
    <w:rsid w:val="00046044"/>
    <w:rsid w:val="00046293"/>
    <w:rsid w:val="0004724C"/>
    <w:rsid w:val="00047C57"/>
    <w:rsid w:val="000527FB"/>
    <w:rsid w:val="0005488E"/>
    <w:rsid w:val="00054DFE"/>
    <w:rsid w:val="00055804"/>
    <w:rsid w:val="0005617B"/>
    <w:rsid w:val="00057BBA"/>
    <w:rsid w:val="00057F4A"/>
    <w:rsid w:val="000610D4"/>
    <w:rsid w:val="00061ADD"/>
    <w:rsid w:val="00061DF4"/>
    <w:rsid w:val="000631F7"/>
    <w:rsid w:val="00063FB6"/>
    <w:rsid w:val="0006490A"/>
    <w:rsid w:val="000650A9"/>
    <w:rsid w:val="000653F1"/>
    <w:rsid w:val="00067067"/>
    <w:rsid w:val="000674D2"/>
    <w:rsid w:val="0006771D"/>
    <w:rsid w:val="000705D7"/>
    <w:rsid w:val="000706B1"/>
    <w:rsid w:val="00070731"/>
    <w:rsid w:val="00072601"/>
    <w:rsid w:val="000738BC"/>
    <w:rsid w:val="00075F3E"/>
    <w:rsid w:val="0008087C"/>
    <w:rsid w:val="000843B8"/>
    <w:rsid w:val="00084419"/>
    <w:rsid w:val="00086782"/>
    <w:rsid w:val="000867E9"/>
    <w:rsid w:val="00087FEA"/>
    <w:rsid w:val="00090959"/>
    <w:rsid w:val="0009220A"/>
    <w:rsid w:val="00092ADB"/>
    <w:rsid w:val="00092F07"/>
    <w:rsid w:val="00094D2D"/>
    <w:rsid w:val="00095840"/>
    <w:rsid w:val="0009738D"/>
    <w:rsid w:val="000A1AD5"/>
    <w:rsid w:val="000A4A55"/>
    <w:rsid w:val="000A5856"/>
    <w:rsid w:val="000A60A0"/>
    <w:rsid w:val="000A7747"/>
    <w:rsid w:val="000B187C"/>
    <w:rsid w:val="000B236D"/>
    <w:rsid w:val="000B2D6F"/>
    <w:rsid w:val="000B3A30"/>
    <w:rsid w:val="000B4031"/>
    <w:rsid w:val="000B6F4E"/>
    <w:rsid w:val="000B7FA2"/>
    <w:rsid w:val="000C04E3"/>
    <w:rsid w:val="000C1AAF"/>
    <w:rsid w:val="000C2878"/>
    <w:rsid w:val="000C4648"/>
    <w:rsid w:val="000C4B25"/>
    <w:rsid w:val="000C59AD"/>
    <w:rsid w:val="000C59AE"/>
    <w:rsid w:val="000C5D2B"/>
    <w:rsid w:val="000D2259"/>
    <w:rsid w:val="000D2A1E"/>
    <w:rsid w:val="000D2ED0"/>
    <w:rsid w:val="000D3425"/>
    <w:rsid w:val="000D3B6F"/>
    <w:rsid w:val="000D3FF9"/>
    <w:rsid w:val="000D444D"/>
    <w:rsid w:val="000D5FB8"/>
    <w:rsid w:val="000D6DFD"/>
    <w:rsid w:val="000D6E10"/>
    <w:rsid w:val="000D6E14"/>
    <w:rsid w:val="000E04A1"/>
    <w:rsid w:val="000E0B6C"/>
    <w:rsid w:val="000E12F1"/>
    <w:rsid w:val="000E178C"/>
    <w:rsid w:val="000E1C5E"/>
    <w:rsid w:val="000E2020"/>
    <w:rsid w:val="000E2462"/>
    <w:rsid w:val="000E27C3"/>
    <w:rsid w:val="000E27C6"/>
    <w:rsid w:val="000E2DA0"/>
    <w:rsid w:val="000E3C4E"/>
    <w:rsid w:val="000E4B2A"/>
    <w:rsid w:val="000E6B11"/>
    <w:rsid w:val="000E6DC6"/>
    <w:rsid w:val="000F0E29"/>
    <w:rsid w:val="000F62F0"/>
    <w:rsid w:val="000F663A"/>
    <w:rsid w:val="000F6FD9"/>
    <w:rsid w:val="000F74CD"/>
    <w:rsid w:val="000F7CF2"/>
    <w:rsid w:val="00100156"/>
    <w:rsid w:val="00103061"/>
    <w:rsid w:val="00105242"/>
    <w:rsid w:val="00105367"/>
    <w:rsid w:val="00105FBE"/>
    <w:rsid w:val="001061A0"/>
    <w:rsid w:val="00111D5A"/>
    <w:rsid w:val="00114833"/>
    <w:rsid w:val="00115643"/>
    <w:rsid w:val="001201B6"/>
    <w:rsid w:val="001202D5"/>
    <w:rsid w:val="00120B83"/>
    <w:rsid w:val="00122891"/>
    <w:rsid w:val="00123153"/>
    <w:rsid w:val="001253B5"/>
    <w:rsid w:val="00125BF8"/>
    <w:rsid w:val="001308CC"/>
    <w:rsid w:val="00130942"/>
    <w:rsid w:val="00130FD5"/>
    <w:rsid w:val="001312AF"/>
    <w:rsid w:val="0013350B"/>
    <w:rsid w:val="00133814"/>
    <w:rsid w:val="00133E0F"/>
    <w:rsid w:val="00135A3A"/>
    <w:rsid w:val="00136CAB"/>
    <w:rsid w:val="00137A93"/>
    <w:rsid w:val="00137DAA"/>
    <w:rsid w:val="0014064C"/>
    <w:rsid w:val="00140781"/>
    <w:rsid w:val="00140CA7"/>
    <w:rsid w:val="00141E27"/>
    <w:rsid w:val="00142492"/>
    <w:rsid w:val="00143040"/>
    <w:rsid w:val="0014507C"/>
    <w:rsid w:val="001452C0"/>
    <w:rsid w:val="00146631"/>
    <w:rsid w:val="00147AA3"/>
    <w:rsid w:val="00147B71"/>
    <w:rsid w:val="00151DC8"/>
    <w:rsid w:val="00153F0B"/>
    <w:rsid w:val="00154368"/>
    <w:rsid w:val="00154623"/>
    <w:rsid w:val="0015499C"/>
    <w:rsid w:val="00155375"/>
    <w:rsid w:val="001561BC"/>
    <w:rsid w:val="0015675F"/>
    <w:rsid w:val="001575A8"/>
    <w:rsid w:val="00157F39"/>
    <w:rsid w:val="00160FCE"/>
    <w:rsid w:val="00163311"/>
    <w:rsid w:val="00163845"/>
    <w:rsid w:val="001649E0"/>
    <w:rsid w:val="001652F4"/>
    <w:rsid w:val="0016530B"/>
    <w:rsid w:val="00166662"/>
    <w:rsid w:val="00166AA6"/>
    <w:rsid w:val="00167F10"/>
    <w:rsid w:val="00170B30"/>
    <w:rsid w:val="00170CA8"/>
    <w:rsid w:val="001732D9"/>
    <w:rsid w:val="00175FFA"/>
    <w:rsid w:val="00176103"/>
    <w:rsid w:val="00177F66"/>
    <w:rsid w:val="001811C1"/>
    <w:rsid w:val="00181C40"/>
    <w:rsid w:val="00182529"/>
    <w:rsid w:val="001852F3"/>
    <w:rsid w:val="001859FA"/>
    <w:rsid w:val="00186621"/>
    <w:rsid w:val="001867FF"/>
    <w:rsid w:val="001869A5"/>
    <w:rsid w:val="00186BF5"/>
    <w:rsid w:val="00187D66"/>
    <w:rsid w:val="00194C49"/>
    <w:rsid w:val="00195A7F"/>
    <w:rsid w:val="00196E2A"/>
    <w:rsid w:val="001971AE"/>
    <w:rsid w:val="00197834"/>
    <w:rsid w:val="001A317F"/>
    <w:rsid w:val="001A61D3"/>
    <w:rsid w:val="001A683B"/>
    <w:rsid w:val="001A6CEB"/>
    <w:rsid w:val="001B022C"/>
    <w:rsid w:val="001B0443"/>
    <w:rsid w:val="001B235A"/>
    <w:rsid w:val="001B2758"/>
    <w:rsid w:val="001B41E5"/>
    <w:rsid w:val="001B4860"/>
    <w:rsid w:val="001B55ED"/>
    <w:rsid w:val="001B56F1"/>
    <w:rsid w:val="001B585C"/>
    <w:rsid w:val="001B5981"/>
    <w:rsid w:val="001B5CA2"/>
    <w:rsid w:val="001B65F9"/>
    <w:rsid w:val="001C3012"/>
    <w:rsid w:val="001C4403"/>
    <w:rsid w:val="001C44A3"/>
    <w:rsid w:val="001C6408"/>
    <w:rsid w:val="001C673F"/>
    <w:rsid w:val="001D06AA"/>
    <w:rsid w:val="001D0C1B"/>
    <w:rsid w:val="001D0D7B"/>
    <w:rsid w:val="001D0F05"/>
    <w:rsid w:val="001D4D73"/>
    <w:rsid w:val="001D616B"/>
    <w:rsid w:val="001D6B30"/>
    <w:rsid w:val="001E02A0"/>
    <w:rsid w:val="001E0711"/>
    <w:rsid w:val="001E11F9"/>
    <w:rsid w:val="001E3887"/>
    <w:rsid w:val="001E38A4"/>
    <w:rsid w:val="001E3C20"/>
    <w:rsid w:val="001E4E76"/>
    <w:rsid w:val="001E54F6"/>
    <w:rsid w:val="001E5DE0"/>
    <w:rsid w:val="001E6103"/>
    <w:rsid w:val="001E64FE"/>
    <w:rsid w:val="001F11F8"/>
    <w:rsid w:val="001F1E46"/>
    <w:rsid w:val="001F40A2"/>
    <w:rsid w:val="001F4428"/>
    <w:rsid w:val="001F455A"/>
    <w:rsid w:val="001F500A"/>
    <w:rsid w:val="001F5F4A"/>
    <w:rsid w:val="00200224"/>
    <w:rsid w:val="00201A77"/>
    <w:rsid w:val="00201E03"/>
    <w:rsid w:val="00202AF8"/>
    <w:rsid w:val="00203D78"/>
    <w:rsid w:val="00204CE4"/>
    <w:rsid w:val="00205557"/>
    <w:rsid w:val="00207A57"/>
    <w:rsid w:val="002124D4"/>
    <w:rsid w:val="0021350B"/>
    <w:rsid w:val="00213B08"/>
    <w:rsid w:val="0021432B"/>
    <w:rsid w:val="002145A1"/>
    <w:rsid w:val="00214DD7"/>
    <w:rsid w:val="0021584B"/>
    <w:rsid w:val="00215C1A"/>
    <w:rsid w:val="002165C3"/>
    <w:rsid w:val="00220C6B"/>
    <w:rsid w:val="00221291"/>
    <w:rsid w:val="00224795"/>
    <w:rsid w:val="00226B7D"/>
    <w:rsid w:val="0022772A"/>
    <w:rsid w:val="00231358"/>
    <w:rsid w:val="002328B4"/>
    <w:rsid w:val="002333E4"/>
    <w:rsid w:val="0023731E"/>
    <w:rsid w:val="002373E7"/>
    <w:rsid w:val="00237DE6"/>
    <w:rsid w:val="00240449"/>
    <w:rsid w:val="002419C3"/>
    <w:rsid w:val="0024279E"/>
    <w:rsid w:val="00243C69"/>
    <w:rsid w:val="00243F84"/>
    <w:rsid w:val="00244A68"/>
    <w:rsid w:val="00244E0C"/>
    <w:rsid w:val="0024503F"/>
    <w:rsid w:val="00245754"/>
    <w:rsid w:val="00246172"/>
    <w:rsid w:val="00246973"/>
    <w:rsid w:val="0025005A"/>
    <w:rsid w:val="00250252"/>
    <w:rsid w:val="00250B80"/>
    <w:rsid w:val="00251585"/>
    <w:rsid w:val="00252398"/>
    <w:rsid w:val="00252498"/>
    <w:rsid w:val="00253F52"/>
    <w:rsid w:val="002548C3"/>
    <w:rsid w:val="002554B6"/>
    <w:rsid w:val="00255F74"/>
    <w:rsid w:val="002604B4"/>
    <w:rsid w:val="002616A3"/>
    <w:rsid w:val="00263C2C"/>
    <w:rsid w:val="00263FBB"/>
    <w:rsid w:val="002654F7"/>
    <w:rsid w:val="00265688"/>
    <w:rsid w:val="00270326"/>
    <w:rsid w:val="00272B7A"/>
    <w:rsid w:val="00272F1F"/>
    <w:rsid w:val="002737A6"/>
    <w:rsid w:val="00274473"/>
    <w:rsid w:val="002768B4"/>
    <w:rsid w:val="00277F8F"/>
    <w:rsid w:val="0028077E"/>
    <w:rsid w:val="00280B8B"/>
    <w:rsid w:val="00281DCD"/>
    <w:rsid w:val="00281EC3"/>
    <w:rsid w:val="00282306"/>
    <w:rsid w:val="002858E5"/>
    <w:rsid w:val="00285A67"/>
    <w:rsid w:val="00286B99"/>
    <w:rsid w:val="0028724A"/>
    <w:rsid w:val="00290457"/>
    <w:rsid w:val="002906DD"/>
    <w:rsid w:val="00290B29"/>
    <w:rsid w:val="00294393"/>
    <w:rsid w:val="0029545C"/>
    <w:rsid w:val="00295A90"/>
    <w:rsid w:val="00295C2E"/>
    <w:rsid w:val="00295FEE"/>
    <w:rsid w:val="0029613C"/>
    <w:rsid w:val="00296F4A"/>
    <w:rsid w:val="002A0196"/>
    <w:rsid w:val="002A0D47"/>
    <w:rsid w:val="002A332A"/>
    <w:rsid w:val="002A3476"/>
    <w:rsid w:val="002A37B5"/>
    <w:rsid w:val="002A4398"/>
    <w:rsid w:val="002A5438"/>
    <w:rsid w:val="002A63C2"/>
    <w:rsid w:val="002A65B3"/>
    <w:rsid w:val="002A7C7B"/>
    <w:rsid w:val="002B04BB"/>
    <w:rsid w:val="002B2EA7"/>
    <w:rsid w:val="002B2F6A"/>
    <w:rsid w:val="002B33C9"/>
    <w:rsid w:val="002B7D7E"/>
    <w:rsid w:val="002C263A"/>
    <w:rsid w:val="002C42F5"/>
    <w:rsid w:val="002C4383"/>
    <w:rsid w:val="002C50EB"/>
    <w:rsid w:val="002C7E9A"/>
    <w:rsid w:val="002C7F53"/>
    <w:rsid w:val="002D0CD6"/>
    <w:rsid w:val="002D0D70"/>
    <w:rsid w:val="002D1817"/>
    <w:rsid w:val="002D1A70"/>
    <w:rsid w:val="002D20D2"/>
    <w:rsid w:val="002D24F8"/>
    <w:rsid w:val="002D2A70"/>
    <w:rsid w:val="002D4295"/>
    <w:rsid w:val="002D42B9"/>
    <w:rsid w:val="002D4301"/>
    <w:rsid w:val="002D63D3"/>
    <w:rsid w:val="002E1FDE"/>
    <w:rsid w:val="002E219D"/>
    <w:rsid w:val="002E3CAD"/>
    <w:rsid w:val="002E6472"/>
    <w:rsid w:val="002E6C04"/>
    <w:rsid w:val="002F0995"/>
    <w:rsid w:val="002F15FA"/>
    <w:rsid w:val="002F2BED"/>
    <w:rsid w:val="002F2E92"/>
    <w:rsid w:val="002F337B"/>
    <w:rsid w:val="002F345D"/>
    <w:rsid w:val="002F5250"/>
    <w:rsid w:val="002F5759"/>
    <w:rsid w:val="002F59FE"/>
    <w:rsid w:val="002F6676"/>
    <w:rsid w:val="002F718F"/>
    <w:rsid w:val="002F74B3"/>
    <w:rsid w:val="00301975"/>
    <w:rsid w:val="003061E3"/>
    <w:rsid w:val="0030791E"/>
    <w:rsid w:val="00307FF2"/>
    <w:rsid w:val="003103DA"/>
    <w:rsid w:val="00310424"/>
    <w:rsid w:val="00310A95"/>
    <w:rsid w:val="0031166C"/>
    <w:rsid w:val="003122F8"/>
    <w:rsid w:val="0031232C"/>
    <w:rsid w:val="00312F18"/>
    <w:rsid w:val="00313255"/>
    <w:rsid w:val="00313E31"/>
    <w:rsid w:val="0031449B"/>
    <w:rsid w:val="00314687"/>
    <w:rsid w:val="00314AB5"/>
    <w:rsid w:val="0031527A"/>
    <w:rsid w:val="003153CD"/>
    <w:rsid w:val="0031590C"/>
    <w:rsid w:val="00317788"/>
    <w:rsid w:val="0032146B"/>
    <w:rsid w:val="003214DA"/>
    <w:rsid w:val="003218ED"/>
    <w:rsid w:val="00322BC3"/>
    <w:rsid w:val="00325734"/>
    <w:rsid w:val="00325C93"/>
    <w:rsid w:val="003260E1"/>
    <w:rsid w:val="00331981"/>
    <w:rsid w:val="00332192"/>
    <w:rsid w:val="003329FF"/>
    <w:rsid w:val="0033462B"/>
    <w:rsid w:val="00334AD6"/>
    <w:rsid w:val="00334FCA"/>
    <w:rsid w:val="003352C8"/>
    <w:rsid w:val="003355E7"/>
    <w:rsid w:val="00335E3B"/>
    <w:rsid w:val="003366E9"/>
    <w:rsid w:val="00336E40"/>
    <w:rsid w:val="00340CC1"/>
    <w:rsid w:val="00341581"/>
    <w:rsid w:val="0034186C"/>
    <w:rsid w:val="00341F4B"/>
    <w:rsid w:val="00341F6A"/>
    <w:rsid w:val="003423F4"/>
    <w:rsid w:val="0034348E"/>
    <w:rsid w:val="00343BB2"/>
    <w:rsid w:val="00344FB9"/>
    <w:rsid w:val="0034647E"/>
    <w:rsid w:val="00346ADE"/>
    <w:rsid w:val="00346EFF"/>
    <w:rsid w:val="00347430"/>
    <w:rsid w:val="00352231"/>
    <w:rsid w:val="003528AF"/>
    <w:rsid w:val="0035781F"/>
    <w:rsid w:val="00357CEB"/>
    <w:rsid w:val="00362880"/>
    <w:rsid w:val="00362CDC"/>
    <w:rsid w:val="00363799"/>
    <w:rsid w:val="00365129"/>
    <w:rsid w:val="0036512D"/>
    <w:rsid w:val="00365854"/>
    <w:rsid w:val="00366319"/>
    <w:rsid w:val="0036645B"/>
    <w:rsid w:val="003676BE"/>
    <w:rsid w:val="00367AD5"/>
    <w:rsid w:val="00370D99"/>
    <w:rsid w:val="00370EB2"/>
    <w:rsid w:val="00371877"/>
    <w:rsid w:val="00372204"/>
    <w:rsid w:val="00372DB8"/>
    <w:rsid w:val="00373B83"/>
    <w:rsid w:val="003744A8"/>
    <w:rsid w:val="00375FD8"/>
    <w:rsid w:val="00376A3A"/>
    <w:rsid w:val="00377A13"/>
    <w:rsid w:val="00380F25"/>
    <w:rsid w:val="003821CA"/>
    <w:rsid w:val="003822A5"/>
    <w:rsid w:val="003844DC"/>
    <w:rsid w:val="00385477"/>
    <w:rsid w:val="003859F5"/>
    <w:rsid w:val="00387954"/>
    <w:rsid w:val="00390733"/>
    <w:rsid w:val="0039187D"/>
    <w:rsid w:val="00395A63"/>
    <w:rsid w:val="00395B4A"/>
    <w:rsid w:val="003967C9"/>
    <w:rsid w:val="003A0B33"/>
    <w:rsid w:val="003A109E"/>
    <w:rsid w:val="003A206A"/>
    <w:rsid w:val="003A4033"/>
    <w:rsid w:val="003A44F5"/>
    <w:rsid w:val="003A4D6C"/>
    <w:rsid w:val="003A58A3"/>
    <w:rsid w:val="003A5AAC"/>
    <w:rsid w:val="003B04C4"/>
    <w:rsid w:val="003B0E89"/>
    <w:rsid w:val="003B13AE"/>
    <w:rsid w:val="003B188D"/>
    <w:rsid w:val="003B211F"/>
    <w:rsid w:val="003B2FC7"/>
    <w:rsid w:val="003B3131"/>
    <w:rsid w:val="003B4D3A"/>
    <w:rsid w:val="003B51C3"/>
    <w:rsid w:val="003B5439"/>
    <w:rsid w:val="003B6BAA"/>
    <w:rsid w:val="003C0732"/>
    <w:rsid w:val="003C0ACD"/>
    <w:rsid w:val="003C2BEF"/>
    <w:rsid w:val="003C5B37"/>
    <w:rsid w:val="003D0035"/>
    <w:rsid w:val="003D047E"/>
    <w:rsid w:val="003D0692"/>
    <w:rsid w:val="003D154A"/>
    <w:rsid w:val="003D1750"/>
    <w:rsid w:val="003D21DA"/>
    <w:rsid w:val="003D3032"/>
    <w:rsid w:val="003D34A6"/>
    <w:rsid w:val="003D5F3C"/>
    <w:rsid w:val="003D5F82"/>
    <w:rsid w:val="003D60E4"/>
    <w:rsid w:val="003E1CBC"/>
    <w:rsid w:val="003E1DB4"/>
    <w:rsid w:val="003E289C"/>
    <w:rsid w:val="003E3336"/>
    <w:rsid w:val="003E3370"/>
    <w:rsid w:val="003E34BF"/>
    <w:rsid w:val="003E35F9"/>
    <w:rsid w:val="003E35FD"/>
    <w:rsid w:val="003E366C"/>
    <w:rsid w:val="003E4177"/>
    <w:rsid w:val="003E44A9"/>
    <w:rsid w:val="003E4A7B"/>
    <w:rsid w:val="003E4F9D"/>
    <w:rsid w:val="003E5239"/>
    <w:rsid w:val="003E609D"/>
    <w:rsid w:val="003F02EE"/>
    <w:rsid w:val="003F0D9A"/>
    <w:rsid w:val="003F29C4"/>
    <w:rsid w:val="003F2A53"/>
    <w:rsid w:val="003F3008"/>
    <w:rsid w:val="003F4899"/>
    <w:rsid w:val="003F52E7"/>
    <w:rsid w:val="003F6F09"/>
    <w:rsid w:val="003F7D30"/>
    <w:rsid w:val="00400357"/>
    <w:rsid w:val="004004AE"/>
    <w:rsid w:val="00401C3F"/>
    <w:rsid w:val="0040268E"/>
    <w:rsid w:val="00402DA7"/>
    <w:rsid w:val="0040438A"/>
    <w:rsid w:val="00405F1A"/>
    <w:rsid w:val="00405F8E"/>
    <w:rsid w:val="00407351"/>
    <w:rsid w:val="004076A7"/>
    <w:rsid w:val="004119B6"/>
    <w:rsid w:val="0041248A"/>
    <w:rsid w:val="00412E5C"/>
    <w:rsid w:val="00413294"/>
    <w:rsid w:val="00413CF0"/>
    <w:rsid w:val="00414212"/>
    <w:rsid w:val="004143A0"/>
    <w:rsid w:val="004143F5"/>
    <w:rsid w:val="00414507"/>
    <w:rsid w:val="0041770C"/>
    <w:rsid w:val="00417984"/>
    <w:rsid w:val="00417A19"/>
    <w:rsid w:val="00421C3D"/>
    <w:rsid w:val="00422D27"/>
    <w:rsid w:val="004237F3"/>
    <w:rsid w:val="00423C09"/>
    <w:rsid w:val="004251B0"/>
    <w:rsid w:val="004255F2"/>
    <w:rsid w:val="00433D22"/>
    <w:rsid w:val="00433D32"/>
    <w:rsid w:val="00433E35"/>
    <w:rsid w:val="004355E9"/>
    <w:rsid w:val="00437CE2"/>
    <w:rsid w:val="004415F3"/>
    <w:rsid w:val="00441D66"/>
    <w:rsid w:val="00442D00"/>
    <w:rsid w:val="004443B1"/>
    <w:rsid w:val="0044537C"/>
    <w:rsid w:val="00451F31"/>
    <w:rsid w:val="0045452D"/>
    <w:rsid w:val="004552CB"/>
    <w:rsid w:val="00456381"/>
    <w:rsid w:val="00457061"/>
    <w:rsid w:val="00457DC9"/>
    <w:rsid w:val="0046032E"/>
    <w:rsid w:val="00460746"/>
    <w:rsid w:val="00461CF6"/>
    <w:rsid w:val="004629AE"/>
    <w:rsid w:val="0046383D"/>
    <w:rsid w:val="00465DC2"/>
    <w:rsid w:val="004717A5"/>
    <w:rsid w:val="0047223E"/>
    <w:rsid w:val="0047274B"/>
    <w:rsid w:val="0047394F"/>
    <w:rsid w:val="004754F1"/>
    <w:rsid w:val="004819F3"/>
    <w:rsid w:val="00482B15"/>
    <w:rsid w:val="00482D88"/>
    <w:rsid w:val="00483340"/>
    <w:rsid w:val="004836C9"/>
    <w:rsid w:val="00483953"/>
    <w:rsid w:val="00483F87"/>
    <w:rsid w:val="00484984"/>
    <w:rsid w:val="00484BD1"/>
    <w:rsid w:val="00485456"/>
    <w:rsid w:val="0048569A"/>
    <w:rsid w:val="00485A0C"/>
    <w:rsid w:val="00485DD7"/>
    <w:rsid w:val="00486D17"/>
    <w:rsid w:val="00486E56"/>
    <w:rsid w:val="00487AA2"/>
    <w:rsid w:val="00487AA3"/>
    <w:rsid w:val="00490EA5"/>
    <w:rsid w:val="00493846"/>
    <w:rsid w:val="00493FAD"/>
    <w:rsid w:val="00494EF3"/>
    <w:rsid w:val="0049631E"/>
    <w:rsid w:val="004963E3"/>
    <w:rsid w:val="00497512"/>
    <w:rsid w:val="00497D35"/>
    <w:rsid w:val="00497D93"/>
    <w:rsid w:val="004A1634"/>
    <w:rsid w:val="004A23B9"/>
    <w:rsid w:val="004A3382"/>
    <w:rsid w:val="004A4285"/>
    <w:rsid w:val="004A5344"/>
    <w:rsid w:val="004A54F6"/>
    <w:rsid w:val="004A6155"/>
    <w:rsid w:val="004A6BAF"/>
    <w:rsid w:val="004A7BC0"/>
    <w:rsid w:val="004B162A"/>
    <w:rsid w:val="004B24A7"/>
    <w:rsid w:val="004B29C9"/>
    <w:rsid w:val="004B44F4"/>
    <w:rsid w:val="004B5E49"/>
    <w:rsid w:val="004B759E"/>
    <w:rsid w:val="004B7E25"/>
    <w:rsid w:val="004C145A"/>
    <w:rsid w:val="004C19BF"/>
    <w:rsid w:val="004C3A66"/>
    <w:rsid w:val="004C3BBE"/>
    <w:rsid w:val="004C402D"/>
    <w:rsid w:val="004C4576"/>
    <w:rsid w:val="004C54F8"/>
    <w:rsid w:val="004C64D0"/>
    <w:rsid w:val="004C72B8"/>
    <w:rsid w:val="004D042A"/>
    <w:rsid w:val="004D0444"/>
    <w:rsid w:val="004D19FB"/>
    <w:rsid w:val="004D1C23"/>
    <w:rsid w:val="004E084D"/>
    <w:rsid w:val="004E0B63"/>
    <w:rsid w:val="004E1D73"/>
    <w:rsid w:val="004E23FC"/>
    <w:rsid w:val="004E36A7"/>
    <w:rsid w:val="004E3D47"/>
    <w:rsid w:val="004E3E33"/>
    <w:rsid w:val="004E4A59"/>
    <w:rsid w:val="004E535D"/>
    <w:rsid w:val="004E5A48"/>
    <w:rsid w:val="004E704A"/>
    <w:rsid w:val="004E79B7"/>
    <w:rsid w:val="004E7E09"/>
    <w:rsid w:val="004F0985"/>
    <w:rsid w:val="004F101E"/>
    <w:rsid w:val="004F203B"/>
    <w:rsid w:val="004F34C6"/>
    <w:rsid w:val="004F5F72"/>
    <w:rsid w:val="004F7472"/>
    <w:rsid w:val="004F75FA"/>
    <w:rsid w:val="004F7C52"/>
    <w:rsid w:val="00501A34"/>
    <w:rsid w:val="00501C7A"/>
    <w:rsid w:val="0050219F"/>
    <w:rsid w:val="0050291B"/>
    <w:rsid w:val="00504020"/>
    <w:rsid w:val="00505022"/>
    <w:rsid w:val="005052DB"/>
    <w:rsid w:val="005052FB"/>
    <w:rsid w:val="00505BF7"/>
    <w:rsid w:val="00507584"/>
    <w:rsid w:val="00510D76"/>
    <w:rsid w:val="005117CA"/>
    <w:rsid w:val="0051184D"/>
    <w:rsid w:val="00512083"/>
    <w:rsid w:val="00514AD8"/>
    <w:rsid w:val="00514DAC"/>
    <w:rsid w:val="005158F1"/>
    <w:rsid w:val="0051599E"/>
    <w:rsid w:val="0052106E"/>
    <w:rsid w:val="005219F9"/>
    <w:rsid w:val="00523863"/>
    <w:rsid w:val="00523EEE"/>
    <w:rsid w:val="00523F26"/>
    <w:rsid w:val="005252D6"/>
    <w:rsid w:val="0052704A"/>
    <w:rsid w:val="00527ABB"/>
    <w:rsid w:val="00527CB1"/>
    <w:rsid w:val="00527CC2"/>
    <w:rsid w:val="005314D0"/>
    <w:rsid w:val="00533BF0"/>
    <w:rsid w:val="00535BFB"/>
    <w:rsid w:val="00536181"/>
    <w:rsid w:val="0054025C"/>
    <w:rsid w:val="0054042A"/>
    <w:rsid w:val="00540A73"/>
    <w:rsid w:val="00542891"/>
    <w:rsid w:val="00543F6D"/>
    <w:rsid w:val="00544548"/>
    <w:rsid w:val="00544615"/>
    <w:rsid w:val="00544A26"/>
    <w:rsid w:val="005450AE"/>
    <w:rsid w:val="005452CE"/>
    <w:rsid w:val="00545346"/>
    <w:rsid w:val="00550040"/>
    <w:rsid w:val="005502CE"/>
    <w:rsid w:val="00550D8B"/>
    <w:rsid w:val="0055409C"/>
    <w:rsid w:val="005550B0"/>
    <w:rsid w:val="00556A23"/>
    <w:rsid w:val="00560C7F"/>
    <w:rsid w:val="0056194A"/>
    <w:rsid w:val="005632FF"/>
    <w:rsid w:val="00565241"/>
    <w:rsid w:val="00567706"/>
    <w:rsid w:val="005709FC"/>
    <w:rsid w:val="0057126B"/>
    <w:rsid w:val="005717CC"/>
    <w:rsid w:val="00573F8E"/>
    <w:rsid w:val="00574DB6"/>
    <w:rsid w:val="0057514C"/>
    <w:rsid w:val="00575351"/>
    <w:rsid w:val="00576217"/>
    <w:rsid w:val="00576767"/>
    <w:rsid w:val="00580BCD"/>
    <w:rsid w:val="0058155F"/>
    <w:rsid w:val="005818CF"/>
    <w:rsid w:val="00582196"/>
    <w:rsid w:val="00582A95"/>
    <w:rsid w:val="0058394A"/>
    <w:rsid w:val="005839A7"/>
    <w:rsid w:val="00585042"/>
    <w:rsid w:val="00586C4A"/>
    <w:rsid w:val="005875C2"/>
    <w:rsid w:val="00592BCD"/>
    <w:rsid w:val="00592F60"/>
    <w:rsid w:val="00594FE8"/>
    <w:rsid w:val="00596075"/>
    <w:rsid w:val="005979A7"/>
    <w:rsid w:val="00597F8A"/>
    <w:rsid w:val="005A0ACC"/>
    <w:rsid w:val="005A1609"/>
    <w:rsid w:val="005A1CDF"/>
    <w:rsid w:val="005A1E91"/>
    <w:rsid w:val="005A3530"/>
    <w:rsid w:val="005A402F"/>
    <w:rsid w:val="005A4339"/>
    <w:rsid w:val="005A6D1D"/>
    <w:rsid w:val="005A6D30"/>
    <w:rsid w:val="005A74FF"/>
    <w:rsid w:val="005B1089"/>
    <w:rsid w:val="005B1D5A"/>
    <w:rsid w:val="005B2CE7"/>
    <w:rsid w:val="005B2FB9"/>
    <w:rsid w:val="005B4566"/>
    <w:rsid w:val="005B48A6"/>
    <w:rsid w:val="005B57E8"/>
    <w:rsid w:val="005B6E69"/>
    <w:rsid w:val="005C1119"/>
    <w:rsid w:val="005C1BA7"/>
    <w:rsid w:val="005C3380"/>
    <w:rsid w:val="005C5855"/>
    <w:rsid w:val="005D123B"/>
    <w:rsid w:val="005D1542"/>
    <w:rsid w:val="005D1B15"/>
    <w:rsid w:val="005D22D7"/>
    <w:rsid w:val="005D2713"/>
    <w:rsid w:val="005D3218"/>
    <w:rsid w:val="005D3E33"/>
    <w:rsid w:val="005D3F14"/>
    <w:rsid w:val="005D47EF"/>
    <w:rsid w:val="005D5446"/>
    <w:rsid w:val="005D6014"/>
    <w:rsid w:val="005D675C"/>
    <w:rsid w:val="005D73ED"/>
    <w:rsid w:val="005D780B"/>
    <w:rsid w:val="005E433F"/>
    <w:rsid w:val="005E455B"/>
    <w:rsid w:val="005E6559"/>
    <w:rsid w:val="005E7812"/>
    <w:rsid w:val="005E7CFF"/>
    <w:rsid w:val="005F1735"/>
    <w:rsid w:val="005F1832"/>
    <w:rsid w:val="005F219A"/>
    <w:rsid w:val="005F6FEE"/>
    <w:rsid w:val="00600A42"/>
    <w:rsid w:val="00601749"/>
    <w:rsid w:val="00602A33"/>
    <w:rsid w:val="00603221"/>
    <w:rsid w:val="00603A43"/>
    <w:rsid w:val="00605A3F"/>
    <w:rsid w:val="00606D5A"/>
    <w:rsid w:val="00606EF6"/>
    <w:rsid w:val="00607DE2"/>
    <w:rsid w:val="0061072C"/>
    <w:rsid w:val="006116B0"/>
    <w:rsid w:val="006119DB"/>
    <w:rsid w:val="00611C19"/>
    <w:rsid w:val="006134D0"/>
    <w:rsid w:val="006137C2"/>
    <w:rsid w:val="006137FE"/>
    <w:rsid w:val="00614898"/>
    <w:rsid w:val="00621A10"/>
    <w:rsid w:val="00621C15"/>
    <w:rsid w:val="00621EF0"/>
    <w:rsid w:val="00623457"/>
    <w:rsid w:val="00624353"/>
    <w:rsid w:val="006250CC"/>
    <w:rsid w:val="00626490"/>
    <w:rsid w:val="006266B1"/>
    <w:rsid w:val="00631298"/>
    <w:rsid w:val="006341B0"/>
    <w:rsid w:val="0063512A"/>
    <w:rsid w:val="00635DF7"/>
    <w:rsid w:val="0063694E"/>
    <w:rsid w:val="00636D5B"/>
    <w:rsid w:val="00641561"/>
    <w:rsid w:val="00641C65"/>
    <w:rsid w:val="0064201A"/>
    <w:rsid w:val="00643224"/>
    <w:rsid w:val="00643AB6"/>
    <w:rsid w:val="00644158"/>
    <w:rsid w:val="006443E1"/>
    <w:rsid w:val="0064449A"/>
    <w:rsid w:val="00644670"/>
    <w:rsid w:val="006458F8"/>
    <w:rsid w:val="00646262"/>
    <w:rsid w:val="00647B24"/>
    <w:rsid w:val="0065188A"/>
    <w:rsid w:val="00651A97"/>
    <w:rsid w:val="00653F07"/>
    <w:rsid w:val="0065522B"/>
    <w:rsid w:val="006559B4"/>
    <w:rsid w:val="006567B7"/>
    <w:rsid w:val="006572C1"/>
    <w:rsid w:val="006607CE"/>
    <w:rsid w:val="00661F3B"/>
    <w:rsid w:val="00670E43"/>
    <w:rsid w:val="006712BB"/>
    <w:rsid w:val="006712BF"/>
    <w:rsid w:val="006719D5"/>
    <w:rsid w:val="00671CE2"/>
    <w:rsid w:val="006726E4"/>
    <w:rsid w:val="00672C9B"/>
    <w:rsid w:val="00672DE1"/>
    <w:rsid w:val="00673490"/>
    <w:rsid w:val="00674889"/>
    <w:rsid w:val="00675282"/>
    <w:rsid w:val="006755FB"/>
    <w:rsid w:val="0067607D"/>
    <w:rsid w:val="006771AF"/>
    <w:rsid w:val="00677C7C"/>
    <w:rsid w:val="00680005"/>
    <w:rsid w:val="00683114"/>
    <w:rsid w:val="00683307"/>
    <w:rsid w:val="006838F7"/>
    <w:rsid w:val="00685B7D"/>
    <w:rsid w:val="00685FDF"/>
    <w:rsid w:val="0068732F"/>
    <w:rsid w:val="00687D77"/>
    <w:rsid w:val="00687F93"/>
    <w:rsid w:val="0069090F"/>
    <w:rsid w:val="00692A78"/>
    <w:rsid w:val="0069435C"/>
    <w:rsid w:val="00694974"/>
    <w:rsid w:val="00695491"/>
    <w:rsid w:val="00697498"/>
    <w:rsid w:val="00697532"/>
    <w:rsid w:val="006A1396"/>
    <w:rsid w:val="006A33FB"/>
    <w:rsid w:val="006A37AB"/>
    <w:rsid w:val="006A3CA8"/>
    <w:rsid w:val="006A656C"/>
    <w:rsid w:val="006A67B9"/>
    <w:rsid w:val="006A6A63"/>
    <w:rsid w:val="006A6AE4"/>
    <w:rsid w:val="006A7951"/>
    <w:rsid w:val="006A7A7F"/>
    <w:rsid w:val="006A7CB6"/>
    <w:rsid w:val="006B06BF"/>
    <w:rsid w:val="006B2319"/>
    <w:rsid w:val="006B3489"/>
    <w:rsid w:val="006B55CD"/>
    <w:rsid w:val="006B6AD9"/>
    <w:rsid w:val="006B6C19"/>
    <w:rsid w:val="006B7B33"/>
    <w:rsid w:val="006C03D6"/>
    <w:rsid w:val="006C055E"/>
    <w:rsid w:val="006C086E"/>
    <w:rsid w:val="006C0D33"/>
    <w:rsid w:val="006C38D8"/>
    <w:rsid w:val="006C47C8"/>
    <w:rsid w:val="006C61C1"/>
    <w:rsid w:val="006D0203"/>
    <w:rsid w:val="006D17B0"/>
    <w:rsid w:val="006D3DA7"/>
    <w:rsid w:val="006D523A"/>
    <w:rsid w:val="006D561D"/>
    <w:rsid w:val="006D5EF5"/>
    <w:rsid w:val="006D70E7"/>
    <w:rsid w:val="006D7378"/>
    <w:rsid w:val="006E092B"/>
    <w:rsid w:val="006E4901"/>
    <w:rsid w:val="006E4C2E"/>
    <w:rsid w:val="006E5AB3"/>
    <w:rsid w:val="006E5DB7"/>
    <w:rsid w:val="006E75EE"/>
    <w:rsid w:val="006E7ADD"/>
    <w:rsid w:val="006F0660"/>
    <w:rsid w:val="006F430F"/>
    <w:rsid w:val="006F4821"/>
    <w:rsid w:val="006F5D1F"/>
    <w:rsid w:val="006F691A"/>
    <w:rsid w:val="006F76FF"/>
    <w:rsid w:val="00701A59"/>
    <w:rsid w:val="00701BF0"/>
    <w:rsid w:val="00704D1F"/>
    <w:rsid w:val="007059C8"/>
    <w:rsid w:val="007060B5"/>
    <w:rsid w:val="007079D6"/>
    <w:rsid w:val="0071259E"/>
    <w:rsid w:val="0071303E"/>
    <w:rsid w:val="00715492"/>
    <w:rsid w:val="00716C59"/>
    <w:rsid w:val="007173E9"/>
    <w:rsid w:val="0071754A"/>
    <w:rsid w:val="007201B2"/>
    <w:rsid w:val="00720790"/>
    <w:rsid w:val="00720EE6"/>
    <w:rsid w:val="00722D14"/>
    <w:rsid w:val="00723994"/>
    <w:rsid w:val="00725FEA"/>
    <w:rsid w:val="0072750F"/>
    <w:rsid w:val="00730200"/>
    <w:rsid w:val="00730982"/>
    <w:rsid w:val="00730A69"/>
    <w:rsid w:val="00730E2E"/>
    <w:rsid w:val="00730FB9"/>
    <w:rsid w:val="007317A9"/>
    <w:rsid w:val="007340CA"/>
    <w:rsid w:val="00740870"/>
    <w:rsid w:val="0074334B"/>
    <w:rsid w:val="00743848"/>
    <w:rsid w:val="00745634"/>
    <w:rsid w:val="00747739"/>
    <w:rsid w:val="0075145D"/>
    <w:rsid w:val="0075191E"/>
    <w:rsid w:val="00751DFA"/>
    <w:rsid w:val="007531AA"/>
    <w:rsid w:val="007541C6"/>
    <w:rsid w:val="00754574"/>
    <w:rsid w:val="00754F62"/>
    <w:rsid w:val="00755711"/>
    <w:rsid w:val="007574C4"/>
    <w:rsid w:val="00760738"/>
    <w:rsid w:val="00762389"/>
    <w:rsid w:val="007662F0"/>
    <w:rsid w:val="00766AC6"/>
    <w:rsid w:val="00767047"/>
    <w:rsid w:val="00767D08"/>
    <w:rsid w:val="007702DC"/>
    <w:rsid w:val="00770BE5"/>
    <w:rsid w:val="00770F53"/>
    <w:rsid w:val="00772112"/>
    <w:rsid w:val="00772723"/>
    <w:rsid w:val="00774C51"/>
    <w:rsid w:val="007800C1"/>
    <w:rsid w:val="00780173"/>
    <w:rsid w:val="007848FB"/>
    <w:rsid w:val="00784CFD"/>
    <w:rsid w:val="0078594A"/>
    <w:rsid w:val="00786855"/>
    <w:rsid w:val="007879F0"/>
    <w:rsid w:val="00791E39"/>
    <w:rsid w:val="0079396E"/>
    <w:rsid w:val="00793D43"/>
    <w:rsid w:val="00796046"/>
    <w:rsid w:val="007A0404"/>
    <w:rsid w:val="007A0CF7"/>
    <w:rsid w:val="007A2205"/>
    <w:rsid w:val="007A29CC"/>
    <w:rsid w:val="007A36BD"/>
    <w:rsid w:val="007A3AC0"/>
    <w:rsid w:val="007A42C6"/>
    <w:rsid w:val="007A778C"/>
    <w:rsid w:val="007A7DCA"/>
    <w:rsid w:val="007B024B"/>
    <w:rsid w:val="007B27BB"/>
    <w:rsid w:val="007B3061"/>
    <w:rsid w:val="007B35E1"/>
    <w:rsid w:val="007B5925"/>
    <w:rsid w:val="007B62F5"/>
    <w:rsid w:val="007C009B"/>
    <w:rsid w:val="007C06F4"/>
    <w:rsid w:val="007C3D4C"/>
    <w:rsid w:val="007C3E2B"/>
    <w:rsid w:val="007C4F19"/>
    <w:rsid w:val="007C6571"/>
    <w:rsid w:val="007C6DF1"/>
    <w:rsid w:val="007C6E3D"/>
    <w:rsid w:val="007D167A"/>
    <w:rsid w:val="007D1D6D"/>
    <w:rsid w:val="007D2CC2"/>
    <w:rsid w:val="007D3A48"/>
    <w:rsid w:val="007D679C"/>
    <w:rsid w:val="007D69F3"/>
    <w:rsid w:val="007D6FE2"/>
    <w:rsid w:val="007D792E"/>
    <w:rsid w:val="007E000B"/>
    <w:rsid w:val="007E243D"/>
    <w:rsid w:val="007E2EB5"/>
    <w:rsid w:val="007E61C0"/>
    <w:rsid w:val="007E6DF3"/>
    <w:rsid w:val="007E6FDE"/>
    <w:rsid w:val="007E73F5"/>
    <w:rsid w:val="007E74EC"/>
    <w:rsid w:val="007F03FD"/>
    <w:rsid w:val="007F07A4"/>
    <w:rsid w:val="007F2C74"/>
    <w:rsid w:val="007F3E46"/>
    <w:rsid w:val="007F7282"/>
    <w:rsid w:val="007F7398"/>
    <w:rsid w:val="00801202"/>
    <w:rsid w:val="00801521"/>
    <w:rsid w:val="008017D5"/>
    <w:rsid w:val="008037A6"/>
    <w:rsid w:val="00803EC4"/>
    <w:rsid w:val="008063A1"/>
    <w:rsid w:val="00806C9F"/>
    <w:rsid w:val="0080736B"/>
    <w:rsid w:val="00810EBB"/>
    <w:rsid w:val="00811DEB"/>
    <w:rsid w:val="008129E2"/>
    <w:rsid w:val="0081422D"/>
    <w:rsid w:val="00814752"/>
    <w:rsid w:val="0081766D"/>
    <w:rsid w:val="00821852"/>
    <w:rsid w:val="00821B85"/>
    <w:rsid w:val="0082284D"/>
    <w:rsid w:val="008246E5"/>
    <w:rsid w:val="00824E13"/>
    <w:rsid w:val="008277DE"/>
    <w:rsid w:val="00827C49"/>
    <w:rsid w:val="00827CEF"/>
    <w:rsid w:val="008306FF"/>
    <w:rsid w:val="008316AA"/>
    <w:rsid w:val="008338F0"/>
    <w:rsid w:val="00833988"/>
    <w:rsid w:val="00833A04"/>
    <w:rsid w:val="00833DEA"/>
    <w:rsid w:val="00837145"/>
    <w:rsid w:val="008376F9"/>
    <w:rsid w:val="008379CC"/>
    <w:rsid w:val="00840707"/>
    <w:rsid w:val="008413C1"/>
    <w:rsid w:val="00842CDC"/>
    <w:rsid w:val="00843142"/>
    <w:rsid w:val="00843444"/>
    <w:rsid w:val="0084469B"/>
    <w:rsid w:val="0084517C"/>
    <w:rsid w:val="0084574E"/>
    <w:rsid w:val="008457D8"/>
    <w:rsid w:val="00846082"/>
    <w:rsid w:val="00853017"/>
    <w:rsid w:val="00853A4C"/>
    <w:rsid w:val="00854F57"/>
    <w:rsid w:val="00860F26"/>
    <w:rsid w:val="008617EB"/>
    <w:rsid w:val="00865C6A"/>
    <w:rsid w:val="00865C7D"/>
    <w:rsid w:val="00866D81"/>
    <w:rsid w:val="008679A7"/>
    <w:rsid w:val="00867A8D"/>
    <w:rsid w:val="008702D8"/>
    <w:rsid w:val="00872F65"/>
    <w:rsid w:val="00873E69"/>
    <w:rsid w:val="008742CA"/>
    <w:rsid w:val="00875564"/>
    <w:rsid w:val="0087631A"/>
    <w:rsid w:val="0087656E"/>
    <w:rsid w:val="0087763B"/>
    <w:rsid w:val="00877F68"/>
    <w:rsid w:val="008818C6"/>
    <w:rsid w:val="00881FDA"/>
    <w:rsid w:val="00882E06"/>
    <w:rsid w:val="00882E44"/>
    <w:rsid w:val="008833AE"/>
    <w:rsid w:val="00883EF7"/>
    <w:rsid w:val="0088463F"/>
    <w:rsid w:val="00884EDF"/>
    <w:rsid w:val="00885D8B"/>
    <w:rsid w:val="0088655F"/>
    <w:rsid w:val="00891776"/>
    <w:rsid w:val="008917A8"/>
    <w:rsid w:val="00892358"/>
    <w:rsid w:val="00892932"/>
    <w:rsid w:val="00893B0F"/>
    <w:rsid w:val="00893CDA"/>
    <w:rsid w:val="00893E05"/>
    <w:rsid w:val="00896B2E"/>
    <w:rsid w:val="008A0A88"/>
    <w:rsid w:val="008A116E"/>
    <w:rsid w:val="008A22F3"/>
    <w:rsid w:val="008A2615"/>
    <w:rsid w:val="008A3546"/>
    <w:rsid w:val="008A3DAA"/>
    <w:rsid w:val="008A3FC9"/>
    <w:rsid w:val="008A4C03"/>
    <w:rsid w:val="008A571D"/>
    <w:rsid w:val="008B04E3"/>
    <w:rsid w:val="008B0FDC"/>
    <w:rsid w:val="008B18E4"/>
    <w:rsid w:val="008B41C9"/>
    <w:rsid w:val="008B4966"/>
    <w:rsid w:val="008B546A"/>
    <w:rsid w:val="008B6407"/>
    <w:rsid w:val="008B685D"/>
    <w:rsid w:val="008B6FE1"/>
    <w:rsid w:val="008B7637"/>
    <w:rsid w:val="008C0BF3"/>
    <w:rsid w:val="008C3823"/>
    <w:rsid w:val="008C42FD"/>
    <w:rsid w:val="008C4A29"/>
    <w:rsid w:val="008C6F6A"/>
    <w:rsid w:val="008C7FFC"/>
    <w:rsid w:val="008D181B"/>
    <w:rsid w:val="008D1CFE"/>
    <w:rsid w:val="008D3901"/>
    <w:rsid w:val="008D5706"/>
    <w:rsid w:val="008E0D9D"/>
    <w:rsid w:val="008E15CB"/>
    <w:rsid w:val="008E18C3"/>
    <w:rsid w:val="008E36D7"/>
    <w:rsid w:val="008E4236"/>
    <w:rsid w:val="008E43C4"/>
    <w:rsid w:val="008E444E"/>
    <w:rsid w:val="008E49C9"/>
    <w:rsid w:val="008F1CDD"/>
    <w:rsid w:val="008F2472"/>
    <w:rsid w:val="008F30DE"/>
    <w:rsid w:val="008F3F57"/>
    <w:rsid w:val="008F4C61"/>
    <w:rsid w:val="008F5B72"/>
    <w:rsid w:val="008F63C5"/>
    <w:rsid w:val="008F6735"/>
    <w:rsid w:val="008F7E20"/>
    <w:rsid w:val="009006B5"/>
    <w:rsid w:val="00907FAD"/>
    <w:rsid w:val="009144E7"/>
    <w:rsid w:val="009152EB"/>
    <w:rsid w:val="00915939"/>
    <w:rsid w:val="00915C7C"/>
    <w:rsid w:val="00915DD9"/>
    <w:rsid w:val="00916110"/>
    <w:rsid w:val="009177D5"/>
    <w:rsid w:val="0092107C"/>
    <w:rsid w:val="00921082"/>
    <w:rsid w:val="00921670"/>
    <w:rsid w:val="00921D35"/>
    <w:rsid w:val="00922468"/>
    <w:rsid w:val="009237A9"/>
    <w:rsid w:val="00925636"/>
    <w:rsid w:val="00925868"/>
    <w:rsid w:val="00930E97"/>
    <w:rsid w:val="00931D8E"/>
    <w:rsid w:val="009325D7"/>
    <w:rsid w:val="00932CAD"/>
    <w:rsid w:val="009331B5"/>
    <w:rsid w:val="00933266"/>
    <w:rsid w:val="00934091"/>
    <w:rsid w:val="009354F1"/>
    <w:rsid w:val="0093710B"/>
    <w:rsid w:val="00937DE5"/>
    <w:rsid w:val="00941CA2"/>
    <w:rsid w:val="00942D7E"/>
    <w:rsid w:val="009433B4"/>
    <w:rsid w:val="00943552"/>
    <w:rsid w:val="009449F8"/>
    <w:rsid w:val="009453B2"/>
    <w:rsid w:val="00946839"/>
    <w:rsid w:val="009469A1"/>
    <w:rsid w:val="00947DDB"/>
    <w:rsid w:val="00947FD2"/>
    <w:rsid w:val="00950000"/>
    <w:rsid w:val="009502E1"/>
    <w:rsid w:val="0095061E"/>
    <w:rsid w:val="00950927"/>
    <w:rsid w:val="00951776"/>
    <w:rsid w:val="009520E2"/>
    <w:rsid w:val="00952126"/>
    <w:rsid w:val="00953E50"/>
    <w:rsid w:val="009549C5"/>
    <w:rsid w:val="00955BDD"/>
    <w:rsid w:val="00955C56"/>
    <w:rsid w:val="009560E9"/>
    <w:rsid w:val="009567C7"/>
    <w:rsid w:val="00957117"/>
    <w:rsid w:val="00957A03"/>
    <w:rsid w:val="0096190B"/>
    <w:rsid w:val="009649DC"/>
    <w:rsid w:val="00964D8C"/>
    <w:rsid w:val="009652BD"/>
    <w:rsid w:val="0096539B"/>
    <w:rsid w:val="009658D3"/>
    <w:rsid w:val="00966FED"/>
    <w:rsid w:val="00970864"/>
    <w:rsid w:val="009715CE"/>
    <w:rsid w:val="009732FC"/>
    <w:rsid w:val="009762A1"/>
    <w:rsid w:val="00976CBB"/>
    <w:rsid w:val="00980FFC"/>
    <w:rsid w:val="0098350A"/>
    <w:rsid w:val="00983B09"/>
    <w:rsid w:val="00984A46"/>
    <w:rsid w:val="0098582F"/>
    <w:rsid w:val="00985ED9"/>
    <w:rsid w:val="00986151"/>
    <w:rsid w:val="00987460"/>
    <w:rsid w:val="009877DD"/>
    <w:rsid w:val="00990911"/>
    <w:rsid w:val="009914CC"/>
    <w:rsid w:val="00992991"/>
    <w:rsid w:val="00993706"/>
    <w:rsid w:val="00994167"/>
    <w:rsid w:val="00996C3E"/>
    <w:rsid w:val="00997953"/>
    <w:rsid w:val="009A0BBF"/>
    <w:rsid w:val="009A0F79"/>
    <w:rsid w:val="009A1C0F"/>
    <w:rsid w:val="009A284F"/>
    <w:rsid w:val="009A2B17"/>
    <w:rsid w:val="009A39E7"/>
    <w:rsid w:val="009A3D76"/>
    <w:rsid w:val="009A3E22"/>
    <w:rsid w:val="009A5B91"/>
    <w:rsid w:val="009A656D"/>
    <w:rsid w:val="009A66CB"/>
    <w:rsid w:val="009B195F"/>
    <w:rsid w:val="009B1A8B"/>
    <w:rsid w:val="009B278A"/>
    <w:rsid w:val="009B5911"/>
    <w:rsid w:val="009B6AAD"/>
    <w:rsid w:val="009C0AFF"/>
    <w:rsid w:val="009C14A3"/>
    <w:rsid w:val="009C1885"/>
    <w:rsid w:val="009C1BEB"/>
    <w:rsid w:val="009C1F70"/>
    <w:rsid w:val="009C3C60"/>
    <w:rsid w:val="009C54A1"/>
    <w:rsid w:val="009C5EA6"/>
    <w:rsid w:val="009C6FF6"/>
    <w:rsid w:val="009D2D0A"/>
    <w:rsid w:val="009D3802"/>
    <w:rsid w:val="009D3BDA"/>
    <w:rsid w:val="009D5082"/>
    <w:rsid w:val="009D728D"/>
    <w:rsid w:val="009E1A71"/>
    <w:rsid w:val="009E2028"/>
    <w:rsid w:val="009E25A5"/>
    <w:rsid w:val="009E2813"/>
    <w:rsid w:val="009E2949"/>
    <w:rsid w:val="009E35AB"/>
    <w:rsid w:val="009E3BD5"/>
    <w:rsid w:val="009E58E5"/>
    <w:rsid w:val="009F05F6"/>
    <w:rsid w:val="009F2455"/>
    <w:rsid w:val="009F473A"/>
    <w:rsid w:val="009F688B"/>
    <w:rsid w:val="00A00118"/>
    <w:rsid w:val="00A01EC2"/>
    <w:rsid w:val="00A05069"/>
    <w:rsid w:val="00A06BE3"/>
    <w:rsid w:val="00A07192"/>
    <w:rsid w:val="00A12F7D"/>
    <w:rsid w:val="00A16813"/>
    <w:rsid w:val="00A17D2C"/>
    <w:rsid w:val="00A204F8"/>
    <w:rsid w:val="00A20DEF"/>
    <w:rsid w:val="00A22261"/>
    <w:rsid w:val="00A22456"/>
    <w:rsid w:val="00A22DAD"/>
    <w:rsid w:val="00A23DF2"/>
    <w:rsid w:val="00A23EAB"/>
    <w:rsid w:val="00A2526D"/>
    <w:rsid w:val="00A30F24"/>
    <w:rsid w:val="00A31B19"/>
    <w:rsid w:val="00A31B41"/>
    <w:rsid w:val="00A334BA"/>
    <w:rsid w:val="00A406A5"/>
    <w:rsid w:val="00A41B17"/>
    <w:rsid w:val="00A41E03"/>
    <w:rsid w:val="00A4342C"/>
    <w:rsid w:val="00A43B99"/>
    <w:rsid w:val="00A43E67"/>
    <w:rsid w:val="00A449C6"/>
    <w:rsid w:val="00A46ED0"/>
    <w:rsid w:val="00A4737C"/>
    <w:rsid w:val="00A5214E"/>
    <w:rsid w:val="00A52A34"/>
    <w:rsid w:val="00A54AB4"/>
    <w:rsid w:val="00A5670E"/>
    <w:rsid w:val="00A57790"/>
    <w:rsid w:val="00A57BD8"/>
    <w:rsid w:val="00A57FE4"/>
    <w:rsid w:val="00A60B6C"/>
    <w:rsid w:val="00A6133A"/>
    <w:rsid w:val="00A6137F"/>
    <w:rsid w:val="00A613D1"/>
    <w:rsid w:val="00A61AA7"/>
    <w:rsid w:val="00A61BFD"/>
    <w:rsid w:val="00A632B2"/>
    <w:rsid w:val="00A64408"/>
    <w:rsid w:val="00A651BA"/>
    <w:rsid w:val="00A6584E"/>
    <w:rsid w:val="00A659E1"/>
    <w:rsid w:val="00A66112"/>
    <w:rsid w:val="00A66378"/>
    <w:rsid w:val="00A66B44"/>
    <w:rsid w:val="00A70112"/>
    <w:rsid w:val="00A705C2"/>
    <w:rsid w:val="00A71F4A"/>
    <w:rsid w:val="00A7258D"/>
    <w:rsid w:val="00A73BD3"/>
    <w:rsid w:val="00A7426F"/>
    <w:rsid w:val="00A74C33"/>
    <w:rsid w:val="00A75509"/>
    <w:rsid w:val="00A77986"/>
    <w:rsid w:val="00A817FC"/>
    <w:rsid w:val="00A81D32"/>
    <w:rsid w:val="00A81E32"/>
    <w:rsid w:val="00A82C89"/>
    <w:rsid w:val="00A82E78"/>
    <w:rsid w:val="00A8382B"/>
    <w:rsid w:val="00A848D1"/>
    <w:rsid w:val="00A84DDC"/>
    <w:rsid w:val="00A84FBC"/>
    <w:rsid w:val="00A8538B"/>
    <w:rsid w:val="00A85627"/>
    <w:rsid w:val="00A87CDA"/>
    <w:rsid w:val="00A9034C"/>
    <w:rsid w:val="00A90399"/>
    <w:rsid w:val="00A932BD"/>
    <w:rsid w:val="00A93898"/>
    <w:rsid w:val="00A96185"/>
    <w:rsid w:val="00A9669D"/>
    <w:rsid w:val="00A96A46"/>
    <w:rsid w:val="00A96DB2"/>
    <w:rsid w:val="00AA077B"/>
    <w:rsid w:val="00AA1BDA"/>
    <w:rsid w:val="00AA21D0"/>
    <w:rsid w:val="00AA2807"/>
    <w:rsid w:val="00AA2F17"/>
    <w:rsid w:val="00AA589F"/>
    <w:rsid w:val="00AA6688"/>
    <w:rsid w:val="00AB04E1"/>
    <w:rsid w:val="00AB0B86"/>
    <w:rsid w:val="00AB0E23"/>
    <w:rsid w:val="00AB12DA"/>
    <w:rsid w:val="00AB1716"/>
    <w:rsid w:val="00AB1DCF"/>
    <w:rsid w:val="00AB3462"/>
    <w:rsid w:val="00AB3750"/>
    <w:rsid w:val="00AB4EFC"/>
    <w:rsid w:val="00AC27B1"/>
    <w:rsid w:val="00AC2E76"/>
    <w:rsid w:val="00AC3AFC"/>
    <w:rsid w:val="00AC5EFF"/>
    <w:rsid w:val="00AC6490"/>
    <w:rsid w:val="00AD2F7C"/>
    <w:rsid w:val="00AD3C9D"/>
    <w:rsid w:val="00AD3E33"/>
    <w:rsid w:val="00AD558F"/>
    <w:rsid w:val="00AD6824"/>
    <w:rsid w:val="00AD6C1A"/>
    <w:rsid w:val="00AD70BB"/>
    <w:rsid w:val="00AD76E6"/>
    <w:rsid w:val="00AD7DFB"/>
    <w:rsid w:val="00AE00A9"/>
    <w:rsid w:val="00AE09AD"/>
    <w:rsid w:val="00AE0BA5"/>
    <w:rsid w:val="00AE1240"/>
    <w:rsid w:val="00AE1F03"/>
    <w:rsid w:val="00AE21AF"/>
    <w:rsid w:val="00AE28D7"/>
    <w:rsid w:val="00AE32CA"/>
    <w:rsid w:val="00AE3E98"/>
    <w:rsid w:val="00AE5595"/>
    <w:rsid w:val="00AE5B7C"/>
    <w:rsid w:val="00AF20F1"/>
    <w:rsid w:val="00AF4A90"/>
    <w:rsid w:val="00AF6BC2"/>
    <w:rsid w:val="00AF7640"/>
    <w:rsid w:val="00AF7A8A"/>
    <w:rsid w:val="00B00DE1"/>
    <w:rsid w:val="00B02D71"/>
    <w:rsid w:val="00B02E66"/>
    <w:rsid w:val="00B048E7"/>
    <w:rsid w:val="00B04AF3"/>
    <w:rsid w:val="00B04C97"/>
    <w:rsid w:val="00B05B5D"/>
    <w:rsid w:val="00B07864"/>
    <w:rsid w:val="00B07C02"/>
    <w:rsid w:val="00B107C4"/>
    <w:rsid w:val="00B11217"/>
    <w:rsid w:val="00B1145F"/>
    <w:rsid w:val="00B12251"/>
    <w:rsid w:val="00B1259E"/>
    <w:rsid w:val="00B12FC7"/>
    <w:rsid w:val="00B143DA"/>
    <w:rsid w:val="00B14CC9"/>
    <w:rsid w:val="00B16B8B"/>
    <w:rsid w:val="00B20201"/>
    <w:rsid w:val="00B21041"/>
    <w:rsid w:val="00B21220"/>
    <w:rsid w:val="00B2164A"/>
    <w:rsid w:val="00B21B27"/>
    <w:rsid w:val="00B21E1B"/>
    <w:rsid w:val="00B21F56"/>
    <w:rsid w:val="00B22C3C"/>
    <w:rsid w:val="00B22F8D"/>
    <w:rsid w:val="00B23EC8"/>
    <w:rsid w:val="00B23FCC"/>
    <w:rsid w:val="00B256BC"/>
    <w:rsid w:val="00B305B0"/>
    <w:rsid w:val="00B3313C"/>
    <w:rsid w:val="00B34884"/>
    <w:rsid w:val="00B3743C"/>
    <w:rsid w:val="00B3759B"/>
    <w:rsid w:val="00B3790E"/>
    <w:rsid w:val="00B37D0A"/>
    <w:rsid w:val="00B40363"/>
    <w:rsid w:val="00B40B33"/>
    <w:rsid w:val="00B411FF"/>
    <w:rsid w:val="00B42BA2"/>
    <w:rsid w:val="00B43BB4"/>
    <w:rsid w:val="00B44182"/>
    <w:rsid w:val="00B4685E"/>
    <w:rsid w:val="00B46BF2"/>
    <w:rsid w:val="00B50C47"/>
    <w:rsid w:val="00B52059"/>
    <w:rsid w:val="00B530BB"/>
    <w:rsid w:val="00B53297"/>
    <w:rsid w:val="00B53859"/>
    <w:rsid w:val="00B55E73"/>
    <w:rsid w:val="00B56A76"/>
    <w:rsid w:val="00B57777"/>
    <w:rsid w:val="00B6066A"/>
    <w:rsid w:val="00B60E7A"/>
    <w:rsid w:val="00B6180B"/>
    <w:rsid w:val="00B622FA"/>
    <w:rsid w:val="00B63602"/>
    <w:rsid w:val="00B64F94"/>
    <w:rsid w:val="00B6523D"/>
    <w:rsid w:val="00B65713"/>
    <w:rsid w:val="00B65CE4"/>
    <w:rsid w:val="00B65D70"/>
    <w:rsid w:val="00B66786"/>
    <w:rsid w:val="00B67C2F"/>
    <w:rsid w:val="00B7208E"/>
    <w:rsid w:val="00B736B9"/>
    <w:rsid w:val="00B739BB"/>
    <w:rsid w:val="00B765DD"/>
    <w:rsid w:val="00B802EF"/>
    <w:rsid w:val="00B8382F"/>
    <w:rsid w:val="00B842C8"/>
    <w:rsid w:val="00B84722"/>
    <w:rsid w:val="00B8528C"/>
    <w:rsid w:val="00B852FB"/>
    <w:rsid w:val="00B8545D"/>
    <w:rsid w:val="00B86104"/>
    <w:rsid w:val="00B86703"/>
    <w:rsid w:val="00B8683B"/>
    <w:rsid w:val="00B86F1D"/>
    <w:rsid w:val="00B86F4B"/>
    <w:rsid w:val="00B90581"/>
    <w:rsid w:val="00B90B4B"/>
    <w:rsid w:val="00B9111A"/>
    <w:rsid w:val="00B92A37"/>
    <w:rsid w:val="00B94118"/>
    <w:rsid w:val="00B941FC"/>
    <w:rsid w:val="00B9437F"/>
    <w:rsid w:val="00B94EF9"/>
    <w:rsid w:val="00B958D2"/>
    <w:rsid w:val="00B96028"/>
    <w:rsid w:val="00B97398"/>
    <w:rsid w:val="00BA02D6"/>
    <w:rsid w:val="00BA0693"/>
    <w:rsid w:val="00BA1D8E"/>
    <w:rsid w:val="00BA2DC9"/>
    <w:rsid w:val="00BA3987"/>
    <w:rsid w:val="00BA529D"/>
    <w:rsid w:val="00BB14D1"/>
    <w:rsid w:val="00BB3801"/>
    <w:rsid w:val="00BB4613"/>
    <w:rsid w:val="00BB555C"/>
    <w:rsid w:val="00BB5BD6"/>
    <w:rsid w:val="00BB63F6"/>
    <w:rsid w:val="00BC485D"/>
    <w:rsid w:val="00BC50F5"/>
    <w:rsid w:val="00BC5C8E"/>
    <w:rsid w:val="00BD0298"/>
    <w:rsid w:val="00BD15F9"/>
    <w:rsid w:val="00BD2017"/>
    <w:rsid w:val="00BD318C"/>
    <w:rsid w:val="00BD358F"/>
    <w:rsid w:val="00BD3F4C"/>
    <w:rsid w:val="00BD55C4"/>
    <w:rsid w:val="00BD5E53"/>
    <w:rsid w:val="00BD6D0B"/>
    <w:rsid w:val="00BE0328"/>
    <w:rsid w:val="00BE1BAD"/>
    <w:rsid w:val="00BE40FF"/>
    <w:rsid w:val="00BE6F4C"/>
    <w:rsid w:val="00BE73E8"/>
    <w:rsid w:val="00BE74F7"/>
    <w:rsid w:val="00BE779C"/>
    <w:rsid w:val="00BE7D9C"/>
    <w:rsid w:val="00BF18D5"/>
    <w:rsid w:val="00BF1D2A"/>
    <w:rsid w:val="00BF6024"/>
    <w:rsid w:val="00C00860"/>
    <w:rsid w:val="00C00AC3"/>
    <w:rsid w:val="00C01B6C"/>
    <w:rsid w:val="00C0210C"/>
    <w:rsid w:val="00C066AE"/>
    <w:rsid w:val="00C103BA"/>
    <w:rsid w:val="00C1135D"/>
    <w:rsid w:val="00C12ADD"/>
    <w:rsid w:val="00C131D0"/>
    <w:rsid w:val="00C148B6"/>
    <w:rsid w:val="00C15414"/>
    <w:rsid w:val="00C15797"/>
    <w:rsid w:val="00C15B52"/>
    <w:rsid w:val="00C16D10"/>
    <w:rsid w:val="00C20660"/>
    <w:rsid w:val="00C20F40"/>
    <w:rsid w:val="00C23EE8"/>
    <w:rsid w:val="00C24419"/>
    <w:rsid w:val="00C25AFF"/>
    <w:rsid w:val="00C277E3"/>
    <w:rsid w:val="00C27CEC"/>
    <w:rsid w:val="00C32872"/>
    <w:rsid w:val="00C32AE0"/>
    <w:rsid w:val="00C33C73"/>
    <w:rsid w:val="00C34B9F"/>
    <w:rsid w:val="00C35C21"/>
    <w:rsid w:val="00C3643F"/>
    <w:rsid w:val="00C36FBE"/>
    <w:rsid w:val="00C376EA"/>
    <w:rsid w:val="00C40EC3"/>
    <w:rsid w:val="00C40FB9"/>
    <w:rsid w:val="00C4217E"/>
    <w:rsid w:val="00C442A6"/>
    <w:rsid w:val="00C50319"/>
    <w:rsid w:val="00C52DD2"/>
    <w:rsid w:val="00C535AC"/>
    <w:rsid w:val="00C54C91"/>
    <w:rsid w:val="00C5507E"/>
    <w:rsid w:val="00C570AF"/>
    <w:rsid w:val="00C5722A"/>
    <w:rsid w:val="00C5749E"/>
    <w:rsid w:val="00C57BFF"/>
    <w:rsid w:val="00C60465"/>
    <w:rsid w:val="00C61701"/>
    <w:rsid w:val="00C622A6"/>
    <w:rsid w:val="00C6427F"/>
    <w:rsid w:val="00C6622B"/>
    <w:rsid w:val="00C66CE1"/>
    <w:rsid w:val="00C66EE2"/>
    <w:rsid w:val="00C673A6"/>
    <w:rsid w:val="00C70979"/>
    <w:rsid w:val="00C70B7E"/>
    <w:rsid w:val="00C71236"/>
    <w:rsid w:val="00C71722"/>
    <w:rsid w:val="00C72EC7"/>
    <w:rsid w:val="00C74072"/>
    <w:rsid w:val="00C7538D"/>
    <w:rsid w:val="00C77CBD"/>
    <w:rsid w:val="00C77D57"/>
    <w:rsid w:val="00C80E4B"/>
    <w:rsid w:val="00C81258"/>
    <w:rsid w:val="00C82832"/>
    <w:rsid w:val="00C82DB4"/>
    <w:rsid w:val="00C8339C"/>
    <w:rsid w:val="00C837EE"/>
    <w:rsid w:val="00C843CA"/>
    <w:rsid w:val="00C84B11"/>
    <w:rsid w:val="00C86E94"/>
    <w:rsid w:val="00C87C2F"/>
    <w:rsid w:val="00C908BD"/>
    <w:rsid w:val="00C90A04"/>
    <w:rsid w:val="00C91AA6"/>
    <w:rsid w:val="00C92505"/>
    <w:rsid w:val="00C93069"/>
    <w:rsid w:val="00C931A2"/>
    <w:rsid w:val="00C93CF5"/>
    <w:rsid w:val="00C94338"/>
    <w:rsid w:val="00C946E9"/>
    <w:rsid w:val="00C95ACA"/>
    <w:rsid w:val="00C960CF"/>
    <w:rsid w:val="00C9729F"/>
    <w:rsid w:val="00C9790A"/>
    <w:rsid w:val="00CA11FB"/>
    <w:rsid w:val="00CA1F25"/>
    <w:rsid w:val="00CA2027"/>
    <w:rsid w:val="00CA2511"/>
    <w:rsid w:val="00CA4C44"/>
    <w:rsid w:val="00CA50A3"/>
    <w:rsid w:val="00CA543A"/>
    <w:rsid w:val="00CA5BBB"/>
    <w:rsid w:val="00CA6082"/>
    <w:rsid w:val="00CA7AEF"/>
    <w:rsid w:val="00CA7CA9"/>
    <w:rsid w:val="00CB013D"/>
    <w:rsid w:val="00CB09B1"/>
    <w:rsid w:val="00CB1740"/>
    <w:rsid w:val="00CB27A7"/>
    <w:rsid w:val="00CB3073"/>
    <w:rsid w:val="00CB32DC"/>
    <w:rsid w:val="00CB670F"/>
    <w:rsid w:val="00CC2818"/>
    <w:rsid w:val="00CC477D"/>
    <w:rsid w:val="00CC494B"/>
    <w:rsid w:val="00CC5353"/>
    <w:rsid w:val="00CC5F3F"/>
    <w:rsid w:val="00CC74B9"/>
    <w:rsid w:val="00CD1C1F"/>
    <w:rsid w:val="00CD22D1"/>
    <w:rsid w:val="00CD2A7F"/>
    <w:rsid w:val="00CD3B0E"/>
    <w:rsid w:val="00CD3B97"/>
    <w:rsid w:val="00CD3BDA"/>
    <w:rsid w:val="00CD4F51"/>
    <w:rsid w:val="00CD5633"/>
    <w:rsid w:val="00CD776A"/>
    <w:rsid w:val="00CD7843"/>
    <w:rsid w:val="00CE0239"/>
    <w:rsid w:val="00CE12C7"/>
    <w:rsid w:val="00CE145E"/>
    <w:rsid w:val="00CE1C80"/>
    <w:rsid w:val="00CE2561"/>
    <w:rsid w:val="00CE3230"/>
    <w:rsid w:val="00CE64F0"/>
    <w:rsid w:val="00CF092F"/>
    <w:rsid w:val="00CF0EAB"/>
    <w:rsid w:val="00CF1C2C"/>
    <w:rsid w:val="00CF3A5B"/>
    <w:rsid w:val="00CF3CCB"/>
    <w:rsid w:val="00CF6DA6"/>
    <w:rsid w:val="00CF74F2"/>
    <w:rsid w:val="00D00F43"/>
    <w:rsid w:val="00D046F3"/>
    <w:rsid w:val="00D04758"/>
    <w:rsid w:val="00D05559"/>
    <w:rsid w:val="00D05C68"/>
    <w:rsid w:val="00D05C7B"/>
    <w:rsid w:val="00D06422"/>
    <w:rsid w:val="00D06739"/>
    <w:rsid w:val="00D06965"/>
    <w:rsid w:val="00D06EDA"/>
    <w:rsid w:val="00D11A3D"/>
    <w:rsid w:val="00D148A9"/>
    <w:rsid w:val="00D157B7"/>
    <w:rsid w:val="00D160E1"/>
    <w:rsid w:val="00D160EF"/>
    <w:rsid w:val="00D17DD0"/>
    <w:rsid w:val="00D204CA"/>
    <w:rsid w:val="00D2218E"/>
    <w:rsid w:val="00D22733"/>
    <w:rsid w:val="00D22739"/>
    <w:rsid w:val="00D241A4"/>
    <w:rsid w:val="00D246C2"/>
    <w:rsid w:val="00D25908"/>
    <w:rsid w:val="00D25C82"/>
    <w:rsid w:val="00D27608"/>
    <w:rsid w:val="00D30600"/>
    <w:rsid w:val="00D32087"/>
    <w:rsid w:val="00D322BC"/>
    <w:rsid w:val="00D3541D"/>
    <w:rsid w:val="00D370A8"/>
    <w:rsid w:val="00D37B8E"/>
    <w:rsid w:val="00D41480"/>
    <w:rsid w:val="00D415B7"/>
    <w:rsid w:val="00D4164C"/>
    <w:rsid w:val="00D4298A"/>
    <w:rsid w:val="00D44208"/>
    <w:rsid w:val="00D4442C"/>
    <w:rsid w:val="00D44A42"/>
    <w:rsid w:val="00D45D61"/>
    <w:rsid w:val="00D472F0"/>
    <w:rsid w:val="00D50CDE"/>
    <w:rsid w:val="00D50D14"/>
    <w:rsid w:val="00D51954"/>
    <w:rsid w:val="00D5279B"/>
    <w:rsid w:val="00D52D6B"/>
    <w:rsid w:val="00D54321"/>
    <w:rsid w:val="00D54636"/>
    <w:rsid w:val="00D547CD"/>
    <w:rsid w:val="00D54FB9"/>
    <w:rsid w:val="00D56132"/>
    <w:rsid w:val="00D6202B"/>
    <w:rsid w:val="00D62ABC"/>
    <w:rsid w:val="00D62BA6"/>
    <w:rsid w:val="00D63113"/>
    <w:rsid w:val="00D633BE"/>
    <w:rsid w:val="00D63CBA"/>
    <w:rsid w:val="00D670EE"/>
    <w:rsid w:val="00D705C7"/>
    <w:rsid w:val="00D70DF4"/>
    <w:rsid w:val="00D712DF"/>
    <w:rsid w:val="00D72C0C"/>
    <w:rsid w:val="00D743A6"/>
    <w:rsid w:val="00D75347"/>
    <w:rsid w:val="00D759BF"/>
    <w:rsid w:val="00D75A0F"/>
    <w:rsid w:val="00D76AD7"/>
    <w:rsid w:val="00D77616"/>
    <w:rsid w:val="00D820D3"/>
    <w:rsid w:val="00D82765"/>
    <w:rsid w:val="00D83E2D"/>
    <w:rsid w:val="00D84146"/>
    <w:rsid w:val="00D86293"/>
    <w:rsid w:val="00D873EA"/>
    <w:rsid w:val="00D87E8F"/>
    <w:rsid w:val="00D90B66"/>
    <w:rsid w:val="00D92E5F"/>
    <w:rsid w:val="00D9353E"/>
    <w:rsid w:val="00D9390F"/>
    <w:rsid w:val="00D93C0C"/>
    <w:rsid w:val="00D9608C"/>
    <w:rsid w:val="00D963BD"/>
    <w:rsid w:val="00D969A1"/>
    <w:rsid w:val="00DA0893"/>
    <w:rsid w:val="00DA0EE7"/>
    <w:rsid w:val="00DA1579"/>
    <w:rsid w:val="00DA2A67"/>
    <w:rsid w:val="00DA32CE"/>
    <w:rsid w:val="00DA360B"/>
    <w:rsid w:val="00DA4667"/>
    <w:rsid w:val="00DA77E4"/>
    <w:rsid w:val="00DB024C"/>
    <w:rsid w:val="00DB125B"/>
    <w:rsid w:val="00DB13B2"/>
    <w:rsid w:val="00DB2700"/>
    <w:rsid w:val="00DB2BAF"/>
    <w:rsid w:val="00DB4A5E"/>
    <w:rsid w:val="00DB5A15"/>
    <w:rsid w:val="00DB65C6"/>
    <w:rsid w:val="00DB6E4F"/>
    <w:rsid w:val="00DC0FCD"/>
    <w:rsid w:val="00DC11E3"/>
    <w:rsid w:val="00DC276E"/>
    <w:rsid w:val="00DC5139"/>
    <w:rsid w:val="00DC5735"/>
    <w:rsid w:val="00DC687B"/>
    <w:rsid w:val="00DD04EA"/>
    <w:rsid w:val="00DD0F6F"/>
    <w:rsid w:val="00DD1A4B"/>
    <w:rsid w:val="00DD223D"/>
    <w:rsid w:val="00DD27E9"/>
    <w:rsid w:val="00DD2BF2"/>
    <w:rsid w:val="00DD2EB2"/>
    <w:rsid w:val="00DD504C"/>
    <w:rsid w:val="00DD5DDD"/>
    <w:rsid w:val="00DD65EE"/>
    <w:rsid w:val="00DD6702"/>
    <w:rsid w:val="00DD72A9"/>
    <w:rsid w:val="00DD7432"/>
    <w:rsid w:val="00DE03FC"/>
    <w:rsid w:val="00DE2EF3"/>
    <w:rsid w:val="00DE2F1D"/>
    <w:rsid w:val="00DE3099"/>
    <w:rsid w:val="00DE31C0"/>
    <w:rsid w:val="00DE4869"/>
    <w:rsid w:val="00DE4E97"/>
    <w:rsid w:val="00DE60EF"/>
    <w:rsid w:val="00DE6525"/>
    <w:rsid w:val="00DF02B0"/>
    <w:rsid w:val="00DF0C2D"/>
    <w:rsid w:val="00DF1040"/>
    <w:rsid w:val="00DF1C80"/>
    <w:rsid w:val="00DF2EE5"/>
    <w:rsid w:val="00DF3663"/>
    <w:rsid w:val="00DF4927"/>
    <w:rsid w:val="00DF6A45"/>
    <w:rsid w:val="00DF6A64"/>
    <w:rsid w:val="00E009C3"/>
    <w:rsid w:val="00E012D7"/>
    <w:rsid w:val="00E01F92"/>
    <w:rsid w:val="00E02986"/>
    <w:rsid w:val="00E03665"/>
    <w:rsid w:val="00E03D45"/>
    <w:rsid w:val="00E03D9F"/>
    <w:rsid w:val="00E049A1"/>
    <w:rsid w:val="00E05F03"/>
    <w:rsid w:val="00E05F3A"/>
    <w:rsid w:val="00E0686B"/>
    <w:rsid w:val="00E122D5"/>
    <w:rsid w:val="00E13273"/>
    <w:rsid w:val="00E1337D"/>
    <w:rsid w:val="00E1385D"/>
    <w:rsid w:val="00E13F4E"/>
    <w:rsid w:val="00E14418"/>
    <w:rsid w:val="00E14FF7"/>
    <w:rsid w:val="00E15015"/>
    <w:rsid w:val="00E15F1E"/>
    <w:rsid w:val="00E167C9"/>
    <w:rsid w:val="00E169F6"/>
    <w:rsid w:val="00E17CF3"/>
    <w:rsid w:val="00E17EA6"/>
    <w:rsid w:val="00E2271E"/>
    <w:rsid w:val="00E2376A"/>
    <w:rsid w:val="00E256F9"/>
    <w:rsid w:val="00E30ACC"/>
    <w:rsid w:val="00E30C75"/>
    <w:rsid w:val="00E32531"/>
    <w:rsid w:val="00E3290D"/>
    <w:rsid w:val="00E338EB"/>
    <w:rsid w:val="00E348B3"/>
    <w:rsid w:val="00E35B52"/>
    <w:rsid w:val="00E36548"/>
    <w:rsid w:val="00E403E0"/>
    <w:rsid w:val="00E4164C"/>
    <w:rsid w:val="00E4169B"/>
    <w:rsid w:val="00E41FE4"/>
    <w:rsid w:val="00E428EC"/>
    <w:rsid w:val="00E44F7C"/>
    <w:rsid w:val="00E45012"/>
    <w:rsid w:val="00E457A5"/>
    <w:rsid w:val="00E45842"/>
    <w:rsid w:val="00E4675B"/>
    <w:rsid w:val="00E46C13"/>
    <w:rsid w:val="00E47160"/>
    <w:rsid w:val="00E5020E"/>
    <w:rsid w:val="00E50CFE"/>
    <w:rsid w:val="00E51A16"/>
    <w:rsid w:val="00E536F5"/>
    <w:rsid w:val="00E53D8A"/>
    <w:rsid w:val="00E54F45"/>
    <w:rsid w:val="00E57533"/>
    <w:rsid w:val="00E61C05"/>
    <w:rsid w:val="00E633B9"/>
    <w:rsid w:val="00E6373E"/>
    <w:rsid w:val="00E64237"/>
    <w:rsid w:val="00E6489A"/>
    <w:rsid w:val="00E67229"/>
    <w:rsid w:val="00E7277B"/>
    <w:rsid w:val="00E72FB5"/>
    <w:rsid w:val="00E73849"/>
    <w:rsid w:val="00E75240"/>
    <w:rsid w:val="00E757DA"/>
    <w:rsid w:val="00E817D9"/>
    <w:rsid w:val="00E82AF0"/>
    <w:rsid w:val="00E83D26"/>
    <w:rsid w:val="00E848F0"/>
    <w:rsid w:val="00E87A4F"/>
    <w:rsid w:val="00E87EA9"/>
    <w:rsid w:val="00E9006B"/>
    <w:rsid w:val="00E90691"/>
    <w:rsid w:val="00E9143D"/>
    <w:rsid w:val="00E92CAD"/>
    <w:rsid w:val="00E931A1"/>
    <w:rsid w:val="00E937EF"/>
    <w:rsid w:val="00E942FD"/>
    <w:rsid w:val="00E97026"/>
    <w:rsid w:val="00E9706C"/>
    <w:rsid w:val="00E975FD"/>
    <w:rsid w:val="00E97689"/>
    <w:rsid w:val="00E97E4D"/>
    <w:rsid w:val="00EA086C"/>
    <w:rsid w:val="00EA090F"/>
    <w:rsid w:val="00EA149B"/>
    <w:rsid w:val="00EA3400"/>
    <w:rsid w:val="00EA6A06"/>
    <w:rsid w:val="00EA7814"/>
    <w:rsid w:val="00EA7E9C"/>
    <w:rsid w:val="00EB0718"/>
    <w:rsid w:val="00EB0ADB"/>
    <w:rsid w:val="00EB11B7"/>
    <w:rsid w:val="00EB1543"/>
    <w:rsid w:val="00EB2712"/>
    <w:rsid w:val="00EB4107"/>
    <w:rsid w:val="00EB4B2B"/>
    <w:rsid w:val="00EB57EE"/>
    <w:rsid w:val="00EB68A5"/>
    <w:rsid w:val="00EB736E"/>
    <w:rsid w:val="00EC1A82"/>
    <w:rsid w:val="00EC1F41"/>
    <w:rsid w:val="00EC271F"/>
    <w:rsid w:val="00EC2CA4"/>
    <w:rsid w:val="00EC5F01"/>
    <w:rsid w:val="00EC638C"/>
    <w:rsid w:val="00EC678C"/>
    <w:rsid w:val="00EC71C5"/>
    <w:rsid w:val="00ED0CBA"/>
    <w:rsid w:val="00ED25B0"/>
    <w:rsid w:val="00ED44A8"/>
    <w:rsid w:val="00ED4715"/>
    <w:rsid w:val="00ED783C"/>
    <w:rsid w:val="00EE109D"/>
    <w:rsid w:val="00EE1E0B"/>
    <w:rsid w:val="00EE2614"/>
    <w:rsid w:val="00EE2684"/>
    <w:rsid w:val="00EE40A0"/>
    <w:rsid w:val="00EE7F42"/>
    <w:rsid w:val="00EF0725"/>
    <w:rsid w:val="00EF2204"/>
    <w:rsid w:val="00EF258A"/>
    <w:rsid w:val="00EF2B0A"/>
    <w:rsid w:val="00EF6F6E"/>
    <w:rsid w:val="00F005B4"/>
    <w:rsid w:val="00F023D5"/>
    <w:rsid w:val="00F02A81"/>
    <w:rsid w:val="00F05738"/>
    <w:rsid w:val="00F07A67"/>
    <w:rsid w:val="00F10040"/>
    <w:rsid w:val="00F109E1"/>
    <w:rsid w:val="00F11417"/>
    <w:rsid w:val="00F148CE"/>
    <w:rsid w:val="00F14B71"/>
    <w:rsid w:val="00F152D3"/>
    <w:rsid w:val="00F1538B"/>
    <w:rsid w:val="00F158EB"/>
    <w:rsid w:val="00F1622E"/>
    <w:rsid w:val="00F205C3"/>
    <w:rsid w:val="00F21EE1"/>
    <w:rsid w:val="00F23046"/>
    <w:rsid w:val="00F242FC"/>
    <w:rsid w:val="00F24EB5"/>
    <w:rsid w:val="00F26D6D"/>
    <w:rsid w:val="00F30CA3"/>
    <w:rsid w:val="00F33E70"/>
    <w:rsid w:val="00F349C3"/>
    <w:rsid w:val="00F371B3"/>
    <w:rsid w:val="00F37A74"/>
    <w:rsid w:val="00F41119"/>
    <w:rsid w:val="00F41A21"/>
    <w:rsid w:val="00F41DF5"/>
    <w:rsid w:val="00F423FA"/>
    <w:rsid w:val="00F42E1F"/>
    <w:rsid w:val="00F43A71"/>
    <w:rsid w:val="00F4407D"/>
    <w:rsid w:val="00F457A7"/>
    <w:rsid w:val="00F50D0A"/>
    <w:rsid w:val="00F524BD"/>
    <w:rsid w:val="00F525CA"/>
    <w:rsid w:val="00F52CBD"/>
    <w:rsid w:val="00F5475A"/>
    <w:rsid w:val="00F57072"/>
    <w:rsid w:val="00F573D8"/>
    <w:rsid w:val="00F57ED4"/>
    <w:rsid w:val="00F60029"/>
    <w:rsid w:val="00F6060F"/>
    <w:rsid w:val="00F60D4F"/>
    <w:rsid w:val="00F60DA7"/>
    <w:rsid w:val="00F610B7"/>
    <w:rsid w:val="00F61A10"/>
    <w:rsid w:val="00F62DB8"/>
    <w:rsid w:val="00F64037"/>
    <w:rsid w:val="00F66A19"/>
    <w:rsid w:val="00F72272"/>
    <w:rsid w:val="00F73196"/>
    <w:rsid w:val="00F745C2"/>
    <w:rsid w:val="00F76019"/>
    <w:rsid w:val="00F77E5B"/>
    <w:rsid w:val="00F80923"/>
    <w:rsid w:val="00F82263"/>
    <w:rsid w:val="00F823E5"/>
    <w:rsid w:val="00F82A8D"/>
    <w:rsid w:val="00F844B3"/>
    <w:rsid w:val="00F850FF"/>
    <w:rsid w:val="00F85BB2"/>
    <w:rsid w:val="00F86B7A"/>
    <w:rsid w:val="00F914D6"/>
    <w:rsid w:val="00F9267D"/>
    <w:rsid w:val="00F92D57"/>
    <w:rsid w:val="00F92F1A"/>
    <w:rsid w:val="00F94BDA"/>
    <w:rsid w:val="00F950F6"/>
    <w:rsid w:val="00F95B06"/>
    <w:rsid w:val="00F966BE"/>
    <w:rsid w:val="00F9746F"/>
    <w:rsid w:val="00F97A6E"/>
    <w:rsid w:val="00F97C41"/>
    <w:rsid w:val="00FA03E7"/>
    <w:rsid w:val="00FA06DD"/>
    <w:rsid w:val="00FA0A70"/>
    <w:rsid w:val="00FA0DA6"/>
    <w:rsid w:val="00FA1669"/>
    <w:rsid w:val="00FA1BBC"/>
    <w:rsid w:val="00FA1FF9"/>
    <w:rsid w:val="00FA2B14"/>
    <w:rsid w:val="00FA35DE"/>
    <w:rsid w:val="00FA46BA"/>
    <w:rsid w:val="00FA4CDD"/>
    <w:rsid w:val="00FA6962"/>
    <w:rsid w:val="00FA7283"/>
    <w:rsid w:val="00FB0168"/>
    <w:rsid w:val="00FB03E0"/>
    <w:rsid w:val="00FB0788"/>
    <w:rsid w:val="00FB0FA2"/>
    <w:rsid w:val="00FB3E29"/>
    <w:rsid w:val="00FB429E"/>
    <w:rsid w:val="00FB5021"/>
    <w:rsid w:val="00FB65FD"/>
    <w:rsid w:val="00FB6863"/>
    <w:rsid w:val="00FC039B"/>
    <w:rsid w:val="00FC087C"/>
    <w:rsid w:val="00FC1693"/>
    <w:rsid w:val="00FC1B9E"/>
    <w:rsid w:val="00FC2696"/>
    <w:rsid w:val="00FC2B8A"/>
    <w:rsid w:val="00FC3085"/>
    <w:rsid w:val="00FC3100"/>
    <w:rsid w:val="00FC6E92"/>
    <w:rsid w:val="00FC7AD5"/>
    <w:rsid w:val="00FD0021"/>
    <w:rsid w:val="00FD09E7"/>
    <w:rsid w:val="00FD0DEB"/>
    <w:rsid w:val="00FD1EC4"/>
    <w:rsid w:val="00FD25A2"/>
    <w:rsid w:val="00FD26DD"/>
    <w:rsid w:val="00FD28E4"/>
    <w:rsid w:val="00FD36C3"/>
    <w:rsid w:val="00FD3826"/>
    <w:rsid w:val="00FD40D7"/>
    <w:rsid w:val="00FD42A0"/>
    <w:rsid w:val="00FD4E6A"/>
    <w:rsid w:val="00FD7D0F"/>
    <w:rsid w:val="00FD7F96"/>
    <w:rsid w:val="00FE037B"/>
    <w:rsid w:val="00FE0D21"/>
    <w:rsid w:val="00FE1B6B"/>
    <w:rsid w:val="00FE1C26"/>
    <w:rsid w:val="00FE3134"/>
    <w:rsid w:val="00FE3AAE"/>
    <w:rsid w:val="00FE5D8C"/>
    <w:rsid w:val="00FF2022"/>
    <w:rsid w:val="00FF344D"/>
    <w:rsid w:val="00FF4A66"/>
    <w:rsid w:val="00FF5396"/>
    <w:rsid w:val="00FF5678"/>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4D89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qFormat="1"/>
    <w:lsdException w:name="annotation text" w:semiHidden="1" w:uiPriority="0" w:unhideWhenUsed="1" w:qFormat="1"/>
    <w:lsdException w:name="header" w:semiHidden="1" w:uiPriority="0" w:unhideWhenUsed="1" w:qFormat="1"/>
    <w:lsdException w:name="footer" w:semiHidden="1" w:unhideWhenUsed="1" w:qFormat="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145A"/>
    <w:pPr>
      <w:suppressAutoHyphens/>
      <w:spacing w:after="120"/>
      <w:jc w:val="both"/>
    </w:pPr>
    <w:rPr>
      <w:rFonts w:ascii="Tahoma" w:hAnsi="Tahoma" w:cs="Tahoma"/>
      <w:sz w:val="22"/>
      <w:szCs w:val="22"/>
      <w:lang w:val="en-GB" w:eastAsia="zh-CN"/>
    </w:rPr>
  </w:style>
  <w:style w:type="paragraph" w:styleId="Heading1">
    <w:name w:val="heading 1"/>
    <w:basedOn w:val="Normal"/>
    <w:next w:val="Normal"/>
    <w:link w:val="Heading1Char1"/>
    <w:uiPriority w:val="9"/>
    <w:qFormat/>
    <w:rsid w:val="00623457"/>
    <w:pPr>
      <w:keepNext/>
      <w:pageBreakBefore/>
      <w:numPr>
        <w:numId w:val="8"/>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Heading2">
    <w:name w:val="heading 2"/>
    <w:basedOn w:val="Heading1"/>
    <w:next w:val="Normal"/>
    <w:link w:val="Heading2Char1"/>
    <w:uiPriority w:val="9"/>
    <w:qFormat/>
    <w:rsid w:val="0032146B"/>
    <w:pPr>
      <w:pageBreakBefore w:val="0"/>
      <w:numPr>
        <w:ilvl w:val="1"/>
      </w:numPr>
      <w:pBdr>
        <w:bottom w:val="single" w:sz="12" w:space="1" w:color="000080"/>
      </w:pBdr>
      <w:tabs>
        <w:tab w:val="left" w:pos="567"/>
      </w:tabs>
      <w:spacing w:before="240" w:after="80"/>
      <w:ind w:left="576"/>
      <w:outlineLvl w:val="1"/>
    </w:pPr>
    <w:rPr>
      <w:bCs w:val="0"/>
      <w:color w:val="002060"/>
      <w:sz w:val="22"/>
      <w:szCs w:val="22"/>
      <w:lang w:val="en-GB"/>
    </w:rPr>
  </w:style>
  <w:style w:type="paragraph" w:styleId="Heading3">
    <w:name w:val="heading 3"/>
    <w:basedOn w:val="Normal"/>
    <w:next w:val="Normal"/>
    <w:qFormat/>
    <w:rsid w:val="00623457"/>
    <w:pPr>
      <w:keepNext/>
      <w:numPr>
        <w:ilvl w:val="2"/>
        <w:numId w:val="8"/>
      </w:numPr>
      <w:spacing w:before="240" w:after="60"/>
      <w:outlineLvl w:val="2"/>
    </w:pPr>
    <w:rPr>
      <w:rFonts w:cs="Times New Roman"/>
      <w:b/>
      <w:bCs/>
      <w:szCs w:val="26"/>
    </w:rPr>
  </w:style>
  <w:style w:type="paragraph" w:styleId="Heading4">
    <w:name w:val="heading 4"/>
    <w:basedOn w:val="Normal"/>
    <w:next w:val="Normal"/>
    <w:uiPriority w:val="9"/>
    <w:qFormat/>
    <w:rsid w:val="0069435C"/>
    <w:pPr>
      <w:keepNext/>
      <w:numPr>
        <w:ilvl w:val="3"/>
        <w:numId w:val="8"/>
      </w:numPr>
      <w:spacing w:before="240" w:after="60"/>
      <w:ind w:left="864"/>
      <w:outlineLvl w:val="3"/>
    </w:pPr>
    <w:rPr>
      <w:rFonts w:cs="Times New Roman"/>
      <w:b/>
      <w:bCs/>
      <w:szCs w:val="28"/>
    </w:rPr>
  </w:style>
  <w:style w:type="paragraph" w:styleId="Heading5">
    <w:name w:val="heading 5"/>
    <w:basedOn w:val="Normal"/>
    <w:next w:val="Heading4"/>
    <w:link w:val="Heading5Char1"/>
    <w:uiPriority w:val="9"/>
    <w:qFormat/>
    <w:rsid w:val="00B42BA2"/>
    <w:pPr>
      <w:numPr>
        <w:ilvl w:val="4"/>
        <w:numId w:val="8"/>
      </w:numPr>
      <w:spacing w:before="200" w:after="200" w:line="280" w:lineRule="exact"/>
      <w:outlineLvl w:val="4"/>
    </w:pPr>
    <w:rPr>
      <w:rFonts w:cs="Lucida Sans"/>
      <w:b/>
      <w:szCs w:val="20"/>
      <w:lang w:val="en-US"/>
    </w:rPr>
  </w:style>
  <w:style w:type="paragraph" w:styleId="Heading6">
    <w:name w:val="heading 6"/>
    <w:basedOn w:val="Normal"/>
    <w:next w:val="Normal"/>
    <w:link w:val="Heading6Char"/>
    <w:uiPriority w:val="9"/>
    <w:qFormat/>
    <w:rsid w:val="006A7951"/>
    <w:pPr>
      <w:numPr>
        <w:ilvl w:val="5"/>
        <w:numId w:val="8"/>
      </w:numPr>
      <w:pBdr>
        <w:bottom w:val="single" w:sz="12" w:space="1" w:color="002060"/>
      </w:pBdr>
      <w:suppressAutoHyphens w:val="0"/>
      <w:spacing w:before="120" w:line="360" w:lineRule="auto"/>
      <w:outlineLvl w:val="5"/>
    </w:pPr>
    <w:rPr>
      <w:rFonts w:cs="Times New Roman"/>
      <w:b/>
      <w:szCs w:val="20"/>
      <w:lang w:val="el-GR" w:eastAsia="en-US"/>
    </w:rPr>
  </w:style>
  <w:style w:type="paragraph" w:styleId="Heading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Normal"/>
    <w:next w:val="Normal"/>
    <w:link w:val="Heading7Char"/>
    <w:uiPriority w:val="9"/>
    <w:qFormat/>
    <w:rsid w:val="005B4566"/>
    <w:pPr>
      <w:numPr>
        <w:ilvl w:val="6"/>
        <w:numId w:val="8"/>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Heading8">
    <w:name w:val="heading 8"/>
    <w:basedOn w:val="Normal"/>
    <w:next w:val="Normal"/>
    <w:link w:val="Heading8Char"/>
    <w:uiPriority w:val="9"/>
    <w:qFormat/>
    <w:rsid w:val="005B4566"/>
    <w:pPr>
      <w:numPr>
        <w:ilvl w:val="7"/>
        <w:numId w:val="8"/>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Heading9">
    <w:name w:val="heading 9"/>
    <w:aliases w:val="AC&amp;E_1,App Heading"/>
    <w:basedOn w:val="Normal"/>
    <w:next w:val="Normal"/>
    <w:link w:val="Heading9Char"/>
    <w:qFormat/>
    <w:rsid w:val="005B4566"/>
    <w:pPr>
      <w:numPr>
        <w:ilvl w:val="8"/>
        <w:numId w:val="8"/>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543F6D"/>
  </w:style>
  <w:style w:type="character" w:customStyle="1" w:styleId="WW8Num1z1">
    <w:name w:val="WW8Num1z1"/>
    <w:rsid w:val="00543F6D"/>
  </w:style>
  <w:style w:type="character" w:customStyle="1" w:styleId="WW8Num1z2">
    <w:name w:val="WW8Num1z2"/>
    <w:rsid w:val="00543F6D"/>
  </w:style>
  <w:style w:type="character" w:customStyle="1" w:styleId="WW8Num1z3">
    <w:name w:val="WW8Num1z3"/>
    <w:rsid w:val="00543F6D"/>
  </w:style>
  <w:style w:type="character" w:customStyle="1" w:styleId="WW8Num1z4">
    <w:name w:val="WW8Num1z4"/>
    <w:rsid w:val="00543F6D"/>
    <w:rPr>
      <w:rFonts w:ascii="Arial" w:hAnsi="Arial" w:cs="Times New Roman"/>
      <w:b w:val="0"/>
      <w:i w:val="0"/>
      <w:sz w:val="20"/>
      <w:szCs w:val="20"/>
    </w:rPr>
  </w:style>
  <w:style w:type="character" w:customStyle="1" w:styleId="WW8Num1z5">
    <w:name w:val="WW8Num1z5"/>
    <w:rsid w:val="00543F6D"/>
  </w:style>
  <w:style w:type="character" w:customStyle="1" w:styleId="WW8Num1z6">
    <w:name w:val="WW8Num1z6"/>
    <w:rsid w:val="00543F6D"/>
  </w:style>
  <w:style w:type="character" w:customStyle="1" w:styleId="WW8Num1z7">
    <w:name w:val="WW8Num1z7"/>
    <w:rsid w:val="00543F6D"/>
  </w:style>
  <w:style w:type="character" w:customStyle="1" w:styleId="WW8Num1z8">
    <w:name w:val="WW8Num1z8"/>
    <w:rsid w:val="00543F6D"/>
  </w:style>
  <w:style w:type="character" w:customStyle="1" w:styleId="WW8Num2z0">
    <w:name w:val="WW8Num2z0"/>
    <w:rsid w:val="00543F6D"/>
  </w:style>
  <w:style w:type="character" w:customStyle="1" w:styleId="WW8Num2z1">
    <w:name w:val="WW8Num2z1"/>
    <w:rsid w:val="00543F6D"/>
  </w:style>
  <w:style w:type="character" w:customStyle="1" w:styleId="WW8Num2z2">
    <w:name w:val="WW8Num2z2"/>
    <w:rsid w:val="00543F6D"/>
  </w:style>
  <w:style w:type="character" w:customStyle="1" w:styleId="WW8Num2z3">
    <w:name w:val="WW8Num2z3"/>
    <w:rsid w:val="00543F6D"/>
  </w:style>
  <w:style w:type="character" w:customStyle="1" w:styleId="WW8Num2z4">
    <w:name w:val="WW8Num2z4"/>
    <w:rsid w:val="00543F6D"/>
    <w:rPr>
      <w:rFonts w:ascii="Arial" w:hAnsi="Arial" w:cs="Times New Roman"/>
      <w:b w:val="0"/>
      <w:i w:val="0"/>
      <w:sz w:val="20"/>
      <w:szCs w:val="20"/>
    </w:rPr>
  </w:style>
  <w:style w:type="character" w:customStyle="1" w:styleId="WW8Num2z5">
    <w:name w:val="WW8Num2z5"/>
    <w:rsid w:val="00543F6D"/>
  </w:style>
  <w:style w:type="character" w:customStyle="1" w:styleId="WW8Num2z6">
    <w:name w:val="WW8Num2z6"/>
    <w:rsid w:val="00543F6D"/>
  </w:style>
  <w:style w:type="character" w:customStyle="1" w:styleId="WW8Num2z7">
    <w:name w:val="WW8Num2z7"/>
    <w:rsid w:val="00543F6D"/>
  </w:style>
  <w:style w:type="character" w:customStyle="1" w:styleId="WW8Num2z8">
    <w:name w:val="WW8Num2z8"/>
    <w:rsid w:val="00543F6D"/>
  </w:style>
  <w:style w:type="character" w:customStyle="1" w:styleId="WW8Num3z0">
    <w:name w:val="WW8Num3z0"/>
    <w:rsid w:val="00543F6D"/>
    <w:rPr>
      <w:rFonts w:ascii="Symbol" w:hAnsi="Symbol" w:cs="Symbol"/>
      <w:lang w:val="el-GR"/>
    </w:rPr>
  </w:style>
  <w:style w:type="character" w:customStyle="1" w:styleId="WW8Num4z0">
    <w:name w:val="WW8Num4z0"/>
    <w:rsid w:val="00543F6D"/>
    <w:rPr>
      <w:lang w:val="el-GR"/>
    </w:rPr>
  </w:style>
  <w:style w:type="character" w:customStyle="1" w:styleId="WW8Num5z0">
    <w:name w:val="WW8Num5z0"/>
    <w:rsid w:val="00543F6D"/>
    <w:rPr>
      <w:rFonts w:ascii="Webdings" w:hAnsi="Webdings" w:cs="Webdings"/>
      <w:color w:val="333399"/>
      <w:sz w:val="16"/>
    </w:rPr>
  </w:style>
  <w:style w:type="character" w:customStyle="1" w:styleId="WW8Num6z0">
    <w:name w:val="WW8Num6z0"/>
    <w:rsid w:val="00543F6D"/>
    <w:rPr>
      <w:rFonts w:ascii="Symbol" w:hAnsi="Symbol" w:cs="Symbol"/>
      <w:strike/>
      <w:color w:val="0070C0"/>
      <w:kern w:val="1"/>
      <w:position w:val="0"/>
      <w:sz w:val="24"/>
      <w:vertAlign w:val="baseline"/>
      <w:lang w:val="el-GR"/>
    </w:rPr>
  </w:style>
  <w:style w:type="character" w:customStyle="1" w:styleId="WW8Num7z0">
    <w:name w:val="WW8Num7z0"/>
    <w:rsid w:val="00543F6D"/>
    <w:rPr>
      <w:rFonts w:ascii="Symbol" w:hAnsi="Symbol" w:cs="Symbol"/>
      <w:shd w:val="clear" w:color="auto" w:fill="C0C0C0"/>
      <w:lang w:val="el-GR"/>
    </w:rPr>
  </w:style>
  <w:style w:type="character" w:customStyle="1" w:styleId="WW8Num8z0">
    <w:name w:val="WW8Num8z0"/>
    <w:rsid w:val="00543F6D"/>
    <w:rPr>
      <w:b/>
      <w:bCs/>
      <w:szCs w:val="22"/>
      <w:lang w:val="el-GR"/>
    </w:rPr>
  </w:style>
  <w:style w:type="character" w:customStyle="1" w:styleId="WW8Num8z1">
    <w:name w:val="WW8Num8z1"/>
    <w:rsid w:val="00543F6D"/>
  </w:style>
  <w:style w:type="character" w:customStyle="1" w:styleId="WW8Num8z2">
    <w:name w:val="WW8Num8z2"/>
    <w:rsid w:val="00543F6D"/>
  </w:style>
  <w:style w:type="character" w:customStyle="1" w:styleId="WW8Num8z3">
    <w:name w:val="WW8Num8z3"/>
    <w:rsid w:val="00543F6D"/>
  </w:style>
  <w:style w:type="character" w:customStyle="1" w:styleId="WW8Num8z4">
    <w:name w:val="WW8Num8z4"/>
    <w:rsid w:val="00543F6D"/>
  </w:style>
  <w:style w:type="character" w:customStyle="1" w:styleId="WW8Num8z5">
    <w:name w:val="WW8Num8z5"/>
    <w:rsid w:val="00543F6D"/>
  </w:style>
  <w:style w:type="character" w:customStyle="1" w:styleId="WW8Num8z6">
    <w:name w:val="WW8Num8z6"/>
    <w:rsid w:val="00543F6D"/>
  </w:style>
  <w:style w:type="character" w:customStyle="1" w:styleId="WW8Num8z7">
    <w:name w:val="WW8Num8z7"/>
    <w:rsid w:val="00543F6D"/>
  </w:style>
  <w:style w:type="character" w:customStyle="1" w:styleId="WW8Num8z8">
    <w:name w:val="WW8Num8z8"/>
    <w:rsid w:val="00543F6D"/>
  </w:style>
  <w:style w:type="character" w:customStyle="1" w:styleId="WW8Num9z0">
    <w:name w:val="WW8Num9z0"/>
    <w:rsid w:val="00543F6D"/>
    <w:rPr>
      <w:b/>
      <w:bCs/>
      <w:szCs w:val="22"/>
      <w:lang w:val="el-GR"/>
    </w:rPr>
  </w:style>
  <w:style w:type="character" w:customStyle="1" w:styleId="WW8Num9z1">
    <w:name w:val="WW8Num9z1"/>
    <w:rsid w:val="00543F6D"/>
    <w:rPr>
      <w:rFonts w:eastAsia="Calibri"/>
      <w:lang w:val="el-GR"/>
    </w:rPr>
  </w:style>
  <w:style w:type="character" w:customStyle="1" w:styleId="WW8Num9z2">
    <w:name w:val="WW8Num9z2"/>
    <w:rsid w:val="00543F6D"/>
  </w:style>
  <w:style w:type="character" w:customStyle="1" w:styleId="WW8Num9z3">
    <w:name w:val="WW8Num9z3"/>
    <w:rsid w:val="00543F6D"/>
  </w:style>
  <w:style w:type="character" w:customStyle="1" w:styleId="WW8Num9z4">
    <w:name w:val="WW8Num9z4"/>
    <w:rsid w:val="00543F6D"/>
  </w:style>
  <w:style w:type="character" w:customStyle="1" w:styleId="WW8Num9z5">
    <w:name w:val="WW8Num9z5"/>
    <w:rsid w:val="00543F6D"/>
  </w:style>
  <w:style w:type="character" w:customStyle="1" w:styleId="WW8Num9z6">
    <w:name w:val="WW8Num9z6"/>
    <w:rsid w:val="00543F6D"/>
  </w:style>
  <w:style w:type="character" w:customStyle="1" w:styleId="WW8Num9z7">
    <w:name w:val="WW8Num9z7"/>
    <w:rsid w:val="00543F6D"/>
  </w:style>
  <w:style w:type="character" w:customStyle="1" w:styleId="WW8Num9z8">
    <w:name w:val="WW8Num9z8"/>
    <w:rsid w:val="00543F6D"/>
  </w:style>
  <w:style w:type="character" w:customStyle="1" w:styleId="WW8Num10z0">
    <w:name w:val="WW8Num10z0"/>
    <w:rsid w:val="00543F6D"/>
    <w:rPr>
      <w:rFonts w:ascii="Symbol" w:hAnsi="Symbol" w:cs="OpenSymbol"/>
      <w:color w:val="5B9BD5"/>
    </w:rPr>
  </w:style>
  <w:style w:type="character" w:customStyle="1" w:styleId="WW8Num11z0">
    <w:name w:val="WW8Num11z0"/>
    <w:rsid w:val="00543F6D"/>
    <w:rPr>
      <w:rFonts w:ascii="Angsana New" w:hAnsi="Angsana New" w:cs="Angsana New" w:hint="default"/>
      <w:color w:val="000000"/>
      <w:kern w:val="1"/>
      <w:szCs w:val="22"/>
      <w:shd w:val="clear" w:color="auto" w:fill="FFFFFF"/>
      <w:lang w:val="el-GR"/>
    </w:rPr>
  </w:style>
  <w:style w:type="character" w:customStyle="1" w:styleId="WW8Num7z1">
    <w:name w:val="WW8Num7z1"/>
    <w:rsid w:val="00543F6D"/>
  </w:style>
  <w:style w:type="character" w:customStyle="1" w:styleId="WW8Num7z2">
    <w:name w:val="WW8Num7z2"/>
    <w:rsid w:val="00543F6D"/>
  </w:style>
  <w:style w:type="character" w:customStyle="1" w:styleId="WW8Num7z3">
    <w:name w:val="WW8Num7z3"/>
    <w:rsid w:val="00543F6D"/>
  </w:style>
  <w:style w:type="character" w:customStyle="1" w:styleId="WW8Num7z4">
    <w:name w:val="WW8Num7z4"/>
    <w:rsid w:val="00543F6D"/>
  </w:style>
  <w:style w:type="character" w:customStyle="1" w:styleId="WW8Num7z5">
    <w:name w:val="WW8Num7z5"/>
    <w:rsid w:val="00543F6D"/>
  </w:style>
  <w:style w:type="character" w:customStyle="1" w:styleId="WW8Num7z6">
    <w:name w:val="WW8Num7z6"/>
    <w:rsid w:val="00543F6D"/>
  </w:style>
  <w:style w:type="character" w:customStyle="1" w:styleId="WW8Num7z7">
    <w:name w:val="WW8Num7z7"/>
    <w:rsid w:val="00543F6D"/>
  </w:style>
  <w:style w:type="character" w:customStyle="1" w:styleId="WW8Num7z8">
    <w:name w:val="WW8Num7z8"/>
    <w:rsid w:val="00543F6D"/>
  </w:style>
  <w:style w:type="character" w:customStyle="1" w:styleId="WW8Num10z1">
    <w:name w:val="WW8Num10z1"/>
    <w:rsid w:val="00543F6D"/>
    <w:rPr>
      <w:rFonts w:ascii="Courier New" w:hAnsi="Courier New" w:cs="Courier New" w:hint="default"/>
    </w:rPr>
  </w:style>
  <w:style w:type="character" w:customStyle="1" w:styleId="WW8Num10z3">
    <w:name w:val="WW8Num10z3"/>
    <w:rsid w:val="00543F6D"/>
    <w:rPr>
      <w:rFonts w:ascii="Symbol" w:hAnsi="Symbol" w:cs="Symbol" w:hint="default"/>
    </w:rPr>
  </w:style>
  <w:style w:type="character" w:customStyle="1" w:styleId="WW8Num11z1">
    <w:name w:val="WW8Num11z1"/>
    <w:rsid w:val="00543F6D"/>
    <w:rPr>
      <w:rFonts w:ascii="Courier New" w:hAnsi="Courier New" w:cs="Courier New" w:hint="default"/>
    </w:rPr>
  </w:style>
  <w:style w:type="character" w:customStyle="1" w:styleId="WW8Num11z3">
    <w:name w:val="WW8Num11z3"/>
    <w:rsid w:val="00543F6D"/>
    <w:rPr>
      <w:rFonts w:ascii="Symbol" w:hAnsi="Symbol" w:cs="Symbol" w:hint="default"/>
    </w:rPr>
  </w:style>
  <w:style w:type="character" w:customStyle="1" w:styleId="WW8Num12z0">
    <w:name w:val="WW8Num12z0"/>
    <w:rsid w:val="00543F6D"/>
    <w:rPr>
      <w:rFonts w:ascii="Angsana New" w:hAnsi="Angsana New" w:cs="Angsana New" w:hint="default"/>
      <w:color w:val="000000"/>
      <w:kern w:val="1"/>
      <w:szCs w:val="22"/>
      <w:shd w:val="clear" w:color="auto" w:fill="FFFFFF"/>
      <w:lang w:val="el-GR"/>
    </w:rPr>
  </w:style>
  <w:style w:type="character" w:customStyle="1" w:styleId="WW8Num12z1">
    <w:name w:val="WW8Num12z1"/>
    <w:rsid w:val="00543F6D"/>
    <w:rPr>
      <w:rFonts w:ascii="Courier New" w:hAnsi="Courier New" w:cs="Courier New" w:hint="default"/>
    </w:rPr>
  </w:style>
  <w:style w:type="character" w:customStyle="1" w:styleId="WW8Num12z2">
    <w:name w:val="WW8Num12z2"/>
    <w:rsid w:val="00543F6D"/>
    <w:rPr>
      <w:rFonts w:ascii="Wingdings" w:hAnsi="Wingdings" w:cs="Wingdings" w:hint="default"/>
    </w:rPr>
  </w:style>
  <w:style w:type="character" w:customStyle="1" w:styleId="WW8Num12z3">
    <w:name w:val="WW8Num12z3"/>
    <w:rsid w:val="00543F6D"/>
    <w:rPr>
      <w:rFonts w:ascii="Symbol" w:hAnsi="Symbol" w:cs="Symbol" w:hint="default"/>
    </w:rPr>
  </w:style>
  <w:style w:type="character" w:customStyle="1" w:styleId="1">
    <w:name w:val="Προεπιλεγμένη γραμματοσειρά1"/>
    <w:rsid w:val="00543F6D"/>
  </w:style>
  <w:style w:type="character" w:customStyle="1" w:styleId="3">
    <w:name w:val="Προεπιλεγμένη γραμματοσειρά3"/>
    <w:rsid w:val="00543F6D"/>
  </w:style>
  <w:style w:type="character" w:customStyle="1" w:styleId="WW-DefaultParagraphFont">
    <w:name w:val="WW-Default Paragraph Font"/>
    <w:rsid w:val="00543F6D"/>
  </w:style>
  <w:style w:type="character" w:customStyle="1" w:styleId="WW8Num10z2">
    <w:name w:val="WW8Num10z2"/>
    <w:rsid w:val="00543F6D"/>
  </w:style>
  <w:style w:type="character" w:customStyle="1" w:styleId="WW8Num10z4">
    <w:name w:val="WW8Num10z4"/>
    <w:rsid w:val="00543F6D"/>
  </w:style>
  <w:style w:type="character" w:customStyle="1" w:styleId="WW8Num10z5">
    <w:name w:val="WW8Num10z5"/>
    <w:rsid w:val="00543F6D"/>
  </w:style>
  <w:style w:type="character" w:customStyle="1" w:styleId="WW8Num10z6">
    <w:name w:val="WW8Num10z6"/>
    <w:rsid w:val="00543F6D"/>
  </w:style>
  <w:style w:type="character" w:customStyle="1" w:styleId="WW8Num10z7">
    <w:name w:val="WW8Num10z7"/>
    <w:rsid w:val="00543F6D"/>
  </w:style>
  <w:style w:type="character" w:customStyle="1" w:styleId="WW8Num10z8">
    <w:name w:val="WW8Num10z8"/>
    <w:rsid w:val="00543F6D"/>
  </w:style>
  <w:style w:type="character" w:customStyle="1" w:styleId="DefaultParagraphFont2">
    <w:name w:val="Default Paragraph Font2"/>
    <w:rsid w:val="00543F6D"/>
  </w:style>
  <w:style w:type="character" w:customStyle="1" w:styleId="WW8Num11z2">
    <w:name w:val="WW8Num11z2"/>
    <w:rsid w:val="00543F6D"/>
  </w:style>
  <w:style w:type="character" w:customStyle="1" w:styleId="WW8Num11z4">
    <w:name w:val="WW8Num11z4"/>
    <w:rsid w:val="00543F6D"/>
  </w:style>
  <w:style w:type="character" w:customStyle="1" w:styleId="WW8Num11z5">
    <w:name w:val="WW8Num11z5"/>
    <w:rsid w:val="00543F6D"/>
  </w:style>
  <w:style w:type="character" w:customStyle="1" w:styleId="WW8Num11z6">
    <w:name w:val="WW8Num11z6"/>
    <w:rsid w:val="00543F6D"/>
  </w:style>
  <w:style w:type="character" w:customStyle="1" w:styleId="WW8Num11z7">
    <w:name w:val="WW8Num11z7"/>
    <w:rsid w:val="00543F6D"/>
  </w:style>
  <w:style w:type="character" w:customStyle="1" w:styleId="WW8Num11z8">
    <w:name w:val="WW8Num11z8"/>
    <w:rsid w:val="00543F6D"/>
  </w:style>
  <w:style w:type="character" w:customStyle="1" w:styleId="WW8Num12z4">
    <w:name w:val="WW8Num12z4"/>
    <w:rsid w:val="00543F6D"/>
  </w:style>
  <w:style w:type="character" w:customStyle="1" w:styleId="WW8Num12z5">
    <w:name w:val="WW8Num12z5"/>
    <w:rsid w:val="00543F6D"/>
  </w:style>
  <w:style w:type="character" w:customStyle="1" w:styleId="WW8Num12z6">
    <w:name w:val="WW8Num12z6"/>
    <w:rsid w:val="00543F6D"/>
  </w:style>
  <w:style w:type="character" w:customStyle="1" w:styleId="WW8Num12z7">
    <w:name w:val="WW8Num12z7"/>
    <w:rsid w:val="00543F6D"/>
  </w:style>
  <w:style w:type="character" w:customStyle="1" w:styleId="WW8Num12z8">
    <w:name w:val="WW8Num12z8"/>
    <w:rsid w:val="00543F6D"/>
  </w:style>
  <w:style w:type="character" w:customStyle="1" w:styleId="WW8Num13z0">
    <w:name w:val="WW8Num13z0"/>
    <w:rsid w:val="00543F6D"/>
    <w:rPr>
      <w:rFonts w:ascii="Symbol" w:hAnsi="Symbol" w:cs="OpenSymbol"/>
    </w:rPr>
  </w:style>
  <w:style w:type="character" w:customStyle="1" w:styleId="WW-DefaultParagraphFont1">
    <w:name w:val="WW-Default Paragraph Font1"/>
    <w:rsid w:val="00543F6D"/>
  </w:style>
  <w:style w:type="character" w:customStyle="1" w:styleId="WW8Num13z1">
    <w:name w:val="WW8Num13z1"/>
    <w:rsid w:val="00543F6D"/>
    <w:rPr>
      <w:rFonts w:eastAsia="Calibri"/>
      <w:lang w:val="el-GR"/>
    </w:rPr>
  </w:style>
  <w:style w:type="character" w:customStyle="1" w:styleId="WW8Num13z2">
    <w:name w:val="WW8Num13z2"/>
    <w:rsid w:val="00543F6D"/>
  </w:style>
  <w:style w:type="character" w:customStyle="1" w:styleId="WW8Num13z3">
    <w:name w:val="WW8Num13z3"/>
    <w:rsid w:val="00543F6D"/>
  </w:style>
  <w:style w:type="character" w:customStyle="1" w:styleId="WW8Num13z4">
    <w:name w:val="WW8Num13z4"/>
    <w:rsid w:val="00543F6D"/>
  </w:style>
  <w:style w:type="character" w:customStyle="1" w:styleId="WW8Num13z5">
    <w:name w:val="WW8Num13z5"/>
    <w:rsid w:val="00543F6D"/>
  </w:style>
  <w:style w:type="character" w:customStyle="1" w:styleId="WW8Num13z6">
    <w:name w:val="WW8Num13z6"/>
    <w:rsid w:val="00543F6D"/>
  </w:style>
  <w:style w:type="character" w:customStyle="1" w:styleId="WW8Num13z7">
    <w:name w:val="WW8Num13z7"/>
    <w:rsid w:val="00543F6D"/>
  </w:style>
  <w:style w:type="character" w:customStyle="1" w:styleId="WW8Num13z8">
    <w:name w:val="WW8Num13z8"/>
    <w:rsid w:val="00543F6D"/>
  </w:style>
  <w:style w:type="character" w:customStyle="1" w:styleId="WW8Num14z0">
    <w:name w:val="WW8Num14z0"/>
    <w:rsid w:val="00543F6D"/>
    <w:rPr>
      <w:rFonts w:ascii="Symbol" w:hAnsi="Symbol" w:cs="OpenSymbol"/>
    </w:rPr>
  </w:style>
  <w:style w:type="character" w:customStyle="1" w:styleId="WW8Num14z1">
    <w:name w:val="WW8Num14z1"/>
    <w:rsid w:val="00543F6D"/>
  </w:style>
  <w:style w:type="character" w:customStyle="1" w:styleId="WW8Num14z2">
    <w:name w:val="WW8Num14z2"/>
    <w:rsid w:val="00543F6D"/>
  </w:style>
  <w:style w:type="character" w:customStyle="1" w:styleId="WW8Num14z3">
    <w:name w:val="WW8Num14z3"/>
    <w:rsid w:val="00543F6D"/>
  </w:style>
  <w:style w:type="character" w:customStyle="1" w:styleId="WW8Num14z4">
    <w:name w:val="WW8Num14z4"/>
    <w:rsid w:val="00543F6D"/>
  </w:style>
  <w:style w:type="character" w:customStyle="1" w:styleId="WW8Num14z5">
    <w:name w:val="WW8Num14z5"/>
    <w:rsid w:val="00543F6D"/>
  </w:style>
  <w:style w:type="character" w:customStyle="1" w:styleId="WW8Num14z6">
    <w:name w:val="WW8Num14z6"/>
    <w:rsid w:val="00543F6D"/>
  </w:style>
  <w:style w:type="character" w:customStyle="1" w:styleId="WW8Num14z7">
    <w:name w:val="WW8Num14z7"/>
    <w:rsid w:val="00543F6D"/>
  </w:style>
  <w:style w:type="character" w:customStyle="1" w:styleId="WW8Num14z8">
    <w:name w:val="WW8Num14z8"/>
    <w:rsid w:val="00543F6D"/>
  </w:style>
  <w:style w:type="character" w:customStyle="1" w:styleId="WW8Num15z0">
    <w:name w:val="WW8Num15z0"/>
    <w:rsid w:val="00543F6D"/>
  </w:style>
  <w:style w:type="character" w:customStyle="1" w:styleId="WW8Num15z1">
    <w:name w:val="WW8Num15z1"/>
    <w:rsid w:val="00543F6D"/>
  </w:style>
  <w:style w:type="character" w:customStyle="1" w:styleId="WW8Num15z2">
    <w:name w:val="WW8Num15z2"/>
    <w:rsid w:val="00543F6D"/>
  </w:style>
  <w:style w:type="character" w:customStyle="1" w:styleId="WW8Num15z3">
    <w:name w:val="WW8Num15z3"/>
    <w:rsid w:val="00543F6D"/>
  </w:style>
  <w:style w:type="character" w:customStyle="1" w:styleId="WW8Num15z4">
    <w:name w:val="WW8Num15z4"/>
    <w:rsid w:val="00543F6D"/>
  </w:style>
  <w:style w:type="character" w:customStyle="1" w:styleId="WW8Num15z5">
    <w:name w:val="WW8Num15z5"/>
    <w:rsid w:val="00543F6D"/>
  </w:style>
  <w:style w:type="character" w:customStyle="1" w:styleId="WW8Num15z6">
    <w:name w:val="WW8Num15z6"/>
    <w:rsid w:val="00543F6D"/>
  </w:style>
  <w:style w:type="character" w:customStyle="1" w:styleId="WW8Num15z7">
    <w:name w:val="WW8Num15z7"/>
    <w:rsid w:val="00543F6D"/>
  </w:style>
  <w:style w:type="character" w:customStyle="1" w:styleId="WW8Num15z8">
    <w:name w:val="WW8Num15z8"/>
    <w:rsid w:val="00543F6D"/>
  </w:style>
  <w:style w:type="character" w:customStyle="1" w:styleId="WW8Num16z0">
    <w:name w:val="WW8Num16z0"/>
    <w:rsid w:val="00543F6D"/>
  </w:style>
  <w:style w:type="character" w:customStyle="1" w:styleId="WW8Num16z1">
    <w:name w:val="WW8Num16z1"/>
    <w:rsid w:val="00543F6D"/>
  </w:style>
  <w:style w:type="character" w:customStyle="1" w:styleId="WW8Num16z2">
    <w:name w:val="WW8Num16z2"/>
    <w:rsid w:val="00543F6D"/>
  </w:style>
  <w:style w:type="character" w:customStyle="1" w:styleId="WW8Num16z3">
    <w:name w:val="WW8Num16z3"/>
    <w:rsid w:val="00543F6D"/>
  </w:style>
  <w:style w:type="character" w:customStyle="1" w:styleId="WW8Num16z4">
    <w:name w:val="WW8Num16z4"/>
    <w:rsid w:val="00543F6D"/>
  </w:style>
  <w:style w:type="character" w:customStyle="1" w:styleId="WW8Num16z5">
    <w:name w:val="WW8Num16z5"/>
    <w:rsid w:val="00543F6D"/>
  </w:style>
  <w:style w:type="character" w:customStyle="1" w:styleId="WW8Num16z6">
    <w:name w:val="WW8Num16z6"/>
    <w:rsid w:val="00543F6D"/>
  </w:style>
  <w:style w:type="character" w:customStyle="1" w:styleId="WW8Num16z7">
    <w:name w:val="WW8Num16z7"/>
    <w:rsid w:val="00543F6D"/>
  </w:style>
  <w:style w:type="character" w:customStyle="1" w:styleId="WW8Num16z8">
    <w:name w:val="WW8Num16z8"/>
    <w:rsid w:val="00543F6D"/>
  </w:style>
  <w:style w:type="character" w:customStyle="1" w:styleId="WW-DefaultParagraphFont11">
    <w:name w:val="WW-Default Paragraph Font11"/>
    <w:rsid w:val="00543F6D"/>
  </w:style>
  <w:style w:type="character" w:customStyle="1" w:styleId="WW-DefaultParagraphFont111">
    <w:name w:val="WW-Default Paragraph Font111"/>
    <w:rsid w:val="00543F6D"/>
  </w:style>
  <w:style w:type="character" w:customStyle="1" w:styleId="WW-DefaultParagraphFont1111">
    <w:name w:val="WW-Default Paragraph Font1111"/>
    <w:rsid w:val="00543F6D"/>
  </w:style>
  <w:style w:type="character" w:customStyle="1" w:styleId="WW-DefaultParagraphFont11111">
    <w:name w:val="WW-Default Paragraph Font11111"/>
    <w:rsid w:val="00543F6D"/>
  </w:style>
  <w:style w:type="character" w:customStyle="1" w:styleId="WW-DefaultParagraphFont111111">
    <w:name w:val="WW-Default Paragraph Font111111"/>
    <w:rsid w:val="00543F6D"/>
  </w:style>
  <w:style w:type="character" w:customStyle="1" w:styleId="WW8Num17z0">
    <w:name w:val="WW8Num17z0"/>
    <w:rsid w:val="00543F6D"/>
  </w:style>
  <w:style w:type="character" w:customStyle="1" w:styleId="WW8Num17z1">
    <w:name w:val="WW8Num17z1"/>
    <w:rsid w:val="00543F6D"/>
  </w:style>
  <w:style w:type="character" w:customStyle="1" w:styleId="WW8Num17z2">
    <w:name w:val="WW8Num17z2"/>
    <w:rsid w:val="00543F6D"/>
  </w:style>
  <w:style w:type="character" w:customStyle="1" w:styleId="WW8Num17z3">
    <w:name w:val="WW8Num17z3"/>
    <w:rsid w:val="00543F6D"/>
  </w:style>
  <w:style w:type="character" w:customStyle="1" w:styleId="WW8Num17z4">
    <w:name w:val="WW8Num17z4"/>
    <w:rsid w:val="00543F6D"/>
  </w:style>
  <w:style w:type="character" w:customStyle="1" w:styleId="WW8Num17z5">
    <w:name w:val="WW8Num17z5"/>
    <w:rsid w:val="00543F6D"/>
  </w:style>
  <w:style w:type="character" w:customStyle="1" w:styleId="WW8Num17z6">
    <w:name w:val="WW8Num17z6"/>
    <w:rsid w:val="00543F6D"/>
  </w:style>
  <w:style w:type="character" w:customStyle="1" w:styleId="WW8Num17z7">
    <w:name w:val="WW8Num17z7"/>
    <w:rsid w:val="00543F6D"/>
  </w:style>
  <w:style w:type="character" w:customStyle="1" w:styleId="WW8Num17z8">
    <w:name w:val="WW8Num17z8"/>
    <w:rsid w:val="00543F6D"/>
  </w:style>
  <w:style w:type="character" w:customStyle="1" w:styleId="WW8Num18z0">
    <w:name w:val="WW8Num18z0"/>
    <w:rsid w:val="00543F6D"/>
  </w:style>
  <w:style w:type="character" w:customStyle="1" w:styleId="WW8Num18z1">
    <w:name w:val="WW8Num18z1"/>
    <w:rsid w:val="00543F6D"/>
  </w:style>
  <w:style w:type="character" w:customStyle="1" w:styleId="WW8Num18z2">
    <w:name w:val="WW8Num18z2"/>
    <w:rsid w:val="00543F6D"/>
  </w:style>
  <w:style w:type="character" w:customStyle="1" w:styleId="WW8Num18z3">
    <w:name w:val="WW8Num18z3"/>
    <w:rsid w:val="00543F6D"/>
  </w:style>
  <w:style w:type="character" w:customStyle="1" w:styleId="WW8Num18z4">
    <w:name w:val="WW8Num18z4"/>
    <w:rsid w:val="00543F6D"/>
  </w:style>
  <w:style w:type="character" w:customStyle="1" w:styleId="WW8Num18z5">
    <w:name w:val="WW8Num18z5"/>
    <w:rsid w:val="00543F6D"/>
  </w:style>
  <w:style w:type="character" w:customStyle="1" w:styleId="WW8Num18z6">
    <w:name w:val="WW8Num18z6"/>
    <w:rsid w:val="00543F6D"/>
  </w:style>
  <w:style w:type="character" w:customStyle="1" w:styleId="WW8Num18z7">
    <w:name w:val="WW8Num18z7"/>
    <w:rsid w:val="00543F6D"/>
  </w:style>
  <w:style w:type="character" w:customStyle="1" w:styleId="WW8Num18z8">
    <w:name w:val="WW8Num18z8"/>
    <w:rsid w:val="00543F6D"/>
  </w:style>
  <w:style w:type="character" w:customStyle="1" w:styleId="WW8Num3z1">
    <w:name w:val="WW8Num3z1"/>
    <w:rsid w:val="00543F6D"/>
  </w:style>
  <w:style w:type="character" w:customStyle="1" w:styleId="WW8Num3z2">
    <w:name w:val="WW8Num3z2"/>
    <w:rsid w:val="00543F6D"/>
  </w:style>
  <w:style w:type="character" w:customStyle="1" w:styleId="WW8Num3z3">
    <w:name w:val="WW8Num3z3"/>
    <w:rsid w:val="00543F6D"/>
  </w:style>
  <w:style w:type="character" w:customStyle="1" w:styleId="WW8Num3z4">
    <w:name w:val="WW8Num3z4"/>
    <w:rsid w:val="00543F6D"/>
    <w:rPr>
      <w:rFonts w:ascii="Arial" w:hAnsi="Arial" w:cs="Times New Roman"/>
      <w:b w:val="0"/>
      <w:i w:val="0"/>
      <w:sz w:val="20"/>
      <w:szCs w:val="20"/>
    </w:rPr>
  </w:style>
  <w:style w:type="character" w:customStyle="1" w:styleId="WW8Num3z5">
    <w:name w:val="WW8Num3z5"/>
    <w:rsid w:val="00543F6D"/>
  </w:style>
  <w:style w:type="character" w:customStyle="1" w:styleId="WW8Num3z6">
    <w:name w:val="WW8Num3z6"/>
    <w:rsid w:val="00543F6D"/>
  </w:style>
  <w:style w:type="character" w:customStyle="1" w:styleId="WW8Num3z7">
    <w:name w:val="WW8Num3z7"/>
    <w:rsid w:val="00543F6D"/>
  </w:style>
  <w:style w:type="character" w:customStyle="1" w:styleId="WW8Num3z8">
    <w:name w:val="WW8Num3z8"/>
    <w:rsid w:val="00543F6D"/>
  </w:style>
  <w:style w:type="character" w:customStyle="1" w:styleId="WW-DefaultParagraphFont1111111">
    <w:name w:val="WW-Default Paragraph Font1111111"/>
    <w:rsid w:val="00543F6D"/>
  </w:style>
  <w:style w:type="character" w:customStyle="1" w:styleId="WW-DefaultParagraphFont11111111">
    <w:name w:val="WW-Default Paragraph Font11111111"/>
    <w:rsid w:val="00543F6D"/>
  </w:style>
  <w:style w:type="character" w:customStyle="1" w:styleId="WW-DefaultParagraphFont111111111">
    <w:name w:val="WW-Default Paragraph Font111111111"/>
    <w:rsid w:val="00543F6D"/>
  </w:style>
  <w:style w:type="character" w:customStyle="1" w:styleId="WW-DefaultParagraphFont1111111111">
    <w:name w:val="WW-Default Paragraph Font1111111111"/>
    <w:rsid w:val="00543F6D"/>
  </w:style>
  <w:style w:type="character" w:customStyle="1" w:styleId="2">
    <w:name w:val="Προεπιλεγμένη γραμματοσειρά2"/>
    <w:rsid w:val="00543F6D"/>
  </w:style>
  <w:style w:type="character" w:customStyle="1" w:styleId="WW8Num19z0">
    <w:name w:val="WW8Num19z0"/>
    <w:rsid w:val="00543F6D"/>
    <w:rPr>
      <w:rFonts w:ascii="Calibri" w:hAnsi="Calibri" w:cs="Calibri"/>
    </w:rPr>
  </w:style>
  <w:style w:type="character" w:customStyle="1" w:styleId="WW8Num19z1">
    <w:name w:val="WW8Num19z1"/>
    <w:rsid w:val="00543F6D"/>
  </w:style>
  <w:style w:type="character" w:customStyle="1" w:styleId="WW8Num20z0">
    <w:name w:val="WW8Num20z0"/>
    <w:rsid w:val="00543F6D"/>
    <w:rPr>
      <w:rFonts w:ascii="Calibri" w:eastAsia="Calibri" w:hAnsi="Calibri" w:cs="Times New Roman"/>
    </w:rPr>
  </w:style>
  <w:style w:type="character" w:customStyle="1" w:styleId="WW8Num20z1">
    <w:name w:val="WW8Num20z1"/>
    <w:rsid w:val="00543F6D"/>
    <w:rPr>
      <w:rFonts w:ascii="Courier New" w:hAnsi="Courier New" w:cs="Courier New"/>
    </w:rPr>
  </w:style>
  <w:style w:type="character" w:customStyle="1" w:styleId="WW8Num20z2">
    <w:name w:val="WW8Num20z2"/>
    <w:rsid w:val="00543F6D"/>
    <w:rPr>
      <w:rFonts w:ascii="Wingdings" w:hAnsi="Wingdings" w:cs="Wingdings"/>
    </w:rPr>
  </w:style>
  <w:style w:type="character" w:customStyle="1" w:styleId="WW8Num20z3">
    <w:name w:val="WW8Num20z3"/>
    <w:rsid w:val="00543F6D"/>
    <w:rPr>
      <w:rFonts w:ascii="Symbol" w:hAnsi="Symbol" w:cs="Symbol"/>
    </w:rPr>
  </w:style>
  <w:style w:type="character" w:customStyle="1" w:styleId="WW-DefaultParagraphFont11111111111">
    <w:name w:val="WW-Default Paragraph Font11111111111"/>
    <w:rsid w:val="00543F6D"/>
  </w:style>
  <w:style w:type="character" w:customStyle="1" w:styleId="WW8Num19z2">
    <w:name w:val="WW8Num19z2"/>
    <w:rsid w:val="00543F6D"/>
  </w:style>
  <w:style w:type="character" w:customStyle="1" w:styleId="WW8Num19z3">
    <w:name w:val="WW8Num19z3"/>
    <w:rsid w:val="00543F6D"/>
  </w:style>
  <w:style w:type="character" w:customStyle="1" w:styleId="WW8Num19z4">
    <w:name w:val="WW8Num19z4"/>
    <w:rsid w:val="00543F6D"/>
  </w:style>
  <w:style w:type="character" w:customStyle="1" w:styleId="WW8Num19z5">
    <w:name w:val="WW8Num19z5"/>
    <w:rsid w:val="00543F6D"/>
  </w:style>
  <w:style w:type="character" w:customStyle="1" w:styleId="WW8Num19z6">
    <w:name w:val="WW8Num19z6"/>
    <w:rsid w:val="00543F6D"/>
  </w:style>
  <w:style w:type="character" w:customStyle="1" w:styleId="WW8Num19z7">
    <w:name w:val="WW8Num19z7"/>
    <w:rsid w:val="00543F6D"/>
  </w:style>
  <w:style w:type="character" w:customStyle="1" w:styleId="WW8Num19z8">
    <w:name w:val="WW8Num19z8"/>
    <w:rsid w:val="00543F6D"/>
  </w:style>
  <w:style w:type="character" w:customStyle="1" w:styleId="WW8Num20z4">
    <w:name w:val="WW8Num20z4"/>
    <w:rsid w:val="00543F6D"/>
  </w:style>
  <w:style w:type="character" w:customStyle="1" w:styleId="WW8Num20z5">
    <w:name w:val="WW8Num20z5"/>
    <w:rsid w:val="00543F6D"/>
  </w:style>
  <w:style w:type="character" w:customStyle="1" w:styleId="WW8Num20z6">
    <w:name w:val="WW8Num20z6"/>
    <w:rsid w:val="00543F6D"/>
  </w:style>
  <w:style w:type="character" w:customStyle="1" w:styleId="WW8Num20z7">
    <w:name w:val="WW8Num20z7"/>
    <w:rsid w:val="00543F6D"/>
  </w:style>
  <w:style w:type="character" w:customStyle="1" w:styleId="WW8Num20z8">
    <w:name w:val="WW8Num20z8"/>
    <w:rsid w:val="00543F6D"/>
  </w:style>
  <w:style w:type="character" w:customStyle="1" w:styleId="WW-DefaultParagraphFont111111111111">
    <w:name w:val="WW-Default Paragraph Font111111111111"/>
    <w:rsid w:val="00543F6D"/>
  </w:style>
  <w:style w:type="character" w:customStyle="1" w:styleId="WW-DefaultParagraphFont1111111111111">
    <w:name w:val="WW-Default Paragraph Font1111111111111"/>
    <w:rsid w:val="00543F6D"/>
  </w:style>
  <w:style w:type="character" w:customStyle="1" w:styleId="WW8Num21z0">
    <w:name w:val="WW8Num21z0"/>
    <w:rsid w:val="00543F6D"/>
    <w:rPr>
      <w:rFonts w:ascii="Calibri" w:eastAsia="Times New Roman" w:hAnsi="Calibri" w:cs="Calibri"/>
    </w:rPr>
  </w:style>
  <w:style w:type="character" w:customStyle="1" w:styleId="WW8Num21z1">
    <w:name w:val="WW8Num21z1"/>
    <w:rsid w:val="00543F6D"/>
    <w:rPr>
      <w:rFonts w:ascii="Courier New" w:hAnsi="Courier New" w:cs="Courier New"/>
    </w:rPr>
  </w:style>
  <w:style w:type="character" w:customStyle="1" w:styleId="WW8Num21z2">
    <w:name w:val="WW8Num21z2"/>
    <w:rsid w:val="00543F6D"/>
    <w:rPr>
      <w:rFonts w:ascii="Wingdings" w:hAnsi="Wingdings" w:cs="Wingdings"/>
    </w:rPr>
  </w:style>
  <w:style w:type="character" w:customStyle="1" w:styleId="WW8Num21z3">
    <w:name w:val="WW8Num21z3"/>
    <w:rsid w:val="00543F6D"/>
    <w:rPr>
      <w:rFonts w:ascii="Symbol" w:hAnsi="Symbol" w:cs="Symbol"/>
    </w:rPr>
  </w:style>
  <w:style w:type="character" w:customStyle="1" w:styleId="WW8Num22z0">
    <w:name w:val="WW8Num22z0"/>
    <w:rsid w:val="00543F6D"/>
    <w:rPr>
      <w:rFonts w:ascii="Symbol" w:hAnsi="Symbol" w:cs="Symbol"/>
    </w:rPr>
  </w:style>
  <w:style w:type="character" w:customStyle="1" w:styleId="WW8Num22z1">
    <w:name w:val="WW8Num22z1"/>
    <w:rsid w:val="00543F6D"/>
    <w:rPr>
      <w:rFonts w:ascii="Courier New" w:hAnsi="Courier New" w:cs="Courier New"/>
    </w:rPr>
  </w:style>
  <w:style w:type="character" w:customStyle="1" w:styleId="WW8Num22z2">
    <w:name w:val="WW8Num22z2"/>
    <w:rsid w:val="00543F6D"/>
    <w:rPr>
      <w:rFonts w:ascii="Wingdings" w:hAnsi="Wingdings" w:cs="Wingdings"/>
    </w:rPr>
  </w:style>
  <w:style w:type="character" w:customStyle="1" w:styleId="WW8Num23z0">
    <w:name w:val="WW8Num23z0"/>
    <w:rsid w:val="00543F6D"/>
    <w:rPr>
      <w:rFonts w:ascii="Calibri" w:eastAsia="Times New Roman" w:hAnsi="Calibri" w:cs="Calibri"/>
    </w:rPr>
  </w:style>
  <w:style w:type="character" w:customStyle="1" w:styleId="WW8Num23z1">
    <w:name w:val="WW8Num23z1"/>
    <w:rsid w:val="00543F6D"/>
    <w:rPr>
      <w:rFonts w:ascii="Courier New" w:hAnsi="Courier New" w:cs="Courier New"/>
    </w:rPr>
  </w:style>
  <w:style w:type="character" w:customStyle="1" w:styleId="WW8Num23z2">
    <w:name w:val="WW8Num23z2"/>
    <w:rsid w:val="00543F6D"/>
    <w:rPr>
      <w:rFonts w:ascii="Wingdings" w:hAnsi="Wingdings" w:cs="Wingdings"/>
    </w:rPr>
  </w:style>
  <w:style w:type="character" w:customStyle="1" w:styleId="WW8Num23z3">
    <w:name w:val="WW8Num23z3"/>
    <w:rsid w:val="00543F6D"/>
    <w:rPr>
      <w:rFonts w:ascii="Symbol" w:hAnsi="Symbol" w:cs="Symbol"/>
    </w:rPr>
  </w:style>
  <w:style w:type="character" w:customStyle="1" w:styleId="WW8Num24z0">
    <w:name w:val="WW8Num24z0"/>
    <w:rsid w:val="00543F6D"/>
    <w:rPr>
      <w:rFonts w:ascii="Symbol" w:hAnsi="Symbol" w:cs="Symbol"/>
      <w:strike/>
      <w:color w:val="0070C0"/>
      <w:position w:val="0"/>
      <w:sz w:val="24"/>
      <w:vertAlign w:val="baseline"/>
      <w:lang w:val="el-GR"/>
    </w:rPr>
  </w:style>
  <w:style w:type="character" w:customStyle="1" w:styleId="WW8Num24z1">
    <w:name w:val="WW8Num24z1"/>
    <w:rsid w:val="00543F6D"/>
    <w:rPr>
      <w:rFonts w:ascii="Courier New" w:hAnsi="Courier New" w:cs="Courier New"/>
    </w:rPr>
  </w:style>
  <w:style w:type="character" w:customStyle="1" w:styleId="WW8Num24z2">
    <w:name w:val="WW8Num24z2"/>
    <w:rsid w:val="00543F6D"/>
    <w:rPr>
      <w:rFonts w:ascii="Wingdings" w:hAnsi="Wingdings" w:cs="Wingdings"/>
    </w:rPr>
  </w:style>
  <w:style w:type="character" w:customStyle="1" w:styleId="WW8Num25z0">
    <w:name w:val="WW8Num25z0"/>
    <w:rsid w:val="00543F6D"/>
    <w:rPr>
      <w:rFonts w:ascii="Symbol" w:hAnsi="Symbol" w:cs="Symbol"/>
    </w:rPr>
  </w:style>
  <w:style w:type="character" w:customStyle="1" w:styleId="WW8Num25z1">
    <w:name w:val="WW8Num25z1"/>
    <w:rsid w:val="00543F6D"/>
    <w:rPr>
      <w:rFonts w:ascii="Courier New" w:hAnsi="Courier New" w:cs="Courier New"/>
    </w:rPr>
  </w:style>
  <w:style w:type="character" w:customStyle="1" w:styleId="WW8Num25z2">
    <w:name w:val="WW8Num25z2"/>
    <w:rsid w:val="00543F6D"/>
    <w:rPr>
      <w:rFonts w:ascii="Wingdings" w:hAnsi="Wingdings" w:cs="Wingdings"/>
    </w:rPr>
  </w:style>
  <w:style w:type="character" w:customStyle="1" w:styleId="WW8Num26z0">
    <w:name w:val="WW8Num26z0"/>
    <w:rsid w:val="00543F6D"/>
    <w:rPr>
      <w:rFonts w:ascii="Symbol" w:hAnsi="Symbol" w:cs="Symbol"/>
    </w:rPr>
  </w:style>
  <w:style w:type="character" w:customStyle="1" w:styleId="WW8Num26z1">
    <w:name w:val="WW8Num26z1"/>
    <w:rsid w:val="00543F6D"/>
    <w:rPr>
      <w:rFonts w:ascii="Courier New" w:hAnsi="Courier New" w:cs="Courier New"/>
    </w:rPr>
  </w:style>
  <w:style w:type="character" w:customStyle="1" w:styleId="WW8Num26z2">
    <w:name w:val="WW8Num26z2"/>
    <w:rsid w:val="00543F6D"/>
    <w:rPr>
      <w:rFonts w:ascii="Wingdings" w:hAnsi="Wingdings" w:cs="Wingdings"/>
    </w:rPr>
  </w:style>
  <w:style w:type="character" w:customStyle="1" w:styleId="WW8Num27z0">
    <w:name w:val="WW8Num27z0"/>
    <w:rsid w:val="00543F6D"/>
    <w:rPr>
      <w:rFonts w:ascii="Calibri" w:eastAsia="Times New Roman" w:hAnsi="Calibri" w:cs="Calibri"/>
    </w:rPr>
  </w:style>
  <w:style w:type="character" w:customStyle="1" w:styleId="WW8Num27z1">
    <w:name w:val="WW8Num27z1"/>
    <w:rsid w:val="00543F6D"/>
    <w:rPr>
      <w:rFonts w:ascii="Courier New" w:hAnsi="Courier New" w:cs="Courier New"/>
    </w:rPr>
  </w:style>
  <w:style w:type="character" w:customStyle="1" w:styleId="WW8Num27z2">
    <w:name w:val="WW8Num27z2"/>
    <w:rsid w:val="00543F6D"/>
    <w:rPr>
      <w:rFonts w:ascii="Wingdings" w:hAnsi="Wingdings" w:cs="Wingdings"/>
    </w:rPr>
  </w:style>
  <w:style w:type="character" w:customStyle="1" w:styleId="WW8Num27z3">
    <w:name w:val="WW8Num27z3"/>
    <w:rsid w:val="00543F6D"/>
    <w:rPr>
      <w:rFonts w:ascii="Symbol" w:hAnsi="Symbol" w:cs="Symbol"/>
    </w:rPr>
  </w:style>
  <w:style w:type="character" w:customStyle="1" w:styleId="WW8Num28z0">
    <w:name w:val="WW8Num28z0"/>
    <w:rsid w:val="00543F6D"/>
    <w:rPr>
      <w:rFonts w:ascii="Symbol" w:hAnsi="Symbol" w:cs="Symbol"/>
    </w:rPr>
  </w:style>
  <w:style w:type="character" w:customStyle="1" w:styleId="WW8Num28z1">
    <w:name w:val="WW8Num28z1"/>
    <w:rsid w:val="00543F6D"/>
    <w:rPr>
      <w:rFonts w:ascii="Courier New" w:hAnsi="Courier New" w:cs="Courier New"/>
    </w:rPr>
  </w:style>
  <w:style w:type="character" w:customStyle="1" w:styleId="WW8Num28z2">
    <w:name w:val="WW8Num28z2"/>
    <w:rsid w:val="00543F6D"/>
    <w:rPr>
      <w:rFonts w:ascii="Wingdings" w:hAnsi="Wingdings" w:cs="Wingdings"/>
    </w:rPr>
  </w:style>
  <w:style w:type="character" w:customStyle="1" w:styleId="WW8Num29z0">
    <w:name w:val="WW8Num29z0"/>
    <w:rsid w:val="00543F6D"/>
    <w:rPr>
      <w:rFonts w:ascii="Calibri" w:eastAsia="Times New Roman" w:hAnsi="Calibri" w:cs="Calibri"/>
    </w:rPr>
  </w:style>
  <w:style w:type="character" w:customStyle="1" w:styleId="WW8Num29z1">
    <w:name w:val="WW8Num29z1"/>
    <w:rsid w:val="00543F6D"/>
    <w:rPr>
      <w:rFonts w:ascii="Courier New" w:hAnsi="Courier New" w:cs="Courier New"/>
    </w:rPr>
  </w:style>
  <w:style w:type="character" w:customStyle="1" w:styleId="WW8Num29z2">
    <w:name w:val="WW8Num29z2"/>
    <w:rsid w:val="00543F6D"/>
    <w:rPr>
      <w:rFonts w:ascii="Wingdings" w:hAnsi="Wingdings" w:cs="Wingdings"/>
    </w:rPr>
  </w:style>
  <w:style w:type="character" w:customStyle="1" w:styleId="WW8Num29z3">
    <w:name w:val="WW8Num29z3"/>
    <w:rsid w:val="00543F6D"/>
    <w:rPr>
      <w:rFonts w:ascii="Symbol" w:hAnsi="Symbol" w:cs="Symbol"/>
    </w:rPr>
  </w:style>
  <w:style w:type="character" w:customStyle="1" w:styleId="WW8Num30z0">
    <w:name w:val="WW8Num30z0"/>
    <w:rsid w:val="00543F6D"/>
    <w:rPr>
      <w:rFonts w:ascii="Symbol" w:hAnsi="Symbol" w:cs="Symbol"/>
      <w:shd w:val="clear" w:color="auto" w:fill="FFFF00"/>
    </w:rPr>
  </w:style>
  <w:style w:type="character" w:customStyle="1" w:styleId="WW8Num30z1">
    <w:name w:val="WW8Num30z1"/>
    <w:rsid w:val="00543F6D"/>
    <w:rPr>
      <w:rFonts w:ascii="Courier New" w:hAnsi="Courier New" w:cs="Courier New"/>
    </w:rPr>
  </w:style>
  <w:style w:type="character" w:customStyle="1" w:styleId="WW8Num30z2">
    <w:name w:val="WW8Num30z2"/>
    <w:rsid w:val="00543F6D"/>
    <w:rPr>
      <w:rFonts w:ascii="Wingdings" w:hAnsi="Wingdings" w:cs="Wingdings"/>
    </w:rPr>
  </w:style>
  <w:style w:type="character" w:customStyle="1" w:styleId="WW8Num31z0">
    <w:name w:val="WW8Num31z0"/>
    <w:rsid w:val="00543F6D"/>
    <w:rPr>
      <w:rFonts w:cs="Times New Roman"/>
    </w:rPr>
  </w:style>
  <w:style w:type="character" w:customStyle="1" w:styleId="WW8Num32z0">
    <w:name w:val="WW8Num32z0"/>
    <w:rsid w:val="00543F6D"/>
  </w:style>
  <w:style w:type="character" w:customStyle="1" w:styleId="WW8Num32z1">
    <w:name w:val="WW8Num32z1"/>
    <w:rsid w:val="00543F6D"/>
  </w:style>
  <w:style w:type="character" w:customStyle="1" w:styleId="WW8Num32z2">
    <w:name w:val="WW8Num32z2"/>
    <w:rsid w:val="00543F6D"/>
  </w:style>
  <w:style w:type="character" w:customStyle="1" w:styleId="WW8Num32z3">
    <w:name w:val="WW8Num32z3"/>
    <w:rsid w:val="00543F6D"/>
  </w:style>
  <w:style w:type="character" w:customStyle="1" w:styleId="WW8Num32z4">
    <w:name w:val="WW8Num32z4"/>
    <w:rsid w:val="00543F6D"/>
  </w:style>
  <w:style w:type="character" w:customStyle="1" w:styleId="WW8Num32z5">
    <w:name w:val="WW8Num32z5"/>
    <w:rsid w:val="00543F6D"/>
  </w:style>
  <w:style w:type="character" w:customStyle="1" w:styleId="WW8Num32z6">
    <w:name w:val="WW8Num32z6"/>
    <w:rsid w:val="00543F6D"/>
  </w:style>
  <w:style w:type="character" w:customStyle="1" w:styleId="WW8Num32z7">
    <w:name w:val="WW8Num32z7"/>
    <w:rsid w:val="00543F6D"/>
  </w:style>
  <w:style w:type="character" w:customStyle="1" w:styleId="WW8Num32z8">
    <w:name w:val="WW8Num32z8"/>
    <w:rsid w:val="00543F6D"/>
  </w:style>
  <w:style w:type="character" w:customStyle="1" w:styleId="WW8Num33z0">
    <w:name w:val="WW8Num33z0"/>
    <w:rsid w:val="00543F6D"/>
    <w:rPr>
      <w:rFonts w:ascii="Symbol" w:eastAsia="Calibri" w:hAnsi="Symbol" w:cs="Symbol"/>
    </w:rPr>
  </w:style>
  <w:style w:type="character" w:customStyle="1" w:styleId="WW8Num33z1">
    <w:name w:val="WW8Num33z1"/>
    <w:rsid w:val="00543F6D"/>
    <w:rPr>
      <w:rFonts w:ascii="Courier New" w:hAnsi="Courier New" w:cs="Courier New"/>
    </w:rPr>
  </w:style>
  <w:style w:type="character" w:customStyle="1" w:styleId="WW8Num33z2">
    <w:name w:val="WW8Num33z2"/>
    <w:rsid w:val="00543F6D"/>
    <w:rPr>
      <w:rFonts w:ascii="Wingdings" w:hAnsi="Wingdings" w:cs="Wingdings"/>
    </w:rPr>
  </w:style>
  <w:style w:type="character" w:customStyle="1" w:styleId="WW8Num34z0">
    <w:name w:val="WW8Num34z0"/>
    <w:rsid w:val="00543F6D"/>
    <w:rPr>
      <w:rFonts w:ascii="Symbol" w:hAnsi="Symbol" w:cs="Symbol"/>
    </w:rPr>
  </w:style>
  <w:style w:type="character" w:customStyle="1" w:styleId="WW8Num34z1">
    <w:name w:val="WW8Num34z1"/>
    <w:rsid w:val="00543F6D"/>
    <w:rPr>
      <w:rFonts w:ascii="Courier New" w:hAnsi="Courier New" w:cs="Courier New"/>
    </w:rPr>
  </w:style>
  <w:style w:type="character" w:customStyle="1" w:styleId="WW8Num34z2">
    <w:name w:val="WW8Num34z2"/>
    <w:rsid w:val="00543F6D"/>
    <w:rPr>
      <w:rFonts w:ascii="Wingdings" w:hAnsi="Wingdings" w:cs="Wingdings"/>
    </w:rPr>
  </w:style>
  <w:style w:type="character" w:customStyle="1" w:styleId="WW8Num35z0">
    <w:name w:val="WW8Num35z0"/>
    <w:rsid w:val="00543F6D"/>
    <w:rPr>
      <w:rFonts w:ascii="Calibri" w:eastAsia="Times New Roman" w:hAnsi="Calibri" w:cs="Calibri"/>
    </w:rPr>
  </w:style>
  <w:style w:type="character" w:customStyle="1" w:styleId="WW8Num35z1">
    <w:name w:val="WW8Num35z1"/>
    <w:rsid w:val="00543F6D"/>
    <w:rPr>
      <w:rFonts w:ascii="Courier New" w:hAnsi="Courier New" w:cs="Courier New"/>
    </w:rPr>
  </w:style>
  <w:style w:type="character" w:customStyle="1" w:styleId="WW8Num35z2">
    <w:name w:val="WW8Num35z2"/>
    <w:rsid w:val="00543F6D"/>
    <w:rPr>
      <w:rFonts w:ascii="Wingdings" w:hAnsi="Wingdings" w:cs="Wingdings"/>
    </w:rPr>
  </w:style>
  <w:style w:type="character" w:customStyle="1" w:styleId="WW8Num35z3">
    <w:name w:val="WW8Num35z3"/>
    <w:rsid w:val="00543F6D"/>
    <w:rPr>
      <w:rFonts w:ascii="Symbol" w:hAnsi="Symbol" w:cs="Symbol"/>
    </w:rPr>
  </w:style>
  <w:style w:type="character" w:customStyle="1" w:styleId="WW8Num36z0">
    <w:name w:val="WW8Num36z0"/>
    <w:rsid w:val="00543F6D"/>
    <w:rPr>
      <w:lang w:val="el-GR"/>
    </w:rPr>
  </w:style>
  <w:style w:type="character" w:customStyle="1" w:styleId="WW8Num36z1">
    <w:name w:val="WW8Num36z1"/>
    <w:rsid w:val="00543F6D"/>
  </w:style>
  <w:style w:type="character" w:customStyle="1" w:styleId="WW8Num36z2">
    <w:name w:val="WW8Num36z2"/>
    <w:rsid w:val="00543F6D"/>
  </w:style>
  <w:style w:type="character" w:customStyle="1" w:styleId="WW8Num36z3">
    <w:name w:val="WW8Num36z3"/>
    <w:rsid w:val="00543F6D"/>
  </w:style>
  <w:style w:type="character" w:customStyle="1" w:styleId="WW8Num36z4">
    <w:name w:val="WW8Num36z4"/>
    <w:rsid w:val="00543F6D"/>
  </w:style>
  <w:style w:type="character" w:customStyle="1" w:styleId="WW8Num36z5">
    <w:name w:val="WW8Num36z5"/>
    <w:rsid w:val="00543F6D"/>
  </w:style>
  <w:style w:type="character" w:customStyle="1" w:styleId="WW8Num36z6">
    <w:name w:val="WW8Num36z6"/>
    <w:rsid w:val="00543F6D"/>
  </w:style>
  <w:style w:type="character" w:customStyle="1" w:styleId="WW8Num36z7">
    <w:name w:val="WW8Num36z7"/>
    <w:rsid w:val="00543F6D"/>
  </w:style>
  <w:style w:type="character" w:customStyle="1" w:styleId="WW8Num36z8">
    <w:name w:val="WW8Num36z8"/>
    <w:rsid w:val="00543F6D"/>
  </w:style>
  <w:style w:type="character" w:customStyle="1" w:styleId="WW8Num37z0">
    <w:name w:val="WW8Num37z0"/>
    <w:rsid w:val="00543F6D"/>
    <w:rPr>
      <w:rFonts w:ascii="Calibri" w:eastAsia="Times New Roman" w:hAnsi="Calibri" w:cs="Calibri"/>
    </w:rPr>
  </w:style>
  <w:style w:type="character" w:customStyle="1" w:styleId="WW8Num37z1">
    <w:name w:val="WW8Num37z1"/>
    <w:rsid w:val="00543F6D"/>
    <w:rPr>
      <w:rFonts w:ascii="Courier New" w:hAnsi="Courier New" w:cs="Courier New"/>
    </w:rPr>
  </w:style>
  <w:style w:type="character" w:customStyle="1" w:styleId="WW8Num37z2">
    <w:name w:val="WW8Num37z2"/>
    <w:rsid w:val="00543F6D"/>
    <w:rPr>
      <w:rFonts w:ascii="Wingdings" w:hAnsi="Wingdings" w:cs="Wingdings"/>
    </w:rPr>
  </w:style>
  <w:style w:type="character" w:customStyle="1" w:styleId="WW8Num37z3">
    <w:name w:val="WW8Num37z3"/>
    <w:rsid w:val="00543F6D"/>
    <w:rPr>
      <w:rFonts w:ascii="Symbol" w:hAnsi="Symbol" w:cs="Symbol"/>
    </w:rPr>
  </w:style>
  <w:style w:type="character" w:customStyle="1" w:styleId="WW8Num38z0">
    <w:name w:val="WW8Num38z0"/>
    <w:rsid w:val="00543F6D"/>
  </w:style>
  <w:style w:type="character" w:customStyle="1" w:styleId="WW8Num38z1">
    <w:name w:val="WW8Num38z1"/>
    <w:rsid w:val="00543F6D"/>
  </w:style>
  <w:style w:type="character" w:customStyle="1" w:styleId="WW8Num38z2">
    <w:name w:val="WW8Num38z2"/>
    <w:rsid w:val="00543F6D"/>
  </w:style>
  <w:style w:type="character" w:customStyle="1" w:styleId="WW8Num38z3">
    <w:name w:val="WW8Num38z3"/>
    <w:rsid w:val="00543F6D"/>
  </w:style>
  <w:style w:type="character" w:customStyle="1" w:styleId="WW8Num38z4">
    <w:name w:val="WW8Num38z4"/>
    <w:rsid w:val="00543F6D"/>
  </w:style>
  <w:style w:type="character" w:customStyle="1" w:styleId="WW8Num38z5">
    <w:name w:val="WW8Num38z5"/>
    <w:rsid w:val="00543F6D"/>
  </w:style>
  <w:style w:type="character" w:customStyle="1" w:styleId="WW8Num38z6">
    <w:name w:val="WW8Num38z6"/>
    <w:rsid w:val="00543F6D"/>
  </w:style>
  <w:style w:type="character" w:customStyle="1" w:styleId="WW8Num38z7">
    <w:name w:val="WW8Num38z7"/>
    <w:rsid w:val="00543F6D"/>
  </w:style>
  <w:style w:type="character" w:customStyle="1" w:styleId="WW8Num38z8">
    <w:name w:val="WW8Num38z8"/>
    <w:rsid w:val="00543F6D"/>
  </w:style>
  <w:style w:type="character" w:customStyle="1" w:styleId="WW-DefaultParagraphFont11111111111111">
    <w:name w:val="WW-Default Paragraph Font11111111111111"/>
    <w:rsid w:val="00543F6D"/>
  </w:style>
  <w:style w:type="character" w:customStyle="1" w:styleId="WW8Num4z1">
    <w:name w:val="WW8Num4z1"/>
    <w:rsid w:val="00543F6D"/>
    <w:rPr>
      <w:rFonts w:cs="Times New Roman"/>
    </w:rPr>
  </w:style>
  <w:style w:type="character" w:customStyle="1" w:styleId="WW8Num5z1">
    <w:name w:val="WW8Num5z1"/>
    <w:rsid w:val="00543F6D"/>
    <w:rPr>
      <w:rFonts w:cs="Times New Roman"/>
    </w:rPr>
  </w:style>
  <w:style w:type="character" w:customStyle="1" w:styleId="WW8Num6z1">
    <w:name w:val="WW8Num6z1"/>
    <w:rsid w:val="00543F6D"/>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543F6D"/>
  </w:style>
  <w:style w:type="character" w:customStyle="1" w:styleId="WW8Num29z5">
    <w:name w:val="WW8Num29z5"/>
    <w:rsid w:val="00543F6D"/>
  </w:style>
  <w:style w:type="character" w:customStyle="1" w:styleId="WW8Num29z6">
    <w:name w:val="WW8Num29z6"/>
    <w:rsid w:val="00543F6D"/>
  </w:style>
  <w:style w:type="character" w:customStyle="1" w:styleId="WW8Num29z7">
    <w:name w:val="WW8Num29z7"/>
    <w:rsid w:val="00543F6D"/>
  </w:style>
  <w:style w:type="character" w:customStyle="1" w:styleId="WW8Num29z8">
    <w:name w:val="WW8Num29z8"/>
    <w:rsid w:val="00543F6D"/>
  </w:style>
  <w:style w:type="character" w:customStyle="1" w:styleId="WW8Num30z3">
    <w:name w:val="WW8Num30z3"/>
    <w:rsid w:val="00543F6D"/>
    <w:rPr>
      <w:rFonts w:ascii="Symbol" w:hAnsi="Symbol" w:cs="Symbol"/>
    </w:rPr>
  </w:style>
  <w:style w:type="character" w:customStyle="1" w:styleId="WW8Num31z1">
    <w:name w:val="WW8Num31z1"/>
    <w:rsid w:val="00543F6D"/>
  </w:style>
  <w:style w:type="character" w:customStyle="1" w:styleId="WW8Num31z2">
    <w:name w:val="WW8Num31z2"/>
    <w:rsid w:val="00543F6D"/>
  </w:style>
  <w:style w:type="character" w:customStyle="1" w:styleId="WW8Num31z3">
    <w:name w:val="WW8Num31z3"/>
    <w:rsid w:val="00543F6D"/>
  </w:style>
  <w:style w:type="character" w:customStyle="1" w:styleId="WW8Num31z4">
    <w:name w:val="WW8Num31z4"/>
    <w:rsid w:val="00543F6D"/>
  </w:style>
  <w:style w:type="character" w:customStyle="1" w:styleId="WW8Num31z5">
    <w:name w:val="WW8Num31z5"/>
    <w:rsid w:val="00543F6D"/>
  </w:style>
  <w:style w:type="character" w:customStyle="1" w:styleId="WW8Num31z6">
    <w:name w:val="WW8Num31z6"/>
    <w:rsid w:val="00543F6D"/>
  </w:style>
  <w:style w:type="character" w:customStyle="1" w:styleId="WW8Num31z7">
    <w:name w:val="WW8Num31z7"/>
    <w:rsid w:val="00543F6D"/>
  </w:style>
  <w:style w:type="character" w:customStyle="1" w:styleId="WW8Num31z8">
    <w:name w:val="WW8Num31z8"/>
    <w:rsid w:val="00543F6D"/>
  </w:style>
  <w:style w:type="character" w:customStyle="1" w:styleId="WW8Num39z0">
    <w:name w:val="WW8Num39z0"/>
    <w:rsid w:val="00543F6D"/>
    <w:rPr>
      <w:rFonts w:ascii="Calibri" w:eastAsia="Times New Roman" w:hAnsi="Calibri" w:cs="Calibri"/>
    </w:rPr>
  </w:style>
  <w:style w:type="character" w:customStyle="1" w:styleId="WW8Num39z1">
    <w:name w:val="WW8Num39z1"/>
    <w:rsid w:val="00543F6D"/>
    <w:rPr>
      <w:rFonts w:ascii="Courier New" w:hAnsi="Courier New" w:cs="Courier New"/>
    </w:rPr>
  </w:style>
  <w:style w:type="character" w:customStyle="1" w:styleId="WW8Num39z2">
    <w:name w:val="WW8Num39z2"/>
    <w:rsid w:val="00543F6D"/>
    <w:rPr>
      <w:rFonts w:ascii="Wingdings" w:hAnsi="Wingdings" w:cs="Wingdings"/>
    </w:rPr>
  </w:style>
  <w:style w:type="character" w:customStyle="1" w:styleId="WW8Num39z3">
    <w:name w:val="WW8Num39z3"/>
    <w:rsid w:val="00543F6D"/>
    <w:rPr>
      <w:rFonts w:ascii="Symbol" w:hAnsi="Symbol" w:cs="Symbol"/>
    </w:rPr>
  </w:style>
  <w:style w:type="character" w:customStyle="1" w:styleId="WW8Num40z0">
    <w:name w:val="WW8Num40z0"/>
    <w:rsid w:val="00543F6D"/>
    <w:rPr>
      <w:rFonts w:ascii="Symbol" w:hAnsi="Symbol" w:cs="Symbol"/>
    </w:rPr>
  </w:style>
  <w:style w:type="character" w:customStyle="1" w:styleId="WW8Num40z1">
    <w:name w:val="WW8Num40z1"/>
    <w:rsid w:val="00543F6D"/>
    <w:rPr>
      <w:rFonts w:ascii="Courier New" w:hAnsi="Courier New" w:cs="Courier New"/>
    </w:rPr>
  </w:style>
  <w:style w:type="character" w:customStyle="1" w:styleId="WW8Num40z2">
    <w:name w:val="WW8Num40z2"/>
    <w:rsid w:val="00543F6D"/>
    <w:rPr>
      <w:rFonts w:ascii="Wingdings" w:hAnsi="Wingdings" w:cs="Wingdings"/>
    </w:rPr>
  </w:style>
  <w:style w:type="character" w:customStyle="1" w:styleId="WW8Num41z0">
    <w:name w:val="WW8Num41z0"/>
    <w:rsid w:val="00543F6D"/>
    <w:rPr>
      <w:rFonts w:ascii="Arial" w:hAnsi="Arial" w:cs="Times New Roman"/>
      <w:b/>
      <w:i w:val="0"/>
      <w:sz w:val="20"/>
      <w:szCs w:val="20"/>
    </w:rPr>
  </w:style>
  <w:style w:type="character" w:customStyle="1" w:styleId="WW8Num41z1">
    <w:name w:val="WW8Num41z1"/>
    <w:rsid w:val="00543F6D"/>
    <w:rPr>
      <w:rFonts w:cs="Times New Roman"/>
    </w:rPr>
  </w:style>
  <w:style w:type="character" w:customStyle="1" w:styleId="WW8Num41z2">
    <w:name w:val="WW8Num41z2"/>
    <w:rsid w:val="00543F6D"/>
    <w:rPr>
      <w:rFonts w:ascii="Arial" w:hAnsi="Arial" w:cs="Times New Roman"/>
      <w:b w:val="0"/>
      <w:i w:val="0"/>
    </w:rPr>
  </w:style>
  <w:style w:type="character" w:customStyle="1" w:styleId="WW8Num41z3">
    <w:name w:val="WW8Num41z3"/>
    <w:rsid w:val="00543F6D"/>
    <w:rPr>
      <w:rFonts w:ascii="Arial" w:hAnsi="Arial" w:cs="Times New Roman"/>
      <w:b w:val="0"/>
      <w:i w:val="0"/>
      <w:sz w:val="20"/>
      <w:szCs w:val="20"/>
    </w:rPr>
  </w:style>
  <w:style w:type="character" w:customStyle="1" w:styleId="DefaultParagraphFont1">
    <w:name w:val="Default Paragraph Font1"/>
    <w:rsid w:val="00543F6D"/>
  </w:style>
  <w:style w:type="character" w:customStyle="1" w:styleId="Heading1Char">
    <w:name w:val="Heading 1 Char"/>
    <w:rsid w:val="00543F6D"/>
    <w:rPr>
      <w:rFonts w:ascii="Arial" w:hAnsi="Arial" w:cs="Arial"/>
      <w:b/>
      <w:bCs/>
      <w:color w:val="333399"/>
      <w:sz w:val="28"/>
      <w:szCs w:val="32"/>
      <w:lang w:val="en-US"/>
    </w:rPr>
  </w:style>
  <w:style w:type="character" w:customStyle="1" w:styleId="Heading2Char">
    <w:name w:val="Heading 2 Char"/>
    <w:rsid w:val="00543F6D"/>
    <w:rPr>
      <w:rFonts w:ascii="Arial" w:hAnsi="Arial" w:cs="Arial"/>
      <w:b/>
      <w:color w:val="002060"/>
      <w:sz w:val="24"/>
      <w:szCs w:val="22"/>
      <w:lang w:val="en-GB"/>
    </w:rPr>
  </w:style>
  <w:style w:type="character" w:customStyle="1" w:styleId="Heading5Char">
    <w:name w:val="Heading 5 Char"/>
    <w:rsid w:val="00543F6D"/>
    <w:rPr>
      <w:rFonts w:ascii="Calibri" w:eastAsia="Times New Roman" w:hAnsi="Calibri" w:cs="Times New Roman"/>
      <w:b/>
      <w:bCs/>
      <w:i/>
      <w:iCs/>
      <w:sz w:val="26"/>
      <w:szCs w:val="26"/>
      <w:lang w:val="en-GB"/>
    </w:rPr>
  </w:style>
  <w:style w:type="character" w:customStyle="1" w:styleId="DateChar">
    <w:name w:val="Date Char"/>
    <w:rsid w:val="00543F6D"/>
    <w:rPr>
      <w:sz w:val="24"/>
      <w:szCs w:val="24"/>
      <w:lang w:val="en-GB"/>
    </w:rPr>
  </w:style>
  <w:style w:type="character" w:customStyle="1" w:styleId="FooterChar">
    <w:name w:val="Footer Char"/>
    <w:rsid w:val="00543F6D"/>
    <w:rPr>
      <w:rFonts w:eastAsia="MS Mincho" w:cs="Times New Roman"/>
      <w:sz w:val="24"/>
      <w:szCs w:val="24"/>
      <w:lang w:val="en-US" w:eastAsia="ja-JP"/>
    </w:rPr>
  </w:style>
  <w:style w:type="character" w:customStyle="1" w:styleId="CommentReference1">
    <w:name w:val="Comment Reference1"/>
    <w:rsid w:val="00543F6D"/>
    <w:rPr>
      <w:sz w:val="16"/>
    </w:rPr>
  </w:style>
  <w:style w:type="character" w:styleId="Hyperlink">
    <w:name w:val="Hyperlink"/>
    <w:uiPriority w:val="99"/>
    <w:rsid w:val="00543F6D"/>
    <w:rPr>
      <w:color w:val="0000FF"/>
      <w:u w:val="single"/>
    </w:rPr>
  </w:style>
  <w:style w:type="character" w:customStyle="1" w:styleId="HeaderChar">
    <w:name w:val="Header Char"/>
    <w:aliases w:val="hd Char"/>
    <w:rsid w:val="00543F6D"/>
    <w:rPr>
      <w:rFonts w:cs="Times New Roman"/>
      <w:sz w:val="24"/>
      <w:szCs w:val="24"/>
      <w:lang w:val="en-GB"/>
    </w:rPr>
  </w:style>
  <w:style w:type="character" w:styleId="PageNumber">
    <w:name w:val="page number"/>
    <w:rsid w:val="00543F6D"/>
    <w:rPr>
      <w:rFonts w:cs="Times New Roman"/>
    </w:rPr>
  </w:style>
  <w:style w:type="character" w:customStyle="1" w:styleId="BalloonTextChar">
    <w:name w:val="Balloon Text Char"/>
    <w:rsid w:val="00543F6D"/>
    <w:rPr>
      <w:rFonts w:ascii="Tahoma" w:hAnsi="Tahoma" w:cs="Tahoma"/>
      <w:sz w:val="16"/>
      <w:szCs w:val="16"/>
      <w:lang w:val="en-GB"/>
    </w:rPr>
  </w:style>
  <w:style w:type="character" w:customStyle="1" w:styleId="CommentTextChar">
    <w:name w:val="Comment Text Char"/>
    <w:rsid w:val="00543F6D"/>
    <w:rPr>
      <w:rFonts w:cs="Times New Roman"/>
      <w:lang w:val="en-GB"/>
    </w:rPr>
  </w:style>
  <w:style w:type="character" w:customStyle="1" w:styleId="CommentSubjectChar">
    <w:name w:val="Comment Subject Char"/>
    <w:rsid w:val="00543F6D"/>
    <w:rPr>
      <w:rFonts w:cs="Times New Roman"/>
      <w:b/>
      <w:bCs/>
      <w:lang w:val="en-GB"/>
    </w:rPr>
  </w:style>
  <w:style w:type="character" w:customStyle="1" w:styleId="BodyTextChar">
    <w:name w:val="Body Text Char"/>
    <w:rsid w:val="00543F6D"/>
    <w:rPr>
      <w:rFonts w:cs="Times New Roman"/>
      <w:sz w:val="24"/>
      <w:szCs w:val="24"/>
      <w:lang w:val="en-GB"/>
    </w:rPr>
  </w:style>
  <w:style w:type="character" w:customStyle="1" w:styleId="10">
    <w:name w:val="Κείμενο κράτησης θέσης1"/>
    <w:rsid w:val="00543F6D"/>
    <w:rPr>
      <w:rFonts w:cs="Times New Roman"/>
      <w:color w:val="808080"/>
    </w:rPr>
  </w:style>
  <w:style w:type="character" w:customStyle="1" w:styleId="a">
    <w:name w:val="Χαρακτήρες υποσημείωσης"/>
    <w:rsid w:val="00543F6D"/>
    <w:rPr>
      <w:rFonts w:cs="Times New Roman"/>
      <w:vertAlign w:val="superscript"/>
    </w:rPr>
  </w:style>
  <w:style w:type="character" w:customStyle="1" w:styleId="FootnoteTextChar">
    <w:name w:val="Footnote Text Char"/>
    <w:rsid w:val="00543F6D"/>
    <w:rPr>
      <w:rFonts w:ascii="Calibri" w:hAnsi="Calibri" w:cs="Times New Roman"/>
    </w:rPr>
  </w:style>
  <w:style w:type="character" w:customStyle="1" w:styleId="Heading3Char">
    <w:name w:val="Heading 3 Char"/>
    <w:rsid w:val="00543F6D"/>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543F6D"/>
    <w:rPr>
      <w:rFonts w:ascii="Arial" w:hAnsi="Arial" w:cs="Arial"/>
      <w:b/>
      <w:bCs/>
      <w:color w:val="333399"/>
      <w:sz w:val="28"/>
      <w:szCs w:val="32"/>
      <w:lang w:val="en-US"/>
    </w:rPr>
  </w:style>
  <w:style w:type="character" w:customStyle="1" w:styleId="Style1Char">
    <w:name w:val="Style1 Char"/>
    <w:rsid w:val="00543F6D"/>
    <w:rPr>
      <w:rFonts w:ascii="Calibri" w:hAnsi="Calibri" w:cs="Calibri"/>
      <w:b/>
      <w:bCs/>
      <w:color w:val="333399"/>
      <w:sz w:val="40"/>
      <w:szCs w:val="40"/>
      <w:lang w:val="en-US"/>
    </w:rPr>
  </w:style>
  <w:style w:type="character" w:customStyle="1" w:styleId="ContentsChar">
    <w:name w:val="Contents Char"/>
    <w:rsid w:val="00543F6D"/>
    <w:rPr>
      <w:rFonts w:ascii="Calibri" w:hAnsi="Calibri" w:cs="Calibri"/>
      <w:b/>
      <w:bCs/>
      <w:color w:val="333399"/>
      <w:sz w:val="28"/>
      <w:szCs w:val="32"/>
      <w:lang w:val="en-US"/>
    </w:rPr>
  </w:style>
  <w:style w:type="character" w:customStyle="1" w:styleId="EndnoteTextChar">
    <w:name w:val="Endnote Text Char"/>
    <w:rsid w:val="00543F6D"/>
    <w:rPr>
      <w:rFonts w:ascii="Calibri" w:hAnsi="Calibri" w:cs="Calibri"/>
      <w:lang w:val="en-GB"/>
    </w:rPr>
  </w:style>
  <w:style w:type="character" w:customStyle="1" w:styleId="a0">
    <w:name w:val="Χαρακτήρες σημείωσης τέλους"/>
    <w:rsid w:val="00543F6D"/>
    <w:rPr>
      <w:vertAlign w:val="superscript"/>
    </w:rPr>
  </w:style>
  <w:style w:type="character" w:customStyle="1" w:styleId="FootnoteReference2">
    <w:name w:val="Footnote Reference2"/>
    <w:rsid w:val="00543F6D"/>
    <w:rPr>
      <w:vertAlign w:val="superscript"/>
    </w:rPr>
  </w:style>
  <w:style w:type="character" w:customStyle="1" w:styleId="EndnoteReference1">
    <w:name w:val="Endnote Reference1"/>
    <w:rsid w:val="00543F6D"/>
    <w:rPr>
      <w:vertAlign w:val="superscript"/>
    </w:rPr>
  </w:style>
  <w:style w:type="character" w:customStyle="1" w:styleId="a1">
    <w:name w:val="Κουκκίδες"/>
    <w:rsid w:val="00543F6D"/>
    <w:rPr>
      <w:rFonts w:ascii="OpenSymbol" w:eastAsia="OpenSymbol" w:hAnsi="OpenSymbol" w:cs="OpenSymbol"/>
    </w:rPr>
  </w:style>
  <w:style w:type="character" w:styleId="Strong">
    <w:name w:val="Strong"/>
    <w:uiPriority w:val="22"/>
    <w:qFormat/>
    <w:rsid w:val="00543F6D"/>
    <w:rPr>
      <w:b/>
      <w:bCs/>
    </w:rPr>
  </w:style>
  <w:style w:type="character" w:customStyle="1" w:styleId="11">
    <w:name w:val="Προεπιλεγμένη γραμματοσειρά1"/>
    <w:rsid w:val="00543F6D"/>
  </w:style>
  <w:style w:type="character" w:customStyle="1" w:styleId="a2">
    <w:name w:val="Σύμβολο υποσημείωσης"/>
    <w:rsid w:val="00543F6D"/>
    <w:rPr>
      <w:vertAlign w:val="superscript"/>
    </w:rPr>
  </w:style>
  <w:style w:type="character" w:styleId="Emphasis">
    <w:name w:val="Emphasis"/>
    <w:qFormat/>
    <w:rsid w:val="00543F6D"/>
    <w:rPr>
      <w:i/>
      <w:iCs/>
    </w:rPr>
  </w:style>
  <w:style w:type="character" w:customStyle="1" w:styleId="a3">
    <w:name w:val="Χαρακτήρες αρίθμησης"/>
    <w:rsid w:val="00543F6D"/>
  </w:style>
  <w:style w:type="character" w:customStyle="1" w:styleId="normalwithoutspacingChar">
    <w:name w:val="normal_without_spacing Char"/>
    <w:rsid w:val="00543F6D"/>
    <w:rPr>
      <w:rFonts w:ascii="Calibri" w:hAnsi="Calibri" w:cs="Calibri"/>
      <w:sz w:val="22"/>
      <w:szCs w:val="24"/>
    </w:rPr>
  </w:style>
  <w:style w:type="character" w:customStyle="1" w:styleId="FootnoteTextChar1">
    <w:name w:val="Footnote Text Char1"/>
    <w:rsid w:val="00543F6D"/>
    <w:rPr>
      <w:rFonts w:ascii="Calibri" w:hAnsi="Calibri" w:cs="Calibri"/>
      <w:lang w:val="en-IE" w:eastAsia="zh-CN"/>
    </w:rPr>
  </w:style>
  <w:style w:type="character" w:customStyle="1" w:styleId="foothangingChar">
    <w:name w:val="foot_hanging Char"/>
    <w:rsid w:val="00543F6D"/>
    <w:rPr>
      <w:rFonts w:ascii="Calibri" w:hAnsi="Calibri" w:cs="Calibri"/>
      <w:sz w:val="18"/>
      <w:szCs w:val="18"/>
      <w:lang w:val="en-IE" w:eastAsia="zh-CN"/>
    </w:rPr>
  </w:style>
  <w:style w:type="character" w:customStyle="1" w:styleId="HTMLPreformattedChar">
    <w:name w:val="HTML Preformatted Char"/>
    <w:rsid w:val="00543F6D"/>
    <w:rPr>
      <w:rFonts w:ascii="Courier New" w:hAnsi="Courier New" w:cs="Courier New"/>
    </w:rPr>
  </w:style>
  <w:style w:type="character" w:customStyle="1" w:styleId="apple-converted-space">
    <w:name w:val="apple-converted-space"/>
    <w:basedOn w:val="WW-DefaultParagraphFont11111111111111"/>
    <w:rsid w:val="00543F6D"/>
  </w:style>
  <w:style w:type="character" w:customStyle="1" w:styleId="BodyTextIndent3Char">
    <w:name w:val="Body Text Indent 3 Char"/>
    <w:rsid w:val="00543F6D"/>
    <w:rPr>
      <w:rFonts w:ascii="Calibri" w:hAnsi="Calibri" w:cs="Calibri"/>
      <w:sz w:val="16"/>
      <w:szCs w:val="16"/>
      <w:lang w:val="en-GB"/>
    </w:rPr>
  </w:style>
  <w:style w:type="character" w:customStyle="1" w:styleId="WW-FootnoteReference">
    <w:name w:val="WW-Footnote Reference"/>
    <w:rsid w:val="00543F6D"/>
    <w:rPr>
      <w:vertAlign w:val="superscript"/>
    </w:rPr>
  </w:style>
  <w:style w:type="character" w:customStyle="1" w:styleId="WW-EndnoteReference">
    <w:name w:val="WW-Endnote Reference"/>
    <w:rsid w:val="00543F6D"/>
    <w:rPr>
      <w:vertAlign w:val="superscript"/>
    </w:rPr>
  </w:style>
  <w:style w:type="character" w:customStyle="1" w:styleId="FootnoteReference1">
    <w:name w:val="Footnote Reference1"/>
    <w:rsid w:val="00543F6D"/>
    <w:rPr>
      <w:vertAlign w:val="superscript"/>
    </w:rPr>
  </w:style>
  <w:style w:type="character" w:customStyle="1" w:styleId="FootnoteTextChar2">
    <w:name w:val="Footnote Text Char2"/>
    <w:rsid w:val="00543F6D"/>
    <w:rPr>
      <w:rFonts w:ascii="Calibri" w:hAnsi="Calibri" w:cs="Calibri"/>
      <w:sz w:val="18"/>
      <w:lang w:val="en-IE" w:eastAsia="zh-CN"/>
    </w:rPr>
  </w:style>
  <w:style w:type="character" w:customStyle="1" w:styleId="foothangingChar1">
    <w:name w:val="foot_hanging Char1"/>
    <w:rsid w:val="00543F6D"/>
    <w:rPr>
      <w:rFonts w:ascii="Calibri" w:hAnsi="Calibri" w:cs="Calibri"/>
      <w:sz w:val="18"/>
      <w:szCs w:val="18"/>
      <w:lang w:val="en-IE" w:eastAsia="zh-CN"/>
    </w:rPr>
  </w:style>
  <w:style w:type="character" w:customStyle="1" w:styleId="footersChar">
    <w:name w:val="footers Char"/>
    <w:basedOn w:val="foothangingChar1"/>
    <w:rsid w:val="00543F6D"/>
    <w:rPr>
      <w:rFonts w:ascii="Calibri" w:hAnsi="Calibri" w:cs="Calibri"/>
      <w:sz w:val="18"/>
      <w:szCs w:val="18"/>
      <w:lang w:val="en-IE" w:eastAsia="zh-CN"/>
    </w:rPr>
  </w:style>
  <w:style w:type="character" w:customStyle="1" w:styleId="CommentTextChar1">
    <w:name w:val="Comment Text Char1"/>
    <w:rsid w:val="00543F6D"/>
    <w:rPr>
      <w:rFonts w:ascii="Calibri" w:hAnsi="Calibri" w:cs="Calibri"/>
      <w:lang w:val="en-GB" w:eastAsia="zh-CN"/>
    </w:rPr>
  </w:style>
  <w:style w:type="character" w:customStyle="1" w:styleId="HTMLPreformattedChar1">
    <w:name w:val="HTML Preformatted Char1"/>
    <w:rsid w:val="00543F6D"/>
    <w:rPr>
      <w:rFonts w:ascii="Courier New" w:hAnsi="Courier New" w:cs="Courier New"/>
      <w:lang w:eastAsia="zh-CN"/>
    </w:rPr>
  </w:style>
  <w:style w:type="character" w:customStyle="1" w:styleId="BodyText3Char">
    <w:name w:val="Body Text 3 Char"/>
    <w:rsid w:val="00543F6D"/>
    <w:rPr>
      <w:rFonts w:ascii="Calibri" w:hAnsi="Calibri" w:cs="Calibri"/>
      <w:sz w:val="16"/>
      <w:szCs w:val="16"/>
      <w:lang w:val="en-GB" w:eastAsia="zh-CN"/>
    </w:rPr>
  </w:style>
  <w:style w:type="character" w:customStyle="1" w:styleId="WW-FootnoteReference1">
    <w:name w:val="WW-Footnote Reference1"/>
    <w:rsid w:val="00543F6D"/>
    <w:rPr>
      <w:vertAlign w:val="superscript"/>
    </w:rPr>
  </w:style>
  <w:style w:type="character" w:customStyle="1" w:styleId="WW-EndnoteReference1">
    <w:name w:val="WW-Endnote Reference1"/>
    <w:rsid w:val="00543F6D"/>
    <w:rPr>
      <w:vertAlign w:val="superscript"/>
    </w:rPr>
  </w:style>
  <w:style w:type="character" w:customStyle="1" w:styleId="WW-FootnoteReference2">
    <w:name w:val="WW-Footnote Reference2"/>
    <w:rsid w:val="00543F6D"/>
    <w:rPr>
      <w:vertAlign w:val="superscript"/>
    </w:rPr>
  </w:style>
  <w:style w:type="character" w:customStyle="1" w:styleId="WW-EndnoteReference2">
    <w:name w:val="WW-Endnote Reference2"/>
    <w:rsid w:val="00543F6D"/>
    <w:rPr>
      <w:vertAlign w:val="superscript"/>
    </w:rPr>
  </w:style>
  <w:style w:type="character" w:customStyle="1" w:styleId="FootnoteTextChar3">
    <w:name w:val="Footnote Text Char3"/>
    <w:rsid w:val="00543F6D"/>
    <w:rPr>
      <w:rFonts w:ascii="Calibri" w:hAnsi="Calibri" w:cs="Calibri"/>
      <w:sz w:val="18"/>
      <w:lang w:val="en-IE" w:eastAsia="zh-CN"/>
    </w:rPr>
  </w:style>
  <w:style w:type="character" w:customStyle="1" w:styleId="foothangingChar2">
    <w:name w:val="foot_hanging Char2"/>
    <w:rsid w:val="00543F6D"/>
    <w:rPr>
      <w:rFonts w:ascii="Calibri" w:hAnsi="Calibri" w:cs="Calibri"/>
      <w:sz w:val="18"/>
      <w:szCs w:val="18"/>
      <w:lang w:val="en-IE" w:eastAsia="zh-CN"/>
    </w:rPr>
  </w:style>
  <w:style w:type="character" w:customStyle="1" w:styleId="footersChar1">
    <w:name w:val="footers Char1"/>
    <w:basedOn w:val="foothangingChar2"/>
    <w:rsid w:val="00543F6D"/>
    <w:rPr>
      <w:rFonts w:ascii="Calibri" w:hAnsi="Calibri" w:cs="Calibri"/>
      <w:sz w:val="18"/>
      <w:szCs w:val="18"/>
      <w:lang w:val="en-IE" w:eastAsia="zh-CN"/>
    </w:rPr>
  </w:style>
  <w:style w:type="character" w:customStyle="1" w:styleId="foootChar">
    <w:name w:val="fooot Char"/>
    <w:basedOn w:val="footersChar1"/>
    <w:rsid w:val="00543F6D"/>
    <w:rPr>
      <w:rFonts w:ascii="Calibri" w:hAnsi="Calibri" w:cs="Calibri"/>
      <w:sz w:val="18"/>
      <w:szCs w:val="18"/>
      <w:lang w:val="en-IE" w:eastAsia="zh-CN"/>
    </w:rPr>
  </w:style>
  <w:style w:type="character" w:customStyle="1" w:styleId="12">
    <w:name w:val="Παραπομπή υποσημείωσης1"/>
    <w:rsid w:val="00543F6D"/>
    <w:rPr>
      <w:vertAlign w:val="superscript"/>
    </w:rPr>
  </w:style>
  <w:style w:type="character" w:customStyle="1" w:styleId="13">
    <w:name w:val="Παραπομπή σημείωσης τέλους1"/>
    <w:rsid w:val="00543F6D"/>
    <w:rPr>
      <w:vertAlign w:val="superscript"/>
    </w:rPr>
  </w:style>
  <w:style w:type="character" w:customStyle="1" w:styleId="Char">
    <w:name w:val="Κείμενο πλαισίου Char"/>
    <w:uiPriority w:val="99"/>
    <w:rsid w:val="00543F6D"/>
    <w:rPr>
      <w:rFonts w:ascii="Tahoma" w:hAnsi="Tahoma" w:cs="Tahoma"/>
      <w:sz w:val="16"/>
      <w:szCs w:val="16"/>
      <w:lang w:val="en-GB"/>
    </w:rPr>
  </w:style>
  <w:style w:type="character" w:customStyle="1" w:styleId="14">
    <w:name w:val="Παραπομπή σχολίου1"/>
    <w:rsid w:val="00543F6D"/>
    <w:rPr>
      <w:sz w:val="16"/>
      <w:szCs w:val="16"/>
    </w:rPr>
  </w:style>
  <w:style w:type="character" w:customStyle="1" w:styleId="Char0">
    <w:name w:val="Κείμενο σχολίου Char"/>
    <w:rsid w:val="00543F6D"/>
    <w:rPr>
      <w:rFonts w:ascii="Calibri" w:hAnsi="Calibri" w:cs="Calibri"/>
      <w:lang w:val="en-GB"/>
    </w:rPr>
  </w:style>
  <w:style w:type="character" w:customStyle="1" w:styleId="Char1">
    <w:name w:val="Θέμα σχολίου Char"/>
    <w:rsid w:val="00543F6D"/>
    <w:rPr>
      <w:rFonts w:ascii="Calibri" w:hAnsi="Calibri" w:cs="Calibri"/>
      <w:b/>
      <w:bCs/>
      <w:lang w:val="en-GB"/>
    </w:rPr>
  </w:style>
  <w:style w:type="character" w:customStyle="1" w:styleId="-HTMLChar">
    <w:name w:val="Προ-διαμορφωμένο HTML Char"/>
    <w:rsid w:val="00543F6D"/>
    <w:rPr>
      <w:rFonts w:ascii="Courier New" w:eastAsia="Times New Roman" w:hAnsi="Courier New" w:cs="Courier New"/>
    </w:rPr>
  </w:style>
  <w:style w:type="character" w:customStyle="1" w:styleId="WW-FootnoteReference3">
    <w:name w:val="WW-Footnote Reference3"/>
    <w:rsid w:val="00543F6D"/>
    <w:rPr>
      <w:vertAlign w:val="superscript"/>
    </w:rPr>
  </w:style>
  <w:style w:type="character" w:customStyle="1" w:styleId="WW-EndnoteReference3">
    <w:name w:val="WW-Endnote Reference3"/>
    <w:rsid w:val="00543F6D"/>
    <w:rPr>
      <w:vertAlign w:val="superscript"/>
    </w:rPr>
  </w:style>
  <w:style w:type="character" w:customStyle="1" w:styleId="WW-FootnoteReference4">
    <w:name w:val="WW-Footnote Reference4"/>
    <w:rsid w:val="00543F6D"/>
    <w:rPr>
      <w:vertAlign w:val="superscript"/>
    </w:rPr>
  </w:style>
  <w:style w:type="character" w:customStyle="1" w:styleId="WW-EndnoteReference4">
    <w:name w:val="WW-Endnote Reference4"/>
    <w:rsid w:val="00543F6D"/>
    <w:rPr>
      <w:vertAlign w:val="superscript"/>
    </w:rPr>
  </w:style>
  <w:style w:type="character" w:customStyle="1" w:styleId="WW-FootnoteReference5">
    <w:name w:val="WW-Footnote Reference5"/>
    <w:rsid w:val="00543F6D"/>
    <w:rPr>
      <w:vertAlign w:val="superscript"/>
    </w:rPr>
  </w:style>
  <w:style w:type="character" w:customStyle="1" w:styleId="WW-EndnoteReference5">
    <w:name w:val="WW-Endnote Reference5"/>
    <w:rsid w:val="00543F6D"/>
    <w:rPr>
      <w:vertAlign w:val="superscript"/>
    </w:rPr>
  </w:style>
  <w:style w:type="character" w:customStyle="1" w:styleId="WW-FootnoteReference6">
    <w:name w:val="WW-Footnote Reference6"/>
    <w:rsid w:val="00543F6D"/>
    <w:rPr>
      <w:vertAlign w:val="superscript"/>
    </w:rPr>
  </w:style>
  <w:style w:type="character" w:styleId="FollowedHyperlink">
    <w:name w:val="FollowedHyperlink"/>
    <w:rsid w:val="00543F6D"/>
    <w:rPr>
      <w:color w:val="800000"/>
      <w:u w:val="single"/>
    </w:rPr>
  </w:style>
  <w:style w:type="character" w:customStyle="1" w:styleId="WW-EndnoteReference6">
    <w:name w:val="WW-Endnote Reference6"/>
    <w:rsid w:val="00543F6D"/>
    <w:rPr>
      <w:vertAlign w:val="superscript"/>
    </w:rPr>
  </w:style>
  <w:style w:type="character" w:customStyle="1" w:styleId="WW-FootnoteReference7">
    <w:name w:val="WW-Footnote Reference7"/>
    <w:rsid w:val="00543F6D"/>
    <w:rPr>
      <w:vertAlign w:val="superscript"/>
    </w:rPr>
  </w:style>
  <w:style w:type="character" w:customStyle="1" w:styleId="WW-EndnoteReference7">
    <w:name w:val="WW-Endnote Reference7"/>
    <w:rsid w:val="00543F6D"/>
    <w:rPr>
      <w:vertAlign w:val="superscript"/>
    </w:rPr>
  </w:style>
  <w:style w:type="character" w:customStyle="1" w:styleId="WW-FootnoteReference8">
    <w:name w:val="WW-Footnote Reference8"/>
    <w:rsid w:val="00543F6D"/>
    <w:rPr>
      <w:vertAlign w:val="superscript"/>
    </w:rPr>
  </w:style>
  <w:style w:type="character" w:customStyle="1" w:styleId="WW-EndnoteReference8">
    <w:name w:val="WW-Endnote Reference8"/>
    <w:rsid w:val="00543F6D"/>
    <w:rPr>
      <w:vertAlign w:val="superscript"/>
    </w:rPr>
  </w:style>
  <w:style w:type="character" w:customStyle="1" w:styleId="WW-FootnoteReference9">
    <w:name w:val="WW-Footnote Reference9"/>
    <w:rsid w:val="00543F6D"/>
    <w:rPr>
      <w:vertAlign w:val="superscript"/>
    </w:rPr>
  </w:style>
  <w:style w:type="character" w:customStyle="1" w:styleId="WW-EndnoteReference9">
    <w:name w:val="WW-Endnote Reference9"/>
    <w:rsid w:val="00543F6D"/>
    <w:rPr>
      <w:vertAlign w:val="superscript"/>
    </w:rPr>
  </w:style>
  <w:style w:type="character" w:customStyle="1" w:styleId="WW-FootnoteReference10">
    <w:name w:val="WW-Footnote Reference10"/>
    <w:rsid w:val="00543F6D"/>
    <w:rPr>
      <w:vertAlign w:val="superscript"/>
    </w:rPr>
  </w:style>
  <w:style w:type="character" w:customStyle="1" w:styleId="WW-EndnoteReference10">
    <w:name w:val="WW-Endnote Reference10"/>
    <w:rsid w:val="00543F6D"/>
    <w:rPr>
      <w:vertAlign w:val="superscript"/>
    </w:rPr>
  </w:style>
  <w:style w:type="character" w:customStyle="1" w:styleId="WW-FootnoteReference11">
    <w:name w:val="WW-Footnote Reference11"/>
    <w:rsid w:val="00543F6D"/>
    <w:rPr>
      <w:vertAlign w:val="superscript"/>
    </w:rPr>
  </w:style>
  <w:style w:type="character" w:customStyle="1" w:styleId="WW-EndnoteReference11">
    <w:name w:val="WW-Endnote Reference11"/>
    <w:rsid w:val="00543F6D"/>
    <w:rPr>
      <w:vertAlign w:val="superscript"/>
    </w:rPr>
  </w:style>
  <w:style w:type="character" w:customStyle="1" w:styleId="WW-FootnoteReference12">
    <w:name w:val="WW-Footnote Reference12"/>
    <w:rsid w:val="00543F6D"/>
    <w:rPr>
      <w:vertAlign w:val="superscript"/>
    </w:rPr>
  </w:style>
  <w:style w:type="character" w:customStyle="1" w:styleId="WW-EndnoteReference12">
    <w:name w:val="WW-Endnote Reference12"/>
    <w:rsid w:val="00543F6D"/>
    <w:rPr>
      <w:vertAlign w:val="superscript"/>
    </w:rPr>
  </w:style>
  <w:style w:type="character" w:customStyle="1" w:styleId="WW-FootnoteReference13">
    <w:name w:val="WW-Footnote Reference13"/>
    <w:rsid w:val="00543F6D"/>
    <w:rPr>
      <w:vertAlign w:val="superscript"/>
    </w:rPr>
  </w:style>
  <w:style w:type="character" w:customStyle="1" w:styleId="WW-EndnoteReference13">
    <w:name w:val="WW-Endnote Reference13"/>
    <w:rsid w:val="00543F6D"/>
    <w:rPr>
      <w:vertAlign w:val="superscript"/>
    </w:rPr>
  </w:style>
  <w:style w:type="character" w:customStyle="1" w:styleId="20">
    <w:name w:val="Παραπομπή υποσημείωσης2"/>
    <w:rsid w:val="00543F6D"/>
    <w:rPr>
      <w:vertAlign w:val="superscript"/>
    </w:rPr>
  </w:style>
  <w:style w:type="character" w:customStyle="1" w:styleId="22">
    <w:name w:val="Παραπομπή σημείωσης τέλους2"/>
    <w:rsid w:val="00543F6D"/>
    <w:rPr>
      <w:vertAlign w:val="superscript"/>
    </w:rPr>
  </w:style>
  <w:style w:type="character" w:customStyle="1" w:styleId="23">
    <w:name w:val="Παραπομπή υποσημείωσης2"/>
    <w:rsid w:val="00543F6D"/>
    <w:rPr>
      <w:vertAlign w:val="superscript"/>
    </w:rPr>
  </w:style>
  <w:style w:type="character" w:customStyle="1" w:styleId="24">
    <w:name w:val="Παραπομπή σημείωσης τέλους2"/>
    <w:rsid w:val="00543F6D"/>
    <w:rPr>
      <w:vertAlign w:val="superscript"/>
    </w:rPr>
  </w:style>
  <w:style w:type="character" w:customStyle="1" w:styleId="WW-FootnoteReference14">
    <w:name w:val="WW-Footnote Reference14"/>
    <w:rsid w:val="00543F6D"/>
    <w:rPr>
      <w:vertAlign w:val="superscript"/>
    </w:rPr>
  </w:style>
  <w:style w:type="character" w:customStyle="1" w:styleId="WW-EndnoteReference14">
    <w:name w:val="WW-Endnote Reference14"/>
    <w:rsid w:val="00543F6D"/>
    <w:rPr>
      <w:vertAlign w:val="superscript"/>
    </w:rPr>
  </w:style>
  <w:style w:type="character" w:styleId="FootnoteReference">
    <w:name w:val="footnote reference"/>
    <w:aliases w:val="Footnote symbol,Footnote reference number,note TESI,ESPON Footnote No"/>
    <w:uiPriority w:val="99"/>
    <w:rsid w:val="00543F6D"/>
    <w:rPr>
      <w:vertAlign w:val="superscript"/>
    </w:rPr>
  </w:style>
  <w:style w:type="character" w:styleId="EndnoteReference">
    <w:name w:val="endnote reference"/>
    <w:uiPriority w:val="99"/>
    <w:rsid w:val="00543F6D"/>
    <w:rPr>
      <w:vertAlign w:val="superscript"/>
    </w:rPr>
  </w:style>
  <w:style w:type="paragraph" w:customStyle="1" w:styleId="a4">
    <w:name w:val="Επικεφαλίδα"/>
    <w:basedOn w:val="Normal"/>
    <w:next w:val="BodyText"/>
    <w:qFormat/>
    <w:rsid w:val="00543F6D"/>
    <w:pPr>
      <w:keepNext/>
      <w:spacing w:before="240"/>
    </w:pPr>
    <w:rPr>
      <w:rFonts w:ascii="Liberation Sans" w:eastAsia="Microsoft YaHei" w:hAnsi="Liberation Sans" w:cs="Mangal"/>
      <w:sz w:val="28"/>
      <w:szCs w:val="28"/>
    </w:rPr>
  </w:style>
  <w:style w:type="paragraph" w:styleId="BodyText">
    <w:name w:val="Body Text"/>
    <w:basedOn w:val="Normal"/>
    <w:qFormat/>
    <w:rsid w:val="00543F6D"/>
    <w:pPr>
      <w:spacing w:after="240"/>
    </w:pPr>
  </w:style>
  <w:style w:type="paragraph" w:styleId="List">
    <w:name w:val="List"/>
    <w:basedOn w:val="BodyText"/>
    <w:qFormat/>
    <w:rsid w:val="00543F6D"/>
    <w:rPr>
      <w:rFonts w:cs="Mangal"/>
    </w:rPr>
  </w:style>
  <w:style w:type="paragraph" w:styleId="Caption">
    <w:name w:val="caption"/>
    <w:basedOn w:val="Normal"/>
    <w:qFormat/>
    <w:rsid w:val="00543F6D"/>
    <w:pPr>
      <w:suppressLineNumbers/>
      <w:spacing w:before="120"/>
    </w:pPr>
    <w:rPr>
      <w:rFonts w:cs="Mangal"/>
      <w:i/>
      <w:iCs/>
      <w:sz w:val="24"/>
    </w:rPr>
  </w:style>
  <w:style w:type="paragraph" w:customStyle="1" w:styleId="a5">
    <w:name w:val="Ευρετήριο"/>
    <w:basedOn w:val="Normal"/>
    <w:qFormat/>
    <w:rsid w:val="00543F6D"/>
    <w:pPr>
      <w:suppressLineNumbers/>
    </w:pPr>
    <w:rPr>
      <w:rFonts w:cs="Mangal"/>
    </w:rPr>
  </w:style>
  <w:style w:type="paragraph" w:customStyle="1" w:styleId="15">
    <w:name w:val="Λεζάντα1"/>
    <w:basedOn w:val="Normal"/>
    <w:rsid w:val="00543F6D"/>
    <w:pPr>
      <w:suppressLineNumbers/>
      <w:spacing w:before="120"/>
    </w:pPr>
    <w:rPr>
      <w:rFonts w:cs="Mangal"/>
      <w:i/>
      <w:iCs/>
      <w:sz w:val="24"/>
    </w:rPr>
  </w:style>
  <w:style w:type="paragraph" w:customStyle="1" w:styleId="25">
    <w:name w:val="Λεζάντα2"/>
    <w:basedOn w:val="Normal"/>
    <w:qFormat/>
    <w:rsid w:val="00543F6D"/>
    <w:pPr>
      <w:suppressLineNumbers/>
      <w:spacing w:before="120"/>
    </w:pPr>
    <w:rPr>
      <w:rFonts w:cs="Mangal"/>
      <w:i/>
      <w:iCs/>
      <w:sz w:val="24"/>
    </w:rPr>
  </w:style>
  <w:style w:type="paragraph" w:customStyle="1" w:styleId="Caption1">
    <w:name w:val="Caption1"/>
    <w:basedOn w:val="Normal"/>
    <w:qFormat/>
    <w:rsid w:val="00543F6D"/>
    <w:pPr>
      <w:suppressLineNumbers/>
      <w:spacing w:before="120"/>
    </w:pPr>
    <w:rPr>
      <w:rFonts w:cs="Mangal"/>
      <w:i/>
      <w:iCs/>
      <w:sz w:val="24"/>
    </w:rPr>
  </w:style>
  <w:style w:type="paragraph" w:customStyle="1" w:styleId="WW-Caption">
    <w:name w:val="WW-Caption"/>
    <w:basedOn w:val="Normal"/>
    <w:qFormat/>
    <w:rsid w:val="00543F6D"/>
    <w:pPr>
      <w:suppressLineNumbers/>
      <w:spacing w:before="120"/>
    </w:pPr>
    <w:rPr>
      <w:rFonts w:cs="Mangal"/>
      <w:i/>
      <w:iCs/>
      <w:sz w:val="24"/>
    </w:rPr>
  </w:style>
  <w:style w:type="paragraph" w:customStyle="1" w:styleId="WW-Caption1">
    <w:name w:val="WW-Caption1"/>
    <w:basedOn w:val="Normal"/>
    <w:qFormat/>
    <w:rsid w:val="00543F6D"/>
    <w:pPr>
      <w:suppressLineNumbers/>
      <w:spacing w:before="120"/>
    </w:pPr>
    <w:rPr>
      <w:rFonts w:cs="Mangal"/>
      <w:i/>
      <w:iCs/>
      <w:sz w:val="24"/>
    </w:rPr>
  </w:style>
  <w:style w:type="paragraph" w:customStyle="1" w:styleId="WW-Caption11">
    <w:name w:val="WW-Caption11"/>
    <w:basedOn w:val="Normal"/>
    <w:qFormat/>
    <w:rsid w:val="00543F6D"/>
    <w:pPr>
      <w:suppressLineNumbers/>
      <w:spacing w:before="120"/>
    </w:pPr>
    <w:rPr>
      <w:rFonts w:cs="Mangal"/>
      <w:i/>
      <w:iCs/>
      <w:sz w:val="24"/>
    </w:rPr>
  </w:style>
  <w:style w:type="paragraph" w:customStyle="1" w:styleId="WW-Caption111">
    <w:name w:val="WW-Caption111"/>
    <w:basedOn w:val="Normal"/>
    <w:qFormat/>
    <w:rsid w:val="00543F6D"/>
    <w:pPr>
      <w:suppressLineNumbers/>
      <w:spacing w:before="120"/>
    </w:pPr>
    <w:rPr>
      <w:rFonts w:cs="Mangal"/>
      <w:i/>
      <w:iCs/>
      <w:sz w:val="24"/>
    </w:rPr>
  </w:style>
  <w:style w:type="paragraph" w:customStyle="1" w:styleId="WW-Caption1111">
    <w:name w:val="WW-Caption1111"/>
    <w:basedOn w:val="Normal"/>
    <w:qFormat/>
    <w:rsid w:val="00543F6D"/>
    <w:pPr>
      <w:suppressLineNumbers/>
      <w:spacing w:before="120"/>
    </w:pPr>
    <w:rPr>
      <w:rFonts w:cs="Mangal"/>
      <w:i/>
      <w:iCs/>
      <w:sz w:val="24"/>
    </w:rPr>
  </w:style>
  <w:style w:type="paragraph" w:customStyle="1" w:styleId="WW-Caption11111">
    <w:name w:val="WW-Caption11111"/>
    <w:basedOn w:val="Normal"/>
    <w:qFormat/>
    <w:rsid w:val="00543F6D"/>
    <w:pPr>
      <w:suppressLineNumbers/>
      <w:spacing w:before="120"/>
    </w:pPr>
    <w:rPr>
      <w:rFonts w:cs="Mangal"/>
      <w:i/>
      <w:iCs/>
      <w:sz w:val="24"/>
    </w:rPr>
  </w:style>
  <w:style w:type="paragraph" w:customStyle="1" w:styleId="WW-Caption111111">
    <w:name w:val="WW-Caption111111"/>
    <w:basedOn w:val="Normal"/>
    <w:qFormat/>
    <w:rsid w:val="00543F6D"/>
    <w:pPr>
      <w:suppressLineNumbers/>
      <w:spacing w:before="120"/>
    </w:pPr>
    <w:rPr>
      <w:rFonts w:cs="Mangal"/>
      <w:i/>
      <w:iCs/>
      <w:sz w:val="24"/>
    </w:rPr>
  </w:style>
  <w:style w:type="paragraph" w:customStyle="1" w:styleId="WW-Caption1111111">
    <w:name w:val="WW-Caption1111111"/>
    <w:basedOn w:val="Normal"/>
    <w:qFormat/>
    <w:rsid w:val="00543F6D"/>
    <w:pPr>
      <w:suppressLineNumbers/>
      <w:spacing w:before="120"/>
    </w:pPr>
    <w:rPr>
      <w:rFonts w:cs="Mangal"/>
      <w:i/>
      <w:iCs/>
      <w:sz w:val="24"/>
    </w:rPr>
  </w:style>
  <w:style w:type="paragraph" w:customStyle="1" w:styleId="WW-Caption11111111">
    <w:name w:val="WW-Caption11111111"/>
    <w:basedOn w:val="Normal"/>
    <w:qFormat/>
    <w:rsid w:val="00543F6D"/>
    <w:pPr>
      <w:suppressLineNumbers/>
      <w:spacing w:before="120"/>
    </w:pPr>
    <w:rPr>
      <w:rFonts w:cs="Mangal"/>
      <w:i/>
      <w:iCs/>
      <w:sz w:val="24"/>
    </w:rPr>
  </w:style>
  <w:style w:type="paragraph" w:customStyle="1" w:styleId="WW-Caption111111111">
    <w:name w:val="WW-Caption111111111"/>
    <w:basedOn w:val="Normal"/>
    <w:qFormat/>
    <w:rsid w:val="00543F6D"/>
    <w:pPr>
      <w:suppressLineNumbers/>
      <w:spacing w:before="120"/>
    </w:pPr>
    <w:rPr>
      <w:rFonts w:cs="Mangal"/>
      <w:i/>
      <w:iCs/>
      <w:sz w:val="24"/>
    </w:rPr>
  </w:style>
  <w:style w:type="paragraph" w:customStyle="1" w:styleId="WW-Caption1111111111">
    <w:name w:val="WW-Caption1111111111"/>
    <w:basedOn w:val="Normal"/>
    <w:qFormat/>
    <w:rsid w:val="00543F6D"/>
    <w:pPr>
      <w:suppressLineNumbers/>
      <w:spacing w:before="120"/>
    </w:pPr>
    <w:rPr>
      <w:rFonts w:cs="Mangal"/>
      <w:i/>
      <w:iCs/>
      <w:sz w:val="24"/>
    </w:rPr>
  </w:style>
  <w:style w:type="paragraph" w:customStyle="1" w:styleId="16">
    <w:name w:val="Λεζάντα1"/>
    <w:basedOn w:val="Normal"/>
    <w:qFormat/>
    <w:rsid w:val="00543F6D"/>
    <w:pPr>
      <w:suppressLineNumbers/>
      <w:spacing w:before="120"/>
    </w:pPr>
    <w:rPr>
      <w:rFonts w:cs="Mangal"/>
      <w:i/>
      <w:iCs/>
      <w:sz w:val="24"/>
    </w:rPr>
  </w:style>
  <w:style w:type="paragraph" w:customStyle="1" w:styleId="WW-Caption11111111111">
    <w:name w:val="WW-Caption11111111111"/>
    <w:basedOn w:val="Normal"/>
    <w:qFormat/>
    <w:rsid w:val="00543F6D"/>
    <w:pPr>
      <w:suppressLineNumbers/>
      <w:spacing w:before="120"/>
    </w:pPr>
    <w:rPr>
      <w:rFonts w:cs="Mangal"/>
      <w:i/>
      <w:iCs/>
      <w:sz w:val="24"/>
    </w:rPr>
  </w:style>
  <w:style w:type="paragraph" w:customStyle="1" w:styleId="WW-Caption111111111111">
    <w:name w:val="WW-Caption111111111111"/>
    <w:basedOn w:val="Normal"/>
    <w:qFormat/>
    <w:rsid w:val="00543F6D"/>
    <w:pPr>
      <w:suppressLineNumbers/>
      <w:spacing w:before="120"/>
    </w:pPr>
    <w:rPr>
      <w:rFonts w:cs="Mangal"/>
      <w:i/>
      <w:iCs/>
      <w:sz w:val="24"/>
    </w:rPr>
  </w:style>
  <w:style w:type="paragraph" w:customStyle="1" w:styleId="WW-Caption1111111111111">
    <w:name w:val="WW-Caption1111111111111"/>
    <w:basedOn w:val="Normal"/>
    <w:qFormat/>
    <w:rsid w:val="00543F6D"/>
    <w:pPr>
      <w:suppressLineNumbers/>
      <w:spacing w:before="120"/>
    </w:pPr>
    <w:rPr>
      <w:rFonts w:cs="Mangal"/>
      <w:i/>
      <w:iCs/>
      <w:sz w:val="24"/>
    </w:rPr>
  </w:style>
  <w:style w:type="paragraph" w:customStyle="1" w:styleId="WW-Caption11111111111111">
    <w:name w:val="WW-Caption11111111111111"/>
    <w:basedOn w:val="Normal"/>
    <w:qFormat/>
    <w:rsid w:val="00543F6D"/>
    <w:pPr>
      <w:suppressLineNumbers/>
      <w:spacing w:before="120"/>
    </w:pPr>
    <w:rPr>
      <w:rFonts w:cs="Mangal"/>
      <w:i/>
      <w:iCs/>
      <w:sz w:val="24"/>
    </w:rPr>
  </w:style>
  <w:style w:type="paragraph" w:customStyle="1" w:styleId="Bullet">
    <w:name w:val="Bullet"/>
    <w:basedOn w:val="Normal"/>
    <w:qFormat/>
    <w:rsid w:val="00543F6D"/>
    <w:pPr>
      <w:numPr>
        <w:numId w:val="2"/>
      </w:numPr>
      <w:spacing w:after="100"/>
    </w:pPr>
    <w:rPr>
      <w:rFonts w:eastAsia="MS Mincho"/>
      <w:lang w:val="en-US" w:eastAsia="ja-JP"/>
    </w:rPr>
  </w:style>
  <w:style w:type="paragraph" w:customStyle="1" w:styleId="17">
    <w:name w:val="Ημερομηνία1"/>
    <w:basedOn w:val="Normal"/>
    <w:next w:val="Normal"/>
    <w:qFormat/>
    <w:rsid w:val="00543F6D"/>
    <w:pPr>
      <w:spacing w:after="100"/>
    </w:pPr>
    <w:rPr>
      <w:rFonts w:eastAsia="MS Mincho"/>
      <w:lang w:val="en-US" w:eastAsia="ja-JP"/>
    </w:rPr>
  </w:style>
  <w:style w:type="paragraph" w:customStyle="1" w:styleId="DocTitle">
    <w:name w:val="Doc Title"/>
    <w:basedOn w:val="Heading1"/>
    <w:qFormat/>
    <w:rsid w:val="00543F6D"/>
  </w:style>
  <w:style w:type="paragraph" w:customStyle="1" w:styleId="inserttext">
    <w:name w:val="insert text"/>
    <w:basedOn w:val="Normal"/>
    <w:qFormat/>
    <w:rsid w:val="00543F6D"/>
    <w:pPr>
      <w:spacing w:after="100"/>
      <w:ind w:left="794"/>
    </w:pPr>
    <w:rPr>
      <w:rFonts w:eastAsia="MS Mincho"/>
      <w:lang w:val="en-US" w:eastAsia="ja-JP"/>
    </w:rPr>
  </w:style>
  <w:style w:type="paragraph" w:styleId="Footer">
    <w:name w:val="footer"/>
    <w:aliases w:val="ft"/>
    <w:basedOn w:val="Normal"/>
    <w:link w:val="FooterChar1"/>
    <w:uiPriority w:val="99"/>
    <w:qFormat/>
    <w:rsid w:val="00543F6D"/>
    <w:pPr>
      <w:spacing w:after="100"/>
    </w:pPr>
    <w:rPr>
      <w:rFonts w:eastAsia="MS Mincho"/>
      <w:lang w:val="en-US" w:eastAsia="ja-JP"/>
    </w:rPr>
  </w:style>
  <w:style w:type="paragraph" w:styleId="Header">
    <w:name w:val="header"/>
    <w:aliases w:val="hd,ho,header odd,Header Titlos Prosforas"/>
    <w:basedOn w:val="Normal"/>
    <w:link w:val="HeaderChar1"/>
    <w:qFormat/>
    <w:rsid w:val="00543F6D"/>
  </w:style>
  <w:style w:type="paragraph" w:customStyle="1" w:styleId="18">
    <w:name w:val="Κείμενο πλαισίου1"/>
    <w:basedOn w:val="Normal"/>
    <w:qFormat/>
    <w:rsid w:val="00543F6D"/>
    <w:rPr>
      <w:sz w:val="16"/>
      <w:szCs w:val="16"/>
    </w:rPr>
  </w:style>
  <w:style w:type="paragraph" w:customStyle="1" w:styleId="CommentText1">
    <w:name w:val="Comment Text1"/>
    <w:basedOn w:val="Normal"/>
    <w:qFormat/>
    <w:rsid w:val="00543F6D"/>
    <w:rPr>
      <w:sz w:val="20"/>
      <w:szCs w:val="20"/>
    </w:rPr>
  </w:style>
  <w:style w:type="paragraph" w:customStyle="1" w:styleId="CommentSubject1">
    <w:name w:val="Comment Subject1"/>
    <w:basedOn w:val="CommentText1"/>
    <w:next w:val="CommentText1"/>
    <w:qFormat/>
    <w:rsid w:val="00543F6D"/>
    <w:rPr>
      <w:b/>
      <w:bCs/>
    </w:rPr>
  </w:style>
  <w:style w:type="paragraph" w:customStyle="1" w:styleId="19">
    <w:name w:val="Αναθεώρηση1"/>
    <w:qFormat/>
    <w:rsid w:val="00543F6D"/>
    <w:pPr>
      <w:suppressAutoHyphens/>
    </w:pPr>
    <w:rPr>
      <w:sz w:val="24"/>
      <w:szCs w:val="24"/>
      <w:lang w:val="en-GB" w:eastAsia="zh-CN"/>
    </w:rPr>
  </w:style>
  <w:style w:type="paragraph" w:customStyle="1" w:styleId="western">
    <w:name w:val="western"/>
    <w:basedOn w:val="Normal"/>
    <w:qFormat/>
    <w:rsid w:val="00543F6D"/>
    <w:pPr>
      <w:spacing w:before="280" w:after="200"/>
    </w:pPr>
    <w:rPr>
      <w:rFonts w:ascii="Arial Unicode MS" w:eastAsia="Arial Unicode MS" w:hAnsi="Arial Unicode MS" w:cs="Arial Unicode MS"/>
    </w:rPr>
  </w:style>
  <w:style w:type="paragraph" w:customStyle="1" w:styleId="1a">
    <w:name w:val="Παράγραφος λίστας1"/>
    <w:basedOn w:val="Normal"/>
    <w:qFormat/>
    <w:rsid w:val="00543F6D"/>
    <w:pPr>
      <w:spacing w:after="200"/>
      <w:ind w:left="720"/>
      <w:contextualSpacing/>
    </w:pPr>
  </w:style>
  <w:style w:type="paragraph" w:styleId="FootnoteText">
    <w:name w:val="footnote text"/>
    <w:aliases w:val="ESPON Footnote Text"/>
    <w:basedOn w:val="Normal"/>
    <w:link w:val="FootnoteTextChar4"/>
    <w:uiPriority w:val="99"/>
    <w:qFormat/>
    <w:rsid w:val="00543F6D"/>
    <w:pPr>
      <w:spacing w:after="0"/>
      <w:ind w:left="425" w:hanging="425"/>
    </w:pPr>
    <w:rPr>
      <w:sz w:val="18"/>
      <w:szCs w:val="20"/>
      <w:lang w:val="en-IE"/>
    </w:rPr>
  </w:style>
  <w:style w:type="paragraph" w:styleId="TOC1">
    <w:name w:val="toc 1"/>
    <w:basedOn w:val="Normal"/>
    <w:next w:val="Normal"/>
    <w:uiPriority w:val="39"/>
    <w:qFormat/>
    <w:rsid w:val="00543F6D"/>
    <w:pPr>
      <w:spacing w:before="120"/>
      <w:jc w:val="left"/>
    </w:pPr>
    <w:rPr>
      <w:b/>
      <w:bCs/>
      <w:caps/>
      <w:sz w:val="20"/>
      <w:szCs w:val="20"/>
    </w:rPr>
  </w:style>
  <w:style w:type="paragraph" w:styleId="TOC2">
    <w:name w:val="toc 2"/>
    <w:basedOn w:val="Normal"/>
    <w:next w:val="Normal"/>
    <w:uiPriority w:val="39"/>
    <w:qFormat/>
    <w:rsid w:val="00543F6D"/>
    <w:pPr>
      <w:spacing w:after="0"/>
      <w:ind w:left="220"/>
      <w:jc w:val="left"/>
    </w:pPr>
    <w:rPr>
      <w:smallCaps/>
      <w:sz w:val="20"/>
      <w:szCs w:val="20"/>
    </w:rPr>
  </w:style>
  <w:style w:type="paragraph" w:styleId="TOC3">
    <w:name w:val="toc 3"/>
    <w:basedOn w:val="Normal"/>
    <w:next w:val="Normal"/>
    <w:uiPriority w:val="39"/>
    <w:qFormat/>
    <w:rsid w:val="00543F6D"/>
    <w:pPr>
      <w:spacing w:after="0"/>
      <w:ind w:left="440"/>
      <w:jc w:val="left"/>
    </w:pPr>
    <w:rPr>
      <w:i/>
      <w:iCs/>
      <w:sz w:val="20"/>
      <w:szCs w:val="20"/>
    </w:rPr>
  </w:style>
  <w:style w:type="paragraph" w:styleId="TOC4">
    <w:name w:val="toc 4"/>
    <w:basedOn w:val="Normal"/>
    <w:next w:val="Normal"/>
    <w:uiPriority w:val="39"/>
    <w:qFormat/>
    <w:rsid w:val="00543F6D"/>
    <w:pPr>
      <w:spacing w:after="0"/>
      <w:ind w:left="660"/>
      <w:jc w:val="left"/>
    </w:pPr>
    <w:rPr>
      <w:sz w:val="18"/>
      <w:szCs w:val="18"/>
    </w:rPr>
  </w:style>
  <w:style w:type="paragraph" w:styleId="TOC5">
    <w:name w:val="toc 5"/>
    <w:basedOn w:val="Normal"/>
    <w:next w:val="Normal"/>
    <w:uiPriority w:val="39"/>
    <w:qFormat/>
    <w:rsid w:val="00543F6D"/>
    <w:pPr>
      <w:spacing w:after="0"/>
      <w:ind w:left="880"/>
      <w:jc w:val="left"/>
    </w:pPr>
    <w:rPr>
      <w:sz w:val="18"/>
      <w:szCs w:val="18"/>
    </w:rPr>
  </w:style>
  <w:style w:type="paragraph" w:styleId="TOC6">
    <w:name w:val="toc 6"/>
    <w:basedOn w:val="Normal"/>
    <w:next w:val="Normal"/>
    <w:uiPriority w:val="39"/>
    <w:qFormat/>
    <w:rsid w:val="00543F6D"/>
    <w:pPr>
      <w:spacing w:after="0"/>
      <w:ind w:left="1100"/>
      <w:jc w:val="left"/>
    </w:pPr>
    <w:rPr>
      <w:sz w:val="18"/>
      <w:szCs w:val="18"/>
    </w:rPr>
  </w:style>
  <w:style w:type="paragraph" w:styleId="TOC7">
    <w:name w:val="toc 7"/>
    <w:basedOn w:val="Normal"/>
    <w:next w:val="Normal"/>
    <w:uiPriority w:val="39"/>
    <w:qFormat/>
    <w:rsid w:val="00543F6D"/>
    <w:pPr>
      <w:spacing w:after="0"/>
      <w:ind w:left="1320"/>
      <w:jc w:val="left"/>
    </w:pPr>
    <w:rPr>
      <w:sz w:val="18"/>
      <w:szCs w:val="18"/>
    </w:rPr>
  </w:style>
  <w:style w:type="paragraph" w:styleId="TOC8">
    <w:name w:val="toc 8"/>
    <w:basedOn w:val="Normal"/>
    <w:next w:val="Normal"/>
    <w:uiPriority w:val="39"/>
    <w:qFormat/>
    <w:rsid w:val="00543F6D"/>
    <w:pPr>
      <w:spacing w:after="0"/>
      <w:ind w:left="1540"/>
      <w:jc w:val="left"/>
    </w:pPr>
    <w:rPr>
      <w:sz w:val="18"/>
      <w:szCs w:val="18"/>
    </w:rPr>
  </w:style>
  <w:style w:type="paragraph" w:styleId="TOC9">
    <w:name w:val="toc 9"/>
    <w:basedOn w:val="Normal"/>
    <w:next w:val="Normal"/>
    <w:uiPriority w:val="39"/>
    <w:qFormat/>
    <w:rsid w:val="00543F6D"/>
    <w:pPr>
      <w:spacing w:after="0"/>
      <w:ind w:left="1760"/>
      <w:jc w:val="left"/>
    </w:pPr>
    <w:rPr>
      <w:sz w:val="18"/>
      <w:szCs w:val="18"/>
    </w:rPr>
  </w:style>
  <w:style w:type="paragraph" w:customStyle="1" w:styleId="Style1">
    <w:name w:val="Style1"/>
    <w:basedOn w:val="DocTitle"/>
    <w:qFormat/>
    <w:rsid w:val="00543F6D"/>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Heading1"/>
    <w:qFormat/>
    <w:rsid w:val="00543F6D"/>
    <w:rPr>
      <w:rFonts w:ascii="Calibri" w:hAnsi="Calibri" w:cs="Calibri"/>
      <w:lang w:val="el-GR"/>
    </w:rPr>
  </w:style>
  <w:style w:type="paragraph" w:styleId="EndnoteText">
    <w:name w:val="endnote text"/>
    <w:basedOn w:val="Normal"/>
    <w:link w:val="EndnoteTextChar1"/>
    <w:uiPriority w:val="99"/>
    <w:qFormat/>
    <w:rsid w:val="00543F6D"/>
    <w:rPr>
      <w:sz w:val="20"/>
      <w:szCs w:val="20"/>
    </w:rPr>
  </w:style>
  <w:style w:type="paragraph" w:customStyle="1" w:styleId="Default">
    <w:name w:val="Default"/>
    <w:qFormat/>
    <w:rsid w:val="00543F6D"/>
    <w:pPr>
      <w:widowControl w:val="0"/>
      <w:suppressAutoHyphens/>
    </w:pPr>
    <w:rPr>
      <w:rFonts w:ascii="Cambria" w:eastAsia="SimSun" w:hAnsi="Cambria" w:cs="Mangal"/>
      <w:color w:val="000000"/>
      <w:sz w:val="24"/>
      <w:szCs w:val="24"/>
      <w:lang w:eastAsia="zh-CN" w:bidi="hi-IN"/>
    </w:rPr>
  </w:style>
  <w:style w:type="paragraph" w:customStyle="1" w:styleId="a6">
    <w:name w:val="Προμορφοποιημένο κείμενο"/>
    <w:basedOn w:val="Normal"/>
    <w:qFormat/>
    <w:rsid w:val="00543F6D"/>
  </w:style>
  <w:style w:type="paragraph" w:styleId="BodyTextIndent">
    <w:name w:val="Body Text Indent"/>
    <w:basedOn w:val="Normal"/>
    <w:qFormat/>
    <w:rsid w:val="00543F6D"/>
    <w:pPr>
      <w:ind w:firstLine="1134"/>
    </w:pPr>
    <w:rPr>
      <w:rFonts w:ascii="Arial" w:hAnsi="Arial" w:cs="Arial"/>
    </w:rPr>
  </w:style>
  <w:style w:type="paragraph" w:customStyle="1" w:styleId="normalwithoutspacing">
    <w:name w:val="normal_without_spacing"/>
    <w:basedOn w:val="Normal"/>
    <w:qFormat/>
    <w:rsid w:val="00543F6D"/>
    <w:pPr>
      <w:spacing w:after="60"/>
    </w:pPr>
    <w:rPr>
      <w:lang w:val="el-GR"/>
    </w:rPr>
  </w:style>
  <w:style w:type="paragraph" w:customStyle="1" w:styleId="foothanging">
    <w:name w:val="foot_hanging"/>
    <w:basedOn w:val="FootnoteText"/>
    <w:qFormat/>
    <w:rsid w:val="00543F6D"/>
    <w:pPr>
      <w:ind w:left="426" w:hanging="426"/>
    </w:pPr>
    <w:rPr>
      <w:szCs w:val="18"/>
    </w:rPr>
  </w:style>
  <w:style w:type="paragraph" w:customStyle="1" w:styleId="-HTML1">
    <w:name w:val="Προ-διαμορφωμένο HTML1"/>
    <w:basedOn w:val="Normal"/>
    <w:qFormat/>
    <w:rsid w:val="00543F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qFormat/>
    <w:rsid w:val="00543F6D"/>
    <w:pPr>
      <w:suppressAutoHyphens/>
      <w:spacing w:line="276" w:lineRule="auto"/>
    </w:pPr>
    <w:rPr>
      <w:rFonts w:ascii="Arial" w:eastAsia="Arial" w:hAnsi="Arial" w:cs="Arial"/>
      <w:color w:val="000000"/>
      <w:sz w:val="22"/>
      <w:szCs w:val="22"/>
      <w:lang w:eastAsia="zh-CN"/>
    </w:rPr>
  </w:style>
  <w:style w:type="paragraph" w:customStyle="1" w:styleId="31">
    <w:name w:val="Σώμα κείμενου με εσοχή 31"/>
    <w:basedOn w:val="Normal"/>
    <w:qFormat/>
    <w:rsid w:val="00543F6D"/>
    <w:pPr>
      <w:suppressAutoHyphens w:val="0"/>
      <w:spacing w:line="312" w:lineRule="auto"/>
      <w:ind w:left="283"/>
    </w:pPr>
    <w:rPr>
      <w:rFonts w:cs="Times New Roman"/>
      <w:sz w:val="16"/>
      <w:szCs w:val="16"/>
    </w:rPr>
  </w:style>
  <w:style w:type="paragraph" w:customStyle="1" w:styleId="1b">
    <w:name w:val="Χωρίς διάστιχο1"/>
    <w:qFormat/>
    <w:rsid w:val="00543F6D"/>
    <w:pPr>
      <w:suppressAutoHyphens/>
      <w:jc w:val="both"/>
    </w:pPr>
    <w:rPr>
      <w:rFonts w:ascii="Calibri" w:hAnsi="Calibri" w:cs="Calibri"/>
      <w:sz w:val="22"/>
      <w:szCs w:val="24"/>
      <w:lang w:val="en-GB" w:eastAsia="zh-CN"/>
    </w:rPr>
  </w:style>
  <w:style w:type="paragraph" w:customStyle="1" w:styleId="a7">
    <w:name w:val="Περιεχόμενα πίνακα"/>
    <w:basedOn w:val="Normal"/>
    <w:qFormat/>
    <w:rsid w:val="00543F6D"/>
    <w:pPr>
      <w:suppressLineNumbers/>
    </w:pPr>
  </w:style>
  <w:style w:type="paragraph" w:customStyle="1" w:styleId="a8">
    <w:name w:val="Επικεφαλίδα πίνακα"/>
    <w:basedOn w:val="a7"/>
    <w:qFormat/>
    <w:rsid w:val="00543F6D"/>
    <w:pPr>
      <w:jc w:val="center"/>
    </w:pPr>
    <w:rPr>
      <w:b/>
      <w:bCs/>
    </w:rPr>
  </w:style>
  <w:style w:type="paragraph" w:customStyle="1" w:styleId="footers">
    <w:name w:val="footers"/>
    <w:basedOn w:val="foothanging"/>
    <w:qFormat/>
    <w:rsid w:val="00543F6D"/>
  </w:style>
  <w:style w:type="paragraph" w:customStyle="1" w:styleId="Standard">
    <w:name w:val="Standard"/>
    <w:qFormat/>
    <w:rsid w:val="00543F6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qFormat/>
    <w:rsid w:val="00543F6D"/>
    <w:pPr>
      <w:spacing w:after="120"/>
    </w:pPr>
  </w:style>
  <w:style w:type="paragraph" w:customStyle="1" w:styleId="Footnote">
    <w:name w:val="Footnote"/>
    <w:basedOn w:val="Standard"/>
    <w:qFormat/>
    <w:rsid w:val="00543F6D"/>
    <w:pPr>
      <w:suppressLineNumbers/>
      <w:ind w:left="283" w:hanging="283"/>
    </w:pPr>
    <w:rPr>
      <w:sz w:val="20"/>
      <w:szCs w:val="20"/>
    </w:rPr>
  </w:style>
  <w:style w:type="paragraph" w:customStyle="1" w:styleId="310">
    <w:name w:val="Σώμα κείμενου 31"/>
    <w:basedOn w:val="Normal"/>
    <w:qFormat/>
    <w:rsid w:val="00543F6D"/>
    <w:rPr>
      <w:sz w:val="16"/>
      <w:szCs w:val="16"/>
    </w:rPr>
  </w:style>
  <w:style w:type="paragraph" w:customStyle="1" w:styleId="fooot">
    <w:name w:val="fooot"/>
    <w:basedOn w:val="footers"/>
    <w:qFormat/>
    <w:rsid w:val="00543F6D"/>
  </w:style>
  <w:style w:type="paragraph" w:styleId="BalloonText">
    <w:name w:val="Balloon Text"/>
    <w:basedOn w:val="Normal"/>
    <w:uiPriority w:val="99"/>
    <w:qFormat/>
    <w:rsid w:val="00543F6D"/>
    <w:pPr>
      <w:spacing w:after="0"/>
    </w:pPr>
    <w:rPr>
      <w:sz w:val="16"/>
      <w:szCs w:val="16"/>
    </w:rPr>
  </w:style>
  <w:style w:type="paragraph" w:customStyle="1" w:styleId="1c">
    <w:name w:val="Κείμενο σχολίου1"/>
    <w:basedOn w:val="Normal"/>
    <w:qFormat/>
    <w:rsid w:val="00543F6D"/>
    <w:rPr>
      <w:sz w:val="20"/>
      <w:szCs w:val="20"/>
    </w:rPr>
  </w:style>
  <w:style w:type="paragraph" w:styleId="CommentSubject">
    <w:name w:val="annotation subject"/>
    <w:basedOn w:val="1c"/>
    <w:next w:val="1c"/>
    <w:link w:val="CommentSubjectChar1"/>
    <w:uiPriority w:val="99"/>
    <w:rsid w:val="00543F6D"/>
    <w:rPr>
      <w:b/>
      <w:bCs/>
    </w:rPr>
  </w:style>
  <w:style w:type="paragraph" w:styleId="HTMLPreformatted">
    <w:name w:val="HTML Preformatted"/>
    <w:basedOn w:val="Normal"/>
    <w:qFormat/>
    <w:rsid w:val="00543F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Revision">
    <w:name w:val="Revision"/>
    <w:uiPriority w:val="99"/>
    <w:rsid w:val="00543F6D"/>
    <w:pPr>
      <w:suppressAutoHyphens/>
    </w:pPr>
    <w:rPr>
      <w:rFonts w:ascii="Calibri" w:hAnsi="Calibri" w:cs="Calibri"/>
      <w:sz w:val="22"/>
      <w:szCs w:val="24"/>
      <w:lang w:val="en-GB" w:eastAsia="zh-CN"/>
    </w:rPr>
  </w:style>
  <w:style w:type="paragraph" w:customStyle="1" w:styleId="21">
    <w:name w:val="Λίστα με κουκκίδες 21"/>
    <w:basedOn w:val="Normal"/>
    <w:qFormat/>
    <w:rsid w:val="00543F6D"/>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5"/>
    <w:qFormat/>
    <w:rsid w:val="00543F6D"/>
    <w:pPr>
      <w:tabs>
        <w:tab w:val="right" w:leader="dot" w:pos="7091"/>
      </w:tabs>
      <w:ind w:left="2547"/>
    </w:pPr>
  </w:style>
  <w:style w:type="character" w:styleId="CommentReference">
    <w:name w:val="annotation reference"/>
    <w:basedOn w:val="DefaultParagraphFont"/>
    <w:unhideWhenUsed/>
    <w:qFormat/>
    <w:rsid w:val="00D5279B"/>
    <w:rPr>
      <w:sz w:val="16"/>
      <w:szCs w:val="16"/>
    </w:rPr>
  </w:style>
  <w:style w:type="paragraph" w:styleId="CommentText">
    <w:name w:val="annotation text"/>
    <w:basedOn w:val="Normal"/>
    <w:link w:val="CommentTextChar2"/>
    <w:unhideWhenUsed/>
    <w:qFormat/>
    <w:rsid w:val="00D5279B"/>
    <w:rPr>
      <w:sz w:val="20"/>
      <w:szCs w:val="20"/>
    </w:rPr>
  </w:style>
  <w:style w:type="character" w:customStyle="1" w:styleId="CommentTextChar2">
    <w:name w:val="Comment Text Char2"/>
    <w:basedOn w:val="DefaultParagraphFont"/>
    <w:link w:val="CommentText"/>
    <w:qFormat/>
    <w:rsid w:val="00D5279B"/>
    <w:rPr>
      <w:rFonts w:ascii="Calibri" w:hAnsi="Calibri" w:cs="Calibri"/>
      <w:lang w:val="en-GB" w:eastAsia="zh-CN"/>
    </w:rPr>
  </w:style>
  <w:style w:type="paragraph" w:customStyle="1" w:styleId="TabletextChar">
    <w:name w:val="Table text Char"/>
    <w:basedOn w:val="Normal"/>
    <w:link w:val="TabletextCharChar"/>
    <w:qFormat/>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DefaultParagraphFont"/>
    <w:unhideWhenUsed/>
    <w:rsid w:val="00DF6A64"/>
    <w:rPr>
      <w:color w:val="2B579A"/>
      <w:shd w:val="clear" w:color="auto" w:fill="E6E6E6"/>
    </w:rPr>
  </w:style>
  <w:style w:type="paragraph" w:styleId="ListParagraph">
    <w:name w:val="List Paragraph"/>
    <w:aliases w:val="Kommentar,Bullet List,FooterText,numbered,Paragraphe de liste1,lp1,Diligence Check,Bullet2,Bullet21,bl1,Bullet22,Bullet23,Bullet211,Bullet24,Bullet25,Bullet26,Bullet27,bl11,Bullet212,Bullet28,bl12,Bullet213,Bullet29,bl13,Bullet214,列出段落"/>
    <w:basedOn w:val="Normal"/>
    <w:link w:val="ListParagraphChar"/>
    <w:uiPriority w:val="34"/>
    <w:qFormat/>
    <w:rsid w:val="005B2CE7"/>
    <w:pPr>
      <w:ind w:left="720"/>
      <w:contextualSpacing/>
    </w:pPr>
  </w:style>
  <w:style w:type="character" w:customStyle="1" w:styleId="30">
    <w:name w:val="Παραπομπή υποσημείωσης3"/>
    <w:rsid w:val="00B65D70"/>
    <w:rPr>
      <w:vertAlign w:val="superscript"/>
    </w:rPr>
  </w:style>
  <w:style w:type="table" w:styleId="TableGrid">
    <w:name w:val="Table Grid"/>
    <w:basedOn w:val="TableNormal"/>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6"/>
      </w:numPr>
    </w:pPr>
  </w:style>
  <w:style w:type="paragraph" w:customStyle="1" w:styleId="Style18">
    <w:name w:val="Style18"/>
    <w:basedOn w:val="Normal"/>
    <w:qFormat/>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DefaultParagraphFont"/>
    <w:rsid w:val="00DB024C"/>
    <w:rPr>
      <w:rFonts w:ascii="Microsoft Sans Serif" w:hAnsi="Microsoft Sans Serif" w:cs="Microsoft Sans Serif"/>
      <w:sz w:val="14"/>
      <w:szCs w:val="14"/>
    </w:rPr>
  </w:style>
  <w:style w:type="paragraph" w:customStyle="1" w:styleId="Style35">
    <w:name w:val="Style35"/>
    <w:basedOn w:val="Normal"/>
    <w:qFormat/>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Heading6Char">
    <w:name w:val="Heading 6 Char"/>
    <w:basedOn w:val="DefaultParagraphFont"/>
    <w:link w:val="Heading6"/>
    <w:uiPriority w:val="9"/>
    <w:rsid w:val="006A7951"/>
    <w:rPr>
      <w:rFonts w:ascii="Tahoma" w:hAnsi="Tahoma"/>
      <w:b/>
      <w:sz w:val="22"/>
      <w:lang w:eastAsia="en-US"/>
    </w:rPr>
  </w:style>
  <w:style w:type="character" w:customStyle="1" w:styleId="Heading7Char">
    <w:name w:val="Heading 7 Char"/>
    <w:aliases w:val="Επικεφαλίδα 7 Char Char Char1,Επικεφαλίδα 7 Char Char Char Char,Επικεφαλίδα 7 Char Char + Justified Char,Heading 7 Char Char Char1,Heading 7 Char Char Char Char,Heading 7 Char1 Char,Heading 7 Char Char1 Char Char"/>
    <w:basedOn w:val="DefaultParagraphFont"/>
    <w:link w:val="Heading7"/>
    <w:uiPriority w:val="9"/>
    <w:rsid w:val="005B4566"/>
    <w:rPr>
      <w:rFonts w:ascii="Tahoma" w:hAnsi="Tahoma"/>
      <w:sz w:val="18"/>
      <w:u w:val="single"/>
      <w:lang w:eastAsia="en-US"/>
    </w:rPr>
  </w:style>
  <w:style w:type="character" w:customStyle="1" w:styleId="Heading8Char">
    <w:name w:val="Heading 8 Char"/>
    <w:basedOn w:val="DefaultParagraphFont"/>
    <w:link w:val="Heading8"/>
    <w:uiPriority w:val="9"/>
    <w:rsid w:val="005B4566"/>
    <w:rPr>
      <w:rFonts w:ascii="Tahoma" w:hAnsi="Tahoma"/>
      <w:sz w:val="18"/>
      <w:u w:val="single"/>
      <w:lang w:eastAsia="en-US"/>
    </w:rPr>
  </w:style>
  <w:style w:type="character" w:customStyle="1" w:styleId="Heading9Char">
    <w:name w:val="Heading 9 Char"/>
    <w:aliases w:val="AC&amp;E_1 Char,App Heading Char"/>
    <w:basedOn w:val="DefaultParagraphFont"/>
    <w:link w:val="Heading9"/>
    <w:rsid w:val="005B4566"/>
    <w:rPr>
      <w:rFonts w:ascii="Tahoma" w:hAnsi="Tahoma"/>
      <w:sz w:val="18"/>
      <w:u w:val="single"/>
      <w:lang w:eastAsia="en-US"/>
    </w:rPr>
  </w:style>
  <w:style w:type="paragraph" w:customStyle="1" w:styleId="Tabletext">
    <w:name w:val="Table text"/>
    <w:aliases w:val="ta"/>
    <w:basedOn w:val="Normal"/>
    <w:link w:val="TabletextChar1"/>
    <w:qFormat/>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Heading1Char1">
    <w:name w:val="Heading 1 Char1"/>
    <w:basedOn w:val="DefaultParagraphFont"/>
    <w:link w:val="Heading1"/>
    <w:uiPriority w:val="9"/>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0"/>
      </w:numPr>
    </w:pPr>
  </w:style>
  <w:style w:type="character" w:customStyle="1" w:styleId="UnresolvedMention2">
    <w:name w:val="Unresolved Mention2"/>
    <w:basedOn w:val="DefaultParagraphFont"/>
    <w:unhideWhenUsed/>
    <w:rsid w:val="003A109E"/>
    <w:rPr>
      <w:color w:val="808080"/>
      <w:shd w:val="clear" w:color="auto" w:fill="E6E6E6"/>
    </w:rPr>
  </w:style>
  <w:style w:type="character" w:styleId="BookTitle">
    <w:name w:val="Book Title"/>
    <w:basedOn w:val="DefaultParagraphFont"/>
    <w:qFormat/>
    <w:rsid w:val="005B2CE7"/>
    <w:rPr>
      <w:b/>
      <w:bCs/>
      <w:i/>
      <w:iCs/>
      <w:spacing w:val="5"/>
    </w:rPr>
  </w:style>
  <w:style w:type="paragraph" w:styleId="Subtitle">
    <w:name w:val="Subtitle"/>
    <w:basedOn w:val="Normal"/>
    <w:next w:val="Normal"/>
    <w:link w:val="SubtitleChar"/>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IntenseQuote">
    <w:name w:val="Intense Quote"/>
    <w:basedOn w:val="Normal"/>
    <w:next w:val="Normal"/>
    <w:link w:val="IntenseQuoteChar"/>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rsid w:val="005B2CE7"/>
    <w:rPr>
      <w:rFonts w:ascii="Calibri" w:hAnsi="Calibri" w:cs="Calibri"/>
      <w:i/>
      <w:iCs/>
      <w:color w:val="5B9BD5" w:themeColor="accent1"/>
      <w:sz w:val="22"/>
      <w:szCs w:val="24"/>
      <w:lang w:val="en-GB" w:eastAsia="zh-CN"/>
    </w:rPr>
  </w:style>
  <w:style w:type="paragraph" w:customStyle="1" w:styleId="firstpage">
    <w:name w:val="first page"/>
    <w:basedOn w:val="Heading1"/>
    <w:link w:val="firstpageChar"/>
    <w:qFormat/>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DefaultParagraphFont"/>
    <w:link w:val="firstpage"/>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DefaultParagraphFont"/>
    <w:unhideWhenUsed/>
    <w:rsid w:val="00D4164C"/>
    <w:rPr>
      <w:color w:val="808080"/>
      <w:shd w:val="clear" w:color="auto" w:fill="E6E6E6"/>
    </w:rPr>
  </w:style>
  <w:style w:type="character" w:customStyle="1" w:styleId="ListParagraphChar">
    <w:name w:val="List Paragraph Char"/>
    <w:aliases w:val="Kommentar Char,Bullet List Char,FooterText Char,numbered Char,Paragraphe de liste1 Char,lp1 Char,Diligence Check Char,Bullet2 Char,Bullet21 Char,bl1 Char,Bullet22 Char,Bullet23 Char,Bullet211 Char,Bullet24 Char,Bullet25 Char"/>
    <w:link w:val="ListParagraph"/>
    <w:uiPriority w:val="34"/>
    <w:qFormat/>
    <w:locked/>
    <w:rsid w:val="00250252"/>
    <w:rPr>
      <w:rFonts w:ascii="Calibri" w:hAnsi="Calibri" w:cs="Calibri"/>
      <w:sz w:val="22"/>
      <w:szCs w:val="24"/>
      <w:lang w:val="en-GB" w:eastAsia="zh-CN"/>
    </w:rPr>
  </w:style>
  <w:style w:type="character" w:customStyle="1" w:styleId="ListParagraphChar1">
    <w:name w:val="List Paragraph Char1"/>
    <w:locked/>
    <w:rsid w:val="00043F27"/>
    <w:rPr>
      <w:rFonts w:ascii="Calibri" w:hAnsi="Calibri" w:cs="Calibri"/>
      <w:sz w:val="22"/>
      <w:szCs w:val="24"/>
      <w:lang w:val="en-GB" w:eastAsia="zh-CN"/>
    </w:rPr>
  </w:style>
  <w:style w:type="character" w:customStyle="1" w:styleId="FootnoteTextChar4">
    <w:name w:val="Footnote Text Char4"/>
    <w:aliases w:val="ESPON Footnote Text Char"/>
    <w:link w:val="FootnoteText"/>
    <w:uiPriority w:val="99"/>
    <w:rsid w:val="00953E50"/>
    <w:rPr>
      <w:rFonts w:ascii="Calibri" w:hAnsi="Calibri" w:cs="Calibri"/>
      <w:sz w:val="18"/>
      <w:lang w:val="en-IE" w:eastAsia="zh-CN"/>
    </w:rPr>
  </w:style>
  <w:style w:type="numbering" w:customStyle="1" w:styleId="Style4">
    <w:name w:val="Style4"/>
    <w:uiPriority w:val="99"/>
    <w:rsid w:val="00623457"/>
    <w:pPr>
      <w:numPr>
        <w:numId w:val="12"/>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15"/>
      </w:numPr>
    </w:pPr>
  </w:style>
  <w:style w:type="paragraph" w:styleId="NormalWeb">
    <w:name w:val="Normal (Web)"/>
    <w:basedOn w:val="Normal"/>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DefaultParagraphFont"/>
    <w:unhideWhenUsed/>
    <w:rsid w:val="007662F0"/>
    <w:rPr>
      <w:color w:val="605E5C"/>
      <w:shd w:val="clear" w:color="auto" w:fill="E1DFDD"/>
    </w:rPr>
  </w:style>
  <w:style w:type="character" w:customStyle="1" w:styleId="EndnoteTextChar1">
    <w:name w:val="Endnote Text Char1"/>
    <w:link w:val="EndnoteText"/>
    <w:uiPriority w:val="99"/>
    <w:rsid w:val="00F1538B"/>
    <w:rPr>
      <w:rFonts w:ascii="Tahoma" w:hAnsi="Tahoma" w:cs="Tahoma"/>
      <w:lang w:val="en-GB" w:eastAsia="zh-CN"/>
    </w:rPr>
  </w:style>
  <w:style w:type="character" w:customStyle="1" w:styleId="1d">
    <w:name w:val="Ανεπίλυτη αναφορά1"/>
    <w:basedOn w:val="DefaultParagraphFont"/>
    <w:unhideWhenUsed/>
    <w:rsid w:val="008277DE"/>
    <w:rPr>
      <w:color w:val="605E5C"/>
      <w:shd w:val="clear" w:color="auto" w:fill="E1DFDD"/>
    </w:rPr>
  </w:style>
  <w:style w:type="paragraph" w:styleId="TOCHeading">
    <w:name w:val="TOC Heading"/>
    <w:basedOn w:val="Heading1"/>
    <w:next w:val="Normal"/>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StyleStyle2Before3pt">
    <w:name w:val="Style Style2 + Before:  3 pt"/>
    <w:basedOn w:val="Normal"/>
    <w:uiPriority w:val="99"/>
    <w:rsid w:val="00915939"/>
    <w:pPr>
      <w:suppressAutoHyphens w:val="0"/>
      <w:spacing w:before="60" w:after="0" w:line="360" w:lineRule="auto"/>
      <w:jc w:val="left"/>
    </w:pPr>
    <w:rPr>
      <w:rFonts w:ascii="Arial" w:hAnsi="Arial" w:cs="Times New Roman"/>
      <w:b/>
      <w:bCs/>
      <w:szCs w:val="20"/>
      <w:lang w:val="el-GR" w:eastAsia="el-GR"/>
    </w:rPr>
  </w:style>
  <w:style w:type="character" w:customStyle="1" w:styleId="26">
    <w:name w:val="Ανεπίλυτη αναφορά2"/>
    <w:basedOn w:val="DefaultParagraphFont"/>
    <w:unhideWhenUsed/>
    <w:rsid w:val="002A4398"/>
    <w:rPr>
      <w:color w:val="605E5C"/>
      <w:shd w:val="clear" w:color="auto" w:fill="E1DFDD"/>
    </w:rPr>
  </w:style>
  <w:style w:type="character" w:styleId="UnresolvedMention">
    <w:name w:val="Unresolved Mention"/>
    <w:basedOn w:val="DefaultParagraphFont"/>
    <w:uiPriority w:val="99"/>
    <w:semiHidden/>
    <w:unhideWhenUsed/>
    <w:rsid w:val="005C1BA7"/>
    <w:rPr>
      <w:color w:val="605E5C"/>
      <w:shd w:val="clear" w:color="auto" w:fill="E1DFDD"/>
    </w:rPr>
  </w:style>
  <w:style w:type="character" w:customStyle="1" w:styleId="HeaderChar1">
    <w:name w:val="Header Char1"/>
    <w:aliases w:val="hd Char1,ho Char,header odd Char,Header Titlos Prosforas Char"/>
    <w:link w:val="Header"/>
    <w:uiPriority w:val="99"/>
    <w:rsid w:val="00E338EB"/>
    <w:rPr>
      <w:rFonts w:ascii="Tahoma" w:hAnsi="Tahoma" w:cs="Tahoma"/>
      <w:sz w:val="22"/>
      <w:szCs w:val="22"/>
      <w:lang w:val="en-GB" w:eastAsia="zh-CN"/>
    </w:rPr>
  </w:style>
  <w:style w:type="paragraph" w:customStyle="1" w:styleId="110">
    <w:name w:val="Λεζάντα11"/>
    <w:basedOn w:val="Normal"/>
    <w:qFormat/>
    <w:rsid w:val="00DD6702"/>
    <w:pPr>
      <w:suppressLineNumbers/>
      <w:spacing w:before="120"/>
    </w:pPr>
    <w:rPr>
      <w:rFonts w:cs="Mangal"/>
      <w:i/>
      <w:iCs/>
      <w:sz w:val="24"/>
      <w:szCs w:val="24"/>
    </w:rPr>
  </w:style>
  <w:style w:type="paragraph" w:customStyle="1" w:styleId="1e">
    <w:name w:val="Θέμα σχολίου1"/>
    <w:basedOn w:val="1c"/>
    <w:next w:val="1c"/>
    <w:qFormat/>
    <w:rsid w:val="00DD6702"/>
    <w:pPr>
      <w:spacing w:before="120"/>
    </w:pPr>
    <w:rPr>
      <w:rFonts w:cs="Calibri"/>
      <w:b/>
      <w:bCs/>
    </w:rPr>
  </w:style>
  <w:style w:type="paragraph" w:customStyle="1" w:styleId="28">
    <w:name w:val="Αναθεώρηση2"/>
    <w:qFormat/>
    <w:rsid w:val="00DD6702"/>
    <w:pPr>
      <w:suppressAutoHyphens/>
    </w:pPr>
    <w:rPr>
      <w:rFonts w:ascii="Calibri" w:hAnsi="Calibri" w:cs="Calibri"/>
      <w:sz w:val="22"/>
      <w:szCs w:val="24"/>
      <w:lang w:val="en-GB" w:eastAsia="zh-CN"/>
    </w:rPr>
  </w:style>
  <w:style w:type="paragraph" w:customStyle="1" w:styleId="29">
    <w:name w:val="Κείμενο σχολίου2"/>
    <w:basedOn w:val="Normal"/>
    <w:qFormat/>
    <w:rsid w:val="00DD6702"/>
    <w:pPr>
      <w:spacing w:before="120"/>
    </w:pPr>
    <w:rPr>
      <w:rFonts w:cs="Calibri"/>
      <w:sz w:val="20"/>
      <w:szCs w:val="20"/>
    </w:rPr>
  </w:style>
  <w:style w:type="paragraph" w:customStyle="1" w:styleId="1f">
    <w:name w:val="Βασικό1"/>
    <w:qFormat/>
    <w:rsid w:val="00DD6702"/>
    <w:pPr>
      <w:suppressAutoHyphens/>
    </w:pPr>
    <w:rPr>
      <w:rFonts w:ascii="Lucida Grande" w:hAnsi="Lucida Grande"/>
      <w:color w:val="000000"/>
      <w:sz w:val="24"/>
      <w:lang w:eastAsia="zh-CN"/>
    </w:rPr>
  </w:style>
  <w:style w:type="paragraph" w:customStyle="1" w:styleId="TableParagraph">
    <w:name w:val="Table Paragraph"/>
    <w:basedOn w:val="Normal"/>
    <w:qFormat/>
    <w:rsid w:val="00DD6702"/>
    <w:pPr>
      <w:widowControl w:val="0"/>
      <w:spacing w:after="0"/>
      <w:jc w:val="left"/>
    </w:pPr>
    <w:rPr>
      <w:rFonts w:ascii="Trebuchet MS" w:eastAsia="Trebuchet MS" w:hAnsi="Trebuchet MS" w:cs="Trebuchet MS"/>
      <w:lang w:val="el-GR"/>
    </w:rPr>
  </w:style>
  <w:style w:type="paragraph" w:customStyle="1" w:styleId="CommentText2">
    <w:name w:val="Comment Text2"/>
    <w:basedOn w:val="Normal"/>
    <w:qFormat/>
    <w:rsid w:val="00DD6702"/>
    <w:pPr>
      <w:spacing w:after="0"/>
    </w:pPr>
    <w:rPr>
      <w:rFonts w:cs="Calibri"/>
      <w:sz w:val="20"/>
      <w:szCs w:val="20"/>
    </w:rPr>
  </w:style>
  <w:style w:type="paragraph" w:customStyle="1" w:styleId="CommentSubject2">
    <w:name w:val="Comment Subject2"/>
    <w:basedOn w:val="CommentText2"/>
    <w:next w:val="CommentText2"/>
    <w:qFormat/>
    <w:rsid w:val="00DD6702"/>
    <w:rPr>
      <w:b/>
      <w:bCs/>
    </w:rPr>
  </w:style>
  <w:style w:type="paragraph" w:customStyle="1" w:styleId="32">
    <w:name w:val="Κείμενο σχολίου3"/>
    <w:basedOn w:val="Normal"/>
    <w:qFormat/>
    <w:rsid w:val="00DD6702"/>
    <w:pPr>
      <w:spacing w:before="120"/>
    </w:pPr>
    <w:rPr>
      <w:rFonts w:cs="Calibri"/>
      <w:sz w:val="20"/>
      <w:szCs w:val="20"/>
    </w:rPr>
  </w:style>
  <w:style w:type="paragraph" w:customStyle="1" w:styleId="CommentText3">
    <w:name w:val="Comment Text3"/>
    <w:basedOn w:val="Normal"/>
    <w:qFormat/>
    <w:rsid w:val="00DD6702"/>
    <w:pPr>
      <w:spacing w:after="0"/>
    </w:pPr>
    <w:rPr>
      <w:rFonts w:cs="Calibri"/>
      <w:sz w:val="20"/>
      <w:szCs w:val="20"/>
    </w:rPr>
  </w:style>
  <w:style w:type="paragraph" w:customStyle="1" w:styleId="CommentSubject3">
    <w:name w:val="Comment Subject3"/>
    <w:basedOn w:val="CommentText3"/>
    <w:next w:val="CommentText3"/>
    <w:qFormat/>
    <w:rsid w:val="00DD6702"/>
    <w:rPr>
      <w:b/>
      <w:bCs/>
    </w:rPr>
  </w:style>
  <w:style w:type="character" w:customStyle="1" w:styleId="111">
    <w:name w:val="Προεπιλεγμένη γραμματοσειρά11"/>
    <w:rsid w:val="00DD6702"/>
  </w:style>
  <w:style w:type="character" w:customStyle="1" w:styleId="210">
    <w:name w:val="Παραπομπή υποσημείωσης21"/>
    <w:rsid w:val="00DD6702"/>
    <w:rPr>
      <w:vertAlign w:val="superscript"/>
    </w:rPr>
  </w:style>
  <w:style w:type="character" w:customStyle="1" w:styleId="211">
    <w:name w:val="Παραπομπή σημείωσης τέλους21"/>
    <w:rsid w:val="00DD6702"/>
    <w:rPr>
      <w:vertAlign w:val="superscript"/>
    </w:rPr>
  </w:style>
  <w:style w:type="character" w:customStyle="1" w:styleId="2a">
    <w:name w:val="Παραπομπή σχολίου2"/>
    <w:basedOn w:val="DefaultParagraphFont"/>
    <w:rsid w:val="00DD6702"/>
    <w:rPr>
      <w:sz w:val="16"/>
      <w:szCs w:val="16"/>
    </w:rPr>
  </w:style>
  <w:style w:type="character" w:customStyle="1" w:styleId="4Char">
    <w:name w:val="Επικεφαλίδα 4 Char"/>
    <w:basedOn w:val="DefaultParagraphFont"/>
    <w:uiPriority w:val="9"/>
    <w:rsid w:val="00DD6702"/>
    <w:rPr>
      <w:rFonts w:ascii="Arial" w:hAnsi="Arial"/>
      <w:b/>
      <w:bCs/>
      <w:sz w:val="22"/>
      <w:szCs w:val="28"/>
      <w:lang w:val="en-GB" w:eastAsia="zh-CN"/>
    </w:rPr>
  </w:style>
  <w:style w:type="character" w:customStyle="1" w:styleId="UnresolvedMention5">
    <w:name w:val="Unresolved Mention5"/>
    <w:basedOn w:val="DefaultParagraphFont"/>
    <w:rsid w:val="00DD6702"/>
    <w:rPr>
      <w:color w:val="605E5C"/>
      <w:shd w:val="clear" w:color="auto" w:fill="E1DFDD"/>
    </w:rPr>
  </w:style>
  <w:style w:type="character" w:customStyle="1" w:styleId="UnresolvedMention6">
    <w:name w:val="Unresolved Mention6"/>
    <w:basedOn w:val="DefaultParagraphFont"/>
    <w:rsid w:val="00DD6702"/>
    <w:rPr>
      <w:color w:val="605E5C"/>
      <w:shd w:val="clear" w:color="auto" w:fill="E1DFDD"/>
    </w:rPr>
  </w:style>
  <w:style w:type="character" w:customStyle="1" w:styleId="UnresolvedMention7">
    <w:name w:val="Unresolved Mention7"/>
    <w:basedOn w:val="DefaultParagraphFont"/>
    <w:rsid w:val="00DD6702"/>
    <w:rPr>
      <w:color w:val="605E5C"/>
      <w:shd w:val="clear" w:color="auto" w:fill="E1DFDD"/>
    </w:rPr>
  </w:style>
  <w:style w:type="character" w:customStyle="1" w:styleId="UnresolvedMention8">
    <w:name w:val="Unresolved Mention8"/>
    <w:basedOn w:val="DefaultParagraphFont"/>
    <w:rsid w:val="00DD6702"/>
    <w:rPr>
      <w:color w:val="605E5C"/>
      <w:shd w:val="clear" w:color="auto" w:fill="E1DFDD"/>
    </w:rPr>
  </w:style>
  <w:style w:type="character" w:customStyle="1" w:styleId="33">
    <w:name w:val="Ανεπίλυτη αναφορά3"/>
    <w:basedOn w:val="DefaultParagraphFont"/>
    <w:rsid w:val="00DD6702"/>
    <w:rPr>
      <w:color w:val="605E5C"/>
      <w:shd w:val="clear" w:color="auto" w:fill="E1DFDD"/>
    </w:rPr>
  </w:style>
  <w:style w:type="character" w:customStyle="1" w:styleId="Char2">
    <w:name w:val="Κείμενο σχολίου Char2"/>
    <w:basedOn w:val="DefaultParagraphFont"/>
    <w:rsid w:val="00DD6702"/>
    <w:rPr>
      <w:rFonts w:ascii="Tahoma" w:hAnsi="Tahoma" w:cs="Calibri"/>
      <w:lang w:val="en-GB"/>
    </w:rPr>
  </w:style>
  <w:style w:type="character" w:customStyle="1" w:styleId="34">
    <w:name w:val="Παραπομπή σχολίου3"/>
    <w:basedOn w:val="DefaultParagraphFont"/>
    <w:rsid w:val="00DD6702"/>
    <w:rPr>
      <w:sz w:val="16"/>
      <w:szCs w:val="16"/>
    </w:rPr>
  </w:style>
  <w:style w:type="table" w:customStyle="1" w:styleId="TableGrid0">
    <w:name w:val="TableGrid"/>
    <w:rsid w:val="00DD6702"/>
    <w:pPr>
      <w:suppressAutoHyphens/>
      <w:spacing w:before="120" w:after="120"/>
      <w:jc w:val="both"/>
    </w:pPr>
    <w:rPr>
      <w:rFonts w:ascii="Calibri" w:eastAsia="Calibri" w:hAnsi="Calibri"/>
      <w:sz w:val="22"/>
      <w:szCs w:val="22"/>
      <w:lang w:eastAsia="zh-CN"/>
    </w:rPr>
    <w:tblPr>
      <w:tblCellMar>
        <w:top w:w="0" w:type="dxa"/>
        <w:left w:w="0" w:type="dxa"/>
        <w:bottom w:w="0" w:type="dxa"/>
        <w:right w:w="0" w:type="dxa"/>
      </w:tblCellMar>
    </w:tblPr>
  </w:style>
  <w:style w:type="character" w:customStyle="1" w:styleId="Char3">
    <w:name w:val="Κείμενο σχολίου Char3"/>
    <w:basedOn w:val="DefaultParagraphFont"/>
    <w:uiPriority w:val="99"/>
    <w:rsid w:val="00DD6702"/>
    <w:rPr>
      <w:rFonts w:ascii="Tahoma" w:hAnsi="Tahoma" w:cs="Calibri"/>
      <w:lang w:val="en-GB"/>
    </w:rPr>
  </w:style>
  <w:style w:type="character" w:customStyle="1" w:styleId="UnresolvedMention9">
    <w:name w:val="Unresolved Mention9"/>
    <w:basedOn w:val="DefaultParagraphFont"/>
    <w:uiPriority w:val="99"/>
    <w:semiHidden/>
    <w:unhideWhenUsed/>
    <w:rsid w:val="00DD6702"/>
    <w:rPr>
      <w:color w:val="605E5C"/>
      <w:shd w:val="clear" w:color="auto" w:fill="E1DFDD"/>
    </w:rPr>
  </w:style>
  <w:style w:type="character" w:customStyle="1" w:styleId="CommentSubjectChar1">
    <w:name w:val="Comment Subject Char1"/>
    <w:basedOn w:val="Char3"/>
    <w:link w:val="CommentSubject"/>
    <w:uiPriority w:val="99"/>
    <w:rsid w:val="00DD6702"/>
    <w:rPr>
      <w:rFonts w:ascii="Tahoma" w:hAnsi="Tahoma" w:cs="Tahoma"/>
      <w:b/>
      <w:bCs/>
      <w:lang w:val="en-GB" w:eastAsia="zh-CN"/>
    </w:rPr>
  </w:style>
  <w:style w:type="character" w:customStyle="1" w:styleId="UnresolvedMention10">
    <w:name w:val="Unresolved Mention10"/>
    <w:basedOn w:val="DefaultParagraphFont"/>
    <w:uiPriority w:val="99"/>
    <w:semiHidden/>
    <w:unhideWhenUsed/>
    <w:rsid w:val="00DD6702"/>
    <w:rPr>
      <w:color w:val="605E5C"/>
      <w:shd w:val="clear" w:color="auto" w:fill="E1DFDD"/>
    </w:rPr>
  </w:style>
  <w:style w:type="character" w:customStyle="1" w:styleId="normaltextrun">
    <w:name w:val="normaltextrun"/>
    <w:basedOn w:val="DefaultParagraphFont"/>
    <w:rsid w:val="00DD6702"/>
  </w:style>
  <w:style w:type="character" w:customStyle="1" w:styleId="eop">
    <w:name w:val="eop"/>
    <w:basedOn w:val="DefaultParagraphFont"/>
    <w:rsid w:val="00DD6702"/>
  </w:style>
  <w:style w:type="character" w:customStyle="1" w:styleId="Char10">
    <w:name w:val="Κείμενο υποσημείωσης Char1"/>
    <w:aliases w:val="ESPON Footnote Text Char1"/>
    <w:rsid w:val="00DD6702"/>
    <w:rPr>
      <w:rFonts w:ascii="Tahoma" w:hAnsi="Tahoma" w:cs="Calibri"/>
      <w:sz w:val="18"/>
      <w:lang w:val="en-IE"/>
    </w:rPr>
  </w:style>
  <w:style w:type="paragraph" w:customStyle="1" w:styleId="Headline1">
    <w:name w:val="Headline 1"/>
    <w:next w:val="Normal"/>
    <w:rsid w:val="00DD6702"/>
    <w:rPr>
      <w:rFonts w:ascii="Helvetica" w:hAnsi="Helvetica" w:cs="Helvetica"/>
      <w:b/>
      <w:bCs/>
      <w:sz w:val="40"/>
      <w:szCs w:val="40"/>
      <w:lang w:val="de-AT" w:eastAsia="de-DE"/>
    </w:rPr>
  </w:style>
  <w:style w:type="paragraph" w:customStyle="1" w:styleId="Text">
    <w:name w:val="Text"/>
    <w:rsid w:val="00DD6702"/>
    <w:pPr>
      <w:jc w:val="both"/>
    </w:pPr>
    <w:rPr>
      <w:rFonts w:ascii="Arial" w:hAnsi="Arial" w:cs="Arial"/>
      <w:color w:val="FF00FF"/>
      <w:sz w:val="19"/>
      <w:szCs w:val="19"/>
      <w:lang w:val="en-GB" w:eastAsia="de-DE"/>
    </w:rPr>
  </w:style>
  <w:style w:type="paragraph" w:customStyle="1" w:styleId="HeadFollowLines">
    <w:name w:val="Head Follow Lines"/>
    <w:basedOn w:val="Head1Line"/>
    <w:rsid w:val="00DD6702"/>
  </w:style>
  <w:style w:type="paragraph" w:customStyle="1" w:styleId="Head1Line">
    <w:name w:val="Head 1. Line"/>
    <w:rsid w:val="00DD6702"/>
    <w:pPr>
      <w:tabs>
        <w:tab w:val="left" w:pos="1418"/>
      </w:tabs>
    </w:pPr>
    <w:rPr>
      <w:rFonts w:ascii="Helvetica" w:hAnsi="Helvetica" w:cs="Helvetica"/>
      <w:noProof/>
      <w:sz w:val="19"/>
      <w:szCs w:val="19"/>
      <w:lang w:val="de-AT" w:eastAsia="de-DE"/>
    </w:rPr>
  </w:style>
  <w:style w:type="paragraph" w:customStyle="1" w:styleId="Headline">
    <w:name w:val="Headline"/>
    <w:basedOn w:val="Head1Line"/>
    <w:next w:val="Normal"/>
    <w:rsid w:val="00DD6702"/>
    <w:pPr>
      <w:tabs>
        <w:tab w:val="clear" w:pos="1418"/>
      </w:tabs>
      <w:spacing w:after="200"/>
      <w:outlineLvl w:val="0"/>
    </w:pPr>
    <w:rPr>
      <w:rFonts w:ascii="Trebuchet MS Bold" w:eastAsia="Cambria" w:hAnsi="Trebuchet MS Bold" w:cs="Times New Roman"/>
      <w:noProof w:val="0"/>
      <w:color w:val="003777"/>
      <w:sz w:val="60"/>
      <w:szCs w:val="24"/>
      <w:lang w:val="de-DE" w:eastAsia="en-US"/>
    </w:rPr>
  </w:style>
  <w:style w:type="paragraph" w:customStyle="1" w:styleId="Headline2">
    <w:name w:val="Headline 2"/>
    <w:basedOn w:val="Normal"/>
    <w:rsid w:val="00DD6702"/>
    <w:pPr>
      <w:tabs>
        <w:tab w:val="left" w:pos="1843"/>
      </w:tabs>
      <w:suppressAutoHyphens w:val="0"/>
      <w:spacing w:after="200"/>
      <w:ind w:left="1843" w:hanging="1843"/>
      <w:jc w:val="left"/>
    </w:pPr>
    <w:rPr>
      <w:rFonts w:ascii="Trebuchet MS Bold" w:eastAsia="Cambria" w:hAnsi="Trebuchet MS Bold" w:cs="Times New Roman"/>
      <w:color w:val="262727"/>
      <w:sz w:val="32"/>
      <w:szCs w:val="24"/>
      <w:lang w:val="de-DE" w:eastAsia="en-US"/>
    </w:rPr>
  </w:style>
  <w:style w:type="paragraph" w:customStyle="1" w:styleId="DateandVenue">
    <w:name w:val="Date and Venue"/>
    <w:next w:val="Normal"/>
    <w:autoRedefine/>
    <w:qFormat/>
    <w:rsid w:val="00DD6702"/>
    <w:pPr>
      <w:tabs>
        <w:tab w:val="left" w:pos="0"/>
      </w:tabs>
      <w:spacing w:after="100"/>
      <w:jc w:val="both"/>
    </w:pPr>
    <w:rPr>
      <w:rFonts w:ascii="Trebuchet MS Bold" w:eastAsia="Cambria" w:hAnsi="Trebuchet MS Bold"/>
      <w:color w:val="003777"/>
      <w:sz w:val="22"/>
      <w:szCs w:val="24"/>
      <w:lang w:val="de-DE" w:eastAsia="en-US"/>
    </w:rPr>
  </w:style>
  <w:style w:type="paragraph" w:customStyle="1" w:styleId="Entry1withLine">
    <w:name w:val="Entry 1 with Line"/>
    <w:next w:val="Normal"/>
    <w:qFormat/>
    <w:rsid w:val="00DD6702"/>
    <w:pPr>
      <w:pBdr>
        <w:bottom w:val="single" w:sz="4" w:space="10" w:color="262727"/>
        <w:between w:val="single" w:sz="4" w:space="1" w:color="262727"/>
      </w:pBdr>
      <w:tabs>
        <w:tab w:val="left" w:pos="1843"/>
        <w:tab w:val="left" w:pos="2124"/>
        <w:tab w:val="left" w:pos="2832"/>
        <w:tab w:val="left" w:pos="6980"/>
      </w:tabs>
      <w:spacing w:after="200"/>
    </w:pPr>
    <w:rPr>
      <w:rFonts w:ascii="Trebuchet MS" w:eastAsia="Cambria" w:hAnsi="Trebuchet MS"/>
      <w:color w:val="262727"/>
      <w:sz w:val="22"/>
      <w:szCs w:val="24"/>
      <w:lang w:val="de-DE" w:eastAsia="en-US"/>
    </w:rPr>
  </w:style>
  <w:style w:type="paragraph" w:customStyle="1" w:styleId="Entry1">
    <w:name w:val="Entry 1"/>
    <w:next w:val="Normal"/>
    <w:qFormat/>
    <w:rsid w:val="00DD6702"/>
    <w:pPr>
      <w:tabs>
        <w:tab w:val="left" w:pos="1843"/>
      </w:tabs>
      <w:spacing w:after="100"/>
    </w:pPr>
    <w:rPr>
      <w:rFonts w:ascii="Trebuchet MS" w:eastAsia="Cambria" w:hAnsi="Trebuchet MS"/>
      <w:color w:val="262727"/>
      <w:sz w:val="22"/>
      <w:szCs w:val="24"/>
      <w:lang w:val="de-DE" w:eastAsia="en-US"/>
    </w:rPr>
  </w:style>
  <w:style w:type="paragraph" w:customStyle="1" w:styleId="NameofEvent">
    <w:name w:val="Name of Event"/>
    <w:next w:val="Normal"/>
    <w:qFormat/>
    <w:rsid w:val="00DD6702"/>
    <w:pPr>
      <w:spacing w:after="100"/>
      <w:outlineLvl w:val="0"/>
    </w:pPr>
    <w:rPr>
      <w:rFonts w:ascii="Trebuchet MS Bold" w:eastAsia="Cambria" w:hAnsi="Trebuchet MS Bold"/>
      <w:color w:val="262727"/>
      <w:sz w:val="24"/>
      <w:szCs w:val="24"/>
      <w:lang w:val="de-DE" w:eastAsia="en-US"/>
    </w:rPr>
  </w:style>
  <w:style w:type="paragraph" w:customStyle="1" w:styleId="NameofEventDate">
    <w:name w:val="Name of Event Date"/>
    <w:qFormat/>
    <w:rsid w:val="00DD6702"/>
    <w:pPr>
      <w:pBdr>
        <w:bottom w:val="single" w:sz="4" w:space="1" w:color="003777"/>
      </w:pBdr>
      <w:spacing w:after="200"/>
    </w:pPr>
    <w:rPr>
      <w:rFonts w:ascii="Trebuchet MS" w:eastAsia="Cambria" w:hAnsi="Trebuchet MS"/>
      <w:color w:val="262727"/>
      <w:sz w:val="18"/>
      <w:szCs w:val="24"/>
      <w:lang w:val="de-DE" w:eastAsia="en-US"/>
    </w:rPr>
  </w:style>
  <w:style w:type="character" w:customStyle="1" w:styleId="FooterChar1">
    <w:name w:val="Footer Char1"/>
    <w:aliases w:val="ft Char"/>
    <w:link w:val="Footer"/>
    <w:uiPriority w:val="99"/>
    <w:rsid w:val="00DD6702"/>
    <w:rPr>
      <w:rFonts w:ascii="Tahoma" w:eastAsia="MS Mincho" w:hAnsi="Tahoma" w:cs="Tahoma"/>
      <w:sz w:val="22"/>
      <w:szCs w:val="22"/>
      <w:lang w:val="en-US" w:eastAsia="ja-JP"/>
    </w:rPr>
  </w:style>
  <w:style w:type="paragraph" w:customStyle="1" w:styleId="BulletNormal">
    <w:name w:val="Bullet Normal"/>
    <w:rsid w:val="00DD6702"/>
    <w:pPr>
      <w:numPr>
        <w:numId w:val="31"/>
      </w:numPr>
      <w:tabs>
        <w:tab w:val="left" w:pos="567"/>
      </w:tabs>
      <w:spacing w:after="200"/>
    </w:pPr>
    <w:rPr>
      <w:rFonts w:ascii="Cambria" w:eastAsia="Cambria" w:hAnsi="Cambria"/>
      <w:noProof/>
      <w:sz w:val="24"/>
      <w:szCs w:val="24"/>
      <w:lang w:val="de-DE" w:eastAsia="de-DE"/>
    </w:rPr>
  </w:style>
  <w:style w:type="character" w:customStyle="1" w:styleId="Heading2Char1">
    <w:name w:val="Heading 2 Char1"/>
    <w:link w:val="Heading2"/>
    <w:uiPriority w:val="9"/>
    <w:rsid w:val="00DD6702"/>
    <w:rPr>
      <w:rFonts w:ascii="Tahoma" w:hAnsi="Tahoma" w:cs="Arial"/>
      <w:b/>
      <w:color w:val="002060"/>
      <w:sz w:val="22"/>
      <w:szCs w:val="22"/>
      <w:lang w:val="en-GB" w:eastAsia="zh-CN"/>
    </w:rPr>
  </w:style>
  <w:style w:type="character" w:customStyle="1" w:styleId="apple-style-span">
    <w:name w:val="apple-style-span"/>
    <w:basedOn w:val="DefaultParagraphFont"/>
    <w:rsid w:val="00DD6702"/>
  </w:style>
  <w:style w:type="paragraph" w:customStyle="1" w:styleId="StyleHeading310pt">
    <w:name w:val="Style Heading 3 + 10 pt"/>
    <w:basedOn w:val="Heading3"/>
    <w:rsid w:val="00DD6702"/>
    <w:pPr>
      <w:numPr>
        <w:numId w:val="0"/>
      </w:numPr>
      <w:tabs>
        <w:tab w:val="num" w:pos="720"/>
      </w:tabs>
      <w:suppressAutoHyphens w:val="0"/>
      <w:spacing w:before="0" w:after="240"/>
      <w:ind w:left="720" w:hanging="720"/>
      <w:jc w:val="left"/>
    </w:pPr>
    <w:rPr>
      <w:rFonts w:ascii="Trebuchet MS" w:eastAsia="Cambria" w:hAnsi="Trebuchet MS" w:cs="Arial"/>
      <w:iCs/>
      <w:color w:val="D60093"/>
      <w:szCs w:val="28"/>
      <w:lang w:eastAsia="en-US"/>
    </w:rPr>
  </w:style>
  <w:style w:type="paragraph" w:styleId="Title">
    <w:name w:val="Title"/>
    <w:basedOn w:val="Normal"/>
    <w:link w:val="TitleChar"/>
    <w:qFormat/>
    <w:rsid w:val="00DD6702"/>
    <w:pPr>
      <w:suppressAutoHyphens w:val="0"/>
      <w:spacing w:after="0"/>
      <w:jc w:val="center"/>
    </w:pPr>
    <w:rPr>
      <w:rFonts w:ascii="Trebuchet MS" w:hAnsi="Trebuchet MS" w:cs="Times New Roman"/>
      <w:b/>
      <w:bCs/>
      <w:sz w:val="48"/>
      <w:szCs w:val="24"/>
      <w:lang w:eastAsia="x-none"/>
    </w:rPr>
  </w:style>
  <w:style w:type="character" w:customStyle="1" w:styleId="TitleChar">
    <w:name w:val="Title Char"/>
    <w:basedOn w:val="DefaultParagraphFont"/>
    <w:link w:val="Title"/>
    <w:rsid w:val="00DD6702"/>
    <w:rPr>
      <w:rFonts w:ascii="Trebuchet MS" w:hAnsi="Trebuchet MS"/>
      <w:b/>
      <w:bCs/>
      <w:sz w:val="48"/>
      <w:szCs w:val="24"/>
      <w:lang w:val="en-GB" w:eastAsia="x-none"/>
    </w:rPr>
  </w:style>
  <w:style w:type="paragraph" w:customStyle="1" w:styleId="Akapitzlist">
    <w:name w:val="Akapit z listą"/>
    <w:basedOn w:val="Normal"/>
    <w:link w:val="AkapitzlistZnak"/>
    <w:uiPriority w:val="34"/>
    <w:qFormat/>
    <w:rsid w:val="00DD6702"/>
    <w:pPr>
      <w:suppressAutoHyphens w:val="0"/>
      <w:spacing w:after="0"/>
      <w:ind w:left="720"/>
      <w:contextualSpacing/>
      <w:jc w:val="left"/>
    </w:pPr>
    <w:rPr>
      <w:rFonts w:ascii="Trebuchet MS" w:hAnsi="Trebuchet MS" w:cs="Times New Roman"/>
      <w:sz w:val="20"/>
      <w:szCs w:val="24"/>
      <w:lang w:val="de-DE" w:eastAsia="de-DE"/>
    </w:rPr>
  </w:style>
  <w:style w:type="character" w:customStyle="1" w:styleId="AkapitzlistZnak">
    <w:name w:val="Akapit z listą Znak"/>
    <w:link w:val="Akapitzlist"/>
    <w:uiPriority w:val="99"/>
    <w:rsid w:val="00DD6702"/>
    <w:rPr>
      <w:rFonts w:ascii="Trebuchet MS" w:hAnsi="Trebuchet MS"/>
      <w:szCs w:val="24"/>
      <w:lang w:val="de-DE" w:eastAsia="de-DE"/>
    </w:rPr>
  </w:style>
  <w:style w:type="paragraph" w:customStyle="1" w:styleId="Subheading">
    <w:name w:val="Sub heading"/>
    <w:basedOn w:val="Normal"/>
    <w:link w:val="SubheadingChar"/>
    <w:qFormat/>
    <w:rsid w:val="00DD6702"/>
    <w:pPr>
      <w:numPr>
        <w:numId w:val="32"/>
      </w:numPr>
      <w:suppressAutoHyphens w:val="0"/>
      <w:spacing w:before="240"/>
      <w:jc w:val="left"/>
    </w:pPr>
    <w:rPr>
      <w:rFonts w:ascii="Trebuchet MS" w:eastAsia="Cambria" w:hAnsi="Trebuchet MS" w:cs="Arial"/>
      <w:b/>
      <w:bCs/>
      <w:color w:val="D60093"/>
      <w:sz w:val="28"/>
      <w:szCs w:val="28"/>
      <w:lang w:eastAsia="en-US"/>
    </w:rPr>
  </w:style>
  <w:style w:type="character" w:customStyle="1" w:styleId="SubheadingChar">
    <w:name w:val="Sub heading Char"/>
    <w:link w:val="Subheading"/>
    <w:rsid w:val="00DD6702"/>
    <w:rPr>
      <w:rFonts w:ascii="Trebuchet MS" w:eastAsia="Cambria" w:hAnsi="Trebuchet MS" w:cs="Arial"/>
      <w:b/>
      <w:bCs/>
      <w:color w:val="D60093"/>
      <w:sz w:val="28"/>
      <w:szCs w:val="28"/>
      <w:lang w:val="en-GB" w:eastAsia="en-US"/>
    </w:rPr>
  </w:style>
  <w:style w:type="character" w:customStyle="1" w:styleId="Heading5Char1">
    <w:name w:val="Heading 5 Char1"/>
    <w:link w:val="Heading5"/>
    <w:uiPriority w:val="9"/>
    <w:rsid w:val="00DD6702"/>
    <w:rPr>
      <w:rFonts w:ascii="Tahoma" w:hAnsi="Tahoma" w:cs="Lucida Sans"/>
      <w:b/>
      <w:sz w:val="22"/>
      <w:lang w:val="en-US" w:eastAsia="zh-CN"/>
    </w:rPr>
  </w:style>
  <w:style w:type="paragraph" w:customStyle="1" w:styleId="Poprawka">
    <w:name w:val="Poprawka"/>
    <w:hidden/>
    <w:uiPriority w:val="71"/>
    <w:rsid w:val="00DD6702"/>
    <w:rPr>
      <w:rFonts w:ascii="Trebuchet MS" w:eastAsia="Cambria" w:hAnsi="Trebuchet MS"/>
      <w:sz w:val="24"/>
      <w:szCs w:val="24"/>
      <w:lang w:val="de-DE" w:eastAsia="en-US"/>
    </w:rPr>
  </w:style>
  <w:style w:type="paragraph" w:customStyle="1" w:styleId="DefaultText">
    <w:name w:val="Default Text"/>
    <w:basedOn w:val="Normal"/>
    <w:rsid w:val="00DD6702"/>
    <w:pPr>
      <w:suppressAutoHyphens w:val="0"/>
      <w:spacing w:after="0"/>
      <w:jc w:val="left"/>
    </w:pPr>
    <w:rPr>
      <w:rFonts w:ascii="Tms Rmn" w:hAnsi="Tms Rmn" w:cs="Tms Rmn"/>
      <w:sz w:val="24"/>
      <w:szCs w:val="20"/>
      <w:lang w:val="en-US" w:eastAsia="en-US"/>
    </w:rPr>
  </w:style>
  <w:style w:type="character" w:customStyle="1" w:styleId="highlight">
    <w:name w:val="highlight"/>
    <w:rsid w:val="00DD6702"/>
  </w:style>
  <w:style w:type="paragraph" w:customStyle="1" w:styleId="CM1">
    <w:name w:val="CM1"/>
    <w:basedOn w:val="Normal"/>
    <w:next w:val="Normal"/>
    <w:uiPriority w:val="99"/>
    <w:rsid w:val="00DD6702"/>
    <w:pPr>
      <w:suppressAutoHyphens w:val="0"/>
      <w:autoSpaceDE w:val="0"/>
      <w:autoSpaceDN w:val="0"/>
      <w:adjustRightInd w:val="0"/>
      <w:spacing w:after="0"/>
      <w:jc w:val="left"/>
    </w:pPr>
    <w:rPr>
      <w:rFonts w:ascii="EUAlbertina" w:hAnsi="EUAlbertina" w:cs="Times New Roman"/>
      <w:sz w:val="24"/>
      <w:szCs w:val="24"/>
      <w:lang w:val="en-US" w:eastAsia="en-US"/>
    </w:rPr>
  </w:style>
  <w:style w:type="paragraph" w:customStyle="1" w:styleId="CM3">
    <w:name w:val="CM3"/>
    <w:basedOn w:val="Normal"/>
    <w:next w:val="Normal"/>
    <w:uiPriority w:val="99"/>
    <w:rsid w:val="00DD6702"/>
    <w:pPr>
      <w:suppressAutoHyphens w:val="0"/>
      <w:autoSpaceDE w:val="0"/>
      <w:autoSpaceDN w:val="0"/>
      <w:adjustRightInd w:val="0"/>
      <w:spacing w:after="0"/>
      <w:jc w:val="left"/>
    </w:pPr>
    <w:rPr>
      <w:rFonts w:ascii="EUAlbertina" w:hAnsi="EUAlbertina" w:cs="Times New Roman"/>
      <w:sz w:val="24"/>
      <w:szCs w:val="24"/>
      <w:lang w:val="en-US" w:eastAsia="en-US"/>
    </w:rPr>
  </w:style>
  <w:style w:type="paragraph" w:customStyle="1" w:styleId="CM4">
    <w:name w:val="CM4"/>
    <w:basedOn w:val="Normal"/>
    <w:next w:val="Normal"/>
    <w:uiPriority w:val="99"/>
    <w:rsid w:val="00DD6702"/>
    <w:pPr>
      <w:suppressAutoHyphens w:val="0"/>
      <w:autoSpaceDE w:val="0"/>
      <w:autoSpaceDN w:val="0"/>
      <w:adjustRightInd w:val="0"/>
      <w:spacing w:after="0"/>
      <w:jc w:val="left"/>
    </w:pPr>
    <w:rPr>
      <w:rFonts w:ascii="EUAlbertina" w:hAnsi="EUAlbertina" w:cs="Times New Roman"/>
      <w:sz w:val="24"/>
      <w:szCs w:val="24"/>
      <w:lang w:val="en-US" w:eastAsia="en-US"/>
    </w:rPr>
  </w:style>
  <w:style w:type="paragraph" w:customStyle="1" w:styleId="ColorfulShading-Accent11">
    <w:name w:val="Colorful Shading - Accent 11"/>
    <w:hidden/>
    <w:uiPriority w:val="99"/>
    <w:semiHidden/>
    <w:rsid w:val="00DD6702"/>
    <w:rPr>
      <w:rFonts w:ascii="Trebuchet MS" w:eastAsia="Cambria" w:hAnsi="Trebuchet MS"/>
      <w:sz w:val="24"/>
      <w:szCs w:val="24"/>
      <w:lang w:val="de-DE" w:eastAsia="en-US"/>
    </w:rPr>
  </w:style>
  <w:style w:type="paragraph" w:styleId="DocumentMap">
    <w:name w:val="Document Map"/>
    <w:basedOn w:val="Normal"/>
    <w:link w:val="DocumentMapChar"/>
    <w:rsid w:val="00DD6702"/>
    <w:pPr>
      <w:shd w:val="clear" w:color="auto" w:fill="000080"/>
      <w:suppressAutoHyphens w:val="0"/>
      <w:spacing w:after="200"/>
      <w:jc w:val="left"/>
    </w:pPr>
    <w:rPr>
      <w:rFonts w:eastAsia="Cambria"/>
      <w:sz w:val="20"/>
      <w:szCs w:val="20"/>
      <w:lang w:val="de-DE" w:eastAsia="en-US"/>
    </w:rPr>
  </w:style>
  <w:style w:type="character" w:customStyle="1" w:styleId="DocumentMapChar">
    <w:name w:val="Document Map Char"/>
    <w:basedOn w:val="DefaultParagraphFont"/>
    <w:link w:val="DocumentMap"/>
    <w:rsid w:val="00DD6702"/>
    <w:rPr>
      <w:rFonts w:ascii="Tahoma" w:eastAsia="Cambria" w:hAnsi="Tahoma" w:cs="Tahoma"/>
      <w:shd w:val="clear" w:color="auto" w:fill="000080"/>
      <w:lang w:val="de-DE" w:eastAsia="en-US"/>
    </w:rPr>
  </w:style>
  <w:style w:type="paragraph" w:styleId="BodyText2">
    <w:name w:val="Body Text 2"/>
    <w:basedOn w:val="Normal"/>
    <w:link w:val="BodyText2Char"/>
    <w:uiPriority w:val="99"/>
    <w:rsid w:val="00DD6702"/>
    <w:pPr>
      <w:spacing w:before="120" w:line="480" w:lineRule="auto"/>
    </w:pPr>
    <w:rPr>
      <w:rFonts w:cs="Calibri"/>
      <w:szCs w:val="24"/>
    </w:rPr>
  </w:style>
  <w:style w:type="character" w:customStyle="1" w:styleId="BodyText2Char">
    <w:name w:val="Body Text 2 Char"/>
    <w:basedOn w:val="DefaultParagraphFont"/>
    <w:link w:val="BodyText2"/>
    <w:uiPriority w:val="99"/>
    <w:rsid w:val="00DD6702"/>
    <w:rPr>
      <w:rFonts w:ascii="Tahoma" w:hAnsi="Tahoma" w:cs="Calibri"/>
      <w:sz w:val="22"/>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18390">
      <w:bodyDiv w:val="1"/>
      <w:marLeft w:val="0"/>
      <w:marRight w:val="0"/>
      <w:marTop w:val="0"/>
      <w:marBottom w:val="0"/>
      <w:divBdr>
        <w:top w:val="none" w:sz="0" w:space="0" w:color="auto"/>
        <w:left w:val="none" w:sz="0" w:space="0" w:color="auto"/>
        <w:bottom w:val="none" w:sz="0" w:space="0" w:color="auto"/>
        <w:right w:val="none" w:sz="0" w:space="0" w:color="auto"/>
      </w:divBdr>
    </w:div>
    <w:div w:id="129783345">
      <w:bodyDiv w:val="1"/>
      <w:marLeft w:val="0"/>
      <w:marRight w:val="0"/>
      <w:marTop w:val="0"/>
      <w:marBottom w:val="0"/>
      <w:divBdr>
        <w:top w:val="none" w:sz="0" w:space="0" w:color="auto"/>
        <w:left w:val="none" w:sz="0" w:space="0" w:color="auto"/>
        <w:bottom w:val="none" w:sz="0" w:space="0" w:color="auto"/>
        <w:right w:val="none" w:sz="0" w:space="0" w:color="auto"/>
      </w:divBdr>
    </w:div>
    <w:div w:id="140970242">
      <w:bodyDiv w:val="1"/>
      <w:marLeft w:val="0"/>
      <w:marRight w:val="0"/>
      <w:marTop w:val="0"/>
      <w:marBottom w:val="0"/>
      <w:divBdr>
        <w:top w:val="none" w:sz="0" w:space="0" w:color="auto"/>
        <w:left w:val="none" w:sz="0" w:space="0" w:color="auto"/>
        <w:bottom w:val="none" w:sz="0" w:space="0" w:color="auto"/>
        <w:right w:val="none" w:sz="0" w:space="0" w:color="auto"/>
      </w:divBdr>
    </w:div>
    <w:div w:id="273902515">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54505389">
      <w:bodyDiv w:val="1"/>
      <w:marLeft w:val="0"/>
      <w:marRight w:val="0"/>
      <w:marTop w:val="0"/>
      <w:marBottom w:val="0"/>
      <w:divBdr>
        <w:top w:val="none" w:sz="0" w:space="0" w:color="auto"/>
        <w:left w:val="none" w:sz="0" w:space="0" w:color="auto"/>
        <w:bottom w:val="none" w:sz="0" w:space="0" w:color="auto"/>
        <w:right w:val="none" w:sz="0" w:space="0" w:color="auto"/>
      </w:divBdr>
    </w:div>
    <w:div w:id="419259866">
      <w:bodyDiv w:val="1"/>
      <w:marLeft w:val="0"/>
      <w:marRight w:val="0"/>
      <w:marTop w:val="0"/>
      <w:marBottom w:val="0"/>
      <w:divBdr>
        <w:top w:val="none" w:sz="0" w:space="0" w:color="auto"/>
        <w:left w:val="none" w:sz="0" w:space="0" w:color="auto"/>
        <w:bottom w:val="none" w:sz="0" w:space="0" w:color="auto"/>
        <w:right w:val="none" w:sz="0" w:space="0" w:color="auto"/>
      </w:divBdr>
    </w:div>
    <w:div w:id="478570227">
      <w:bodyDiv w:val="1"/>
      <w:marLeft w:val="0"/>
      <w:marRight w:val="0"/>
      <w:marTop w:val="0"/>
      <w:marBottom w:val="0"/>
      <w:divBdr>
        <w:top w:val="none" w:sz="0" w:space="0" w:color="auto"/>
        <w:left w:val="none" w:sz="0" w:space="0" w:color="auto"/>
        <w:bottom w:val="none" w:sz="0" w:space="0" w:color="auto"/>
        <w:right w:val="none" w:sz="0" w:space="0" w:color="auto"/>
      </w:divBdr>
    </w:div>
    <w:div w:id="495845588">
      <w:bodyDiv w:val="1"/>
      <w:marLeft w:val="0"/>
      <w:marRight w:val="0"/>
      <w:marTop w:val="0"/>
      <w:marBottom w:val="0"/>
      <w:divBdr>
        <w:top w:val="none" w:sz="0" w:space="0" w:color="auto"/>
        <w:left w:val="none" w:sz="0" w:space="0" w:color="auto"/>
        <w:bottom w:val="none" w:sz="0" w:space="0" w:color="auto"/>
        <w:right w:val="none" w:sz="0" w:space="0" w:color="auto"/>
      </w:divBdr>
    </w:div>
    <w:div w:id="600724276">
      <w:bodyDiv w:val="1"/>
      <w:marLeft w:val="0"/>
      <w:marRight w:val="0"/>
      <w:marTop w:val="0"/>
      <w:marBottom w:val="0"/>
      <w:divBdr>
        <w:top w:val="none" w:sz="0" w:space="0" w:color="auto"/>
        <w:left w:val="none" w:sz="0" w:space="0" w:color="auto"/>
        <w:bottom w:val="none" w:sz="0" w:space="0" w:color="auto"/>
        <w:right w:val="none" w:sz="0" w:space="0" w:color="auto"/>
      </w:divBdr>
    </w:div>
    <w:div w:id="610357046">
      <w:bodyDiv w:val="1"/>
      <w:marLeft w:val="0"/>
      <w:marRight w:val="0"/>
      <w:marTop w:val="0"/>
      <w:marBottom w:val="0"/>
      <w:divBdr>
        <w:top w:val="none" w:sz="0" w:space="0" w:color="auto"/>
        <w:left w:val="none" w:sz="0" w:space="0" w:color="auto"/>
        <w:bottom w:val="none" w:sz="0" w:space="0" w:color="auto"/>
        <w:right w:val="none" w:sz="0" w:space="0" w:color="auto"/>
      </w:divBdr>
    </w:div>
    <w:div w:id="690449258">
      <w:bodyDiv w:val="1"/>
      <w:marLeft w:val="0"/>
      <w:marRight w:val="0"/>
      <w:marTop w:val="0"/>
      <w:marBottom w:val="0"/>
      <w:divBdr>
        <w:top w:val="none" w:sz="0" w:space="0" w:color="auto"/>
        <w:left w:val="none" w:sz="0" w:space="0" w:color="auto"/>
        <w:bottom w:val="none" w:sz="0" w:space="0" w:color="auto"/>
        <w:right w:val="none" w:sz="0" w:space="0" w:color="auto"/>
      </w:divBdr>
    </w:div>
    <w:div w:id="811874923">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9123716">
      <w:bodyDiv w:val="1"/>
      <w:marLeft w:val="0"/>
      <w:marRight w:val="0"/>
      <w:marTop w:val="0"/>
      <w:marBottom w:val="0"/>
      <w:divBdr>
        <w:top w:val="none" w:sz="0" w:space="0" w:color="auto"/>
        <w:left w:val="none" w:sz="0" w:space="0" w:color="auto"/>
        <w:bottom w:val="none" w:sz="0" w:space="0" w:color="auto"/>
        <w:right w:val="none" w:sz="0" w:space="0" w:color="auto"/>
      </w:divBdr>
    </w:div>
    <w:div w:id="88895234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0160466">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7131619">
      <w:bodyDiv w:val="1"/>
      <w:marLeft w:val="0"/>
      <w:marRight w:val="0"/>
      <w:marTop w:val="0"/>
      <w:marBottom w:val="0"/>
      <w:divBdr>
        <w:top w:val="none" w:sz="0" w:space="0" w:color="auto"/>
        <w:left w:val="none" w:sz="0" w:space="0" w:color="auto"/>
        <w:bottom w:val="none" w:sz="0" w:space="0" w:color="auto"/>
        <w:right w:val="none" w:sz="0" w:space="0" w:color="auto"/>
      </w:divBdr>
    </w:div>
    <w:div w:id="1358116733">
      <w:bodyDiv w:val="1"/>
      <w:marLeft w:val="0"/>
      <w:marRight w:val="0"/>
      <w:marTop w:val="0"/>
      <w:marBottom w:val="0"/>
      <w:divBdr>
        <w:top w:val="none" w:sz="0" w:space="0" w:color="auto"/>
        <w:left w:val="none" w:sz="0" w:space="0" w:color="auto"/>
        <w:bottom w:val="none" w:sz="0" w:space="0" w:color="auto"/>
        <w:right w:val="none" w:sz="0" w:space="0" w:color="auto"/>
      </w:divBdr>
    </w:div>
    <w:div w:id="1385065152">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19909790">
      <w:bodyDiv w:val="1"/>
      <w:marLeft w:val="0"/>
      <w:marRight w:val="0"/>
      <w:marTop w:val="0"/>
      <w:marBottom w:val="0"/>
      <w:divBdr>
        <w:top w:val="none" w:sz="0" w:space="0" w:color="auto"/>
        <w:left w:val="none" w:sz="0" w:space="0" w:color="auto"/>
        <w:bottom w:val="none" w:sz="0" w:space="0" w:color="auto"/>
        <w:right w:val="none" w:sz="0" w:space="0" w:color="auto"/>
      </w:divBdr>
    </w:div>
    <w:div w:id="1447239308">
      <w:bodyDiv w:val="1"/>
      <w:marLeft w:val="0"/>
      <w:marRight w:val="0"/>
      <w:marTop w:val="0"/>
      <w:marBottom w:val="0"/>
      <w:divBdr>
        <w:top w:val="none" w:sz="0" w:space="0" w:color="auto"/>
        <w:left w:val="none" w:sz="0" w:space="0" w:color="auto"/>
        <w:bottom w:val="none" w:sz="0" w:space="0" w:color="auto"/>
        <w:right w:val="none" w:sz="0" w:space="0" w:color="auto"/>
      </w:divBdr>
    </w:div>
    <w:div w:id="1468353451">
      <w:bodyDiv w:val="1"/>
      <w:marLeft w:val="0"/>
      <w:marRight w:val="0"/>
      <w:marTop w:val="0"/>
      <w:marBottom w:val="0"/>
      <w:divBdr>
        <w:top w:val="none" w:sz="0" w:space="0" w:color="auto"/>
        <w:left w:val="none" w:sz="0" w:space="0" w:color="auto"/>
        <w:bottom w:val="none" w:sz="0" w:space="0" w:color="auto"/>
        <w:right w:val="none" w:sz="0" w:space="0" w:color="auto"/>
      </w:divBdr>
    </w:div>
    <w:div w:id="1699428192">
      <w:bodyDiv w:val="1"/>
      <w:marLeft w:val="0"/>
      <w:marRight w:val="0"/>
      <w:marTop w:val="0"/>
      <w:marBottom w:val="0"/>
      <w:divBdr>
        <w:top w:val="none" w:sz="0" w:space="0" w:color="auto"/>
        <w:left w:val="none" w:sz="0" w:space="0" w:color="auto"/>
        <w:bottom w:val="none" w:sz="0" w:space="0" w:color="auto"/>
        <w:right w:val="none" w:sz="0" w:space="0" w:color="auto"/>
      </w:divBdr>
    </w:div>
    <w:div w:id="1713112115">
      <w:bodyDiv w:val="1"/>
      <w:marLeft w:val="0"/>
      <w:marRight w:val="0"/>
      <w:marTop w:val="0"/>
      <w:marBottom w:val="0"/>
      <w:divBdr>
        <w:top w:val="none" w:sz="0" w:space="0" w:color="auto"/>
        <w:left w:val="none" w:sz="0" w:space="0" w:color="auto"/>
        <w:bottom w:val="none" w:sz="0" w:space="0" w:color="auto"/>
        <w:right w:val="none" w:sz="0" w:space="0" w:color="auto"/>
      </w:divBdr>
    </w:div>
    <w:div w:id="1736733604">
      <w:bodyDiv w:val="1"/>
      <w:marLeft w:val="0"/>
      <w:marRight w:val="0"/>
      <w:marTop w:val="0"/>
      <w:marBottom w:val="0"/>
      <w:divBdr>
        <w:top w:val="none" w:sz="0" w:space="0" w:color="auto"/>
        <w:left w:val="none" w:sz="0" w:space="0" w:color="auto"/>
        <w:bottom w:val="none" w:sz="0" w:space="0" w:color="auto"/>
        <w:right w:val="none" w:sz="0" w:space="0" w:color="auto"/>
      </w:divBdr>
    </w:div>
    <w:div w:id="1859003915">
      <w:bodyDiv w:val="1"/>
      <w:marLeft w:val="0"/>
      <w:marRight w:val="0"/>
      <w:marTop w:val="0"/>
      <w:marBottom w:val="0"/>
      <w:divBdr>
        <w:top w:val="none" w:sz="0" w:space="0" w:color="auto"/>
        <w:left w:val="none" w:sz="0" w:space="0" w:color="auto"/>
        <w:bottom w:val="none" w:sz="0" w:space="0" w:color="auto"/>
        <w:right w:val="none" w:sz="0" w:space="0" w:color="auto"/>
      </w:divBdr>
    </w:div>
    <w:div w:id="1869877855">
      <w:bodyDiv w:val="1"/>
      <w:marLeft w:val="0"/>
      <w:marRight w:val="0"/>
      <w:marTop w:val="0"/>
      <w:marBottom w:val="0"/>
      <w:divBdr>
        <w:top w:val="none" w:sz="0" w:space="0" w:color="auto"/>
        <w:left w:val="none" w:sz="0" w:space="0" w:color="auto"/>
        <w:bottom w:val="none" w:sz="0" w:space="0" w:color="auto"/>
        <w:right w:val="none" w:sz="0" w:space="0" w:color="auto"/>
      </w:divBdr>
    </w:div>
    <w:div w:id="1897810330">
      <w:bodyDiv w:val="1"/>
      <w:marLeft w:val="0"/>
      <w:marRight w:val="0"/>
      <w:marTop w:val="0"/>
      <w:marBottom w:val="0"/>
      <w:divBdr>
        <w:top w:val="none" w:sz="0" w:space="0" w:color="auto"/>
        <w:left w:val="none" w:sz="0" w:space="0" w:color="auto"/>
        <w:bottom w:val="none" w:sz="0" w:space="0" w:color="auto"/>
        <w:right w:val="none" w:sz="0" w:space="0" w:color="auto"/>
      </w:divBdr>
    </w:div>
    <w:div w:id="1917862129">
      <w:bodyDiv w:val="1"/>
      <w:marLeft w:val="0"/>
      <w:marRight w:val="0"/>
      <w:marTop w:val="0"/>
      <w:marBottom w:val="0"/>
      <w:divBdr>
        <w:top w:val="none" w:sz="0" w:space="0" w:color="auto"/>
        <w:left w:val="none" w:sz="0" w:space="0" w:color="auto"/>
        <w:bottom w:val="none" w:sz="0" w:space="0" w:color="auto"/>
        <w:right w:val="none" w:sz="0" w:space="0" w:color="auto"/>
      </w:divBdr>
    </w:div>
    <w:div w:id="2051147261">
      <w:bodyDiv w:val="1"/>
      <w:marLeft w:val="0"/>
      <w:marRight w:val="0"/>
      <w:marTop w:val="0"/>
      <w:marBottom w:val="0"/>
      <w:divBdr>
        <w:top w:val="none" w:sz="0" w:space="0" w:color="auto"/>
        <w:left w:val="none" w:sz="0" w:space="0" w:color="auto"/>
        <w:bottom w:val="none" w:sz="0" w:space="0" w:color="auto"/>
        <w:right w:val="none" w:sz="0" w:space="0" w:color="auto"/>
      </w:divBdr>
    </w:div>
    <w:div w:id="2074616086">
      <w:bodyDiv w:val="1"/>
      <w:marLeft w:val="0"/>
      <w:marRight w:val="0"/>
      <w:marTop w:val="0"/>
      <w:marBottom w:val="0"/>
      <w:divBdr>
        <w:top w:val="none" w:sz="0" w:space="0" w:color="auto"/>
        <w:left w:val="none" w:sz="0" w:space="0" w:color="auto"/>
        <w:bottom w:val="none" w:sz="0" w:space="0" w:color="auto"/>
        <w:right w:val="none" w:sz="0" w:space="0" w:color="auto"/>
      </w:divBdr>
    </w:div>
    <w:div w:id="21402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ktpae.gr" TargetMode="External"/><Relationship Id="rId18" Type="http://schemas.openxmlformats.org/officeDocument/2006/relationships/hyperlink" Target="http://www.promitheus.gov.gr" TargetMode="External"/><Relationship Id="rId26" Type="http://schemas.openxmlformats.org/officeDocument/2006/relationships/hyperlink" Target="http://www.eaadhsy.gr/n4412/n4412fulltextlinks.html" TargetMode="External"/><Relationship Id="rId39" Type="http://schemas.openxmlformats.org/officeDocument/2006/relationships/header" Target="header5.xml"/><Relationship Id="rId21" Type="http://schemas.openxmlformats.org/officeDocument/2006/relationships/hyperlink" Target="http://www.promitheus.gov.gr" TargetMode="External"/><Relationship Id="rId34" Type="http://schemas.openxmlformats.org/officeDocument/2006/relationships/image" Target="cid:image001.png@01D7AE0B.5A6B8C70" TargetMode="External"/><Relationship Id="rId42" Type="http://schemas.openxmlformats.org/officeDocument/2006/relationships/header" Target="header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romitheus.gov.gr/" TargetMode="External"/><Relationship Id="rId29" Type="http://schemas.openxmlformats.org/officeDocument/2006/relationships/hyperlink" Target="http://www.eaadhsy.gr/n4412/art79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hsppa.gr/" TargetMode="External"/><Relationship Id="rId32" Type="http://schemas.openxmlformats.org/officeDocument/2006/relationships/image" Target="media/image2.png"/><Relationship Id="rId37" Type="http://schemas.openxmlformats.org/officeDocument/2006/relationships/header" Target="header4.xml"/><Relationship Id="rId40" Type="http://schemas.openxmlformats.org/officeDocument/2006/relationships/header" Target="header6.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www.eaadhsy.gr/" TargetMode="External"/><Relationship Id="rId28" Type="http://schemas.openxmlformats.org/officeDocument/2006/relationships/hyperlink" Target="http://www.eaadhsy.gr/n4412/n4412fulltextlinks.html" TargetMode="External"/><Relationship Id="rId36" Type="http://schemas.openxmlformats.org/officeDocument/2006/relationships/footer" Target="footer3.xml"/><Relationship Id="rId10" Type="http://schemas.openxmlformats.org/officeDocument/2006/relationships/header" Target="header2.xml"/><Relationship Id="rId19" Type="http://schemas.openxmlformats.org/officeDocument/2006/relationships/hyperlink" Target="http://et.diavgeia.gov.gr/" TargetMode="External"/><Relationship Id="rId31" Type="http://schemas.openxmlformats.org/officeDocument/2006/relationships/hyperlink" Target="https://greece20.gov.gr/epikoinwnia-dimosiotita/"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ktpae.gr/" TargetMode="External"/><Relationship Id="rId22" Type="http://schemas.openxmlformats.org/officeDocument/2006/relationships/hyperlink" Target="http://www.promitheus.gov.gr/" TargetMode="External"/><Relationship Id="rId27" Type="http://schemas.openxmlformats.org/officeDocument/2006/relationships/hyperlink" Target="http://www.eaadhsy.gr/n4412/n4412fulltextlinks.html" TargetMode="External"/><Relationship Id="rId30" Type="http://schemas.openxmlformats.org/officeDocument/2006/relationships/hyperlink" Target="http://www.eaadhsy.gr/n4412/n4412fulltextlinks.html" TargetMode="External"/><Relationship Id="rId35" Type="http://schemas.openxmlformats.org/officeDocument/2006/relationships/header" Target="header3.xml"/><Relationship Id="rId43" Type="http://schemas.openxmlformats.org/officeDocument/2006/relationships/header" Target="header8.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mailto:info@ktpae.gr" TargetMode="External"/><Relationship Id="rId17" Type="http://schemas.openxmlformats.org/officeDocument/2006/relationships/hyperlink" Target="http://www.promitheus.gov.gr" TargetMode="External"/><Relationship Id="rId25" Type="http://schemas.openxmlformats.org/officeDocument/2006/relationships/hyperlink" Target="http://www.promitheus.gov.gr" TargetMode="External"/><Relationship Id="rId33" Type="http://schemas.openxmlformats.org/officeDocument/2006/relationships/image" Target="media/image3.png"/><Relationship Id="rId38" Type="http://schemas.openxmlformats.org/officeDocument/2006/relationships/footer" Target="footer4.xml"/><Relationship Id="rId20" Type="http://schemas.openxmlformats.org/officeDocument/2006/relationships/hyperlink" Target="http://www.ktpae.gr" TargetMode="External"/><Relationship Id="rId41" Type="http://schemas.openxmlformats.org/officeDocument/2006/relationships/footer" Target="footer5.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EF12BF-0B73-4220-A0B8-768AA47BB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114</Pages>
  <Words>42910</Words>
  <Characters>244589</Characters>
  <Application>Microsoft Office Word</Application>
  <DocSecurity>0</DocSecurity>
  <Lines>2038</Lines>
  <Paragraphs>573</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286926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2023-07-12T10:53:00Z</dcterms:created>
  <dcterms:modified xsi:type="dcterms:W3CDTF">2023-07-25T07:10:00Z</dcterms:modified>
</cp:coreProperties>
</file>